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6BD5F4" w14:textId="77777777" w:rsidR="00323B2A" w:rsidRDefault="00323B2A">
      <w:pPr>
        <w:jc w:val="center"/>
        <w:rPr>
          <w:b/>
          <w:bCs/>
          <w:sz w:val="96"/>
          <w:szCs w:val="96"/>
        </w:rPr>
      </w:pPr>
    </w:p>
    <w:p w14:paraId="71FB9754" w14:textId="77777777" w:rsidR="00323B2A" w:rsidRDefault="00323B2A">
      <w:pPr>
        <w:jc w:val="center"/>
        <w:rPr>
          <w:b/>
          <w:bCs/>
          <w:sz w:val="96"/>
          <w:szCs w:val="96"/>
        </w:rPr>
      </w:pPr>
    </w:p>
    <w:p w14:paraId="5BE9595D" w14:textId="77777777" w:rsidR="00323B2A" w:rsidRDefault="00323B2A">
      <w:pPr>
        <w:jc w:val="center"/>
        <w:rPr>
          <w:b/>
          <w:bCs/>
          <w:sz w:val="96"/>
          <w:szCs w:val="96"/>
        </w:rPr>
      </w:pPr>
      <w:r>
        <w:rPr>
          <w:b/>
          <w:bCs/>
          <w:sz w:val="96"/>
          <w:szCs w:val="96"/>
        </w:rPr>
        <w:t>Texas</w:t>
      </w:r>
    </w:p>
    <w:p w14:paraId="22163BB3" w14:textId="77777777" w:rsidR="00323B2A" w:rsidRDefault="00323B2A">
      <w:pPr>
        <w:jc w:val="center"/>
        <w:rPr>
          <w:b/>
          <w:bCs/>
          <w:sz w:val="96"/>
          <w:szCs w:val="96"/>
        </w:rPr>
      </w:pPr>
    </w:p>
    <w:p w14:paraId="49FCFF9E" w14:textId="77777777" w:rsidR="00323B2A" w:rsidRDefault="00323B2A">
      <w:pPr>
        <w:jc w:val="center"/>
        <w:rPr>
          <w:b/>
          <w:bCs/>
          <w:sz w:val="96"/>
          <w:szCs w:val="96"/>
        </w:rPr>
      </w:pPr>
      <w:r>
        <w:rPr>
          <w:b/>
          <w:bCs/>
          <w:sz w:val="96"/>
          <w:szCs w:val="96"/>
          <w:u w:val="single"/>
        </w:rPr>
        <w:t>S</w:t>
      </w:r>
      <w:r>
        <w:rPr>
          <w:b/>
          <w:bCs/>
          <w:sz w:val="96"/>
          <w:szCs w:val="96"/>
        </w:rPr>
        <w:t>tandard</w:t>
      </w:r>
    </w:p>
    <w:p w14:paraId="09E73614" w14:textId="77777777" w:rsidR="00323B2A" w:rsidRDefault="00323B2A">
      <w:pPr>
        <w:jc w:val="center"/>
        <w:rPr>
          <w:b/>
          <w:bCs/>
          <w:sz w:val="96"/>
          <w:szCs w:val="96"/>
        </w:rPr>
      </w:pPr>
      <w:r>
        <w:rPr>
          <w:b/>
          <w:bCs/>
          <w:sz w:val="96"/>
          <w:szCs w:val="96"/>
          <w:u w:val="single"/>
        </w:rPr>
        <w:t>E</w:t>
      </w:r>
      <w:r>
        <w:rPr>
          <w:b/>
          <w:bCs/>
          <w:sz w:val="96"/>
          <w:szCs w:val="96"/>
        </w:rPr>
        <w:t>lectronic</w:t>
      </w:r>
    </w:p>
    <w:p w14:paraId="06126367" w14:textId="77777777" w:rsidR="00323B2A" w:rsidRDefault="00323B2A">
      <w:pPr>
        <w:jc w:val="center"/>
        <w:rPr>
          <w:b/>
          <w:bCs/>
          <w:sz w:val="96"/>
          <w:szCs w:val="96"/>
        </w:rPr>
      </w:pPr>
      <w:r>
        <w:rPr>
          <w:b/>
          <w:bCs/>
          <w:sz w:val="96"/>
          <w:szCs w:val="96"/>
          <w:u w:val="single"/>
        </w:rPr>
        <w:t>T</w:t>
      </w:r>
      <w:r>
        <w:rPr>
          <w:b/>
          <w:bCs/>
          <w:sz w:val="96"/>
          <w:szCs w:val="96"/>
        </w:rPr>
        <w:t>ransaction</w:t>
      </w:r>
    </w:p>
    <w:p w14:paraId="0A7C1A7F" w14:textId="77777777" w:rsidR="00323B2A" w:rsidRDefault="00323B2A">
      <w:pPr>
        <w:jc w:val="center"/>
        <w:rPr>
          <w:sz w:val="72"/>
          <w:szCs w:val="72"/>
        </w:rPr>
      </w:pPr>
    </w:p>
    <w:p w14:paraId="561136D4" w14:textId="77777777" w:rsidR="00323B2A" w:rsidRDefault="00323B2A">
      <w:pPr>
        <w:jc w:val="center"/>
        <w:rPr>
          <w:b/>
          <w:bCs/>
          <w:sz w:val="72"/>
          <w:szCs w:val="72"/>
        </w:rPr>
      </w:pPr>
      <w:r>
        <w:rPr>
          <w:b/>
          <w:bCs/>
          <w:sz w:val="72"/>
          <w:szCs w:val="72"/>
        </w:rPr>
        <w:t>824:</w:t>
      </w:r>
    </w:p>
    <w:p w14:paraId="6D7141CC" w14:textId="77777777" w:rsidR="00323B2A" w:rsidRDefault="004523C2">
      <w:pPr>
        <w:pStyle w:val="Heading5"/>
      </w:pPr>
      <w:r>
        <w:t>Invoice or Usage Reject Notification</w:t>
      </w:r>
    </w:p>
    <w:p w14:paraId="2CF626B2" w14:textId="77777777" w:rsidR="00323B2A" w:rsidRDefault="00323B2A">
      <w:pPr>
        <w:jc w:val="center"/>
        <w:rPr>
          <w:sz w:val="72"/>
          <w:szCs w:val="72"/>
        </w:rPr>
      </w:pPr>
    </w:p>
    <w:p w14:paraId="7A37509B" w14:textId="77777777" w:rsidR="00323B2A" w:rsidRDefault="00323B2A">
      <w:pPr>
        <w:jc w:val="center"/>
        <w:rPr>
          <w:sz w:val="72"/>
          <w:szCs w:val="72"/>
          <w:u w:val="single"/>
        </w:rPr>
      </w:pPr>
    </w:p>
    <w:p w14:paraId="371C3143" w14:textId="77777777" w:rsidR="00323B2A" w:rsidRDefault="00323B2A">
      <w:pPr>
        <w:rPr>
          <w:sz w:val="32"/>
          <w:szCs w:val="32"/>
        </w:rPr>
      </w:pPr>
      <w:r>
        <w:rPr>
          <w:sz w:val="32"/>
          <w:szCs w:val="32"/>
          <w:u w:val="single"/>
        </w:rPr>
        <w:t>E</w:t>
      </w:r>
      <w:r>
        <w:rPr>
          <w:sz w:val="32"/>
          <w:szCs w:val="32"/>
        </w:rPr>
        <w:t xml:space="preserve">lectronic </w:t>
      </w:r>
      <w:r>
        <w:rPr>
          <w:sz w:val="32"/>
          <w:szCs w:val="32"/>
          <w:u w:val="single"/>
        </w:rPr>
        <w:t>D</w:t>
      </w:r>
      <w:r>
        <w:rPr>
          <w:sz w:val="32"/>
          <w:szCs w:val="32"/>
        </w:rPr>
        <w:t xml:space="preserve">ata </w:t>
      </w:r>
      <w:r>
        <w:rPr>
          <w:sz w:val="32"/>
          <w:szCs w:val="32"/>
          <w:u w:val="single"/>
        </w:rPr>
        <w:t>I</w:t>
      </w:r>
      <w:r>
        <w:rPr>
          <w:sz w:val="32"/>
          <w:szCs w:val="32"/>
        </w:rPr>
        <w:t>nterchange</w:t>
      </w:r>
    </w:p>
    <w:p w14:paraId="4F9AA0FE" w14:textId="77777777" w:rsidR="00323B2A" w:rsidRPr="0070434D" w:rsidRDefault="00323B2A">
      <w:pPr>
        <w:rPr>
          <w:sz w:val="32"/>
          <w:szCs w:val="32"/>
        </w:rPr>
      </w:pPr>
      <w:r w:rsidRPr="0070434D">
        <w:rPr>
          <w:sz w:val="32"/>
          <w:szCs w:val="32"/>
        </w:rPr>
        <w:t>ANSI ASC X12 Ver/Rel 004010</w:t>
      </w:r>
    </w:p>
    <w:p w14:paraId="7A1F1F50" w14:textId="77777777" w:rsidR="00323B2A" w:rsidRDefault="00323B2A">
      <w:pPr>
        <w:rPr>
          <w:sz w:val="32"/>
          <w:szCs w:val="32"/>
        </w:rPr>
      </w:pPr>
      <w:r>
        <w:rPr>
          <w:sz w:val="32"/>
          <w:szCs w:val="32"/>
        </w:rPr>
        <w:t>Transaction Set 824</w:t>
      </w:r>
    </w:p>
    <w:p w14:paraId="1701479C" w14:textId="77777777" w:rsidR="00323B2A" w:rsidRDefault="00323B2A">
      <w:pPr>
        <w:ind w:right="144"/>
        <w:jc w:val="center"/>
        <w:rPr>
          <w:sz w:val="48"/>
          <w:szCs w:val="48"/>
        </w:rPr>
      </w:pPr>
      <w:r>
        <w:rPr>
          <w:sz w:val="48"/>
          <w:szCs w:val="48"/>
        </w:rPr>
        <w:br w:type="page"/>
      </w:r>
    </w:p>
    <w:p w14:paraId="2724F5C7" w14:textId="77777777" w:rsidR="00323B2A" w:rsidRDefault="00323B2A">
      <w:pPr>
        <w:ind w:right="144"/>
        <w:jc w:val="center"/>
        <w:rPr>
          <w:sz w:val="48"/>
          <w:szCs w:val="48"/>
        </w:rPr>
      </w:pPr>
    </w:p>
    <w:p w14:paraId="4FF59F6B" w14:textId="77777777" w:rsidR="00323B2A" w:rsidRDefault="00323B2A">
      <w:pPr>
        <w:ind w:right="144"/>
        <w:jc w:val="center"/>
        <w:rPr>
          <w:b/>
          <w:bCs/>
          <w:snapToGrid w:val="0"/>
          <w:sz w:val="40"/>
          <w:szCs w:val="40"/>
        </w:rPr>
      </w:pPr>
      <w:r>
        <w:rPr>
          <w:b/>
          <w:bCs/>
          <w:snapToGrid w:val="0"/>
          <w:sz w:val="40"/>
          <w:szCs w:val="40"/>
        </w:rPr>
        <w:t>Texas 824:</w:t>
      </w:r>
    </w:p>
    <w:p w14:paraId="1CF1BAB1" w14:textId="77777777" w:rsidR="00323B2A" w:rsidRDefault="004523C2">
      <w:pPr>
        <w:pStyle w:val="Heading7"/>
        <w:jc w:val="center"/>
      </w:pPr>
      <w:r>
        <w:t>Invoice or Usage Reject Notification</w:t>
      </w:r>
    </w:p>
    <w:p w14:paraId="0093E495" w14:textId="77777777" w:rsidR="00323B2A" w:rsidRDefault="00323B2A">
      <w:pPr>
        <w:ind w:right="144"/>
        <w:rPr>
          <w:snapToGrid w:val="0"/>
          <w:sz w:val="36"/>
          <w:szCs w:val="36"/>
        </w:rPr>
      </w:pPr>
    </w:p>
    <w:p w14:paraId="44B4D828" w14:textId="77777777" w:rsidR="00323B2A" w:rsidRDefault="00323B2A">
      <w:pPr>
        <w:ind w:right="144"/>
        <w:rPr>
          <w:snapToGrid w:val="0"/>
          <w:sz w:val="28"/>
          <w:szCs w:val="28"/>
        </w:rPr>
      </w:pPr>
      <w:r>
        <w:rPr>
          <w:snapToGrid w:val="0"/>
          <w:sz w:val="28"/>
          <w:szCs w:val="28"/>
        </w:rPr>
        <w:t xml:space="preserve">This transaction set: </w:t>
      </w:r>
    </w:p>
    <w:p w14:paraId="68D560EE" w14:textId="77777777" w:rsidR="00323B2A" w:rsidRDefault="00323B2A">
      <w:pPr>
        <w:ind w:right="144"/>
        <w:rPr>
          <w:snapToGrid w:val="0"/>
          <w:sz w:val="28"/>
          <w:szCs w:val="28"/>
        </w:rPr>
      </w:pPr>
    </w:p>
    <w:p w14:paraId="5CF46D11" w14:textId="77777777" w:rsidR="00323B2A" w:rsidRDefault="00F354B2">
      <w:pPr>
        <w:ind w:right="144"/>
        <w:rPr>
          <w:snapToGrid w:val="0"/>
          <w:sz w:val="28"/>
          <w:szCs w:val="28"/>
        </w:rPr>
      </w:pPr>
      <w:r>
        <w:rPr>
          <w:snapToGrid w:val="0"/>
          <w:sz w:val="28"/>
          <w:szCs w:val="28"/>
        </w:rPr>
        <w:t xml:space="preserve">... </w:t>
      </w:r>
      <w:r w:rsidR="00323B2A">
        <w:rPr>
          <w:snapToGrid w:val="0"/>
          <w:sz w:val="28"/>
          <w:szCs w:val="28"/>
        </w:rPr>
        <w:t xml:space="preserve">from the Competitive Retailer (CR) to the Transmission Distribution Service Provider (TDSP), is used by the CR to reject </w:t>
      </w:r>
      <w:r w:rsidR="00323B2A">
        <w:rPr>
          <w:snapToGrid w:val="0"/>
          <w:color w:val="000000"/>
          <w:sz w:val="28"/>
          <w:szCs w:val="28"/>
        </w:rPr>
        <w:t>and/or accept with exception</w:t>
      </w:r>
      <w:r w:rsidR="00323B2A">
        <w:rPr>
          <w:snapToGrid w:val="0"/>
          <w:sz w:val="28"/>
          <w:szCs w:val="28"/>
        </w:rPr>
        <w:t xml:space="preserve"> the 810 Invoice sent by the TDSP for Non-</w:t>
      </w:r>
      <w:proofErr w:type="spellStart"/>
      <w:r w:rsidR="00323B2A">
        <w:rPr>
          <w:snapToGrid w:val="0"/>
          <w:sz w:val="28"/>
          <w:szCs w:val="28"/>
        </w:rPr>
        <w:t>bypassable</w:t>
      </w:r>
      <w:proofErr w:type="spellEnd"/>
      <w:r w:rsidR="00323B2A">
        <w:rPr>
          <w:snapToGrid w:val="0"/>
          <w:sz w:val="28"/>
          <w:szCs w:val="28"/>
        </w:rPr>
        <w:t xml:space="preserve"> Charges (NBC), Discretionary Service Charges (DSC) and Construction Services (CS). </w:t>
      </w:r>
    </w:p>
    <w:p w14:paraId="28090084" w14:textId="77777777" w:rsidR="00323B2A" w:rsidRDefault="00323B2A">
      <w:pPr>
        <w:ind w:right="144"/>
        <w:rPr>
          <w:snapToGrid w:val="0"/>
          <w:sz w:val="28"/>
          <w:szCs w:val="28"/>
        </w:rPr>
      </w:pPr>
    </w:p>
    <w:p w14:paraId="7C658B89" w14:textId="77777777" w:rsidR="00323B2A" w:rsidRDefault="00F354B2">
      <w:pPr>
        <w:ind w:right="144"/>
        <w:rPr>
          <w:snapToGrid w:val="0"/>
          <w:sz w:val="28"/>
          <w:szCs w:val="28"/>
        </w:rPr>
      </w:pPr>
      <w:r>
        <w:rPr>
          <w:snapToGrid w:val="0"/>
          <w:sz w:val="28"/>
          <w:szCs w:val="28"/>
        </w:rPr>
        <w:t xml:space="preserve">... from the MOU/EC </w:t>
      </w:r>
      <w:r w:rsidR="00323B2A">
        <w:rPr>
          <w:snapToGrid w:val="0"/>
          <w:sz w:val="28"/>
          <w:szCs w:val="28"/>
        </w:rPr>
        <w:t>TDSP</w:t>
      </w:r>
      <w:r w:rsidR="007122ED">
        <w:rPr>
          <w:snapToGrid w:val="0"/>
          <w:sz w:val="28"/>
          <w:szCs w:val="28"/>
        </w:rPr>
        <w:t xml:space="preserve"> </w:t>
      </w:r>
      <w:r w:rsidR="00323B2A">
        <w:rPr>
          <w:snapToGrid w:val="0"/>
          <w:sz w:val="28"/>
          <w:szCs w:val="28"/>
        </w:rPr>
        <w:t>(MOU-Coop only), is used to reject the 810 Invoice sent by the CR</w:t>
      </w:r>
      <w:r w:rsidR="002646F6">
        <w:rPr>
          <w:snapToGrid w:val="0"/>
          <w:sz w:val="28"/>
          <w:szCs w:val="28"/>
        </w:rPr>
        <w:t>, unless otherwise indicated in Retail Market Guide 8.1</w:t>
      </w:r>
      <w:r w:rsidR="00323B2A">
        <w:rPr>
          <w:snapToGrid w:val="0"/>
          <w:sz w:val="28"/>
          <w:szCs w:val="28"/>
        </w:rPr>
        <w:t>.</w:t>
      </w:r>
    </w:p>
    <w:p w14:paraId="5EA700D4" w14:textId="77777777" w:rsidR="00323B2A" w:rsidRDefault="00323B2A">
      <w:pPr>
        <w:ind w:right="144"/>
        <w:rPr>
          <w:snapToGrid w:val="0"/>
          <w:sz w:val="28"/>
          <w:szCs w:val="28"/>
        </w:rPr>
      </w:pPr>
    </w:p>
    <w:p w14:paraId="47D79ACF" w14:textId="77777777" w:rsidR="00323B2A" w:rsidRDefault="00323B2A">
      <w:pPr>
        <w:ind w:right="144"/>
        <w:rPr>
          <w:snapToGrid w:val="0"/>
          <w:sz w:val="28"/>
          <w:szCs w:val="28"/>
        </w:rPr>
      </w:pPr>
      <w:r>
        <w:rPr>
          <w:snapToGrid w:val="0"/>
          <w:sz w:val="28"/>
          <w:szCs w:val="28"/>
        </w:rPr>
        <w:t>... from ERCOT to the TDSP, is used to reject the 867 Usage sent by the TDSP.</w:t>
      </w:r>
    </w:p>
    <w:p w14:paraId="355AD037" w14:textId="77777777" w:rsidR="00323B2A" w:rsidRDefault="00323B2A">
      <w:pPr>
        <w:ind w:right="144"/>
        <w:rPr>
          <w:snapToGrid w:val="0"/>
          <w:sz w:val="28"/>
          <w:szCs w:val="28"/>
        </w:rPr>
      </w:pPr>
    </w:p>
    <w:p w14:paraId="77F29FB9" w14:textId="77777777" w:rsidR="00323B2A" w:rsidRDefault="00323B2A">
      <w:pPr>
        <w:ind w:right="144"/>
        <w:rPr>
          <w:snapToGrid w:val="0"/>
          <w:sz w:val="28"/>
          <w:szCs w:val="28"/>
        </w:rPr>
      </w:pPr>
      <w:r>
        <w:rPr>
          <w:snapToGrid w:val="0"/>
          <w:sz w:val="28"/>
          <w:szCs w:val="28"/>
        </w:rPr>
        <w:t>... from the CR to ERCOT, is used to reject the 867 Usage sent by ERCOT.</w:t>
      </w:r>
    </w:p>
    <w:p w14:paraId="31E682EE" w14:textId="77777777" w:rsidR="00323B2A" w:rsidRDefault="00323B2A">
      <w:pPr>
        <w:ind w:right="144"/>
        <w:rPr>
          <w:snapToGrid w:val="0"/>
          <w:sz w:val="28"/>
          <w:szCs w:val="28"/>
        </w:rPr>
      </w:pPr>
    </w:p>
    <w:p w14:paraId="7339AEB6" w14:textId="77777777" w:rsidR="00323B2A" w:rsidRDefault="00323B2A">
      <w:pPr>
        <w:ind w:right="144"/>
        <w:rPr>
          <w:snapToGrid w:val="0"/>
          <w:sz w:val="28"/>
          <w:szCs w:val="28"/>
        </w:rPr>
      </w:pPr>
    </w:p>
    <w:p w14:paraId="06F07C8C" w14:textId="77777777" w:rsidR="00323B2A" w:rsidRDefault="00323B2A">
      <w:pPr>
        <w:ind w:right="144"/>
        <w:rPr>
          <w:snapToGrid w:val="0"/>
          <w:sz w:val="28"/>
          <w:szCs w:val="28"/>
        </w:rPr>
      </w:pPr>
      <w:r>
        <w:rPr>
          <w:snapToGrid w:val="0"/>
          <w:sz w:val="28"/>
          <w:szCs w:val="28"/>
        </w:rPr>
        <w:t xml:space="preserve">Document Flow: </w:t>
      </w:r>
    </w:p>
    <w:p w14:paraId="52E6C739" w14:textId="77777777" w:rsidR="00323B2A" w:rsidRDefault="00323B2A">
      <w:pPr>
        <w:numPr>
          <w:ilvl w:val="0"/>
          <w:numId w:val="2"/>
        </w:numPr>
        <w:ind w:right="144"/>
        <w:rPr>
          <w:snapToGrid w:val="0"/>
          <w:sz w:val="28"/>
          <w:szCs w:val="28"/>
        </w:rPr>
      </w:pPr>
      <w:r>
        <w:rPr>
          <w:snapToGrid w:val="0"/>
          <w:sz w:val="28"/>
          <w:szCs w:val="28"/>
        </w:rPr>
        <w:t>CR to TDSP</w:t>
      </w:r>
    </w:p>
    <w:p w14:paraId="7A75B0AB" w14:textId="77777777" w:rsidR="00323B2A" w:rsidRDefault="00323B2A">
      <w:pPr>
        <w:numPr>
          <w:ilvl w:val="0"/>
          <w:numId w:val="3"/>
        </w:numPr>
        <w:ind w:right="144"/>
        <w:rPr>
          <w:snapToGrid w:val="0"/>
          <w:sz w:val="28"/>
          <w:szCs w:val="28"/>
        </w:rPr>
      </w:pPr>
      <w:r>
        <w:rPr>
          <w:snapToGrid w:val="0"/>
          <w:sz w:val="28"/>
          <w:szCs w:val="28"/>
        </w:rPr>
        <w:t>ERCOT to TDSP</w:t>
      </w:r>
    </w:p>
    <w:p w14:paraId="10077D98" w14:textId="77777777" w:rsidR="00323B2A" w:rsidRDefault="00323B2A">
      <w:pPr>
        <w:numPr>
          <w:ilvl w:val="0"/>
          <w:numId w:val="4"/>
        </w:numPr>
        <w:ind w:right="144"/>
        <w:rPr>
          <w:snapToGrid w:val="0"/>
          <w:sz w:val="28"/>
          <w:szCs w:val="28"/>
        </w:rPr>
      </w:pPr>
      <w:r>
        <w:rPr>
          <w:snapToGrid w:val="0"/>
          <w:sz w:val="28"/>
          <w:szCs w:val="28"/>
        </w:rPr>
        <w:t>CR to ERCOT</w:t>
      </w:r>
    </w:p>
    <w:p w14:paraId="0A69F23C" w14:textId="77777777" w:rsidR="00323B2A" w:rsidRDefault="00F354B2">
      <w:pPr>
        <w:numPr>
          <w:ilvl w:val="0"/>
          <w:numId w:val="4"/>
        </w:numPr>
        <w:ind w:right="144"/>
        <w:rPr>
          <w:snapToGrid w:val="0"/>
          <w:sz w:val="28"/>
          <w:szCs w:val="28"/>
        </w:rPr>
      </w:pPr>
      <w:r>
        <w:rPr>
          <w:snapToGrid w:val="0"/>
          <w:sz w:val="28"/>
          <w:szCs w:val="28"/>
        </w:rPr>
        <w:t xml:space="preserve">MOU/EC </w:t>
      </w:r>
      <w:r w:rsidR="00323B2A">
        <w:rPr>
          <w:snapToGrid w:val="0"/>
          <w:sz w:val="28"/>
          <w:szCs w:val="28"/>
        </w:rPr>
        <w:t>TDSP to CR</w:t>
      </w:r>
      <w:r w:rsidR="002646F6">
        <w:rPr>
          <w:snapToGrid w:val="0"/>
          <w:sz w:val="28"/>
          <w:szCs w:val="28"/>
        </w:rPr>
        <w:t>, unless otherwise indicated in Retail Market Guide 8.1</w:t>
      </w:r>
    </w:p>
    <w:p w14:paraId="1D7E9C40" w14:textId="77777777" w:rsidR="006D21F7" w:rsidRDefault="006D21F7" w:rsidP="006D21F7">
      <w:pPr>
        <w:ind w:right="144"/>
        <w:rPr>
          <w:snapToGrid w:val="0"/>
          <w:sz w:val="28"/>
          <w:szCs w:val="28"/>
        </w:rPr>
      </w:pPr>
    </w:p>
    <w:p w14:paraId="1D3CFC6C" w14:textId="77777777" w:rsidR="006D21F7" w:rsidRPr="006D21F7" w:rsidRDefault="006D21F7" w:rsidP="006D21F7">
      <w:pPr>
        <w:ind w:right="144"/>
        <w:rPr>
          <w:snapToGrid w:val="0"/>
          <w:sz w:val="28"/>
          <w:szCs w:val="28"/>
        </w:rPr>
      </w:pPr>
      <w:r w:rsidRPr="006D21F7">
        <w:rPr>
          <w:snapToGrid w:val="0"/>
          <w:sz w:val="28"/>
          <w:szCs w:val="28"/>
        </w:rPr>
        <w:t>The Functional Acknowledgement (997) transaction set from the receiver of the originating transaction to the sender of the originating transaction, is used to acknowledge the receipt of the originating transaction and indicate whether the transaction passed ANSI X12 validation.  This acknowledgement does not imply that the originating transaction passed Texas SET validation. “CR, TDSP, or ERCOT shall respond with a 997 within 24 hours of receipt of an inbound transaction.”</w:t>
      </w:r>
    </w:p>
    <w:p w14:paraId="47AC856A" w14:textId="77777777" w:rsidR="00323B2A" w:rsidRDefault="00323B2A">
      <w:pPr>
        <w:ind w:right="144"/>
        <w:rPr>
          <w:snapToGrid w:val="0"/>
          <w:sz w:val="28"/>
          <w:szCs w:val="28"/>
        </w:rPr>
      </w:pPr>
    </w:p>
    <w:p w14:paraId="4087069B" w14:textId="77777777" w:rsidR="00323B2A" w:rsidRDefault="00323B2A">
      <w:pPr>
        <w:ind w:right="144"/>
        <w:rPr>
          <w:snapToGrid w:val="0"/>
          <w:sz w:val="28"/>
          <w:szCs w:val="28"/>
        </w:rPr>
      </w:pPr>
    </w:p>
    <w:p w14:paraId="17152CA5" w14:textId="77777777" w:rsidR="00323B2A" w:rsidRDefault="00323B2A">
      <w:pPr>
        <w:ind w:right="144"/>
        <w:rPr>
          <w:snapToGrid w:val="0"/>
        </w:rPr>
      </w:pPr>
      <w:r>
        <w:rPr>
          <w:snapToGrid w:val="0"/>
          <w:sz w:val="36"/>
          <w:szCs w:val="36"/>
        </w:rPr>
        <w:br w:type="page"/>
      </w:r>
    </w:p>
    <w:tbl>
      <w:tblPr>
        <w:tblW w:w="9900" w:type="dxa"/>
        <w:tblInd w:w="-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2160"/>
        <w:gridCol w:w="180"/>
        <w:gridCol w:w="7560"/>
      </w:tblGrid>
      <w:tr w:rsidR="00323B2A" w14:paraId="7FBB26D1" w14:textId="77777777" w:rsidTr="00FA6F85">
        <w:tblPrEx>
          <w:tblCellMar>
            <w:top w:w="0" w:type="dxa"/>
            <w:bottom w:w="0" w:type="dxa"/>
          </w:tblCellMar>
        </w:tblPrEx>
        <w:trPr>
          <w:cantSplit/>
          <w:trHeight w:val="530"/>
        </w:trPr>
        <w:tc>
          <w:tcPr>
            <w:tcW w:w="2160" w:type="dxa"/>
            <w:tcBorders>
              <w:top w:val="nil"/>
              <w:left w:val="nil"/>
              <w:bottom w:val="nil"/>
              <w:right w:val="nil"/>
            </w:tcBorders>
          </w:tcPr>
          <w:p w14:paraId="225E8298" w14:textId="77777777" w:rsidR="00323B2A" w:rsidRDefault="00323B2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pPr>
            <w:r>
              <w:br w:type="page"/>
            </w:r>
          </w:p>
        </w:tc>
        <w:tc>
          <w:tcPr>
            <w:tcW w:w="180" w:type="dxa"/>
            <w:tcBorders>
              <w:top w:val="nil"/>
              <w:left w:val="nil"/>
              <w:bottom w:val="nil"/>
              <w:right w:val="nil"/>
            </w:tcBorders>
          </w:tcPr>
          <w:p w14:paraId="1EC4D417" w14:textId="77777777" w:rsidR="00323B2A" w:rsidRDefault="00323B2A">
            <w:pPr>
              <w:pStyle w:val="Heading1"/>
              <w:rPr>
                <w:rFonts w:ascii="Times New Roman" w:hAnsi="Times New Roman" w:cs="Times New Roman"/>
                <w:b w:val="0"/>
                <w:bCs w:val="0"/>
              </w:rPr>
            </w:pPr>
          </w:p>
        </w:tc>
        <w:tc>
          <w:tcPr>
            <w:tcW w:w="7560" w:type="dxa"/>
            <w:tcBorders>
              <w:top w:val="nil"/>
              <w:left w:val="nil"/>
              <w:bottom w:val="nil"/>
              <w:right w:val="nil"/>
            </w:tcBorders>
          </w:tcPr>
          <w:p w14:paraId="00094C27" w14:textId="77777777" w:rsidR="00323B2A" w:rsidRDefault="00323B2A">
            <w:pPr>
              <w:pStyle w:val="Heading1"/>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left" w:pos="6858"/>
              </w:tabs>
              <w:rPr>
                <w:rFonts w:ascii="Times New Roman" w:hAnsi="Times New Roman" w:cs="Times New Roman"/>
                <w:sz w:val="32"/>
                <w:szCs w:val="32"/>
              </w:rPr>
            </w:pPr>
            <w:r>
              <w:rPr>
                <w:rFonts w:ascii="Times New Roman" w:hAnsi="Times New Roman" w:cs="Times New Roman"/>
                <w:sz w:val="32"/>
                <w:szCs w:val="32"/>
              </w:rPr>
              <w:t>Summary of Changes</w:t>
            </w:r>
          </w:p>
        </w:tc>
      </w:tr>
      <w:tr w:rsidR="00323B2A" w:rsidRPr="00006766" w14:paraId="3D1EAA56" w14:textId="77777777" w:rsidTr="00FA6F85">
        <w:tblPrEx>
          <w:tblCellMar>
            <w:top w:w="0" w:type="dxa"/>
            <w:bottom w:w="0" w:type="dxa"/>
          </w:tblCellMar>
        </w:tblPrEx>
        <w:trPr>
          <w:cantSplit/>
        </w:trPr>
        <w:tc>
          <w:tcPr>
            <w:tcW w:w="2160" w:type="dxa"/>
            <w:tcBorders>
              <w:top w:val="nil"/>
              <w:left w:val="nil"/>
              <w:bottom w:val="nil"/>
            </w:tcBorders>
          </w:tcPr>
          <w:p w14:paraId="49CD1809" w14:textId="77777777" w:rsidR="00323B2A" w:rsidRPr="00006766" w:rsidRDefault="00323B2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006766">
              <w:rPr>
                <w:sz w:val="18"/>
                <w:szCs w:val="18"/>
              </w:rPr>
              <w:t>November 1, 2000</w:t>
            </w:r>
          </w:p>
          <w:p w14:paraId="5C1FFF56" w14:textId="77777777" w:rsidR="00323B2A" w:rsidRPr="00006766" w:rsidRDefault="00323B2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006766">
              <w:rPr>
                <w:sz w:val="18"/>
                <w:szCs w:val="18"/>
              </w:rPr>
              <w:t>Version 1.0</w:t>
            </w:r>
          </w:p>
        </w:tc>
        <w:tc>
          <w:tcPr>
            <w:tcW w:w="180" w:type="dxa"/>
            <w:tcBorders>
              <w:top w:val="nil"/>
              <w:left w:val="nil"/>
              <w:bottom w:val="nil"/>
              <w:right w:val="nil"/>
            </w:tcBorders>
          </w:tcPr>
          <w:p w14:paraId="52937FED" w14:textId="77777777" w:rsidR="00323B2A" w:rsidRPr="00006766" w:rsidRDefault="00323B2A">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7F9F8055" w14:textId="77777777" w:rsidR="00323B2A" w:rsidRPr="00006766" w:rsidRDefault="00323B2A">
            <w:pPr>
              <w:pStyle w:val="Footer"/>
              <w:tabs>
                <w:tab w:val="clear" w:pos="4320"/>
                <w:tab w:val="clear" w:pos="8640"/>
              </w:tabs>
              <w:rPr>
                <w:sz w:val="18"/>
                <w:szCs w:val="18"/>
              </w:rPr>
            </w:pPr>
          </w:p>
          <w:p w14:paraId="250B49E5" w14:textId="77777777" w:rsidR="00323B2A" w:rsidRPr="00006766" w:rsidRDefault="00323B2A">
            <w:pPr>
              <w:pStyle w:val="Footer"/>
              <w:tabs>
                <w:tab w:val="clear" w:pos="4320"/>
                <w:tab w:val="clear" w:pos="8640"/>
              </w:tabs>
              <w:rPr>
                <w:sz w:val="18"/>
                <w:szCs w:val="18"/>
              </w:rPr>
            </w:pPr>
            <w:r w:rsidRPr="00006766">
              <w:rPr>
                <w:sz w:val="18"/>
                <w:szCs w:val="18"/>
              </w:rPr>
              <w:t>Initial Release</w:t>
            </w:r>
          </w:p>
        </w:tc>
      </w:tr>
      <w:tr w:rsidR="00323B2A" w:rsidRPr="00006766" w14:paraId="2C754D30" w14:textId="77777777" w:rsidTr="00FA6F85">
        <w:tblPrEx>
          <w:tblCellMar>
            <w:top w:w="0" w:type="dxa"/>
            <w:bottom w:w="0" w:type="dxa"/>
          </w:tblCellMar>
        </w:tblPrEx>
        <w:trPr>
          <w:cantSplit/>
        </w:trPr>
        <w:tc>
          <w:tcPr>
            <w:tcW w:w="2160" w:type="dxa"/>
            <w:tcBorders>
              <w:top w:val="nil"/>
              <w:left w:val="nil"/>
              <w:bottom w:val="nil"/>
            </w:tcBorders>
          </w:tcPr>
          <w:p w14:paraId="5C797E68" w14:textId="77777777" w:rsidR="00323B2A" w:rsidRPr="00006766" w:rsidRDefault="00323B2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3BF33B77" w14:textId="77777777" w:rsidR="00323B2A" w:rsidRPr="00006766" w:rsidRDefault="00323B2A">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7D3D1C58" w14:textId="77777777" w:rsidR="00323B2A" w:rsidRPr="00006766" w:rsidRDefault="00323B2A">
            <w:pPr>
              <w:rPr>
                <w:sz w:val="18"/>
                <w:szCs w:val="18"/>
              </w:rPr>
            </w:pPr>
          </w:p>
        </w:tc>
      </w:tr>
      <w:tr w:rsidR="00323B2A" w:rsidRPr="00006766" w14:paraId="7138EC8E" w14:textId="77777777" w:rsidTr="00FA6F85">
        <w:tblPrEx>
          <w:tblCellMar>
            <w:top w:w="0" w:type="dxa"/>
            <w:bottom w:w="0" w:type="dxa"/>
          </w:tblCellMar>
        </w:tblPrEx>
        <w:trPr>
          <w:cantSplit/>
        </w:trPr>
        <w:tc>
          <w:tcPr>
            <w:tcW w:w="2160" w:type="dxa"/>
            <w:tcBorders>
              <w:top w:val="nil"/>
              <w:left w:val="nil"/>
              <w:bottom w:val="nil"/>
            </w:tcBorders>
          </w:tcPr>
          <w:p w14:paraId="2B1EEF99" w14:textId="77777777" w:rsidR="00323B2A" w:rsidRPr="00006766" w:rsidRDefault="00323B2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006766">
              <w:rPr>
                <w:sz w:val="18"/>
                <w:szCs w:val="18"/>
              </w:rPr>
              <w:t>December 22, 2000</w:t>
            </w:r>
          </w:p>
          <w:p w14:paraId="5CDA8D28" w14:textId="77777777" w:rsidR="00323B2A" w:rsidRPr="00006766" w:rsidRDefault="00323B2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006766">
              <w:rPr>
                <w:sz w:val="18"/>
                <w:szCs w:val="18"/>
              </w:rPr>
              <w:t>Version 1.2</w:t>
            </w:r>
          </w:p>
        </w:tc>
        <w:tc>
          <w:tcPr>
            <w:tcW w:w="180" w:type="dxa"/>
            <w:tcBorders>
              <w:top w:val="nil"/>
              <w:left w:val="nil"/>
              <w:bottom w:val="nil"/>
              <w:right w:val="nil"/>
            </w:tcBorders>
          </w:tcPr>
          <w:p w14:paraId="476629CC" w14:textId="77777777" w:rsidR="00323B2A" w:rsidRPr="00006766" w:rsidRDefault="00323B2A">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355E5106" w14:textId="77777777" w:rsidR="00323B2A" w:rsidRPr="00006766" w:rsidRDefault="00323B2A">
            <w:pPr>
              <w:rPr>
                <w:sz w:val="18"/>
                <w:szCs w:val="18"/>
              </w:rPr>
            </w:pPr>
          </w:p>
          <w:p w14:paraId="7E572BD1" w14:textId="77777777" w:rsidR="00323B2A" w:rsidRPr="00006766" w:rsidRDefault="00323B2A">
            <w:pPr>
              <w:rPr>
                <w:sz w:val="18"/>
                <w:szCs w:val="18"/>
              </w:rPr>
            </w:pPr>
            <w:r w:rsidRPr="00006766">
              <w:rPr>
                <w:sz w:val="18"/>
                <w:szCs w:val="18"/>
              </w:rPr>
              <w:t>The following changes were made:</w:t>
            </w:r>
          </w:p>
        </w:tc>
      </w:tr>
      <w:tr w:rsidR="00323B2A" w:rsidRPr="00006766" w14:paraId="26012A6E" w14:textId="77777777" w:rsidTr="00FA6F85">
        <w:tblPrEx>
          <w:tblCellMar>
            <w:top w:w="0" w:type="dxa"/>
            <w:bottom w:w="0" w:type="dxa"/>
          </w:tblCellMar>
        </w:tblPrEx>
        <w:trPr>
          <w:cantSplit/>
        </w:trPr>
        <w:tc>
          <w:tcPr>
            <w:tcW w:w="2160" w:type="dxa"/>
            <w:tcBorders>
              <w:top w:val="nil"/>
              <w:left w:val="nil"/>
              <w:bottom w:val="nil"/>
            </w:tcBorders>
          </w:tcPr>
          <w:p w14:paraId="2FD7F8B3" w14:textId="77777777" w:rsidR="00323B2A" w:rsidRPr="00006766" w:rsidRDefault="00323B2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0B6CC146" w14:textId="77777777" w:rsidR="00323B2A" w:rsidRPr="00006766" w:rsidRDefault="00323B2A">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663F5087" w14:textId="77777777" w:rsidR="00323B2A" w:rsidRPr="00006766" w:rsidRDefault="00323B2A">
            <w:pPr>
              <w:numPr>
                <w:ilvl w:val="0"/>
                <w:numId w:val="10"/>
              </w:numPr>
              <w:rPr>
                <w:sz w:val="18"/>
                <w:szCs w:val="18"/>
              </w:rPr>
            </w:pPr>
            <w:r w:rsidRPr="00006766">
              <w:rPr>
                <w:sz w:val="18"/>
                <w:szCs w:val="18"/>
              </w:rPr>
              <w:t>Changed version to version 1.2 for consistency.</w:t>
            </w:r>
          </w:p>
        </w:tc>
      </w:tr>
      <w:tr w:rsidR="00323B2A" w:rsidRPr="00006766" w14:paraId="44D89A83" w14:textId="77777777" w:rsidTr="00FA6F85">
        <w:tblPrEx>
          <w:tblCellMar>
            <w:top w:w="0" w:type="dxa"/>
            <w:bottom w:w="0" w:type="dxa"/>
          </w:tblCellMar>
        </w:tblPrEx>
        <w:trPr>
          <w:cantSplit/>
        </w:trPr>
        <w:tc>
          <w:tcPr>
            <w:tcW w:w="2160" w:type="dxa"/>
            <w:tcBorders>
              <w:top w:val="nil"/>
              <w:left w:val="nil"/>
              <w:bottom w:val="nil"/>
            </w:tcBorders>
          </w:tcPr>
          <w:p w14:paraId="15C57A35" w14:textId="77777777" w:rsidR="00323B2A" w:rsidRPr="00006766" w:rsidRDefault="00323B2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53EDF83A" w14:textId="77777777" w:rsidR="00323B2A" w:rsidRPr="00006766" w:rsidRDefault="00323B2A">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6B58B304" w14:textId="77777777" w:rsidR="00323B2A" w:rsidRPr="00006766" w:rsidRDefault="00323B2A">
            <w:pPr>
              <w:numPr>
                <w:ilvl w:val="0"/>
                <w:numId w:val="10"/>
              </w:numPr>
              <w:rPr>
                <w:sz w:val="18"/>
                <w:szCs w:val="18"/>
              </w:rPr>
            </w:pPr>
            <w:r w:rsidRPr="00006766">
              <w:rPr>
                <w:sz w:val="18"/>
                <w:szCs w:val="18"/>
              </w:rPr>
              <w:t xml:space="preserve">Changed the date to December 12, </w:t>
            </w:r>
            <w:proofErr w:type="gramStart"/>
            <w:r w:rsidRPr="00006766">
              <w:rPr>
                <w:sz w:val="18"/>
                <w:szCs w:val="18"/>
              </w:rPr>
              <w:t>2000</w:t>
            </w:r>
            <w:proofErr w:type="gramEnd"/>
            <w:r w:rsidRPr="00006766">
              <w:rPr>
                <w:sz w:val="18"/>
                <w:szCs w:val="18"/>
              </w:rPr>
              <w:t xml:space="preserve"> for consistency.</w:t>
            </w:r>
          </w:p>
        </w:tc>
      </w:tr>
      <w:tr w:rsidR="00323B2A" w:rsidRPr="00006766" w14:paraId="0A9A63CE" w14:textId="77777777" w:rsidTr="00FA6F85">
        <w:tblPrEx>
          <w:tblCellMar>
            <w:top w:w="0" w:type="dxa"/>
            <w:bottom w:w="0" w:type="dxa"/>
          </w:tblCellMar>
        </w:tblPrEx>
        <w:trPr>
          <w:cantSplit/>
        </w:trPr>
        <w:tc>
          <w:tcPr>
            <w:tcW w:w="2160" w:type="dxa"/>
            <w:tcBorders>
              <w:top w:val="nil"/>
              <w:left w:val="nil"/>
              <w:bottom w:val="nil"/>
            </w:tcBorders>
          </w:tcPr>
          <w:p w14:paraId="44AC6962" w14:textId="77777777" w:rsidR="00323B2A" w:rsidRPr="00006766" w:rsidRDefault="00323B2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2553AD9E" w14:textId="77777777" w:rsidR="00323B2A" w:rsidRPr="00006766" w:rsidRDefault="00323B2A">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16385826" w14:textId="77777777" w:rsidR="00323B2A" w:rsidRPr="00006766" w:rsidRDefault="00323B2A">
            <w:pPr>
              <w:pStyle w:val="Header"/>
              <w:tabs>
                <w:tab w:val="clear" w:pos="4320"/>
                <w:tab w:val="clear" w:pos="8640"/>
              </w:tabs>
              <w:rPr>
                <w:sz w:val="18"/>
                <w:szCs w:val="18"/>
              </w:rPr>
            </w:pPr>
          </w:p>
        </w:tc>
      </w:tr>
      <w:tr w:rsidR="00323B2A" w:rsidRPr="00006766" w14:paraId="4B25F1B7" w14:textId="77777777" w:rsidTr="00FA6F85">
        <w:tblPrEx>
          <w:tblCellMar>
            <w:top w:w="0" w:type="dxa"/>
            <w:bottom w:w="0" w:type="dxa"/>
          </w:tblCellMar>
        </w:tblPrEx>
        <w:trPr>
          <w:cantSplit/>
        </w:trPr>
        <w:tc>
          <w:tcPr>
            <w:tcW w:w="2160" w:type="dxa"/>
            <w:tcBorders>
              <w:top w:val="nil"/>
              <w:left w:val="nil"/>
              <w:bottom w:val="nil"/>
            </w:tcBorders>
          </w:tcPr>
          <w:p w14:paraId="5FF37993" w14:textId="77777777" w:rsidR="00323B2A" w:rsidRPr="00006766" w:rsidRDefault="00323B2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006766">
              <w:rPr>
                <w:sz w:val="18"/>
                <w:szCs w:val="18"/>
              </w:rPr>
              <w:t>January 11, 2001</w:t>
            </w:r>
          </w:p>
          <w:p w14:paraId="1A8BEEE5" w14:textId="77777777" w:rsidR="00323B2A" w:rsidRPr="00006766" w:rsidRDefault="00323B2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006766">
              <w:rPr>
                <w:sz w:val="18"/>
                <w:szCs w:val="18"/>
              </w:rPr>
              <w:t>Version 1.2</w:t>
            </w:r>
          </w:p>
        </w:tc>
        <w:tc>
          <w:tcPr>
            <w:tcW w:w="180" w:type="dxa"/>
            <w:tcBorders>
              <w:top w:val="nil"/>
              <w:left w:val="nil"/>
              <w:bottom w:val="nil"/>
              <w:right w:val="nil"/>
            </w:tcBorders>
          </w:tcPr>
          <w:p w14:paraId="05588FA7" w14:textId="77777777" w:rsidR="00323B2A" w:rsidRPr="00006766" w:rsidRDefault="00323B2A">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318B9F95" w14:textId="77777777" w:rsidR="00323B2A" w:rsidRPr="00006766" w:rsidRDefault="00323B2A">
            <w:pPr>
              <w:pStyle w:val="Header"/>
              <w:tabs>
                <w:tab w:val="clear" w:pos="4320"/>
                <w:tab w:val="clear" w:pos="8640"/>
              </w:tabs>
              <w:rPr>
                <w:sz w:val="18"/>
                <w:szCs w:val="18"/>
              </w:rPr>
            </w:pPr>
          </w:p>
          <w:p w14:paraId="5475ED85" w14:textId="77777777" w:rsidR="00323B2A" w:rsidRPr="00006766" w:rsidRDefault="00323B2A">
            <w:pPr>
              <w:pStyle w:val="Header"/>
              <w:tabs>
                <w:tab w:val="clear" w:pos="4320"/>
                <w:tab w:val="clear" w:pos="8640"/>
              </w:tabs>
              <w:rPr>
                <w:sz w:val="18"/>
                <w:szCs w:val="18"/>
              </w:rPr>
            </w:pPr>
            <w:r w:rsidRPr="00006766">
              <w:rPr>
                <w:sz w:val="18"/>
                <w:szCs w:val="18"/>
              </w:rPr>
              <w:t>The following changes were made:</w:t>
            </w:r>
          </w:p>
        </w:tc>
      </w:tr>
      <w:tr w:rsidR="00323B2A" w:rsidRPr="00006766" w14:paraId="69B224E6" w14:textId="77777777" w:rsidTr="00FA6F85">
        <w:tblPrEx>
          <w:tblCellMar>
            <w:top w:w="0" w:type="dxa"/>
            <w:bottom w:w="0" w:type="dxa"/>
          </w:tblCellMar>
        </w:tblPrEx>
        <w:trPr>
          <w:cantSplit/>
        </w:trPr>
        <w:tc>
          <w:tcPr>
            <w:tcW w:w="2160" w:type="dxa"/>
            <w:tcBorders>
              <w:top w:val="nil"/>
              <w:left w:val="nil"/>
              <w:bottom w:val="nil"/>
            </w:tcBorders>
          </w:tcPr>
          <w:p w14:paraId="09B6D0A0" w14:textId="77777777" w:rsidR="00323B2A" w:rsidRPr="00006766" w:rsidRDefault="00323B2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456E471E" w14:textId="77777777" w:rsidR="00323B2A" w:rsidRPr="00006766" w:rsidRDefault="00323B2A">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32AB1E32" w14:textId="77777777" w:rsidR="00323B2A" w:rsidRPr="00006766" w:rsidRDefault="00323B2A">
            <w:pPr>
              <w:numPr>
                <w:ilvl w:val="0"/>
                <w:numId w:val="10"/>
              </w:numPr>
              <w:rPr>
                <w:sz w:val="18"/>
                <w:szCs w:val="18"/>
              </w:rPr>
            </w:pPr>
            <w:r w:rsidRPr="00006766">
              <w:rPr>
                <w:sz w:val="18"/>
                <w:szCs w:val="18"/>
              </w:rPr>
              <w:t>Added TED02 codes TOU and MRI</w:t>
            </w:r>
          </w:p>
        </w:tc>
      </w:tr>
      <w:tr w:rsidR="00323B2A" w:rsidRPr="00006766" w14:paraId="4DF73FA4" w14:textId="77777777" w:rsidTr="00FA6F85">
        <w:tblPrEx>
          <w:tblCellMar>
            <w:top w:w="0" w:type="dxa"/>
            <w:bottom w:w="0" w:type="dxa"/>
          </w:tblCellMar>
        </w:tblPrEx>
        <w:trPr>
          <w:cantSplit/>
        </w:trPr>
        <w:tc>
          <w:tcPr>
            <w:tcW w:w="2160" w:type="dxa"/>
            <w:tcBorders>
              <w:top w:val="nil"/>
              <w:left w:val="nil"/>
              <w:bottom w:val="nil"/>
            </w:tcBorders>
          </w:tcPr>
          <w:p w14:paraId="723E895B" w14:textId="77777777" w:rsidR="00323B2A" w:rsidRPr="00006766" w:rsidRDefault="00323B2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64286749" w14:textId="77777777" w:rsidR="00323B2A" w:rsidRPr="00006766" w:rsidRDefault="00323B2A">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7D0F45D7" w14:textId="77777777" w:rsidR="00323B2A" w:rsidRPr="00006766" w:rsidRDefault="00323B2A">
            <w:pPr>
              <w:rPr>
                <w:sz w:val="18"/>
                <w:szCs w:val="18"/>
              </w:rPr>
            </w:pPr>
          </w:p>
        </w:tc>
      </w:tr>
      <w:tr w:rsidR="00323B2A" w:rsidRPr="00006766" w14:paraId="49EC12D9" w14:textId="77777777" w:rsidTr="00FA6F85">
        <w:tblPrEx>
          <w:tblCellMar>
            <w:top w:w="0" w:type="dxa"/>
            <w:bottom w:w="0" w:type="dxa"/>
          </w:tblCellMar>
        </w:tblPrEx>
        <w:trPr>
          <w:cantSplit/>
        </w:trPr>
        <w:tc>
          <w:tcPr>
            <w:tcW w:w="2160" w:type="dxa"/>
            <w:tcBorders>
              <w:top w:val="nil"/>
              <w:left w:val="nil"/>
              <w:bottom w:val="nil"/>
            </w:tcBorders>
          </w:tcPr>
          <w:p w14:paraId="21515E35" w14:textId="77777777" w:rsidR="00323B2A" w:rsidRPr="00006766" w:rsidRDefault="00323B2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006766">
              <w:rPr>
                <w:sz w:val="18"/>
                <w:szCs w:val="18"/>
              </w:rPr>
              <w:t>March 23, 2001</w:t>
            </w:r>
          </w:p>
          <w:p w14:paraId="4997D2BF" w14:textId="77777777" w:rsidR="00323B2A" w:rsidRPr="00006766" w:rsidRDefault="00323B2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006766">
              <w:rPr>
                <w:sz w:val="18"/>
                <w:szCs w:val="18"/>
              </w:rPr>
              <w:t>Version 1.3</w:t>
            </w:r>
          </w:p>
        </w:tc>
        <w:tc>
          <w:tcPr>
            <w:tcW w:w="180" w:type="dxa"/>
            <w:tcBorders>
              <w:top w:val="nil"/>
              <w:left w:val="nil"/>
              <w:bottom w:val="nil"/>
              <w:right w:val="nil"/>
            </w:tcBorders>
          </w:tcPr>
          <w:p w14:paraId="607CCBC4" w14:textId="77777777" w:rsidR="00323B2A" w:rsidRPr="00006766" w:rsidRDefault="00323B2A">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2EA20B00" w14:textId="77777777" w:rsidR="00323B2A" w:rsidRPr="00006766" w:rsidRDefault="00323B2A">
            <w:pPr>
              <w:rPr>
                <w:sz w:val="18"/>
                <w:szCs w:val="18"/>
              </w:rPr>
            </w:pPr>
          </w:p>
          <w:p w14:paraId="198CCEF3" w14:textId="77777777" w:rsidR="00323B2A" w:rsidRPr="00006766" w:rsidRDefault="00323B2A">
            <w:pPr>
              <w:rPr>
                <w:sz w:val="18"/>
                <w:szCs w:val="18"/>
              </w:rPr>
            </w:pPr>
            <w:r w:rsidRPr="00006766">
              <w:rPr>
                <w:sz w:val="18"/>
                <w:szCs w:val="18"/>
              </w:rPr>
              <w:t>The following changes were made:</w:t>
            </w:r>
          </w:p>
        </w:tc>
      </w:tr>
      <w:tr w:rsidR="00323B2A" w:rsidRPr="00006766" w14:paraId="18662404" w14:textId="77777777" w:rsidTr="00FA6F85">
        <w:tblPrEx>
          <w:tblCellMar>
            <w:top w:w="0" w:type="dxa"/>
            <w:bottom w:w="0" w:type="dxa"/>
          </w:tblCellMar>
        </w:tblPrEx>
        <w:trPr>
          <w:cantSplit/>
        </w:trPr>
        <w:tc>
          <w:tcPr>
            <w:tcW w:w="2160" w:type="dxa"/>
            <w:tcBorders>
              <w:top w:val="nil"/>
              <w:left w:val="nil"/>
              <w:bottom w:val="nil"/>
            </w:tcBorders>
          </w:tcPr>
          <w:p w14:paraId="009BEF1E" w14:textId="77777777" w:rsidR="00323B2A" w:rsidRPr="00006766" w:rsidRDefault="00323B2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79311508" w14:textId="77777777" w:rsidR="00323B2A" w:rsidRPr="00006766" w:rsidRDefault="00323B2A">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6B00CA84" w14:textId="77777777" w:rsidR="00323B2A" w:rsidRPr="00006766" w:rsidRDefault="00323B2A">
            <w:pPr>
              <w:numPr>
                <w:ilvl w:val="0"/>
                <w:numId w:val="13"/>
              </w:numPr>
              <w:rPr>
                <w:sz w:val="18"/>
                <w:szCs w:val="18"/>
              </w:rPr>
            </w:pPr>
            <w:r w:rsidRPr="00006766">
              <w:rPr>
                <w:sz w:val="18"/>
                <w:szCs w:val="18"/>
              </w:rPr>
              <w:t>Removed Scenario Names from Transaction Description page</w:t>
            </w:r>
          </w:p>
        </w:tc>
      </w:tr>
      <w:tr w:rsidR="00323B2A" w:rsidRPr="00006766" w14:paraId="237A254D" w14:textId="77777777" w:rsidTr="00FA6F85">
        <w:tblPrEx>
          <w:tblCellMar>
            <w:top w:w="0" w:type="dxa"/>
            <w:bottom w:w="0" w:type="dxa"/>
          </w:tblCellMar>
        </w:tblPrEx>
        <w:trPr>
          <w:cantSplit/>
        </w:trPr>
        <w:tc>
          <w:tcPr>
            <w:tcW w:w="2160" w:type="dxa"/>
            <w:tcBorders>
              <w:top w:val="nil"/>
              <w:left w:val="nil"/>
              <w:bottom w:val="nil"/>
            </w:tcBorders>
          </w:tcPr>
          <w:p w14:paraId="21805CE3" w14:textId="77777777" w:rsidR="00323B2A" w:rsidRPr="00006766" w:rsidRDefault="00323B2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5478231E" w14:textId="77777777" w:rsidR="00323B2A" w:rsidRPr="00006766" w:rsidRDefault="00323B2A">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1FE807A6" w14:textId="77777777" w:rsidR="00323B2A" w:rsidRPr="00006766" w:rsidRDefault="00323B2A">
            <w:pPr>
              <w:numPr>
                <w:ilvl w:val="0"/>
                <w:numId w:val="13"/>
              </w:numPr>
              <w:rPr>
                <w:sz w:val="18"/>
                <w:szCs w:val="18"/>
              </w:rPr>
            </w:pPr>
            <w:r w:rsidRPr="00006766">
              <w:rPr>
                <w:sz w:val="18"/>
                <w:szCs w:val="18"/>
              </w:rPr>
              <w:t>Corrected the How to Use this Implementation Guide page</w:t>
            </w:r>
          </w:p>
        </w:tc>
      </w:tr>
      <w:tr w:rsidR="00323B2A" w:rsidRPr="00006766" w14:paraId="77131914" w14:textId="77777777" w:rsidTr="00FA6F85">
        <w:tblPrEx>
          <w:tblCellMar>
            <w:top w:w="0" w:type="dxa"/>
            <w:bottom w:w="0" w:type="dxa"/>
          </w:tblCellMar>
        </w:tblPrEx>
        <w:trPr>
          <w:cantSplit/>
        </w:trPr>
        <w:tc>
          <w:tcPr>
            <w:tcW w:w="2160" w:type="dxa"/>
            <w:tcBorders>
              <w:top w:val="nil"/>
              <w:left w:val="nil"/>
              <w:bottom w:val="nil"/>
            </w:tcBorders>
          </w:tcPr>
          <w:p w14:paraId="1FF5C514" w14:textId="77777777" w:rsidR="00323B2A" w:rsidRPr="00006766" w:rsidRDefault="00323B2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32965C65" w14:textId="77777777" w:rsidR="00323B2A" w:rsidRPr="00006766" w:rsidRDefault="00323B2A">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4D635726" w14:textId="77777777" w:rsidR="00323B2A" w:rsidRPr="00006766" w:rsidRDefault="00323B2A">
            <w:pPr>
              <w:numPr>
                <w:ilvl w:val="0"/>
                <w:numId w:val="10"/>
              </w:numPr>
              <w:rPr>
                <w:sz w:val="18"/>
                <w:szCs w:val="18"/>
              </w:rPr>
            </w:pPr>
            <w:r w:rsidRPr="00006766">
              <w:rPr>
                <w:sz w:val="18"/>
                <w:szCs w:val="18"/>
              </w:rPr>
              <w:t>Changed RA/Clearinghouse to ERCOT</w:t>
            </w:r>
          </w:p>
        </w:tc>
      </w:tr>
      <w:tr w:rsidR="00323B2A" w:rsidRPr="00006766" w14:paraId="69316281" w14:textId="77777777" w:rsidTr="00FA6F85">
        <w:tblPrEx>
          <w:tblCellMar>
            <w:top w:w="0" w:type="dxa"/>
            <w:bottom w:w="0" w:type="dxa"/>
          </w:tblCellMar>
        </w:tblPrEx>
        <w:trPr>
          <w:cantSplit/>
        </w:trPr>
        <w:tc>
          <w:tcPr>
            <w:tcW w:w="2160" w:type="dxa"/>
            <w:tcBorders>
              <w:top w:val="nil"/>
              <w:left w:val="nil"/>
              <w:bottom w:val="nil"/>
            </w:tcBorders>
          </w:tcPr>
          <w:p w14:paraId="32B61106" w14:textId="77777777" w:rsidR="00323B2A" w:rsidRPr="00006766" w:rsidRDefault="00323B2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0DB7D74B" w14:textId="77777777" w:rsidR="00323B2A" w:rsidRPr="00006766" w:rsidRDefault="00323B2A">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60CB0FFE" w14:textId="77777777" w:rsidR="00323B2A" w:rsidRPr="00006766" w:rsidRDefault="00323B2A">
            <w:pPr>
              <w:pStyle w:val="Footer"/>
              <w:numPr>
                <w:ilvl w:val="0"/>
                <w:numId w:val="10"/>
              </w:numPr>
              <w:tabs>
                <w:tab w:val="clear" w:pos="4320"/>
                <w:tab w:val="clear" w:pos="8640"/>
              </w:tabs>
              <w:rPr>
                <w:sz w:val="18"/>
                <w:szCs w:val="18"/>
              </w:rPr>
            </w:pPr>
            <w:r w:rsidRPr="00006766">
              <w:rPr>
                <w:sz w:val="18"/>
                <w:szCs w:val="18"/>
              </w:rPr>
              <w:t>Clarified Rejection Reason Code “CRI” to allow its use against an 867 Cancel</w:t>
            </w:r>
          </w:p>
        </w:tc>
      </w:tr>
      <w:tr w:rsidR="00323B2A" w:rsidRPr="00006766" w14:paraId="257490F1" w14:textId="77777777" w:rsidTr="00FA6F85">
        <w:tblPrEx>
          <w:tblCellMar>
            <w:top w:w="0" w:type="dxa"/>
            <w:bottom w:w="0" w:type="dxa"/>
          </w:tblCellMar>
        </w:tblPrEx>
        <w:trPr>
          <w:cantSplit/>
        </w:trPr>
        <w:tc>
          <w:tcPr>
            <w:tcW w:w="2160" w:type="dxa"/>
            <w:tcBorders>
              <w:top w:val="nil"/>
              <w:left w:val="nil"/>
              <w:bottom w:val="nil"/>
            </w:tcBorders>
          </w:tcPr>
          <w:p w14:paraId="269CE9E6" w14:textId="77777777" w:rsidR="00323B2A" w:rsidRPr="00006766" w:rsidRDefault="00323B2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6CC5D9C5" w14:textId="77777777" w:rsidR="00323B2A" w:rsidRPr="00006766" w:rsidRDefault="00323B2A">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7D4043C3" w14:textId="77777777" w:rsidR="00323B2A" w:rsidRPr="00006766" w:rsidRDefault="00323B2A">
            <w:pPr>
              <w:numPr>
                <w:ilvl w:val="0"/>
                <w:numId w:val="10"/>
              </w:numPr>
              <w:rPr>
                <w:sz w:val="18"/>
                <w:szCs w:val="18"/>
              </w:rPr>
            </w:pPr>
            <w:r w:rsidRPr="00006766">
              <w:rPr>
                <w:sz w:val="18"/>
                <w:szCs w:val="18"/>
              </w:rPr>
              <w:t>Corrected examples to show both TDSP and CR</w:t>
            </w:r>
          </w:p>
        </w:tc>
      </w:tr>
      <w:tr w:rsidR="00323B2A" w:rsidRPr="00006766" w14:paraId="7C28BD4E" w14:textId="77777777" w:rsidTr="00FA6F85">
        <w:tblPrEx>
          <w:tblCellMar>
            <w:top w:w="0" w:type="dxa"/>
            <w:bottom w:w="0" w:type="dxa"/>
          </w:tblCellMar>
        </w:tblPrEx>
        <w:trPr>
          <w:cantSplit/>
        </w:trPr>
        <w:tc>
          <w:tcPr>
            <w:tcW w:w="2160" w:type="dxa"/>
            <w:tcBorders>
              <w:top w:val="nil"/>
              <w:left w:val="nil"/>
              <w:bottom w:val="nil"/>
            </w:tcBorders>
          </w:tcPr>
          <w:p w14:paraId="03E94632" w14:textId="77777777" w:rsidR="00323B2A" w:rsidRPr="00006766" w:rsidRDefault="00323B2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27369B12" w14:textId="77777777" w:rsidR="00323B2A" w:rsidRPr="00006766" w:rsidRDefault="00323B2A">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74E7D023" w14:textId="77777777" w:rsidR="00323B2A" w:rsidRPr="00006766" w:rsidRDefault="00323B2A">
            <w:pPr>
              <w:numPr>
                <w:ilvl w:val="0"/>
                <w:numId w:val="10"/>
              </w:numPr>
              <w:rPr>
                <w:sz w:val="18"/>
                <w:szCs w:val="18"/>
              </w:rPr>
            </w:pPr>
            <w:r w:rsidRPr="00006766">
              <w:rPr>
                <w:sz w:val="18"/>
                <w:szCs w:val="18"/>
              </w:rPr>
              <w:t>Re-formatted examples for consistency with other Texas SET examples</w:t>
            </w:r>
          </w:p>
        </w:tc>
      </w:tr>
      <w:tr w:rsidR="00323B2A" w:rsidRPr="00006766" w14:paraId="1C667FBC" w14:textId="77777777" w:rsidTr="00FA6F85">
        <w:tblPrEx>
          <w:tblCellMar>
            <w:top w:w="0" w:type="dxa"/>
            <w:bottom w:w="0" w:type="dxa"/>
          </w:tblCellMar>
        </w:tblPrEx>
        <w:trPr>
          <w:cantSplit/>
        </w:trPr>
        <w:tc>
          <w:tcPr>
            <w:tcW w:w="2160" w:type="dxa"/>
            <w:tcBorders>
              <w:top w:val="nil"/>
              <w:left w:val="nil"/>
              <w:bottom w:val="nil"/>
            </w:tcBorders>
          </w:tcPr>
          <w:p w14:paraId="41F35D6F" w14:textId="77777777" w:rsidR="00323B2A" w:rsidRPr="00006766" w:rsidRDefault="00323B2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30544E28" w14:textId="77777777" w:rsidR="00323B2A" w:rsidRPr="00006766" w:rsidRDefault="00323B2A">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2D471E69" w14:textId="77777777" w:rsidR="00323B2A" w:rsidRPr="00006766" w:rsidRDefault="00323B2A">
            <w:pPr>
              <w:rPr>
                <w:sz w:val="18"/>
                <w:szCs w:val="18"/>
              </w:rPr>
            </w:pPr>
          </w:p>
        </w:tc>
      </w:tr>
      <w:tr w:rsidR="00323B2A" w:rsidRPr="00006766" w14:paraId="7A8B6B93" w14:textId="77777777" w:rsidTr="00FA6F85">
        <w:tblPrEx>
          <w:tblCellMar>
            <w:top w:w="0" w:type="dxa"/>
            <w:bottom w:w="0" w:type="dxa"/>
          </w:tblCellMar>
        </w:tblPrEx>
        <w:trPr>
          <w:cantSplit/>
        </w:trPr>
        <w:tc>
          <w:tcPr>
            <w:tcW w:w="2160" w:type="dxa"/>
            <w:tcBorders>
              <w:top w:val="nil"/>
              <w:left w:val="nil"/>
              <w:bottom w:val="nil"/>
            </w:tcBorders>
          </w:tcPr>
          <w:p w14:paraId="233EFDC1" w14:textId="77777777" w:rsidR="00323B2A" w:rsidRPr="00006766" w:rsidRDefault="00323B2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006766">
              <w:rPr>
                <w:sz w:val="18"/>
                <w:szCs w:val="18"/>
              </w:rPr>
              <w:t>August 3, 2001</w:t>
            </w:r>
          </w:p>
          <w:p w14:paraId="4299A044" w14:textId="77777777" w:rsidR="00323B2A" w:rsidRPr="00006766" w:rsidRDefault="00323B2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006766">
              <w:rPr>
                <w:sz w:val="18"/>
                <w:szCs w:val="18"/>
              </w:rPr>
              <w:t>Version1.4</w:t>
            </w:r>
          </w:p>
        </w:tc>
        <w:tc>
          <w:tcPr>
            <w:tcW w:w="180" w:type="dxa"/>
            <w:tcBorders>
              <w:top w:val="nil"/>
              <w:left w:val="nil"/>
              <w:bottom w:val="nil"/>
              <w:right w:val="nil"/>
            </w:tcBorders>
          </w:tcPr>
          <w:p w14:paraId="1AA631AA" w14:textId="77777777" w:rsidR="00323B2A" w:rsidRPr="00006766" w:rsidRDefault="00323B2A">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74CBFBE1" w14:textId="77777777" w:rsidR="00323B2A" w:rsidRPr="00006766" w:rsidRDefault="00323B2A">
            <w:pPr>
              <w:rPr>
                <w:sz w:val="18"/>
                <w:szCs w:val="18"/>
              </w:rPr>
            </w:pPr>
          </w:p>
          <w:p w14:paraId="508ADE9F" w14:textId="77777777" w:rsidR="00323B2A" w:rsidRPr="00006766" w:rsidRDefault="00323B2A">
            <w:pPr>
              <w:rPr>
                <w:sz w:val="18"/>
                <w:szCs w:val="18"/>
              </w:rPr>
            </w:pPr>
            <w:r w:rsidRPr="00006766">
              <w:rPr>
                <w:sz w:val="18"/>
                <w:szCs w:val="18"/>
              </w:rPr>
              <w:t>The following changes were made:</w:t>
            </w:r>
          </w:p>
        </w:tc>
      </w:tr>
      <w:tr w:rsidR="00323B2A" w:rsidRPr="00006766" w14:paraId="10908F4A" w14:textId="77777777" w:rsidTr="00FA6F85">
        <w:tblPrEx>
          <w:tblCellMar>
            <w:top w:w="0" w:type="dxa"/>
            <w:bottom w:w="0" w:type="dxa"/>
          </w:tblCellMar>
        </w:tblPrEx>
        <w:trPr>
          <w:cantSplit/>
        </w:trPr>
        <w:tc>
          <w:tcPr>
            <w:tcW w:w="2160" w:type="dxa"/>
            <w:tcBorders>
              <w:top w:val="nil"/>
              <w:left w:val="nil"/>
              <w:bottom w:val="nil"/>
            </w:tcBorders>
          </w:tcPr>
          <w:p w14:paraId="51AAE33B" w14:textId="77777777" w:rsidR="00323B2A" w:rsidRPr="00006766" w:rsidRDefault="00323B2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23DC3FF4" w14:textId="77777777" w:rsidR="00323B2A" w:rsidRPr="00006766" w:rsidRDefault="00323B2A">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538E2E3C" w14:textId="77777777" w:rsidR="00323B2A" w:rsidRPr="00006766" w:rsidRDefault="00323B2A">
            <w:pPr>
              <w:numPr>
                <w:ilvl w:val="0"/>
                <w:numId w:val="10"/>
              </w:numPr>
              <w:rPr>
                <w:sz w:val="18"/>
                <w:szCs w:val="18"/>
              </w:rPr>
            </w:pPr>
            <w:r w:rsidRPr="00006766">
              <w:rPr>
                <w:sz w:val="18"/>
                <w:szCs w:val="18"/>
              </w:rPr>
              <w:t>Modified gray box for NTE.  Ref. 2001-119</w:t>
            </w:r>
          </w:p>
        </w:tc>
      </w:tr>
      <w:tr w:rsidR="00323B2A" w:rsidRPr="00006766" w14:paraId="2F0707E4" w14:textId="77777777" w:rsidTr="00FA6F85">
        <w:tblPrEx>
          <w:tblCellMar>
            <w:top w:w="0" w:type="dxa"/>
            <w:bottom w:w="0" w:type="dxa"/>
          </w:tblCellMar>
        </w:tblPrEx>
        <w:trPr>
          <w:cantSplit/>
        </w:trPr>
        <w:tc>
          <w:tcPr>
            <w:tcW w:w="2160" w:type="dxa"/>
            <w:tcBorders>
              <w:top w:val="nil"/>
              <w:left w:val="nil"/>
              <w:bottom w:val="nil"/>
            </w:tcBorders>
          </w:tcPr>
          <w:p w14:paraId="14D5B50B" w14:textId="77777777" w:rsidR="00323B2A" w:rsidRPr="00006766" w:rsidRDefault="00323B2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658F3272" w14:textId="77777777" w:rsidR="00323B2A" w:rsidRPr="00006766" w:rsidRDefault="00323B2A">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418F3C3F" w14:textId="77777777" w:rsidR="00323B2A" w:rsidRPr="00006766" w:rsidRDefault="00323B2A">
            <w:pPr>
              <w:numPr>
                <w:ilvl w:val="0"/>
                <w:numId w:val="10"/>
              </w:numPr>
              <w:rPr>
                <w:sz w:val="18"/>
                <w:szCs w:val="18"/>
              </w:rPr>
            </w:pPr>
            <w:r w:rsidRPr="00006766">
              <w:rPr>
                <w:sz w:val="18"/>
                <w:szCs w:val="18"/>
              </w:rPr>
              <w:t>Modified gray box for TED.  Ref. 2001-119</w:t>
            </w:r>
          </w:p>
        </w:tc>
      </w:tr>
      <w:tr w:rsidR="00323B2A" w:rsidRPr="00006766" w14:paraId="631C1F7D" w14:textId="77777777" w:rsidTr="00FA6F85">
        <w:tblPrEx>
          <w:tblCellMar>
            <w:top w:w="0" w:type="dxa"/>
            <w:bottom w:w="0" w:type="dxa"/>
          </w:tblCellMar>
        </w:tblPrEx>
        <w:trPr>
          <w:cantSplit/>
        </w:trPr>
        <w:tc>
          <w:tcPr>
            <w:tcW w:w="2160" w:type="dxa"/>
            <w:tcBorders>
              <w:top w:val="nil"/>
              <w:left w:val="nil"/>
              <w:bottom w:val="nil"/>
            </w:tcBorders>
          </w:tcPr>
          <w:p w14:paraId="3BC688D9" w14:textId="77777777" w:rsidR="00323B2A" w:rsidRPr="00006766" w:rsidRDefault="00323B2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4A7CD090" w14:textId="77777777" w:rsidR="00323B2A" w:rsidRPr="00006766" w:rsidRDefault="00323B2A">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3159F516" w14:textId="77777777" w:rsidR="00323B2A" w:rsidRPr="00006766" w:rsidRDefault="00323B2A">
            <w:pPr>
              <w:numPr>
                <w:ilvl w:val="0"/>
                <w:numId w:val="10"/>
              </w:numPr>
              <w:rPr>
                <w:sz w:val="18"/>
                <w:szCs w:val="18"/>
              </w:rPr>
            </w:pPr>
            <w:r w:rsidRPr="00006766">
              <w:rPr>
                <w:sz w:val="18"/>
                <w:szCs w:val="18"/>
              </w:rPr>
              <w:t>Modified gray box for N1~SJ.  Ref. 2001-131</w:t>
            </w:r>
          </w:p>
        </w:tc>
      </w:tr>
      <w:tr w:rsidR="00323B2A" w:rsidRPr="00006766" w14:paraId="117D436F" w14:textId="77777777" w:rsidTr="00FA6F85">
        <w:tblPrEx>
          <w:tblCellMar>
            <w:top w:w="0" w:type="dxa"/>
            <w:bottom w:w="0" w:type="dxa"/>
          </w:tblCellMar>
        </w:tblPrEx>
        <w:trPr>
          <w:cantSplit/>
        </w:trPr>
        <w:tc>
          <w:tcPr>
            <w:tcW w:w="2160" w:type="dxa"/>
            <w:tcBorders>
              <w:top w:val="nil"/>
              <w:left w:val="nil"/>
              <w:bottom w:val="nil"/>
            </w:tcBorders>
          </w:tcPr>
          <w:p w14:paraId="48F0D7B9" w14:textId="77777777" w:rsidR="00323B2A" w:rsidRPr="00006766" w:rsidRDefault="00323B2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5A90C1D3" w14:textId="77777777" w:rsidR="00323B2A" w:rsidRPr="00006766" w:rsidRDefault="00323B2A">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7E68B1E3" w14:textId="77777777" w:rsidR="00323B2A" w:rsidRPr="00006766" w:rsidRDefault="00323B2A">
            <w:pPr>
              <w:numPr>
                <w:ilvl w:val="0"/>
                <w:numId w:val="14"/>
              </w:numPr>
              <w:rPr>
                <w:sz w:val="18"/>
                <w:szCs w:val="18"/>
              </w:rPr>
            </w:pPr>
            <w:r w:rsidRPr="00006766">
              <w:rPr>
                <w:sz w:val="18"/>
                <w:szCs w:val="18"/>
              </w:rPr>
              <w:t>2002-306 – 04/26/2002 Added OA (OH- A) code to the N106 of N1~SJ (Competitive Retailer) Segment</w:t>
            </w:r>
          </w:p>
        </w:tc>
      </w:tr>
      <w:tr w:rsidR="00323B2A" w:rsidRPr="00006766" w14:paraId="7E4C4065" w14:textId="77777777" w:rsidTr="00FA6F85">
        <w:tblPrEx>
          <w:tblCellMar>
            <w:top w:w="0" w:type="dxa"/>
            <w:bottom w:w="0" w:type="dxa"/>
          </w:tblCellMar>
        </w:tblPrEx>
        <w:trPr>
          <w:cantSplit/>
        </w:trPr>
        <w:tc>
          <w:tcPr>
            <w:tcW w:w="2160" w:type="dxa"/>
            <w:tcBorders>
              <w:top w:val="nil"/>
              <w:left w:val="nil"/>
              <w:bottom w:val="nil"/>
            </w:tcBorders>
          </w:tcPr>
          <w:p w14:paraId="0D90B771" w14:textId="77777777" w:rsidR="00323B2A" w:rsidRPr="00006766" w:rsidRDefault="00323B2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03DA33C9" w14:textId="77777777" w:rsidR="00323B2A" w:rsidRPr="00006766" w:rsidRDefault="00323B2A">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65014F4E" w14:textId="77777777" w:rsidR="00323B2A" w:rsidRPr="00006766" w:rsidRDefault="00323B2A">
            <w:pPr>
              <w:rPr>
                <w:sz w:val="18"/>
                <w:szCs w:val="18"/>
              </w:rPr>
            </w:pPr>
          </w:p>
        </w:tc>
      </w:tr>
      <w:tr w:rsidR="00323B2A" w:rsidRPr="00006766" w14:paraId="4A7A8F85" w14:textId="77777777" w:rsidTr="00FA6F85">
        <w:tblPrEx>
          <w:tblCellMar>
            <w:top w:w="0" w:type="dxa"/>
            <w:bottom w:w="0" w:type="dxa"/>
          </w:tblCellMar>
        </w:tblPrEx>
        <w:trPr>
          <w:cantSplit/>
          <w:trHeight w:val="360"/>
        </w:trPr>
        <w:tc>
          <w:tcPr>
            <w:tcW w:w="2160" w:type="dxa"/>
            <w:tcBorders>
              <w:top w:val="nil"/>
              <w:left w:val="nil"/>
              <w:bottom w:val="nil"/>
            </w:tcBorders>
          </w:tcPr>
          <w:p w14:paraId="4E4F5375" w14:textId="77777777" w:rsidR="00323B2A" w:rsidRPr="00006766" w:rsidRDefault="00323B2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006766">
              <w:rPr>
                <w:sz w:val="18"/>
                <w:szCs w:val="18"/>
              </w:rPr>
              <w:t>June 17</w:t>
            </w:r>
            <w:r w:rsidRPr="00006766">
              <w:rPr>
                <w:sz w:val="18"/>
                <w:szCs w:val="18"/>
                <w:vertAlign w:val="superscript"/>
              </w:rPr>
              <w:t>th</w:t>
            </w:r>
            <w:r w:rsidRPr="00006766">
              <w:rPr>
                <w:sz w:val="18"/>
                <w:szCs w:val="18"/>
              </w:rPr>
              <w:t>, 2002</w:t>
            </w:r>
          </w:p>
          <w:p w14:paraId="54419794" w14:textId="77777777" w:rsidR="00323B2A" w:rsidRPr="00006766" w:rsidRDefault="00323B2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006766">
              <w:rPr>
                <w:sz w:val="18"/>
                <w:szCs w:val="18"/>
              </w:rPr>
              <w:t>Version1.5</w:t>
            </w:r>
          </w:p>
        </w:tc>
        <w:tc>
          <w:tcPr>
            <w:tcW w:w="180" w:type="dxa"/>
            <w:tcBorders>
              <w:top w:val="nil"/>
              <w:left w:val="nil"/>
              <w:bottom w:val="nil"/>
              <w:right w:val="nil"/>
            </w:tcBorders>
          </w:tcPr>
          <w:p w14:paraId="7360EE11" w14:textId="77777777" w:rsidR="00323B2A" w:rsidRPr="00006766" w:rsidRDefault="00323B2A">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6899F231" w14:textId="77777777" w:rsidR="00323B2A" w:rsidRPr="00006766" w:rsidRDefault="00323B2A">
            <w:pPr>
              <w:rPr>
                <w:sz w:val="18"/>
                <w:szCs w:val="18"/>
              </w:rPr>
            </w:pPr>
          </w:p>
          <w:p w14:paraId="74ED30EB" w14:textId="77777777" w:rsidR="00323B2A" w:rsidRPr="00006766" w:rsidRDefault="00323B2A">
            <w:pPr>
              <w:rPr>
                <w:sz w:val="18"/>
                <w:szCs w:val="18"/>
              </w:rPr>
            </w:pPr>
            <w:r w:rsidRPr="00006766">
              <w:rPr>
                <w:sz w:val="18"/>
                <w:szCs w:val="18"/>
              </w:rPr>
              <w:t>The following changes were made:</w:t>
            </w:r>
          </w:p>
        </w:tc>
      </w:tr>
      <w:tr w:rsidR="00323B2A" w:rsidRPr="00006766" w14:paraId="02ADD5BF" w14:textId="77777777" w:rsidTr="00FA6F85">
        <w:tblPrEx>
          <w:tblCellMar>
            <w:top w:w="0" w:type="dxa"/>
            <w:bottom w:w="0" w:type="dxa"/>
          </w:tblCellMar>
        </w:tblPrEx>
        <w:trPr>
          <w:cantSplit/>
          <w:trHeight w:val="216"/>
        </w:trPr>
        <w:tc>
          <w:tcPr>
            <w:tcW w:w="2160" w:type="dxa"/>
            <w:tcBorders>
              <w:top w:val="nil"/>
              <w:left w:val="nil"/>
              <w:bottom w:val="nil"/>
            </w:tcBorders>
          </w:tcPr>
          <w:p w14:paraId="5AE0CDBC" w14:textId="77777777" w:rsidR="00323B2A" w:rsidRPr="00006766" w:rsidRDefault="00323B2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7D419F20" w14:textId="77777777" w:rsidR="00323B2A" w:rsidRPr="00006766" w:rsidRDefault="00323B2A">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59829C2A" w14:textId="77777777" w:rsidR="00323B2A" w:rsidRPr="00006766" w:rsidRDefault="00323B2A">
            <w:pPr>
              <w:numPr>
                <w:ilvl w:val="0"/>
                <w:numId w:val="23"/>
              </w:numPr>
              <w:tabs>
                <w:tab w:val="clear" w:pos="720"/>
                <w:tab w:val="num" w:pos="378"/>
              </w:tabs>
              <w:ind w:hanging="702"/>
              <w:rPr>
                <w:sz w:val="18"/>
                <w:szCs w:val="18"/>
              </w:rPr>
            </w:pPr>
            <w:r w:rsidRPr="00006766">
              <w:rPr>
                <w:sz w:val="18"/>
                <w:szCs w:val="18"/>
              </w:rPr>
              <w:t xml:space="preserve">Remove “9” Duns +4 number for </w:t>
            </w:r>
            <w:proofErr w:type="gramStart"/>
            <w:r w:rsidRPr="00006766">
              <w:rPr>
                <w:sz w:val="18"/>
                <w:szCs w:val="18"/>
              </w:rPr>
              <w:t>ERCOT  Ref.</w:t>
            </w:r>
            <w:proofErr w:type="gramEnd"/>
            <w:r w:rsidRPr="00006766">
              <w:rPr>
                <w:sz w:val="18"/>
                <w:szCs w:val="18"/>
              </w:rPr>
              <w:t xml:space="preserve"> 2002-267</w:t>
            </w:r>
          </w:p>
        </w:tc>
      </w:tr>
      <w:tr w:rsidR="00323B2A" w:rsidRPr="00006766" w14:paraId="6563B45B" w14:textId="77777777" w:rsidTr="00FA6F85">
        <w:tblPrEx>
          <w:tblCellMar>
            <w:top w:w="0" w:type="dxa"/>
            <w:bottom w:w="0" w:type="dxa"/>
          </w:tblCellMar>
        </w:tblPrEx>
        <w:trPr>
          <w:cantSplit/>
        </w:trPr>
        <w:tc>
          <w:tcPr>
            <w:tcW w:w="2160" w:type="dxa"/>
            <w:tcBorders>
              <w:top w:val="nil"/>
              <w:left w:val="nil"/>
              <w:bottom w:val="nil"/>
            </w:tcBorders>
          </w:tcPr>
          <w:p w14:paraId="61EDB5BC" w14:textId="77777777" w:rsidR="00323B2A" w:rsidRPr="00006766" w:rsidRDefault="00323B2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7761D3B9" w14:textId="77777777" w:rsidR="00323B2A" w:rsidRPr="00006766" w:rsidRDefault="00323B2A">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7F045CA9" w14:textId="77777777" w:rsidR="00323B2A" w:rsidRPr="00006766" w:rsidRDefault="00323B2A">
            <w:pPr>
              <w:numPr>
                <w:ilvl w:val="0"/>
                <w:numId w:val="23"/>
              </w:numPr>
              <w:tabs>
                <w:tab w:val="clear" w:pos="720"/>
                <w:tab w:val="num" w:pos="378"/>
              </w:tabs>
              <w:ind w:hanging="702"/>
              <w:rPr>
                <w:sz w:val="18"/>
                <w:szCs w:val="18"/>
              </w:rPr>
            </w:pPr>
            <w:proofErr w:type="gramStart"/>
            <w:r w:rsidRPr="00006766">
              <w:rPr>
                <w:sz w:val="18"/>
                <w:szCs w:val="18"/>
              </w:rPr>
              <w:t>Add  MCTDSP</w:t>
            </w:r>
            <w:proofErr w:type="gramEnd"/>
            <w:r w:rsidRPr="00006766">
              <w:rPr>
                <w:sz w:val="18"/>
                <w:szCs w:val="18"/>
              </w:rPr>
              <w:t xml:space="preserve"> as valid reject party Ref.  2002-286</w:t>
            </w:r>
          </w:p>
        </w:tc>
      </w:tr>
      <w:tr w:rsidR="00323B2A" w:rsidRPr="00006766" w14:paraId="41886876" w14:textId="77777777" w:rsidTr="00FA6F85">
        <w:tblPrEx>
          <w:tblCellMar>
            <w:top w:w="0" w:type="dxa"/>
            <w:bottom w:w="0" w:type="dxa"/>
          </w:tblCellMar>
        </w:tblPrEx>
        <w:trPr>
          <w:cantSplit/>
        </w:trPr>
        <w:tc>
          <w:tcPr>
            <w:tcW w:w="2160" w:type="dxa"/>
            <w:tcBorders>
              <w:top w:val="nil"/>
              <w:left w:val="nil"/>
              <w:bottom w:val="nil"/>
            </w:tcBorders>
          </w:tcPr>
          <w:p w14:paraId="3D0AF5BA" w14:textId="77777777" w:rsidR="00323B2A" w:rsidRPr="00006766" w:rsidRDefault="00323B2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006766">
              <w:rPr>
                <w:sz w:val="18"/>
                <w:szCs w:val="18"/>
              </w:rPr>
              <w:t>8/5/02</w:t>
            </w:r>
          </w:p>
        </w:tc>
        <w:tc>
          <w:tcPr>
            <w:tcW w:w="180" w:type="dxa"/>
            <w:tcBorders>
              <w:top w:val="nil"/>
              <w:left w:val="nil"/>
              <w:bottom w:val="nil"/>
              <w:right w:val="nil"/>
            </w:tcBorders>
          </w:tcPr>
          <w:p w14:paraId="6881C546" w14:textId="77777777" w:rsidR="00323B2A" w:rsidRPr="00006766" w:rsidRDefault="00323B2A">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5579ED10" w14:textId="77777777" w:rsidR="00323B2A" w:rsidRPr="00006766" w:rsidRDefault="00323B2A">
            <w:pPr>
              <w:numPr>
                <w:ilvl w:val="0"/>
                <w:numId w:val="23"/>
              </w:numPr>
              <w:tabs>
                <w:tab w:val="clear" w:pos="720"/>
                <w:tab w:val="num" w:pos="378"/>
              </w:tabs>
              <w:ind w:hanging="702"/>
              <w:rPr>
                <w:sz w:val="18"/>
                <w:szCs w:val="18"/>
              </w:rPr>
            </w:pPr>
            <w:r w:rsidRPr="00006766">
              <w:rPr>
                <w:sz w:val="18"/>
                <w:szCs w:val="18"/>
              </w:rPr>
              <w:t>Change Control 2002-353 – Corrected Implementation guide “Summary of Changes” by cleaning up previously missed or inaccurate additions to Summary of Changes:</w:t>
            </w:r>
          </w:p>
        </w:tc>
      </w:tr>
      <w:tr w:rsidR="00323B2A" w:rsidRPr="00006766" w14:paraId="034162E6" w14:textId="77777777" w:rsidTr="00FA6F85">
        <w:tblPrEx>
          <w:tblCellMar>
            <w:top w:w="0" w:type="dxa"/>
            <w:bottom w:w="0" w:type="dxa"/>
          </w:tblCellMar>
        </w:tblPrEx>
        <w:trPr>
          <w:cantSplit/>
        </w:trPr>
        <w:tc>
          <w:tcPr>
            <w:tcW w:w="2160" w:type="dxa"/>
            <w:tcBorders>
              <w:top w:val="nil"/>
              <w:left w:val="nil"/>
              <w:bottom w:val="nil"/>
            </w:tcBorders>
          </w:tcPr>
          <w:p w14:paraId="291C550E" w14:textId="77777777" w:rsidR="00323B2A" w:rsidRPr="00006766" w:rsidRDefault="00323B2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3EF7B9ED" w14:textId="77777777" w:rsidR="00323B2A" w:rsidRPr="00006766" w:rsidRDefault="00323B2A">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40A489A5" w14:textId="77777777" w:rsidR="00323B2A" w:rsidRPr="00006766" w:rsidRDefault="00323B2A">
            <w:pPr>
              <w:numPr>
                <w:ilvl w:val="0"/>
                <w:numId w:val="23"/>
              </w:numPr>
              <w:tabs>
                <w:tab w:val="clear" w:pos="720"/>
                <w:tab w:val="num" w:pos="378"/>
              </w:tabs>
              <w:ind w:hanging="702"/>
              <w:rPr>
                <w:sz w:val="18"/>
                <w:szCs w:val="18"/>
              </w:rPr>
            </w:pPr>
            <w:r w:rsidRPr="00006766">
              <w:rPr>
                <w:sz w:val="18"/>
                <w:szCs w:val="18"/>
              </w:rPr>
              <w:t xml:space="preserve">Change Control 2002-303 – Added the </w:t>
            </w:r>
            <w:proofErr w:type="gramStart"/>
            <w:r w:rsidRPr="00006766">
              <w:rPr>
                <w:sz w:val="18"/>
                <w:szCs w:val="18"/>
              </w:rPr>
              <w:t>MBW  “</w:t>
            </w:r>
            <w:proofErr w:type="gramEnd"/>
            <w:r w:rsidRPr="00006766">
              <w:rPr>
                <w:sz w:val="18"/>
                <w:szCs w:val="18"/>
              </w:rPr>
              <w:t>Missed Bill Window” and the reject code of MBW “Missed Bill Window, Resubmit Charges” to the TED (Technical Error Description) Segment.</w:t>
            </w:r>
          </w:p>
        </w:tc>
      </w:tr>
      <w:tr w:rsidR="00323B2A" w:rsidRPr="00006766" w14:paraId="52AD2D09" w14:textId="77777777" w:rsidTr="00FA6F85">
        <w:tblPrEx>
          <w:tblCellMar>
            <w:top w:w="0" w:type="dxa"/>
            <w:bottom w:w="0" w:type="dxa"/>
          </w:tblCellMar>
        </w:tblPrEx>
        <w:trPr>
          <w:cantSplit/>
        </w:trPr>
        <w:tc>
          <w:tcPr>
            <w:tcW w:w="2160" w:type="dxa"/>
            <w:tcBorders>
              <w:top w:val="nil"/>
              <w:left w:val="nil"/>
              <w:bottom w:val="nil"/>
            </w:tcBorders>
          </w:tcPr>
          <w:p w14:paraId="7E7BD0DE" w14:textId="77777777" w:rsidR="00323B2A" w:rsidRPr="00006766" w:rsidRDefault="00323B2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6F08C125" w14:textId="77777777" w:rsidR="00323B2A" w:rsidRPr="00006766" w:rsidRDefault="00323B2A">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3DE699F5" w14:textId="77777777" w:rsidR="00323B2A" w:rsidRPr="00006766" w:rsidRDefault="00323B2A">
            <w:pPr>
              <w:numPr>
                <w:ilvl w:val="0"/>
                <w:numId w:val="23"/>
              </w:numPr>
              <w:tabs>
                <w:tab w:val="clear" w:pos="720"/>
                <w:tab w:val="num" w:pos="378"/>
              </w:tabs>
              <w:ind w:hanging="702"/>
              <w:rPr>
                <w:sz w:val="18"/>
                <w:szCs w:val="18"/>
              </w:rPr>
            </w:pPr>
            <w:r w:rsidRPr="00006766">
              <w:rPr>
                <w:sz w:val="18"/>
                <w:szCs w:val="18"/>
              </w:rPr>
              <w:t>Change Control 2002-353 – Updated Change Control Log to add approved Version 1.5 Change Control 2002-303. This was previously missed at time of update of implementation guide and is needed to reflect the approved change control.</w:t>
            </w:r>
          </w:p>
        </w:tc>
      </w:tr>
      <w:tr w:rsidR="00323B2A" w:rsidRPr="00006766" w14:paraId="2D3ADF77" w14:textId="77777777" w:rsidTr="00FA6F85">
        <w:tblPrEx>
          <w:tblCellMar>
            <w:top w:w="0" w:type="dxa"/>
            <w:bottom w:w="0" w:type="dxa"/>
          </w:tblCellMar>
        </w:tblPrEx>
        <w:trPr>
          <w:cantSplit/>
        </w:trPr>
        <w:tc>
          <w:tcPr>
            <w:tcW w:w="2160" w:type="dxa"/>
            <w:tcBorders>
              <w:top w:val="nil"/>
              <w:left w:val="nil"/>
              <w:bottom w:val="nil"/>
            </w:tcBorders>
          </w:tcPr>
          <w:p w14:paraId="58A594B9" w14:textId="77777777" w:rsidR="00323B2A" w:rsidRPr="00006766" w:rsidRDefault="00323B2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006766">
              <w:rPr>
                <w:sz w:val="18"/>
                <w:szCs w:val="18"/>
              </w:rPr>
              <w:t>9/15/02</w:t>
            </w:r>
          </w:p>
        </w:tc>
        <w:tc>
          <w:tcPr>
            <w:tcW w:w="180" w:type="dxa"/>
            <w:tcBorders>
              <w:top w:val="nil"/>
              <w:left w:val="nil"/>
              <w:bottom w:val="nil"/>
              <w:right w:val="nil"/>
            </w:tcBorders>
          </w:tcPr>
          <w:p w14:paraId="634770F8" w14:textId="77777777" w:rsidR="00323B2A" w:rsidRPr="00006766" w:rsidRDefault="00323B2A">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46C5CC49" w14:textId="77777777" w:rsidR="00323B2A" w:rsidRPr="00006766" w:rsidRDefault="00323B2A">
            <w:pPr>
              <w:numPr>
                <w:ilvl w:val="0"/>
                <w:numId w:val="23"/>
              </w:numPr>
              <w:tabs>
                <w:tab w:val="clear" w:pos="720"/>
                <w:tab w:val="num" w:pos="378"/>
              </w:tabs>
              <w:ind w:hanging="702"/>
              <w:rPr>
                <w:sz w:val="18"/>
                <w:szCs w:val="18"/>
              </w:rPr>
            </w:pPr>
            <w:r w:rsidRPr="00006766">
              <w:rPr>
                <w:sz w:val="18"/>
                <w:szCs w:val="18"/>
              </w:rPr>
              <w:t>Change Control 2002-391 – Added code of “40” to the N1.06 of the N1~SJ</w:t>
            </w:r>
          </w:p>
        </w:tc>
      </w:tr>
      <w:tr w:rsidR="00323B2A" w:rsidRPr="00006766" w14:paraId="77CBFDDB" w14:textId="77777777" w:rsidTr="00FA6F85">
        <w:tblPrEx>
          <w:tblCellMar>
            <w:top w:w="0" w:type="dxa"/>
            <w:bottom w:w="0" w:type="dxa"/>
          </w:tblCellMar>
        </w:tblPrEx>
        <w:trPr>
          <w:cantSplit/>
        </w:trPr>
        <w:tc>
          <w:tcPr>
            <w:tcW w:w="2160" w:type="dxa"/>
            <w:tcBorders>
              <w:top w:val="nil"/>
              <w:left w:val="nil"/>
              <w:bottom w:val="nil"/>
            </w:tcBorders>
          </w:tcPr>
          <w:p w14:paraId="469BB4FE" w14:textId="77777777" w:rsidR="00323B2A" w:rsidRPr="00006766" w:rsidRDefault="00323B2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006766">
              <w:rPr>
                <w:sz w:val="18"/>
                <w:szCs w:val="18"/>
              </w:rPr>
              <w:t>7/17/03</w:t>
            </w:r>
          </w:p>
        </w:tc>
        <w:tc>
          <w:tcPr>
            <w:tcW w:w="180" w:type="dxa"/>
            <w:tcBorders>
              <w:top w:val="nil"/>
              <w:left w:val="nil"/>
              <w:bottom w:val="nil"/>
              <w:right w:val="nil"/>
            </w:tcBorders>
          </w:tcPr>
          <w:p w14:paraId="5E7B492A" w14:textId="77777777" w:rsidR="00323B2A" w:rsidRPr="00006766" w:rsidRDefault="00323B2A">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3AB2C8BE" w14:textId="77777777" w:rsidR="00323B2A" w:rsidRPr="00006766" w:rsidRDefault="00323B2A">
            <w:pPr>
              <w:numPr>
                <w:ilvl w:val="0"/>
                <w:numId w:val="23"/>
              </w:numPr>
              <w:pBdr>
                <w:top w:val="single" w:sz="6" w:space="1" w:color="auto"/>
                <w:left w:val="single" w:sz="6" w:space="1" w:color="auto"/>
                <w:bottom w:val="single" w:sz="6" w:space="0" w:color="auto"/>
                <w:right w:val="single" w:sz="6" w:space="1" w:color="auto"/>
              </w:pBdr>
              <w:tabs>
                <w:tab w:val="clear" w:pos="720"/>
                <w:tab w:val="num" w:pos="378"/>
              </w:tabs>
              <w:ind w:hanging="702"/>
              <w:rPr>
                <w:sz w:val="18"/>
                <w:szCs w:val="18"/>
              </w:rPr>
            </w:pPr>
            <w:r w:rsidRPr="00006766">
              <w:rPr>
                <w:sz w:val="18"/>
                <w:szCs w:val="18"/>
              </w:rPr>
              <w:t>Change Control 2003-526 - Changes the How to Use Guide to “Business Process Overview” and provides clarifications to the 824.  Change to the Process Flow page</w:t>
            </w:r>
          </w:p>
        </w:tc>
      </w:tr>
      <w:tr w:rsidR="00323B2A" w:rsidRPr="00006766" w14:paraId="3ED57F46" w14:textId="77777777">
        <w:tblPrEx>
          <w:tblCellMar>
            <w:top w:w="0" w:type="dxa"/>
            <w:bottom w:w="0" w:type="dxa"/>
          </w:tblCellMar>
        </w:tblPrEx>
        <w:trPr>
          <w:cantSplit/>
        </w:trPr>
        <w:tc>
          <w:tcPr>
            <w:tcW w:w="2160" w:type="dxa"/>
            <w:tcBorders>
              <w:top w:val="nil"/>
              <w:left w:val="nil"/>
              <w:bottom w:val="nil"/>
            </w:tcBorders>
          </w:tcPr>
          <w:p w14:paraId="67D6BCC8" w14:textId="77777777" w:rsidR="003F57C6" w:rsidRDefault="003F57C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p w14:paraId="3415392C" w14:textId="77777777" w:rsidR="00323B2A" w:rsidRPr="00006766" w:rsidRDefault="00323B2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006766">
              <w:rPr>
                <w:sz w:val="18"/>
                <w:szCs w:val="18"/>
              </w:rPr>
              <w:t>May 27</w:t>
            </w:r>
            <w:r w:rsidRPr="00006766">
              <w:rPr>
                <w:sz w:val="18"/>
                <w:szCs w:val="18"/>
                <w:vertAlign w:val="superscript"/>
              </w:rPr>
              <w:t>th</w:t>
            </w:r>
            <w:r w:rsidRPr="00006766">
              <w:rPr>
                <w:sz w:val="18"/>
                <w:szCs w:val="18"/>
              </w:rPr>
              <w:t>, 2003</w:t>
            </w:r>
          </w:p>
          <w:p w14:paraId="2D3F11C5" w14:textId="77777777" w:rsidR="00323B2A" w:rsidRPr="00006766" w:rsidRDefault="00323B2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006766">
              <w:rPr>
                <w:sz w:val="18"/>
                <w:szCs w:val="18"/>
              </w:rPr>
              <w:t>Version 1.6</w:t>
            </w:r>
          </w:p>
        </w:tc>
        <w:tc>
          <w:tcPr>
            <w:tcW w:w="180" w:type="dxa"/>
            <w:tcBorders>
              <w:top w:val="nil"/>
              <w:left w:val="nil"/>
              <w:bottom w:val="nil"/>
              <w:right w:val="nil"/>
            </w:tcBorders>
          </w:tcPr>
          <w:p w14:paraId="679982AA" w14:textId="77777777" w:rsidR="00323B2A" w:rsidRPr="00006766" w:rsidRDefault="00323B2A">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07369445" w14:textId="77777777" w:rsidR="003F57C6" w:rsidRDefault="003F57C6">
            <w:pPr>
              <w:ind w:left="18"/>
              <w:rPr>
                <w:sz w:val="18"/>
                <w:szCs w:val="18"/>
              </w:rPr>
            </w:pPr>
          </w:p>
          <w:p w14:paraId="53E2CCBE" w14:textId="77777777" w:rsidR="00323B2A" w:rsidRPr="00006766" w:rsidRDefault="00323B2A">
            <w:pPr>
              <w:ind w:left="18"/>
              <w:rPr>
                <w:sz w:val="18"/>
                <w:szCs w:val="18"/>
              </w:rPr>
            </w:pPr>
            <w:r w:rsidRPr="00006766">
              <w:rPr>
                <w:sz w:val="18"/>
                <w:szCs w:val="18"/>
              </w:rPr>
              <w:t>The following changes were made:</w:t>
            </w:r>
          </w:p>
        </w:tc>
      </w:tr>
      <w:tr w:rsidR="00323B2A" w:rsidRPr="00006766" w14:paraId="79E6F9EE" w14:textId="77777777" w:rsidTr="00FA6F85">
        <w:tblPrEx>
          <w:tblCellMar>
            <w:top w:w="0" w:type="dxa"/>
            <w:bottom w:w="0" w:type="dxa"/>
          </w:tblCellMar>
        </w:tblPrEx>
        <w:trPr>
          <w:cantSplit/>
        </w:trPr>
        <w:tc>
          <w:tcPr>
            <w:tcW w:w="2160" w:type="dxa"/>
            <w:tcBorders>
              <w:top w:val="nil"/>
              <w:left w:val="nil"/>
              <w:bottom w:val="nil"/>
            </w:tcBorders>
          </w:tcPr>
          <w:p w14:paraId="1F8069A3" w14:textId="77777777" w:rsidR="00323B2A" w:rsidRPr="00006766" w:rsidRDefault="00323B2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006766">
              <w:rPr>
                <w:sz w:val="18"/>
                <w:szCs w:val="18"/>
              </w:rPr>
              <w:t>5/27/03</w:t>
            </w:r>
          </w:p>
        </w:tc>
        <w:tc>
          <w:tcPr>
            <w:tcW w:w="180" w:type="dxa"/>
            <w:tcBorders>
              <w:top w:val="nil"/>
              <w:left w:val="nil"/>
              <w:bottom w:val="nil"/>
              <w:right w:val="nil"/>
            </w:tcBorders>
          </w:tcPr>
          <w:p w14:paraId="1C615773" w14:textId="77777777" w:rsidR="00323B2A" w:rsidRPr="00006766" w:rsidRDefault="00323B2A">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5D64AA52" w14:textId="77777777" w:rsidR="00323B2A" w:rsidRPr="00006766" w:rsidRDefault="00323B2A">
            <w:pPr>
              <w:numPr>
                <w:ilvl w:val="0"/>
                <w:numId w:val="23"/>
              </w:numPr>
              <w:tabs>
                <w:tab w:val="clear" w:pos="720"/>
                <w:tab w:val="num" w:pos="378"/>
              </w:tabs>
              <w:ind w:hanging="702"/>
              <w:rPr>
                <w:sz w:val="18"/>
                <w:szCs w:val="18"/>
              </w:rPr>
            </w:pPr>
            <w:r w:rsidRPr="00006766">
              <w:rPr>
                <w:sz w:val="18"/>
                <w:szCs w:val="18"/>
              </w:rPr>
              <w:t>Change Control 2002-386 – Removed D-U-N-S+4 from the N104 gray box in the N1~AY loop</w:t>
            </w:r>
          </w:p>
        </w:tc>
      </w:tr>
      <w:tr w:rsidR="003F57C6" w:rsidRPr="00006766" w14:paraId="1B63F508" w14:textId="77777777">
        <w:tblPrEx>
          <w:tblCellMar>
            <w:top w:w="0" w:type="dxa"/>
            <w:bottom w:w="0" w:type="dxa"/>
          </w:tblCellMar>
        </w:tblPrEx>
        <w:trPr>
          <w:cantSplit/>
        </w:trPr>
        <w:tc>
          <w:tcPr>
            <w:tcW w:w="2160" w:type="dxa"/>
            <w:tcBorders>
              <w:top w:val="nil"/>
              <w:left w:val="nil"/>
              <w:bottom w:val="nil"/>
            </w:tcBorders>
          </w:tcPr>
          <w:p w14:paraId="2D0F201D" w14:textId="77777777" w:rsidR="003F57C6" w:rsidRPr="00006766" w:rsidRDefault="003F57C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384FCDBB" w14:textId="77777777" w:rsidR="003F57C6" w:rsidRPr="00006766" w:rsidRDefault="003F57C6">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68944690" w14:textId="77777777" w:rsidR="003F57C6" w:rsidRPr="00006766" w:rsidRDefault="003F57C6" w:rsidP="003F57C6">
            <w:pPr>
              <w:ind w:left="720"/>
              <w:rPr>
                <w:sz w:val="18"/>
                <w:szCs w:val="18"/>
              </w:rPr>
            </w:pPr>
          </w:p>
        </w:tc>
      </w:tr>
      <w:tr w:rsidR="00323B2A" w:rsidRPr="00006766" w14:paraId="032BF21F" w14:textId="77777777">
        <w:tblPrEx>
          <w:tblCellMar>
            <w:top w:w="0" w:type="dxa"/>
            <w:bottom w:w="0" w:type="dxa"/>
          </w:tblCellMar>
        </w:tblPrEx>
        <w:trPr>
          <w:cantSplit/>
        </w:trPr>
        <w:tc>
          <w:tcPr>
            <w:tcW w:w="2160" w:type="dxa"/>
            <w:tcBorders>
              <w:top w:val="nil"/>
              <w:left w:val="nil"/>
              <w:bottom w:val="nil"/>
            </w:tcBorders>
          </w:tcPr>
          <w:p w14:paraId="64BBEAE7" w14:textId="77777777" w:rsidR="00323B2A" w:rsidRPr="00006766" w:rsidRDefault="00323B2A">
            <w:pPr>
              <w:pStyle w:val="Heading3"/>
              <w:rPr>
                <w:sz w:val="18"/>
                <w:szCs w:val="18"/>
              </w:rPr>
            </w:pPr>
            <w:r w:rsidRPr="00006766">
              <w:rPr>
                <w:sz w:val="18"/>
                <w:szCs w:val="18"/>
              </w:rPr>
              <w:lastRenderedPageBreak/>
              <w:t>September 29th, 2003</w:t>
            </w:r>
          </w:p>
          <w:p w14:paraId="182F8633" w14:textId="77777777" w:rsidR="00323B2A" w:rsidRPr="00006766" w:rsidRDefault="00323B2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006766">
              <w:rPr>
                <w:sz w:val="18"/>
                <w:szCs w:val="18"/>
              </w:rPr>
              <w:t>Version 2.0</w:t>
            </w:r>
          </w:p>
        </w:tc>
        <w:tc>
          <w:tcPr>
            <w:tcW w:w="180" w:type="dxa"/>
            <w:tcBorders>
              <w:top w:val="nil"/>
              <w:left w:val="nil"/>
              <w:bottom w:val="nil"/>
              <w:right w:val="nil"/>
            </w:tcBorders>
          </w:tcPr>
          <w:p w14:paraId="723C03AD" w14:textId="77777777" w:rsidR="00323B2A" w:rsidRPr="00006766" w:rsidRDefault="00323B2A">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03660A0C" w14:textId="77777777" w:rsidR="00323B2A" w:rsidRDefault="00323B2A">
            <w:pPr>
              <w:numPr>
                <w:ilvl w:val="0"/>
                <w:numId w:val="23"/>
              </w:numPr>
              <w:tabs>
                <w:tab w:val="clear" w:pos="720"/>
                <w:tab w:val="num" w:pos="378"/>
              </w:tabs>
              <w:ind w:hanging="702"/>
              <w:rPr>
                <w:sz w:val="18"/>
                <w:szCs w:val="18"/>
              </w:rPr>
            </w:pPr>
            <w:r w:rsidRPr="00006766">
              <w:rPr>
                <w:sz w:val="18"/>
                <w:szCs w:val="18"/>
              </w:rPr>
              <w:t>No Changes</w:t>
            </w:r>
          </w:p>
          <w:p w14:paraId="7C9C2E1F" w14:textId="77777777" w:rsidR="003F57C6" w:rsidRDefault="003F57C6" w:rsidP="003F57C6">
            <w:pPr>
              <w:ind w:left="720"/>
              <w:rPr>
                <w:sz w:val="18"/>
                <w:szCs w:val="18"/>
              </w:rPr>
            </w:pPr>
          </w:p>
          <w:p w14:paraId="0EA24B35" w14:textId="77777777" w:rsidR="003F57C6" w:rsidRPr="00006766" w:rsidRDefault="003F57C6" w:rsidP="00FA6F85">
            <w:pPr>
              <w:ind w:left="720"/>
              <w:rPr>
                <w:sz w:val="18"/>
                <w:szCs w:val="18"/>
              </w:rPr>
            </w:pPr>
          </w:p>
        </w:tc>
      </w:tr>
      <w:tr w:rsidR="006D21F7" w:rsidRPr="00006766" w14:paraId="3A40D877" w14:textId="77777777">
        <w:tblPrEx>
          <w:tblCellMar>
            <w:top w:w="0" w:type="dxa"/>
            <w:bottom w:w="0" w:type="dxa"/>
          </w:tblCellMar>
        </w:tblPrEx>
        <w:trPr>
          <w:cantSplit/>
        </w:trPr>
        <w:tc>
          <w:tcPr>
            <w:tcW w:w="2160" w:type="dxa"/>
            <w:tcBorders>
              <w:top w:val="nil"/>
              <w:left w:val="nil"/>
              <w:bottom w:val="nil"/>
            </w:tcBorders>
          </w:tcPr>
          <w:p w14:paraId="47F435C6" w14:textId="77777777" w:rsidR="006D21F7" w:rsidRPr="00006766" w:rsidRDefault="006D21F7" w:rsidP="00E671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006766">
              <w:rPr>
                <w:sz w:val="18"/>
                <w:szCs w:val="18"/>
              </w:rPr>
              <w:t>October 8, 2004</w:t>
            </w:r>
          </w:p>
          <w:p w14:paraId="7EBFD4B4" w14:textId="77777777" w:rsidR="006D21F7" w:rsidRPr="00006766" w:rsidRDefault="006D21F7" w:rsidP="00E671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006766">
              <w:rPr>
                <w:sz w:val="18"/>
                <w:szCs w:val="18"/>
              </w:rPr>
              <w:t xml:space="preserve">              Version 2.0A</w:t>
            </w:r>
          </w:p>
        </w:tc>
        <w:tc>
          <w:tcPr>
            <w:tcW w:w="180" w:type="dxa"/>
            <w:tcBorders>
              <w:top w:val="nil"/>
              <w:left w:val="nil"/>
              <w:bottom w:val="nil"/>
              <w:right w:val="nil"/>
            </w:tcBorders>
          </w:tcPr>
          <w:p w14:paraId="20500430" w14:textId="77777777" w:rsidR="006D21F7" w:rsidRPr="00006766" w:rsidRDefault="006D21F7">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38BD7696" w14:textId="77777777" w:rsidR="006D21F7" w:rsidRPr="00006766" w:rsidRDefault="006D21F7" w:rsidP="00E67124">
            <w:pPr>
              <w:pStyle w:val="BodyTextIndent"/>
              <w:rPr>
                <w:b w:val="0"/>
                <w:bCs w:val="0"/>
                <w:sz w:val="18"/>
                <w:szCs w:val="18"/>
              </w:rPr>
            </w:pPr>
            <w:r w:rsidRPr="00006766">
              <w:rPr>
                <w:b w:val="0"/>
                <w:bCs w:val="0"/>
                <w:sz w:val="18"/>
                <w:szCs w:val="18"/>
              </w:rPr>
              <w:t>Change Control 2004-634:</w:t>
            </w:r>
          </w:p>
          <w:p w14:paraId="577B2777" w14:textId="77777777" w:rsidR="006D21F7" w:rsidRDefault="006D21F7" w:rsidP="006D21F7">
            <w:pPr>
              <w:pStyle w:val="BodyTextIndent"/>
              <w:numPr>
                <w:ilvl w:val="0"/>
                <w:numId w:val="24"/>
              </w:numPr>
              <w:ind w:right="144"/>
              <w:rPr>
                <w:b w:val="0"/>
                <w:bCs w:val="0"/>
                <w:sz w:val="18"/>
                <w:szCs w:val="18"/>
              </w:rPr>
            </w:pPr>
            <w:r w:rsidRPr="00006766">
              <w:rPr>
                <w:b w:val="0"/>
                <w:bCs w:val="0"/>
                <w:sz w:val="18"/>
                <w:szCs w:val="18"/>
              </w:rPr>
              <w:t xml:space="preserve">As per discussions at the June 04 TX SET meeting, additional language should be added to each Transaction Set to identify the requirements and required response to the 997 Functional acknowledgement </w:t>
            </w:r>
            <w:proofErr w:type="gramStart"/>
            <w:r w:rsidRPr="00006766">
              <w:rPr>
                <w:b w:val="0"/>
                <w:bCs w:val="0"/>
                <w:sz w:val="18"/>
                <w:szCs w:val="18"/>
              </w:rPr>
              <w:t>–  The</w:t>
            </w:r>
            <w:proofErr w:type="gramEnd"/>
            <w:r w:rsidRPr="00006766">
              <w:rPr>
                <w:b w:val="0"/>
                <w:bCs w:val="0"/>
                <w:sz w:val="18"/>
                <w:szCs w:val="18"/>
              </w:rPr>
              <w:t xml:space="preserve"> Functional Acknowledgement (997) transaction set from the receiver of the originating transaction to the sender of the originating transaction, is used to acknowledge the receipt of the originating transaction and indicate whether the transaction passed ANSI X12 validation.  This acknowledgement does not imply that the originating transaction passed Texas SET validation. “CR, TDSP, or ERCOT shall respond with a 997 within 24 hours of receipt of an inbound transaction.”</w:t>
            </w:r>
          </w:p>
          <w:p w14:paraId="2AA5EB4E" w14:textId="77777777" w:rsidR="003F57C6" w:rsidRPr="00006766" w:rsidRDefault="003F57C6" w:rsidP="00FA6F85">
            <w:pPr>
              <w:pStyle w:val="BodyTextIndent"/>
              <w:ind w:left="360" w:right="144"/>
              <w:rPr>
                <w:b w:val="0"/>
                <w:bCs w:val="0"/>
                <w:sz w:val="18"/>
                <w:szCs w:val="18"/>
              </w:rPr>
            </w:pPr>
          </w:p>
        </w:tc>
      </w:tr>
      <w:tr w:rsidR="00D04D29" w:rsidRPr="00006766" w14:paraId="66780E5D" w14:textId="77777777" w:rsidTr="00FA6F85">
        <w:tblPrEx>
          <w:tblCellMar>
            <w:top w:w="0" w:type="dxa"/>
            <w:bottom w:w="0" w:type="dxa"/>
          </w:tblCellMar>
        </w:tblPrEx>
        <w:trPr>
          <w:cantSplit/>
        </w:trPr>
        <w:tc>
          <w:tcPr>
            <w:tcW w:w="2160" w:type="dxa"/>
            <w:tcBorders>
              <w:top w:val="nil"/>
              <w:left w:val="nil"/>
              <w:bottom w:val="nil"/>
            </w:tcBorders>
          </w:tcPr>
          <w:p w14:paraId="64BD31DB" w14:textId="77777777" w:rsidR="00D04D29" w:rsidRDefault="00D04D29" w:rsidP="00D04D29">
            <w:pPr>
              <w:jc w:val="right"/>
              <w:rPr>
                <w:sz w:val="18"/>
                <w:szCs w:val="18"/>
              </w:rPr>
            </w:pPr>
            <w:r>
              <w:rPr>
                <w:sz w:val="18"/>
                <w:szCs w:val="18"/>
              </w:rPr>
              <w:t>March 1, 2005</w:t>
            </w:r>
          </w:p>
          <w:p w14:paraId="492E9C96" w14:textId="77777777" w:rsidR="00D04D29" w:rsidRPr="00006766" w:rsidRDefault="00D04D29" w:rsidP="00D04D2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2.1</w:t>
            </w:r>
          </w:p>
        </w:tc>
        <w:tc>
          <w:tcPr>
            <w:tcW w:w="180" w:type="dxa"/>
            <w:tcBorders>
              <w:top w:val="nil"/>
              <w:left w:val="nil"/>
              <w:bottom w:val="nil"/>
              <w:right w:val="nil"/>
            </w:tcBorders>
          </w:tcPr>
          <w:p w14:paraId="1C3A1444" w14:textId="77777777" w:rsidR="00D04D29" w:rsidRPr="00006766" w:rsidRDefault="00D04D29" w:rsidP="00D04D29">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7B282C26" w14:textId="77777777" w:rsidR="00D04D29" w:rsidRDefault="00D04D29" w:rsidP="00D04D29">
            <w:pPr>
              <w:ind w:left="18"/>
              <w:rPr>
                <w:sz w:val="18"/>
                <w:szCs w:val="18"/>
              </w:rPr>
            </w:pPr>
            <w:r>
              <w:rPr>
                <w:sz w:val="18"/>
                <w:szCs w:val="18"/>
              </w:rPr>
              <w:t xml:space="preserve">Change Control </w:t>
            </w:r>
            <w:r w:rsidRPr="00D04D29">
              <w:rPr>
                <w:sz w:val="18"/>
                <w:szCs w:val="18"/>
              </w:rPr>
              <w:t>2004-639</w:t>
            </w:r>
            <w:r>
              <w:rPr>
                <w:sz w:val="18"/>
                <w:szCs w:val="18"/>
              </w:rPr>
              <w:t>:</w:t>
            </w:r>
          </w:p>
          <w:p w14:paraId="4F329787" w14:textId="77777777" w:rsidR="00D04D29" w:rsidRPr="00D04D29" w:rsidRDefault="00D04D29" w:rsidP="00D04D29">
            <w:pPr>
              <w:numPr>
                <w:ilvl w:val="0"/>
                <w:numId w:val="24"/>
              </w:numPr>
              <w:rPr>
                <w:sz w:val="18"/>
                <w:szCs w:val="18"/>
              </w:rPr>
            </w:pPr>
            <w:r w:rsidRPr="00D04D29">
              <w:rPr>
                <w:sz w:val="18"/>
                <w:szCs w:val="18"/>
              </w:rPr>
              <w:t>Add two codes to the existing approved reject codes for 824.</w:t>
            </w:r>
          </w:p>
          <w:p w14:paraId="62EBFB45" w14:textId="77777777" w:rsidR="00D04D29" w:rsidRDefault="00D04D29" w:rsidP="00D04D29">
            <w:pPr>
              <w:ind w:left="18"/>
              <w:rPr>
                <w:sz w:val="18"/>
                <w:szCs w:val="18"/>
              </w:rPr>
            </w:pPr>
            <w:r>
              <w:rPr>
                <w:sz w:val="18"/>
                <w:szCs w:val="18"/>
              </w:rPr>
              <w:t xml:space="preserve">Change Control </w:t>
            </w:r>
            <w:r w:rsidRPr="00D04D29">
              <w:rPr>
                <w:sz w:val="18"/>
                <w:szCs w:val="18"/>
              </w:rPr>
              <w:t>2004-645</w:t>
            </w:r>
            <w:r>
              <w:rPr>
                <w:sz w:val="18"/>
                <w:szCs w:val="18"/>
              </w:rPr>
              <w:t>:</w:t>
            </w:r>
          </w:p>
          <w:p w14:paraId="12136F1E" w14:textId="77777777" w:rsidR="00D04D29" w:rsidRDefault="00D04D29" w:rsidP="00D04D29">
            <w:pPr>
              <w:numPr>
                <w:ilvl w:val="0"/>
                <w:numId w:val="24"/>
              </w:numPr>
              <w:rPr>
                <w:sz w:val="18"/>
                <w:szCs w:val="18"/>
              </w:rPr>
            </w:pPr>
            <w:r w:rsidRPr="00D04D29">
              <w:rPr>
                <w:sz w:val="18"/>
                <w:szCs w:val="18"/>
              </w:rPr>
              <w:t xml:space="preserve">Additional Codes added to the TED Segment and </w:t>
            </w:r>
            <w:proofErr w:type="spellStart"/>
            <w:r w:rsidRPr="00D04D29">
              <w:rPr>
                <w:sz w:val="18"/>
                <w:szCs w:val="18"/>
              </w:rPr>
              <w:t>grayboxes</w:t>
            </w:r>
            <w:proofErr w:type="spellEnd"/>
            <w:r w:rsidRPr="00D04D29">
              <w:rPr>
                <w:sz w:val="18"/>
                <w:szCs w:val="18"/>
              </w:rPr>
              <w:t xml:space="preserve"> updated in the 824 per the 810/867 Workshop</w:t>
            </w:r>
          </w:p>
          <w:p w14:paraId="0E9A9EB4" w14:textId="77777777" w:rsidR="00AE47EC" w:rsidRDefault="00AE47EC" w:rsidP="00AE47EC">
            <w:pPr>
              <w:rPr>
                <w:sz w:val="18"/>
                <w:szCs w:val="18"/>
              </w:rPr>
            </w:pPr>
            <w:r>
              <w:rPr>
                <w:sz w:val="18"/>
                <w:szCs w:val="18"/>
              </w:rPr>
              <w:t>Change Control 2004-676:</w:t>
            </w:r>
          </w:p>
          <w:p w14:paraId="5CC719D5" w14:textId="77777777" w:rsidR="00AE47EC" w:rsidRPr="00D04D29" w:rsidRDefault="00AE47EC" w:rsidP="00D04D29">
            <w:pPr>
              <w:numPr>
                <w:ilvl w:val="0"/>
                <w:numId w:val="24"/>
              </w:numPr>
              <w:rPr>
                <w:sz w:val="18"/>
                <w:szCs w:val="18"/>
              </w:rPr>
            </w:pPr>
            <w:r w:rsidRPr="00AE47EC">
              <w:rPr>
                <w:sz w:val="18"/>
                <w:szCs w:val="18"/>
              </w:rPr>
              <w:t>Remove the BPO from the 824 and add applicable information back into the appropriate segment gray boxes of the guide.</w:t>
            </w:r>
          </w:p>
          <w:p w14:paraId="5D36F44B" w14:textId="77777777" w:rsidR="00D04D29" w:rsidRDefault="00D04D29" w:rsidP="00D04D29">
            <w:pPr>
              <w:ind w:left="18"/>
              <w:rPr>
                <w:sz w:val="18"/>
                <w:szCs w:val="18"/>
              </w:rPr>
            </w:pPr>
            <w:r>
              <w:rPr>
                <w:sz w:val="18"/>
                <w:szCs w:val="18"/>
              </w:rPr>
              <w:t xml:space="preserve">Change Control </w:t>
            </w:r>
            <w:r w:rsidRPr="00D04D29">
              <w:rPr>
                <w:sz w:val="18"/>
                <w:szCs w:val="18"/>
              </w:rPr>
              <w:t>2004-6</w:t>
            </w:r>
            <w:r w:rsidR="00E370BD">
              <w:rPr>
                <w:sz w:val="18"/>
                <w:szCs w:val="18"/>
              </w:rPr>
              <w:t>81</w:t>
            </w:r>
            <w:r>
              <w:rPr>
                <w:sz w:val="18"/>
                <w:szCs w:val="18"/>
              </w:rPr>
              <w:t>:</w:t>
            </w:r>
          </w:p>
          <w:p w14:paraId="2046BB03" w14:textId="77777777" w:rsidR="00E370BD" w:rsidRDefault="00E370BD" w:rsidP="00E370BD">
            <w:pPr>
              <w:numPr>
                <w:ilvl w:val="0"/>
                <w:numId w:val="25"/>
              </w:numPr>
              <w:rPr>
                <w:sz w:val="18"/>
                <w:szCs w:val="18"/>
              </w:rPr>
            </w:pPr>
            <w:r w:rsidRPr="00BF4F45">
              <w:rPr>
                <w:sz w:val="18"/>
                <w:szCs w:val="18"/>
              </w:rPr>
              <w:t>Add new reject reason code of 'IMI - Invalid Membership Number or ID' to REF~7G segment to be used in MOU/EC market.</w:t>
            </w:r>
          </w:p>
          <w:p w14:paraId="54812CCB" w14:textId="77777777" w:rsidR="00B1733E" w:rsidRDefault="00B1733E" w:rsidP="00B1733E">
            <w:pPr>
              <w:adjustRightInd w:val="0"/>
              <w:rPr>
                <w:sz w:val="18"/>
                <w:szCs w:val="18"/>
              </w:rPr>
            </w:pPr>
            <w:r>
              <w:rPr>
                <w:sz w:val="18"/>
                <w:szCs w:val="18"/>
              </w:rPr>
              <w:t>Change Control 2005-683:</w:t>
            </w:r>
          </w:p>
          <w:p w14:paraId="7AA04541" w14:textId="77777777" w:rsidR="00B1733E" w:rsidRDefault="00B1733E" w:rsidP="00B1733E">
            <w:pPr>
              <w:numPr>
                <w:ilvl w:val="0"/>
                <w:numId w:val="24"/>
              </w:numPr>
              <w:rPr>
                <w:sz w:val="18"/>
                <w:szCs w:val="18"/>
              </w:rPr>
            </w:pPr>
            <w:r>
              <w:rPr>
                <w:sz w:val="18"/>
                <w:szCs w:val="18"/>
              </w:rPr>
              <w:t>Add clarity to the transaction notes section regarding the Texas Market use of characters in alphanumeric fields</w:t>
            </w:r>
          </w:p>
          <w:p w14:paraId="718DC2D3" w14:textId="77777777" w:rsidR="003F57C6" w:rsidRPr="00D04D29" w:rsidRDefault="003F57C6" w:rsidP="003F57C6">
            <w:pPr>
              <w:ind w:left="360"/>
              <w:rPr>
                <w:sz w:val="18"/>
                <w:szCs w:val="18"/>
              </w:rPr>
            </w:pPr>
          </w:p>
        </w:tc>
      </w:tr>
      <w:tr w:rsidR="004B1A39" w:rsidRPr="007E6920" w14:paraId="43C44B7E" w14:textId="77777777" w:rsidTr="00FA6F85">
        <w:tblPrEx>
          <w:tblCellMar>
            <w:top w:w="0" w:type="dxa"/>
            <w:bottom w:w="0" w:type="dxa"/>
          </w:tblCellMar>
        </w:tblPrEx>
        <w:trPr>
          <w:cantSplit/>
        </w:trPr>
        <w:tc>
          <w:tcPr>
            <w:tcW w:w="2160" w:type="dxa"/>
            <w:tcBorders>
              <w:top w:val="nil"/>
              <w:left w:val="nil"/>
              <w:bottom w:val="nil"/>
            </w:tcBorders>
          </w:tcPr>
          <w:p w14:paraId="26CBED6A" w14:textId="77777777" w:rsidR="004B1A39" w:rsidRPr="004B1A39" w:rsidRDefault="004B1A39" w:rsidP="004B1A39">
            <w:pPr>
              <w:jc w:val="right"/>
              <w:rPr>
                <w:sz w:val="18"/>
                <w:szCs w:val="18"/>
              </w:rPr>
            </w:pPr>
            <w:r w:rsidRPr="004B1A39">
              <w:rPr>
                <w:sz w:val="18"/>
                <w:szCs w:val="18"/>
              </w:rPr>
              <w:t>November 30, 2010</w:t>
            </w:r>
          </w:p>
          <w:p w14:paraId="785FB6FF" w14:textId="77777777" w:rsidR="004B1A39" w:rsidRPr="004B1A39" w:rsidRDefault="004B1A39" w:rsidP="004B1A39">
            <w:pPr>
              <w:jc w:val="right"/>
              <w:rPr>
                <w:sz w:val="18"/>
                <w:szCs w:val="18"/>
              </w:rPr>
            </w:pPr>
            <w:r w:rsidRPr="004B1A39">
              <w:rPr>
                <w:sz w:val="18"/>
                <w:szCs w:val="18"/>
              </w:rPr>
              <w:t>Version 3.0A</w:t>
            </w:r>
          </w:p>
        </w:tc>
        <w:tc>
          <w:tcPr>
            <w:tcW w:w="180" w:type="dxa"/>
            <w:tcBorders>
              <w:top w:val="nil"/>
              <w:left w:val="nil"/>
              <w:bottom w:val="nil"/>
              <w:right w:val="nil"/>
            </w:tcBorders>
          </w:tcPr>
          <w:p w14:paraId="0AFC5D62" w14:textId="77777777" w:rsidR="004B1A39" w:rsidRPr="004B1A39" w:rsidRDefault="004B1A39" w:rsidP="00F03E52">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0E973F1D" w14:textId="77777777" w:rsidR="004B1A39" w:rsidRPr="004B1A39" w:rsidRDefault="004B1A39" w:rsidP="004B1A39">
            <w:pPr>
              <w:ind w:left="18"/>
              <w:rPr>
                <w:sz w:val="18"/>
                <w:szCs w:val="18"/>
              </w:rPr>
            </w:pPr>
            <w:r w:rsidRPr="004B1A39">
              <w:rPr>
                <w:sz w:val="18"/>
                <w:szCs w:val="18"/>
              </w:rPr>
              <w:t>Change Control 2009-729:</w:t>
            </w:r>
          </w:p>
          <w:p w14:paraId="5B5CEC16" w14:textId="77777777" w:rsidR="004B1A39" w:rsidRDefault="004B1A39" w:rsidP="004B1A39">
            <w:pPr>
              <w:numPr>
                <w:ilvl w:val="0"/>
                <w:numId w:val="26"/>
              </w:numPr>
              <w:adjustRightInd w:val="0"/>
              <w:rPr>
                <w:sz w:val="18"/>
                <w:szCs w:val="18"/>
              </w:rPr>
            </w:pPr>
            <w:r w:rsidRPr="004B1A39">
              <w:rPr>
                <w:sz w:val="18"/>
                <w:szCs w:val="18"/>
              </w:rPr>
              <w:t>Remove all examples from the TX SET Implementation guides and post them into a separate document for quicker correction and addition of new examples without a TX SET release</w:t>
            </w:r>
          </w:p>
          <w:p w14:paraId="16D9FCCF" w14:textId="77777777" w:rsidR="00B8606B" w:rsidRPr="004B1A39" w:rsidRDefault="00B8606B" w:rsidP="00B8606B">
            <w:pPr>
              <w:adjustRightInd w:val="0"/>
              <w:ind w:left="360"/>
              <w:rPr>
                <w:sz w:val="18"/>
                <w:szCs w:val="18"/>
              </w:rPr>
            </w:pPr>
          </w:p>
        </w:tc>
      </w:tr>
      <w:tr w:rsidR="0070434D" w:rsidRPr="007E6920" w14:paraId="344DAA9A" w14:textId="77777777" w:rsidTr="00FA6F85">
        <w:tblPrEx>
          <w:tblCellMar>
            <w:top w:w="0" w:type="dxa"/>
            <w:bottom w:w="0" w:type="dxa"/>
          </w:tblCellMar>
        </w:tblPrEx>
        <w:trPr>
          <w:cantSplit/>
        </w:trPr>
        <w:tc>
          <w:tcPr>
            <w:tcW w:w="2160" w:type="dxa"/>
            <w:tcBorders>
              <w:top w:val="nil"/>
              <w:left w:val="nil"/>
              <w:bottom w:val="nil"/>
            </w:tcBorders>
          </w:tcPr>
          <w:p w14:paraId="5C9106C0" w14:textId="77777777" w:rsidR="0070434D" w:rsidRDefault="0070434D" w:rsidP="005C41CF">
            <w:pPr>
              <w:jc w:val="right"/>
              <w:rPr>
                <w:sz w:val="18"/>
                <w:szCs w:val="18"/>
              </w:rPr>
            </w:pPr>
            <w:r>
              <w:rPr>
                <w:sz w:val="18"/>
                <w:szCs w:val="18"/>
              </w:rPr>
              <w:t xml:space="preserve">June </w:t>
            </w:r>
            <w:r w:rsidR="00A9183D">
              <w:rPr>
                <w:sz w:val="18"/>
                <w:szCs w:val="18"/>
              </w:rPr>
              <w:t>11</w:t>
            </w:r>
            <w:r>
              <w:rPr>
                <w:sz w:val="18"/>
                <w:szCs w:val="18"/>
              </w:rPr>
              <w:t>, 2012</w:t>
            </w:r>
          </w:p>
          <w:p w14:paraId="42BCD5C2" w14:textId="77777777" w:rsidR="0070434D" w:rsidRDefault="0070434D" w:rsidP="005C41CF">
            <w:pPr>
              <w:jc w:val="right"/>
              <w:rPr>
                <w:sz w:val="18"/>
                <w:szCs w:val="18"/>
              </w:rPr>
            </w:pPr>
            <w:r>
              <w:rPr>
                <w:sz w:val="18"/>
                <w:szCs w:val="18"/>
              </w:rPr>
              <w:t>Version 4.0</w:t>
            </w:r>
          </w:p>
        </w:tc>
        <w:tc>
          <w:tcPr>
            <w:tcW w:w="180" w:type="dxa"/>
            <w:tcBorders>
              <w:top w:val="nil"/>
              <w:left w:val="nil"/>
              <w:bottom w:val="nil"/>
              <w:right w:val="nil"/>
            </w:tcBorders>
          </w:tcPr>
          <w:p w14:paraId="61613D6E" w14:textId="77777777" w:rsidR="0070434D" w:rsidRPr="00834B3C" w:rsidRDefault="0070434D" w:rsidP="005C41CF">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6A7E8983" w14:textId="77777777" w:rsidR="0070434D" w:rsidRDefault="0070434D" w:rsidP="005C41CF">
            <w:pPr>
              <w:ind w:left="18"/>
              <w:rPr>
                <w:sz w:val="18"/>
                <w:szCs w:val="18"/>
              </w:rPr>
            </w:pPr>
            <w:r>
              <w:rPr>
                <w:sz w:val="18"/>
                <w:szCs w:val="18"/>
              </w:rPr>
              <w:t>Change Control 2010-748:</w:t>
            </w:r>
          </w:p>
          <w:p w14:paraId="136E5DA7" w14:textId="77777777" w:rsidR="0070434D" w:rsidRDefault="0070434D" w:rsidP="005C41CF">
            <w:pPr>
              <w:numPr>
                <w:ilvl w:val="0"/>
                <w:numId w:val="27"/>
              </w:numPr>
              <w:autoSpaceDE/>
              <w:autoSpaceDN/>
              <w:ind w:left="378"/>
              <w:rPr>
                <w:sz w:val="18"/>
                <w:szCs w:val="18"/>
              </w:rPr>
            </w:pPr>
            <w:r w:rsidRPr="003057C7">
              <w:rPr>
                <w:sz w:val="18"/>
                <w:szCs w:val="18"/>
              </w:rPr>
              <w:t>The purpose of this Change Control is to sync the names of the Texas SET Guide transactions, with the names of the transactions in Protocol and the Retail Market Guide.</w:t>
            </w:r>
          </w:p>
          <w:p w14:paraId="0C0B9B33" w14:textId="77777777" w:rsidR="00B8606B" w:rsidRPr="003057C7" w:rsidRDefault="00B8606B" w:rsidP="00B8606B">
            <w:pPr>
              <w:autoSpaceDE/>
              <w:autoSpaceDN/>
              <w:ind w:left="378"/>
              <w:rPr>
                <w:sz w:val="18"/>
                <w:szCs w:val="18"/>
              </w:rPr>
            </w:pPr>
          </w:p>
        </w:tc>
      </w:tr>
      <w:tr w:rsidR="00B8606B" w:rsidRPr="003057C7" w14:paraId="34B6AB00" w14:textId="77777777" w:rsidTr="00FA6F85">
        <w:tblPrEx>
          <w:tblCellMar>
            <w:top w:w="0" w:type="dxa"/>
            <w:bottom w:w="0" w:type="dxa"/>
          </w:tblCellMar>
        </w:tblPrEx>
        <w:trPr>
          <w:cantSplit/>
        </w:trPr>
        <w:tc>
          <w:tcPr>
            <w:tcW w:w="2160" w:type="dxa"/>
            <w:tcBorders>
              <w:top w:val="nil"/>
              <w:left w:val="nil"/>
              <w:bottom w:val="nil"/>
            </w:tcBorders>
          </w:tcPr>
          <w:p w14:paraId="22969CD4" w14:textId="77777777" w:rsidR="00B8606B" w:rsidRDefault="00832884" w:rsidP="00B8606B">
            <w:pPr>
              <w:jc w:val="right"/>
              <w:rPr>
                <w:sz w:val="18"/>
                <w:szCs w:val="18"/>
              </w:rPr>
            </w:pPr>
            <w:r>
              <w:rPr>
                <w:sz w:val="18"/>
                <w:szCs w:val="18"/>
              </w:rPr>
              <w:t>November 2</w:t>
            </w:r>
            <w:r w:rsidR="00B8606B">
              <w:rPr>
                <w:sz w:val="18"/>
                <w:szCs w:val="18"/>
              </w:rPr>
              <w:t>, 2020</w:t>
            </w:r>
          </w:p>
          <w:p w14:paraId="070B446A" w14:textId="77777777" w:rsidR="00B8606B" w:rsidRDefault="00B8606B" w:rsidP="00B8606B">
            <w:pPr>
              <w:jc w:val="right"/>
              <w:rPr>
                <w:sz w:val="18"/>
                <w:szCs w:val="18"/>
              </w:rPr>
            </w:pPr>
            <w:r>
              <w:rPr>
                <w:sz w:val="18"/>
                <w:szCs w:val="18"/>
              </w:rPr>
              <w:t>Version 4.0A</w:t>
            </w:r>
          </w:p>
        </w:tc>
        <w:tc>
          <w:tcPr>
            <w:tcW w:w="180" w:type="dxa"/>
            <w:tcBorders>
              <w:top w:val="nil"/>
              <w:left w:val="nil"/>
              <w:bottom w:val="nil"/>
              <w:right w:val="nil"/>
            </w:tcBorders>
          </w:tcPr>
          <w:p w14:paraId="564C505A" w14:textId="77777777" w:rsidR="00B8606B" w:rsidRPr="00B8606B" w:rsidRDefault="00B8606B" w:rsidP="00B8598D">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48B36F3A" w14:textId="77777777" w:rsidR="00B8606B" w:rsidRDefault="00B8606B" w:rsidP="00B8606B">
            <w:pPr>
              <w:ind w:left="18"/>
              <w:rPr>
                <w:sz w:val="18"/>
                <w:szCs w:val="18"/>
              </w:rPr>
            </w:pPr>
            <w:r>
              <w:rPr>
                <w:sz w:val="18"/>
                <w:szCs w:val="18"/>
              </w:rPr>
              <w:t>Change Control 2020-806:</w:t>
            </w:r>
          </w:p>
          <w:p w14:paraId="26BED871" w14:textId="77777777" w:rsidR="00B8606B" w:rsidRDefault="00B8606B" w:rsidP="00B8606B">
            <w:pPr>
              <w:numPr>
                <w:ilvl w:val="0"/>
                <w:numId w:val="27"/>
              </w:numPr>
              <w:autoSpaceDE/>
              <w:autoSpaceDN/>
              <w:ind w:left="378"/>
              <w:rPr>
                <w:sz w:val="18"/>
                <w:szCs w:val="18"/>
              </w:rPr>
            </w:pPr>
            <w:r w:rsidRPr="007F65A1">
              <w:rPr>
                <w:sz w:val="18"/>
                <w:szCs w:val="18"/>
              </w:rPr>
              <w:t>Sync the Texas SET Implementation Guides with ERCOT Protocols in the way the Muni-Coop is abbreviated.</w:t>
            </w:r>
          </w:p>
          <w:p w14:paraId="02822EC3" w14:textId="77777777" w:rsidR="00B8606B" w:rsidRDefault="00B8606B" w:rsidP="00B8606B">
            <w:pPr>
              <w:ind w:left="18"/>
              <w:rPr>
                <w:sz w:val="18"/>
                <w:szCs w:val="18"/>
              </w:rPr>
            </w:pPr>
            <w:r>
              <w:rPr>
                <w:sz w:val="18"/>
                <w:szCs w:val="18"/>
              </w:rPr>
              <w:t>Change Control 2020-811:</w:t>
            </w:r>
          </w:p>
          <w:p w14:paraId="57489BCC" w14:textId="77777777" w:rsidR="00B8606B" w:rsidRPr="00B8606B" w:rsidRDefault="00B8606B" w:rsidP="00B8606B">
            <w:pPr>
              <w:numPr>
                <w:ilvl w:val="0"/>
                <w:numId w:val="27"/>
              </w:numPr>
              <w:autoSpaceDE/>
              <w:autoSpaceDN/>
              <w:ind w:left="378"/>
              <w:rPr>
                <w:sz w:val="18"/>
                <w:szCs w:val="18"/>
              </w:rPr>
            </w:pPr>
            <w:r>
              <w:rPr>
                <w:sz w:val="18"/>
                <w:szCs w:val="18"/>
              </w:rPr>
              <w:t xml:space="preserve">Administrative updates to the Texas SET Guides </w:t>
            </w:r>
            <w:proofErr w:type="gramStart"/>
            <w:r>
              <w:rPr>
                <w:sz w:val="18"/>
                <w:szCs w:val="18"/>
              </w:rPr>
              <w:t>in order to</w:t>
            </w:r>
            <w:proofErr w:type="gramEnd"/>
            <w:r>
              <w:rPr>
                <w:sz w:val="18"/>
                <w:szCs w:val="18"/>
              </w:rPr>
              <w:t xml:space="preserve"> reflect actual transaction processing. </w:t>
            </w:r>
          </w:p>
          <w:p w14:paraId="178DBA5B" w14:textId="77777777" w:rsidR="00B8606B" w:rsidRDefault="00B8606B" w:rsidP="00B8606B">
            <w:pPr>
              <w:ind w:left="18"/>
              <w:rPr>
                <w:sz w:val="18"/>
                <w:szCs w:val="18"/>
              </w:rPr>
            </w:pPr>
            <w:r>
              <w:rPr>
                <w:sz w:val="18"/>
                <w:szCs w:val="18"/>
              </w:rPr>
              <w:t>Change Control 2020-820:</w:t>
            </w:r>
          </w:p>
          <w:p w14:paraId="3332E5FD" w14:textId="77777777" w:rsidR="00B8606B" w:rsidRDefault="00B8606B" w:rsidP="00B8606B">
            <w:pPr>
              <w:numPr>
                <w:ilvl w:val="0"/>
                <w:numId w:val="27"/>
              </w:numPr>
              <w:autoSpaceDE/>
              <w:autoSpaceDN/>
              <w:ind w:left="378"/>
              <w:rPr>
                <w:sz w:val="18"/>
                <w:szCs w:val="18"/>
              </w:rPr>
            </w:pPr>
            <w:r>
              <w:rPr>
                <w:sz w:val="18"/>
                <w:szCs w:val="18"/>
              </w:rPr>
              <w:t xml:space="preserve">Recipients of the Select Language Characters (Special Characters) found in the Extended Character Set of the Application Control Structure can be rejected with a 997 Reject. </w:t>
            </w:r>
          </w:p>
          <w:p w14:paraId="42ADE5D7" w14:textId="77777777" w:rsidR="00B8606B" w:rsidRDefault="00B8606B" w:rsidP="00B8606B">
            <w:pPr>
              <w:ind w:left="18"/>
              <w:rPr>
                <w:sz w:val="18"/>
                <w:szCs w:val="18"/>
              </w:rPr>
            </w:pPr>
            <w:r>
              <w:rPr>
                <w:sz w:val="18"/>
                <w:szCs w:val="18"/>
              </w:rPr>
              <w:t>Change Control 2020-823:</w:t>
            </w:r>
          </w:p>
          <w:p w14:paraId="24573529" w14:textId="77777777" w:rsidR="00B8606B" w:rsidRDefault="00B8606B" w:rsidP="00B8606B">
            <w:pPr>
              <w:numPr>
                <w:ilvl w:val="0"/>
                <w:numId w:val="27"/>
              </w:numPr>
              <w:autoSpaceDE/>
              <w:autoSpaceDN/>
              <w:ind w:left="378"/>
              <w:rPr>
                <w:sz w:val="18"/>
                <w:szCs w:val="18"/>
              </w:rPr>
            </w:pPr>
            <w:r>
              <w:rPr>
                <w:sz w:val="18"/>
                <w:szCs w:val="18"/>
              </w:rPr>
              <w:t xml:space="preserve">Administrative change to the 824 to clarify only one OTI loop per transaction. </w:t>
            </w:r>
          </w:p>
          <w:p w14:paraId="409F2762" w14:textId="77777777" w:rsidR="00B8606B" w:rsidRPr="003057C7" w:rsidRDefault="00B8606B" w:rsidP="00B8606B">
            <w:pPr>
              <w:ind w:left="18"/>
              <w:rPr>
                <w:sz w:val="18"/>
                <w:szCs w:val="18"/>
              </w:rPr>
            </w:pPr>
          </w:p>
        </w:tc>
      </w:tr>
      <w:tr w:rsidR="002646F6" w:rsidRPr="003057C7" w14:paraId="708CA488" w14:textId="77777777" w:rsidTr="00FA6F85">
        <w:tblPrEx>
          <w:tblCellMar>
            <w:top w:w="0" w:type="dxa"/>
            <w:bottom w:w="0" w:type="dxa"/>
          </w:tblCellMar>
        </w:tblPrEx>
        <w:trPr>
          <w:cantSplit/>
        </w:trPr>
        <w:tc>
          <w:tcPr>
            <w:tcW w:w="2160" w:type="dxa"/>
            <w:tcBorders>
              <w:top w:val="nil"/>
              <w:left w:val="nil"/>
              <w:bottom w:val="nil"/>
            </w:tcBorders>
          </w:tcPr>
          <w:p w14:paraId="5ECAF504" w14:textId="77777777" w:rsidR="002646F6" w:rsidRDefault="002646F6" w:rsidP="002646F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August 1, 2023</w:t>
            </w:r>
          </w:p>
          <w:p w14:paraId="2B268860" w14:textId="77777777" w:rsidR="002646F6" w:rsidRDefault="002646F6" w:rsidP="002646F6">
            <w:pPr>
              <w:jc w:val="right"/>
              <w:rPr>
                <w:sz w:val="18"/>
                <w:szCs w:val="18"/>
              </w:rPr>
            </w:pPr>
            <w:r>
              <w:rPr>
                <w:sz w:val="18"/>
                <w:szCs w:val="18"/>
              </w:rPr>
              <w:t>Version 4.0A</w:t>
            </w:r>
          </w:p>
        </w:tc>
        <w:tc>
          <w:tcPr>
            <w:tcW w:w="180" w:type="dxa"/>
            <w:tcBorders>
              <w:top w:val="nil"/>
              <w:left w:val="nil"/>
              <w:bottom w:val="nil"/>
              <w:right w:val="nil"/>
            </w:tcBorders>
          </w:tcPr>
          <w:p w14:paraId="004A9043" w14:textId="77777777" w:rsidR="002646F6" w:rsidRPr="00B8606B" w:rsidRDefault="002646F6" w:rsidP="002646F6">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478D1575" w14:textId="77777777" w:rsidR="002646F6" w:rsidRDefault="002646F6" w:rsidP="002646F6">
            <w:pPr>
              <w:ind w:left="18"/>
              <w:rPr>
                <w:sz w:val="18"/>
                <w:szCs w:val="18"/>
              </w:rPr>
            </w:pPr>
            <w:r>
              <w:rPr>
                <w:sz w:val="18"/>
                <w:szCs w:val="18"/>
              </w:rPr>
              <w:t>Change Control 2023-841</w:t>
            </w:r>
          </w:p>
          <w:p w14:paraId="0A7D0F69" w14:textId="77777777" w:rsidR="002646F6" w:rsidRDefault="002646F6" w:rsidP="002646F6">
            <w:pPr>
              <w:numPr>
                <w:ilvl w:val="0"/>
                <w:numId w:val="26"/>
              </w:numPr>
              <w:rPr>
                <w:sz w:val="18"/>
                <w:szCs w:val="18"/>
              </w:rPr>
            </w:pPr>
            <w:r w:rsidRPr="00E2763E">
              <w:rPr>
                <w:sz w:val="18"/>
                <w:szCs w:val="18"/>
              </w:rPr>
              <w:t>Update the transaction summary to support options available to MOU/EC for retail transaction processing upon entry into retail competition.</w:t>
            </w:r>
          </w:p>
          <w:p w14:paraId="7AC4F234" w14:textId="77777777" w:rsidR="002646F6" w:rsidRDefault="002646F6" w:rsidP="00FA6F85">
            <w:pPr>
              <w:ind w:left="18"/>
              <w:rPr>
                <w:sz w:val="18"/>
                <w:szCs w:val="18"/>
              </w:rPr>
            </w:pPr>
          </w:p>
        </w:tc>
      </w:tr>
      <w:tr w:rsidR="002646F6" w:rsidRPr="003057C7" w14:paraId="5DFD8BFD" w14:textId="77777777" w:rsidTr="00B8606B">
        <w:tblPrEx>
          <w:tblCellMar>
            <w:top w:w="0" w:type="dxa"/>
            <w:bottom w:w="0" w:type="dxa"/>
          </w:tblCellMar>
        </w:tblPrEx>
        <w:trPr>
          <w:cantSplit/>
          <w:ins w:id="0" w:author="ERCOT" w:date="2023-06-13T14:41:00Z"/>
        </w:trPr>
        <w:tc>
          <w:tcPr>
            <w:tcW w:w="2160" w:type="dxa"/>
            <w:tcBorders>
              <w:top w:val="nil"/>
              <w:left w:val="nil"/>
              <w:bottom w:val="nil"/>
            </w:tcBorders>
          </w:tcPr>
          <w:p w14:paraId="5E90E81F" w14:textId="77777777" w:rsidR="002646F6" w:rsidRDefault="002646F6" w:rsidP="002646F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ins w:id="1" w:author="ERCOT" w:date="2023-06-13T14:41:00Z"/>
                <w:sz w:val="18"/>
                <w:szCs w:val="18"/>
              </w:rPr>
            </w:pPr>
            <w:ins w:id="2" w:author="ERCOT" w:date="2023-06-13T14:41:00Z">
              <w:r>
                <w:rPr>
                  <w:sz w:val="18"/>
                  <w:szCs w:val="18"/>
                </w:rPr>
                <w:t>November 11, 2024</w:t>
              </w:r>
            </w:ins>
          </w:p>
          <w:p w14:paraId="7825CAB2" w14:textId="77777777" w:rsidR="002646F6" w:rsidRDefault="002646F6" w:rsidP="002646F6">
            <w:pPr>
              <w:jc w:val="right"/>
              <w:rPr>
                <w:ins w:id="3" w:author="ERCOT" w:date="2023-06-13T14:41:00Z"/>
                <w:sz w:val="18"/>
                <w:szCs w:val="18"/>
              </w:rPr>
            </w:pPr>
            <w:ins w:id="4" w:author="ERCOT" w:date="2023-06-13T14:41:00Z">
              <w:r>
                <w:rPr>
                  <w:sz w:val="18"/>
                  <w:szCs w:val="18"/>
                </w:rPr>
                <w:t>Version 5.0</w:t>
              </w:r>
            </w:ins>
          </w:p>
        </w:tc>
        <w:tc>
          <w:tcPr>
            <w:tcW w:w="180" w:type="dxa"/>
            <w:tcBorders>
              <w:top w:val="nil"/>
              <w:left w:val="nil"/>
              <w:bottom w:val="nil"/>
              <w:right w:val="nil"/>
            </w:tcBorders>
          </w:tcPr>
          <w:p w14:paraId="5CDDFBE8" w14:textId="77777777" w:rsidR="002646F6" w:rsidRPr="00B8606B" w:rsidRDefault="002646F6" w:rsidP="002646F6">
            <w:pPr>
              <w:pStyle w:val="Heading1"/>
              <w:rPr>
                <w:ins w:id="5" w:author="ERCOT" w:date="2023-06-13T14:41:00Z"/>
                <w:rFonts w:ascii="Times New Roman" w:hAnsi="Times New Roman" w:cs="Times New Roman"/>
                <w:b w:val="0"/>
                <w:bCs w:val="0"/>
                <w:sz w:val="18"/>
                <w:szCs w:val="18"/>
              </w:rPr>
            </w:pPr>
          </w:p>
        </w:tc>
        <w:tc>
          <w:tcPr>
            <w:tcW w:w="7560" w:type="dxa"/>
            <w:tcBorders>
              <w:top w:val="nil"/>
              <w:left w:val="nil"/>
              <w:bottom w:val="nil"/>
              <w:right w:val="nil"/>
            </w:tcBorders>
          </w:tcPr>
          <w:p w14:paraId="4B15ED30" w14:textId="77777777" w:rsidR="002646F6" w:rsidRDefault="002646F6" w:rsidP="002646F6">
            <w:pPr>
              <w:ind w:left="18"/>
              <w:rPr>
                <w:ins w:id="6" w:author="ERCOT" w:date="2023-06-13T14:41:00Z"/>
                <w:sz w:val="18"/>
                <w:szCs w:val="18"/>
              </w:rPr>
            </w:pPr>
            <w:ins w:id="7" w:author="ERCOT" w:date="2023-06-13T14:41:00Z">
              <w:r>
                <w:rPr>
                  <w:sz w:val="18"/>
                  <w:szCs w:val="18"/>
                </w:rPr>
                <w:t>No changes for Texas SET Version 5.0</w:t>
              </w:r>
            </w:ins>
          </w:p>
          <w:p w14:paraId="23393896" w14:textId="77777777" w:rsidR="002646F6" w:rsidRDefault="002646F6" w:rsidP="002646F6">
            <w:pPr>
              <w:ind w:left="18"/>
              <w:rPr>
                <w:ins w:id="8" w:author="ERCOT" w:date="2023-06-13T14:41:00Z"/>
                <w:sz w:val="18"/>
                <w:szCs w:val="18"/>
              </w:rPr>
            </w:pPr>
          </w:p>
          <w:p w14:paraId="653C866A" w14:textId="77777777" w:rsidR="002646F6" w:rsidRDefault="002646F6" w:rsidP="002646F6">
            <w:pPr>
              <w:ind w:left="18"/>
              <w:rPr>
                <w:ins w:id="9" w:author="ERCOT" w:date="2023-06-13T14:41:00Z"/>
                <w:sz w:val="18"/>
                <w:szCs w:val="18"/>
              </w:rPr>
            </w:pPr>
          </w:p>
        </w:tc>
      </w:tr>
    </w:tbl>
    <w:p w14:paraId="62F04FEF" w14:textId="77777777" w:rsidR="004B1A39" w:rsidRDefault="004B1A39">
      <w:pPr>
        <w:tabs>
          <w:tab w:val="right" w:pos="1800"/>
          <w:tab w:val="left" w:pos="2160"/>
        </w:tabs>
        <w:rPr>
          <w:b/>
          <w:bCs/>
          <w:snapToGrid w:val="0"/>
          <w:sz w:val="48"/>
          <w:szCs w:val="48"/>
        </w:rPr>
      </w:pPr>
    </w:p>
    <w:p w14:paraId="38377AA9" w14:textId="77777777" w:rsidR="004B1A39" w:rsidRDefault="004B1A39">
      <w:pPr>
        <w:tabs>
          <w:tab w:val="right" w:pos="1800"/>
          <w:tab w:val="left" w:pos="2160"/>
        </w:tabs>
        <w:rPr>
          <w:b/>
          <w:bCs/>
          <w:snapToGrid w:val="0"/>
          <w:sz w:val="48"/>
          <w:szCs w:val="48"/>
        </w:rPr>
      </w:pPr>
    </w:p>
    <w:p w14:paraId="491DB5B2" w14:textId="77777777" w:rsidR="00FA6F85" w:rsidRDefault="00323B2A" w:rsidP="00FA6F85">
      <w:pPr>
        <w:tabs>
          <w:tab w:val="right" w:pos="1800"/>
          <w:tab w:val="left" w:pos="2160"/>
        </w:tabs>
        <w:rPr>
          <w:b/>
          <w:bCs/>
          <w:sz w:val="48"/>
          <w:szCs w:val="48"/>
        </w:rPr>
      </w:pPr>
      <w:r>
        <w:rPr>
          <w:b/>
          <w:bCs/>
          <w:snapToGrid w:val="0"/>
          <w:sz w:val="48"/>
          <w:szCs w:val="48"/>
        </w:rPr>
        <w:br w:type="page"/>
      </w:r>
      <w:r w:rsidR="00AE47EC" w:rsidDel="00AE47EC">
        <w:rPr>
          <w:b/>
          <w:bCs/>
          <w:snapToGrid w:val="0"/>
          <w:sz w:val="28"/>
          <w:szCs w:val="28"/>
        </w:rPr>
        <w:lastRenderedPageBreak/>
        <w:t xml:space="preserve"> </w:t>
      </w:r>
      <w:r w:rsidR="00FA6F85">
        <w:rPr>
          <w:b/>
          <w:bCs/>
          <w:snapToGrid w:val="0"/>
          <w:sz w:val="48"/>
          <w:szCs w:val="48"/>
        </w:rPr>
        <w:t xml:space="preserve">How to Use this </w:t>
      </w:r>
      <w:r w:rsidR="00FA6F85">
        <w:rPr>
          <w:b/>
          <w:bCs/>
          <w:sz w:val="48"/>
          <w:szCs w:val="48"/>
        </w:rPr>
        <w:t>Implementation Guide</w:t>
      </w:r>
    </w:p>
    <w:p w14:paraId="13D04662" w14:textId="77777777" w:rsidR="00FA6F85" w:rsidRDefault="00FA6F85" w:rsidP="00FA6F85">
      <w:pPr>
        <w:tabs>
          <w:tab w:val="right" w:pos="1800"/>
          <w:tab w:val="left" w:pos="2160"/>
        </w:tabs>
        <w:jc w:val="center"/>
        <w:rPr>
          <w:b/>
          <w:bCs/>
          <w:sz w:val="48"/>
          <w:szCs w:val="48"/>
        </w:rPr>
      </w:pPr>
    </w:p>
    <w:p w14:paraId="3828D37A" w14:textId="4285F557" w:rsidR="00FA6F85" w:rsidRDefault="00FA6F85" w:rsidP="00FA6F85">
      <w:pPr>
        <w:tabs>
          <w:tab w:val="right" w:pos="1800"/>
          <w:tab w:val="left" w:pos="2160"/>
        </w:tabs>
        <w:adjustRightInd w:val="0"/>
        <w:ind w:left="2160" w:hanging="2160"/>
        <w:rPr>
          <w:b/>
          <w:bCs/>
        </w:rPr>
      </w:pPr>
      <w:r>
        <w:rPr>
          <w:noProof/>
        </w:rPr>
        <w:pict w14:anchorId="372FDEDF">
          <v:shapetype id="_x0000_t202" coordsize="21600,21600" o:spt="202" path="m,l,21600r21600,l21600,xe">
            <v:stroke joinstyle="miter"/>
            <v:path gradientshapeok="t" o:connecttype="rect"/>
          </v:shapetype>
          <v:shape id="Text Box 9" o:spid="_x0000_s1043" type="#_x0000_t202" style="position:absolute;left:0;text-align:left;margin-left:415.05pt;margin-top:8pt;width:1in;height:139.0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" o:allowincell="f">
            <v:textbox>
              <w:txbxContent>
                <w:p w14:paraId="525D0CB9" w14:textId="77777777" w:rsidR="00FA6F85" w:rsidRDefault="00FA6F85" w:rsidP="00FA6F85">
                  <w:r>
                    <w:t xml:space="preserve">This section is used to show the </w:t>
                  </w:r>
                  <w:r>
                    <w:rPr>
                      <w:b/>
                      <w:bCs/>
                    </w:rPr>
                    <w:t>X12 Rules</w:t>
                  </w:r>
                  <w:r>
                    <w:t xml:space="preserve"> for this segment.  You must look further into the </w:t>
                  </w:r>
                  <w:proofErr w:type="spellStart"/>
                  <w:r>
                    <w:t>grayboxes</w:t>
                  </w:r>
                  <w:proofErr w:type="spellEnd"/>
                  <w:r>
                    <w:t xml:space="preserve"> below for Texas Rules.</w:t>
                  </w:r>
                </w:p>
              </w:txbxContent>
            </v:textbox>
          </v:shape>
        </w:pict>
      </w:r>
    </w:p>
    <w:p w14:paraId="1145B9CD" w14:textId="42973CC3" w:rsidR="00FA6F85" w:rsidRDefault="00FA6F85" w:rsidP="00FA6F85">
      <w:pPr>
        <w:tabs>
          <w:tab w:val="right" w:pos="1800"/>
          <w:tab w:val="left" w:pos="2160"/>
        </w:tabs>
        <w:adjustRightInd w:val="0"/>
        <w:ind w:left="2160" w:hanging="2160"/>
        <w:rPr>
          <w:b/>
          <w:bCs/>
        </w:rPr>
      </w:pPr>
      <w:r>
        <w:rPr>
          <w:noProof/>
        </w:rPr>
        <w:pict w14:anchorId="6881473F">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Right Brace 8" o:spid="_x0000_s1042" type="#_x0000_t88" style="position:absolute;left:0;text-align:left;margin-left:391.05pt;margin-top:2.5pt;width:18.6pt;height:13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" o:allowincell="f" adj="1556"/>
        </w:pict>
      </w:r>
      <w:r>
        <w:rPr>
          <w:b/>
          <w:bCs/>
        </w:rPr>
        <w:tab/>
        <w:t>Segment:</w:t>
      </w:r>
      <w:r>
        <w:rPr>
          <w:b/>
          <w:bCs/>
        </w:rPr>
        <w:tab/>
      </w:r>
      <w:r>
        <w:rPr>
          <w:b/>
          <w:bCs/>
          <w:sz w:val="40"/>
          <w:szCs w:val="40"/>
        </w:rPr>
        <w:t xml:space="preserve">REF </w:t>
      </w:r>
      <w:r>
        <w:rPr>
          <w:b/>
          <w:bCs/>
        </w:rPr>
        <w:t>Reference Identification (ESI ID)</w:t>
      </w:r>
    </w:p>
    <w:p w14:paraId="3AF5B614" w14:textId="77777777" w:rsidR="00FA6F85" w:rsidRDefault="00FA6F85" w:rsidP="00FA6F85">
      <w:pPr>
        <w:tabs>
          <w:tab w:val="right" w:pos="1800"/>
          <w:tab w:val="left" w:pos="2160"/>
        </w:tabs>
        <w:adjustRightInd w:val="0"/>
        <w:ind w:left="2160" w:hanging="2160"/>
      </w:pPr>
      <w:r>
        <w:rPr>
          <w:b/>
          <w:bCs/>
        </w:rPr>
        <w:tab/>
        <w:t>Position:</w:t>
      </w:r>
      <w:r>
        <w:rPr>
          <w:b/>
          <w:bCs/>
        </w:rPr>
        <w:tab/>
      </w:r>
      <w:r>
        <w:t>030</w:t>
      </w:r>
    </w:p>
    <w:p w14:paraId="7F56F77A" w14:textId="77777777" w:rsidR="00FA6F85" w:rsidRDefault="00FA6F85" w:rsidP="00FA6F85">
      <w:pPr>
        <w:tabs>
          <w:tab w:val="right" w:pos="1800"/>
          <w:tab w:val="left" w:pos="2160"/>
        </w:tabs>
        <w:adjustRightInd w:val="0"/>
        <w:ind w:left="2160" w:hanging="2160"/>
      </w:pPr>
      <w:r>
        <w:tab/>
      </w:r>
      <w:r>
        <w:rPr>
          <w:b/>
          <w:bCs/>
        </w:rPr>
        <w:t>Loop:</w:t>
      </w:r>
      <w:r>
        <w:tab/>
        <w:t>LIN        Optional</w:t>
      </w:r>
    </w:p>
    <w:p w14:paraId="4660F7D5" w14:textId="77777777" w:rsidR="00FA6F85" w:rsidRDefault="00FA6F85" w:rsidP="00FA6F85">
      <w:pPr>
        <w:tabs>
          <w:tab w:val="right" w:pos="1800"/>
          <w:tab w:val="left" w:pos="2160"/>
        </w:tabs>
        <w:adjustRightInd w:val="0"/>
        <w:ind w:left="2160" w:hanging="2160"/>
      </w:pPr>
      <w:r>
        <w:tab/>
      </w:r>
      <w:r>
        <w:rPr>
          <w:b/>
          <w:bCs/>
        </w:rPr>
        <w:t>Level:</w:t>
      </w:r>
      <w:r>
        <w:tab/>
        <w:t>Detail</w:t>
      </w:r>
    </w:p>
    <w:p w14:paraId="1110919B" w14:textId="77777777" w:rsidR="00FA6F85" w:rsidRDefault="00FA6F85" w:rsidP="00FA6F85">
      <w:pPr>
        <w:tabs>
          <w:tab w:val="right" w:pos="1800"/>
          <w:tab w:val="left" w:pos="2160"/>
        </w:tabs>
        <w:adjustRightInd w:val="0"/>
        <w:ind w:left="2160" w:hanging="2160"/>
      </w:pPr>
      <w:r>
        <w:tab/>
      </w:r>
      <w:r>
        <w:rPr>
          <w:b/>
          <w:bCs/>
        </w:rPr>
        <w:t>Usage:</w:t>
      </w:r>
      <w:r>
        <w:tab/>
        <w:t>Optional</w:t>
      </w:r>
    </w:p>
    <w:p w14:paraId="43AE9803" w14:textId="77777777" w:rsidR="00FA6F85" w:rsidRDefault="00FA6F85" w:rsidP="00FA6F85">
      <w:pPr>
        <w:tabs>
          <w:tab w:val="right" w:pos="1800"/>
          <w:tab w:val="left" w:pos="2160"/>
        </w:tabs>
        <w:adjustRightInd w:val="0"/>
        <w:ind w:left="2160" w:hanging="2160"/>
      </w:pPr>
      <w:r>
        <w:tab/>
      </w:r>
      <w:r>
        <w:rPr>
          <w:b/>
          <w:bCs/>
        </w:rPr>
        <w:t>Max Use:</w:t>
      </w:r>
      <w:r>
        <w:tab/>
        <w:t>&gt;1</w:t>
      </w:r>
    </w:p>
    <w:p w14:paraId="1C0A877B" w14:textId="77777777" w:rsidR="00FA6F85" w:rsidRDefault="00FA6F85" w:rsidP="00FA6F85">
      <w:pPr>
        <w:tabs>
          <w:tab w:val="right" w:pos="1800"/>
          <w:tab w:val="left" w:pos="2160"/>
        </w:tabs>
        <w:adjustRightInd w:val="0"/>
        <w:ind w:left="2160" w:hanging="2160"/>
      </w:pPr>
      <w:r>
        <w:tab/>
      </w:r>
      <w:r>
        <w:rPr>
          <w:b/>
          <w:bCs/>
        </w:rPr>
        <w:t>Purpose:</w:t>
      </w:r>
      <w:r>
        <w:tab/>
        <w:t>To specify identifying information</w:t>
      </w:r>
    </w:p>
    <w:p w14:paraId="5AFC2BBC" w14:textId="77777777" w:rsidR="00FA6F85" w:rsidRDefault="00FA6F85" w:rsidP="00FA6F85">
      <w:pPr>
        <w:tabs>
          <w:tab w:val="right" w:pos="1800"/>
          <w:tab w:val="left" w:pos="2160"/>
          <w:tab w:val="left" w:pos="2520"/>
        </w:tabs>
        <w:adjustRightInd w:val="0"/>
        <w:ind w:left="2520" w:hanging="2520"/>
      </w:pPr>
      <w:r>
        <w:tab/>
      </w:r>
      <w:r>
        <w:rPr>
          <w:b/>
          <w:bCs/>
        </w:rPr>
        <w:t>Syntax Notes:</w:t>
      </w:r>
      <w:r>
        <w:tab/>
      </w:r>
      <w:r>
        <w:rPr>
          <w:b/>
          <w:bCs/>
        </w:rPr>
        <w:t>1</w:t>
      </w:r>
      <w:r>
        <w:tab/>
        <w:t>At least one of REF02 or REF03 is required.</w:t>
      </w:r>
    </w:p>
    <w:p w14:paraId="1726B207" w14:textId="77777777" w:rsidR="00FA6F85" w:rsidRDefault="00FA6F85" w:rsidP="00FA6F85">
      <w:pPr>
        <w:tabs>
          <w:tab w:val="right" w:pos="1800"/>
          <w:tab w:val="left" w:pos="2160"/>
          <w:tab w:val="left" w:pos="2520"/>
        </w:tabs>
        <w:adjustRightInd w:val="0"/>
        <w:ind w:left="2520" w:hanging="2520"/>
      </w:pPr>
      <w:r>
        <w:tab/>
      </w:r>
      <w:r>
        <w:tab/>
      </w:r>
      <w:r>
        <w:rPr>
          <w:b/>
          <w:bCs/>
        </w:rPr>
        <w:t>2</w:t>
      </w:r>
      <w:r>
        <w:tab/>
        <w:t>If either C04003 or C04004 is present, then the other is required.</w:t>
      </w:r>
    </w:p>
    <w:p w14:paraId="42886B25" w14:textId="77777777" w:rsidR="00FA6F85" w:rsidRDefault="00FA6F85" w:rsidP="00FA6F85">
      <w:pPr>
        <w:tabs>
          <w:tab w:val="right" w:pos="1800"/>
          <w:tab w:val="left" w:pos="2160"/>
          <w:tab w:val="left" w:pos="2520"/>
        </w:tabs>
        <w:adjustRightInd w:val="0"/>
        <w:ind w:left="2520" w:hanging="2520"/>
      </w:pPr>
      <w:r>
        <w:tab/>
      </w:r>
      <w:r>
        <w:tab/>
      </w:r>
      <w:r>
        <w:rPr>
          <w:b/>
          <w:bCs/>
        </w:rPr>
        <w:t>3</w:t>
      </w:r>
      <w:r>
        <w:tab/>
        <w:t>If either C04005 or C04006 is present, then the other is required.</w:t>
      </w:r>
    </w:p>
    <w:p w14:paraId="0683318D" w14:textId="77777777" w:rsidR="00FA6F85" w:rsidRDefault="00FA6F85" w:rsidP="00FA6F85">
      <w:pPr>
        <w:tabs>
          <w:tab w:val="right" w:pos="1800"/>
          <w:tab w:val="left" w:pos="2160"/>
          <w:tab w:val="left" w:pos="2520"/>
        </w:tabs>
        <w:adjustRightInd w:val="0"/>
        <w:ind w:left="2520" w:hanging="2520"/>
      </w:pPr>
      <w:r>
        <w:tab/>
      </w:r>
      <w:r>
        <w:rPr>
          <w:b/>
          <w:bCs/>
        </w:rPr>
        <w:t>Semantic Notes:</w:t>
      </w:r>
      <w:r>
        <w:tab/>
      </w:r>
      <w:r>
        <w:rPr>
          <w:b/>
          <w:bCs/>
        </w:rPr>
        <w:t>1</w:t>
      </w:r>
      <w:r>
        <w:tab/>
        <w:t>REF04 contains data relating to the value cited in REF02.</w:t>
      </w:r>
    </w:p>
    <w:p w14:paraId="7210B028" w14:textId="1FE0BBA4" w:rsidR="00FA6F85" w:rsidRDefault="00FA6F85" w:rsidP="00FA6F85">
      <w:pPr>
        <w:tabs>
          <w:tab w:val="right" w:pos="1800"/>
          <w:tab w:val="left" w:pos="2160"/>
          <w:tab w:val="left" w:pos="2520"/>
        </w:tabs>
        <w:adjustRightInd w:val="0"/>
        <w:ind w:left="2520" w:hanging="2520"/>
      </w:pPr>
      <w:r>
        <w:rPr>
          <w:noProof/>
        </w:rPr>
        <w:pict w14:anchorId="2370224D">
          <v:shape id="Text Box 7" o:spid="_x0000_s1041" type="#_x0000_t202" style="position:absolute;left:0;text-align:left;margin-left:415.05pt;margin-top:8.5pt;width:90pt;height:66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" o:allowincell="f">
            <v:textbox>
              <w:txbxContent>
                <w:p w14:paraId="56BDFE08" w14:textId="77777777" w:rsidR="00FA6F85" w:rsidRDefault="00FA6F85" w:rsidP="00FA6F85">
                  <w:r>
                    <w:t>This section is used to show the Texas Rules for implementation of this segment.</w:t>
                  </w:r>
                </w:p>
              </w:txbxContent>
            </v:textbox>
          </v:shape>
        </w:pict>
      </w:r>
      <w:r>
        <w:tab/>
      </w:r>
      <w:r>
        <w:rPr>
          <w:b/>
          <w:bCs/>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5760"/>
      </w:tblGrid>
      <w:tr w:rsidR="00FA6F85" w14:paraId="20959C9C" w14:textId="77777777" w:rsidTr="000875CE">
        <w:tc>
          <w:tcPr>
            <w:tcW w:w="1944" w:type="dxa"/>
            <w:tcBorders>
              <w:top w:val="nil"/>
              <w:left w:val="nil"/>
              <w:bottom w:val="nil"/>
              <w:right w:val="nil"/>
            </w:tcBorders>
          </w:tcPr>
          <w:p w14:paraId="0542E8BE" w14:textId="619A831B" w:rsidR="00FA6F85" w:rsidRDefault="00FA6F85" w:rsidP="000875CE">
            <w:pPr>
              <w:adjustRightInd w:val="0"/>
              <w:ind w:right="144"/>
              <w:jc w:val="right"/>
            </w:pPr>
            <w:r>
              <w:rPr>
                <w:noProof/>
              </w:rPr>
              <w:pict w14:anchorId="6A69381C">
                <v:shape id="Right Brace 6" o:spid="_x0000_s1040" type="#_x0000_t88" style="position:absolute;left:0;text-align:left;margin-left:396pt;margin-top:6.2pt;width:9pt;height:26.7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" o:allowincell="f" adj=",12013"/>
              </w:pict>
            </w:r>
            <w:r>
              <w:rPr>
                <w:b/>
                <w:bCs/>
              </w:rPr>
              <w:t>Notes:</w:t>
            </w:r>
          </w:p>
        </w:tc>
        <w:tc>
          <w:tcPr>
            <w:tcW w:w="216" w:type="dxa"/>
            <w:tcBorders>
              <w:top w:val="nil"/>
              <w:left w:val="nil"/>
              <w:bottom w:val="nil"/>
              <w:right w:val="nil"/>
            </w:tcBorders>
          </w:tcPr>
          <w:p w14:paraId="72E77E63" w14:textId="77777777" w:rsidR="00FA6F85" w:rsidRDefault="00FA6F85" w:rsidP="000875CE">
            <w:pPr>
              <w:adjustRightInd w:val="0"/>
              <w:ind w:right="144"/>
              <w:jc w:val="right"/>
            </w:pPr>
          </w:p>
        </w:tc>
        <w:tc>
          <w:tcPr>
            <w:tcW w:w="5760" w:type="dxa"/>
            <w:tcBorders>
              <w:top w:val="nil"/>
              <w:left w:val="nil"/>
              <w:bottom w:val="nil"/>
              <w:right w:val="nil"/>
            </w:tcBorders>
            <w:shd w:val="pct20" w:color="auto" w:fill="auto"/>
          </w:tcPr>
          <w:p w14:paraId="35E8931A" w14:textId="77777777" w:rsidR="00FA6F85" w:rsidRDefault="00FA6F85" w:rsidP="000875CE">
            <w:pPr>
              <w:adjustRightInd w:val="0"/>
              <w:ind w:right="144"/>
            </w:pPr>
            <w:r>
              <w:t>Required</w:t>
            </w:r>
          </w:p>
          <w:p w14:paraId="36601F18" w14:textId="77777777" w:rsidR="00FA6F85" w:rsidRDefault="00FA6F85" w:rsidP="000875CE">
            <w:pPr>
              <w:adjustRightInd w:val="0"/>
              <w:ind w:right="144"/>
            </w:pPr>
          </w:p>
        </w:tc>
      </w:tr>
      <w:tr w:rsidR="00FA6F85" w14:paraId="38C1EB92" w14:textId="77777777" w:rsidTr="000875CE">
        <w:tc>
          <w:tcPr>
            <w:tcW w:w="1944" w:type="dxa"/>
            <w:tcBorders>
              <w:top w:val="nil"/>
              <w:left w:val="nil"/>
              <w:bottom w:val="nil"/>
              <w:right w:val="nil"/>
            </w:tcBorders>
          </w:tcPr>
          <w:p w14:paraId="26A5CBB0" w14:textId="77777777" w:rsidR="00FA6F85" w:rsidRDefault="00FA6F85" w:rsidP="000875CE">
            <w:pPr>
              <w:adjustRightInd w:val="0"/>
              <w:ind w:right="144"/>
            </w:pPr>
          </w:p>
        </w:tc>
        <w:tc>
          <w:tcPr>
            <w:tcW w:w="216" w:type="dxa"/>
            <w:tcBorders>
              <w:top w:val="nil"/>
              <w:left w:val="nil"/>
              <w:bottom w:val="nil"/>
              <w:right w:val="nil"/>
            </w:tcBorders>
          </w:tcPr>
          <w:p w14:paraId="4183EF90" w14:textId="77777777" w:rsidR="00FA6F85" w:rsidRDefault="00FA6F85" w:rsidP="000875CE">
            <w:pPr>
              <w:adjustRightInd w:val="0"/>
              <w:ind w:right="144"/>
            </w:pPr>
          </w:p>
        </w:tc>
        <w:tc>
          <w:tcPr>
            <w:tcW w:w="5760" w:type="dxa"/>
            <w:tcBorders>
              <w:top w:val="nil"/>
              <w:left w:val="nil"/>
              <w:bottom w:val="nil"/>
              <w:right w:val="nil"/>
            </w:tcBorders>
            <w:shd w:val="pct20" w:color="auto" w:fill="auto"/>
          </w:tcPr>
          <w:p w14:paraId="7D8A2BDE" w14:textId="77777777" w:rsidR="00FA6F85" w:rsidRDefault="00FA6F85" w:rsidP="000875CE">
            <w:pPr>
              <w:adjustRightInd w:val="0"/>
              <w:ind w:right="144"/>
            </w:pPr>
            <w:r>
              <w:t>REF~Q5~~10111111234567890ABCDEFGHIJKLMNOPQRS</w:t>
            </w:r>
          </w:p>
        </w:tc>
      </w:tr>
    </w:tbl>
    <w:p w14:paraId="027706B3" w14:textId="603353E8" w:rsidR="00FA6F85" w:rsidRDefault="00FA6F85" w:rsidP="00FA6F85">
      <w:pPr>
        <w:adjustRightInd w:val="0"/>
      </w:pPr>
      <w:r>
        <w:rPr>
          <w:noProof/>
        </w:rPr>
        <w:pict w14:anchorId="2C700317">
          <v:line id="Straight Connector 5" o:spid="_x0000_s1039" style="position:absolute;flip:x y;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15pt,2.8pt" to="324pt,2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" o:allowincell="f">
            <v:stroke endarrow="block"/>
          </v:line>
        </w:pict>
      </w:r>
    </w:p>
    <w:p w14:paraId="2B48BF85" w14:textId="546F6599" w:rsidR="00FA6F85" w:rsidRDefault="00FA6F85" w:rsidP="00FA6F85">
      <w:pPr>
        <w:adjustRightInd w:val="0"/>
        <w:jc w:val="center"/>
        <w:rPr>
          <w:b/>
          <w:bCs/>
        </w:rPr>
      </w:pPr>
      <w:r>
        <w:rPr>
          <w:noProof/>
        </w:rPr>
        <w:pict w14:anchorId="61F6CEFB">
          <v:shape id="Text Box 4" o:spid="_x0000_s1038" type="#_x0000_t202" style="position:absolute;left:0;text-align:left;margin-left:283.05pt;margin-top:11pt;width:112.05pt;height:21.6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" o:allowincell="f">
            <v:textbox>
              <w:txbxContent>
                <w:p w14:paraId="51C7572A" w14:textId="77777777" w:rsidR="00FA6F85" w:rsidRDefault="00FA6F85" w:rsidP="00FA6F85">
                  <w:r>
                    <w:t>One or more examples.</w:t>
                  </w:r>
                </w:p>
              </w:txbxContent>
            </v:textbox>
          </v:shape>
        </w:pict>
      </w:r>
      <w:r>
        <w:rPr>
          <w:b/>
          <w:bCs/>
        </w:rPr>
        <w:t>Data Element Summary</w:t>
      </w:r>
    </w:p>
    <w:p w14:paraId="20E81787" w14:textId="77777777" w:rsidR="00FA6F85" w:rsidRDefault="00FA6F85" w:rsidP="00FA6F85">
      <w:pPr>
        <w:tabs>
          <w:tab w:val="center" w:pos="1440"/>
          <w:tab w:val="center" w:pos="2448"/>
          <w:tab w:val="left" w:pos="2988"/>
          <w:tab w:val="left" w:pos="7956"/>
          <w:tab w:val="left" w:pos="9432"/>
          <w:tab w:val="left" w:pos="10080"/>
        </w:tabs>
        <w:adjustRightInd w:val="0"/>
        <w:rPr>
          <w:b/>
          <w:bCs/>
        </w:rPr>
      </w:pPr>
      <w:r>
        <w:rPr>
          <w:b/>
          <w:bCs/>
        </w:rPr>
        <w:tab/>
        <w:t>Ref.</w:t>
      </w:r>
      <w:r>
        <w:rPr>
          <w:b/>
          <w:bCs/>
        </w:rPr>
        <w:tab/>
        <w:t>Data</w:t>
      </w:r>
      <w:r>
        <w:rPr>
          <w:b/>
          <w:bCs/>
        </w:rPr>
        <w:tab/>
      </w:r>
    </w:p>
    <w:p w14:paraId="02DB6818" w14:textId="77777777" w:rsidR="00FA6F85" w:rsidRDefault="00FA6F85" w:rsidP="00FA6F85">
      <w:pPr>
        <w:tabs>
          <w:tab w:val="center" w:pos="1440"/>
          <w:tab w:val="center" w:pos="2448"/>
          <w:tab w:val="left" w:pos="2988"/>
          <w:tab w:val="left" w:pos="7956"/>
          <w:tab w:val="left" w:pos="9432"/>
          <w:tab w:val="left" w:pos="10080"/>
        </w:tabs>
        <w:adjustRightInd w:val="0"/>
      </w:pPr>
      <w:r>
        <w:rPr>
          <w:b/>
          <w:bCs/>
          <w:u w:val="words"/>
        </w:rPr>
        <w:tab/>
        <w:t>Des.</w:t>
      </w:r>
      <w:r>
        <w:rPr>
          <w:b/>
          <w:bCs/>
          <w:u w:val="words"/>
        </w:rPr>
        <w:tab/>
        <w:t>Element</w:t>
      </w:r>
      <w:r>
        <w:rPr>
          <w:b/>
          <w:bCs/>
          <w:u w:val="words"/>
        </w:rPr>
        <w:tab/>
        <w:t>Name</w:t>
      </w:r>
      <w:r>
        <w:rPr>
          <w:b/>
          <w:bCs/>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35"/>
        <w:gridCol w:w="966"/>
        <w:gridCol w:w="143"/>
        <w:gridCol w:w="331"/>
      </w:tblGrid>
      <w:tr w:rsidR="00FA6F85" w14:paraId="10E9B2DD" w14:textId="77777777" w:rsidTr="000875CE">
        <w:tc>
          <w:tcPr>
            <w:tcW w:w="1007" w:type="dxa"/>
            <w:tcBorders>
              <w:top w:val="nil"/>
              <w:left w:val="nil"/>
              <w:bottom w:val="nil"/>
              <w:right w:val="nil"/>
            </w:tcBorders>
          </w:tcPr>
          <w:p w14:paraId="36351039" w14:textId="77777777" w:rsidR="00FA6F85" w:rsidRDefault="00FA6F85" w:rsidP="000875CE">
            <w:pPr>
              <w:rPr>
                <w:b/>
                <w:bCs/>
              </w:rPr>
            </w:pPr>
            <w:r>
              <w:rPr>
                <w:b/>
                <w:bCs/>
              </w:rPr>
              <w:t>Must Use</w:t>
            </w:r>
          </w:p>
        </w:tc>
        <w:tc>
          <w:tcPr>
            <w:tcW w:w="1080" w:type="dxa"/>
            <w:tcBorders>
              <w:top w:val="nil"/>
              <w:left w:val="nil"/>
              <w:bottom w:val="nil"/>
              <w:right w:val="nil"/>
            </w:tcBorders>
          </w:tcPr>
          <w:p w14:paraId="2CBC3AB2" w14:textId="77777777" w:rsidR="00FA6F85" w:rsidRDefault="00FA6F85" w:rsidP="000875CE">
            <w:pPr>
              <w:rPr>
                <w:b/>
                <w:bCs/>
              </w:rPr>
            </w:pPr>
            <w:r>
              <w:rPr>
                <w:b/>
                <w:bCs/>
              </w:rPr>
              <w:t>REF01</w:t>
            </w:r>
          </w:p>
        </w:tc>
        <w:tc>
          <w:tcPr>
            <w:tcW w:w="893" w:type="dxa"/>
            <w:tcBorders>
              <w:top w:val="nil"/>
              <w:left w:val="nil"/>
              <w:bottom w:val="nil"/>
              <w:right w:val="nil"/>
            </w:tcBorders>
          </w:tcPr>
          <w:p w14:paraId="4C247CEE" w14:textId="77777777" w:rsidR="00FA6F85" w:rsidRDefault="00FA6F85" w:rsidP="000875CE">
            <w:pPr>
              <w:rPr>
                <w:b/>
                <w:bCs/>
              </w:rPr>
            </w:pPr>
            <w:r>
              <w:rPr>
                <w:b/>
                <w:bCs/>
              </w:rPr>
              <w:t>128</w:t>
            </w:r>
          </w:p>
        </w:tc>
        <w:tc>
          <w:tcPr>
            <w:tcW w:w="4968" w:type="dxa"/>
            <w:gridSpan w:val="4"/>
            <w:tcBorders>
              <w:top w:val="nil"/>
              <w:left w:val="nil"/>
              <w:bottom w:val="nil"/>
              <w:right w:val="nil"/>
            </w:tcBorders>
          </w:tcPr>
          <w:p w14:paraId="2ED98E21" w14:textId="77777777" w:rsidR="00FA6F85" w:rsidRDefault="00FA6F85" w:rsidP="000875CE">
            <w:pPr>
              <w:rPr>
                <w:b/>
                <w:bCs/>
              </w:rPr>
            </w:pPr>
            <w:r>
              <w:rPr>
                <w:b/>
                <w:bCs/>
              </w:rPr>
              <w:t>Reference Identification Qualifier</w:t>
            </w:r>
          </w:p>
        </w:tc>
        <w:tc>
          <w:tcPr>
            <w:tcW w:w="432" w:type="dxa"/>
            <w:tcBorders>
              <w:top w:val="nil"/>
              <w:left w:val="nil"/>
              <w:bottom w:val="nil"/>
              <w:right w:val="nil"/>
            </w:tcBorders>
          </w:tcPr>
          <w:p w14:paraId="6B2E4F65" w14:textId="77777777" w:rsidR="00FA6F85" w:rsidRDefault="00FA6F85" w:rsidP="000875CE">
            <w:pPr>
              <w:rPr>
                <w:b/>
                <w:bCs/>
              </w:rPr>
            </w:pPr>
            <w:r>
              <w:rPr>
                <w:b/>
                <w:bCs/>
              </w:rPr>
              <w:t>M</w:t>
            </w:r>
          </w:p>
        </w:tc>
        <w:tc>
          <w:tcPr>
            <w:tcW w:w="35" w:type="dxa"/>
            <w:tcBorders>
              <w:top w:val="nil"/>
              <w:left w:val="nil"/>
              <w:bottom w:val="nil"/>
              <w:right w:val="nil"/>
            </w:tcBorders>
          </w:tcPr>
          <w:p w14:paraId="6AA8B380" w14:textId="77777777" w:rsidR="00FA6F85" w:rsidRDefault="00FA6F85" w:rsidP="000875CE">
            <w:pPr>
              <w:rPr>
                <w:b/>
                <w:bCs/>
              </w:rPr>
            </w:pPr>
          </w:p>
        </w:tc>
        <w:tc>
          <w:tcPr>
            <w:tcW w:w="1440" w:type="dxa"/>
            <w:gridSpan w:val="3"/>
            <w:tcBorders>
              <w:top w:val="nil"/>
              <w:left w:val="nil"/>
              <w:bottom w:val="nil"/>
              <w:right w:val="nil"/>
            </w:tcBorders>
          </w:tcPr>
          <w:p w14:paraId="64FB1F39" w14:textId="77777777" w:rsidR="00FA6F85" w:rsidRDefault="00FA6F85" w:rsidP="000875CE">
            <w:pPr>
              <w:rPr>
                <w:b/>
                <w:bCs/>
              </w:rPr>
            </w:pPr>
            <w:r>
              <w:rPr>
                <w:b/>
                <w:bCs/>
              </w:rPr>
              <w:t>ID 2/3</w:t>
            </w:r>
          </w:p>
        </w:tc>
      </w:tr>
      <w:tr w:rsidR="00FA6F85" w14:paraId="500A2FF4" w14:textId="77777777" w:rsidTr="000875CE">
        <w:trPr>
          <w:gridAfter w:val="1"/>
          <w:wAfter w:w="331" w:type="dxa"/>
        </w:trPr>
        <w:tc>
          <w:tcPr>
            <w:tcW w:w="2980" w:type="dxa"/>
            <w:gridSpan w:val="3"/>
            <w:tcBorders>
              <w:top w:val="nil"/>
              <w:left w:val="nil"/>
              <w:bottom w:val="nil"/>
              <w:right w:val="nil"/>
            </w:tcBorders>
          </w:tcPr>
          <w:p w14:paraId="707F8400" w14:textId="77777777" w:rsidR="00FA6F85" w:rsidRDefault="00FA6F85" w:rsidP="000875CE">
            <w:pPr>
              <w:adjustRightInd w:val="0"/>
              <w:ind w:right="144"/>
            </w:pPr>
          </w:p>
        </w:tc>
        <w:tc>
          <w:tcPr>
            <w:tcW w:w="6544" w:type="dxa"/>
            <w:gridSpan w:val="8"/>
            <w:tcBorders>
              <w:top w:val="nil"/>
              <w:left w:val="nil"/>
              <w:bottom w:val="nil"/>
              <w:right w:val="nil"/>
            </w:tcBorders>
          </w:tcPr>
          <w:p w14:paraId="66F7EB49" w14:textId="77777777" w:rsidR="00FA6F85" w:rsidRDefault="00FA6F85" w:rsidP="000875CE">
            <w:pPr>
              <w:adjustRightInd w:val="0"/>
              <w:ind w:right="144"/>
            </w:pPr>
            <w:r>
              <w:t>Code qualifying the Reference Identification</w:t>
            </w:r>
          </w:p>
        </w:tc>
      </w:tr>
      <w:tr w:rsidR="00FA6F85" w14:paraId="48D2CEF1" w14:textId="77777777" w:rsidTr="000875CE">
        <w:trPr>
          <w:gridAfter w:val="1"/>
          <w:wAfter w:w="331" w:type="dxa"/>
        </w:trPr>
        <w:tc>
          <w:tcPr>
            <w:tcW w:w="3168" w:type="dxa"/>
            <w:gridSpan w:val="4"/>
            <w:tcBorders>
              <w:top w:val="nil"/>
              <w:left w:val="nil"/>
              <w:bottom w:val="nil"/>
              <w:right w:val="nil"/>
            </w:tcBorders>
          </w:tcPr>
          <w:p w14:paraId="31DE74B7" w14:textId="77777777" w:rsidR="00FA6F85" w:rsidRDefault="00FA6F85" w:rsidP="000875CE">
            <w:pPr>
              <w:adjustRightInd w:val="0"/>
              <w:ind w:right="144"/>
            </w:pPr>
            <w:r>
              <w:t xml:space="preserve"> </w:t>
            </w:r>
          </w:p>
        </w:tc>
        <w:tc>
          <w:tcPr>
            <w:tcW w:w="1367" w:type="dxa"/>
            <w:tcBorders>
              <w:top w:val="nil"/>
              <w:left w:val="nil"/>
              <w:bottom w:val="nil"/>
              <w:right w:val="nil"/>
            </w:tcBorders>
          </w:tcPr>
          <w:p w14:paraId="3E30587D" w14:textId="77777777" w:rsidR="00FA6F85" w:rsidRDefault="00FA6F85" w:rsidP="000875CE">
            <w:pPr>
              <w:adjustRightInd w:val="0"/>
              <w:ind w:right="144"/>
            </w:pPr>
            <w:r>
              <w:t>Q5</w:t>
            </w:r>
          </w:p>
        </w:tc>
        <w:tc>
          <w:tcPr>
            <w:tcW w:w="145" w:type="dxa"/>
            <w:tcBorders>
              <w:top w:val="nil"/>
              <w:left w:val="nil"/>
              <w:bottom w:val="nil"/>
              <w:right w:val="nil"/>
            </w:tcBorders>
          </w:tcPr>
          <w:p w14:paraId="5FBF7C3D" w14:textId="77777777" w:rsidR="00FA6F85" w:rsidRDefault="00FA6F85" w:rsidP="000875CE">
            <w:pPr>
              <w:adjustRightInd w:val="0"/>
              <w:ind w:right="144"/>
            </w:pPr>
          </w:p>
        </w:tc>
        <w:tc>
          <w:tcPr>
            <w:tcW w:w="4844" w:type="dxa"/>
            <w:gridSpan w:val="5"/>
            <w:tcBorders>
              <w:top w:val="nil"/>
              <w:left w:val="nil"/>
              <w:bottom w:val="nil"/>
              <w:right w:val="nil"/>
            </w:tcBorders>
          </w:tcPr>
          <w:p w14:paraId="500E1F47" w14:textId="77777777" w:rsidR="00FA6F85" w:rsidRDefault="00FA6F85" w:rsidP="000875CE">
            <w:pPr>
              <w:adjustRightInd w:val="0"/>
              <w:ind w:right="144"/>
            </w:pPr>
            <w:r>
              <w:t>Property Control Number</w:t>
            </w:r>
          </w:p>
        </w:tc>
      </w:tr>
      <w:tr w:rsidR="00FA6F85" w14:paraId="3C3F657E" w14:textId="77777777" w:rsidTr="000875CE">
        <w:trPr>
          <w:gridAfter w:val="2"/>
          <w:wAfter w:w="474" w:type="dxa"/>
        </w:trPr>
        <w:tc>
          <w:tcPr>
            <w:tcW w:w="4680" w:type="dxa"/>
            <w:gridSpan w:val="6"/>
            <w:tcBorders>
              <w:top w:val="nil"/>
              <w:left w:val="nil"/>
              <w:bottom w:val="nil"/>
              <w:right w:val="nil"/>
            </w:tcBorders>
          </w:tcPr>
          <w:p w14:paraId="5A59DFD2" w14:textId="77777777" w:rsidR="00FA6F85" w:rsidRDefault="00FA6F85" w:rsidP="000875CE">
            <w:pPr>
              <w:adjustRightInd w:val="0"/>
              <w:ind w:right="144"/>
            </w:pPr>
          </w:p>
        </w:tc>
        <w:tc>
          <w:tcPr>
            <w:tcW w:w="4701" w:type="dxa"/>
            <w:gridSpan w:val="4"/>
            <w:tcBorders>
              <w:top w:val="nil"/>
              <w:left w:val="nil"/>
              <w:bottom w:val="nil"/>
              <w:right w:val="nil"/>
            </w:tcBorders>
            <w:shd w:val="pct20" w:color="auto" w:fill="auto"/>
          </w:tcPr>
          <w:p w14:paraId="44EC6730" w14:textId="77777777" w:rsidR="00FA6F85" w:rsidRDefault="00FA6F85" w:rsidP="000875CE">
            <w:pPr>
              <w:adjustRightInd w:val="0"/>
              <w:ind w:right="144"/>
            </w:pPr>
            <w:r>
              <w:t>Electric Service Identifier (ESI ID)</w:t>
            </w:r>
          </w:p>
        </w:tc>
      </w:tr>
      <w:tr w:rsidR="00FA6F85" w14:paraId="4425FC5D" w14:textId="77777777" w:rsidTr="000875CE">
        <w:tc>
          <w:tcPr>
            <w:tcW w:w="1007" w:type="dxa"/>
            <w:tcBorders>
              <w:top w:val="nil"/>
              <w:left w:val="nil"/>
              <w:bottom w:val="nil"/>
              <w:right w:val="nil"/>
            </w:tcBorders>
          </w:tcPr>
          <w:p w14:paraId="6725706F" w14:textId="77777777" w:rsidR="00FA6F85" w:rsidRDefault="00FA6F85" w:rsidP="000875CE">
            <w:pPr>
              <w:rPr>
                <w:b/>
                <w:bCs/>
              </w:rPr>
            </w:pPr>
            <w:r>
              <w:rPr>
                <w:b/>
                <w:bCs/>
              </w:rPr>
              <w:t>Must Use</w:t>
            </w:r>
          </w:p>
        </w:tc>
        <w:tc>
          <w:tcPr>
            <w:tcW w:w="1080" w:type="dxa"/>
            <w:tcBorders>
              <w:top w:val="nil"/>
              <w:left w:val="nil"/>
              <w:bottom w:val="nil"/>
              <w:right w:val="nil"/>
            </w:tcBorders>
          </w:tcPr>
          <w:p w14:paraId="22572E1D" w14:textId="77777777" w:rsidR="00FA6F85" w:rsidRDefault="00FA6F85" w:rsidP="000875CE">
            <w:pPr>
              <w:rPr>
                <w:b/>
                <w:bCs/>
              </w:rPr>
            </w:pPr>
            <w:r>
              <w:rPr>
                <w:b/>
                <w:bCs/>
              </w:rPr>
              <w:t>REF03</w:t>
            </w:r>
          </w:p>
        </w:tc>
        <w:tc>
          <w:tcPr>
            <w:tcW w:w="893" w:type="dxa"/>
            <w:tcBorders>
              <w:top w:val="nil"/>
              <w:left w:val="nil"/>
              <w:bottom w:val="nil"/>
              <w:right w:val="nil"/>
            </w:tcBorders>
          </w:tcPr>
          <w:p w14:paraId="0590D592" w14:textId="77777777" w:rsidR="00FA6F85" w:rsidRDefault="00FA6F85" w:rsidP="000875CE">
            <w:pPr>
              <w:rPr>
                <w:b/>
                <w:bCs/>
              </w:rPr>
            </w:pPr>
            <w:r>
              <w:rPr>
                <w:b/>
                <w:bCs/>
              </w:rPr>
              <w:t>352</w:t>
            </w:r>
          </w:p>
        </w:tc>
        <w:tc>
          <w:tcPr>
            <w:tcW w:w="4968" w:type="dxa"/>
            <w:gridSpan w:val="4"/>
            <w:tcBorders>
              <w:top w:val="nil"/>
              <w:left w:val="nil"/>
              <w:bottom w:val="nil"/>
              <w:right w:val="nil"/>
            </w:tcBorders>
          </w:tcPr>
          <w:p w14:paraId="205DFD03" w14:textId="77777777" w:rsidR="00FA6F85" w:rsidRDefault="00FA6F85" w:rsidP="000875CE">
            <w:pPr>
              <w:rPr>
                <w:b/>
                <w:bCs/>
              </w:rPr>
            </w:pPr>
            <w:r>
              <w:rPr>
                <w:b/>
                <w:bCs/>
              </w:rPr>
              <w:t>Description</w:t>
            </w:r>
          </w:p>
        </w:tc>
        <w:tc>
          <w:tcPr>
            <w:tcW w:w="432" w:type="dxa"/>
            <w:tcBorders>
              <w:top w:val="nil"/>
              <w:left w:val="nil"/>
              <w:bottom w:val="nil"/>
              <w:right w:val="nil"/>
            </w:tcBorders>
          </w:tcPr>
          <w:p w14:paraId="50C00DB1" w14:textId="77777777" w:rsidR="00FA6F85" w:rsidRDefault="00FA6F85" w:rsidP="000875CE">
            <w:pPr>
              <w:rPr>
                <w:b/>
                <w:bCs/>
              </w:rPr>
            </w:pPr>
            <w:r>
              <w:rPr>
                <w:b/>
                <w:bCs/>
              </w:rPr>
              <w:t>X</w:t>
            </w:r>
          </w:p>
        </w:tc>
        <w:tc>
          <w:tcPr>
            <w:tcW w:w="35" w:type="dxa"/>
            <w:tcBorders>
              <w:top w:val="nil"/>
              <w:left w:val="nil"/>
              <w:bottom w:val="nil"/>
              <w:right w:val="nil"/>
            </w:tcBorders>
          </w:tcPr>
          <w:p w14:paraId="72DA2294" w14:textId="77777777" w:rsidR="00FA6F85" w:rsidRDefault="00FA6F85" w:rsidP="000875CE">
            <w:pPr>
              <w:rPr>
                <w:b/>
                <w:bCs/>
              </w:rPr>
            </w:pPr>
          </w:p>
        </w:tc>
        <w:tc>
          <w:tcPr>
            <w:tcW w:w="1440" w:type="dxa"/>
            <w:gridSpan w:val="3"/>
            <w:tcBorders>
              <w:top w:val="nil"/>
              <w:left w:val="nil"/>
              <w:bottom w:val="nil"/>
              <w:right w:val="nil"/>
            </w:tcBorders>
          </w:tcPr>
          <w:p w14:paraId="356D7B75" w14:textId="77777777" w:rsidR="00FA6F85" w:rsidRDefault="00FA6F85" w:rsidP="000875CE">
            <w:pPr>
              <w:rPr>
                <w:b/>
                <w:bCs/>
              </w:rPr>
            </w:pPr>
            <w:r>
              <w:rPr>
                <w:b/>
                <w:bCs/>
              </w:rPr>
              <w:t>AN 1/80</w:t>
            </w:r>
          </w:p>
        </w:tc>
      </w:tr>
      <w:tr w:rsidR="00FA6F85" w14:paraId="3888998C" w14:textId="77777777" w:rsidTr="000875CE">
        <w:trPr>
          <w:gridAfter w:val="1"/>
          <w:wAfter w:w="331" w:type="dxa"/>
        </w:trPr>
        <w:tc>
          <w:tcPr>
            <w:tcW w:w="2980" w:type="dxa"/>
            <w:gridSpan w:val="3"/>
            <w:tcBorders>
              <w:top w:val="nil"/>
              <w:left w:val="nil"/>
              <w:bottom w:val="nil"/>
              <w:right w:val="nil"/>
            </w:tcBorders>
          </w:tcPr>
          <w:p w14:paraId="004F52DB" w14:textId="77777777" w:rsidR="00FA6F85" w:rsidRDefault="00FA6F85" w:rsidP="000875CE">
            <w:pPr>
              <w:adjustRightInd w:val="0"/>
              <w:ind w:right="144"/>
            </w:pPr>
          </w:p>
        </w:tc>
        <w:tc>
          <w:tcPr>
            <w:tcW w:w="6544" w:type="dxa"/>
            <w:gridSpan w:val="8"/>
            <w:tcBorders>
              <w:top w:val="nil"/>
              <w:left w:val="nil"/>
              <w:bottom w:val="nil"/>
              <w:right w:val="nil"/>
            </w:tcBorders>
          </w:tcPr>
          <w:p w14:paraId="7E2A5194" w14:textId="77777777" w:rsidR="00FA6F85" w:rsidRDefault="00FA6F85" w:rsidP="000875CE">
            <w:pPr>
              <w:adjustRightInd w:val="0"/>
              <w:ind w:right="144"/>
            </w:pPr>
            <w:r>
              <w:t>A free-form description to clarify the related data elements and their content</w:t>
            </w:r>
          </w:p>
        </w:tc>
      </w:tr>
      <w:tr w:rsidR="00FA6F85" w14:paraId="7A7779BF" w14:textId="77777777" w:rsidTr="000875CE">
        <w:trPr>
          <w:gridAfter w:val="1"/>
          <w:wAfter w:w="331" w:type="dxa"/>
        </w:trPr>
        <w:tc>
          <w:tcPr>
            <w:tcW w:w="2980" w:type="dxa"/>
            <w:gridSpan w:val="3"/>
            <w:tcBorders>
              <w:top w:val="nil"/>
              <w:left w:val="nil"/>
              <w:bottom w:val="nil"/>
              <w:right w:val="nil"/>
            </w:tcBorders>
          </w:tcPr>
          <w:p w14:paraId="6B775E9B" w14:textId="77777777" w:rsidR="00FA6F85" w:rsidRDefault="00FA6F85" w:rsidP="000875CE">
            <w:pPr>
              <w:adjustRightInd w:val="0"/>
              <w:ind w:right="144"/>
            </w:pPr>
          </w:p>
        </w:tc>
        <w:tc>
          <w:tcPr>
            <w:tcW w:w="6544" w:type="dxa"/>
            <w:gridSpan w:val="8"/>
            <w:tcBorders>
              <w:top w:val="nil"/>
              <w:left w:val="nil"/>
              <w:bottom w:val="nil"/>
              <w:right w:val="nil"/>
            </w:tcBorders>
            <w:shd w:val="pct20" w:color="auto" w:fill="auto"/>
          </w:tcPr>
          <w:p w14:paraId="5D755CD7" w14:textId="77777777" w:rsidR="00FA6F85" w:rsidRDefault="00FA6F85" w:rsidP="000875CE">
            <w:pPr>
              <w:adjustRightInd w:val="0"/>
              <w:ind w:right="144"/>
            </w:pPr>
            <w:r>
              <w:t>ESI ID</w:t>
            </w:r>
          </w:p>
        </w:tc>
      </w:tr>
    </w:tbl>
    <w:p w14:paraId="548685D4" w14:textId="77777777" w:rsidR="00FA6F85" w:rsidRDefault="00FA6F85" w:rsidP="00FA6F85">
      <w:pPr>
        <w:pStyle w:val="Header"/>
        <w:tabs>
          <w:tab w:val="clear" w:pos="4320"/>
          <w:tab w:val="clear" w:pos="8640"/>
        </w:tabs>
      </w:pPr>
    </w:p>
    <w:p w14:paraId="47C8F027" w14:textId="2760FC79" w:rsidR="00FA6F85" w:rsidRDefault="00FA6F85" w:rsidP="00FA6F85">
      <w:r>
        <w:rPr>
          <w:noProof/>
        </w:rPr>
        <w:pict w14:anchorId="48B01D4D">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Speech Bubble: Rectangle 3" o:spid="_x0000_s1037" type="#_x0000_t61" style="position:absolute;margin-left:-10.95pt;margin-top:22.55pt;width:96pt;height:42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" o:allowincell="f" adj="7594,-28697">
            <v:textbox>
              <w:txbxContent>
                <w:p w14:paraId="6767D36D" w14:textId="77777777" w:rsidR="00FA6F85" w:rsidRDefault="00FA6F85" w:rsidP="00FA6F85">
                  <w:r>
                    <w:t>This column shows the Texas use of each data element.</w:t>
                  </w:r>
                </w:p>
              </w:txbxContent>
            </v:textbox>
          </v:shape>
        </w:pict>
      </w:r>
      <w:r>
        <w:rPr>
          <w:noProof/>
        </w:rPr>
        <w:pict w14:anchorId="197573D6">
          <v:shape id="Speech Bubble: Rectangle 2" o:spid="_x0000_s1036" type="#_x0000_t61" style="position:absolute;margin-left:319.05pt;margin-top:34.55pt;width:171pt;height:171pt;rotation:-11765212fd;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" o:allowincell="f" adj="7988,29767">
            <v:textbox>
              <w:txbxContent>
                <w:p w14:paraId="1526EF64" w14:textId="77777777" w:rsidR="00FA6F85" w:rsidRDefault="00FA6F85" w:rsidP="00FA6F85">
                  <w:r>
                    <w:t>This column shows the X12 attributes for each data element.</w:t>
                  </w:r>
                </w:p>
                <w:p w14:paraId="11BA8D4C" w14:textId="77777777" w:rsidR="00FA6F85" w:rsidRDefault="00FA6F85" w:rsidP="00FA6F85"/>
                <w:p w14:paraId="3CCB5867" w14:textId="77777777" w:rsidR="00FA6F85" w:rsidRDefault="00FA6F85" w:rsidP="00FA6F85">
                  <w:r>
                    <w:t>M = Mandatory</w:t>
                  </w:r>
                </w:p>
                <w:p w14:paraId="600B3F4F" w14:textId="77777777" w:rsidR="00FA6F85" w:rsidRDefault="00FA6F85" w:rsidP="00FA6F85">
                  <w:r>
                    <w:t>O = Optional</w:t>
                  </w:r>
                </w:p>
                <w:p w14:paraId="2A889603" w14:textId="77777777" w:rsidR="00FA6F85" w:rsidRDefault="00FA6F85" w:rsidP="00FA6F85">
                  <w:r>
                    <w:t>X = Relational</w:t>
                  </w:r>
                </w:p>
                <w:p w14:paraId="54EFC289" w14:textId="77777777" w:rsidR="00FA6F85" w:rsidRDefault="00FA6F85" w:rsidP="00FA6F85">
                  <w:pPr>
                    <w:rPr>
                      <w:b/>
                      <w:bCs/>
                    </w:rPr>
                  </w:pPr>
                  <w:r>
                    <w:t>C = Conditional</w:t>
                  </w:r>
                </w:p>
                <w:p w14:paraId="0D06EC9F" w14:textId="77777777" w:rsidR="00FA6F85" w:rsidRDefault="00FA6F85" w:rsidP="00FA6F85"/>
                <w:p w14:paraId="5DB043FC" w14:textId="77777777" w:rsidR="00FA6F85" w:rsidRDefault="00FA6F85" w:rsidP="00FA6F85">
                  <w:r>
                    <w:t>AN = Alphanumeric</w:t>
                  </w:r>
                </w:p>
                <w:p w14:paraId="4E2D0B8A" w14:textId="77777777" w:rsidR="00FA6F85" w:rsidRDefault="00FA6F85" w:rsidP="00FA6F85">
                  <w:r>
                    <w:t>N# = Implied Decimal at position #</w:t>
                  </w:r>
                </w:p>
                <w:p w14:paraId="312083AD" w14:textId="77777777" w:rsidR="00FA6F85" w:rsidRDefault="00FA6F85" w:rsidP="00FA6F85">
                  <w:r>
                    <w:t>ID = Identification</w:t>
                  </w:r>
                </w:p>
                <w:p w14:paraId="476855D2" w14:textId="77777777" w:rsidR="00FA6F85" w:rsidRDefault="00FA6F85" w:rsidP="00FA6F85">
                  <w:r>
                    <w:t>R = Real</w:t>
                  </w:r>
                </w:p>
                <w:p w14:paraId="08B12831" w14:textId="77777777" w:rsidR="00FA6F85" w:rsidRDefault="00FA6F85" w:rsidP="00FA6F85"/>
                <w:p w14:paraId="0F5F9D8C" w14:textId="77777777" w:rsidR="00FA6F85" w:rsidRDefault="00FA6F85" w:rsidP="00FA6F85">
                  <w:r>
                    <w:t>1/30 = Minimum 1, Maximum 30</w:t>
                  </w:r>
                </w:p>
              </w:txbxContent>
            </v:textbox>
          </v:shape>
        </w:pict>
      </w:r>
      <w:r>
        <w:rPr>
          <w:noProof/>
        </w:rPr>
        <w:pict w14:anchorId="0B8E73A2">
          <v:shape id="Speech Bubble: Rectangle 1" o:spid="_x0000_s1035" type="#_x0000_t61" style="position:absolute;margin-left:133.05pt;margin-top:49.35pt;width:151.2pt;height:108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" o:allowincell="f" adj="18936,-23170">
            <v:textbox>
              <w:txbxContent>
                <w:p w14:paraId="622BAABF" w14:textId="77777777" w:rsidR="00FA6F85" w:rsidRDefault="00FA6F85" w:rsidP="00FA6F85">
                  <w:r>
                    <w:t xml:space="preserve">These are X12 code descriptions, which often do not relate to the Texas descriptions.  </w:t>
                  </w:r>
                </w:p>
                <w:p w14:paraId="404245A4" w14:textId="77777777" w:rsidR="00FA6F85" w:rsidRDefault="00FA6F85" w:rsidP="00FA6F85">
                  <w:pPr>
                    <w:pStyle w:val="BodyTextIndent"/>
                    <w:rPr>
                      <w:b w:val="0"/>
                      <w:bCs w:val="0"/>
                    </w:rPr>
                  </w:pPr>
                  <w:r>
                    <w:rPr>
                      <w:b w:val="0"/>
                      <w:bCs w:val="0"/>
                    </w:rPr>
                    <w:t xml:space="preserve">X12 cannot keep up with Texas needs, thus, Texas often changes the meaning of existing codes.  See the corresponding </w:t>
                  </w:r>
                  <w:proofErr w:type="spellStart"/>
                  <w:r>
                    <w:rPr>
                      <w:b w:val="0"/>
                      <w:bCs w:val="0"/>
                    </w:rPr>
                    <w:t>graybox</w:t>
                  </w:r>
                  <w:proofErr w:type="spellEnd"/>
                  <w:r>
                    <w:rPr>
                      <w:b w:val="0"/>
                      <w:bCs w:val="0"/>
                    </w:rPr>
                    <w:t xml:space="preserve"> for the Texas definitions.</w:t>
                  </w:r>
                </w:p>
                <w:p w14:paraId="49767FC4" w14:textId="77777777" w:rsidR="00FA6F85" w:rsidRDefault="00FA6F85" w:rsidP="00FA6F85"/>
                <w:p w14:paraId="62105E37" w14:textId="77777777" w:rsidR="00FA6F85" w:rsidRDefault="00FA6F85" w:rsidP="00FA6F85"/>
                <w:p w14:paraId="28FB3FEB" w14:textId="77777777" w:rsidR="00FA6F85" w:rsidRDefault="00FA6F85" w:rsidP="00FA6F85"/>
                <w:p w14:paraId="49CFEF57" w14:textId="77777777" w:rsidR="00FA6F85" w:rsidRDefault="00FA6F85" w:rsidP="00FA6F85"/>
              </w:txbxContent>
            </v:textbox>
          </v:shape>
        </w:pict>
      </w:r>
      <w:r>
        <w:t xml:space="preserve">   </w:t>
      </w:r>
    </w:p>
    <w:p w14:paraId="02B1F5B8" w14:textId="77777777" w:rsidR="00FA6F85" w:rsidRDefault="00FA6F85" w:rsidP="00FA6F85"/>
    <w:p w14:paraId="002C3664" w14:textId="77777777" w:rsidR="00FA6F85" w:rsidRDefault="00FA6F85" w:rsidP="00FA6F85">
      <w:pPr>
        <w:pStyle w:val="Footer"/>
        <w:tabs>
          <w:tab w:val="clear" w:pos="4320"/>
          <w:tab w:val="clear" w:pos="8640"/>
        </w:tabs>
      </w:pPr>
    </w:p>
    <w:p w14:paraId="3B2F43B1" w14:textId="77777777" w:rsidR="00FA6F85" w:rsidRDefault="00FA6F85" w:rsidP="00FA6F85"/>
    <w:p w14:paraId="1F44B1F7" w14:textId="77777777" w:rsidR="00FA6F85" w:rsidRDefault="00FA6F85" w:rsidP="00FA6F85"/>
    <w:p w14:paraId="296C240D" w14:textId="77777777" w:rsidR="00FA6F85" w:rsidRDefault="00FA6F85" w:rsidP="00FA6F85"/>
    <w:p w14:paraId="34AFDFF7" w14:textId="77777777" w:rsidR="00FA6F85" w:rsidRDefault="00FA6F85" w:rsidP="00FA6F85"/>
    <w:p w14:paraId="5A2FC705" w14:textId="77777777" w:rsidR="00FA6F85" w:rsidRDefault="00FA6F85" w:rsidP="00FA6F85"/>
    <w:p w14:paraId="75F2DECF" w14:textId="77777777" w:rsidR="00FA6F85" w:rsidRDefault="00FA6F85" w:rsidP="00FA6F85"/>
    <w:p w14:paraId="015A9CCB" w14:textId="77777777" w:rsidR="00FA6F85" w:rsidRDefault="00FA6F85" w:rsidP="00FA6F85"/>
    <w:p w14:paraId="0C3DD950" w14:textId="77777777" w:rsidR="00FA6F85" w:rsidRDefault="00FA6F85" w:rsidP="00FA6F85"/>
    <w:p w14:paraId="3BC68311" w14:textId="77777777" w:rsidR="00FA6F85" w:rsidRDefault="00FA6F85" w:rsidP="00FA6F85"/>
    <w:p w14:paraId="499F0093" w14:textId="77777777" w:rsidR="00FA6F85" w:rsidRDefault="00FA6F85" w:rsidP="00FA6F85"/>
    <w:p w14:paraId="73E5DE04" w14:textId="77777777" w:rsidR="00FA6F85" w:rsidRDefault="00FA6F85" w:rsidP="00FA6F85"/>
    <w:p w14:paraId="54833EC1" w14:textId="77777777" w:rsidR="00FA6F85" w:rsidRDefault="00FA6F85" w:rsidP="00FA6F85"/>
    <w:p w14:paraId="4A0B6354" w14:textId="77777777" w:rsidR="00FA6F85" w:rsidRDefault="00FA6F85" w:rsidP="00FA6F85"/>
    <w:p w14:paraId="31EE78F7" w14:textId="77777777" w:rsidR="00FA6F85" w:rsidRDefault="00FA6F85" w:rsidP="00FA6F85"/>
    <w:p w14:paraId="24A36157" w14:textId="77777777" w:rsidR="00FA6F85" w:rsidRDefault="00FA6F85" w:rsidP="00FA6F85"/>
    <w:p w14:paraId="2ADA16A1" w14:textId="77777777" w:rsidR="00FA6F85" w:rsidRDefault="00FA6F85" w:rsidP="00FA6F85"/>
    <w:p w14:paraId="0BA2F808" w14:textId="77777777" w:rsidR="00FA6F85" w:rsidRDefault="00FA6F85" w:rsidP="00FA6F85"/>
    <w:p w14:paraId="061200B5" w14:textId="77777777" w:rsidR="00FA6F85" w:rsidRDefault="00FA6F85" w:rsidP="00FA6F85"/>
    <w:p w14:paraId="7BB1E343" w14:textId="77777777" w:rsidR="00FA6F85" w:rsidRDefault="00FA6F85" w:rsidP="00FA6F85">
      <w:pPr>
        <w:pStyle w:val="Heading7"/>
        <w:rPr>
          <w:snapToGrid w:val="0"/>
        </w:rPr>
      </w:pPr>
      <w:r>
        <w:br w:type="page"/>
      </w:r>
      <w:r>
        <w:rPr>
          <w:snapToGrid w:val="0"/>
        </w:rPr>
        <w:lastRenderedPageBreak/>
        <w:t>824 Application Advice</w:t>
      </w:r>
    </w:p>
    <w:p w14:paraId="7268746D" w14:textId="77777777" w:rsidR="00FA6F85" w:rsidRDefault="00FA6F85" w:rsidP="00FA6F85">
      <w:pPr>
        <w:pStyle w:val="Heading7"/>
        <w:rPr>
          <w:snapToGrid w:val="0"/>
        </w:rPr>
      </w:pPr>
      <w:r>
        <w:t>ANSI ASC X12 Structure</w:t>
      </w:r>
    </w:p>
    <w:p w14:paraId="2C4779CD" w14:textId="77777777" w:rsidR="00FA6F85" w:rsidRDefault="00FA6F85" w:rsidP="00FA6F85">
      <w:pPr>
        <w:widowControl w:val="0"/>
        <w:rPr>
          <w:b/>
          <w:snapToGrid w:val="0"/>
          <w:sz w:val="40"/>
          <w:szCs w:val="40"/>
        </w:rPr>
      </w:pPr>
    </w:p>
    <w:p w14:paraId="4D187F38" w14:textId="77777777" w:rsidR="00FA6F85" w:rsidRDefault="00FA6F85" w:rsidP="00FA6F85">
      <w:pPr>
        <w:jc w:val="right"/>
        <w:rPr>
          <w:b/>
          <w:snapToGrid w:val="0"/>
          <w:sz w:val="24"/>
          <w:szCs w:val="24"/>
        </w:rPr>
      </w:pPr>
      <w:r>
        <w:rPr>
          <w:b/>
          <w:snapToGrid w:val="0"/>
        </w:rPr>
        <w:t>Functional Group ID=</w:t>
      </w:r>
      <w:r>
        <w:rPr>
          <w:b/>
          <w:snapToGrid w:val="0"/>
          <w:sz w:val="40"/>
          <w:szCs w:val="40"/>
        </w:rPr>
        <w:t>AG</w:t>
      </w:r>
    </w:p>
    <w:p w14:paraId="3FD567B4" w14:textId="77777777" w:rsidR="00FA6F85" w:rsidRDefault="00FA6F85" w:rsidP="00FA6F85">
      <w:pPr>
        <w:rPr>
          <w:snapToGrid w:val="0"/>
        </w:rPr>
      </w:pPr>
      <w:r>
        <w:rPr>
          <w:b/>
          <w:bCs/>
          <w:snapToGrid w:val="0"/>
          <w:sz w:val="24"/>
          <w:szCs w:val="24"/>
        </w:rPr>
        <w:t>Introduction:</w:t>
      </w:r>
    </w:p>
    <w:p w14:paraId="78F82E7E" w14:textId="77777777" w:rsidR="00FA6F85" w:rsidRDefault="00FA6F85" w:rsidP="00FA6F85">
      <w:pPr>
        <w:rPr>
          <w:snapToGrid w:val="0"/>
        </w:rPr>
      </w:pPr>
    </w:p>
    <w:p w14:paraId="641C8A43" w14:textId="77777777" w:rsidR="00FA6F85" w:rsidRDefault="00FA6F85" w:rsidP="00FA6F85">
      <w:pPr>
        <w:rPr>
          <w:snapToGrid w:val="0"/>
        </w:rPr>
      </w:pPr>
      <w:r>
        <w:rPr>
          <w:snapToGrid w:val="0"/>
        </w:rPr>
        <w:t xml:space="preserve">This Draft Standard for Trial Use contains the format and establishes the data contents of the Application Advice Transaction Set (824) for use within the context of an Electronic Data Interchange (EDI) environment. The transaction set can be used to provide the ability to report the results of an application system's data content edits of transaction sets. The results of editing transaction sets can be reported at the functional group and transaction set level, in either coded or free-form format. It is designed to accommodate the business need of reporting the acceptance, </w:t>
      </w:r>
      <w:proofErr w:type="gramStart"/>
      <w:r>
        <w:rPr>
          <w:snapToGrid w:val="0"/>
        </w:rPr>
        <w:t>rejection</w:t>
      </w:r>
      <w:proofErr w:type="gramEnd"/>
      <w:r>
        <w:rPr>
          <w:snapToGrid w:val="0"/>
        </w:rPr>
        <w:t xml:space="preserve"> or acceptance with change of any transaction set. The Application Advice should not be used in place of a transaction set designed as a specific response to another transaction set (e.g., purchase order acknowledgment sent in response to a purchase order).</w:t>
      </w:r>
    </w:p>
    <w:p w14:paraId="35F11B29" w14:textId="77777777" w:rsidR="00FA6F85" w:rsidRDefault="00FA6F85" w:rsidP="00FA6F85">
      <w:pPr>
        <w:rPr>
          <w:snapToGrid w:val="0"/>
        </w:rPr>
      </w:pPr>
    </w:p>
    <w:p w14:paraId="7DABC02B" w14:textId="77777777" w:rsidR="00FA6F85" w:rsidRDefault="00FA6F85" w:rsidP="00FA6F85">
      <w:pPr>
        <w:rPr>
          <w:b/>
          <w:snapToGrid w:val="0"/>
          <w:sz w:val="24"/>
          <w:szCs w:val="24"/>
        </w:rPr>
      </w:pPr>
      <w:r>
        <w:rPr>
          <w:b/>
          <w:snapToGrid w:val="0"/>
          <w:sz w:val="24"/>
          <w:szCs w:val="24"/>
        </w:rPr>
        <w:t>Heading:</w:t>
      </w:r>
    </w:p>
    <w:p w14:paraId="40F82E61" w14:textId="77777777" w:rsidR="00FA6F85" w:rsidRDefault="00FA6F85" w:rsidP="00FA6F85">
      <w:pPr>
        <w:rPr>
          <w:b/>
          <w:snapToGrid w:val="0"/>
          <w:sz w:val="16"/>
          <w:szCs w:val="16"/>
        </w:rPr>
      </w:pPr>
    </w:p>
    <w:p w14:paraId="0C18035A" w14:textId="77777777" w:rsidR="00FA6F85" w:rsidRDefault="00FA6F85" w:rsidP="00FA6F85">
      <w:pPr>
        <w:tabs>
          <w:tab w:val="left" w:pos="864"/>
          <w:tab w:val="left" w:pos="1440"/>
          <w:tab w:val="left" w:pos="2160"/>
          <w:tab w:val="center" w:pos="5688"/>
          <w:tab w:val="center" w:pos="6480"/>
          <w:tab w:val="center" w:pos="7487"/>
          <w:tab w:val="center" w:pos="8496"/>
        </w:tabs>
        <w:rPr>
          <w:b/>
          <w:snapToGrid w:val="0"/>
          <w:sz w:val="16"/>
          <w:szCs w:val="16"/>
        </w:rPr>
      </w:pPr>
      <w:r>
        <w:rPr>
          <w:b/>
          <w:snapToGrid w:val="0"/>
          <w:sz w:val="16"/>
          <w:szCs w:val="16"/>
        </w:rPr>
        <w:tab/>
        <w:t>Pos.</w:t>
      </w:r>
      <w:r>
        <w:rPr>
          <w:b/>
          <w:snapToGrid w:val="0"/>
          <w:sz w:val="16"/>
          <w:szCs w:val="16"/>
        </w:rPr>
        <w:tab/>
        <w:t>Seg.</w:t>
      </w:r>
      <w:r>
        <w:rPr>
          <w:b/>
          <w:snapToGrid w:val="0"/>
          <w:sz w:val="16"/>
          <w:szCs w:val="16"/>
        </w:rPr>
        <w:tab/>
      </w:r>
      <w:r>
        <w:rPr>
          <w:b/>
          <w:snapToGrid w:val="0"/>
          <w:sz w:val="16"/>
          <w:szCs w:val="16"/>
        </w:rPr>
        <w:tab/>
        <w:t>Req.</w:t>
      </w:r>
      <w:r>
        <w:rPr>
          <w:b/>
          <w:snapToGrid w:val="0"/>
          <w:sz w:val="16"/>
          <w:szCs w:val="16"/>
        </w:rPr>
        <w:tab/>
      </w:r>
      <w:r>
        <w:rPr>
          <w:b/>
          <w:snapToGrid w:val="0"/>
          <w:sz w:val="16"/>
          <w:szCs w:val="16"/>
        </w:rPr>
        <w:tab/>
        <w:t>Loop</w:t>
      </w:r>
      <w:r>
        <w:rPr>
          <w:b/>
          <w:snapToGrid w:val="0"/>
          <w:sz w:val="16"/>
          <w:szCs w:val="16"/>
        </w:rPr>
        <w:tab/>
      </w:r>
      <w:r>
        <w:rPr>
          <w:b/>
          <w:bCs/>
          <w:snapToGrid w:val="0"/>
          <w:sz w:val="16"/>
          <w:szCs w:val="16"/>
        </w:rPr>
        <w:t>Notes and</w:t>
      </w:r>
    </w:p>
    <w:p w14:paraId="10454B72" w14:textId="77777777" w:rsidR="00FA6F85" w:rsidRDefault="00FA6F85" w:rsidP="00FA6F85">
      <w:pPr>
        <w:tabs>
          <w:tab w:val="left" w:pos="864"/>
          <w:tab w:val="left" w:pos="1440"/>
          <w:tab w:val="left" w:pos="2160"/>
          <w:tab w:val="center" w:pos="5688"/>
          <w:tab w:val="center" w:pos="6480"/>
          <w:tab w:val="center" w:pos="7487"/>
          <w:tab w:val="center" w:pos="8496"/>
        </w:tabs>
        <w:rPr>
          <w:snapToGrid w:val="0"/>
          <w:sz w:val="16"/>
          <w:szCs w:val="16"/>
        </w:rPr>
      </w:pPr>
      <w:r>
        <w:rPr>
          <w:b/>
          <w:snapToGrid w:val="0"/>
          <w:sz w:val="16"/>
          <w:szCs w:val="16"/>
          <w:u w:val="words"/>
        </w:rPr>
        <w:tab/>
        <w:t>No.</w:t>
      </w:r>
      <w:r>
        <w:rPr>
          <w:b/>
          <w:snapToGrid w:val="0"/>
          <w:sz w:val="16"/>
          <w:szCs w:val="16"/>
          <w:u w:val="words"/>
        </w:rPr>
        <w:tab/>
        <w:t>ID</w:t>
      </w:r>
      <w:r>
        <w:rPr>
          <w:b/>
          <w:snapToGrid w:val="0"/>
          <w:sz w:val="16"/>
          <w:szCs w:val="16"/>
          <w:u w:val="words"/>
        </w:rPr>
        <w:tab/>
        <w:t>Name</w:t>
      </w:r>
      <w:r>
        <w:rPr>
          <w:b/>
          <w:snapToGrid w:val="0"/>
          <w:sz w:val="16"/>
          <w:szCs w:val="16"/>
          <w:u w:val="words"/>
        </w:rPr>
        <w:tab/>
        <w:t>Des.</w:t>
      </w:r>
      <w:r>
        <w:rPr>
          <w:b/>
          <w:snapToGrid w:val="0"/>
          <w:sz w:val="16"/>
          <w:szCs w:val="16"/>
          <w:u w:val="words"/>
        </w:rPr>
        <w:tab/>
      </w:r>
      <w:proofErr w:type="spellStart"/>
      <w:r>
        <w:rPr>
          <w:b/>
          <w:snapToGrid w:val="0"/>
          <w:sz w:val="16"/>
          <w:szCs w:val="16"/>
          <w:u w:val="words"/>
        </w:rPr>
        <w:t>Max.Use</w:t>
      </w:r>
      <w:proofErr w:type="spellEnd"/>
      <w:r>
        <w:rPr>
          <w:b/>
          <w:snapToGrid w:val="0"/>
          <w:sz w:val="16"/>
          <w:szCs w:val="16"/>
          <w:u w:val="words"/>
        </w:rPr>
        <w:tab/>
        <w:t>Repeat</w:t>
      </w:r>
      <w:r>
        <w:rPr>
          <w:b/>
          <w:snapToGrid w:val="0"/>
          <w:sz w:val="16"/>
          <w:szCs w:val="16"/>
          <w:u w:val="words"/>
        </w:rPr>
        <w:tab/>
      </w:r>
      <w:r>
        <w:rPr>
          <w:b/>
          <w:bCs/>
          <w:snapToGrid w:val="0"/>
          <w:sz w:val="16"/>
          <w:szCs w:val="16"/>
          <w:u w:val="words"/>
        </w:rPr>
        <w:t>Comments</w:t>
      </w:r>
      <w:r>
        <w:rPr>
          <w:b/>
          <w:snapToGrid w:val="0"/>
          <w:sz w:val="16"/>
          <w:szCs w:val="16"/>
          <w:u w:val="words"/>
        </w:rPr>
        <w:tab/>
      </w:r>
    </w:p>
    <w:tbl>
      <w:tblPr>
        <w:tblW w:w="0" w:type="auto"/>
        <w:tblLayout w:type="fixed"/>
        <w:tblCellMar>
          <w:left w:w="0" w:type="dxa"/>
          <w:right w:w="0" w:type="dxa"/>
        </w:tblCellMar>
        <w:tblLook w:val="0000" w:firstRow="0" w:lastRow="0" w:firstColumn="0" w:lastColumn="0" w:noHBand="0" w:noVBand="0"/>
      </w:tblPr>
      <w:tblGrid>
        <w:gridCol w:w="864"/>
        <w:gridCol w:w="576"/>
        <w:gridCol w:w="720"/>
        <w:gridCol w:w="3240"/>
        <w:gridCol w:w="576"/>
        <w:gridCol w:w="1007"/>
        <w:gridCol w:w="1007"/>
        <w:gridCol w:w="864"/>
        <w:gridCol w:w="108"/>
        <w:gridCol w:w="108"/>
        <w:gridCol w:w="108"/>
        <w:gridCol w:w="108"/>
        <w:gridCol w:w="108"/>
        <w:gridCol w:w="108"/>
      </w:tblGrid>
      <w:tr w:rsidR="00FA6F85" w14:paraId="53162983" w14:textId="77777777" w:rsidTr="000875CE">
        <w:tc>
          <w:tcPr>
            <w:tcW w:w="864" w:type="dxa"/>
            <w:tcBorders>
              <w:top w:val="nil"/>
              <w:left w:val="nil"/>
              <w:bottom w:val="nil"/>
              <w:right w:val="nil"/>
            </w:tcBorders>
          </w:tcPr>
          <w:p w14:paraId="4D6C0D49" w14:textId="77777777" w:rsidR="00FA6F85" w:rsidRDefault="00FA6F85" w:rsidP="000875CE">
            <w:pPr>
              <w:tabs>
                <w:tab w:val="left" w:pos="864"/>
                <w:tab w:val="left" w:pos="1440"/>
                <w:tab w:val="left" w:pos="2160"/>
                <w:tab w:val="center" w:pos="5688"/>
                <w:tab w:val="center" w:pos="6480"/>
                <w:tab w:val="center" w:pos="7487"/>
                <w:tab w:val="center" w:pos="8496"/>
              </w:tabs>
              <w:ind w:right="144"/>
              <w:rPr>
                <w:snapToGrid w:val="0"/>
                <w:sz w:val="24"/>
                <w:szCs w:val="24"/>
              </w:rPr>
            </w:pPr>
            <w:r>
              <w:rPr>
                <w:snapToGrid w:val="0"/>
                <w:sz w:val="16"/>
                <w:szCs w:val="16"/>
              </w:rPr>
              <w:t>M</w:t>
            </w:r>
          </w:p>
        </w:tc>
        <w:tc>
          <w:tcPr>
            <w:tcW w:w="576" w:type="dxa"/>
            <w:tcBorders>
              <w:top w:val="nil"/>
              <w:left w:val="nil"/>
              <w:bottom w:val="nil"/>
              <w:right w:val="nil"/>
            </w:tcBorders>
          </w:tcPr>
          <w:p w14:paraId="45467E30" w14:textId="77777777" w:rsidR="00FA6F85" w:rsidRDefault="00FA6F85" w:rsidP="000875CE">
            <w:pPr>
              <w:tabs>
                <w:tab w:val="left" w:pos="864"/>
                <w:tab w:val="left" w:pos="1440"/>
                <w:tab w:val="left" w:pos="2160"/>
                <w:tab w:val="center" w:pos="5688"/>
                <w:tab w:val="center" w:pos="6480"/>
                <w:tab w:val="center" w:pos="7487"/>
                <w:tab w:val="center" w:pos="8496"/>
              </w:tabs>
              <w:ind w:right="144"/>
              <w:rPr>
                <w:snapToGrid w:val="0"/>
                <w:sz w:val="24"/>
                <w:szCs w:val="24"/>
              </w:rPr>
            </w:pPr>
            <w:r>
              <w:rPr>
                <w:snapToGrid w:val="0"/>
                <w:sz w:val="16"/>
                <w:szCs w:val="16"/>
              </w:rPr>
              <w:t>010</w:t>
            </w:r>
          </w:p>
        </w:tc>
        <w:tc>
          <w:tcPr>
            <w:tcW w:w="720" w:type="dxa"/>
            <w:tcBorders>
              <w:top w:val="nil"/>
              <w:left w:val="nil"/>
              <w:bottom w:val="nil"/>
              <w:right w:val="nil"/>
            </w:tcBorders>
          </w:tcPr>
          <w:p w14:paraId="3C63DB05" w14:textId="77777777" w:rsidR="00FA6F85" w:rsidRDefault="00FA6F85" w:rsidP="000875CE">
            <w:pPr>
              <w:tabs>
                <w:tab w:val="left" w:pos="864"/>
                <w:tab w:val="left" w:pos="1440"/>
                <w:tab w:val="left" w:pos="2160"/>
                <w:tab w:val="center" w:pos="5688"/>
                <w:tab w:val="center" w:pos="6480"/>
                <w:tab w:val="center" w:pos="7487"/>
                <w:tab w:val="center" w:pos="8496"/>
              </w:tabs>
              <w:ind w:right="144"/>
              <w:rPr>
                <w:snapToGrid w:val="0"/>
                <w:sz w:val="24"/>
                <w:szCs w:val="24"/>
              </w:rPr>
            </w:pPr>
            <w:r>
              <w:rPr>
                <w:snapToGrid w:val="0"/>
                <w:sz w:val="16"/>
                <w:szCs w:val="16"/>
              </w:rPr>
              <w:t>ST</w:t>
            </w:r>
          </w:p>
        </w:tc>
        <w:tc>
          <w:tcPr>
            <w:tcW w:w="3240" w:type="dxa"/>
            <w:tcBorders>
              <w:top w:val="nil"/>
              <w:left w:val="nil"/>
              <w:bottom w:val="nil"/>
              <w:right w:val="nil"/>
            </w:tcBorders>
          </w:tcPr>
          <w:p w14:paraId="5DD611A7" w14:textId="77777777" w:rsidR="00FA6F85" w:rsidRDefault="00FA6F85" w:rsidP="000875CE">
            <w:pPr>
              <w:tabs>
                <w:tab w:val="left" w:pos="864"/>
                <w:tab w:val="left" w:pos="1440"/>
                <w:tab w:val="left" w:pos="2160"/>
                <w:tab w:val="center" w:pos="5688"/>
                <w:tab w:val="center" w:pos="6480"/>
                <w:tab w:val="center" w:pos="7487"/>
                <w:tab w:val="center" w:pos="8496"/>
              </w:tabs>
              <w:ind w:right="144"/>
              <w:rPr>
                <w:snapToGrid w:val="0"/>
                <w:sz w:val="24"/>
                <w:szCs w:val="24"/>
              </w:rPr>
            </w:pPr>
            <w:r>
              <w:rPr>
                <w:snapToGrid w:val="0"/>
                <w:sz w:val="16"/>
                <w:szCs w:val="16"/>
              </w:rPr>
              <w:t>Transaction Set Header</w:t>
            </w:r>
          </w:p>
        </w:tc>
        <w:tc>
          <w:tcPr>
            <w:tcW w:w="576" w:type="dxa"/>
            <w:tcBorders>
              <w:top w:val="nil"/>
              <w:left w:val="nil"/>
              <w:bottom w:val="nil"/>
              <w:right w:val="nil"/>
            </w:tcBorders>
          </w:tcPr>
          <w:p w14:paraId="78700E67" w14:textId="77777777" w:rsidR="00FA6F85" w:rsidRDefault="00FA6F85" w:rsidP="000875CE">
            <w:pPr>
              <w:ind w:right="144"/>
              <w:jc w:val="center"/>
              <w:rPr>
                <w:snapToGrid w:val="0"/>
                <w:sz w:val="24"/>
                <w:szCs w:val="24"/>
              </w:rPr>
            </w:pPr>
            <w:r>
              <w:rPr>
                <w:snapToGrid w:val="0"/>
                <w:sz w:val="16"/>
                <w:szCs w:val="16"/>
              </w:rPr>
              <w:t>M</w:t>
            </w:r>
          </w:p>
        </w:tc>
        <w:tc>
          <w:tcPr>
            <w:tcW w:w="1007" w:type="dxa"/>
            <w:tcBorders>
              <w:top w:val="nil"/>
              <w:left w:val="nil"/>
              <w:bottom w:val="nil"/>
              <w:right w:val="nil"/>
            </w:tcBorders>
          </w:tcPr>
          <w:p w14:paraId="7DE58458" w14:textId="77777777" w:rsidR="00FA6F85" w:rsidRDefault="00FA6F85" w:rsidP="000875CE">
            <w:pPr>
              <w:ind w:right="144"/>
              <w:jc w:val="right"/>
              <w:rPr>
                <w:snapToGrid w:val="0"/>
                <w:sz w:val="24"/>
                <w:szCs w:val="24"/>
              </w:rPr>
            </w:pPr>
            <w:r>
              <w:rPr>
                <w:snapToGrid w:val="0"/>
                <w:sz w:val="16"/>
                <w:szCs w:val="16"/>
              </w:rPr>
              <w:t>1</w:t>
            </w:r>
          </w:p>
        </w:tc>
        <w:tc>
          <w:tcPr>
            <w:tcW w:w="1007" w:type="dxa"/>
            <w:tcBorders>
              <w:top w:val="nil"/>
              <w:left w:val="nil"/>
              <w:bottom w:val="nil"/>
              <w:right w:val="nil"/>
            </w:tcBorders>
          </w:tcPr>
          <w:p w14:paraId="691318C8" w14:textId="77777777" w:rsidR="00FA6F85" w:rsidRDefault="00FA6F85" w:rsidP="000875CE">
            <w:pPr>
              <w:ind w:right="144"/>
              <w:jc w:val="right"/>
              <w:rPr>
                <w:snapToGrid w:val="0"/>
                <w:sz w:val="24"/>
                <w:szCs w:val="24"/>
              </w:rPr>
            </w:pPr>
          </w:p>
        </w:tc>
        <w:tc>
          <w:tcPr>
            <w:tcW w:w="864" w:type="dxa"/>
            <w:tcBorders>
              <w:top w:val="nil"/>
              <w:left w:val="nil"/>
              <w:bottom w:val="nil"/>
              <w:right w:val="nil"/>
            </w:tcBorders>
          </w:tcPr>
          <w:p w14:paraId="1CAA9164" w14:textId="77777777" w:rsidR="00FA6F85" w:rsidRDefault="00FA6F85" w:rsidP="000875CE">
            <w:pPr>
              <w:ind w:right="144"/>
              <w:jc w:val="center"/>
              <w:rPr>
                <w:snapToGrid w:val="0"/>
                <w:sz w:val="24"/>
                <w:szCs w:val="24"/>
              </w:rPr>
            </w:pPr>
          </w:p>
        </w:tc>
        <w:tc>
          <w:tcPr>
            <w:tcW w:w="108" w:type="dxa"/>
            <w:tcBorders>
              <w:top w:val="nil"/>
              <w:left w:val="nil"/>
              <w:bottom w:val="nil"/>
              <w:right w:val="nil"/>
            </w:tcBorders>
          </w:tcPr>
          <w:p w14:paraId="56986FE9" w14:textId="77777777" w:rsidR="00FA6F85" w:rsidRDefault="00FA6F85" w:rsidP="000875CE">
            <w:pPr>
              <w:ind w:right="144"/>
              <w:jc w:val="center"/>
              <w:rPr>
                <w:snapToGrid w:val="0"/>
                <w:sz w:val="24"/>
                <w:szCs w:val="24"/>
              </w:rPr>
            </w:pPr>
          </w:p>
        </w:tc>
        <w:tc>
          <w:tcPr>
            <w:tcW w:w="108" w:type="dxa"/>
            <w:tcBorders>
              <w:top w:val="nil"/>
              <w:left w:val="nil"/>
              <w:bottom w:val="nil"/>
              <w:right w:val="nil"/>
            </w:tcBorders>
          </w:tcPr>
          <w:p w14:paraId="310A1B88" w14:textId="77777777" w:rsidR="00FA6F85" w:rsidRDefault="00FA6F85" w:rsidP="000875CE">
            <w:pPr>
              <w:ind w:right="144"/>
              <w:jc w:val="center"/>
              <w:rPr>
                <w:snapToGrid w:val="0"/>
                <w:sz w:val="24"/>
                <w:szCs w:val="24"/>
              </w:rPr>
            </w:pPr>
          </w:p>
        </w:tc>
        <w:tc>
          <w:tcPr>
            <w:tcW w:w="108" w:type="dxa"/>
            <w:tcBorders>
              <w:top w:val="nil"/>
              <w:left w:val="nil"/>
              <w:bottom w:val="nil"/>
              <w:right w:val="nil"/>
            </w:tcBorders>
          </w:tcPr>
          <w:p w14:paraId="6BCEFABC" w14:textId="77777777" w:rsidR="00FA6F85" w:rsidRDefault="00FA6F85" w:rsidP="000875CE">
            <w:pPr>
              <w:ind w:right="144"/>
              <w:jc w:val="center"/>
              <w:rPr>
                <w:snapToGrid w:val="0"/>
                <w:sz w:val="24"/>
                <w:szCs w:val="24"/>
              </w:rPr>
            </w:pPr>
          </w:p>
        </w:tc>
        <w:tc>
          <w:tcPr>
            <w:tcW w:w="108" w:type="dxa"/>
            <w:tcBorders>
              <w:top w:val="nil"/>
              <w:left w:val="nil"/>
              <w:bottom w:val="nil"/>
              <w:right w:val="nil"/>
            </w:tcBorders>
          </w:tcPr>
          <w:p w14:paraId="7E75DF53" w14:textId="77777777" w:rsidR="00FA6F85" w:rsidRDefault="00FA6F85" w:rsidP="000875CE">
            <w:pPr>
              <w:ind w:right="144"/>
              <w:jc w:val="center"/>
              <w:rPr>
                <w:snapToGrid w:val="0"/>
                <w:sz w:val="24"/>
                <w:szCs w:val="24"/>
              </w:rPr>
            </w:pPr>
          </w:p>
        </w:tc>
        <w:tc>
          <w:tcPr>
            <w:tcW w:w="108" w:type="dxa"/>
            <w:tcBorders>
              <w:top w:val="nil"/>
              <w:left w:val="nil"/>
              <w:bottom w:val="nil"/>
              <w:right w:val="nil"/>
            </w:tcBorders>
          </w:tcPr>
          <w:p w14:paraId="0B057C0D" w14:textId="77777777" w:rsidR="00FA6F85" w:rsidRDefault="00FA6F85" w:rsidP="000875CE">
            <w:pPr>
              <w:ind w:right="144"/>
              <w:jc w:val="center"/>
              <w:rPr>
                <w:snapToGrid w:val="0"/>
                <w:sz w:val="24"/>
                <w:szCs w:val="24"/>
              </w:rPr>
            </w:pPr>
          </w:p>
        </w:tc>
        <w:tc>
          <w:tcPr>
            <w:tcW w:w="108" w:type="dxa"/>
            <w:tcBorders>
              <w:top w:val="nil"/>
              <w:left w:val="nil"/>
              <w:bottom w:val="nil"/>
              <w:right w:val="nil"/>
            </w:tcBorders>
          </w:tcPr>
          <w:p w14:paraId="6C74ACCD" w14:textId="77777777" w:rsidR="00FA6F85" w:rsidRDefault="00FA6F85" w:rsidP="000875CE">
            <w:pPr>
              <w:ind w:right="144"/>
              <w:jc w:val="center"/>
              <w:rPr>
                <w:snapToGrid w:val="0"/>
                <w:sz w:val="24"/>
                <w:szCs w:val="24"/>
              </w:rPr>
            </w:pPr>
          </w:p>
        </w:tc>
      </w:tr>
      <w:tr w:rsidR="00FA6F85" w14:paraId="4290BA3C" w14:textId="77777777" w:rsidTr="000875CE">
        <w:tc>
          <w:tcPr>
            <w:tcW w:w="864" w:type="dxa"/>
            <w:tcBorders>
              <w:top w:val="nil"/>
              <w:left w:val="nil"/>
              <w:bottom w:val="nil"/>
              <w:right w:val="nil"/>
            </w:tcBorders>
          </w:tcPr>
          <w:p w14:paraId="144355F1" w14:textId="77777777" w:rsidR="00FA6F85" w:rsidRDefault="00FA6F85" w:rsidP="000875CE">
            <w:pPr>
              <w:ind w:right="144"/>
              <w:rPr>
                <w:snapToGrid w:val="0"/>
                <w:sz w:val="24"/>
                <w:szCs w:val="24"/>
              </w:rPr>
            </w:pPr>
            <w:r>
              <w:rPr>
                <w:snapToGrid w:val="0"/>
                <w:sz w:val="16"/>
                <w:szCs w:val="16"/>
              </w:rPr>
              <w:t>M</w:t>
            </w:r>
          </w:p>
        </w:tc>
        <w:tc>
          <w:tcPr>
            <w:tcW w:w="576" w:type="dxa"/>
            <w:tcBorders>
              <w:top w:val="nil"/>
              <w:left w:val="nil"/>
              <w:bottom w:val="nil"/>
              <w:right w:val="nil"/>
            </w:tcBorders>
          </w:tcPr>
          <w:p w14:paraId="7644BFBC" w14:textId="77777777" w:rsidR="00FA6F85" w:rsidRDefault="00FA6F85" w:rsidP="000875CE">
            <w:pPr>
              <w:ind w:right="144"/>
              <w:rPr>
                <w:snapToGrid w:val="0"/>
                <w:sz w:val="24"/>
                <w:szCs w:val="24"/>
              </w:rPr>
            </w:pPr>
            <w:r>
              <w:rPr>
                <w:snapToGrid w:val="0"/>
                <w:sz w:val="16"/>
                <w:szCs w:val="16"/>
              </w:rPr>
              <w:t>020</w:t>
            </w:r>
          </w:p>
        </w:tc>
        <w:tc>
          <w:tcPr>
            <w:tcW w:w="720" w:type="dxa"/>
            <w:tcBorders>
              <w:top w:val="nil"/>
              <w:left w:val="nil"/>
              <w:bottom w:val="nil"/>
              <w:right w:val="nil"/>
            </w:tcBorders>
          </w:tcPr>
          <w:p w14:paraId="467C908C" w14:textId="77777777" w:rsidR="00FA6F85" w:rsidRDefault="00FA6F85" w:rsidP="000875CE">
            <w:pPr>
              <w:ind w:right="144"/>
              <w:rPr>
                <w:snapToGrid w:val="0"/>
                <w:sz w:val="24"/>
                <w:szCs w:val="24"/>
              </w:rPr>
            </w:pPr>
            <w:r>
              <w:rPr>
                <w:snapToGrid w:val="0"/>
                <w:sz w:val="16"/>
                <w:szCs w:val="16"/>
              </w:rPr>
              <w:t>BGN</w:t>
            </w:r>
          </w:p>
        </w:tc>
        <w:tc>
          <w:tcPr>
            <w:tcW w:w="3240" w:type="dxa"/>
            <w:tcBorders>
              <w:top w:val="nil"/>
              <w:left w:val="nil"/>
              <w:bottom w:val="nil"/>
              <w:right w:val="nil"/>
            </w:tcBorders>
          </w:tcPr>
          <w:p w14:paraId="33C23170" w14:textId="77777777" w:rsidR="00FA6F85" w:rsidRDefault="00FA6F85" w:rsidP="000875CE">
            <w:pPr>
              <w:ind w:right="144"/>
              <w:rPr>
                <w:snapToGrid w:val="0"/>
                <w:sz w:val="24"/>
                <w:szCs w:val="24"/>
              </w:rPr>
            </w:pPr>
            <w:r>
              <w:rPr>
                <w:snapToGrid w:val="0"/>
                <w:sz w:val="16"/>
                <w:szCs w:val="16"/>
              </w:rPr>
              <w:t>Beginning Segment</w:t>
            </w:r>
          </w:p>
        </w:tc>
        <w:tc>
          <w:tcPr>
            <w:tcW w:w="576" w:type="dxa"/>
            <w:tcBorders>
              <w:top w:val="nil"/>
              <w:left w:val="nil"/>
              <w:bottom w:val="nil"/>
              <w:right w:val="nil"/>
            </w:tcBorders>
          </w:tcPr>
          <w:p w14:paraId="3BEF62B7" w14:textId="77777777" w:rsidR="00FA6F85" w:rsidRDefault="00FA6F85" w:rsidP="000875CE">
            <w:pPr>
              <w:ind w:right="144"/>
              <w:jc w:val="center"/>
              <w:rPr>
                <w:snapToGrid w:val="0"/>
                <w:sz w:val="24"/>
                <w:szCs w:val="24"/>
              </w:rPr>
            </w:pPr>
            <w:r>
              <w:rPr>
                <w:snapToGrid w:val="0"/>
                <w:sz w:val="16"/>
                <w:szCs w:val="16"/>
              </w:rPr>
              <w:t>M</w:t>
            </w:r>
          </w:p>
        </w:tc>
        <w:tc>
          <w:tcPr>
            <w:tcW w:w="1007" w:type="dxa"/>
            <w:tcBorders>
              <w:top w:val="nil"/>
              <w:left w:val="nil"/>
              <w:bottom w:val="nil"/>
              <w:right w:val="nil"/>
            </w:tcBorders>
          </w:tcPr>
          <w:p w14:paraId="69AAD5D4" w14:textId="77777777" w:rsidR="00FA6F85" w:rsidRDefault="00FA6F85" w:rsidP="000875CE">
            <w:pPr>
              <w:ind w:right="144"/>
              <w:jc w:val="right"/>
              <w:rPr>
                <w:snapToGrid w:val="0"/>
                <w:sz w:val="24"/>
                <w:szCs w:val="24"/>
              </w:rPr>
            </w:pPr>
            <w:r>
              <w:rPr>
                <w:snapToGrid w:val="0"/>
                <w:sz w:val="16"/>
                <w:szCs w:val="16"/>
              </w:rPr>
              <w:t>1</w:t>
            </w:r>
          </w:p>
        </w:tc>
        <w:tc>
          <w:tcPr>
            <w:tcW w:w="1007" w:type="dxa"/>
            <w:tcBorders>
              <w:top w:val="nil"/>
              <w:left w:val="nil"/>
              <w:bottom w:val="nil"/>
              <w:right w:val="nil"/>
            </w:tcBorders>
          </w:tcPr>
          <w:p w14:paraId="59DA0D91" w14:textId="77777777" w:rsidR="00FA6F85" w:rsidRDefault="00FA6F85" w:rsidP="000875CE">
            <w:pPr>
              <w:ind w:right="144"/>
              <w:jc w:val="right"/>
              <w:rPr>
                <w:snapToGrid w:val="0"/>
                <w:sz w:val="24"/>
                <w:szCs w:val="24"/>
              </w:rPr>
            </w:pPr>
          </w:p>
        </w:tc>
        <w:tc>
          <w:tcPr>
            <w:tcW w:w="864" w:type="dxa"/>
            <w:tcBorders>
              <w:top w:val="nil"/>
              <w:left w:val="nil"/>
              <w:bottom w:val="nil"/>
              <w:right w:val="nil"/>
            </w:tcBorders>
          </w:tcPr>
          <w:p w14:paraId="1D474E91" w14:textId="77777777" w:rsidR="00FA6F85" w:rsidRDefault="00FA6F85" w:rsidP="000875CE">
            <w:pPr>
              <w:ind w:right="144"/>
              <w:jc w:val="center"/>
              <w:rPr>
                <w:snapToGrid w:val="0"/>
                <w:sz w:val="24"/>
                <w:szCs w:val="24"/>
              </w:rPr>
            </w:pPr>
          </w:p>
        </w:tc>
        <w:tc>
          <w:tcPr>
            <w:tcW w:w="108" w:type="dxa"/>
            <w:tcBorders>
              <w:top w:val="nil"/>
              <w:left w:val="nil"/>
              <w:bottom w:val="nil"/>
              <w:right w:val="nil"/>
            </w:tcBorders>
          </w:tcPr>
          <w:p w14:paraId="539DD0D0" w14:textId="77777777" w:rsidR="00FA6F85" w:rsidRDefault="00FA6F85" w:rsidP="000875CE">
            <w:pPr>
              <w:ind w:right="144"/>
              <w:jc w:val="center"/>
              <w:rPr>
                <w:snapToGrid w:val="0"/>
                <w:sz w:val="24"/>
                <w:szCs w:val="24"/>
              </w:rPr>
            </w:pPr>
          </w:p>
        </w:tc>
        <w:tc>
          <w:tcPr>
            <w:tcW w:w="108" w:type="dxa"/>
            <w:tcBorders>
              <w:top w:val="nil"/>
              <w:left w:val="nil"/>
              <w:bottom w:val="nil"/>
              <w:right w:val="nil"/>
            </w:tcBorders>
          </w:tcPr>
          <w:p w14:paraId="6860A7FB" w14:textId="77777777" w:rsidR="00FA6F85" w:rsidRDefault="00FA6F85" w:rsidP="000875CE">
            <w:pPr>
              <w:ind w:right="144"/>
              <w:jc w:val="center"/>
              <w:rPr>
                <w:snapToGrid w:val="0"/>
                <w:sz w:val="24"/>
                <w:szCs w:val="24"/>
              </w:rPr>
            </w:pPr>
          </w:p>
        </w:tc>
        <w:tc>
          <w:tcPr>
            <w:tcW w:w="108" w:type="dxa"/>
            <w:tcBorders>
              <w:top w:val="nil"/>
              <w:left w:val="nil"/>
              <w:bottom w:val="nil"/>
              <w:right w:val="nil"/>
            </w:tcBorders>
          </w:tcPr>
          <w:p w14:paraId="5F194204" w14:textId="77777777" w:rsidR="00FA6F85" w:rsidRDefault="00FA6F85" w:rsidP="000875CE">
            <w:pPr>
              <w:ind w:right="144"/>
              <w:jc w:val="center"/>
              <w:rPr>
                <w:snapToGrid w:val="0"/>
                <w:sz w:val="24"/>
                <w:szCs w:val="24"/>
              </w:rPr>
            </w:pPr>
          </w:p>
        </w:tc>
        <w:tc>
          <w:tcPr>
            <w:tcW w:w="108" w:type="dxa"/>
            <w:tcBorders>
              <w:top w:val="nil"/>
              <w:left w:val="nil"/>
              <w:bottom w:val="nil"/>
              <w:right w:val="nil"/>
            </w:tcBorders>
          </w:tcPr>
          <w:p w14:paraId="67067AA1" w14:textId="77777777" w:rsidR="00FA6F85" w:rsidRDefault="00FA6F85" w:rsidP="000875CE">
            <w:pPr>
              <w:ind w:right="144"/>
              <w:jc w:val="center"/>
              <w:rPr>
                <w:snapToGrid w:val="0"/>
                <w:sz w:val="24"/>
                <w:szCs w:val="24"/>
              </w:rPr>
            </w:pPr>
          </w:p>
        </w:tc>
        <w:tc>
          <w:tcPr>
            <w:tcW w:w="108" w:type="dxa"/>
            <w:tcBorders>
              <w:top w:val="nil"/>
              <w:left w:val="nil"/>
              <w:bottom w:val="nil"/>
              <w:right w:val="nil"/>
            </w:tcBorders>
          </w:tcPr>
          <w:p w14:paraId="7E9B50E5" w14:textId="77777777" w:rsidR="00FA6F85" w:rsidRDefault="00FA6F85" w:rsidP="000875CE">
            <w:pPr>
              <w:ind w:right="144"/>
              <w:jc w:val="center"/>
              <w:rPr>
                <w:snapToGrid w:val="0"/>
                <w:sz w:val="24"/>
                <w:szCs w:val="24"/>
              </w:rPr>
            </w:pPr>
          </w:p>
        </w:tc>
        <w:tc>
          <w:tcPr>
            <w:tcW w:w="108" w:type="dxa"/>
            <w:tcBorders>
              <w:top w:val="nil"/>
              <w:left w:val="nil"/>
              <w:bottom w:val="nil"/>
              <w:right w:val="nil"/>
            </w:tcBorders>
          </w:tcPr>
          <w:p w14:paraId="277B5C4D" w14:textId="77777777" w:rsidR="00FA6F85" w:rsidRDefault="00FA6F85" w:rsidP="000875CE">
            <w:pPr>
              <w:ind w:right="144"/>
              <w:jc w:val="center"/>
              <w:rPr>
                <w:snapToGrid w:val="0"/>
                <w:sz w:val="24"/>
                <w:szCs w:val="24"/>
              </w:rPr>
            </w:pPr>
          </w:p>
        </w:tc>
      </w:tr>
      <w:tr w:rsidR="00FA6F85" w14:paraId="11FB9732" w14:textId="77777777" w:rsidTr="000875CE">
        <w:tc>
          <w:tcPr>
            <w:tcW w:w="864" w:type="dxa"/>
            <w:tcBorders>
              <w:top w:val="nil"/>
              <w:left w:val="nil"/>
              <w:bottom w:val="nil"/>
              <w:right w:val="nil"/>
            </w:tcBorders>
          </w:tcPr>
          <w:p w14:paraId="4545557B" w14:textId="77777777" w:rsidR="00FA6F85" w:rsidRDefault="00FA6F85" w:rsidP="000875CE">
            <w:pPr>
              <w:ind w:right="144"/>
              <w:rPr>
                <w:snapToGrid w:val="0"/>
                <w:sz w:val="24"/>
                <w:szCs w:val="24"/>
              </w:rPr>
            </w:pPr>
          </w:p>
        </w:tc>
        <w:tc>
          <w:tcPr>
            <w:tcW w:w="576" w:type="dxa"/>
            <w:tcBorders>
              <w:top w:val="nil"/>
              <w:left w:val="nil"/>
              <w:bottom w:val="nil"/>
              <w:right w:val="nil"/>
            </w:tcBorders>
          </w:tcPr>
          <w:p w14:paraId="0FED26AE" w14:textId="77777777" w:rsidR="00FA6F85" w:rsidRDefault="00FA6F85" w:rsidP="000875CE">
            <w:pPr>
              <w:ind w:right="144"/>
              <w:rPr>
                <w:snapToGrid w:val="0"/>
                <w:sz w:val="24"/>
                <w:szCs w:val="24"/>
              </w:rPr>
            </w:pPr>
          </w:p>
        </w:tc>
        <w:tc>
          <w:tcPr>
            <w:tcW w:w="720" w:type="dxa"/>
            <w:tcBorders>
              <w:top w:val="nil"/>
              <w:left w:val="nil"/>
              <w:bottom w:val="nil"/>
              <w:right w:val="nil"/>
            </w:tcBorders>
          </w:tcPr>
          <w:p w14:paraId="17F19045" w14:textId="77777777" w:rsidR="00FA6F85" w:rsidRDefault="00FA6F85" w:rsidP="000875CE">
            <w:pPr>
              <w:ind w:right="144"/>
              <w:rPr>
                <w:snapToGrid w:val="0"/>
                <w:sz w:val="24"/>
                <w:szCs w:val="24"/>
              </w:rPr>
            </w:pPr>
          </w:p>
        </w:tc>
        <w:tc>
          <w:tcPr>
            <w:tcW w:w="3240" w:type="dxa"/>
            <w:tcBorders>
              <w:top w:val="single" w:sz="6" w:space="0" w:color="auto"/>
              <w:left w:val="nil"/>
              <w:bottom w:val="nil"/>
              <w:right w:val="nil"/>
            </w:tcBorders>
            <w:shd w:val="pct20" w:color="auto" w:fill="auto"/>
          </w:tcPr>
          <w:p w14:paraId="29385D3E" w14:textId="77777777" w:rsidR="00FA6F85" w:rsidRDefault="00FA6F85" w:rsidP="000875CE">
            <w:pPr>
              <w:ind w:right="144"/>
              <w:rPr>
                <w:snapToGrid w:val="0"/>
                <w:sz w:val="24"/>
                <w:szCs w:val="24"/>
              </w:rPr>
            </w:pPr>
            <w:r>
              <w:rPr>
                <w:snapToGrid w:val="0"/>
                <w:sz w:val="16"/>
                <w:szCs w:val="16"/>
              </w:rPr>
              <w:t>LOOP ID - N1</w:t>
            </w:r>
          </w:p>
        </w:tc>
        <w:tc>
          <w:tcPr>
            <w:tcW w:w="576" w:type="dxa"/>
            <w:tcBorders>
              <w:top w:val="single" w:sz="6" w:space="0" w:color="auto"/>
              <w:left w:val="nil"/>
              <w:bottom w:val="nil"/>
              <w:right w:val="nil"/>
            </w:tcBorders>
            <w:shd w:val="pct20" w:color="auto" w:fill="auto"/>
          </w:tcPr>
          <w:p w14:paraId="725DD382" w14:textId="77777777" w:rsidR="00FA6F85" w:rsidRDefault="00FA6F85" w:rsidP="000875CE">
            <w:pPr>
              <w:ind w:right="144"/>
              <w:rPr>
                <w:snapToGrid w:val="0"/>
                <w:sz w:val="24"/>
                <w:szCs w:val="24"/>
              </w:rPr>
            </w:pPr>
          </w:p>
        </w:tc>
        <w:tc>
          <w:tcPr>
            <w:tcW w:w="1007" w:type="dxa"/>
            <w:tcBorders>
              <w:top w:val="single" w:sz="6" w:space="0" w:color="auto"/>
              <w:left w:val="nil"/>
              <w:bottom w:val="nil"/>
              <w:right w:val="nil"/>
            </w:tcBorders>
            <w:shd w:val="pct20" w:color="auto" w:fill="auto"/>
          </w:tcPr>
          <w:p w14:paraId="14882714" w14:textId="77777777" w:rsidR="00FA6F85" w:rsidRDefault="00FA6F85" w:rsidP="000875CE">
            <w:pPr>
              <w:ind w:right="144"/>
              <w:rPr>
                <w:snapToGrid w:val="0"/>
                <w:sz w:val="24"/>
                <w:szCs w:val="24"/>
              </w:rPr>
            </w:pPr>
          </w:p>
        </w:tc>
        <w:tc>
          <w:tcPr>
            <w:tcW w:w="1007" w:type="dxa"/>
            <w:tcBorders>
              <w:top w:val="single" w:sz="6" w:space="0" w:color="auto"/>
              <w:left w:val="nil"/>
              <w:bottom w:val="nil"/>
              <w:right w:val="nil"/>
            </w:tcBorders>
            <w:shd w:val="pct20" w:color="auto" w:fill="auto"/>
          </w:tcPr>
          <w:p w14:paraId="464FDFB0" w14:textId="77777777" w:rsidR="00FA6F85" w:rsidRDefault="00FA6F85" w:rsidP="000875CE">
            <w:pPr>
              <w:ind w:right="144"/>
              <w:jc w:val="right"/>
              <w:rPr>
                <w:snapToGrid w:val="0"/>
                <w:sz w:val="24"/>
                <w:szCs w:val="24"/>
              </w:rPr>
            </w:pPr>
            <w:r>
              <w:rPr>
                <w:snapToGrid w:val="0"/>
                <w:sz w:val="16"/>
                <w:szCs w:val="16"/>
              </w:rPr>
              <w:t>&gt;1</w:t>
            </w:r>
          </w:p>
        </w:tc>
        <w:tc>
          <w:tcPr>
            <w:tcW w:w="864" w:type="dxa"/>
            <w:tcBorders>
              <w:top w:val="single" w:sz="6" w:space="0" w:color="auto"/>
              <w:left w:val="nil"/>
              <w:bottom w:val="nil"/>
              <w:right w:val="nil"/>
            </w:tcBorders>
            <w:shd w:val="pct20" w:color="auto" w:fill="auto"/>
          </w:tcPr>
          <w:p w14:paraId="01455056" w14:textId="77777777" w:rsidR="00FA6F85" w:rsidRDefault="00FA6F85" w:rsidP="000875CE">
            <w:pPr>
              <w:ind w:right="144"/>
              <w:rPr>
                <w:snapToGrid w:val="0"/>
                <w:sz w:val="24"/>
                <w:szCs w:val="24"/>
              </w:rPr>
            </w:pPr>
          </w:p>
        </w:tc>
        <w:tc>
          <w:tcPr>
            <w:tcW w:w="108" w:type="dxa"/>
            <w:tcBorders>
              <w:top w:val="single" w:sz="6" w:space="0" w:color="auto"/>
              <w:left w:val="nil"/>
              <w:bottom w:val="nil"/>
              <w:right w:val="nil"/>
            </w:tcBorders>
            <w:shd w:val="pct20" w:color="auto" w:fill="auto"/>
          </w:tcPr>
          <w:p w14:paraId="5B27AE36" w14:textId="77777777" w:rsidR="00FA6F85" w:rsidRDefault="00FA6F85" w:rsidP="000875CE">
            <w:pPr>
              <w:ind w:right="144"/>
              <w:rPr>
                <w:snapToGrid w:val="0"/>
                <w:sz w:val="24"/>
                <w:szCs w:val="24"/>
              </w:rPr>
            </w:pPr>
          </w:p>
        </w:tc>
        <w:tc>
          <w:tcPr>
            <w:tcW w:w="108" w:type="dxa"/>
            <w:tcBorders>
              <w:top w:val="single" w:sz="6" w:space="0" w:color="auto"/>
              <w:left w:val="nil"/>
              <w:bottom w:val="nil"/>
              <w:right w:val="nil"/>
            </w:tcBorders>
            <w:shd w:val="pct20" w:color="auto" w:fill="auto"/>
          </w:tcPr>
          <w:p w14:paraId="1C532596" w14:textId="77777777" w:rsidR="00FA6F85" w:rsidRDefault="00FA6F85" w:rsidP="000875CE">
            <w:pPr>
              <w:ind w:right="144"/>
              <w:rPr>
                <w:snapToGrid w:val="0"/>
                <w:sz w:val="24"/>
                <w:szCs w:val="24"/>
              </w:rPr>
            </w:pPr>
          </w:p>
        </w:tc>
        <w:tc>
          <w:tcPr>
            <w:tcW w:w="108" w:type="dxa"/>
            <w:tcBorders>
              <w:top w:val="single" w:sz="6" w:space="0" w:color="auto"/>
              <w:left w:val="nil"/>
              <w:bottom w:val="nil"/>
              <w:right w:val="nil"/>
            </w:tcBorders>
            <w:shd w:val="pct20" w:color="auto" w:fill="auto"/>
          </w:tcPr>
          <w:p w14:paraId="3CD5B3E0" w14:textId="77777777" w:rsidR="00FA6F85" w:rsidRDefault="00FA6F85" w:rsidP="000875CE">
            <w:pPr>
              <w:ind w:right="144"/>
              <w:rPr>
                <w:snapToGrid w:val="0"/>
                <w:sz w:val="24"/>
                <w:szCs w:val="24"/>
              </w:rPr>
            </w:pPr>
          </w:p>
        </w:tc>
        <w:tc>
          <w:tcPr>
            <w:tcW w:w="108" w:type="dxa"/>
            <w:tcBorders>
              <w:top w:val="single" w:sz="6" w:space="0" w:color="auto"/>
              <w:left w:val="nil"/>
              <w:bottom w:val="nil"/>
              <w:right w:val="nil"/>
            </w:tcBorders>
            <w:shd w:val="pct20" w:color="auto" w:fill="auto"/>
          </w:tcPr>
          <w:p w14:paraId="6D625DAE" w14:textId="77777777" w:rsidR="00FA6F85" w:rsidRDefault="00FA6F85" w:rsidP="000875CE">
            <w:pPr>
              <w:ind w:right="144"/>
              <w:rPr>
                <w:snapToGrid w:val="0"/>
                <w:sz w:val="24"/>
                <w:szCs w:val="24"/>
              </w:rPr>
            </w:pPr>
          </w:p>
        </w:tc>
        <w:tc>
          <w:tcPr>
            <w:tcW w:w="108" w:type="dxa"/>
            <w:tcBorders>
              <w:top w:val="single" w:sz="6" w:space="0" w:color="auto"/>
              <w:left w:val="nil"/>
              <w:bottom w:val="nil"/>
              <w:right w:val="nil"/>
            </w:tcBorders>
            <w:shd w:val="pct20" w:color="auto" w:fill="auto"/>
          </w:tcPr>
          <w:p w14:paraId="71B0DD16" w14:textId="77777777" w:rsidR="00FA6F85" w:rsidRDefault="00FA6F85" w:rsidP="000875CE">
            <w:pPr>
              <w:ind w:right="144"/>
              <w:rPr>
                <w:snapToGrid w:val="0"/>
                <w:sz w:val="24"/>
                <w:szCs w:val="24"/>
              </w:rPr>
            </w:pPr>
          </w:p>
        </w:tc>
        <w:tc>
          <w:tcPr>
            <w:tcW w:w="108" w:type="dxa"/>
            <w:tcBorders>
              <w:top w:val="single" w:sz="6" w:space="0" w:color="auto"/>
              <w:left w:val="nil"/>
              <w:bottom w:val="nil"/>
              <w:right w:val="single" w:sz="6" w:space="0" w:color="auto"/>
            </w:tcBorders>
            <w:shd w:val="pct20" w:color="auto" w:fill="auto"/>
          </w:tcPr>
          <w:p w14:paraId="291E7F04" w14:textId="77777777" w:rsidR="00FA6F85" w:rsidRDefault="00FA6F85" w:rsidP="000875CE">
            <w:pPr>
              <w:ind w:right="144"/>
              <w:rPr>
                <w:snapToGrid w:val="0"/>
                <w:sz w:val="24"/>
                <w:szCs w:val="24"/>
              </w:rPr>
            </w:pPr>
          </w:p>
        </w:tc>
      </w:tr>
      <w:tr w:rsidR="00FA6F85" w14:paraId="2543EC6D" w14:textId="77777777" w:rsidTr="000875CE">
        <w:tc>
          <w:tcPr>
            <w:tcW w:w="864" w:type="dxa"/>
            <w:tcBorders>
              <w:top w:val="nil"/>
              <w:left w:val="nil"/>
              <w:bottom w:val="nil"/>
              <w:right w:val="nil"/>
            </w:tcBorders>
          </w:tcPr>
          <w:p w14:paraId="7BE40B5D" w14:textId="77777777" w:rsidR="00FA6F85" w:rsidRDefault="00FA6F85" w:rsidP="000875CE">
            <w:pPr>
              <w:ind w:right="144"/>
              <w:rPr>
                <w:snapToGrid w:val="0"/>
                <w:sz w:val="24"/>
                <w:szCs w:val="24"/>
              </w:rPr>
            </w:pPr>
          </w:p>
        </w:tc>
        <w:tc>
          <w:tcPr>
            <w:tcW w:w="576" w:type="dxa"/>
            <w:tcBorders>
              <w:top w:val="nil"/>
              <w:left w:val="nil"/>
              <w:bottom w:val="nil"/>
              <w:right w:val="nil"/>
            </w:tcBorders>
          </w:tcPr>
          <w:p w14:paraId="7694E372" w14:textId="77777777" w:rsidR="00FA6F85" w:rsidRDefault="00FA6F85" w:rsidP="000875CE">
            <w:pPr>
              <w:ind w:right="144"/>
              <w:rPr>
                <w:snapToGrid w:val="0"/>
                <w:sz w:val="24"/>
                <w:szCs w:val="24"/>
              </w:rPr>
            </w:pPr>
            <w:r>
              <w:rPr>
                <w:snapToGrid w:val="0"/>
                <w:sz w:val="16"/>
                <w:szCs w:val="16"/>
              </w:rPr>
              <w:t>030</w:t>
            </w:r>
          </w:p>
        </w:tc>
        <w:tc>
          <w:tcPr>
            <w:tcW w:w="720" w:type="dxa"/>
            <w:tcBorders>
              <w:top w:val="nil"/>
              <w:left w:val="nil"/>
              <w:bottom w:val="nil"/>
              <w:right w:val="nil"/>
            </w:tcBorders>
          </w:tcPr>
          <w:p w14:paraId="48E68593" w14:textId="77777777" w:rsidR="00FA6F85" w:rsidRDefault="00FA6F85" w:rsidP="000875CE">
            <w:pPr>
              <w:ind w:right="144"/>
              <w:rPr>
                <w:snapToGrid w:val="0"/>
                <w:sz w:val="24"/>
                <w:szCs w:val="24"/>
              </w:rPr>
            </w:pPr>
            <w:r>
              <w:rPr>
                <w:snapToGrid w:val="0"/>
                <w:sz w:val="16"/>
                <w:szCs w:val="16"/>
              </w:rPr>
              <w:t>N1</w:t>
            </w:r>
          </w:p>
        </w:tc>
        <w:tc>
          <w:tcPr>
            <w:tcW w:w="3240" w:type="dxa"/>
            <w:tcBorders>
              <w:top w:val="nil"/>
              <w:left w:val="nil"/>
              <w:bottom w:val="single" w:sz="6" w:space="0" w:color="auto"/>
              <w:right w:val="nil"/>
            </w:tcBorders>
          </w:tcPr>
          <w:p w14:paraId="4E9F274D" w14:textId="77777777" w:rsidR="00FA6F85" w:rsidRDefault="00FA6F85" w:rsidP="000875CE">
            <w:pPr>
              <w:ind w:right="144"/>
              <w:rPr>
                <w:snapToGrid w:val="0"/>
                <w:sz w:val="24"/>
                <w:szCs w:val="24"/>
              </w:rPr>
            </w:pPr>
            <w:r>
              <w:rPr>
                <w:snapToGrid w:val="0"/>
                <w:sz w:val="16"/>
                <w:szCs w:val="16"/>
              </w:rPr>
              <w:t>Name</w:t>
            </w:r>
          </w:p>
        </w:tc>
        <w:tc>
          <w:tcPr>
            <w:tcW w:w="576" w:type="dxa"/>
            <w:tcBorders>
              <w:top w:val="nil"/>
              <w:left w:val="nil"/>
              <w:bottom w:val="single" w:sz="6" w:space="0" w:color="auto"/>
              <w:right w:val="nil"/>
            </w:tcBorders>
          </w:tcPr>
          <w:p w14:paraId="4AB39914" w14:textId="77777777" w:rsidR="00FA6F85" w:rsidRDefault="00FA6F85" w:rsidP="000875CE">
            <w:pPr>
              <w:ind w:right="144"/>
              <w:jc w:val="center"/>
              <w:rPr>
                <w:snapToGrid w:val="0"/>
                <w:sz w:val="24"/>
                <w:szCs w:val="24"/>
              </w:rPr>
            </w:pPr>
            <w:r>
              <w:rPr>
                <w:snapToGrid w:val="0"/>
                <w:sz w:val="16"/>
                <w:szCs w:val="16"/>
              </w:rPr>
              <w:t>O</w:t>
            </w:r>
          </w:p>
        </w:tc>
        <w:tc>
          <w:tcPr>
            <w:tcW w:w="1007" w:type="dxa"/>
            <w:tcBorders>
              <w:top w:val="nil"/>
              <w:left w:val="nil"/>
              <w:bottom w:val="single" w:sz="6" w:space="0" w:color="auto"/>
              <w:right w:val="nil"/>
            </w:tcBorders>
          </w:tcPr>
          <w:p w14:paraId="67046184" w14:textId="77777777" w:rsidR="00FA6F85" w:rsidRDefault="00FA6F85" w:rsidP="000875CE">
            <w:pPr>
              <w:ind w:right="144"/>
              <w:jc w:val="right"/>
              <w:rPr>
                <w:snapToGrid w:val="0"/>
                <w:sz w:val="24"/>
                <w:szCs w:val="24"/>
              </w:rPr>
            </w:pPr>
            <w:r>
              <w:rPr>
                <w:snapToGrid w:val="0"/>
                <w:sz w:val="16"/>
                <w:szCs w:val="16"/>
              </w:rPr>
              <w:t>1</w:t>
            </w:r>
          </w:p>
        </w:tc>
        <w:tc>
          <w:tcPr>
            <w:tcW w:w="1007" w:type="dxa"/>
            <w:tcBorders>
              <w:top w:val="nil"/>
              <w:left w:val="nil"/>
              <w:bottom w:val="single" w:sz="6" w:space="0" w:color="auto"/>
              <w:right w:val="nil"/>
            </w:tcBorders>
          </w:tcPr>
          <w:p w14:paraId="2E1DE935" w14:textId="77777777" w:rsidR="00FA6F85" w:rsidRDefault="00FA6F85" w:rsidP="000875CE">
            <w:pPr>
              <w:ind w:right="144"/>
              <w:jc w:val="right"/>
              <w:rPr>
                <w:snapToGrid w:val="0"/>
                <w:sz w:val="24"/>
                <w:szCs w:val="24"/>
              </w:rPr>
            </w:pPr>
          </w:p>
        </w:tc>
        <w:tc>
          <w:tcPr>
            <w:tcW w:w="864" w:type="dxa"/>
            <w:tcBorders>
              <w:top w:val="nil"/>
              <w:left w:val="nil"/>
              <w:bottom w:val="single" w:sz="6" w:space="0" w:color="auto"/>
              <w:right w:val="nil"/>
            </w:tcBorders>
          </w:tcPr>
          <w:p w14:paraId="4C887171" w14:textId="77777777" w:rsidR="00FA6F85" w:rsidRDefault="00FA6F85" w:rsidP="000875CE">
            <w:pPr>
              <w:ind w:right="144"/>
              <w:jc w:val="center"/>
              <w:rPr>
                <w:snapToGrid w:val="0"/>
                <w:sz w:val="24"/>
                <w:szCs w:val="24"/>
              </w:rPr>
            </w:pPr>
          </w:p>
        </w:tc>
        <w:tc>
          <w:tcPr>
            <w:tcW w:w="108" w:type="dxa"/>
            <w:tcBorders>
              <w:top w:val="nil"/>
              <w:left w:val="nil"/>
              <w:bottom w:val="single" w:sz="6" w:space="0" w:color="auto"/>
              <w:right w:val="nil"/>
            </w:tcBorders>
          </w:tcPr>
          <w:p w14:paraId="2974D810" w14:textId="77777777" w:rsidR="00FA6F85" w:rsidRDefault="00FA6F85" w:rsidP="000875CE">
            <w:pPr>
              <w:ind w:right="144"/>
              <w:jc w:val="center"/>
              <w:rPr>
                <w:snapToGrid w:val="0"/>
                <w:sz w:val="24"/>
                <w:szCs w:val="24"/>
              </w:rPr>
            </w:pPr>
          </w:p>
        </w:tc>
        <w:tc>
          <w:tcPr>
            <w:tcW w:w="108" w:type="dxa"/>
            <w:tcBorders>
              <w:top w:val="nil"/>
              <w:left w:val="nil"/>
              <w:bottom w:val="single" w:sz="6" w:space="0" w:color="auto"/>
              <w:right w:val="nil"/>
            </w:tcBorders>
          </w:tcPr>
          <w:p w14:paraId="0291B9C1" w14:textId="77777777" w:rsidR="00FA6F85" w:rsidRDefault="00FA6F85" w:rsidP="000875CE">
            <w:pPr>
              <w:ind w:right="144"/>
              <w:jc w:val="center"/>
              <w:rPr>
                <w:snapToGrid w:val="0"/>
                <w:sz w:val="24"/>
                <w:szCs w:val="24"/>
              </w:rPr>
            </w:pPr>
          </w:p>
        </w:tc>
        <w:tc>
          <w:tcPr>
            <w:tcW w:w="108" w:type="dxa"/>
            <w:tcBorders>
              <w:top w:val="nil"/>
              <w:left w:val="nil"/>
              <w:bottom w:val="single" w:sz="6" w:space="0" w:color="auto"/>
              <w:right w:val="nil"/>
            </w:tcBorders>
          </w:tcPr>
          <w:p w14:paraId="2B8FCFB8" w14:textId="77777777" w:rsidR="00FA6F85" w:rsidRDefault="00FA6F85" w:rsidP="000875CE">
            <w:pPr>
              <w:ind w:right="144"/>
              <w:jc w:val="center"/>
              <w:rPr>
                <w:snapToGrid w:val="0"/>
                <w:sz w:val="24"/>
                <w:szCs w:val="24"/>
              </w:rPr>
            </w:pPr>
          </w:p>
        </w:tc>
        <w:tc>
          <w:tcPr>
            <w:tcW w:w="108" w:type="dxa"/>
            <w:tcBorders>
              <w:top w:val="nil"/>
              <w:left w:val="nil"/>
              <w:bottom w:val="single" w:sz="6" w:space="0" w:color="auto"/>
              <w:right w:val="nil"/>
            </w:tcBorders>
          </w:tcPr>
          <w:p w14:paraId="47209EF0" w14:textId="77777777" w:rsidR="00FA6F85" w:rsidRDefault="00FA6F85" w:rsidP="000875CE">
            <w:pPr>
              <w:ind w:right="144"/>
              <w:jc w:val="center"/>
              <w:rPr>
                <w:snapToGrid w:val="0"/>
                <w:sz w:val="24"/>
                <w:szCs w:val="24"/>
              </w:rPr>
            </w:pPr>
          </w:p>
        </w:tc>
        <w:tc>
          <w:tcPr>
            <w:tcW w:w="108" w:type="dxa"/>
            <w:tcBorders>
              <w:top w:val="nil"/>
              <w:left w:val="nil"/>
              <w:bottom w:val="single" w:sz="6" w:space="0" w:color="auto"/>
              <w:right w:val="nil"/>
            </w:tcBorders>
          </w:tcPr>
          <w:p w14:paraId="497E268B" w14:textId="77777777" w:rsidR="00FA6F85" w:rsidRDefault="00FA6F85" w:rsidP="000875CE">
            <w:pPr>
              <w:ind w:right="144"/>
              <w:jc w:val="center"/>
              <w:rPr>
                <w:snapToGrid w:val="0"/>
                <w:sz w:val="24"/>
                <w:szCs w:val="24"/>
              </w:rPr>
            </w:pPr>
          </w:p>
        </w:tc>
        <w:tc>
          <w:tcPr>
            <w:tcW w:w="108" w:type="dxa"/>
            <w:tcBorders>
              <w:top w:val="nil"/>
              <w:left w:val="nil"/>
              <w:bottom w:val="single" w:sz="6" w:space="0" w:color="auto"/>
              <w:right w:val="single" w:sz="6" w:space="0" w:color="auto"/>
            </w:tcBorders>
          </w:tcPr>
          <w:p w14:paraId="079975AC" w14:textId="77777777" w:rsidR="00FA6F85" w:rsidRDefault="00FA6F85" w:rsidP="000875CE">
            <w:pPr>
              <w:ind w:right="144"/>
              <w:jc w:val="center"/>
              <w:rPr>
                <w:snapToGrid w:val="0"/>
                <w:sz w:val="24"/>
                <w:szCs w:val="24"/>
              </w:rPr>
            </w:pPr>
          </w:p>
        </w:tc>
      </w:tr>
      <w:tr w:rsidR="00FA6F85" w14:paraId="3077286E" w14:textId="77777777" w:rsidTr="000875CE">
        <w:trPr>
          <w:trHeight w:hRule="exact" w:val="72"/>
        </w:trPr>
        <w:tc>
          <w:tcPr>
            <w:tcW w:w="864" w:type="dxa"/>
            <w:tcBorders>
              <w:top w:val="nil"/>
              <w:left w:val="nil"/>
              <w:bottom w:val="nil"/>
              <w:right w:val="nil"/>
            </w:tcBorders>
          </w:tcPr>
          <w:p w14:paraId="39D1DA21" w14:textId="77777777" w:rsidR="00FA6F85" w:rsidRDefault="00FA6F85" w:rsidP="000875CE">
            <w:pPr>
              <w:ind w:right="144"/>
              <w:rPr>
                <w:snapToGrid w:val="0"/>
                <w:sz w:val="24"/>
                <w:szCs w:val="24"/>
              </w:rPr>
            </w:pPr>
          </w:p>
        </w:tc>
        <w:tc>
          <w:tcPr>
            <w:tcW w:w="576" w:type="dxa"/>
            <w:tcBorders>
              <w:top w:val="nil"/>
              <w:left w:val="nil"/>
              <w:bottom w:val="nil"/>
              <w:right w:val="nil"/>
            </w:tcBorders>
          </w:tcPr>
          <w:p w14:paraId="42A9F73C" w14:textId="77777777" w:rsidR="00FA6F85" w:rsidRDefault="00FA6F85" w:rsidP="000875CE">
            <w:pPr>
              <w:ind w:right="144"/>
              <w:rPr>
                <w:snapToGrid w:val="0"/>
                <w:sz w:val="24"/>
                <w:szCs w:val="24"/>
              </w:rPr>
            </w:pPr>
          </w:p>
        </w:tc>
        <w:tc>
          <w:tcPr>
            <w:tcW w:w="720" w:type="dxa"/>
            <w:tcBorders>
              <w:top w:val="nil"/>
              <w:left w:val="nil"/>
              <w:bottom w:val="nil"/>
              <w:right w:val="nil"/>
            </w:tcBorders>
          </w:tcPr>
          <w:p w14:paraId="0D7E8B12" w14:textId="77777777" w:rsidR="00FA6F85" w:rsidRDefault="00FA6F85" w:rsidP="000875CE">
            <w:pPr>
              <w:ind w:right="144"/>
              <w:rPr>
                <w:snapToGrid w:val="0"/>
                <w:sz w:val="24"/>
                <w:szCs w:val="24"/>
              </w:rPr>
            </w:pPr>
          </w:p>
        </w:tc>
        <w:tc>
          <w:tcPr>
            <w:tcW w:w="3240" w:type="dxa"/>
            <w:tcBorders>
              <w:top w:val="nil"/>
              <w:left w:val="nil"/>
              <w:bottom w:val="nil"/>
              <w:right w:val="nil"/>
            </w:tcBorders>
          </w:tcPr>
          <w:p w14:paraId="4AA9F5F3" w14:textId="77777777" w:rsidR="00FA6F85" w:rsidRDefault="00FA6F85" w:rsidP="000875CE">
            <w:pPr>
              <w:ind w:right="144"/>
              <w:rPr>
                <w:snapToGrid w:val="0"/>
                <w:sz w:val="24"/>
                <w:szCs w:val="24"/>
              </w:rPr>
            </w:pPr>
          </w:p>
        </w:tc>
        <w:tc>
          <w:tcPr>
            <w:tcW w:w="576" w:type="dxa"/>
            <w:tcBorders>
              <w:top w:val="nil"/>
              <w:left w:val="nil"/>
              <w:bottom w:val="nil"/>
              <w:right w:val="nil"/>
            </w:tcBorders>
          </w:tcPr>
          <w:p w14:paraId="754D3EE5" w14:textId="77777777" w:rsidR="00FA6F85" w:rsidRDefault="00FA6F85" w:rsidP="000875CE">
            <w:pPr>
              <w:ind w:right="144"/>
              <w:rPr>
                <w:snapToGrid w:val="0"/>
                <w:sz w:val="24"/>
                <w:szCs w:val="24"/>
              </w:rPr>
            </w:pPr>
          </w:p>
        </w:tc>
        <w:tc>
          <w:tcPr>
            <w:tcW w:w="1007" w:type="dxa"/>
            <w:tcBorders>
              <w:top w:val="nil"/>
              <w:left w:val="nil"/>
              <w:bottom w:val="nil"/>
              <w:right w:val="nil"/>
            </w:tcBorders>
          </w:tcPr>
          <w:p w14:paraId="2F72CC4E" w14:textId="77777777" w:rsidR="00FA6F85" w:rsidRDefault="00FA6F85" w:rsidP="000875CE">
            <w:pPr>
              <w:ind w:right="144"/>
              <w:rPr>
                <w:snapToGrid w:val="0"/>
                <w:sz w:val="24"/>
                <w:szCs w:val="24"/>
              </w:rPr>
            </w:pPr>
          </w:p>
        </w:tc>
        <w:tc>
          <w:tcPr>
            <w:tcW w:w="1007" w:type="dxa"/>
            <w:tcBorders>
              <w:top w:val="nil"/>
              <w:left w:val="nil"/>
              <w:bottom w:val="nil"/>
              <w:right w:val="nil"/>
            </w:tcBorders>
          </w:tcPr>
          <w:p w14:paraId="6214A294" w14:textId="77777777" w:rsidR="00FA6F85" w:rsidRDefault="00FA6F85" w:rsidP="000875CE">
            <w:pPr>
              <w:ind w:right="144"/>
              <w:rPr>
                <w:snapToGrid w:val="0"/>
                <w:sz w:val="24"/>
                <w:szCs w:val="24"/>
              </w:rPr>
            </w:pPr>
          </w:p>
        </w:tc>
        <w:tc>
          <w:tcPr>
            <w:tcW w:w="864" w:type="dxa"/>
            <w:tcBorders>
              <w:top w:val="nil"/>
              <w:left w:val="nil"/>
              <w:bottom w:val="nil"/>
              <w:right w:val="nil"/>
            </w:tcBorders>
          </w:tcPr>
          <w:p w14:paraId="4CADE43A" w14:textId="77777777" w:rsidR="00FA6F85" w:rsidRDefault="00FA6F85" w:rsidP="000875CE">
            <w:pPr>
              <w:ind w:right="144"/>
              <w:rPr>
                <w:snapToGrid w:val="0"/>
                <w:sz w:val="24"/>
                <w:szCs w:val="24"/>
              </w:rPr>
            </w:pPr>
          </w:p>
        </w:tc>
        <w:tc>
          <w:tcPr>
            <w:tcW w:w="108" w:type="dxa"/>
            <w:tcBorders>
              <w:top w:val="nil"/>
              <w:left w:val="nil"/>
              <w:bottom w:val="nil"/>
              <w:right w:val="nil"/>
            </w:tcBorders>
          </w:tcPr>
          <w:p w14:paraId="46196474" w14:textId="77777777" w:rsidR="00FA6F85" w:rsidRDefault="00FA6F85" w:rsidP="000875CE">
            <w:pPr>
              <w:ind w:right="144"/>
              <w:rPr>
                <w:snapToGrid w:val="0"/>
                <w:sz w:val="24"/>
                <w:szCs w:val="24"/>
              </w:rPr>
            </w:pPr>
          </w:p>
        </w:tc>
        <w:tc>
          <w:tcPr>
            <w:tcW w:w="108" w:type="dxa"/>
            <w:tcBorders>
              <w:top w:val="nil"/>
              <w:left w:val="nil"/>
              <w:bottom w:val="nil"/>
              <w:right w:val="nil"/>
            </w:tcBorders>
          </w:tcPr>
          <w:p w14:paraId="572F98BF" w14:textId="77777777" w:rsidR="00FA6F85" w:rsidRDefault="00FA6F85" w:rsidP="000875CE">
            <w:pPr>
              <w:ind w:right="144"/>
              <w:rPr>
                <w:snapToGrid w:val="0"/>
                <w:sz w:val="24"/>
                <w:szCs w:val="24"/>
              </w:rPr>
            </w:pPr>
          </w:p>
        </w:tc>
        <w:tc>
          <w:tcPr>
            <w:tcW w:w="108" w:type="dxa"/>
            <w:tcBorders>
              <w:top w:val="nil"/>
              <w:left w:val="nil"/>
              <w:bottom w:val="nil"/>
              <w:right w:val="nil"/>
            </w:tcBorders>
          </w:tcPr>
          <w:p w14:paraId="5803B2B9" w14:textId="77777777" w:rsidR="00FA6F85" w:rsidRDefault="00FA6F85" w:rsidP="000875CE">
            <w:pPr>
              <w:ind w:right="144"/>
              <w:rPr>
                <w:snapToGrid w:val="0"/>
                <w:sz w:val="24"/>
                <w:szCs w:val="24"/>
              </w:rPr>
            </w:pPr>
          </w:p>
        </w:tc>
        <w:tc>
          <w:tcPr>
            <w:tcW w:w="108" w:type="dxa"/>
            <w:tcBorders>
              <w:top w:val="nil"/>
              <w:left w:val="nil"/>
              <w:bottom w:val="nil"/>
              <w:right w:val="nil"/>
            </w:tcBorders>
          </w:tcPr>
          <w:p w14:paraId="20EC4D28" w14:textId="77777777" w:rsidR="00FA6F85" w:rsidRDefault="00FA6F85" w:rsidP="000875CE">
            <w:pPr>
              <w:ind w:right="144"/>
              <w:rPr>
                <w:snapToGrid w:val="0"/>
                <w:sz w:val="24"/>
                <w:szCs w:val="24"/>
              </w:rPr>
            </w:pPr>
          </w:p>
        </w:tc>
        <w:tc>
          <w:tcPr>
            <w:tcW w:w="108" w:type="dxa"/>
            <w:tcBorders>
              <w:top w:val="nil"/>
              <w:left w:val="nil"/>
              <w:bottom w:val="nil"/>
              <w:right w:val="nil"/>
            </w:tcBorders>
          </w:tcPr>
          <w:p w14:paraId="2458CB3A" w14:textId="77777777" w:rsidR="00FA6F85" w:rsidRDefault="00FA6F85" w:rsidP="000875CE">
            <w:pPr>
              <w:ind w:right="144"/>
              <w:rPr>
                <w:snapToGrid w:val="0"/>
                <w:sz w:val="24"/>
                <w:szCs w:val="24"/>
              </w:rPr>
            </w:pPr>
          </w:p>
        </w:tc>
        <w:tc>
          <w:tcPr>
            <w:tcW w:w="108" w:type="dxa"/>
            <w:tcBorders>
              <w:top w:val="nil"/>
              <w:left w:val="nil"/>
              <w:bottom w:val="nil"/>
              <w:right w:val="nil"/>
            </w:tcBorders>
          </w:tcPr>
          <w:p w14:paraId="7D7945C9" w14:textId="77777777" w:rsidR="00FA6F85" w:rsidRDefault="00FA6F85" w:rsidP="000875CE">
            <w:pPr>
              <w:ind w:right="144"/>
              <w:rPr>
                <w:snapToGrid w:val="0"/>
                <w:sz w:val="24"/>
                <w:szCs w:val="24"/>
              </w:rPr>
            </w:pPr>
          </w:p>
        </w:tc>
      </w:tr>
    </w:tbl>
    <w:p w14:paraId="6656D9E7" w14:textId="77777777" w:rsidR="00FA6F85" w:rsidRDefault="00FA6F85" w:rsidP="00FA6F85">
      <w:pPr>
        <w:rPr>
          <w:snapToGrid w:val="0"/>
          <w:sz w:val="16"/>
          <w:szCs w:val="16"/>
        </w:rPr>
      </w:pPr>
    </w:p>
    <w:p w14:paraId="2CF259DF" w14:textId="77777777" w:rsidR="00FA6F85" w:rsidRDefault="00FA6F85" w:rsidP="00FA6F85">
      <w:pPr>
        <w:rPr>
          <w:b/>
          <w:snapToGrid w:val="0"/>
          <w:sz w:val="24"/>
          <w:szCs w:val="24"/>
        </w:rPr>
      </w:pPr>
      <w:r>
        <w:rPr>
          <w:b/>
          <w:snapToGrid w:val="0"/>
          <w:sz w:val="24"/>
          <w:szCs w:val="24"/>
        </w:rPr>
        <w:t>Detail:</w:t>
      </w:r>
    </w:p>
    <w:p w14:paraId="686E8984" w14:textId="77777777" w:rsidR="00FA6F85" w:rsidRDefault="00FA6F85" w:rsidP="00FA6F85">
      <w:pPr>
        <w:rPr>
          <w:b/>
          <w:snapToGrid w:val="0"/>
          <w:sz w:val="16"/>
          <w:szCs w:val="16"/>
        </w:rPr>
      </w:pPr>
    </w:p>
    <w:p w14:paraId="739E6E0F" w14:textId="77777777" w:rsidR="00FA6F85" w:rsidRDefault="00FA6F85" w:rsidP="00FA6F85">
      <w:pPr>
        <w:tabs>
          <w:tab w:val="left" w:pos="864"/>
          <w:tab w:val="left" w:pos="1440"/>
          <w:tab w:val="left" w:pos="2160"/>
          <w:tab w:val="center" w:pos="5688"/>
          <w:tab w:val="center" w:pos="6480"/>
          <w:tab w:val="center" w:pos="7487"/>
          <w:tab w:val="center" w:pos="8496"/>
        </w:tabs>
        <w:rPr>
          <w:b/>
          <w:snapToGrid w:val="0"/>
          <w:sz w:val="16"/>
          <w:szCs w:val="16"/>
        </w:rPr>
      </w:pPr>
      <w:r>
        <w:rPr>
          <w:b/>
          <w:snapToGrid w:val="0"/>
          <w:sz w:val="16"/>
          <w:szCs w:val="16"/>
        </w:rPr>
        <w:tab/>
        <w:t>Pos.</w:t>
      </w:r>
      <w:r>
        <w:rPr>
          <w:b/>
          <w:snapToGrid w:val="0"/>
          <w:sz w:val="16"/>
          <w:szCs w:val="16"/>
        </w:rPr>
        <w:tab/>
        <w:t>Seg.</w:t>
      </w:r>
      <w:r>
        <w:rPr>
          <w:b/>
          <w:snapToGrid w:val="0"/>
          <w:sz w:val="16"/>
          <w:szCs w:val="16"/>
        </w:rPr>
        <w:tab/>
      </w:r>
      <w:r>
        <w:rPr>
          <w:b/>
          <w:snapToGrid w:val="0"/>
          <w:sz w:val="16"/>
          <w:szCs w:val="16"/>
        </w:rPr>
        <w:tab/>
        <w:t>Req.</w:t>
      </w:r>
      <w:r>
        <w:rPr>
          <w:b/>
          <w:snapToGrid w:val="0"/>
          <w:sz w:val="16"/>
          <w:szCs w:val="16"/>
        </w:rPr>
        <w:tab/>
      </w:r>
      <w:r>
        <w:rPr>
          <w:b/>
          <w:snapToGrid w:val="0"/>
          <w:sz w:val="16"/>
          <w:szCs w:val="16"/>
        </w:rPr>
        <w:tab/>
        <w:t>Loop</w:t>
      </w:r>
      <w:r>
        <w:rPr>
          <w:b/>
          <w:snapToGrid w:val="0"/>
          <w:sz w:val="16"/>
          <w:szCs w:val="16"/>
        </w:rPr>
        <w:tab/>
      </w:r>
      <w:r>
        <w:rPr>
          <w:b/>
          <w:bCs/>
          <w:snapToGrid w:val="0"/>
          <w:sz w:val="16"/>
          <w:szCs w:val="16"/>
        </w:rPr>
        <w:t>Notes and</w:t>
      </w:r>
    </w:p>
    <w:p w14:paraId="1FF11EE0" w14:textId="77777777" w:rsidR="00FA6F85" w:rsidRDefault="00FA6F85" w:rsidP="00FA6F85">
      <w:pPr>
        <w:tabs>
          <w:tab w:val="left" w:pos="864"/>
          <w:tab w:val="left" w:pos="1440"/>
          <w:tab w:val="left" w:pos="2160"/>
          <w:tab w:val="center" w:pos="5688"/>
          <w:tab w:val="center" w:pos="6480"/>
          <w:tab w:val="center" w:pos="7487"/>
          <w:tab w:val="center" w:pos="8496"/>
        </w:tabs>
        <w:rPr>
          <w:snapToGrid w:val="0"/>
          <w:sz w:val="16"/>
          <w:szCs w:val="16"/>
        </w:rPr>
      </w:pPr>
      <w:r>
        <w:rPr>
          <w:b/>
          <w:snapToGrid w:val="0"/>
          <w:sz w:val="16"/>
          <w:szCs w:val="16"/>
          <w:u w:val="words"/>
        </w:rPr>
        <w:tab/>
        <w:t>No.</w:t>
      </w:r>
      <w:r>
        <w:rPr>
          <w:b/>
          <w:snapToGrid w:val="0"/>
          <w:sz w:val="16"/>
          <w:szCs w:val="16"/>
          <w:u w:val="words"/>
        </w:rPr>
        <w:tab/>
        <w:t>ID</w:t>
      </w:r>
      <w:r>
        <w:rPr>
          <w:b/>
          <w:snapToGrid w:val="0"/>
          <w:sz w:val="16"/>
          <w:szCs w:val="16"/>
          <w:u w:val="words"/>
        </w:rPr>
        <w:tab/>
        <w:t>Name</w:t>
      </w:r>
      <w:r>
        <w:rPr>
          <w:b/>
          <w:snapToGrid w:val="0"/>
          <w:sz w:val="16"/>
          <w:szCs w:val="16"/>
          <w:u w:val="words"/>
        </w:rPr>
        <w:tab/>
        <w:t>Des.</w:t>
      </w:r>
      <w:r>
        <w:rPr>
          <w:b/>
          <w:snapToGrid w:val="0"/>
          <w:sz w:val="16"/>
          <w:szCs w:val="16"/>
          <w:u w:val="words"/>
        </w:rPr>
        <w:tab/>
      </w:r>
      <w:proofErr w:type="spellStart"/>
      <w:r>
        <w:rPr>
          <w:b/>
          <w:snapToGrid w:val="0"/>
          <w:sz w:val="16"/>
          <w:szCs w:val="16"/>
          <w:u w:val="words"/>
        </w:rPr>
        <w:t>Max.Use</w:t>
      </w:r>
      <w:proofErr w:type="spellEnd"/>
      <w:r>
        <w:rPr>
          <w:b/>
          <w:snapToGrid w:val="0"/>
          <w:sz w:val="16"/>
          <w:szCs w:val="16"/>
          <w:u w:val="words"/>
        </w:rPr>
        <w:tab/>
        <w:t>Repeat</w:t>
      </w:r>
      <w:r>
        <w:rPr>
          <w:b/>
          <w:snapToGrid w:val="0"/>
          <w:sz w:val="16"/>
          <w:szCs w:val="16"/>
          <w:u w:val="words"/>
        </w:rPr>
        <w:tab/>
      </w:r>
      <w:r>
        <w:rPr>
          <w:b/>
          <w:bCs/>
          <w:snapToGrid w:val="0"/>
          <w:sz w:val="16"/>
          <w:szCs w:val="16"/>
          <w:u w:val="words"/>
        </w:rPr>
        <w:t>Comments</w:t>
      </w:r>
      <w:r>
        <w:rPr>
          <w:b/>
          <w:snapToGrid w:val="0"/>
          <w:sz w:val="16"/>
          <w:szCs w:val="16"/>
          <w:u w:val="words"/>
        </w:rPr>
        <w:tab/>
      </w:r>
    </w:p>
    <w:tbl>
      <w:tblPr>
        <w:tblW w:w="0" w:type="auto"/>
        <w:tblLayout w:type="fixed"/>
        <w:tblCellMar>
          <w:left w:w="0" w:type="dxa"/>
          <w:right w:w="0" w:type="dxa"/>
        </w:tblCellMar>
        <w:tblLook w:val="0000" w:firstRow="0" w:lastRow="0" w:firstColumn="0" w:lastColumn="0" w:noHBand="0" w:noVBand="0"/>
      </w:tblPr>
      <w:tblGrid>
        <w:gridCol w:w="864"/>
        <w:gridCol w:w="576"/>
        <w:gridCol w:w="720"/>
        <w:gridCol w:w="3240"/>
        <w:gridCol w:w="576"/>
        <w:gridCol w:w="1007"/>
        <w:gridCol w:w="1007"/>
        <w:gridCol w:w="864"/>
        <w:gridCol w:w="108"/>
        <w:gridCol w:w="108"/>
        <w:gridCol w:w="108"/>
        <w:gridCol w:w="108"/>
        <w:gridCol w:w="108"/>
        <w:gridCol w:w="108"/>
      </w:tblGrid>
      <w:tr w:rsidR="00FA6F85" w14:paraId="72F87D5C" w14:textId="77777777" w:rsidTr="000875CE">
        <w:tc>
          <w:tcPr>
            <w:tcW w:w="864" w:type="dxa"/>
            <w:tcBorders>
              <w:top w:val="nil"/>
              <w:left w:val="nil"/>
              <w:bottom w:val="nil"/>
              <w:right w:val="nil"/>
            </w:tcBorders>
          </w:tcPr>
          <w:p w14:paraId="003A40BC" w14:textId="77777777" w:rsidR="00FA6F85" w:rsidRDefault="00FA6F85" w:rsidP="000875CE">
            <w:pPr>
              <w:tabs>
                <w:tab w:val="left" w:pos="864"/>
                <w:tab w:val="left" w:pos="1440"/>
                <w:tab w:val="left" w:pos="2160"/>
                <w:tab w:val="center" w:pos="5688"/>
                <w:tab w:val="center" w:pos="6480"/>
                <w:tab w:val="center" w:pos="7487"/>
                <w:tab w:val="center" w:pos="8496"/>
              </w:tabs>
              <w:ind w:right="144"/>
              <w:rPr>
                <w:snapToGrid w:val="0"/>
                <w:sz w:val="24"/>
                <w:szCs w:val="24"/>
              </w:rPr>
            </w:pPr>
          </w:p>
        </w:tc>
        <w:tc>
          <w:tcPr>
            <w:tcW w:w="576" w:type="dxa"/>
            <w:tcBorders>
              <w:top w:val="nil"/>
              <w:left w:val="nil"/>
              <w:bottom w:val="nil"/>
              <w:right w:val="nil"/>
            </w:tcBorders>
          </w:tcPr>
          <w:p w14:paraId="55D2191A" w14:textId="77777777" w:rsidR="00FA6F85" w:rsidRDefault="00FA6F85" w:rsidP="000875CE">
            <w:pPr>
              <w:tabs>
                <w:tab w:val="left" w:pos="864"/>
                <w:tab w:val="left" w:pos="1440"/>
                <w:tab w:val="left" w:pos="2160"/>
                <w:tab w:val="center" w:pos="5688"/>
                <w:tab w:val="center" w:pos="6480"/>
                <w:tab w:val="center" w:pos="7487"/>
                <w:tab w:val="center" w:pos="8496"/>
              </w:tabs>
              <w:ind w:right="144"/>
              <w:rPr>
                <w:snapToGrid w:val="0"/>
                <w:sz w:val="24"/>
                <w:szCs w:val="24"/>
              </w:rPr>
            </w:pPr>
          </w:p>
        </w:tc>
        <w:tc>
          <w:tcPr>
            <w:tcW w:w="720" w:type="dxa"/>
            <w:tcBorders>
              <w:top w:val="nil"/>
              <w:left w:val="nil"/>
              <w:bottom w:val="nil"/>
              <w:right w:val="nil"/>
            </w:tcBorders>
          </w:tcPr>
          <w:p w14:paraId="7819EC1C" w14:textId="77777777" w:rsidR="00FA6F85" w:rsidRDefault="00FA6F85" w:rsidP="000875CE">
            <w:pPr>
              <w:tabs>
                <w:tab w:val="left" w:pos="864"/>
                <w:tab w:val="left" w:pos="1440"/>
                <w:tab w:val="left" w:pos="2160"/>
                <w:tab w:val="center" w:pos="5688"/>
                <w:tab w:val="center" w:pos="6480"/>
                <w:tab w:val="center" w:pos="7487"/>
                <w:tab w:val="center" w:pos="8496"/>
              </w:tabs>
              <w:ind w:right="144"/>
              <w:rPr>
                <w:snapToGrid w:val="0"/>
                <w:sz w:val="24"/>
                <w:szCs w:val="24"/>
              </w:rPr>
            </w:pPr>
          </w:p>
        </w:tc>
        <w:tc>
          <w:tcPr>
            <w:tcW w:w="3240" w:type="dxa"/>
            <w:tcBorders>
              <w:top w:val="single" w:sz="6" w:space="0" w:color="auto"/>
              <w:left w:val="nil"/>
              <w:bottom w:val="nil"/>
              <w:right w:val="nil"/>
            </w:tcBorders>
            <w:shd w:val="pct20" w:color="auto" w:fill="auto"/>
          </w:tcPr>
          <w:p w14:paraId="1583EB74" w14:textId="77777777" w:rsidR="00FA6F85" w:rsidRDefault="00FA6F85" w:rsidP="000875CE">
            <w:pPr>
              <w:tabs>
                <w:tab w:val="left" w:pos="864"/>
                <w:tab w:val="left" w:pos="1440"/>
                <w:tab w:val="left" w:pos="2160"/>
                <w:tab w:val="center" w:pos="5688"/>
                <w:tab w:val="center" w:pos="6480"/>
                <w:tab w:val="center" w:pos="7487"/>
                <w:tab w:val="center" w:pos="8496"/>
              </w:tabs>
              <w:ind w:right="144"/>
              <w:rPr>
                <w:snapToGrid w:val="0"/>
                <w:sz w:val="24"/>
                <w:szCs w:val="24"/>
              </w:rPr>
            </w:pPr>
            <w:r>
              <w:rPr>
                <w:snapToGrid w:val="0"/>
                <w:sz w:val="16"/>
                <w:szCs w:val="16"/>
              </w:rPr>
              <w:t>LOOP ID - OTI</w:t>
            </w:r>
          </w:p>
        </w:tc>
        <w:tc>
          <w:tcPr>
            <w:tcW w:w="576" w:type="dxa"/>
            <w:tcBorders>
              <w:top w:val="single" w:sz="6" w:space="0" w:color="auto"/>
              <w:left w:val="nil"/>
              <w:bottom w:val="nil"/>
              <w:right w:val="nil"/>
            </w:tcBorders>
            <w:shd w:val="pct20" w:color="auto" w:fill="auto"/>
          </w:tcPr>
          <w:p w14:paraId="00EC8F98" w14:textId="77777777" w:rsidR="00FA6F85" w:rsidRDefault="00FA6F85" w:rsidP="000875CE">
            <w:pPr>
              <w:tabs>
                <w:tab w:val="left" w:pos="864"/>
                <w:tab w:val="left" w:pos="1440"/>
                <w:tab w:val="left" w:pos="2160"/>
                <w:tab w:val="center" w:pos="5688"/>
                <w:tab w:val="center" w:pos="6480"/>
                <w:tab w:val="center" w:pos="7487"/>
                <w:tab w:val="center" w:pos="8496"/>
              </w:tabs>
              <w:ind w:right="144"/>
              <w:rPr>
                <w:snapToGrid w:val="0"/>
                <w:sz w:val="24"/>
                <w:szCs w:val="24"/>
              </w:rPr>
            </w:pPr>
          </w:p>
        </w:tc>
        <w:tc>
          <w:tcPr>
            <w:tcW w:w="1007" w:type="dxa"/>
            <w:tcBorders>
              <w:top w:val="single" w:sz="6" w:space="0" w:color="auto"/>
              <w:left w:val="nil"/>
              <w:bottom w:val="nil"/>
              <w:right w:val="nil"/>
            </w:tcBorders>
            <w:shd w:val="pct20" w:color="auto" w:fill="auto"/>
          </w:tcPr>
          <w:p w14:paraId="0E4D7484" w14:textId="77777777" w:rsidR="00FA6F85" w:rsidRDefault="00FA6F85" w:rsidP="000875CE">
            <w:pPr>
              <w:tabs>
                <w:tab w:val="left" w:pos="864"/>
                <w:tab w:val="left" w:pos="1440"/>
                <w:tab w:val="left" w:pos="2160"/>
                <w:tab w:val="center" w:pos="5688"/>
                <w:tab w:val="center" w:pos="6480"/>
                <w:tab w:val="center" w:pos="7487"/>
                <w:tab w:val="center" w:pos="8496"/>
              </w:tabs>
              <w:ind w:right="144"/>
              <w:rPr>
                <w:snapToGrid w:val="0"/>
                <w:sz w:val="24"/>
                <w:szCs w:val="24"/>
              </w:rPr>
            </w:pPr>
          </w:p>
        </w:tc>
        <w:tc>
          <w:tcPr>
            <w:tcW w:w="1007" w:type="dxa"/>
            <w:tcBorders>
              <w:top w:val="single" w:sz="6" w:space="0" w:color="auto"/>
              <w:left w:val="nil"/>
              <w:bottom w:val="nil"/>
              <w:right w:val="nil"/>
            </w:tcBorders>
            <w:shd w:val="pct20" w:color="auto" w:fill="auto"/>
          </w:tcPr>
          <w:p w14:paraId="4C7BAB91" w14:textId="77777777" w:rsidR="00FA6F85" w:rsidRDefault="00FA6F85" w:rsidP="000875CE">
            <w:pPr>
              <w:ind w:right="144"/>
              <w:jc w:val="right"/>
              <w:rPr>
                <w:snapToGrid w:val="0"/>
                <w:sz w:val="24"/>
                <w:szCs w:val="24"/>
              </w:rPr>
            </w:pPr>
            <w:r>
              <w:rPr>
                <w:snapToGrid w:val="0"/>
                <w:sz w:val="16"/>
                <w:szCs w:val="16"/>
              </w:rPr>
              <w:t>&gt;1</w:t>
            </w:r>
          </w:p>
        </w:tc>
        <w:tc>
          <w:tcPr>
            <w:tcW w:w="864" w:type="dxa"/>
            <w:tcBorders>
              <w:top w:val="single" w:sz="6" w:space="0" w:color="auto"/>
              <w:left w:val="nil"/>
              <w:bottom w:val="nil"/>
              <w:right w:val="nil"/>
            </w:tcBorders>
            <w:shd w:val="pct20" w:color="auto" w:fill="auto"/>
          </w:tcPr>
          <w:p w14:paraId="3F71C72F" w14:textId="77777777" w:rsidR="00FA6F85" w:rsidRDefault="00FA6F85" w:rsidP="000875CE">
            <w:pPr>
              <w:ind w:right="144"/>
              <w:rPr>
                <w:snapToGrid w:val="0"/>
                <w:sz w:val="24"/>
                <w:szCs w:val="24"/>
              </w:rPr>
            </w:pPr>
          </w:p>
        </w:tc>
        <w:tc>
          <w:tcPr>
            <w:tcW w:w="108" w:type="dxa"/>
            <w:tcBorders>
              <w:top w:val="single" w:sz="6" w:space="0" w:color="auto"/>
              <w:left w:val="nil"/>
              <w:bottom w:val="nil"/>
              <w:right w:val="nil"/>
            </w:tcBorders>
            <w:shd w:val="pct20" w:color="auto" w:fill="auto"/>
          </w:tcPr>
          <w:p w14:paraId="0AF32EA5" w14:textId="77777777" w:rsidR="00FA6F85" w:rsidRDefault="00FA6F85" w:rsidP="000875CE">
            <w:pPr>
              <w:ind w:right="144"/>
              <w:rPr>
                <w:snapToGrid w:val="0"/>
                <w:sz w:val="24"/>
                <w:szCs w:val="24"/>
              </w:rPr>
            </w:pPr>
          </w:p>
        </w:tc>
        <w:tc>
          <w:tcPr>
            <w:tcW w:w="108" w:type="dxa"/>
            <w:tcBorders>
              <w:top w:val="single" w:sz="6" w:space="0" w:color="auto"/>
              <w:left w:val="nil"/>
              <w:bottom w:val="nil"/>
              <w:right w:val="nil"/>
            </w:tcBorders>
            <w:shd w:val="pct20" w:color="auto" w:fill="auto"/>
          </w:tcPr>
          <w:p w14:paraId="2E5117E1" w14:textId="77777777" w:rsidR="00FA6F85" w:rsidRDefault="00FA6F85" w:rsidP="000875CE">
            <w:pPr>
              <w:ind w:right="144"/>
              <w:rPr>
                <w:snapToGrid w:val="0"/>
                <w:sz w:val="24"/>
                <w:szCs w:val="24"/>
              </w:rPr>
            </w:pPr>
          </w:p>
        </w:tc>
        <w:tc>
          <w:tcPr>
            <w:tcW w:w="108" w:type="dxa"/>
            <w:tcBorders>
              <w:top w:val="single" w:sz="6" w:space="0" w:color="auto"/>
              <w:left w:val="nil"/>
              <w:bottom w:val="nil"/>
              <w:right w:val="nil"/>
            </w:tcBorders>
            <w:shd w:val="pct20" w:color="auto" w:fill="auto"/>
          </w:tcPr>
          <w:p w14:paraId="780DE575" w14:textId="77777777" w:rsidR="00FA6F85" w:rsidRDefault="00FA6F85" w:rsidP="000875CE">
            <w:pPr>
              <w:ind w:right="144"/>
              <w:rPr>
                <w:snapToGrid w:val="0"/>
                <w:sz w:val="24"/>
                <w:szCs w:val="24"/>
              </w:rPr>
            </w:pPr>
          </w:p>
        </w:tc>
        <w:tc>
          <w:tcPr>
            <w:tcW w:w="108" w:type="dxa"/>
            <w:tcBorders>
              <w:top w:val="single" w:sz="6" w:space="0" w:color="auto"/>
              <w:left w:val="nil"/>
              <w:bottom w:val="nil"/>
              <w:right w:val="nil"/>
            </w:tcBorders>
            <w:shd w:val="pct20" w:color="auto" w:fill="auto"/>
          </w:tcPr>
          <w:p w14:paraId="4828A7B9" w14:textId="77777777" w:rsidR="00FA6F85" w:rsidRDefault="00FA6F85" w:rsidP="000875CE">
            <w:pPr>
              <w:ind w:right="144"/>
              <w:rPr>
                <w:snapToGrid w:val="0"/>
                <w:sz w:val="24"/>
                <w:szCs w:val="24"/>
              </w:rPr>
            </w:pPr>
          </w:p>
        </w:tc>
        <w:tc>
          <w:tcPr>
            <w:tcW w:w="108" w:type="dxa"/>
            <w:tcBorders>
              <w:top w:val="single" w:sz="6" w:space="0" w:color="auto"/>
              <w:left w:val="nil"/>
              <w:bottom w:val="nil"/>
              <w:right w:val="nil"/>
            </w:tcBorders>
            <w:shd w:val="pct20" w:color="auto" w:fill="auto"/>
          </w:tcPr>
          <w:p w14:paraId="5AB7458A" w14:textId="77777777" w:rsidR="00FA6F85" w:rsidRDefault="00FA6F85" w:rsidP="000875CE">
            <w:pPr>
              <w:ind w:right="144"/>
              <w:rPr>
                <w:snapToGrid w:val="0"/>
                <w:sz w:val="24"/>
                <w:szCs w:val="24"/>
              </w:rPr>
            </w:pPr>
          </w:p>
        </w:tc>
        <w:tc>
          <w:tcPr>
            <w:tcW w:w="108" w:type="dxa"/>
            <w:tcBorders>
              <w:top w:val="single" w:sz="6" w:space="0" w:color="auto"/>
              <w:left w:val="nil"/>
              <w:bottom w:val="nil"/>
              <w:right w:val="single" w:sz="6" w:space="0" w:color="auto"/>
            </w:tcBorders>
            <w:shd w:val="pct20" w:color="auto" w:fill="auto"/>
          </w:tcPr>
          <w:p w14:paraId="43F39719" w14:textId="77777777" w:rsidR="00FA6F85" w:rsidRDefault="00FA6F85" w:rsidP="000875CE">
            <w:pPr>
              <w:ind w:right="144"/>
              <w:rPr>
                <w:snapToGrid w:val="0"/>
                <w:sz w:val="24"/>
                <w:szCs w:val="24"/>
              </w:rPr>
            </w:pPr>
          </w:p>
        </w:tc>
      </w:tr>
      <w:tr w:rsidR="00FA6F85" w14:paraId="1000EA38" w14:textId="77777777" w:rsidTr="000875CE">
        <w:tc>
          <w:tcPr>
            <w:tcW w:w="864" w:type="dxa"/>
            <w:tcBorders>
              <w:top w:val="nil"/>
              <w:left w:val="nil"/>
              <w:bottom w:val="nil"/>
              <w:right w:val="nil"/>
            </w:tcBorders>
          </w:tcPr>
          <w:p w14:paraId="41EE261D" w14:textId="77777777" w:rsidR="00FA6F85" w:rsidRDefault="00FA6F85" w:rsidP="000875CE">
            <w:pPr>
              <w:ind w:right="144"/>
              <w:rPr>
                <w:snapToGrid w:val="0"/>
                <w:sz w:val="24"/>
                <w:szCs w:val="24"/>
              </w:rPr>
            </w:pPr>
            <w:r>
              <w:rPr>
                <w:snapToGrid w:val="0"/>
                <w:sz w:val="16"/>
                <w:szCs w:val="16"/>
              </w:rPr>
              <w:t>M</w:t>
            </w:r>
          </w:p>
        </w:tc>
        <w:tc>
          <w:tcPr>
            <w:tcW w:w="576" w:type="dxa"/>
            <w:tcBorders>
              <w:top w:val="nil"/>
              <w:left w:val="nil"/>
              <w:bottom w:val="nil"/>
              <w:right w:val="nil"/>
            </w:tcBorders>
          </w:tcPr>
          <w:p w14:paraId="6838EB64" w14:textId="77777777" w:rsidR="00FA6F85" w:rsidRDefault="00FA6F85" w:rsidP="000875CE">
            <w:pPr>
              <w:ind w:right="144"/>
              <w:rPr>
                <w:snapToGrid w:val="0"/>
                <w:sz w:val="24"/>
                <w:szCs w:val="24"/>
              </w:rPr>
            </w:pPr>
            <w:r>
              <w:rPr>
                <w:snapToGrid w:val="0"/>
                <w:sz w:val="16"/>
                <w:szCs w:val="16"/>
              </w:rPr>
              <w:t>010</w:t>
            </w:r>
          </w:p>
        </w:tc>
        <w:tc>
          <w:tcPr>
            <w:tcW w:w="720" w:type="dxa"/>
            <w:tcBorders>
              <w:top w:val="nil"/>
              <w:left w:val="nil"/>
              <w:bottom w:val="nil"/>
              <w:right w:val="nil"/>
            </w:tcBorders>
          </w:tcPr>
          <w:p w14:paraId="6AAB58C1" w14:textId="77777777" w:rsidR="00FA6F85" w:rsidRDefault="00FA6F85" w:rsidP="000875CE">
            <w:pPr>
              <w:ind w:right="144"/>
              <w:rPr>
                <w:snapToGrid w:val="0"/>
                <w:sz w:val="24"/>
                <w:szCs w:val="24"/>
              </w:rPr>
            </w:pPr>
            <w:r>
              <w:rPr>
                <w:snapToGrid w:val="0"/>
                <w:sz w:val="16"/>
                <w:szCs w:val="16"/>
              </w:rPr>
              <w:t>OTI</w:t>
            </w:r>
          </w:p>
        </w:tc>
        <w:tc>
          <w:tcPr>
            <w:tcW w:w="3240" w:type="dxa"/>
            <w:tcBorders>
              <w:top w:val="nil"/>
              <w:left w:val="nil"/>
              <w:bottom w:val="nil"/>
              <w:right w:val="nil"/>
            </w:tcBorders>
          </w:tcPr>
          <w:p w14:paraId="4A78E6DD" w14:textId="77777777" w:rsidR="00FA6F85" w:rsidRDefault="00FA6F85" w:rsidP="000875CE">
            <w:pPr>
              <w:ind w:right="144"/>
              <w:rPr>
                <w:snapToGrid w:val="0"/>
                <w:sz w:val="24"/>
                <w:szCs w:val="24"/>
              </w:rPr>
            </w:pPr>
            <w:r>
              <w:rPr>
                <w:snapToGrid w:val="0"/>
                <w:sz w:val="16"/>
                <w:szCs w:val="16"/>
              </w:rPr>
              <w:t>Original Transaction Identification</w:t>
            </w:r>
          </w:p>
        </w:tc>
        <w:tc>
          <w:tcPr>
            <w:tcW w:w="576" w:type="dxa"/>
            <w:tcBorders>
              <w:top w:val="nil"/>
              <w:left w:val="nil"/>
              <w:bottom w:val="nil"/>
              <w:right w:val="nil"/>
            </w:tcBorders>
          </w:tcPr>
          <w:p w14:paraId="1B3D84B4" w14:textId="77777777" w:rsidR="00FA6F85" w:rsidRDefault="00FA6F85" w:rsidP="000875CE">
            <w:pPr>
              <w:ind w:right="144"/>
              <w:jc w:val="center"/>
              <w:rPr>
                <w:snapToGrid w:val="0"/>
                <w:sz w:val="24"/>
                <w:szCs w:val="24"/>
              </w:rPr>
            </w:pPr>
            <w:r>
              <w:rPr>
                <w:snapToGrid w:val="0"/>
                <w:sz w:val="16"/>
                <w:szCs w:val="16"/>
              </w:rPr>
              <w:t>M</w:t>
            </w:r>
          </w:p>
        </w:tc>
        <w:tc>
          <w:tcPr>
            <w:tcW w:w="1007" w:type="dxa"/>
            <w:tcBorders>
              <w:top w:val="nil"/>
              <w:left w:val="nil"/>
              <w:bottom w:val="nil"/>
              <w:right w:val="nil"/>
            </w:tcBorders>
          </w:tcPr>
          <w:p w14:paraId="2218ADC2" w14:textId="77777777" w:rsidR="00FA6F85" w:rsidRDefault="00FA6F85" w:rsidP="000875CE">
            <w:pPr>
              <w:ind w:right="144"/>
              <w:jc w:val="right"/>
              <w:rPr>
                <w:snapToGrid w:val="0"/>
                <w:sz w:val="24"/>
                <w:szCs w:val="24"/>
              </w:rPr>
            </w:pPr>
            <w:r>
              <w:rPr>
                <w:snapToGrid w:val="0"/>
                <w:sz w:val="16"/>
                <w:szCs w:val="16"/>
              </w:rPr>
              <w:t>1</w:t>
            </w:r>
          </w:p>
        </w:tc>
        <w:tc>
          <w:tcPr>
            <w:tcW w:w="1007" w:type="dxa"/>
            <w:tcBorders>
              <w:top w:val="nil"/>
              <w:left w:val="nil"/>
              <w:bottom w:val="nil"/>
              <w:right w:val="nil"/>
            </w:tcBorders>
          </w:tcPr>
          <w:p w14:paraId="27CEA014" w14:textId="77777777" w:rsidR="00FA6F85" w:rsidRDefault="00FA6F85" w:rsidP="000875CE">
            <w:pPr>
              <w:ind w:right="144"/>
              <w:jc w:val="right"/>
              <w:rPr>
                <w:snapToGrid w:val="0"/>
                <w:sz w:val="24"/>
                <w:szCs w:val="24"/>
              </w:rPr>
            </w:pPr>
          </w:p>
        </w:tc>
        <w:tc>
          <w:tcPr>
            <w:tcW w:w="864" w:type="dxa"/>
            <w:tcBorders>
              <w:top w:val="nil"/>
              <w:left w:val="nil"/>
              <w:bottom w:val="nil"/>
              <w:right w:val="nil"/>
            </w:tcBorders>
          </w:tcPr>
          <w:p w14:paraId="3CDFE660" w14:textId="77777777" w:rsidR="00FA6F85" w:rsidRDefault="00FA6F85" w:rsidP="000875CE">
            <w:pPr>
              <w:ind w:right="144"/>
              <w:jc w:val="center"/>
              <w:rPr>
                <w:snapToGrid w:val="0"/>
                <w:sz w:val="24"/>
                <w:szCs w:val="24"/>
              </w:rPr>
            </w:pPr>
            <w:r>
              <w:rPr>
                <w:snapToGrid w:val="0"/>
                <w:sz w:val="16"/>
                <w:szCs w:val="16"/>
              </w:rPr>
              <w:t>n1</w:t>
            </w:r>
          </w:p>
        </w:tc>
        <w:tc>
          <w:tcPr>
            <w:tcW w:w="108" w:type="dxa"/>
            <w:tcBorders>
              <w:top w:val="nil"/>
              <w:left w:val="nil"/>
              <w:bottom w:val="nil"/>
              <w:right w:val="nil"/>
            </w:tcBorders>
          </w:tcPr>
          <w:p w14:paraId="7495B2CF" w14:textId="77777777" w:rsidR="00FA6F85" w:rsidRDefault="00FA6F85" w:rsidP="000875CE">
            <w:pPr>
              <w:ind w:right="144"/>
              <w:jc w:val="center"/>
              <w:rPr>
                <w:snapToGrid w:val="0"/>
                <w:sz w:val="24"/>
                <w:szCs w:val="24"/>
              </w:rPr>
            </w:pPr>
          </w:p>
        </w:tc>
        <w:tc>
          <w:tcPr>
            <w:tcW w:w="108" w:type="dxa"/>
            <w:tcBorders>
              <w:top w:val="nil"/>
              <w:left w:val="nil"/>
              <w:bottom w:val="nil"/>
              <w:right w:val="nil"/>
            </w:tcBorders>
          </w:tcPr>
          <w:p w14:paraId="2DF9A969" w14:textId="77777777" w:rsidR="00FA6F85" w:rsidRDefault="00FA6F85" w:rsidP="000875CE">
            <w:pPr>
              <w:ind w:right="144"/>
              <w:jc w:val="center"/>
              <w:rPr>
                <w:snapToGrid w:val="0"/>
                <w:sz w:val="24"/>
                <w:szCs w:val="24"/>
              </w:rPr>
            </w:pPr>
          </w:p>
        </w:tc>
        <w:tc>
          <w:tcPr>
            <w:tcW w:w="108" w:type="dxa"/>
            <w:tcBorders>
              <w:top w:val="nil"/>
              <w:left w:val="nil"/>
              <w:bottom w:val="nil"/>
              <w:right w:val="nil"/>
            </w:tcBorders>
          </w:tcPr>
          <w:p w14:paraId="5DE4DE82" w14:textId="77777777" w:rsidR="00FA6F85" w:rsidRDefault="00FA6F85" w:rsidP="000875CE">
            <w:pPr>
              <w:ind w:right="144"/>
              <w:jc w:val="center"/>
              <w:rPr>
                <w:snapToGrid w:val="0"/>
                <w:sz w:val="24"/>
                <w:szCs w:val="24"/>
              </w:rPr>
            </w:pPr>
          </w:p>
        </w:tc>
        <w:tc>
          <w:tcPr>
            <w:tcW w:w="108" w:type="dxa"/>
            <w:tcBorders>
              <w:top w:val="nil"/>
              <w:left w:val="nil"/>
              <w:bottom w:val="nil"/>
              <w:right w:val="nil"/>
            </w:tcBorders>
          </w:tcPr>
          <w:p w14:paraId="3039185D" w14:textId="77777777" w:rsidR="00FA6F85" w:rsidRDefault="00FA6F85" w:rsidP="000875CE">
            <w:pPr>
              <w:ind w:right="144"/>
              <w:jc w:val="center"/>
              <w:rPr>
                <w:snapToGrid w:val="0"/>
                <w:sz w:val="24"/>
                <w:szCs w:val="24"/>
              </w:rPr>
            </w:pPr>
          </w:p>
        </w:tc>
        <w:tc>
          <w:tcPr>
            <w:tcW w:w="108" w:type="dxa"/>
            <w:tcBorders>
              <w:top w:val="nil"/>
              <w:left w:val="nil"/>
              <w:bottom w:val="nil"/>
              <w:right w:val="nil"/>
            </w:tcBorders>
          </w:tcPr>
          <w:p w14:paraId="19687A49" w14:textId="77777777" w:rsidR="00FA6F85" w:rsidRDefault="00FA6F85" w:rsidP="000875CE">
            <w:pPr>
              <w:ind w:right="144"/>
              <w:jc w:val="center"/>
              <w:rPr>
                <w:snapToGrid w:val="0"/>
                <w:sz w:val="24"/>
                <w:szCs w:val="24"/>
              </w:rPr>
            </w:pPr>
          </w:p>
        </w:tc>
        <w:tc>
          <w:tcPr>
            <w:tcW w:w="108" w:type="dxa"/>
            <w:tcBorders>
              <w:top w:val="nil"/>
              <w:left w:val="nil"/>
              <w:bottom w:val="nil"/>
              <w:right w:val="single" w:sz="6" w:space="0" w:color="auto"/>
            </w:tcBorders>
          </w:tcPr>
          <w:p w14:paraId="5827F578" w14:textId="77777777" w:rsidR="00FA6F85" w:rsidRDefault="00FA6F85" w:rsidP="000875CE">
            <w:pPr>
              <w:ind w:right="144"/>
              <w:jc w:val="center"/>
              <w:rPr>
                <w:snapToGrid w:val="0"/>
                <w:sz w:val="24"/>
                <w:szCs w:val="24"/>
              </w:rPr>
            </w:pPr>
          </w:p>
        </w:tc>
      </w:tr>
      <w:tr w:rsidR="00FA6F85" w14:paraId="03E2A3B3" w14:textId="77777777" w:rsidTr="000875CE">
        <w:tc>
          <w:tcPr>
            <w:tcW w:w="864" w:type="dxa"/>
            <w:tcBorders>
              <w:top w:val="nil"/>
              <w:left w:val="nil"/>
              <w:bottom w:val="nil"/>
              <w:right w:val="nil"/>
            </w:tcBorders>
          </w:tcPr>
          <w:p w14:paraId="0E260FDB" w14:textId="77777777" w:rsidR="00FA6F85" w:rsidRDefault="00FA6F85" w:rsidP="000875CE">
            <w:pPr>
              <w:ind w:right="144"/>
              <w:rPr>
                <w:snapToGrid w:val="0"/>
                <w:sz w:val="24"/>
                <w:szCs w:val="24"/>
              </w:rPr>
            </w:pPr>
          </w:p>
        </w:tc>
        <w:tc>
          <w:tcPr>
            <w:tcW w:w="576" w:type="dxa"/>
            <w:tcBorders>
              <w:top w:val="nil"/>
              <w:left w:val="nil"/>
              <w:bottom w:val="nil"/>
              <w:right w:val="nil"/>
            </w:tcBorders>
          </w:tcPr>
          <w:p w14:paraId="653B1029" w14:textId="77777777" w:rsidR="00FA6F85" w:rsidRDefault="00FA6F85" w:rsidP="000875CE">
            <w:pPr>
              <w:ind w:right="144"/>
              <w:rPr>
                <w:snapToGrid w:val="0"/>
                <w:sz w:val="24"/>
                <w:szCs w:val="24"/>
              </w:rPr>
            </w:pPr>
            <w:r>
              <w:rPr>
                <w:snapToGrid w:val="0"/>
                <w:sz w:val="16"/>
                <w:szCs w:val="16"/>
              </w:rPr>
              <w:t>020</w:t>
            </w:r>
          </w:p>
        </w:tc>
        <w:tc>
          <w:tcPr>
            <w:tcW w:w="720" w:type="dxa"/>
            <w:tcBorders>
              <w:top w:val="nil"/>
              <w:left w:val="nil"/>
              <w:bottom w:val="nil"/>
              <w:right w:val="nil"/>
            </w:tcBorders>
          </w:tcPr>
          <w:p w14:paraId="25E7D94D" w14:textId="77777777" w:rsidR="00FA6F85" w:rsidRDefault="00FA6F85" w:rsidP="000875CE">
            <w:pPr>
              <w:ind w:right="144"/>
              <w:rPr>
                <w:snapToGrid w:val="0"/>
                <w:sz w:val="24"/>
                <w:szCs w:val="24"/>
              </w:rPr>
            </w:pPr>
            <w:r>
              <w:rPr>
                <w:snapToGrid w:val="0"/>
                <w:sz w:val="16"/>
                <w:szCs w:val="16"/>
              </w:rPr>
              <w:t>REF</w:t>
            </w:r>
          </w:p>
        </w:tc>
        <w:tc>
          <w:tcPr>
            <w:tcW w:w="3240" w:type="dxa"/>
            <w:tcBorders>
              <w:top w:val="nil"/>
              <w:left w:val="nil"/>
              <w:bottom w:val="nil"/>
              <w:right w:val="nil"/>
            </w:tcBorders>
          </w:tcPr>
          <w:p w14:paraId="4A8821BC" w14:textId="77777777" w:rsidR="00FA6F85" w:rsidRDefault="00FA6F85" w:rsidP="000875CE">
            <w:pPr>
              <w:ind w:right="144"/>
              <w:rPr>
                <w:snapToGrid w:val="0"/>
                <w:sz w:val="24"/>
                <w:szCs w:val="24"/>
              </w:rPr>
            </w:pPr>
            <w:r>
              <w:rPr>
                <w:snapToGrid w:val="0"/>
                <w:sz w:val="16"/>
                <w:szCs w:val="16"/>
              </w:rPr>
              <w:t>Reference Identification</w:t>
            </w:r>
          </w:p>
        </w:tc>
        <w:tc>
          <w:tcPr>
            <w:tcW w:w="576" w:type="dxa"/>
            <w:tcBorders>
              <w:top w:val="nil"/>
              <w:left w:val="nil"/>
              <w:bottom w:val="nil"/>
              <w:right w:val="nil"/>
            </w:tcBorders>
          </w:tcPr>
          <w:p w14:paraId="6382FD11" w14:textId="77777777" w:rsidR="00FA6F85" w:rsidRDefault="00FA6F85" w:rsidP="000875CE">
            <w:pPr>
              <w:ind w:right="144"/>
              <w:jc w:val="center"/>
              <w:rPr>
                <w:snapToGrid w:val="0"/>
                <w:sz w:val="24"/>
                <w:szCs w:val="24"/>
              </w:rPr>
            </w:pPr>
            <w:r>
              <w:rPr>
                <w:snapToGrid w:val="0"/>
                <w:sz w:val="16"/>
                <w:szCs w:val="16"/>
              </w:rPr>
              <w:t>O</w:t>
            </w:r>
          </w:p>
        </w:tc>
        <w:tc>
          <w:tcPr>
            <w:tcW w:w="1007" w:type="dxa"/>
            <w:tcBorders>
              <w:top w:val="nil"/>
              <w:left w:val="nil"/>
              <w:bottom w:val="nil"/>
              <w:right w:val="nil"/>
            </w:tcBorders>
          </w:tcPr>
          <w:p w14:paraId="333351DD" w14:textId="77777777" w:rsidR="00FA6F85" w:rsidRDefault="00FA6F85" w:rsidP="000875CE">
            <w:pPr>
              <w:ind w:right="144"/>
              <w:jc w:val="right"/>
              <w:rPr>
                <w:snapToGrid w:val="0"/>
                <w:sz w:val="24"/>
                <w:szCs w:val="24"/>
              </w:rPr>
            </w:pPr>
            <w:r>
              <w:rPr>
                <w:snapToGrid w:val="0"/>
                <w:sz w:val="16"/>
                <w:szCs w:val="16"/>
              </w:rPr>
              <w:t>12</w:t>
            </w:r>
          </w:p>
        </w:tc>
        <w:tc>
          <w:tcPr>
            <w:tcW w:w="1007" w:type="dxa"/>
            <w:tcBorders>
              <w:top w:val="nil"/>
              <w:left w:val="nil"/>
              <w:bottom w:val="nil"/>
              <w:right w:val="nil"/>
            </w:tcBorders>
          </w:tcPr>
          <w:p w14:paraId="52D85936" w14:textId="77777777" w:rsidR="00FA6F85" w:rsidRDefault="00FA6F85" w:rsidP="000875CE">
            <w:pPr>
              <w:ind w:right="144"/>
              <w:jc w:val="right"/>
              <w:rPr>
                <w:snapToGrid w:val="0"/>
                <w:sz w:val="24"/>
                <w:szCs w:val="24"/>
              </w:rPr>
            </w:pPr>
          </w:p>
        </w:tc>
        <w:tc>
          <w:tcPr>
            <w:tcW w:w="864" w:type="dxa"/>
            <w:tcBorders>
              <w:top w:val="nil"/>
              <w:left w:val="nil"/>
              <w:bottom w:val="nil"/>
              <w:right w:val="nil"/>
            </w:tcBorders>
          </w:tcPr>
          <w:p w14:paraId="50E342DC" w14:textId="77777777" w:rsidR="00FA6F85" w:rsidRDefault="00FA6F85" w:rsidP="000875CE">
            <w:pPr>
              <w:ind w:right="144"/>
              <w:jc w:val="center"/>
              <w:rPr>
                <w:snapToGrid w:val="0"/>
                <w:sz w:val="24"/>
                <w:szCs w:val="24"/>
              </w:rPr>
            </w:pPr>
            <w:r>
              <w:rPr>
                <w:snapToGrid w:val="0"/>
                <w:sz w:val="16"/>
                <w:szCs w:val="16"/>
              </w:rPr>
              <w:t>n2</w:t>
            </w:r>
          </w:p>
        </w:tc>
        <w:tc>
          <w:tcPr>
            <w:tcW w:w="108" w:type="dxa"/>
            <w:tcBorders>
              <w:top w:val="nil"/>
              <w:left w:val="nil"/>
              <w:bottom w:val="nil"/>
              <w:right w:val="nil"/>
            </w:tcBorders>
          </w:tcPr>
          <w:p w14:paraId="3988CE62" w14:textId="77777777" w:rsidR="00FA6F85" w:rsidRDefault="00FA6F85" w:rsidP="000875CE">
            <w:pPr>
              <w:ind w:right="144"/>
              <w:jc w:val="center"/>
              <w:rPr>
                <w:snapToGrid w:val="0"/>
                <w:sz w:val="24"/>
                <w:szCs w:val="24"/>
              </w:rPr>
            </w:pPr>
          </w:p>
        </w:tc>
        <w:tc>
          <w:tcPr>
            <w:tcW w:w="108" w:type="dxa"/>
            <w:tcBorders>
              <w:top w:val="nil"/>
              <w:left w:val="nil"/>
              <w:bottom w:val="nil"/>
              <w:right w:val="nil"/>
            </w:tcBorders>
          </w:tcPr>
          <w:p w14:paraId="506264FC" w14:textId="77777777" w:rsidR="00FA6F85" w:rsidRDefault="00FA6F85" w:rsidP="000875CE">
            <w:pPr>
              <w:ind w:right="144"/>
              <w:jc w:val="center"/>
              <w:rPr>
                <w:snapToGrid w:val="0"/>
                <w:sz w:val="24"/>
                <w:szCs w:val="24"/>
              </w:rPr>
            </w:pPr>
          </w:p>
        </w:tc>
        <w:tc>
          <w:tcPr>
            <w:tcW w:w="108" w:type="dxa"/>
            <w:tcBorders>
              <w:top w:val="nil"/>
              <w:left w:val="nil"/>
              <w:bottom w:val="nil"/>
              <w:right w:val="nil"/>
            </w:tcBorders>
          </w:tcPr>
          <w:p w14:paraId="69C8FA26" w14:textId="77777777" w:rsidR="00FA6F85" w:rsidRDefault="00FA6F85" w:rsidP="000875CE">
            <w:pPr>
              <w:ind w:right="144"/>
              <w:jc w:val="center"/>
              <w:rPr>
                <w:snapToGrid w:val="0"/>
                <w:sz w:val="24"/>
                <w:szCs w:val="24"/>
              </w:rPr>
            </w:pPr>
          </w:p>
        </w:tc>
        <w:tc>
          <w:tcPr>
            <w:tcW w:w="108" w:type="dxa"/>
            <w:tcBorders>
              <w:top w:val="nil"/>
              <w:left w:val="nil"/>
              <w:bottom w:val="nil"/>
              <w:right w:val="nil"/>
            </w:tcBorders>
          </w:tcPr>
          <w:p w14:paraId="5E318581" w14:textId="77777777" w:rsidR="00FA6F85" w:rsidRDefault="00FA6F85" w:rsidP="000875CE">
            <w:pPr>
              <w:ind w:right="144"/>
              <w:jc w:val="center"/>
              <w:rPr>
                <w:snapToGrid w:val="0"/>
                <w:sz w:val="24"/>
                <w:szCs w:val="24"/>
              </w:rPr>
            </w:pPr>
          </w:p>
        </w:tc>
        <w:tc>
          <w:tcPr>
            <w:tcW w:w="108" w:type="dxa"/>
            <w:tcBorders>
              <w:top w:val="nil"/>
              <w:left w:val="nil"/>
              <w:bottom w:val="nil"/>
              <w:right w:val="nil"/>
            </w:tcBorders>
          </w:tcPr>
          <w:p w14:paraId="2CDB8FD0" w14:textId="77777777" w:rsidR="00FA6F85" w:rsidRDefault="00FA6F85" w:rsidP="000875CE">
            <w:pPr>
              <w:ind w:right="144"/>
              <w:jc w:val="center"/>
              <w:rPr>
                <w:snapToGrid w:val="0"/>
                <w:sz w:val="24"/>
                <w:szCs w:val="24"/>
              </w:rPr>
            </w:pPr>
          </w:p>
        </w:tc>
        <w:tc>
          <w:tcPr>
            <w:tcW w:w="108" w:type="dxa"/>
            <w:tcBorders>
              <w:top w:val="nil"/>
              <w:left w:val="nil"/>
              <w:bottom w:val="nil"/>
              <w:right w:val="single" w:sz="6" w:space="0" w:color="auto"/>
            </w:tcBorders>
          </w:tcPr>
          <w:p w14:paraId="7E28F241" w14:textId="77777777" w:rsidR="00FA6F85" w:rsidRDefault="00FA6F85" w:rsidP="000875CE">
            <w:pPr>
              <w:ind w:right="144"/>
              <w:jc w:val="center"/>
              <w:rPr>
                <w:snapToGrid w:val="0"/>
                <w:sz w:val="24"/>
                <w:szCs w:val="24"/>
              </w:rPr>
            </w:pPr>
          </w:p>
        </w:tc>
      </w:tr>
      <w:tr w:rsidR="00FA6F85" w14:paraId="3FC1E880" w14:textId="77777777" w:rsidTr="000875CE">
        <w:tc>
          <w:tcPr>
            <w:tcW w:w="864" w:type="dxa"/>
            <w:tcBorders>
              <w:top w:val="nil"/>
              <w:left w:val="nil"/>
              <w:bottom w:val="nil"/>
              <w:right w:val="nil"/>
            </w:tcBorders>
          </w:tcPr>
          <w:p w14:paraId="28AEB5B6" w14:textId="77777777" w:rsidR="00FA6F85" w:rsidRDefault="00FA6F85" w:rsidP="000875CE">
            <w:pPr>
              <w:ind w:right="144"/>
              <w:rPr>
                <w:snapToGrid w:val="0"/>
                <w:sz w:val="24"/>
                <w:szCs w:val="24"/>
              </w:rPr>
            </w:pPr>
          </w:p>
        </w:tc>
        <w:tc>
          <w:tcPr>
            <w:tcW w:w="576" w:type="dxa"/>
            <w:tcBorders>
              <w:top w:val="nil"/>
              <w:left w:val="nil"/>
              <w:bottom w:val="nil"/>
              <w:right w:val="nil"/>
            </w:tcBorders>
          </w:tcPr>
          <w:p w14:paraId="517DDCFC" w14:textId="77777777" w:rsidR="00FA6F85" w:rsidRDefault="00FA6F85" w:rsidP="000875CE">
            <w:pPr>
              <w:ind w:right="144"/>
              <w:rPr>
                <w:snapToGrid w:val="0"/>
                <w:sz w:val="24"/>
                <w:szCs w:val="24"/>
              </w:rPr>
            </w:pPr>
          </w:p>
        </w:tc>
        <w:tc>
          <w:tcPr>
            <w:tcW w:w="720" w:type="dxa"/>
            <w:tcBorders>
              <w:top w:val="nil"/>
              <w:left w:val="nil"/>
              <w:bottom w:val="nil"/>
              <w:right w:val="nil"/>
            </w:tcBorders>
          </w:tcPr>
          <w:p w14:paraId="64938F87" w14:textId="77777777" w:rsidR="00FA6F85" w:rsidRDefault="00FA6F85" w:rsidP="000875CE">
            <w:pPr>
              <w:ind w:right="144"/>
              <w:rPr>
                <w:snapToGrid w:val="0"/>
                <w:sz w:val="24"/>
                <w:szCs w:val="24"/>
              </w:rPr>
            </w:pPr>
          </w:p>
        </w:tc>
        <w:tc>
          <w:tcPr>
            <w:tcW w:w="3240" w:type="dxa"/>
            <w:tcBorders>
              <w:top w:val="single" w:sz="6" w:space="0" w:color="auto"/>
              <w:left w:val="nil"/>
              <w:bottom w:val="nil"/>
              <w:right w:val="nil"/>
            </w:tcBorders>
            <w:shd w:val="pct20" w:color="auto" w:fill="auto"/>
          </w:tcPr>
          <w:p w14:paraId="0BF62209" w14:textId="77777777" w:rsidR="00FA6F85" w:rsidRDefault="00FA6F85" w:rsidP="000875CE">
            <w:pPr>
              <w:ind w:right="144"/>
              <w:rPr>
                <w:snapToGrid w:val="0"/>
                <w:sz w:val="24"/>
                <w:szCs w:val="24"/>
              </w:rPr>
            </w:pPr>
            <w:r>
              <w:rPr>
                <w:snapToGrid w:val="0"/>
                <w:sz w:val="16"/>
                <w:szCs w:val="16"/>
              </w:rPr>
              <w:t>LOOP ID - TED</w:t>
            </w:r>
          </w:p>
        </w:tc>
        <w:tc>
          <w:tcPr>
            <w:tcW w:w="576" w:type="dxa"/>
            <w:tcBorders>
              <w:top w:val="single" w:sz="6" w:space="0" w:color="auto"/>
              <w:left w:val="nil"/>
              <w:bottom w:val="nil"/>
              <w:right w:val="nil"/>
            </w:tcBorders>
            <w:shd w:val="pct20" w:color="auto" w:fill="auto"/>
          </w:tcPr>
          <w:p w14:paraId="7C846DA3" w14:textId="77777777" w:rsidR="00FA6F85" w:rsidRDefault="00FA6F85" w:rsidP="000875CE">
            <w:pPr>
              <w:ind w:right="144"/>
              <w:rPr>
                <w:snapToGrid w:val="0"/>
                <w:sz w:val="24"/>
                <w:szCs w:val="24"/>
              </w:rPr>
            </w:pPr>
          </w:p>
        </w:tc>
        <w:tc>
          <w:tcPr>
            <w:tcW w:w="1007" w:type="dxa"/>
            <w:tcBorders>
              <w:top w:val="single" w:sz="6" w:space="0" w:color="auto"/>
              <w:left w:val="nil"/>
              <w:bottom w:val="nil"/>
              <w:right w:val="nil"/>
            </w:tcBorders>
            <w:shd w:val="pct20" w:color="auto" w:fill="auto"/>
          </w:tcPr>
          <w:p w14:paraId="7F6EF328" w14:textId="77777777" w:rsidR="00FA6F85" w:rsidRDefault="00FA6F85" w:rsidP="000875CE">
            <w:pPr>
              <w:ind w:right="144"/>
              <w:rPr>
                <w:snapToGrid w:val="0"/>
                <w:sz w:val="24"/>
                <w:szCs w:val="24"/>
              </w:rPr>
            </w:pPr>
          </w:p>
        </w:tc>
        <w:tc>
          <w:tcPr>
            <w:tcW w:w="1007" w:type="dxa"/>
            <w:tcBorders>
              <w:top w:val="single" w:sz="6" w:space="0" w:color="auto"/>
              <w:left w:val="nil"/>
              <w:bottom w:val="nil"/>
              <w:right w:val="nil"/>
            </w:tcBorders>
            <w:shd w:val="pct20" w:color="auto" w:fill="auto"/>
          </w:tcPr>
          <w:p w14:paraId="5E7349EE" w14:textId="77777777" w:rsidR="00FA6F85" w:rsidRDefault="00FA6F85" w:rsidP="000875CE">
            <w:pPr>
              <w:ind w:right="144"/>
              <w:jc w:val="right"/>
              <w:rPr>
                <w:snapToGrid w:val="0"/>
                <w:sz w:val="24"/>
                <w:szCs w:val="24"/>
              </w:rPr>
            </w:pPr>
            <w:r>
              <w:rPr>
                <w:snapToGrid w:val="0"/>
                <w:sz w:val="16"/>
                <w:szCs w:val="16"/>
              </w:rPr>
              <w:t>&gt;1</w:t>
            </w:r>
          </w:p>
        </w:tc>
        <w:tc>
          <w:tcPr>
            <w:tcW w:w="864" w:type="dxa"/>
            <w:tcBorders>
              <w:top w:val="single" w:sz="6" w:space="0" w:color="auto"/>
              <w:left w:val="nil"/>
              <w:bottom w:val="nil"/>
              <w:right w:val="nil"/>
            </w:tcBorders>
            <w:shd w:val="pct20" w:color="auto" w:fill="auto"/>
          </w:tcPr>
          <w:p w14:paraId="07E807CE" w14:textId="77777777" w:rsidR="00FA6F85" w:rsidRDefault="00FA6F85" w:rsidP="000875CE">
            <w:pPr>
              <w:ind w:right="144"/>
              <w:rPr>
                <w:snapToGrid w:val="0"/>
                <w:sz w:val="24"/>
                <w:szCs w:val="24"/>
              </w:rPr>
            </w:pPr>
          </w:p>
        </w:tc>
        <w:tc>
          <w:tcPr>
            <w:tcW w:w="108" w:type="dxa"/>
            <w:tcBorders>
              <w:top w:val="single" w:sz="6" w:space="0" w:color="auto"/>
              <w:left w:val="nil"/>
              <w:bottom w:val="nil"/>
              <w:right w:val="nil"/>
            </w:tcBorders>
            <w:shd w:val="pct20" w:color="auto" w:fill="auto"/>
          </w:tcPr>
          <w:p w14:paraId="6B80233B" w14:textId="77777777" w:rsidR="00FA6F85" w:rsidRDefault="00FA6F85" w:rsidP="000875CE">
            <w:pPr>
              <w:ind w:right="144"/>
              <w:rPr>
                <w:snapToGrid w:val="0"/>
                <w:sz w:val="24"/>
                <w:szCs w:val="24"/>
              </w:rPr>
            </w:pPr>
          </w:p>
        </w:tc>
        <w:tc>
          <w:tcPr>
            <w:tcW w:w="108" w:type="dxa"/>
            <w:tcBorders>
              <w:top w:val="single" w:sz="6" w:space="0" w:color="auto"/>
              <w:left w:val="nil"/>
              <w:bottom w:val="nil"/>
              <w:right w:val="nil"/>
            </w:tcBorders>
            <w:shd w:val="pct20" w:color="auto" w:fill="auto"/>
          </w:tcPr>
          <w:p w14:paraId="2DD46D85" w14:textId="77777777" w:rsidR="00FA6F85" w:rsidRDefault="00FA6F85" w:rsidP="000875CE">
            <w:pPr>
              <w:ind w:right="144"/>
              <w:rPr>
                <w:snapToGrid w:val="0"/>
                <w:sz w:val="24"/>
                <w:szCs w:val="24"/>
              </w:rPr>
            </w:pPr>
          </w:p>
        </w:tc>
        <w:tc>
          <w:tcPr>
            <w:tcW w:w="108" w:type="dxa"/>
            <w:tcBorders>
              <w:top w:val="single" w:sz="6" w:space="0" w:color="auto"/>
              <w:left w:val="nil"/>
              <w:bottom w:val="nil"/>
              <w:right w:val="nil"/>
            </w:tcBorders>
            <w:shd w:val="pct20" w:color="auto" w:fill="auto"/>
          </w:tcPr>
          <w:p w14:paraId="497A4E20" w14:textId="77777777" w:rsidR="00FA6F85" w:rsidRDefault="00FA6F85" w:rsidP="000875CE">
            <w:pPr>
              <w:ind w:right="144"/>
              <w:rPr>
                <w:snapToGrid w:val="0"/>
                <w:sz w:val="24"/>
                <w:szCs w:val="24"/>
              </w:rPr>
            </w:pPr>
          </w:p>
        </w:tc>
        <w:tc>
          <w:tcPr>
            <w:tcW w:w="108" w:type="dxa"/>
            <w:tcBorders>
              <w:top w:val="single" w:sz="6" w:space="0" w:color="auto"/>
              <w:left w:val="nil"/>
              <w:bottom w:val="nil"/>
              <w:right w:val="nil"/>
            </w:tcBorders>
            <w:shd w:val="pct20" w:color="auto" w:fill="auto"/>
          </w:tcPr>
          <w:p w14:paraId="7413EE0D" w14:textId="77777777" w:rsidR="00FA6F85" w:rsidRDefault="00FA6F85" w:rsidP="000875CE">
            <w:pPr>
              <w:ind w:right="144"/>
              <w:rPr>
                <w:snapToGrid w:val="0"/>
                <w:sz w:val="24"/>
                <w:szCs w:val="24"/>
              </w:rPr>
            </w:pPr>
          </w:p>
        </w:tc>
        <w:tc>
          <w:tcPr>
            <w:tcW w:w="108" w:type="dxa"/>
            <w:tcBorders>
              <w:top w:val="single" w:sz="6" w:space="0" w:color="auto"/>
              <w:left w:val="nil"/>
              <w:bottom w:val="nil"/>
              <w:right w:val="single" w:sz="6" w:space="0" w:color="auto"/>
            </w:tcBorders>
            <w:shd w:val="pct20" w:color="auto" w:fill="auto"/>
          </w:tcPr>
          <w:p w14:paraId="3BA04D0D" w14:textId="77777777" w:rsidR="00FA6F85" w:rsidRDefault="00FA6F85" w:rsidP="000875CE">
            <w:pPr>
              <w:ind w:right="144"/>
              <w:rPr>
                <w:snapToGrid w:val="0"/>
                <w:sz w:val="24"/>
                <w:szCs w:val="24"/>
              </w:rPr>
            </w:pPr>
          </w:p>
        </w:tc>
        <w:tc>
          <w:tcPr>
            <w:tcW w:w="108" w:type="dxa"/>
            <w:tcBorders>
              <w:top w:val="nil"/>
              <w:left w:val="nil"/>
              <w:bottom w:val="nil"/>
              <w:right w:val="single" w:sz="6" w:space="0" w:color="auto"/>
            </w:tcBorders>
          </w:tcPr>
          <w:p w14:paraId="0FB8CDF5" w14:textId="77777777" w:rsidR="00FA6F85" w:rsidRDefault="00FA6F85" w:rsidP="000875CE">
            <w:pPr>
              <w:ind w:right="144"/>
              <w:rPr>
                <w:snapToGrid w:val="0"/>
                <w:sz w:val="24"/>
                <w:szCs w:val="24"/>
              </w:rPr>
            </w:pPr>
          </w:p>
        </w:tc>
      </w:tr>
      <w:tr w:rsidR="00FA6F85" w14:paraId="4FA59D37" w14:textId="77777777" w:rsidTr="000875CE">
        <w:tc>
          <w:tcPr>
            <w:tcW w:w="864" w:type="dxa"/>
            <w:tcBorders>
              <w:top w:val="nil"/>
              <w:left w:val="nil"/>
              <w:bottom w:val="nil"/>
              <w:right w:val="nil"/>
            </w:tcBorders>
          </w:tcPr>
          <w:p w14:paraId="0D014EB2" w14:textId="77777777" w:rsidR="00FA6F85" w:rsidRDefault="00FA6F85" w:rsidP="000875CE">
            <w:pPr>
              <w:ind w:right="144"/>
              <w:rPr>
                <w:snapToGrid w:val="0"/>
                <w:sz w:val="24"/>
                <w:szCs w:val="24"/>
              </w:rPr>
            </w:pPr>
          </w:p>
        </w:tc>
        <w:tc>
          <w:tcPr>
            <w:tcW w:w="576" w:type="dxa"/>
            <w:tcBorders>
              <w:top w:val="nil"/>
              <w:left w:val="nil"/>
              <w:bottom w:val="nil"/>
              <w:right w:val="nil"/>
            </w:tcBorders>
          </w:tcPr>
          <w:p w14:paraId="0634AE20" w14:textId="77777777" w:rsidR="00FA6F85" w:rsidRDefault="00FA6F85" w:rsidP="000875CE">
            <w:pPr>
              <w:ind w:right="144"/>
              <w:rPr>
                <w:snapToGrid w:val="0"/>
                <w:sz w:val="24"/>
                <w:szCs w:val="24"/>
              </w:rPr>
            </w:pPr>
            <w:r>
              <w:rPr>
                <w:snapToGrid w:val="0"/>
                <w:sz w:val="16"/>
                <w:szCs w:val="16"/>
              </w:rPr>
              <w:t>070</w:t>
            </w:r>
          </w:p>
        </w:tc>
        <w:tc>
          <w:tcPr>
            <w:tcW w:w="720" w:type="dxa"/>
            <w:tcBorders>
              <w:top w:val="nil"/>
              <w:left w:val="nil"/>
              <w:bottom w:val="nil"/>
              <w:right w:val="nil"/>
            </w:tcBorders>
          </w:tcPr>
          <w:p w14:paraId="2E08C297" w14:textId="77777777" w:rsidR="00FA6F85" w:rsidRDefault="00FA6F85" w:rsidP="000875CE">
            <w:pPr>
              <w:ind w:right="144"/>
              <w:rPr>
                <w:snapToGrid w:val="0"/>
                <w:sz w:val="24"/>
                <w:szCs w:val="24"/>
              </w:rPr>
            </w:pPr>
            <w:r>
              <w:rPr>
                <w:snapToGrid w:val="0"/>
                <w:sz w:val="16"/>
                <w:szCs w:val="16"/>
              </w:rPr>
              <w:t>TED</w:t>
            </w:r>
          </w:p>
        </w:tc>
        <w:tc>
          <w:tcPr>
            <w:tcW w:w="3240" w:type="dxa"/>
            <w:tcBorders>
              <w:top w:val="nil"/>
              <w:left w:val="nil"/>
              <w:bottom w:val="nil"/>
              <w:right w:val="nil"/>
            </w:tcBorders>
          </w:tcPr>
          <w:p w14:paraId="211DE0D7" w14:textId="77777777" w:rsidR="00FA6F85" w:rsidRDefault="00FA6F85" w:rsidP="000875CE">
            <w:pPr>
              <w:ind w:right="144"/>
              <w:rPr>
                <w:snapToGrid w:val="0"/>
                <w:sz w:val="24"/>
                <w:szCs w:val="24"/>
              </w:rPr>
            </w:pPr>
            <w:r>
              <w:rPr>
                <w:snapToGrid w:val="0"/>
                <w:sz w:val="16"/>
                <w:szCs w:val="16"/>
              </w:rPr>
              <w:t>Technical Error Description</w:t>
            </w:r>
          </w:p>
        </w:tc>
        <w:tc>
          <w:tcPr>
            <w:tcW w:w="576" w:type="dxa"/>
            <w:tcBorders>
              <w:top w:val="nil"/>
              <w:left w:val="nil"/>
              <w:bottom w:val="nil"/>
              <w:right w:val="nil"/>
            </w:tcBorders>
          </w:tcPr>
          <w:p w14:paraId="1247649C" w14:textId="77777777" w:rsidR="00FA6F85" w:rsidRDefault="00FA6F85" w:rsidP="000875CE">
            <w:pPr>
              <w:ind w:right="144"/>
              <w:jc w:val="center"/>
              <w:rPr>
                <w:snapToGrid w:val="0"/>
                <w:sz w:val="24"/>
                <w:szCs w:val="24"/>
              </w:rPr>
            </w:pPr>
            <w:r>
              <w:rPr>
                <w:snapToGrid w:val="0"/>
                <w:sz w:val="16"/>
                <w:szCs w:val="16"/>
              </w:rPr>
              <w:t>O</w:t>
            </w:r>
          </w:p>
        </w:tc>
        <w:tc>
          <w:tcPr>
            <w:tcW w:w="1007" w:type="dxa"/>
            <w:tcBorders>
              <w:top w:val="nil"/>
              <w:left w:val="nil"/>
              <w:bottom w:val="nil"/>
              <w:right w:val="nil"/>
            </w:tcBorders>
          </w:tcPr>
          <w:p w14:paraId="57EB799B" w14:textId="77777777" w:rsidR="00FA6F85" w:rsidRDefault="00FA6F85" w:rsidP="000875CE">
            <w:pPr>
              <w:ind w:right="144"/>
              <w:jc w:val="right"/>
              <w:rPr>
                <w:snapToGrid w:val="0"/>
                <w:sz w:val="24"/>
                <w:szCs w:val="24"/>
              </w:rPr>
            </w:pPr>
            <w:r>
              <w:rPr>
                <w:snapToGrid w:val="0"/>
                <w:sz w:val="16"/>
                <w:szCs w:val="16"/>
              </w:rPr>
              <w:t>1</w:t>
            </w:r>
          </w:p>
        </w:tc>
        <w:tc>
          <w:tcPr>
            <w:tcW w:w="1007" w:type="dxa"/>
            <w:tcBorders>
              <w:top w:val="nil"/>
              <w:left w:val="nil"/>
              <w:bottom w:val="nil"/>
              <w:right w:val="nil"/>
            </w:tcBorders>
          </w:tcPr>
          <w:p w14:paraId="7FA50D57" w14:textId="77777777" w:rsidR="00FA6F85" w:rsidRDefault="00FA6F85" w:rsidP="000875CE">
            <w:pPr>
              <w:ind w:right="144"/>
              <w:jc w:val="right"/>
              <w:rPr>
                <w:snapToGrid w:val="0"/>
                <w:sz w:val="24"/>
                <w:szCs w:val="24"/>
              </w:rPr>
            </w:pPr>
          </w:p>
        </w:tc>
        <w:tc>
          <w:tcPr>
            <w:tcW w:w="864" w:type="dxa"/>
            <w:tcBorders>
              <w:top w:val="nil"/>
              <w:left w:val="nil"/>
              <w:bottom w:val="nil"/>
              <w:right w:val="nil"/>
            </w:tcBorders>
          </w:tcPr>
          <w:p w14:paraId="79FDC13B" w14:textId="77777777" w:rsidR="00FA6F85" w:rsidRDefault="00FA6F85" w:rsidP="000875CE">
            <w:pPr>
              <w:ind w:right="144"/>
              <w:jc w:val="center"/>
              <w:rPr>
                <w:snapToGrid w:val="0"/>
                <w:sz w:val="24"/>
                <w:szCs w:val="24"/>
              </w:rPr>
            </w:pPr>
          </w:p>
        </w:tc>
        <w:tc>
          <w:tcPr>
            <w:tcW w:w="108" w:type="dxa"/>
            <w:tcBorders>
              <w:top w:val="nil"/>
              <w:left w:val="nil"/>
              <w:bottom w:val="nil"/>
              <w:right w:val="nil"/>
            </w:tcBorders>
          </w:tcPr>
          <w:p w14:paraId="16EAF3BD" w14:textId="77777777" w:rsidR="00FA6F85" w:rsidRDefault="00FA6F85" w:rsidP="000875CE">
            <w:pPr>
              <w:ind w:right="144"/>
              <w:jc w:val="center"/>
              <w:rPr>
                <w:snapToGrid w:val="0"/>
                <w:sz w:val="24"/>
                <w:szCs w:val="24"/>
              </w:rPr>
            </w:pPr>
          </w:p>
        </w:tc>
        <w:tc>
          <w:tcPr>
            <w:tcW w:w="108" w:type="dxa"/>
            <w:tcBorders>
              <w:top w:val="nil"/>
              <w:left w:val="nil"/>
              <w:bottom w:val="nil"/>
              <w:right w:val="nil"/>
            </w:tcBorders>
          </w:tcPr>
          <w:p w14:paraId="4E956483" w14:textId="77777777" w:rsidR="00FA6F85" w:rsidRDefault="00FA6F85" w:rsidP="000875CE">
            <w:pPr>
              <w:ind w:right="144"/>
              <w:jc w:val="center"/>
              <w:rPr>
                <w:snapToGrid w:val="0"/>
                <w:sz w:val="24"/>
                <w:szCs w:val="24"/>
              </w:rPr>
            </w:pPr>
          </w:p>
        </w:tc>
        <w:tc>
          <w:tcPr>
            <w:tcW w:w="108" w:type="dxa"/>
            <w:tcBorders>
              <w:top w:val="nil"/>
              <w:left w:val="nil"/>
              <w:bottom w:val="nil"/>
              <w:right w:val="nil"/>
            </w:tcBorders>
          </w:tcPr>
          <w:p w14:paraId="543DE109" w14:textId="77777777" w:rsidR="00FA6F85" w:rsidRDefault="00FA6F85" w:rsidP="000875CE">
            <w:pPr>
              <w:ind w:right="144"/>
              <w:jc w:val="center"/>
              <w:rPr>
                <w:snapToGrid w:val="0"/>
                <w:sz w:val="24"/>
                <w:szCs w:val="24"/>
              </w:rPr>
            </w:pPr>
          </w:p>
        </w:tc>
        <w:tc>
          <w:tcPr>
            <w:tcW w:w="108" w:type="dxa"/>
            <w:tcBorders>
              <w:top w:val="nil"/>
              <w:left w:val="nil"/>
              <w:bottom w:val="nil"/>
              <w:right w:val="nil"/>
            </w:tcBorders>
          </w:tcPr>
          <w:p w14:paraId="64EF023D" w14:textId="77777777" w:rsidR="00FA6F85" w:rsidRDefault="00FA6F85" w:rsidP="000875CE">
            <w:pPr>
              <w:ind w:right="144"/>
              <w:jc w:val="center"/>
              <w:rPr>
                <w:snapToGrid w:val="0"/>
                <w:sz w:val="24"/>
                <w:szCs w:val="24"/>
              </w:rPr>
            </w:pPr>
          </w:p>
        </w:tc>
        <w:tc>
          <w:tcPr>
            <w:tcW w:w="108" w:type="dxa"/>
            <w:tcBorders>
              <w:top w:val="nil"/>
              <w:left w:val="nil"/>
              <w:bottom w:val="nil"/>
              <w:right w:val="single" w:sz="6" w:space="0" w:color="auto"/>
            </w:tcBorders>
          </w:tcPr>
          <w:p w14:paraId="4035D48C" w14:textId="77777777" w:rsidR="00FA6F85" w:rsidRDefault="00FA6F85" w:rsidP="000875CE">
            <w:pPr>
              <w:ind w:right="144"/>
              <w:jc w:val="center"/>
              <w:rPr>
                <w:snapToGrid w:val="0"/>
                <w:sz w:val="24"/>
                <w:szCs w:val="24"/>
              </w:rPr>
            </w:pPr>
          </w:p>
        </w:tc>
        <w:tc>
          <w:tcPr>
            <w:tcW w:w="108" w:type="dxa"/>
            <w:tcBorders>
              <w:top w:val="nil"/>
              <w:left w:val="nil"/>
              <w:bottom w:val="nil"/>
              <w:right w:val="single" w:sz="6" w:space="0" w:color="auto"/>
            </w:tcBorders>
          </w:tcPr>
          <w:p w14:paraId="6C27D865" w14:textId="77777777" w:rsidR="00FA6F85" w:rsidRDefault="00FA6F85" w:rsidP="000875CE">
            <w:pPr>
              <w:ind w:right="144"/>
              <w:jc w:val="center"/>
              <w:rPr>
                <w:snapToGrid w:val="0"/>
                <w:sz w:val="24"/>
                <w:szCs w:val="24"/>
              </w:rPr>
            </w:pPr>
          </w:p>
        </w:tc>
      </w:tr>
      <w:tr w:rsidR="00FA6F85" w14:paraId="7529DEB8" w14:textId="77777777" w:rsidTr="000875CE">
        <w:tc>
          <w:tcPr>
            <w:tcW w:w="864" w:type="dxa"/>
            <w:tcBorders>
              <w:top w:val="nil"/>
              <w:left w:val="nil"/>
              <w:bottom w:val="nil"/>
              <w:right w:val="nil"/>
            </w:tcBorders>
          </w:tcPr>
          <w:p w14:paraId="1F8D3102" w14:textId="77777777" w:rsidR="00FA6F85" w:rsidRDefault="00FA6F85" w:rsidP="000875CE">
            <w:pPr>
              <w:ind w:right="144"/>
              <w:rPr>
                <w:snapToGrid w:val="0"/>
                <w:sz w:val="24"/>
                <w:szCs w:val="24"/>
              </w:rPr>
            </w:pPr>
          </w:p>
        </w:tc>
        <w:tc>
          <w:tcPr>
            <w:tcW w:w="576" w:type="dxa"/>
            <w:tcBorders>
              <w:top w:val="nil"/>
              <w:left w:val="nil"/>
              <w:bottom w:val="nil"/>
              <w:right w:val="nil"/>
            </w:tcBorders>
          </w:tcPr>
          <w:p w14:paraId="069DCE08" w14:textId="77777777" w:rsidR="00FA6F85" w:rsidRDefault="00FA6F85" w:rsidP="000875CE">
            <w:pPr>
              <w:ind w:right="144"/>
              <w:rPr>
                <w:snapToGrid w:val="0"/>
                <w:sz w:val="24"/>
                <w:szCs w:val="24"/>
              </w:rPr>
            </w:pPr>
            <w:r>
              <w:rPr>
                <w:snapToGrid w:val="0"/>
                <w:sz w:val="16"/>
                <w:szCs w:val="16"/>
              </w:rPr>
              <w:t>080</w:t>
            </w:r>
          </w:p>
        </w:tc>
        <w:tc>
          <w:tcPr>
            <w:tcW w:w="720" w:type="dxa"/>
            <w:tcBorders>
              <w:top w:val="nil"/>
              <w:left w:val="nil"/>
              <w:bottom w:val="nil"/>
              <w:right w:val="nil"/>
            </w:tcBorders>
          </w:tcPr>
          <w:p w14:paraId="6EF5B423" w14:textId="77777777" w:rsidR="00FA6F85" w:rsidRDefault="00FA6F85" w:rsidP="000875CE">
            <w:pPr>
              <w:ind w:right="144"/>
              <w:rPr>
                <w:snapToGrid w:val="0"/>
                <w:sz w:val="24"/>
                <w:szCs w:val="24"/>
              </w:rPr>
            </w:pPr>
            <w:r>
              <w:rPr>
                <w:snapToGrid w:val="0"/>
                <w:sz w:val="16"/>
                <w:szCs w:val="16"/>
              </w:rPr>
              <w:t>NTE</w:t>
            </w:r>
          </w:p>
        </w:tc>
        <w:tc>
          <w:tcPr>
            <w:tcW w:w="3240" w:type="dxa"/>
            <w:tcBorders>
              <w:top w:val="nil"/>
              <w:left w:val="nil"/>
              <w:bottom w:val="single" w:sz="6" w:space="0" w:color="auto"/>
              <w:right w:val="nil"/>
            </w:tcBorders>
          </w:tcPr>
          <w:p w14:paraId="630C9B7F" w14:textId="77777777" w:rsidR="00FA6F85" w:rsidRDefault="00FA6F85" w:rsidP="000875CE">
            <w:pPr>
              <w:ind w:right="144"/>
              <w:rPr>
                <w:snapToGrid w:val="0"/>
                <w:sz w:val="24"/>
                <w:szCs w:val="24"/>
              </w:rPr>
            </w:pPr>
            <w:r>
              <w:rPr>
                <w:snapToGrid w:val="0"/>
                <w:sz w:val="16"/>
                <w:szCs w:val="16"/>
              </w:rPr>
              <w:t>Note/Special Instruction</w:t>
            </w:r>
          </w:p>
        </w:tc>
        <w:tc>
          <w:tcPr>
            <w:tcW w:w="576" w:type="dxa"/>
            <w:tcBorders>
              <w:top w:val="nil"/>
              <w:left w:val="nil"/>
              <w:bottom w:val="single" w:sz="6" w:space="0" w:color="auto"/>
              <w:right w:val="nil"/>
            </w:tcBorders>
          </w:tcPr>
          <w:p w14:paraId="75B64FD8" w14:textId="77777777" w:rsidR="00FA6F85" w:rsidRDefault="00FA6F85" w:rsidP="000875CE">
            <w:pPr>
              <w:ind w:right="144"/>
              <w:jc w:val="center"/>
              <w:rPr>
                <w:snapToGrid w:val="0"/>
                <w:sz w:val="24"/>
                <w:szCs w:val="24"/>
              </w:rPr>
            </w:pPr>
            <w:r>
              <w:rPr>
                <w:snapToGrid w:val="0"/>
                <w:sz w:val="16"/>
                <w:szCs w:val="16"/>
              </w:rPr>
              <w:t>O</w:t>
            </w:r>
          </w:p>
        </w:tc>
        <w:tc>
          <w:tcPr>
            <w:tcW w:w="1007" w:type="dxa"/>
            <w:tcBorders>
              <w:top w:val="nil"/>
              <w:left w:val="nil"/>
              <w:bottom w:val="single" w:sz="6" w:space="0" w:color="auto"/>
              <w:right w:val="nil"/>
            </w:tcBorders>
          </w:tcPr>
          <w:p w14:paraId="6E220335" w14:textId="77777777" w:rsidR="00FA6F85" w:rsidRDefault="00FA6F85" w:rsidP="000875CE">
            <w:pPr>
              <w:ind w:right="144"/>
              <w:jc w:val="right"/>
              <w:rPr>
                <w:snapToGrid w:val="0"/>
                <w:sz w:val="24"/>
                <w:szCs w:val="24"/>
              </w:rPr>
            </w:pPr>
            <w:r>
              <w:rPr>
                <w:snapToGrid w:val="0"/>
                <w:sz w:val="16"/>
                <w:szCs w:val="16"/>
              </w:rPr>
              <w:t>100</w:t>
            </w:r>
          </w:p>
        </w:tc>
        <w:tc>
          <w:tcPr>
            <w:tcW w:w="1007" w:type="dxa"/>
            <w:tcBorders>
              <w:top w:val="nil"/>
              <w:left w:val="nil"/>
              <w:bottom w:val="single" w:sz="6" w:space="0" w:color="auto"/>
              <w:right w:val="nil"/>
            </w:tcBorders>
          </w:tcPr>
          <w:p w14:paraId="29E1FE45" w14:textId="77777777" w:rsidR="00FA6F85" w:rsidRDefault="00FA6F85" w:rsidP="000875CE">
            <w:pPr>
              <w:ind w:right="144"/>
              <w:jc w:val="right"/>
              <w:rPr>
                <w:snapToGrid w:val="0"/>
                <w:sz w:val="24"/>
                <w:szCs w:val="24"/>
              </w:rPr>
            </w:pPr>
          </w:p>
        </w:tc>
        <w:tc>
          <w:tcPr>
            <w:tcW w:w="864" w:type="dxa"/>
            <w:tcBorders>
              <w:top w:val="nil"/>
              <w:left w:val="nil"/>
              <w:bottom w:val="single" w:sz="6" w:space="0" w:color="auto"/>
              <w:right w:val="nil"/>
            </w:tcBorders>
          </w:tcPr>
          <w:p w14:paraId="5DE453D6" w14:textId="77777777" w:rsidR="00FA6F85" w:rsidRDefault="00FA6F85" w:rsidP="000875CE">
            <w:pPr>
              <w:ind w:right="144"/>
              <w:jc w:val="center"/>
              <w:rPr>
                <w:snapToGrid w:val="0"/>
                <w:sz w:val="24"/>
                <w:szCs w:val="24"/>
              </w:rPr>
            </w:pPr>
          </w:p>
        </w:tc>
        <w:tc>
          <w:tcPr>
            <w:tcW w:w="108" w:type="dxa"/>
            <w:tcBorders>
              <w:top w:val="nil"/>
              <w:left w:val="nil"/>
              <w:bottom w:val="single" w:sz="6" w:space="0" w:color="auto"/>
              <w:right w:val="nil"/>
            </w:tcBorders>
          </w:tcPr>
          <w:p w14:paraId="1B71307B" w14:textId="77777777" w:rsidR="00FA6F85" w:rsidRDefault="00FA6F85" w:rsidP="000875CE">
            <w:pPr>
              <w:ind w:right="144"/>
              <w:jc w:val="center"/>
              <w:rPr>
                <w:snapToGrid w:val="0"/>
                <w:sz w:val="24"/>
                <w:szCs w:val="24"/>
              </w:rPr>
            </w:pPr>
          </w:p>
        </w:tc>
        <w:tc>
          <w:tcPr>
            <w:tcW w:w="108" w:type="dxa"/>
            <w:tcBorders>
              <w:top w:val="nil"/>
              <w:left w:val="nil"/>
              <w:bottom w:val="single" w:sz="6" w:space="0" w:color="auto"/>
              <w:right w:val="nil"/>
            </w:tcBorders>
          </w:tcPr>
          <w:p w14:paraId="605D9C33" w14:textId="77777777" w:rsidR="00FA6F85" w:rsidRDefault="00FA6F85" w:rsidP="000875CE">
            <w:pPr>
              <w:ind w:right="144"/>
              <w:jc w:val="center"/>
              <w:rPr>
                <w:snapToGrid w:val="0"/>
                <w:sz w:val="24"/>
                <w:szCs w:val="24"/>
              </w:rPr>
            </w:pPr>
          </w:p>
        </w:tc>
        <w:tc>
          <w:tcPr>
            <w:tcW w:w="108" w:type="dxa"/>
            <w:tcBorders>
              <w:top w:val="nil"/>
              <w:left w:val="nil"/>
              <w:bottom w:val="single" w:sz="6" w:space="0" w:color="auto"/>
              <w:right w:val="nil"/>
            </w:tcBorders>
          </w:tcPr>
          <w:p w14:paraId="023E2F3E" w14:textId="77777777" w:rsidR="00FA6F85" w:rsidRDefault="00FA6F85" w:rsidP="000875CE">
            <w:pPr>
              <w:ind w:right="144"/>
              <w:jc w:val="center"/>
              <w:rPr>
                <w:snapToGrid w:val="0"/>
                <w:sz w:val="24"/>
                <w:szCs w:val="24"/>
              </w:rPr>
            </w:pPr>
          </w:p>
        </w:tc>
        <w:tc>
          <w:tcPr>
            <w:tcW w:w="108" w:type="dxa"/>
            <w:tcBorders>
              <w:top w:val="nil"/>
              <w:left w:val="nil"/>
              <w:bottom w:val="single" w:sz="6" w:space="0" w:color="auto"/>
              <w:right w:val="nil"/>
            </w:tcBorders>
          </w:tcPr>
          <w:p w14:paraId="26A7016A" w14:textId="77777777" w:rsidR="00FA6F85" w:rsidRDefault="00FA6F85" w:rsidP="000875CE">
            <w:pPr>
              <w:ind w:right="144"/>
              <w:jc w:val="center"/>
              <w:rPr>
                <w:snapToGrid w:val="0"/>
                <w:sz w:val="24"/>
                <w:szCs w:val="24"/>
              </w:rPr>
            </w:pPr>
          </w:p>
        </w:tc>
        <w:tc>
          <w:tcPr>
            <w:tcW w:w="108" w:type="dxa"/>
            <w:tcBorders>
              <w:top w:val="nil"/>
              <w:left w:val="nil"/>
              <w:bottom w:val="single" w:sz="6" w:space="0" w:color="auto"/>
              <w:right w:val="single" w:sz="6" w:space="0" w:color="auto"/>
            </w:tcBorders>
          </w:tcPr>
          <w:p w14:paraId="6FEE1992" w14:textId="77777777" w:rsidR="00FA6F85" w:rsidRDefault="00FA6F85" w:rsidP="000875CE">
            <w:pPr>
              <w:ind w:right="144"/>
              <w:jc w:val="center"/>
              <w:rPr>
                <w:snapToGrid w:val="0"/>
                <w:sz w:val="24"/>
                <w:szCs w:val="24"/>
              </w:rPr>
            </w:pPr>
          </w:p>
        </w:tc>
        <w:tc>
          <w:tcPr>
            <w:tcW w:w="108" w:type="dxa"/>
            <w:tcBorders>
              <w:top w:val="nil"/>
              <w:left w:val="nil"/>
              <w:bottom w:val="single" w:sz="6" w:space="0" w:color="auto"/>
              <w:right w:val="single" w:sz="6" w:space="0" w:color="auto"/>
            </w:tcBorders>
          </w:tcPr>
          <w:p w14:paraId="1C57F39F" w14:textId="77777777" w:rsidR="00FA6F85" w:rsidRDefault="00FA6F85" w:rsidP="000875CE">
            <w:pPr>
              <w:ind w:right="144"/>
              <w:jc w:val="center"/>
              <w:rPr>
                <w:snapToGrid w:val="0"/>
                <w:sz w:val="24"/>
                <w:szCs w:val="24"/>
              </w:rPr>
            </w:pPr>
          </w:p>
        </w:tc>
      </w:tr>
      <w:tr w:rsidR="00FA6F85" w14:paraId="5581425C" w14:textId="77777777" w:rsidTr="000875CE">
        <w:trPr>
          <w:trHeight w:hRule="exact" w:val="72"/>
        </w:trPr>
        <w:tc>
          <w:tcPr>
            <w:tcW w:w="864" w:type="dxa"/>
            <w:tcBorders>
              <w:top w:val="nil"/>
              <w:left w:val="nil"/>
              <w:bottom w:val="nil"/>
              <w:right w:val="nil"/>
            </w:tcBorders>
          </w:tcPr>
          <w:p w14:paraId="62522F61" w14:textId="77777777" w:rsidR="00FA6F85" w:rsidRDefault="00FA6F85" w:rsidP="000875CE">
            <w:pPr>
              <w:ind w:right="144"/>
              <w:rPr>
                <w:snapToGrid w:val="0"/>
                <w:sz w:val="24"/>
                <w:szCs w:val="24"/>
              </w:rPr>
            </w:pPr>
          </w:p>
        </w:tc>
        <w:tc>
          <w:tcPr>
            <w:tcW w:w="576" w:type="dxa"/>
            <w:tcBorders>
              <w:top w:val="nil"/>
              <w:left w:val="nil"/>
              <w:bottom w:val="nil"/>
              <w:right w:val="nil"/>
            </w:tcBorders>
          </w:tcPr>
          <w:p w14:paraId="05F083DE" w14:textId="77777777" w:rsidR="00FA6F85" w:rsidRDefault="00FA6F85" w:rsidP="000875CE">
            <w:pPr>
              <w:ind w:right="144"/>
              <w:rPr>
                <w:snapToGrid w:val="0"/>
                <w:sz w:val="24"/>
                <w:szCs w:val="24"/>
              </w:rPr>
            </w:pPr>
          </w:p>
        </w:tc>
        <w:tc>
          <w:tcPr>
            <w:tcW w:w="720" w:type="dxa"/>
            <w:tcBorders>
              <w:top w:val="nil"/>
              <w:left w:val="nil"/>
              <w:bottom w:val="nil"/>
              <w:right w:val="nil"/>
            </w:tcBorders>
          </w:tcPr>
          <w:p w14:paraId="76FF9723" w14:textId="77777777" w:rsidR="00FA6F85" w:rsidRDefault="00FA6F85" w:rsidP="000875CE">
            <w:pPr>
              <w:ind w:right="144"/>
              <w:rPr>
                <w:snapToGrid w:val="0"/>
                <w:sz w:val="24"/>
                <w:szCs w:val="24"/>
              </w:rPr>
            </w:pPr>
          </w:p>
        </w:tc>
        <w:tc>
          <w:tcPr>
            <w:tcW w:w="3240" w:type="dxa"/>
            <w:tcBorders>
              <w:top w:val="nil"/>
              <w:left w:val="nil"/>
              <w:bottom w:val="nil"/>
              <w:right w:val="nil"/>
            </w:tcBorders>
          </w:tcPr>
          <w:p w14:paraId="46562275" w14:textId="77777777" w:rsidR="00FA6F85" w:rsidRDefault="00FA6F85" w:rsidP="000875CE">
            <w:pPr>
              <w:ind w:right="144"/>
              <w:rPr>
                <w:snapToGrid w:val="0"/>
                <w:sz w:val="24"/>
                <w:szCs w:val="24"/>
              </w:rPr>
            </w:pPr>
          </w:p>
        </w:tc>
        <w:tc>
          <w:tcPr>
            <w:tcW w:w="576" w:type="dxa"/>
            <w:tcBorders>
              <w:top w:val="nil"/>
              <w:left w:val="nil"/>
              <w:bottom w:val="nil"/>
              <w:right w:val="nil"/>
            </w:tcBorders>
          </w:tcPr>
          <w:p w14:paraId="7174CF5F" w14:textId="77777777" w:rsidR="00FA6F85" w:rsidRDefault="00FA6F85" w:rsidP="000875CE">
            <w:pPr>
              <w:ind w:right="144"/>
              <w:rPr>
                <w:snapToGrid w:val="0"/>
                <w:sz w:val="24"/>
                <w:szCs w:val="24"/>
              </w:rPr>
            </w:pPr>
          </w:p>
        </w:tc>
        <w:tc>
          <w:tcPr>
            <w:tcW w:w="1007" w:type="dxa"/>
            <w:tcBorders>
              <w:top w:val="nil"/>
              <w:left w:val="nil"/>
              <w:bottom w:val="nil"/>
              <w:right w:val="nil"/>
            </w:tcBorders>
          </w:tcPr>
          <w:p w14:paraId="29446CCB" w14:textId="77777777" w:rsidR="00FA6F85" w:rsidRDefault="00FA6F85" w:rsidP="000875CE">
            <w:pPr>
              <w:ind w:right="144"/>
              <w:rPr>
                <w:snapToGrid w:val="0"/>
                <w:sz w:val="24"/>
                <w:szCs w:val="24"/>
              </w:rPr>
            </w:pPr>
          </w:p>
        </w:tc>
        <w:tc>
          <w:tcPr>
            <w:tcW w:w="1007" w:type="dxa"/>
            <w:tcBorders>
              <w:top w:val="nil"/>
              <w:left w:val="nil"/>
              <w:bottom w:val="nil"/>
              <w:right w:val="nil"/>
            </w:tcBorders>
          </w:tcPr>
          <w:p w14:paraId="410E7632" w14:textId="77777777" w:rsidR="00FA6F85" w:rsidRDefault="00FA6F85" w:rsidP="000875CE">
            <w:pPr>
              <w:ind w:right="144"/>
              <w:rPr>
                <w:snapToGrid w:val="0"/>
                <w:sz w:val="24"/>
                <w:szCs w:val="24"/>
              </w:rPr>
            </w:pPr>
          </w:p>
        </w:tc>
        <w:tc>
          <w:tcPr>
            <w:tcW w:w="864" w:type="dxa"/>
            <w:tcBorders>
              <w:top w:val="nil"/>
              <w:left w:val="nil"/>
              <w:bottom w:val="nil"/>
              <w:right w:val="nil"/>
            </w:tcBorders>
          </w:tcPr>
          <w:p w14:paraId="62D93CD2" w14:textId="77777777" w:rsidR="00FA6F85" w:rsidRDefault="00FA6F85" w:rsidP="000875CE">
            <w:pPr>
              <w:ind w:right="144"/>
              <w:rPr>
                <w:snapToGrid w:val="0"/>
                <w:sz w:val="24"/>
                <w:szCs w:val="24"/>
              </w:rPr>
            </w:pPr>
          </w:p>
        </w:tc>
        <w:tc>
          <w:tcPr>
            <w:tcW w:w="108" w:type="dxa"/>
            <w:tcBorders>
              <w:top w:val="nil"/>
              <w:left w:val="nil"/>
              <w:bottom w:val="nil"/>
              <w:right w:val="nil"/>
            </w:tcBorders>
          </w:tcPr>
          <w:p w14:paraId="42FF2A44" w14:textId="77777777" w:rsidR="00FA6F85" w:rsidRDefault="00FA6F85" w:rsidP="000875CE">
            <w:pPr>
              <w:ind w:right="144"/>
              <w:rPr>
                <w:snapToGrid w:val="0"/>
                <w:sz w:val="24"/>
                <w:szCs w:val="24"/>
              </w:rPr>
            </w:pPr>
          </w:p>
        </w:tc>
        <w:tc>
          <w:tcPr>
            <w:tcW w:w="108" w:type="dxa"/>
            <w:tcBorders>
              <w:top w:val="nil"/>
              <w:left w:val="nil"/>
              <w:bottom w:val="nil"/>
              <w:right w:val="nil"/>
            </w:tcBorders>
          </w:tcPr>
          <w:p w14:paraId="520554B5" w14:textId="77777777" w:rsidR="00FA6F85" w:rsidRDefault="00FA6F85" w:rsidP="000875CE">
            <w:pPr>
              <w:ind w:right="144"/>
              <w:rPr>
                <w:snapToGrid w:val="0"/>
                <w:sz w:val="24"/>
                <w:szCs w:val="24"/>
              </w:rPr>
            </w:pPr>
          </w:p>
        </w:tc>
        <w:tc>
          <w:tcPr>
            <w:tcW w:w="108" w:type="dxa"/>
            <w:tcBorders>
              <w:top w:val="nil"/>
              <w:left w:val="nil"/>
              <w:bottom w:val="nil"/>
              <w:right w:val="nil"/>
            </w:tcBorders>
          </w:tcPr>
          <w:p w14:paraId="318F9413" w14:textId="77777777" w:rsidR="00FA6F85" w:rsidRDefault="00FA6F85" w:rsidP="000875CE">
            <w:pPr>
              <w:ind w:right="144"/>
              <w:rPr>
                <w:snapToGrid w:val="0"/>
                <w:sz w:val="24"/>
                <w:szCs w:val="24"/>
              </w:rPr>
            </w:pPr>
          </w:p>
        </w:tc>
        <w:tc>
          <w:tcPr>
            <w:tcW w:w="108" w:type="dxa"/>
            <w:tcBorders>
              <w:top w:val="nil"/>
              <w:left w:val="nil"/>
              <w:bottom w:val="nil"/>
              <w:right w:val="nil"/>
            </w:tcBorders>
          </w:tcPr>
          <w:p w14:paraId="6C305B17" w14:textId="77777777" w:rsidR="00FA6F85" w:rsidRDefault="00FA6F85" w:rsidP="000875CE">
            <w:pPr>
              <w:ind w:right="144"/>
              <w:rPr>
                <w:snapToGrid w:val="0"/>
                <w:sz w:val="24"/>
                <w:szCs w:val="24"/>
              </w:rPr>
            </w:pPr>
          </w:p>
        </w:tc>
        <w:tc>
          <w:tcPr>
            <w:tcW w:w="108" w:type="dxa"/>
            <w:tcBorders>
              <w:top w:val="nil"/>
              <w:left w:val="nil"/>
              <w:bottom w:val="nil"/>
              <w:right w:val="nil"/>
            </w:tcBorders>
          </w:tcPr>
          <w:p w14:paraId="1623786B" w14:textId="77777777" w:rsidR="00FA6F85" w:rsidRDefault="00FA6F85" w:rsidP="000875CE">
            <w:pPr>
              <w:ind w:right="144"/>
              <w:rPr>
                <w:snapToGrid w:val="0"/>
                <w:sz w:val="24"/>
                <w:szCs w:val="24"/>
              </w:rPr>
            </w:pPr>
          </w:p>
        </w:tc>
        <w:tc>
          <w:tcPr>
            <w:tcW w:w="108" w:type="dxa"/>
            <w:tcBorders>
              <w:top w:val="nil"/>
              <w:left w:val="nil"/>
              <w:bottom w:val="nil"/>
              <w:right w:val="nil"/>
            </w:tcBorders>
          </w:tcPr>
          <w:p w14:paraId="69CF6C79" w14:textId="77777777" w:rsidR="00FA6F85" w:rsidRDefault="00FA6F85" w:rsidP="000875CE">
            <w:pPr>
              <w:ind w:right="144"/>
              <w:rPr>
                <w:snapToGrid w:val="0"/>
                <w:sz w:val="24"/>
                <w:szCs w:val="24"/>
              </w:rPr>
            </w:pPr>
          </w:p>
        </w:tc>
      </w:tr>
      <w:tr w:rsidR="00FA6F85" w14:paraId="16718FD8" w14:textId="77777777" w:rsidTr="000875CE">
        <w:tc>
          <w:tcPr>
            <w:tcW w:w="864" w:type="dxa"/>
            <w:tcBorders>
              <w:top w:val="nil"/>
              <w:left w:val="nil"/>
              <w:bottom w:val="nil"/>
              <w:right w:val="nil"/>
            </w:tcBorders>
          </w:tcPr>
          <w:p w14:paraId="5ADBAC8C" w14:textId="77777777" w:rsidR="00FA6F85" w:rsidRDefault="00FA6F85" w:rsidP="000875CE">
            <w:pPr>
              <w:ind w:right="144"/>
              <w:rPr>
                <w:snapToGrid w:val="0"/>
                <w:sz w:val="24"/>
                <w:szCs w:val="24"/>
              </w:rPr>
            </w:pPr>
            <w:r>
              <w:rPr>
                <w:snapToGrid w:val="0"/>
                <w:sz w:val="16"/>
                <w:szCs w:val="16"/>
              </w:rPr>
              <w:t>M</w:t>
            </w:r>
          </w:p>
        </w:tc>
        <w:tc>
          <w:tcPr>
            <w:tcW w:w="576" w:type="dxa"/>
            <w:tcBorders>
              <w:top w:val="nil"/>
              <w:left w:val="nil"/>
              <w:bottom w:val="nil"/>
              <w:right w:val="nil"/>
            </w:tcBorders>
          </w:tcPr>
          <w:p w14:paraId="38774AA1" w14:textId="77777777" w:rsidR="00FA6F85" w:rsidRDefault="00FA6F85" w:rsidP="000875CE">
            <w:pPr>
              <w:ind w:right="144"/>
              <w:rPr>
                <w:snapToGrid w:val="0"/>
                <w:sz w:val="24"/>
                <w:szCs w:val="24"/>
              </w:rPr>
            </w:pPr>
            <w:r>
              <w:rPr>
                <w:snapToGrid w:val="0"/>
                <w:sz w:val="16"/>
                <w:szCs w:val="16"/>
              </w:rPr>
              <w:t>090</w:t>
            </w:r>
          </w:p>
        </w:tc>
        <w:tc>
          <w:tcPr>
            <w:tcW w:w="720" w:type="dxa"/>
            <w:tcBorders>
              <w:top w:val="nil"/>
              <w:left w:val="nil"/>
              <w:bottom w:val="nil"/>
              <w:right w:val="nil"/>
            </w:tcBorders>
          </w:tcPr>
          <w:p w14:paraId="5376DF2C" w14:textId="77777777" w:rsidR="00FA6F85" w:rsidRDefault="00FA6F85" w:rsidP="000875CE">
            <w:pPr>
              <w:ind w:right="144"/>
              <w:rPr>
                <w:snapToGrid w:val="0"/>
                <w:sz w:val="24"/>
                <w:szCs w:val="24"/>
              </w:rPr>
            </w:pPr>
            <w:r>
              <w:rPr>
                <w:snapToGrid w:val="0"/>
                <w:sz w:val="16"/>
                <w:szCs w:val="16"/>
              </w:rPr>
              <w:t>SE</w:t>
            </w:r>
          </w:p>
        </w:tc>
        <w:tc>
          <w:tcPr>
            <w:tcW w:w="3240" w:type="dxa"/>
            <w:tcBorders>
              <w:top w:val="nil"/>
              <w:left w:val="nil"/>
              <w:bottom w:val="nil"/>
              <w:right w:val="nil"/>
            </w:tcBorders>
          </w:tcPr>
          <w:p w14:paraId="125C8F47" w14:textId="77777777" w:rsidR="00FA6F85" w:rsidRDefault="00FA6F85" w:rsidP="000875CE">
            <w:pPr>
              <w:ind w:right="144"/>
              <w:rPr>
                <w:snapToGrid w:val="0"/>
                <w:sz w:val="24"/>
                <w:szCs w:val="24"/>
              </w:rPr>
            </w:pPr>
            <w:r>
              <w:rPr>
                <w:snapToGrid w:val="0"/>
                <w:sz w:val="16"/>
                <w:szCs w:val="16"/>
              </w:rPr>
              <w:t>Transaction Set Trailer</w:t>
            </w:r>
          </w:p>
        </w:tc>
        <w:tc>
          <w:tcPr>
            <w:tcW w:w="576" w:type="dxa"/>
            <w:tcBorders>
              <w:top w:val="nil"/>
              <w:left w:val="nil"/>
              <w:bottom w:val="nil"/>
              <w:right w:val="nil"/>
            </w:tcBorders>
          </w:tcPr>
          <w:p w14:paraId="03F146AD" w14:textId="77777777" w:rsidR="00FA6F85" w:rsidRDefault="00FA6F85" w:rsidP="000875CE">
            <w:pPr>
              <w:ind w:right="144"/>
              <w:jc w:val="center"/>
              <w:rPr>
                <w:snapToGrid w:val="0"/>
                <w:sz w:val="24"/>
                <w:szCs w:val="24"/>
              </w:rPr>
            </w:pPr>
            <w:r>
              <w:rPr>
                <w:snapToGrid w:val="0"/>
                <w:sz w:val="16"/>
                <w:szCs w:val="16"/>
              </w:rPr>
              <w:t>M</w:t>
            </w:r>
          </w:p>
        </w:tc>
        <w:tc>
          <w:tcPr>
            <w:tcW w:w="1007" w:type="dxa"/>
            <w:tcBorders>
              <w:top w:val="nil"/>
              <w:left w:val="nil"/>
              <w:bottom w:val="nil"/>
              <w:right w:val="nil"/>
            </w:tcBorders>
          </w:tcPr>
          <w:p w14:paraId="5A3110F2" w14:textId="77777777" w:rsidR="00FA6F85" w:rsidRDefault="00FA6F85" w:rsidP="000875CE">
            <w:pPr>
              <w:ind w:right="144"/>
              <w:jc w:val="right"/>
              <w:rPr>
                <w:snapToGrid w:val="0"/>
                <w:sz w:val="24"/>
                <w:szCs w:val="24"/>
              </w:rPr>
            </w:pPr>
            <w:r>
              <w:rPr>
                <w:snapToGrid w:val="0"/>
                <w:sz w:val="16"/>
                <w:szCs w:val="16"/>
              </w:rPr>
              <w:t>1</w:t>
            </w:r>
          </w:p>
        </w:tc>
        <w:tc>
          <w:tcPr>
            <w:tcW w:w="1007" w:type="dxa"/>
            <w:tcBorders>
              <w:top w:val="nil"/>
              <w:left w:val="nil"/>
              <w:bottom w:val="nil"/>
              <w:right w:val="nil"/>
            </w:tcBorders>
          </w:tcPr>
          <w:p w14:paraId="2763F34D" w14:textId="77777777" w:rsidR="00FA6F85" w:rsidRDefault="00FA6F85" w:rsidP="000875CE">
            <w:pPr>
              <w:ind w:right="144"/>
              <w:jc w:val="right"/>
              <w:rPr>
                <w:snapToGrid w:val="0"/>
                <w:sz w:val="24"/>
                <w:szCs w:val="24"/>
              </w:rPr>
            </w:pPr>
          </w:p>
        </w:tc>
        <w:tc>
          <w:tcPr>
            <w:tcW w:w="864" w:type="dxa"/>
            <w:tcBorders>
              <w:top w:val="nil"/>
              <w:left w:val="nil"/>
              <w:bottom w:val="nil"/>
              <w:right w:val="nil"/>
            </w:tcBorders>
          </w:tcPr>
          <w:p w14:paraId="40798D37" w14:textId="77777777" w:rsidR="00FA6F85" w:rsidRDefault="00FA6F85" w:rsidP="000875CE">
            <w:pPr>
              <w:ind w:right="144"/>
              <w:jc w:val="center"/>
              <w:rPr>
                <w:snapToGrid w:val="0"/>
                <w:sz w:val="24"/>
                <w:szCs w:val="24"/>
              </w:rPr>
            </w:pPr>
          </w:p>
        </w:tc>
        <w:tc>
          <w:tcPr>
            <w:tcW w:w="108" w:type="dxa"/>
            <w:tcBorders>
              <w:top w:val="nil"/>
              <w:left w:val="nil"/>
              <w:bottom w:val="nil"/>
              <w:right w:val="nil"/>
            </w:tcBorders>
          </w:tcPr>
          <w:p w14:paraId="122B5252" w14:textId="77777777" w:rsidR="00FA6F85" w:rsidRDefault="00FA6F85" w:rsidP="000875CE">
            <w:pPr>
              <w:ind w:right="144"/>
              <w:jc w:val="center"/>
              <w:rPr>
                <w:snapToGrid w:val="0"/>
                <w:sz w:val="24"/>
                <w:szCs w:val="24"/>
              </w:rPr>
            </w:pPr>
          </w:p>
        </w:tc>
        <w:tc>
          <w:tcPr>
            <w:tcW w:w="108" w:type="dxa"/>
            <w:tcBorders>
              <w:top w:val="nil"/>
              <w:left w:val="nil"/>
              <w:bottom w:val="nil"/>
              <w:right w:val="nil"/>
            </w:tcBorders>
          </w:tcPr>
          <w:p w14:paraId="2301D760" w14:textId="77777777" w:rsidR="00FA6F85" w:rsidRDefault="00FA6F85" w:rsidP="000875CE">
            <w:pPr>
              <w:ind w:right="144"/>
              <w:jc w:val="center"/>
              <w:rPr>
                <w:snapToGrid w:val="0"/>
                <w:sz w:val="24"/>
                <w:szCs w:val="24"/>
              </w:rPr>
            </w:pPr>
          </w:p>
        </w:tc>
        <w:tc>
          <w:tcPr>
            <w:tcW w:w="108" w:type="dxa"/>
            <w:tcBorders>
              <w:top w:val="nil"/>
              <w:left w:val="nil"/>
              <w:bottom w:val="nil"/>
              <w:right w:val="nil"/>
            </w:tcBorders>
          </w:tcPr>
          <w:p w14:paraId="18B05193" w14:textId="77777777" w:rsidR="00FA6F85" w:rsidRDefault="00FA6F85" w:rsidP="000875CE">
            <w:pPr>
              <w:ind w:right="144"/>
              <w:jc w:val="center"/>
              <w:rPr>
                <w:snapToGrid w:val="0"/>
                <w:sz w:val="24"/>
                <w:szCs w:val="24"/>
              </w:rPr>
            </w:pPr>
          </w:p>
        </w:tc>
        <w:tc>
          <w:tcPr>
            <w:tcW w:w="108" w:type="dxa"/>
            <w:tcBorders>
              <w:top w:val="nil"/>
              <w:left w:val="nil"/>
              <w:bottom w:val="nil"/>
              <w:right w:val="nil"/>
            </w:tcBorders>
          </w:tcPr>
          <w:p w14:paraId="3F3623C2" w14:textId="77777777" w:rsidR="00FA6F85" w:rsidRDefault="00FA6F85" w:rsidP="000875CE">
            <w:pPr>
              <w:ind w:right="144"/>
              <w:jc w:val="center"/>
              <w:rPr>
                <w:snapToGrid w:val="0"/>
                <w:sz w:val="24"/>
                <w:szCs w:val="24"/>
              </w:rPr>
            </w:pPr>
          </w:p>
        </w:tc>
        <w:tc>
          <w:tcPr>
            <w:tcW w:w="108" w:type="dxa"/>
            <w:tcBorders>
              <w:top w:val="nil"/>
              <w:left w:val="nil"/>
              <w:bottom w:val="nil"/>
              <w:right w:val="nil"/>
            </w:tcBorders>
          </w:tcPr>
          <w:p w14:paraId="1B069B87" w14:textId="77777777" w:rsidR="00FA6F85" w:rsidRDefault="00FA6F85" w:rsidP="000875CE">
            <w:pPr>
              <w:ind w:right="144"/>
              <w:jc w:val="center"/>
              <w:rPr>
                <w:snapToGrid w:val="0"/>
                <w:sz w:val="24"/>
                <w:szCs w:val="24"/>
              </w:rPr>
            </w:pPr>
          </w:p>
        </w:tc>
        <w:tc>
          <w:tcPr>
            <w:tcW w:w="108" w:type="dxa"/>
            <w:tcBorders>
              <w:top w:val="nil"/>
              <w:left w:val="nil"/>
              <w:bottom w:val="nil"/>
              <w:right w:val="nil"/>
            </w:tcBorders>
          </w:tcPr>
          <w:p w14:paraId="6789398C" w14:textId="77777777" w:rsidR="00FA6F85" w:rsidRDefault="00FA6F85" w:rsidP="000875CE">
            <w:pPr>
              <w:ind w:right="144"/>
              <w:jc w:val="center"/>
              <w:rPr>
                <w:snapToGrid w:val="0"/>
                <w:sz w:val="24"/>
                <w:szCs w:val="24"/>
              </w:rPr>
            </w:pPr>
          </w:p>
        </w:tc>
      </w:tr>
    </w:tbl>
    <w:p w14:paraId="1DA81F19" w14:textId="77777777" w:rsidR="00FA6F85" w:rsidRDefault="00FA6F85" w:rsidP="00FA6F85">
      <w:pPr>
        <w:rPr>
          <w:snapToGrid w:val="0"/>
          <w:sz w:val="16"/>
          <w:szCs w:val="16"/>
        </w:rPr>
      </w:pPr>
    </w:p>
    <w:p w14:paraId="55BDBC73" w14:textId="77777777" w:rsidR="00FA6F85" w:rsidRDefault="00FA6F85" w:rsidP="00FA6F85">
      <w:pPr>
        <w:rPr>
          <w:snapToGrid w:val="0"/>
        </w:rPr>
      </w:pPr>
      <w:r>
        <w:rPr>
          <w:b/>
          <w:bCs/>
          <w:snapToGrid w:val="0"/>
          <w:sz w:val="24"/>
          <w:szCs w:val="24"/>
        </w:rPr>
        <w:t>Transaction Set Notes</w:t>
      </w:r>
    </w:p>
    <w:p w14:paraId="6AF374B9" w14:textId="77777777" w:rsidR="00FA6F85" w:rsidRDefault="00FA6F85" w:rsidP="00FA6F85">
      <w:pPr>
        <w:rPr>
          <w:snapToGrid w:val="0"/>
        </w:rPr>
      </w:pPr>
    </w:p>
    <w:p w14:paraId="18D1BB18" w14:textId="77777777" w:rsidR="00FA6F85" w:rsidRDefault="00FA6F85" w:rsidP="00FA6F85">
      <w:pPr>
        <w:tabs>
          <w:tab w:val="left" w:pos="547"/>
        </w:tabs>
        <w:ind w:left="547" w:hanging="547"/>
        <w:rPr>
          <w:snapToGrid w:val="0"/>
        </w:rPr>
      </w:pPr>
      <w:r>
        <w:rPr>
          <w:b/>
          <w:bCs/>
          <w:snapToGrid w:val="0"/>
        </w:rPr>
        <w:t>1.</w:t>
      </w:r>
      <w:r>
        <w:rPr>
          <w:snapToGrid w:val="0"/>
        </w:rPr>
        <w:tab/>
        <w:t>The OTI loop is intended to provide a unique identification of the transaction set that is the subject of this application acknowledgment.</w:t>
      </w:r>
    </w:p>
    <w:p w14:paraId="4103521F" w14:textId="77777777" w:rsidR="00FA6F85" w:rsidRDefault="00FA6F85" w:rsidP="00FA6F85">
      <w:pPr>
        <w:tabs>
          <w:tab w:val="left" w:pos="547"/>
        </w:tabs>
        <w:ind w:left="547" w:hanging="547"/>
        <w:rPr>
          <w:snapToGrid w:val="0"/>
        </w:rPr>
      </w:pPr>
      <w:r>
        <w:rPr>
          <w:b/>
          <w:bCs/>
          <w:snapToGrid w:val="0"/>
        </w:rPr>
        <w:t>2.</w:t>
      </w:r>
      <w:r>
        <w:rPr>
          <w:snapToGrid w:val="0"/>
        </w:rPr>
        <w:tab/>
        <w:t>The REF segment allows for the provision of secondary reference identification or numbers required to uniquely identify the original transaction set. The primary reference identification or number should be provided in elements OTI02-03.</w:t>
      </w:r>
    </w:p>
    <w:p w14:paraId="37725743" w14:textId="77777777" w:rsidR="00FA6F85" w:rsidRPr="00B1733E" w:rsidRDefault="00FA6F85" w:rsidP="00FA6F85">
      <w:pPr>
        <w:tabs>
          <w:tab w:val="right" w:pos="1800"/>
          <w:tab w:val="left" w:pos="2160"/>
        </w:tabs>
        <w:rPr>
          <w:snapToGrid w:val="0"/>
          <w:sz w:val="12"/>
          <w:szCs w:val="12"/>
        </w:rPr>
      </w:pPr>
    </w:p>
    <w:p w14:paraId="388A83AD" w14:textId="77777777" w:rsidR="00FA6F85" w:rsidRDefault="00FA6F85" w:rsidP="00FA6F85">
      <w:pPr>
        <w:adjustRightInd w:val="0"/>
      </w:pPr>
      <w:r>
        <w:t xml:space="preserve">For use on an alphanumeric field, Texas SET recognizes all characters within the Basic Character Set.  Within the Extended Character Set, Texas SET recognizes all character sets except all Select Language Characters found in Section 3.3.2 item (4) of X12 Application Control Structure. Exceptions to ANSI Standards for alphanumeric fields are noted in gray boxes of this Implementation Guide. </w:t>
      </w:r>
    </w:p>
    <w:p w14:paraId="34EA51A0" w14:textId="77777777" w:rsidR="00FA6F85" w:rsidRDefault="00FA6F85" w:rsidP="00FA6F85">
      <w:pPr>
        <w:adjustRightInd w:val="0"/>
      </w:pPr>
    </w:p>
    <w:p w14:paraId="1C4A2F6F" w14:textId="77777777" w:rsidR="00FA6F85" w:rsidRDefault="00FA6F85" w:rsidP="00FA6F85">
      <w:pPr>
        <w:adjustRightInd w:val="0"/>
      </w:pPr>
      <w:r>
        <w:t>Receipt of the Select Language Characters found in Section 3.3.2 item (4) of the Application Control Structure may be rejected with a 997 Reject transaction by recipient.</w:t>
      </w:r>
    </w:p>
    <w:p w14:paraId="650A73AA" w14:textId="77777777" w:rsidR="00FA6F85" w:rsidRDefault="00FA6F85" w:rsidP="00FA6F85">
      <w:pPr>
        <w:adjustRightInd w:val="0"/>
      </w:pPr>
    </w:p>
    <w:p w14:paraId="5D041F64" w14:textId="77777777" w:rsidR="00FA6F85" w:rsidRDefault="00FA6F85" w:rsidP="00FA6F85">
      <w:pPr>
        <w:adjustRightInd w:val="0"/>
      </w:pPr>
      <w:r>
        <w:lastRenderedPageBreak/>
        <w:t>For reference, the Select Language Characters found in Section 3.3.2 item (4) of the ANSI Standards are:</w:t>
      </w:r>
    </w:p>
    <w:p w14:paraId="36047C02" w14:textId="023528FB" w:rsidR="00000000" w:rsidRDefault="00FA6F85" w:rsidP="00FA6F85">
      <w:pPr>
        <w:tabs>
          <w:tab w:val="right" w:pos="1800"/>
          <w:tab w:val="left" w:pos="2160"/>
        </w:tabs>
        <w:rPr>
          <w:b/>
          <w:szCs w:val="24"/>
        </w:rPr>
      </w:pPr>
      <w:r>
        <w:t>À|Á|Â|Ä|à|á|â|ä|È|É|Ê|è|é|ê|ë|Ì|Í|Î|ì|í|î|ï|Ò|Ó|Ô|Ö|ò|ó|ô|ö|Ù|Ú|Û|Ü|ù|ú|û|ü|Ç|ç|Ñ|ñ|¿|¡</w:t>
      </w:r>
      <w:r>
        <w:rPr>
          <w:szCs w:val="24"/>
        </w:rPr>
        <w:br w:type="page"/>
      </w:r>
      <w:bookmarkStart w:id="10" w:name="book1"/>
      <w:bookmarkEnd w:id="10"/>
      <w:r>
        <w:rPr>
          <w:b/>
          <w:szCs w:val="24"/>
        </w:rPr>
        <w:lastRenderedPageBreak/>
        <w:tab/>
        <w:t>Segment:</w:t>
      </w:r>
      <w:r>
        <w:rPr>
          <w:b/>
          <w:szCs w:val="24"/>
        </w:rPr>
        <w:tab/>
      </w:r>
      <w:r>
        <w:rPr>
          <w:b/>
          <w:sz w:val="40"/>
          <w:szCs w:val="24"/>
        </w:rPr>
        <w:t xml:space="preserve">ST </w:t>
      </w:r>
      <w:r>
        <w:rPr>
          <w:b/>
          <w:szCs w:val="24"/>
        </w:rPr>
        <w:t>Transaction Set Header</w:t>
      </w:r>
    </w:p>
    <w:p w14:paraId="65161F4F" w14:textId="77777777" w:rsidR="00000000" w:rsidRDefault="00FA6F85">
      <w:pPr>
        <w:tabs>
          <w:tab w:val="right" w:pos="1800"/>
          <w:tab w:val="left" w:pos="2160"/>
        </w:tabs>
        <w:adjustRightInd w:val="0"/>
        <w:ind w:left="2160" w:hanging="2160"/>
        <w:rPr>
          <w:szCs w:val="24"/>
        </w:rPr>
      </w:pPr>
      <w:r>
        <w:rPr>
          <w:b/>
          <w:szCs w:val="24"/>
        </w:rPr>
        <w:tab/>
      </w:r>
      <w:r>
        <w:rPr>
          <w:b/>
          <w:szCs w:val="24"/>
        </w:rPr>
        <w:t>Position:</w:t>
      </w:r>
      <w:r>
        <w:rPr>
          <w:b/>
          <w:szCs w:val="24"/>
        </w:rPr>
        <w:tab/>
      </w:r>
      <w:r>
        <w:rPr>
          <w:szCs w:val="24"/>
        </w:rPr>
        <w:t>010</w:t>
      </w:r>
    </w:p>
    <w:p w14:paraId="1CBBF796" w14:textId="77777777" w:rsidR="00000000" w:rsidRDefault="00FA6F85">
      <w:pPr>
        <w:tabs>
          <w:tab w:val="right" w:pos="1800"/>
          <w:tab w:val="left" w:pos="2160"/>
        </w:tabs>
        <w:adjustRightInd w:val="0"/>
        <w:ind w:left="2160" w:hanging="2160"/>
        <w:rPr>
          <w:szCs w:val="24"/>
        </w:rPr>
      </w:pPr>
      <w:r>
        <w:rPr>
          <w:szCs w:val="24"/>
        </w:rPr>
        <w:tab/>
      </w:r>
      <w:r>
        <w:rPr>
          <w:b/>
          <w:szCs w:val="24"/>
        </w:rPr>
        <w:t>Loop:</w:t>
      </w:r>
    </w:p>
    <w:p w14:paraId="7215FFD1" w14:textId="77777777" w:rsidR="00000000" w:rsidRDefault="00FA6F85">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5103FC52" w14:textId="77777777" w:rsidR="00000000" w:rsidRDefault="00FA6F85">
      <w:pPr>
        <w:tabs>
          <w:tab w:val="right" w:pos="1800"/>
          <w:tab w:val="left" w:pos="2160"/>
        </w:tabs>
        <w:adjustRightInd w:val="0"/>
        <w:ind w:left="2160" w:hanging="2160"/>
        <w:rPr>
          <w:szCs w:val="24"/>
        </w:rPr>
      </w:pPr>
      <w:r>
        <w:rPr>
          <w:szCs w:val="24"/>
        </w:rPr>
        <w:tab/>
      </w:r>
      <w:r>
        <w:rPr>
          <w:b/>
          <w:szCs w:val="24"/>
        </w:rPr>
        <w:t>Usage:</w:t>
      </w:r>
      <w:r>
        <w:rPr>
          <w:szCs w:val="24"/>
        </w:rPr>
        <w:tab/>
        <w:t>Mandatory</w:t>
      </w:r>
    </w:p>
    <w:p w14:paraId="20F3B852" w14:textId="77777777" w:rsidR="00000000" w:rsidRDefault="00FA6F85">
      <w:pPr>
        <w:tabs>
          <w:tab w:val="right" w:pos="1800"/>
          <w:tab w:val="left" w:pos="2160"/>
        </w:tabs>
        <w:adjustRightInd w:val="0"/>
        <w:ind w:left="2160" w:hanging="2160"/>
        <w:rPr>
          <w:szCs w:val="24"/>
        </w:rPr>
      </w:pPr>
      <w:r>
        <w:rPr>
          <w:szCs w:val="24"/>
        </w:rPr>
        <w:tab/>
      </w:r>
      <w:r>
        <w:rPr>
          <w:b/>
          <w:szCs w:val="24"/>
        </w:rPr>
        <w:t>Max Use:</w:t>
      </w:r>
      <w:r>
        <w:rPr>
          <w:szCs w:val="24"/>
        </w:rPr>
        <w:tab/>
        <w:t>1</w:t>
      </w:r>
    </w:p>
    <w:p w14:paraId="40F2F629" w14:textId="77777777" w:rsidR="00000000" w:rsidRDefault="00FA6F85">
      <w:pPr>
        <w:tabs>
          <w:tab w:val="right" w:pos="1800"/>
          <w:tab w:val="left" w:pos="2160"/>
        </w:tabs>
        <w:adjustRightInd w:val="0"/>
        <w:ind w:left="2160" w:hanging="2160"/>
        <w:rPr>
          <w:szCs w:val="24"/>
        </w:rPr>
      </w:pPr>
      <w:r>
        <w:rPr>
          <w:szCs w:val="24"/>
        </w:rPr>
        <w:tab/>
      </w:r>
      <w:r>
        <w:rPr>
          <w:b/>
          <w:szCs w:val="24"/>
        </w:rPr>
        <w:t>P</w:t>
      </w:r>
      <w:r>
        <w:rPr>
          <w:b/>
          <w:szCs w:val="24"/>
        </w:rPr>
        <w:t>urpose:</w:t>
      </w:r>
      <w:r>
        <w:rPr>
          <w:szCs w:val="24"/>
        </w:rPr>
        <w:tab/>
        <w:t>To indicate the start of a transaction set and to assign a control number</w:t>
      </w:r>
    </w:p>
    <w:p w14:paraId="43DA4A9A" w14:textId="77777777" w:rsidR="00000000" w:rsidRDefault="00FA6F85">
      <w:pPr>
        <w:tabs>
          <w:tab w:val="right" w:pos="1800"/>
          <w:tab w:val="left" w:pos="2160"/>
          <w:tab w:val="left" w:pos="2520"/>
        </w:tabs>
        <w:adjustRightInd w:val="0"/>
        <w:ind w:left="2520" w:hanging="2520"/>
        <w:rPr>
          <w:szCs w:val="24"/>
        </w:rPr>
      </w:pPr>
      <w:r>
        <w:rPr>
          <w:szCs w:val="24"/>
        </w:rPr>
        <w:tab/>
      </w:r>
      <w:r>
        <w:rPr>
          <w:b/>
          <w:szCs w:val="24"/>
        </w:rPr>
        <w:t>Syntax Notes:</w:t>
      </w:r>
    </w:p>
    <w:p w14:paraId="286CC944" w14:textId="77777777" w:rsidR="00000000" w:rsidRDefault="00FA6F85">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 xml:space="preserve">The transaction set identifier (ST01) is used by the translation routines of the interchange partners to select the appropriate transaction </w:t>
      </w:r>
      <w:r>
        <w:rPr>
          <w:szCs w:val="24"/>
        </w:rPr>
        <w:t>set definition (e.g., 810 selects the Invoice Transaction Set).</w:t>
      </w:r>
    </w:p>
    <w:p w14:paraId="70720EF1" w14:textId="77777777" w:rsidR="00000000" w:rsidRDefault="00FA6F85">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593EF5D7" w14:textId="77777777">
        <w:tblPrEx>
          <w:tblCellMar>
            <w:top w:w="0" w:type="dxa"/>
            <w:left w:w="0" w:type="dxa"/>
            <w:bottom w:w="0" w:type="dxa"/>
            <w:right w:w="0" w:type="dxa"/>
          </w:tblCellMar>
        </w:tblPrEx>
        <w:tc>
          <w:tcPr>
            <w:tcW w:w="1944" w:type="dxa"/>
            <w:tcBorders>
              <w:top w:val="nil"/>
              <w:left w:val="nil"/>
              <w:bottom w:val="nil"/>
              <w:right w:val="nil"/>
            </w:tcBorders>
          </w:tcPr>
          <w:p w14:paraId="62B41A33" w14:textId="77777777" w:rsidR="00000000" w:rsidRDefault="00FA6F85">
            <w:pPr>
              <w:adjustRightInd w:val="0"/>
              <w:ind w:right="144"/>
              <w:jc w:val="right"/>
              <w:rPr>
                <w:sz w:val="24"/>
                <w:szCs w:val="24"/>
              </w:rPr>
            </w:pPr>
            <w:r>
              <w:rPr>
                <w:b/>
                <w:szCs w:val="24"/>
              </w:rPr>
              <w:t>Notes:</w:t>
            </w:r>
          </w:p>
        </w:tc>
        <w:tc>
          <w:tcPr>
            <w:tcW w:w="216" w:type="dxa"/>
            <w:tcBorders>
              <w:top w:val="nil"/>
              <w:left w:val="nil"/>
              <w:bottom w:val="nil"/>
              <w:right w:val="nil"/>
            </w:tcBorders>
          </w:tcPr>
          <w:p w14:paraId="325E1109" w14:textId="77777777" w:rsidR="00000000" w:rsidRDefault="00FA6F85">
            <w:pPr>
              <w:adjustRightInd w:val="0"/>
              <w:ind w:right="144"/>
              <w:jc w:val="right"/>
              <w:rPr>
                <w:sz w:val="24"/>
                <w:szCs w:val="24"/>
              </w:rPr>
            </w:pPr>
          </w:p>
        </w:tc>
        <w:tc>
          <w:tcPr>
            <w:tcW w:w="7343" w:type="dxa"/>
            <w:tcBorders>
              <w:top w:val="nil"/>
              <w:left w:val="nil"/>
              <w:bottom w:val="nil"/>
              <w:right w:val="nil"/>
            </w:tcBorders>
            <w:shd w:val="pct20" w:color="auto" w:fill="auto"/>
          </w:tcPr>
          <w:p w14:paraId="5DC05F6F" w14:textId="77777777" w:rsidR="00000000" w:rsidRDefault="00FA6F85">
            <w:pPr>
              <w:adjustRightInd w:val="0"/>
              <w:ind w:right="144"/>
              <w:rPr>
                <w:szCs w:val="24"/>
              </w:rPr>
            </w:pPr>
            <w:r>
              <w:rPr>
                <w:szCs w:val="24"/>
              </w:rPr>
              <w:t>Required</w:t>
            </w:r>
          </w:p>
          <w:p w14:paraId="381A0502" w14:textId="77777777" w:rsidR="00000000" w:rsidRDefault="00FA6F85">
            <w:pPr>
              <w:adjustRightInd w:val="0"/>
              <w:ind w:right="144"/>
              <w:rPr>
                <w:sz w:val="24"/>
                <w:szCs w:val="24"/>
              </w:rPr>
            </w:pPr>
          </w:p>
        </w:tc>
      </w:tr>
      <w:tr w:rsidR="00000000" w14:paraId="0C846998" w14:textId="77777777">
        <w:tblPrEx>
          <w:tblCellMar>
            <w:top w:w="0" w:type="dxa"/>
            <w:left w:w="0" w:type="dxa"/>
            <w:bottom w:w="0" w:type="dxa"/>
            <w:right w:w="0" w:type="dxa"/>
          </w:tblCellMar>
        </w:tblPrEx>
        <w:tc>
          <w:tcPr>
            <w:tcW w:w="1944" w:type="dxa"/>
            <w:tcBorders>
              <w:top w:val="nil"/>
              <w:left w:val="nil"/>
              <w:bottom w:val="nil"/>
              <w:right w:val="nil"/>
            </w:tcBorders>
          </w:tcPr>
          <w:p w14:paraId="5F6A2A52" w14:textId="77777777" w:rsidR="00000000" w:rsidRDefault="00FA6F85">
            <w:pPr>
              <w:adjustRightInd w:val="0"/>
              <w:ind w:right="144"/>
              <w:rPr>
                <w:sz w:val="24"/>
                <w:szCs w:val="24"/>
              </w:rPr>
            </w:pPr>
          </w:p>
        </w:tc>
        <w:tc>
          <w:tcPr>
            <w:tcW w:w="216" w:type="dxa"/>
            <w:tcBorders>
              <w:top w:val="nil"/>
              <w:left w:val="nil"/>
              <w:bottom w:val="nil"/>
              <w:right w:val="nil"/>
            </w:tcBorders>
          </w:tcPr>
          <w:p w14:paraId="06E6773D" w14:textId="77777777" w:rsidR="00000000" w:rsidRDefault="00FA6F85">
            <w:pPr>
              <w:adjustRightInd w:val="0"/>
              <w:ind w:right="144"/>
              <w:rPr>
                <w:sz w:val="24"/>
                <w:szCs w:val="24"/>
              </w:rPr>
            </w:pPr>
          </w:p>
        </w:tc>
        <w:tc>
          <w:tcPr>
            <w:tcW w:w="7343" w:type="dxa"/>
            <w:tcBorders>
              <w:top w:val="nil"/>
              <w:left w:val="nil"/>
              <w:bottom w:val="nil"/>
              <w:right w:val="nil"/>
            </w:tcBorders>
            <w:shd w:val="pct20" w:color="auto" w:fill="auto"/>
          </w:tcPr>
          <w:p w14:paraId="527924C5" w14:textId="77777777" w:rsidR="00000000" w:rsidRDefault="00FA6F85">
            <w:pPr>
              <w:adjustRightInd w:val="0"/>
              <w:ind w:right="144"/>
              <w:rPr>
                <w:sz w:val="24"/>
                <w:szCs w:val="24"/>
              </w:rPr>
            </w:pPr>
            <w:r>
              <w:rPr>
                <w:szCs w:val="24"/>
              </w:rPr>
              <w:t>ST~824~000000001</w:t>
            </w:r>
          </w:p>
        </w:tc>
      </w:tr>
    </w:tbl>
    <w:p w14:paraId="4ED39F65" w14:textId="77777777" w:rsidR="00000000" w:rsidRDefault="00FA6F85">
      <w:pPr>
        <w:adjustRightInd w:val="0"/>
        <w:rPr>
          <w:szCs w:val="24"/>
        </w:rPr>
      </w:pPr>
    </w:p>
    <w:p w14:paraId="2796C1DB" w14:textId="77777777" w:rsidR="00000000" w:rsidRDefault="00FA6F85">
      <w:pPr>
        <w:adjustRightInd w:val="0"/>
        <w:jc w:val="center"/>
        <w:rPr>
          <w:b/>
          <w:szCs w:val="24"/>
        </w:rPr>
      </w:pPr>
      <w:r>
        <w:rPr>
          <w:b/>
          <w:szCs w:val="24"/>
        </w:rPr>
        <w:t>Data Element Summary</w:t>
      </w:r>
    </w:p>
    <w:p w14:paraId="5D97B211" w14:textId="77777777" w:rsidR="00000000" w:rsidRDefault="00FA6F85">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1F972945" w14:textId="77777777" w:rsidR="00000000" w:rsidRDefault="00FA6F85">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000000" w14:paraId="613DB8CE" w14:textId="77777777">
        <w:tblPrEx>
          <w:tblCellMar>
            <w:top w:w="0" w:type="dxa"/>
            <w:left w:w="0" w:type="dxa"/>
            <w:bottom w:w="0" w:type="dxa"/>
            <w:right w:w="0" w:type="dxa"/>
          </w:tblCellMar>
        </w:tblPrEx>
        <w:tc>
          <w:tcPr>
            <w:tcW w:w="1007" w:type="dxa"/>
            <w:tcBorders>
              <w:top w:val="nil"/>
              <w:left w:val="nil"/>
              <w:bottom w:val="nil"/>
              <w:right w:val="nil"/>
            </w:tcBorders>
          </w:tcPr>
          <w:p w14:paraId="0516EF8C" w14:textId="77777777" w:rsidR="00000000" w:rsidRDefault="00FA6F85">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5BF0792B" w14:textId="77777777" w:rsidR="00000000" w:rsidRDefault="00FA6F85">
            <w:pPr>
              <w:adjustRightInd w:val="0"/>
              <w:ind w:right="144"/>
              <w:jc w:val="center"/>
              <w:rPr>
                <w:sz w:val="24"/>
                <w:szCs w:val="24"/>
              </w:rPr>
            </w:pPr>
            <w:r>
              <w:rPr>
                <w:b/>
                <w:szCs w:val="24"/>
              </w:rPr>
              <w:t>ST01</w:t>
            </w:r>
          </w:p>
        </w:tc>
        <w:tc>
          <w:tcPr>
            <w:tcW w:w="892" w:type="dxa"/>
            <w:tcBorders>
              <w:top w:val="nil"/>
              <w:left w:val="nil"/>
              <w:bottom w:val="nil"/>
              <w:right w:val="nil"/>
            </w:tcBorders>
          </w:tcPr>
          <w:p w14:paraId="33654003" w14:textId="77777777" w:rsidR="00000000" w:rsidRDefault="00FA6F85">
            <w:pPr>
              <w:adjustRightInd w:val="0"/>
              <w:ind w:right="144"/>
              <w:jc w:val="center"/>
              <w:rPr>
                <w:sz w:val="24"/>
                <w:szCs w:val="24"/>
              </w:rPr>
            </w:pPr>
            <w:r>
              <w:rPr>
                <w:b/>
                <w:szCs w:val="24"/>
              </w:rPr>
              <w:t>143</w:t>
            </w:r>
          </w:p>
        </w:tc>
        <w:tc>
          <w:tcPr>
            <w:tcW w:w="4968" w:type="dxa"/>
            <w:gridSpan w:val="4"/>
            <w:tcBorders>
              <w:top w:val="nil"/>
              <w:left w:val="nil"/>
              <w:bottom w:val="nil"/>
              <w:right w:val="nil"/>
            </w:tcBorders>
          </w:tcPr>
          <w:p w14:paraId="4E558150" w14:textId="77777777" w:rsidR="00000000" w:rsidRDefault="00FA6F85">
            <w:pPr>
              <w:adjustRightInd w:val="0"/>
              <w:ind w:right="144"/>
              <w:rPr>
                <w:sz w:val="24"/>
                <w:szCs w:val="24"/>
              </w:rPr>
            </w:pPr>
            <w:r>
              <w:rPr>
                <w:b/>
                <w:szCs w:val="24"/>
              </w:rPr>
              <w:t>Transaction Set Identifier Code</w:t>
            </w:r>
          </w:p>
        </w:tc>
        <w:tc>
          <w:tcPr>
            <w:tcW w:w="432" w:type="dxa"/>
            <w:tcBorders>
              <w:top w:val="nil"/>
              <w:left w:val="nil"/>
              <w:bottom w:val="nil"/>
              <w:right w:val="nil"/>
            </w:tcBorders>
          </w:tcPr>
          <w:p w14:paraId="414ECC2E" w14:textId="77777777" w:rsidR="00000000" w:rsidRDefault="00FA6F85">
            <w:pPr>
              <w:adjustRightInd w:val="0"/>
              <w:ind w:right="144"/>
              <w:jc w:val="center"/>
              <w:rPr>
                <w:sz w:val="24"/>
                <w:szCs w:val="24"/>
              </w:rPr>
            </w:pPr>
            <w:r>
              <w:rPr>
                <w:b/>
                <w:szCs w:val="24"/>
              </w:rPr>
              <w:t>M</w:t>
            </w:r>
          </w:p>
        </w:tc>
        <w:tc>
          <w:tcPr>
            <w:tcW w:w="14" w:type="dxa"/>
            <w:tcBorders>
              <w:top w:val="nil"/>
              <w:left w:val="nil"/>
              <w:bottom w:val="nil"/>
              <w:right w:val="nil"/>
            </w:tcBorders>
          </w:tcPr>
          <w:p w14:paraId="06FBCCB1" w14:textId="77777777" w:rsidR="00000000" w:rsidRDefault="00FA6F85">
            <w:pPr>
              <w:adjustRightInd w:val="0"/>
              <w:ind w:right="144"/>
              <w:jc w:val="center"/>
              <w:rPr>
                <w:sz w:val="24"/>
                <w:szCs w:val="24"/>
              </w:rPr>
            </w:pPr>
          </w:p>
        </w:tc>
        <w:tc>
          <w:tcPr>
            <w:tcW w:w="1440" w:type="dxa"/>
            <w:gridSpan w:val="2"/>
            <w:tcBorders>
              <w:top w:val="nil"/>
              <w:left w:val="nil"/>
              <w:bottom w:val="nil"/>
              <w:right w:val="nil"/>
            </w:tcBorders>
          </w:tcPr>
          <w:p w14:paraId="04E85CD3" w14:textId="77777777" w:rsidR="00000000" w:rsidRDefault="00FA6F85">
            <w:pPr>
              <w:adjustRightInd w:val="0"/>
              <w:ind w:right="144"/>
              <w:rPr>
                <w:sz w:val="24"/>
                <w:szCs w:val="24"/>
              </w:rPr>
            </w:pPr>
            <w:r>
              <w:rPr>
                <w:b/>
                <w:szCs w:val="24"/>
              </w:rPr>
              <w:t>ID 3/3</w:t>
            </w:r>
          </w:p>
        </w:tc>
      </w:tr>
      <w:tr w:rsidR="00000000" w14:paraId="4FF47BD9"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7E7B2D8" w14:textId="77777777" w:rsidR="00000000" w:rsidRDefault="00FA6F85">
            <w:pPr>
              <w:adjustRightInd w:val="0"/>
              <w:ind w:right="144"/>
              <w:rPr>
                <w:sz w:val="24"/>
                <w:szCs w:val="24"/>
              </w:rPr>
            </w:pPr>
          </w:p>
        </w:tc>
        <w:tc>
          <w:tcPr>
            <w:tcW w:w="6523" w:type="dxa"/>
            <w:gridSpan w:val="7"/>
            <w:tcBorders>
              <w:top w:val="nil"/>
              <w:left w:val="nil"/>
              <w:bottom w:val="nil"/>
              <w:right w:val="nil"/>
            </w:tcBorders>
          </w:tcPr>
          <w:p w14:paraId="2EC4D38C" w14:textId="77777777" w:rsidR="00000000" w:rsidRDefault="00FA6F85">
            <w:pPr>
              <w:adjustRightInd w:val="0"/>
              <w:ind w:right="144"/>
              <w:rPr>
                <w:sz w:val="24"/>
                <w:szCs w:val="24"/>
              </w:rPr>
            </w:pPr>
            <w:r>
              <w:rPr>
                <w:szCs w:val="24"/>
              </w:rPr>
              <w:t>Code uniquely identifying a Transaction Set</w:t>
            </w:r>
          </w:p>
        </w:tc>
      </w:tr>
      <w:tr w:rsidR="00000000" w14:paraId="7346DD6C"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1401370" w14:textId="77777777" w:rsidR="00000000" w:rsidRDefault="00FA6F85">
            <w:pPr>
              <w:adjustRightInd w:val="0"/>
              <w:ind w:right="144"/>
              <w:rPr>
                <w:sz w:val="24"/>
                <w:szCs w:val="24"/>
              </w:rPr>
            </w:pPr>
            <w:r>
              <w:rPr>
                <w:szCs w:val="24"/>
              </w:rPr>
              <w:t xml:space="preserve"> </w:t>
            </w:r>
          </w:p>
        </w:tc>
        <w:tc>
          <w:tcPr>
            <w:tcW w:w="1367" w:type="dxa"/>
            <w:tcBorders>
              <w:top w:val="nil"/>
              <w:left w:val="nil"/>
              <w:bottom w:val="nil"/>
              <w:right w:val="nil"/>
            </w:tcBorders>
          </w:tcPr>
          <w:p w14:paraId="4236A733" w14:textId="77777777" w:rsidR="00000000" w:rsidRDefault="00FA6F85">
            <w:pPr>
              <w:adjustRightInd w:val="0"/>
              <w:ind w:right="144"/>
              <w:rPr>
                <w:sz w:val="24"/>
                <w:szCs w:val="24"/>
              </w:rPr>
            </w:pPr>
            <w:r>
              <w:rPr>
                <w:szCs w:val="24"/>
              </w:rPr>
              <w:t>824</w:t>
            </w:r>
          </w:p>
        </w:tc>
        <w:tc>
          <w:tcPr>
            <w:tcW w:w="144" w:type="dxa"/>
            <w:tcBorders>
              <w:top w:val="nil"/>
              <w:left w:val="nil"/>
              <w:bottom w:val="nil"/>
              <w:right w:val="nil"/>
            </w:tcBorders>
          </w:tcPr>
          <w:p w14:paraId="45B91E94" w14:textId="77777777" w:rsidR="00000000" w:rsidRDefault="00FA6F85">
            <w:pPr>
              <w:adjustRightInd w:val="0"/>
              <w:ind w:right="144"/>
              <w:rPr>
                <w:sz w:val="24"/>
                <w:szCs w:val="24"/>
              </w:rPr>
            </w:pPr>
          </w:p>
        </w:tc>
        <w:tc>
          <w:tcPr>
            <w:tcW w:w="4823" w:type="dxa"/>
            <w:gridSpan w:val="4"/>
            <w:tcBorders>
              <w:top w:val="nil"/>
              <w:left w:val="nil"/>
              <w:bottom w:val="nil"/>
              <w:right w:val="nil"/>
            </w:tcBorders>
          </w:tcPr>
          <w:p w14:paraId="69D6DF71" w14:textId="77777777" w:rsidR="00000000" w:rsidRDefault="00FA6F85">
            <w:pPr>
              <w:adjustRightInd w:val="0"/>
              <w:ind w:right="144"/>
              <w:rPr>
                <w:sz w:val="24"/>
                <w:szCs w:val="24"/>
              </w:rPr>
            </w:pPr>
            <w:r>
              <w:rPr>
                <w:szCs w:val="24"/>
              </w:rPr>
              <w:t>Application Advice</w:t>
            </w:r>
          </w:p>
        </w:tc>
      </w:tr>
      <w:tr w:rsidR="00000000" w14:paraId="6988FA54" w14:textId="77777777">
        <w:tblPrEx>
          <w:tblCellMar>
            <w:top w:w="0" w:type="dxa"/>
            <w:left w:w="0" w:type="dxa"/>
            <w:bottom w:w="0" w:type="dxa"/>
            <w:right w:w="0" w:type="dxa"/>
          </w:tblCellMar>
        </w:tblPrEx>
        <w:tc>
          <w:tcPr>
            <w:tcW w:w="1007" w:type="dxa"/>
            <w:tcBorders>
              <w:top w:val="nil"/>
              <w:left w:val="nil"/>
              <w:bottom w:val="nil"/>
              <w:right w:val="nil"/>
            </w:tcBorders>
          </w:tcPr>
          <w:p w14:paraId="00A95D3E" w14:textId="77777777" w:rsidR="00000000" w:rsidRDefault="00FA6F85">
            <w:pPr>
              <w:adjustRightInd w:val="0"/>
              <w:ind w:right="144"/>
              <w:rPr>
                <w:sz w:val="24"/>
                <w:szCs w:val="24"/>
              </w:rPr>
            </w:pPr>
            <w:r>
              <w:rPr>
                <w:b/>
                <w:szCs w:val="24"/>
              </w:rPr>
              <w:t>Must Use</w:t>
            </w:r>
          </w:p>
        </w:tc>
        <w:tc>
          <w:tcPr>
            <w:tcW w:w="1080" w:type="dxa"/>
            <w:tcBorders>
              <w:top w:val="nil"/>
              <w:left w:val="nil"/>
              <w:bottom w:val="nil"/>
              <w:right w:val="nil"/>
            </w:tcBorders>
          </w:tcPr>
          <w:p w14:paraId="7C6AC14D" w14:textId="77777777" w:rsidR="00000000" w:rsidRDefault="00FA6F85">
            <w:pPr>
              <w:adjustRightInd w:val="0"/>
              <w:ind w:right="144"/>
              <w:jc w:val="center"/>
              <w:rPr>
                <w:sz w:val="24"/>
                <w:szCs w:val="24"/>
              </w:rPr>
            </w:pPr>
            <w:r>
              <w:rPr>
                <w:b/>
                <w:szCs w:val="24"/>
              </w:rPr>
              <w:t>ST02</w:t>
            </w:r>
          </w:p>
        </w:tc>
        <w:tc>
          <w:tcPr>
            <w:tcW w:w="892" w:type="dxa"/>
            <w:tcBorders>
              <w:top w:val="nil"/>
              <w:left w:val="nil"/>
              <w:bottom w:val="nil"/>
              <w:right w:val="nil"/>
            </w:tcBorders>
          </w:tcPr>
          <w:p w14:paraId="2686A681" w14:textId="77777777" w:rsidR="00000000" w:rsidRDefault="00FA6F85">
            <w:pPr>
              <w:adjustRightInd w:val="0"/>
              <w:ind w:right="144"/>
              <w:jc w:val="center"/>
              <w:rPr>
                <w:sz w:val="24"/>
                <w:szCs w:val="24"/>
              </w:rPr>
            </w:pPr>
            <w:r>
              <w:rPr>
                <w:b/>
                <w:szCs w:val="24"/>
              </w:rPr>
              <w:t>329</w:t>
            </w:r>
          </w:p>
        </w:tc>
        <w:tc>
          <w:tcPr>
            <w:tcW w:w="4968" w:type="dxa"/>
            <w:gridSpan w:val="4"/>
            <w:tcBorders>
              <w:top w:val="nil"/>
              <w:left w:val="nil"/>
              <w:bottom w:val="nil"/>
              <w:right w:val="nil"/>
            </w:tcBorders>
          </w:tcPr>
          <w:p w14:paraId="16AE67BA" w14:textId="77777777" w:rsidR="00000000" w:rsidRDefault="00FA6F85">
            <w:pPr>
              <w:adjustRightInd w:val="0"/>
              <w:ind w:right="144"/>
              <w:rPr>
                <w:sz w:val="24"/>
                <w:szCs w:val="24"/>
              </w:rPr>
            </w:pPr>
            <w:r>
              <w:rPr>
                <w:b/>
                <w:szCs w:val="24"/>
              </w:rPr>
              <w:t>Transaction Set Control Number</w:t>
            </w:r>
          </w:p>
        </w:tc>
        <w:tc>
          <w:tcPr>
            <w:tcW w:w="432" w:type="dxa"/>
            <w:tcBorders>
              <w:top w:val="nil"/>
              <w:left w:val="nil"/>
              <w:bottom w:val="nil"/>
              <w:right w:val="nil"/>
            </w:tcBorders>
          </w:tcPr>
          <w:p w14:paraId="3BCDFB46" w14:textId="77777777" w:rsidR="00000000" w:rsidRDefault="00FA6F85">
            <w:pPr>
              <w:adjustRightInd w:val="0"/>
              <w:ind w:right="144"/>
              <w:jc w:val="center"/>
              <w:rPr>
                <w:sz w:val="24"/>
                <w:szCs w:val="24"/>
              </w:rPr>
            </w:pPr>
            <w:r>
              <w:rPr>
                <w:b/>
                <w:szCs w:val="24"/>
              </w:rPr>
              <w:t>M</w:t>
            </w:r>
          </w:p>
        </w:tc>
        <w:tc>
          <w:tcPr>
            <w:tcW w:w="14" w:type="dxa"/>
            <w:tcBorders>
              <w:top w:val="nil"/>
              <w:left w:val="nil"/>
              <w:bottom w:val="nil"/>
              <w:right w:val="nil"/>
            </w:tcBorders>
          </w:tcPr>
          <w:p w14:paraId="682D88D0" w14:textId="77777777" w:rsidR="00000000" w:rsidRDefault="00FA6F85">
            <w:pPr>
              <w:adjustRightInd w:val="0"/>
              <w:ind w:right="144"/>
              <w:jc w:val="center"/>
              <w:rPr>
                <w:sz w:val="24"/>
                <w:szCs w:val="24"/>
              </w:rPr>
            </w:pPr>
          </w:p>
        </w:tc>
        <w:tc>
          <w:tcPr>
            <w:tcW w:w="1440" w:type="dxa"/>
            <w:gridSpan w:val="2"/>
            <w:tcBorders>
              <w:top w:val="nil"/>
              <w:left w:val="nil"/>
              <w:bottom w:val="nil"/>
              <w:right w:val="nil"/>
            </w:tcBorders>
          </w:tcPr>
          <w:p w14:paraId="35E69258" w14:textId="77777777" w:rsidR="00000000" w:rsidRDefault="00FA6F85">
            <w:pPr>
              <w:adjustRightInd w:val="0"/>
              <w:ind w:right="144"/>
              <w:rPr>
                <w:sz w:val="24"/>
                <w:szCs w:val="24"/>
              </w:rPr>
            </w:pPr>
            <w:r>
              <w:rPr>
                <w:b/>
                <w:szCs w:val="24"/>
              </w:rPr>
              <w:t>AN 4/9</w:t>
            </w:r>
          </w:p>
        </w:tc>
      </w:tr>
      <w:tr w:rsidR="00000000" w14:paraId="2396D1B4"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6F869D7" w14:textId="77777777" w:rsidR="00000000" w:rsidRDefault="00FA6F85">
            <w:pPr>
              <w:adjustRightInd w:val="0"/>
              <w:ind w:right="144"/>
              <w:rPr>
                <w:sz w:val="24"/>
                <w:szCs w:val="24"/>
              </w:rPr>
            </w:pPr>
          </w:p>
        </w:tc>
        <w:tc>
          <w:tcPr>
            <w:tcW w:w="6523" w:type="dxa"/>
            <w:gridSpan w:val="7"/>
            <w:tcBorders>
              <w:top w:val="nil"/>
              <w:left w:val="nil"/>
              <w:bottom w:val="nil"/>
              <w:right w:val="nil"/>
            </w:tcBorders>
          </w:tcPr>
          <w:p w14:paraId="43014A93" w14:textId="77777777" w:rsidR="00000000" w:rsidRDefault="00FA6F85">
            <w:pPr>
              <w:adjustRightInd w:val="0"/>
              <w:ind w:right="144"/>
              <w:rPr>
                <w:sz w:val="24"/>
                <w:szCs w:val="24"/>
              </w:rPr>
            </w:pPr>
            <w:r>
              <w:rPr>
                <w:szCs w:val="24"/>
              </w:rPr>
              <w:t>Identifying control number that must be unique within the transaction set functional group assigned by the originator for a transaction set</w:t>
            </w:r>
          </w:p>
        </w:tc>
      </w:tr>
    </w:tbl>
    <w:p w14:paraId="6BF7BA3C" w14:textId="77777777" w:rsidR="00000000" w:rsidRDefault="00FA6F85">
      <w:pPr>
        <w:tabs>
          <w:tab w:val="right" w:pos="1800"/>
          <w:tab w:val="left" w:pos="2160"/>
        </w:tabs>
        <w:adjustRightInd w:val="0"/>
        <w:ind w:left="2160" w:hanging="2160"/>
        <w:rPr>
          <w:b/>
          <w:szCs w:val="24"/>
        </w:rPr>
      </w:pPr>
      <w:r>
        <w:rPr>
          <w:szCs w:val="24"/>
        </w:rPr>
        <w:br w:type="page"/>
      </w:r>
      <w:bookmarkStart w:id="11" w:name="book2"/>
      <w:bookmarkEnd w:id="11"/>
      <w:r>
        <w:rPr>
          <w:b/>
          <w:szCs w:val="24"/>
        </w:rPr>
        <w:lastRenderedPageBreak/>
        <w:tab/>
        <w:t>Segment:</w:t>
      </w:r>
      <w:r>
        <w:rPr>
          <w:b/>
          <w:szCs w:val="24"/>
        </w:rPr>
        <w:tab/>
      </w:r>
      <w:r>
        <w:rPr>
          <w:b/>
          <w:sz w:val="40"/>
          <w:szCs w:val="24"/>
        </w:rPr>
        <w:t xml:space="preserve">BGN </w:t>
      </w:r>
      <w:r>
        <w:rPr>
          <w:b/>
          <w:szCs w:val="24"/>
        </w:rPr>
        <w:t>Beginning Segment</w:t>
      </w:r>
    </w:p>
    <w:p w14:paraId="19B07374" w14:textId="77777777" w:rsidR="00000000" w:rsidRDefault="00FA6F85">
      <w:pPr>
        <w:tabs>
          <w:tab w:val="right" w:pos="1800"/>
          <w:tab w:val="left" w:pos="2160"/>
        </w:tabs>
        <w:adjustRightInd w:val="0"/>
        <w:ind w:left="2160" w:hanging="2160"/>
        <w:rPr>
          <w:szCs w:val="24"/>
        </w:rPr>
      </w:pPr>
      <w:r>
        <w:rPr>
          <w:b/>
          <w:szCs w:val="24"/>
        </w:rPr>
        <w:tab/>
        <w:t>Position:</w:t>
      </w:r>
      <w:r>
        <w:rPr>
          <w:b/>
          <w:szCs w:val="24"/>
        </w:rPr>
        <w:tab/>
      </w:r>
      <w:r>
        <w:rPr>
          <w:szCs w:val="24"/>
        </w:rPr>
        <w:t>020</w:t>
      </w:r>
    </w:p>
    <w:p w14:paraId="2149F319" w14:textId="77777777" w:rsidR="00000000" w:rsidRDefault="00FA6F85">
      <w:pPr>
        <w:tabs>
          <w:tab w:val="right" w:pos="1800"/>
          <w:tab w:val="left" w:pos="2160"/>
        </w:tabs>
        <w:adjustRightInd w:val="0"/>
        <w:ind w:left="2160" w:hanging="2160"/>
        <w:rPr>
          <w:szCs w:val="24"/>
        </w:rPr>
      </w:pPr>
      <w:r>
        <w:rPr>
          <w:szCs w:val="24"/>
        </w:rPr>
        <w:tab/>
      </w:r>
      <w:r>
        <w:rPr>
          <w:b/>
          <w:szCs w:val="24"/>
        </w:rPr>
        <w:t>Loop:</w:t>
      </w:r>
    </w:p>
    <w:p w14:paraId="2CFFC446" w14:textId="77777777" w:rsidR="00000000" w:rsidRDefault="00FA6F85">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6B198220" w14:textId="77777777" w:rsidR="00000000" w:rsidRDefault="00FA6F85">
      <w:pPr>
        <w:tabs>
          <w:tab w:val="right" w:pos="1800"/>
          <w:tab w:val="left" w:pos="2160"/>
        </w:tabs>
        <w:adjustRightInd w:val="0"/>
        <w:ind w:left="2160" w:hanging="2160"/>
        <w:rPr>
          <w:szCs w:val="24"/>
        </w:rPr>
      </w:pPr>
      <w:r>
        <w:rPr>
          <w:szCs w:val="24"/>
        </w:rPr>
        <w:tab/>
      </w:r>
      <w:r>
        <w:rPr>
          <w:b/>
          <w:szCs w:val="24"/>
        </w:rPr>
        <w:t>Usage:</w:t>
      </w:r>
      <w:r>
        <w:rPr>
          <w:szCs w:val="24"/>
        </w:rPr>
        <w:tab/>
        <w:t>Mandatory</w:t>
      </w:r>
    </w:p>
    <w:p w14:paraId="4CA1F784" w14:textId="77777777" w:rsidR="00000000" w:rsidRDefault="00FA6F85">
      <w:pPr>
        <w:tabs>
          <w:tab w:val="right" w:pos="1800"/>
          <w:tab w:val="left" w:pos="2160"/>
        </w:tabs>
        <w:adjustRightInd w:val="0"/>
        <w:ind w:left="2160" w:hanging="2160"/>
        <w:rPr>
          <w:szCs w:val="24"/>
        </w:rPr>
      </w:pPr>
      <w:r>
        <w:rPr>
          <w:szCs w:val="24"/>
        </w:rPr>
        <w:tab/>
      </w:r>
      <w:r>
        <w:rPr>
          <w:b/>
          <w:szCs w:val="24"/>
        </w:rPr>
        <w:t>Max Use:</w:t>
      </w:r>
      <w:r>
        <w:rPr>
          <w:szCs w:val="24"/>
        </w:rPr>
        <w:tab/>
        <w:t>1</w:t>
      </w:r>
    </w:p>
    <w:p w14:paraId="7CA16063" w14:textId="77777777" w:rsidR="00000000" w:rsidRDefault="00FA6F85">
      <w:pPr>
        <w:tabs>
          <w:tab w:val="right" w:pos="1800"/>
          <w:tab w:val="left" w:pos="2160"/>
        </w:tabs>
        <w:adjustRightInd w:val="0"/>
        <w:ind w:left="2160" w:hanging="2160"/>
        <w:rPr>
          <w:szCs w:val="24"/>
        </w:rPr>
      </w:pPr>
      <w:r>
        <w:rPr>
          <w:szCs w:val="24"/>
        </w:rPr>
        <w:tab/>
      </w:r>
      <w:r>
        <w:rPr>
          <w:b/>
          <w:szCs w:val="24"/>
        </w:rPr>
        <w:t>Purpose:</w:t>
      </w:r>
      <w:r>
        <w:rPr>
          <w:szCs w:val="24"/>
        </w:rPr>
        <w:tab/>
        <w:t>To indicate the beginning of a transaction set</w:t>
      </w:r>
    </w:p>
    <w:p w14:paraId="55FBA336" w14:textId="77777777" w:rsidR="00000000" w:rsidRDefault="00FA6F85">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BGN05 is present, then BGN04 is required.</w:t>
      </w:r>
    </w:p>
    <w:p w14:paraId="31B1222A" w14:textId="77777777" w:rsidR="00000000" w:rsidRDefault="00FA6F85">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BGN02 is the transaction set reference number.</w:t>
      </w:r>
    </w:p>
    <w:p w14:paraId="73786D09" w14:textId="77777777" w:rsidR="00000000" w:rsidRDefault="00FA6F85">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BGN03 is the transaction set date.</w:t>
      </w:r>
    </w:p>
    <w:p w14:paraId="6DFBF2EB" w14:textId="77777777" w:rsidR="00000000" w:rsidRDefault="00FA6F85">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BGN04 is the tran</w:t>
      </w:r>
      <w:r>
        <w:rPr>
          <w:szCs w:val="24"/>
        </w:rPr>
        <w:t>saction set time.</w:t>
      </w:r>
    </w:p>
    <w:p w14:paraId="75A31CED" w14:textId="77777777" w:rsidR="00000000" w:rsidRDefault="00FA6F85">
      <w:pPr>
        <w:tabs>
          <w:tab w:val="right" w:pos="1800"/>
          <w:tab w:val="left" w:pos="2160"/>
          <w:tab w:val="left" w:pos="2520"/>
        </w:tabs>
        <w:adjustRightInd w:val="0"/>
        <w:ind w:left="2520" w:hanging="2520"/>
        <w:rPr>
          <w:szCs w:val="24"/>
        </w:rPr>
      </w:pPr>
      <w:r>
        <w:rPr>
          <w:szCs w:val="24"/>
        </w:rPr>
        <w:tab/>
      </w:r>
      <w:r>
        <w:rPr>
          <w:szCs w:val="24"/>
        </w:rPr>
        <w:tab/>
      </w:r>
      <w:r>
        <w:rPr>
          <w:b/>
          <w:szCs w:val="24"/>
        </w:rPr>
        <w:t>4</w:t>
      </w:r>
      <w:r>
        <w:rPr>
          <w:szCs w:val="24"/>
        </w:rPr>
        <w:tab/>
        <w:t>BGN05 is the transaction set time qualifier.</w:t>
      </w:r>
    </w:p>
    <w:p w14:paraId="0D999E2C" w14:textId="77777777" w:rsidR="00000000" w:rsidRDefault="00FA6F85">
      <w:pPr>
        <w:tabs>
          <w:tab w:val="right" w:pos="1800"/>
          <w:tab w:val="left" w:pos="2160"/>
          <w:tab w:val="left" w:pos="2520"/>
        </w:tabs>
        <w:adjustRightInd w:val="0"/>
        <w:ind w:left="2520" w:hanging="2520"/>
        <w:rPr>
          <w:szCs w:val="24"/>
        </w:rPr>
      </w:pPr>
      <w:r>
        <w:rPr>
          <w:szCs w:val="24"/>
        </w:rPr>
        <w:tab/>
      </w:r>
      <w:r>
        <w:rPr>
          <w:szCs w:val="24"/>
        </w:rPr>
        <w:tab/>
      </w:r>
      <w:r>
        <w:rPr>
          <w:b/>
          <w:szCs w:val="24"/>
        </w:rPr>
        <w:t>5</w:t>
      </w:r>
      <w:r>
        <w:rPr>
          <w:szCs w:val="24"/>
        </w:rPr>
        <w:tab/>
        <w:t>BGN06 is the transaction set reference number of a previously sent transaction affected by the current transaction.</w:t>
      </w:r>
    </w:p>
    <w:p w14:paraId="5955AB04" w14:textId="77777777" w:rsidR="00000000" w:rsidRDefault="00FA6F85">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210F5A69" w14:textId="77777777">
        <w:tblPrEx>
          <w:tblCellMar>
            <w:top w:w="0" w:type="dxa"/>
            <w:left w:w="0" w:type="dxa"/>
            <w:bottom w:w="0" w:type="dxa"/>
            <w:right w:w="0" w:type="dxa"/>
          </w:tblCellMar>
        </w:tblPrEx>
        <w:tc>
          <w:tcPr>
            <w:tcW w:w="1944" w:type="dxa"/>
            <w:tcBorders>
              <w:top w:val="nil"/>
              <w:left w:val="nil"/>
              <w:bottom w:val="nil"/>
              <w:right w:val="nil"/>
            </w:tcBorders>
          </w:tcPr>
          <w:p w14:paraId="468E98A9" w14:textId="77777777" w:rsidR="00000000" w:rsidRDefault="00FA6F85">
            <w:pPr>
              <w:adjustRightInd w:val="0"/>
              <w:ind w:right="144"/>
              <w:jc w:val="right"/>
              <w:rPr>
                <w:sz w:val="24"/>
                <w:szCs w:val="24"/>
              </w:rPr>
            </w:pPr>
            <w:r>
              <w:rPr>
                <w:b/>
                <w:szCs w:val="24"/>
              </w:rPr>
              <w:t>Notes:</w:t>
            </w:r>
          </w:p>
        </w:tc>
        <w:tc>
          <w:tcPr>
            <w:tcW w:w="216" w:type="dxa"/>
            <w:tcBorders>
              <w:top w:val="nil"/>
              <w:left w:val="nil"/>
              <w:bottom w:val="nil"/>
              <w:right w:val="nil"/>
            </w:tcBorders>
          </w:tcPr>
          <w:p w14:paraId="67836DEC" w14:textId="77777777" w:rsidR="00000000" w:rsidRDefault="00FA6F85">
            <w:pPr>
              <w:adjustRightInd w:val="0"/>
              <w:ind w:right="144"/>
              <w:jc w:val="right"/>
              <w:rPr>
                <w:sz w:val="24"/>
                <w:szCs w:val="24"/>
              </w:rPr>
            </w:pPr>
          </w:p>
        </w:tc>
        <w:tc>
          <w:tcPr>
            <w:tcW w:w="7343" w:type="dxa"/>
            <w:tcBorders>
              <w:top w:val="nil"/>
              <w:left w:val="nil"/>
              <w:bottom w:val="nil"/>
              <w:right w:val="nil"/>
            </w:tcBorders>
            <w:shd w:val="pct20" w:color="auto" w:fill="auto"/>
          </w:tcPr>
          <w:p w14:paraId="381CF178" w14:textId="77777777" w:rsidR="00000000" w:rsidRDefault="00FA6F85">
            <w:pPr>
              <w:adjustRightInd w:val="0"/>
              <w:ind w:right="144"/>
              <w:rPr>
                <w:szCs w:val="24"/>
              </w:rPr>
            </w:pPr>
            <w:r>
              <w:rPr>
                <w:szCs w:val="24"/>
              </w:rPr>
              <w:t>Required</w:t>
            </w:r>
          </w:p>
          <w:p w14:paraId="4968504D" w14:textId="77777777" w:rsidR="00000000" w:rsidRDefault="00FA6F85">
            <w:pPr>
              <w:adjustRightInd w:val="0"/>
              <w:ind w:right="144"/>
              <w:rPr>
                <w:szCs w:val="24"/>
              </w:rPr>
            </w:pPr>
          </w:p>
          <w:p w14:paraId="41DD6D4B" w14:textId="77777777" w:rsidR="00000000" w:rsidRDefault="00FA6F85">
            <w:pPr>
              <w:adjustRightInd w:val="0"/>
              <w:ind w:right="144"/>
              <w:rPr>
                <w:szCs w:val="24"/>
              </w:rPr>
            </w:pPr>
            <w:r>
              <w:rPr>
                <w:szCs w:val="24"/>
              </w:rPr>
              <w:t>The 824 is used to reject the 867_03, 810_02 and 810_03 and cannot be used to reject the 867_03s received point-to-point through the RMS approved Contingency Plan.  The 824 can be sent as an "</w:t>
            </w:r>
            <w:proofErr w:type="gramStart"/>
            <w:r>
              <w:rPr>
                <w:szCs w:val="24"/>
              </w:rPr>
              <w:t>accept</w:t>
            </w:r>
            <w:proofErr w:type="gramEnd"/>
            <w:r>
              <w:rPr>
                <w:szCs w:val="24"/>
              </w:rPr>
              <w:t>" for the 810_02 and 810_03 when the BGN08 = 'EV'.  When a</w:t>
            </w:r>
            <w:r>
              <w:rPr>
                <w:szCs w:val="24"/>
              </w:rPr>
              <w:t xml:space="preserve"> reject 824 transaction is generated, </w:t>
            </w:r>
            <w:proofErr w:type="gramStart"/>
            <w:r>
              <w:rPr>
                <w:szCs w:val="24"/>
              </w:rPr>
              <w:t>with the exception of</w:t>
            </w:r>
            <w:proofErr w:type="gramEnd"/>
            <w:r>
              <w:rPr>
                <w:szCs w:val="24"/>
              </w:rPr>
              <w:t xml:space="preserve"> the (BGN08=EV), it rejects the entire transaction.</w:t>
            </w:r>
          </w:p>
          <w:p w14:paraId="66B6AF7C" w14:textId="77777777" w:rsidR="00000000" w:rsidRDefault="00FA6F85">
            <w:pPr>
              <w:adjustRightInd w:val="0"/>
              <w:ind w:right="144"/>
              <w:rPr>
                <w:szCs w:val="24"/>
              </w:rPr>
            </w:pPr>
          </w:p>
          <w:p w14:paraId="09770EB4" w14:textId="77777777" w:rsidR="00000000" w:rsidRDefault="00FA6F85">
            <w:pPr>
              <w:adjustRightInd w:val="0"/>
              <w:ind w:right="144"/>
              <w:rPr>
                <w:szCs w:val="24"/>
              </w:rPr>
            </w:pPr>
            <w:r>
              <w:rPr>
                <w:szCs w:val="24"/>
              </w:rPr>
              <w:t>In response to 867_03s, CRs will send 824 reject transactions to ERCOT.  TDSP's will receive 824 reject transactions from ERCOT.</w:t>
            </w:r>
          </w:p>
          <w:p w14:paraId="377BBD06" w14:textId="77777777" w:rsidR="00000000" w:rsidRDefault="00FA6F85">
            <w:pPr>
              <w:adjustRightInd w:val="0"/>
              <w:ind w:right="144"/>
              <w:rPr>
                <w:sz w:val="24"/>
                <w:szCs w:val="24"/>
              </w:rPr>
            </w:pPr>
          </w:p>
        </w:tc>
      </w:tr>
      <w:tr w:rsidR="00000000" w14:paraId="5FC601D3" w14:textId="77777777">
        <w:tblPrEx>
          <w:tblCellMar>
            <w:top w:w="0" w:type="dxa"/>
            <w:left w:w="0" w:type="dxa"/>
            <w:bottom w:w="0" w:type="dxa"/>
            <w:right w:w="0" w:type="dxa"/>
          </w:tblCellMar>
        </w:tblPrEx>
        <w:tc>
          <w:tcPr>
            <w:tcW w:w="1944" w:type="dxa"/>
            <w:tcBorders>
              <w:top w:val="nil"/>
              <w:left w:val="nil"/>
              <w:bottom w:val="nil"/>
              <w:right w:val="nil"/>
            </w:tcBorders>
          </w:tcPr>
          <w:p w14:paraId="650C2FB4" w14:textId="77777777" w:rsidR="00000000" w:rsidRDefault="00FA6F85">
            <w:pPr>
              <w:adjustRightInd w:val="0"/>
              <w:ind w:right="144"/>
              <w:rPr>
                <w:sz w:val="24"/>
                <w:szCs w:val="24"/>
              </w:rPr>
            </w:pPr>
          </w:p>
        </w:tc>
        <w:tc>
          <w:tcPr>
            <w:tcW w:w="216" w:type="dxa"/>
            <w:tcBorders>
              <w:top w:val="nil"/>
              <w:left w:val="nil"/>
              <w:bottom w:val="nil"/>
              <w:right w:val="nil"/>
            </w:tcBorders>
          </w:tcPr>
          <w:p w14:paraId="1F8F0A1F" w14:textId="77777777" w:rsidR="00000000" w:rsidRDefault="00FA6F85">
            <w:pPr>
              <w:adjustRightInd w:val="0"/>
              <w:ind w:right="144"/>
              <w:rPr>
                <w:sz w:val="24"/>
                <w:szCs w:val="24"/>
              </w:rPr>
            </w:pPr>
          </w:p>
        </w:tc>
        <w:tc>
          <w:tcPr>
            <w:tcW w:w="7343" w:type="dxa"/>
            <w:tcBorders>
              <w:top w:val="nil"/>
              <w:left w:val="nil"/>
              <w:bottom w:val="nil"/>
              <w:right w:val="nil"/>
            </w:tcBorders>
            <w:shd w:val="pct20" w:color="auto" w:fill="auto"/>
          </w:tcPr>
          <w:p w14:paraId="4D841928" w14:textId="77777777" w:rsidR="00000000" w:rsidRDefault="00FA6F85">
            <w:pPr>
              <w:adjustRightInd w:val="0"/>
              <w:ind w:right="144"/>
              <w:rPr>
                <w:sz w:val="24"/>
                <w:szCs w:val="24"/>
              </w:rPr>
            </w:pPr>
            <w:r>
              <w:rPr>
                <w:szCs w:val="24"/>
              </w:rPr>
              <w:t>BGN~11~2001</w:t>
            </w:r>
            <w:r>
              <w:rPr>
                <w:szCs w:val="24"/>
              </w:rPr>
              <w:t>07111230001~20010711~~~~~82</w:t>
            </w:r>
          </w:p>
        </w:tc>
      </w:tr>
    </w:tbl>
    <w:p w14:paraId="4A40E3E1" w14:textId="77777777" w:rsidR="00000000" w:rsidRDefault="00FA6F85">
      <w:pPr>
        <w:adjustRightInd w:val="0"/>
        <w:rPr>
          <w:szCs w:val="24"/>
        </w:rPr>
      </w:pPr>
    </w:p>
    <w:p w14:paraId="3672FB9E" w14:textId="77777777" w:rsidR="00000000" w:rsidRDefault="00FA6F85">
      <w:pPr>
        <w:adjustRightInd w:val="0"/>
        <w:jc w:val="center"/>
        <w:rPr>
          <w:b/>
          <w:szCs w:val="24"/>
        </w:rPr>
      </w:pPr>
      <w:r>
        <w:rPr>
          <w:b/>
          <w:szCs w:val="24"/>
        </w:rPr>
        <w:t>Data Element Summary</w:t>
      </w:r>
    </w:p>
    <w:p w14:paraId="742B9DCF" w14:textId="77777777" w:rsidR="00000000" w:rsidRDefault="00FA6F85">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4851FDFE" w14:textId="77777777" w:rsidR="00000000" w:rsidRDefault="00FA6F85">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4923257A" w14:textId="77777777">
        <w:tblPrEx>
          <w:tblCellMar>
            <w:top w:w="0" w:type="dxa"/>
            <w:left w:w="0" w:type="dxa"/>
            <w:bottom w:w="0" w:type="dxa"/>
            <w:right w:w="0" w:type="dxa"/>
          </w:tblCellMar>
        </w:tblPrEx>
        <w:tc>
          <w:tcPr>
            <w:tcW w:w="1007" w:type="dxa"/>
            <w:tcBorders>
              <w:top w:val="nil"/>
              <w:left w:val="nil"/>
              <w:bottom w:val="nil"/>
              <w:right w:val="nil"/>
            </w:tcBorders>
          </w:tcPr>
          <w:p w14:paraId="0C89D36A" w14:textId="77777777" w:rsidR="00000000" w:rsidRDefault="00FA6F85">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1E8050B1" w14:textId="77777777" w:rsidR="00000000" w:rsidRDefault="00FA6F85">
            <w:pPr>
              <w:adjustRightInd w:val="0"/>
              <w:ind w:right="144"/>
              <w:jc w:val="center"/>
              <w:rPr>
                <w:sz w:val="24"/>
                <w:szCs w:val="24"/>
              </w:rPr>
            </w:pPr>
            <w:r>
              <w:rPr>
                <w:b/>
                <w:szCs w:val="24"/>
              </w:rPr>
              <w:t>BGN01</w:t>
            </w:r>
          </w:p>
        </w:tc>
        <w:tc>
          <w:tcPr>
            <w:tcW w:w="892" w:type="dxa"/>
            <w:tcBorders>
              <w:top w:val="nil"/>
              <w:left w:val="nil"/>
              <w:bottom w:val="nil"/>
              <w:right w:val="nil"/>
            </w:tcBorders>
          </w:tcPr>
          <w:p w14:paraId="3BA45F35" w14:textId="77777777" w:rsidR="00000000" w:rsidRDefault="00FA6F85">
            <w:pPr>
              <w:adjustRightInd w:val="0"/>
              <w:ind w:right="144"/>
              <w:jc w:val="center"/>
              <w:rPr>
                <w:sz w:val="24"/>
                <w:szCs w:val="24"/>
              </w:rPr>
            </w:pPr>
            <w:r>
              <w:rPr>
                <w:b/>
                <w:szCs w:val="24"/>
              </w:rPr>
              <w:t>353</w:t>
            </w:r>
          </w:p>
        </w:tc>
        <w:tc>
          <w:tcPr>
            <w:tcW w:w="4968" w:type="dxa"/>
            <w:gridSpan w:val="4"/>
            <w:tcBorders>
              <w:top w:val="nil"/>
              <w:left w:val="nil"/>
              <w:bottom w:val="nil"/>
              <w:right w:val="nil"/>
            </w:tcBorders>
          </w:tcPr>
          <w:p w14:paraId="2BE543FB" w14:textId="77777777" w:rsidR="00000000" w:rsidRDefault="00FA6F85">
            <w:pPr>
              <w:adjustRightInd w:val="0"/>
              <w:ind w:right="144"/>
              <w:rPr>
                <w:sz w:val="24"/>
                <w:szCs w:val="24"/>
              </w:rPr>
            </w:pPr>
            <w:r>
              <w:rPr>
                <w:b/>
                <w:szCs w:val="24"/>
              </w:rPr>
              <w:t>Transaction Set Purpose Code</w:t>
            </w:r>
          </w:p>
        </w:tc>
        <w:tc>
          <w:tcPr>
            <w:tcW w:w="432" w:type="dxa"/>
            <w:tcBorders>
              <w:top w:val="nil"/>
              <w:left w:val="nil"/>
              <w:bottom w:val="nil"/>
              <w:right w:val="nil"/>
            </w:tcBorders>
          </w:tcPr>
          <w:p w14:paraId="156DB1DA" w14:textId="77777777" w:rsidR="00000000" w:rsidRDefault="00FA6F85">
            <w:pPr>
              <w:adjustRightInd w:val="0"/>
              <w:ind w:right="144"/>
              <w:jc w:val="center"/>
              <w:rPr>
                <w:sz w:val="24"/>
                <w:szCs w:val="24"/>
              </w:rPr>
            </w:pPr>
            <w:r>
              <w:rPr>
                <w:b/>
                <w:szCs w:val="24"/>
              </w:rPr>
              <w:t>M</w:t>
            </w:r>
          </w:p>
        </w:tc>
        <w:tc>
          <w:tcPr>
            <w:tcW w:w="14" w:type="dxa"/>
            <w:tcBorders>
              <w:top w:val="nil"/>
              <w:left w:val="nil"/>
              <w:bottom w:val="nil"/>
              <w:right w:val="nil"/>
            </w:tcBorders>
          </w:tcPr>
          <w:p w14:paraId="2C4CBE7B" w14:textId="77777777" w:rsidR="00000000" w:rsidRDefault="00FA6F85">
            <w:pPr>
              <w:adjustRightInd w:val="0"/>
              <w:ind w:right="144"/>
              <w:jc w:val="center"/>
              <w:rPr>
                <w:sz w:val="24"/>
                <w:szCs w:val="24"/>
              </w:rPr>
            </w:pPr>
          </w:p>
        </w:tc>
        <w:tc>
          <w:tcPr>
            <w:tcW w:w="1440" w:type="dxa"/>
            <w:gridSpan w:val="3"/>
            <w:tcBorders>
              <w:top w:val="nil"/>
              <w:left w:val="nil"/>
              <w:bottom w:val="nil"/>
              <w:right w:val="nil"/>
            </w:tcBorders>
          </w:tcPr>
          <w:p w14:paraId="173436B3" w14:textId="77777777" w:rsidR="00000000" w:rsidRDefault="00FA6F85">
            <w:pPr>
              <w:adjustRightInd w:val="0"/>
              <w:ind w:right="144"/>
              <w:rPr>
                <w:sz w:val="24"/>
                <w:szCs w:val="24"/>
              </w:rPr>
            </w:pPr>
            <w:r>
              <w:rPr>
                <w:b/>
                <w:szCs w:val="24"/>
              </w:rPr>
              <w:t>ID 2/2</w:t>
            </w:r>
          </w:p>
        </w:tc>
      </w:tr>
      <w:tr w:rsidR="00000000" w14:paraId="0594CCC2"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46198DA" w14:textId="77777777" w:rsidR="00000000" w:rsidRDefault="00FA6F85">
            <w:pPr>
              <w:adjustRightInd w:val="0"/>
              <w:ind w:right="144"/>
              <w:rPr>
                <w:sz w:val="24"/>
                <w:szCs w:val="24"/>
              </w:rPr>
            </w:pPr>
          </w:p>
        </w:tc>
        <w:tc>
          <w:tcPr>
            <w:tcW w:w="6523" w:type="dxa"/>
            <w:gridSpan w:val="8"/>
            <w:tcBorders>
              <w:top w:val="nil"/>
              <w:left w:val="nil"/>
              <w:bottom w:val="nil"/>
              <w:right w:val="nil"/>
            </w:tcBorders>
          </w:tcPr>
          <w:p w14:paraId="0F31D3BE" w14:textId="77777777" w:rsidR="00000000" w:rsidRDefault="00FA6F85">
            <w:pPr>
              <w:adjustRightInd w:val="0"/>
              <w:ind w:right="144"/>
              <w:rPr>
                <w:sz w:val="24"/>
                <w:szCs w:val="24"/>
              </w:rPr>
            </w:pPr>
            <w:r>
              <w:rPr>
                <w:szCs w:val="24"/>
              </w:rPr>
              <w:t>Code identifying purpose of transaction set</w:t>
            </w:r>
          </w:p>
        </w:tc>
      </w:tr>
      <w:tr w:rsidR="00000000" w14:paraId="20823CED"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87FF2D0" w14:textId="77777777" w:rsidR="00000000" w:rsidRDefault="00FA6F85">
            <w:pPr>
              <w:adjustRightInd w:val="0"/>
              <w:ind w:right="144"/>
              <w:rPr>
                <w:sz w:val="24"/>
                <w:szCs w:val="24"/>
              </w:rPr>
            </w:pPr>
            <w:r>
              <w:rPr>
                <w:szCs w:val="24"/>
              </w:rPr>
              <w:t xml:space="preserve"> </w:t>
            </w:r>
          </w:p>
        </w:tc>
        <w:tc>
          <w:tcPr>
            <w:tcW w:w="1367" w:type="dxa"/>
            <w:tcBorders>
              <w:top w:val="nil"/>
              <w:left w:val="nil"/>
              <w:bottom w:val="nil"/>
              <w:right w:val="nil"/>
            </w:tcBorders>
          </w:tcPr>
          <w:p w14:paraId="1F92E237" w14:textId="77777777" w:rsidR="00000000" w:rsidRDefault="00FA6F85">
            <w:pPr>
              <w:adjustRightInd w:val="0"/>
              <w:ind w:right="144"/>
              <w:rPr>
                <w:sz w:val="24"/>
                <w:szCs w:val="24"/>
              </w:rPr>
            </w:pPr>
            <w:r>
              <w:rPr>
                <w:szCs w:val="24"/>
              </w:rPr>
              <w:t>11</w:t>
            </w:r>
          </w:p>
        </w:tc>
        <w:tc>
          <w:tcPr>
            <w:tcW w:w="144" w:type="dxa"/>
            <w:tcBorders>
              <w:top w:val="nil"/>
              <w:left w:val="nil"/>
              <w:bottom w:val="nil"/>
              <w:right w:val="nil"/>
            </w:tcBorders>
          </w:tcPr>
          <w:p w14:paraId="60FD2AD9" w14:textId="77777777" w:rsidR="00000000" w:rsidRDefault="00FA6F85">
            <w:pPr>
              <w:adjustRightInd w:val="0"/>
              <w:ind w:right="144"/>
              <w:rPr>
                <w:sz w:val="24"/>
                <w:szCs w:val="24"/>
              </w:rPr>
            </w:pPr>
          </w:p>
        </w:tc>
        <w:tc>
          <w:tcPr>
            <w:tcW w:w="4823" w:type="dxa"/>
            <w:gridSpan w:val="5"/>
            <w:tcBorders>
              <w:top w:val="nil"/>
              <w:left w:val="nil"/>
              <w:bottom w:val="nil"/>
              <w:right w:val="nil"/>
            </w:tcBorders>
          </w:tcPr>
          <w:p w14:paraId="6B61C2FC" w14:textId="77777777" w:rsidR="00000000" w:rsidRDefault="00FA6F85">
            <w:pPr>
              <w:adjustRightInd w:val="0"/>
              <w:ind w:right="144"/>
              <w:rPr>
                <w:sz w:val="24"/>
                <w:szCs w:val="24"/>
              </w:rPr>
            </w:pPr>
            <w:r>
              <w:rPr>
                <w:szCs w:val="24"/>
              </w:rPr>
              <w:t>Response</w:t>
            </w:r>
          </w:p>
        </w:tc>
      </w:tr>
      <w:tr w:rsidR="00000000" w14:paraId="6FCFBA78" w14:textId="77777777">
        <w:tblPrEx>
          <w:tblCellMar>
            <w:top w:w="0" w:type="dxa"/>
            <w:left w:w="0" w:type="dxa"/>
            <w:bottom w:w="0" w:type="dxa"/>
            <w:right w:w="0" w:type="dxa"/>
          </w:tblCellMar>
        </w:tblPrEx>
        <w:tc>
          <w:tcPr>
            <w:tcW w:w="1007" w:type="dxa"/>
            <w:tcBorders>
              <w:top w:val="nil"/>
              <w:left w:val="nil"/>
              <w:bottom w:val="nil"/>
              <w:right w:val="nil"/>
            </w:tcBorders>
          </w:tcPr>
          <w:p w14:paraId="3F6821D8" w14:textId="77777777" w:rsidR="00000000" w:rsidRDefault="00FA6F85">
            <w:pPr>
              <w:adjustRightInd w:val="0"/>
              <w:ind w:right="144"/>
              <w:rPr>
                <w:sz w:val="24"/>
                <w:szCs w:val="24"/>
              </w:rPr>
            </w:pPr>
            <w:r>
              <w:rPr>
                <w:b/>
                <w:szCs w:val="24"/>
              </w:rPr>
              <w:t>Must Use</w:t>
            </w:r>
          </w:p>
        </w:tc>
        <w:tc>
          <w:tcPr>
            <w:tcW w:w="1080" w:type="dxa"/>
            <w:tcBorders>
              <w:top w:val="nil"/>
              <w:left w:val="nil"/>
              <w:bottom w:val="nil"/>
              <w:right w:val="nil"/>
            </w:tcBorders>
          </w:tcPr>
          <w:p w14:paraId="18E73BD4" w14:textId="77777777" w:rsidR="00000000" w:rsidRDefault="00FA6F85">
            <w:pPr>
              <w:adjustRightInd w:val="0"/>
              <w:ind w:right="144"/>
              <w:jc w:val="center"/>
              <w:rPr>
                <w:sz w:val="24"/>
                <w:szCs w:val="24"/>
              </w:rPr>
            </w:pPr>
            <w:r>
              <w:rPr>
                <w:b/>
                <w:szCs w:val="24"/>
              </w:rPr>
              <w:t>BGN02</w:t>
            </w:r>
          </w:p>
        </w:tc>
        <w:tc>
          <w:tcPr>
            <w:tcW w:w="892" w:type="dxa"/>
            <w:tcBorders>
              <w:top w:val="nil"/>
              <w:left w:val="nil"/>
              <w:bottom w:val="nil"/>
              <w:right w:val="nil"/>
            </w:tcBorders>
          </w:tcPr>
          <w:p w14:paraId="79EEFE1E" w14:textId="77777777" w:rsidR="00000000" w:rsidRDefault="00FA6F85">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6097B763" w14:textId="77777777" w:rsidR="00000000" w:rsidRDefault="00FA6F85">
            <w:pPr>
              <w:adjustRightInd w:val="0"/>
              <w:ind w:right="144"/>
              <w:rPr>
                <w:sz w:val="24"/>
                <w:szCs w:val="24"/>
              </w:rPr>
            </w:pPr>
            <w:r>
              <w:rPr>
                <w:b/>
                <w:szCs w:val="24"/>
              </w:rPr>
              <w:t>Reference Identification</w:t>
            </w:r>
          </w:p>
        </w:tc>
        <w:tc>
          <w:tcPr>
            <w:tcW w:w="432" w:type="dxa"/>
            <w:tcBorders>
              <w:top w:val="nil"/>
              <w:left w:val="nil"/>
              <w:bottom w:val="nil"/>
              <w:right w:val="nil"/>
            </w:tcBorders>
          </w:tcPr>
          <w:p w14:paraId="37633FC9" w14:textId="77777777" w:rsidR="00000000" w:rsidRDefault="00FA6F85">
            <w:pPr>
              <w:adjustRightInd w:val="0"/>
              <w:ind w:right="144"/>
              <w:jc w:val="center"/>
              <w:rPr>
                <w:sz w:val="24"/>
                <w:szCs w:val="24"/>
              </w:rPr>
            </w:pPr>
            <w:r>
              <w:rPr>
                <w:b/>
                <w:szCs w:val="24"/>
              </w:rPr>
              <w:t>M</w:t>
            </w:r>
          </w:p>
        </w:tc>
        <w:tc>
          <w:tcPr>
            <w:tcW w:w="14" w:type="dxa"/>
            <w:tcBorders>
              <w:top w:val="nil"/>
              <w:left w:val="nil"/>
              <w:bottom w:val="nil"/>
              <w:right w:val="nil"/>
            </w:tcBorders>
          </w:tcPr>
          <w:p w14:paraId="7592CE4B" w14:textId="77777777" w:rsidR="00000000" w:rsidRDefault="00FA6F85">
            <w:pPr>
              <w:adjustRightInd w:val="0"/>
              <w:ind w:right="144"/>
              <w:jc w:val="center"/>
              <w:rPr>
                <w:sz w:val="24"/>
                <w:szCs w:val="24"/>
              </w:rPr>
            </w:pPr>
          </w:p>
        </w:tc>
        <w:tc>
          <w:tcPr>
            <w:tcW w:w="1440" w:type="dxa"/>
            <w:gridSpan w:val="3"/>
            <w:tcBorders>
              <w:top w:val="nil"/>
              <w:left w:val="nil"/>
              <w:bottom w:val="nil"/>
              <w:right w:val="nil"/>
            </w:tcBorders>
          </w:tcPr>
          <w:p w14:paraId="1C011001" w14:textId="77777777" w:rsidR="00000000" w:rsidRDefault="00FA6F85">
            <w:pPr>
              <w:adjustRightInd w:val="0"/>
              <w:ind w:right="144"/>
              <w:rPr>
                <w:sz w:val="24"/>
                <w:szCs w:val="24"/>
              </w:rPr>
            </w:pPr>
            <w:r>
              <w:rPr>
                <w:b/>
                <w:szCs w:val="24"/>
              </w:rPr>
              <w:t>AN 1/30</w:t>
            </w:r>
          </w:p>
        </w:tc>
      </w:tr>
      <w:tr w:rsidR="00000000" w14:paraId="2E4E11D1"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F319212" w14:textId="77777777" w:rsidR="00000000" w:rsidRDefault="00FA6F85">
            <w:pPr>
              <w:adjustRightInd w:val="0"/>
              <w:ind w:right="144"/>
              <w:rPr>
                <w:sz w:val="24"/>
                <w:szCs w:val="24"/>
              </w:rPr>
            </w:pPr>
          </w:p>
        </w:tc>
        <w:tc>
          <w:tcPr>
            <w:tcW w:w="6523" w:type="dxa"/>
            <w:gridSpan w:val="8"/>
            <w:tcBorders>
              <w:top w:val="nil"/>
              <w:left w:val="nil"/>
              <w:bottom w:val="nil"/>
              <w:right w:val="nil"/>
            </w:tcBorders>
          </w:tcPr>
          <w:p w14:paraId="7BBD7568" w14:textId="77777777" w:rsidR="00000000" w:rsidRDefault="00FA6F85">
            <w:pPr>
              <w:adjustRightInd w:val="0"/>
              <w:ind w:right="144"/>
              <w:rPr>
                <w:sz w:val="24"/>
                <w:szCs w:val="24"/>
              </w:rPr>
            </w:pPr>
            <w:r>
              <w:rPr>
                <w:szCs w:val="24"/>
              </w:rPr>
              <w:t>Reference information as defined for a particular Transaction Set or as specified by the Reference Identification Qualifier</w:t>
            </w:r>
          </w:p>
        </w:tc>
      </w:tr>
      <w:tr w:rsidR="00000000" w14:paraId="3981F27F"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40E3C4C" w14:textId="77777777" w:rsidR="00000000" w:rsidRDefault="00FA6F85">
            <w:pPr>
              <w:adjustRightInd w:val="0"/>
              <w:ind w:right="144"/>
              <w:rPr>
                <w:sz w:val="24"/>
                <w:szCs w:val="24"/>
              </w:rPr>
            </w:pPr>
          </w:p>
        </w:tc>
        <w:tc>
          <w:tcPr>
            <w:tcW w:w="6523" w:type="dxa"/>
            <w:gridSpan w:val="8"/>
            <w:tcBorders>
              <w:top w:val="nil"/>
              <w:left w:val="nil"/>
              <w:bottom w:val="nil"/>
              <w:right w:val="nil"/>
            </w:tcBorders>
            <w:shd w:val="pct20" w:color="auto" w:fill="auto"/>
          </w:tcPr>
          <w:p w14:paraId="312BDA05" w14:textId="77777777" w:rsidR="00000000" w:rsidRDefault="00FA6F85">
            <w:pPr>
              <w:adjustRightInd w:val="0"/>
              <w:ind w:right="144"/>
              <w:rPr>
                <w:szCs w:val="24"/>
              </w:rPr>
            </w:pPr>
            <w:r>
              <w:rPr>
                <w:szCs w:val="24"/>
              </w:rPr>
              <w:t>A unique transaction identification number assigned by the originator of this transaction.  This number must be unique over time.</w:t>
            </w:r>
          </w:p>
          <w:p w14:paraId="7A57C44F" w14:textId="77777777" w:rsidR="00000000" w:rsidRDefault="00FA6F85">
            <w:pPr>
              <w:adjustRightInd w:val="0"/>
              <w:ind w:right="144"/>
              <w:rPr>
                <w:szCs w:val="24"/>
              </w:rPr>
            </w:pPr>
          </w:p>
          <w:p w14:paraId="14130A61" w14:textId="77777777" w:rsidR="00000000" w:rsidRDefault="00FA6F85">
            <w:pPr>
              <w:adjustRightInd w:val="0"/>
              <w:ind w:right="144"/>
              <w:rPr>
                <w:sz w:val="24"/>
                <w:szCs w:val="24"/>
              </w:rPr>
            </w:pPr>
            <w:r>
              <w:rPr>
                <w:szCs w:val="24"/>
              </w:rPr>
              <w:t>Transaction Reference numbers will only contain uppercase letters (A to Z) and digits (0 to 9).  Note that punctuation (space</w:t>
            </w:r>
            <w:r>
              <w:rPr>
                <w:szCs w:val="24"/>
              </w:rPr>
              <w:t>s, dashes, etc.) must be excluded.</w:t>
            </w:r>
          </w:p>
        </w:tc>
      </w:tr>
      <w:tr w:rsidR="00000000" w14:paraId="66604815" w14:textId="77777777">
        <w:tblPrEx>
          <w:tblCellMar>
            <w:top w:w="0" w:type="dxa"/>
            <w:left w:w="0" w:type="dxa"/>
            <w:bottom w:w="0" w:type="dxa"/>
            <w:right w:w="0" w:type="dxa"/>
          </w:tblCellMar>
        </w:tblPrEx>
        <w:tc>
          <w:tcPr>
            <w:tcW w:w="1007" w:type="dxa"/>
            <w:tcBorders>
              <w:top w:val="nil"/>
              <w:left w:val="nil"/>
              <w:bottom w:val="nil"/>
              <w:right w:val="nil"/>
            </w:tcBorders>
          </w:tcPr>
          <w:p w14:paraId="4940C203" w14:textId="77777777" w:rsidR="00000000" w:rsidRDefault="00FA6F85">
            <w:pPr>
              <w:adjustRightInd w:val="0"/>
              <w:ind w:right="144"/>
              <w:rPr>
                <w:sz w:val="24"/>
                <w:szCs w:val="24"/>
              </w:rPr>
            </w:pPr>
            <w:r>
              <w:rPr>
                <w:b/>
                <w:szCs w:val="24"/>
              </w:rPr>
              <w:t>Must Use</w:t>
            </w:r>
          </w:p>
        </w:tc>
        <w:tc>
          <w:tcPr>
            <w:tcW w:w="1080" w:type="dxa"/>
            <w:tcBorders>
              <w:top w:val="nil"/>
              <w:left w:val="nil"/>
              <w:bottom w:val="nil"/>
              <w:right w:val="nil"/>
            </w:tcBorders>
          </w:tcPr>
          <w:p w14:paraId="545FB8B1" w14:textId="77777777" w:rsidR="00000000" w:rsidRDefault="00FA6F85">
            <w:pPr>
              <w:adjustRightInd w:val="0"/>
              <w:ind w:right="144"/>
              <w:jc w:val="center"/>
              <w:rPr>
                <w:sz w:val="24"/>
                <w:szCs w:val="24"/>
              </w:rPr>
            </w:pPr>
            <w:r>
              <w:rPr>
                <w:b/>
                <w:szCs w:val="24"/>
              </w:rPr>
              <w:t>BGN03</w:t>
            </w:r>
          </w:p>
        </w:tc>
        <w:tc>
          <w:tcPr>
            <w:tcW w:w="892" w:type="dxa"/>
            <w:tcBorders>
              <w:top w:val="nil"/>
              <w:left w:val="nil"/>
              <w:bottom w:val="nil"/>
              <w:right w:val="nil"/>
            </w:tcBorders>
          </w:tcPr>
          <w:p w14:paraId="773D42B4" w14:textId="77777777" w:rsidR="00000000" w:rsidRDefault="00FA6F85">
            <w:pPr>
              <w:adjustRightInd w:val="0"/>
              <w:ind w:right="144"/>
              <w:jc w:val="center"/>
              <w:rPr>
                <w:sz w:val="24"/>
                <w:szCs w:val="24"/>
              </w:rPr>
            </w:pPr>
            <w:r>
              <w:rPr>
                <w:b/>
                <w:szCs w:val="24"/>
              </w:rPr>
              <w:t>373</w:t>
            </w:r>
          </w:p>
        </w:tc>
        <w:tc>
          <w:tcPr>
            <w:tcW w:w="4968" w:type="dxa"/>
            <w:gridSpan w:val="4"/>
            <w:tcBorders>
              <w:top w:val="nil"/>
              <w:left w:val="nil"/>
              <w:bottom w:val="nil"/>
              <w:right w:val="nil"/>
            </w:tcBorders>
          </w:tcPr>
          <w:p w14:paraId="0434DC85" w14:textId="77777777" w:rsidR="00000000" w:rsidRDefault="00FA6F85">
            <w:pPr>
              <w:adjustRightInd w:val="0"/>
              <w:ind w:right="144"/>
              <w:rPr>
                <w:sz w:val="24"/>
                <w:szCs w:val="24"/>
              </w:rPr>
            </w:pPr>
            <w:r>
              <w:rPr>
                <w:b/>
                <w:szCs w:val="24"/>
              </w:rPr>
              <w:t>Date</w:t>
            </w:r>
          </w:p>
        </w:tc>
        <w:tc>
          <w:tcPr>
            <w:tcW w:w="432" w:type="dxa"/>
            <w:tcBorders>
              <w:top w:val="nil"/>
              <w:left w:val="nil"/>
              <w:bottom w:val="nil"/>
              <w:right w:val="nil"/>
            </w:tcBorders>
          </w:tcPr>
          <w:p w14:paraId="7AFC87CB" w14:textId="77777777" w:rsidR="00000000" w:rsidRDefault="00FA6F85">
            <w:pPr>
              <w:adjustRightInd w:val="0"/>
              <w:ind w:right="144"/>
              <w:jc w:val="center"/>
              <w:rPr>
                <w:sz w:val="24"/>
                <w:szCs w:val="24"/>
              </w:rPr>
            </w:pPr>
            <w:r>
              <w:rPr>
                <w:b/>
                <w:szCs w:val="24"/>
              </w:rPr>
              <w:t>M</w:t>
            </w:r>
          </w:p>
        </w:tc>
        <w:tc>
          <w:tcPr>
            <w:tcW w:w="14" w:type="dxa"/>
            <w:tcBorders>
              <w:top w:val="nil"/>
              <w:left w:val="nil"/>
              <w:bottom w:val="nil"/>
              <w:right w:val="nil"/>
            </w:tcBorders>
          </w:tcPr>
          <w:p w14:paraId="44F280C4" w14:textId="77777777" w:rsidR="00000000" w:rsidRDefault="00FA6F85">
            <w:pPr>
              <w:adjustRightInd w:val="0"/>
              <w:ind w:right="144"/>
              <w:jc w:val="center"/>
              <w:rPr>
                <w:sz w:val="24"/>
                <w:szCs w:val="24"/>
              </w:rPr>
            </w:pPr>
          </w:p>
        </w:tc>
        <w:tc>
          <w:tcPr>
            <w:tcW w:w="1440" w:type="dxa"/>
            <w:gridSpan w:val="3"/>
            <w:tcBorders>
              <w:top w:val="nil"/>
              <w:left w:val="nil"/>
              <w:bottom w:val="nil"/>
              <w:right w:val="nil"/>
            </w:tcBorders>
          </w:tcPr>
          <w:p w14:paraId="2642A929" w14:textId="77777777" w:rsidR="00000000" w:rsidRDefault="00FA6F85">
            <w:pPr>
              <w:adjustRightInd w:val="0"/>
              <w:ind w:right="144"/>
              <w:rPr>
                <w:sz w:val="24"/>
                <w:szCs w:val="24"/>
              </w:rPr>
            </w:pPr>
            <w:r>
              <w:rPr>
                <w:b/>
                <w:szCs w:val="24"/>
              </w:rPr>
              <w:t>DT 8/8</w:t>
            </w:r>
          </w:p>
        </w:tc>
      </w:tr>
      <w:tr w:rsidR="00000000" w14:paraId="66EE7373"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6BA44B1" w14:textId="77777777" w:rsidR="00000000" w:rsidRDefault="00FA6F85">
            <w:pPr>
              <w:adjustRightInd w:val="0"/>
              <w:ind w:right="144"/>
              <w:rPr>
                <w:sz w:val="24"/>
                <w:szCs w:val="24"/>
              </w:rPr>
            </w:pPr>
          </w:p>
        </w:tc>
        <w:tc>
          <w:tcPr>
            <w:tcW w:w="6523" w:type="dxa"/>
            <w:gridSpan w:val="8"/>
            <w:tcBorders>
              <w:top w:val="nil"/>
              <w:left w:val="nil"/>
              <w:bottom w:val="nil"/>
              <w:right w:val="nil"/>
            </w:tcBorders>
          </w:tcPr>
          <w:p w14:paraId="02EA05D5" w14:textId="77777777" w:rsidR="00000000" w:rsidRDefault="00FA6F85">
            <w:pPr>
              <w:adjustRightInd w:val="0"/>
              <w:ind w:right="144"/>
              <w:rPr>
                <w:sz w:val="24"/>
                <w:szCs w:val="24"/>
              </w:rPr>
            </w:pPr>
            <w:r>
              <w:rPr>
                <w:szCs w:val="24"/>
              </w:rPr>
              <w:t>Date expressed as CCYYMMDD</w:t>
            </w:r>
          </w:p>
        </w:tc>
      </w:tr>
      <w:tr w:rsidR="00000000" w14:paraId="377B04E8"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4CFF006" w14:textId="77777777" w:rsidR="00000000" w:rsidRDefault="00FA6F85">
            <w:pPr>
              <w:adjustRightInd w:val="0"/>
              <w:ind w:right="144"/>
              <w:rPr>
                <w:sz w:val="24"/>
                <w:szCs w:val="24"/>
              </w:rPr>
            </w:pPr>
          </w:p>
        </w:tc>
        <w:tc>
          <w:tcPr>
            <w:tcW w:w="6523" w:type="dxa"/>
            <w:gridSpan w:val="8"/>
            <w:tcBorders>
              <w:top w:val="nil"/>
              <w:left w:val="nil"/>
              <w:bottom w:val="nil"/>
              <w:right w:val="nil"/>
            </w:tcBorders>
            <w:shd w:val="pct20" w:color="auto" w:fill="auto"/>
          </w:tcPr>
          <w:p w14:paraId="18380095" w14:textId="77777777" w:rsidR="00000000" w:rsidRDefault="00FA6F85">
            <w:pPr>
              <w:adjustRightInd w:val="0"/>
              <w:ind w:right="144"/>
              <w:rPr>
                <w:sz w:val="24"/>
                <w:szCs w:val="24"/>
              </w:rPr>
            </w:pPr>
            <w:r>
              <w:rPr>
                <w:szCs w:val="24"/>
              </w:rPr>
              <w:t>The transaction creation date - the date that the data was processed by the sender's application system.</w:t>
            </w:r>
          </w:p>
        </w:tc>
      </w:tr>
      <w:tr w:rsidR="00000000" w14:paraId="1DAAE40E" w14:textId="77777777">
        <w:tblPrEx>
          <w:tblCellMar>
            <w:top w:w="0" w:type="dxa"/>
            <w:left w:w="0" w:type="dxa"/>
            <w:bottom w:w="0" w:type="dxa"/>
            <w:right w:w="0" w:type="dxa"/>
          </w:tblCellMar>
        </w:tblPrEx>
        <w:tc>
          <w:tcPr>
            <w:tcW w:w="1007" w:type="dxa"/>
            <w:tcBorders>
              <w:top w:val="nil"/>
              <w:left w:val="nil"/>
              <w:bottom w:val="nil"/>
              <w:right w:val="nil"/>
            </w:tcBorders>
          </w:tcPr>
          <w:p w14:paraId="05781BA4" w14:textId="77777777" w:rsidR="00000000" w:rsidRDefault="00FA6F85">
            <w:pPr>
              <w:adjustRightInd w:val="0"/>
              <w:ind w:right="144"/>
              <w:rPr>
                <w:sz w:val="24"/>
                <w:szCs w:val="24"/>
              </w:rPr>
            </w:pPr>
            <w:r>
              <w:rPr>
                <w:b/>
                <w:szCs w:val="24"/>
              </w:rPr>
              <w:t>Must Use</w:t>
            </w:r>
          </w:p>
        </w:tc>
        <w:tc>
          <w:tcPr>
            <w:tcW w:w="1080" w:type="dxa"/>
            <w:tcBorders>
              <w:top w:val="nil"/>
              <w:left w:val="nil"/>
              <w:bottom w:val="nil"/>
              <w:right w:val="nil"/>
            </w:tcBorders>
          </w:tcPr>
          <w:p w14:paraId="6BC91082" w14:textId="77777777" w:rsidR="00000000" w:rsidRDefault="00FA6F85">
            <w:pPr>
              <w:adjustRightInd w:val="0"/>
              <w:ind w:right="144"/>
              <w:jc w:val="center"/>
              <w:rPr>
                <w:sz w:val="24"/>
                <w:szCs w:val="24"/>
              </w:rPr>
            </w:pPr>
            <w:r>
              <w:rPr>
                <w:b/>
                <w:szCs w:val="24"/>
              </w:rPr>
              <w:t>BGN08</w:t>
            </w:r>
          </w:p>
        </w:tc>
        <w:tc>
          <w:tcPr>
            <w:tcW w:w="892" w:type="dxa"/>
            <w:tcBorders>
              <w:top w:val="nil"/>
              <w:left w:val="nil"/>
              <w:bottom w:val="nil"/>
              <w:right w:val="nil"/>
            </w:tcBorders>
          </w:tcPr>
          <w:p w14:paraId="1B8B3255" w14:textId="77777777" w:rsidR="00000000" w:rsidRDefault="00FA6F85">
            <w:pPr>
              <w:adjustRightInd w:val="0"/>
              <w:ind w:right="144"/>
              <w:jc w:val="center"/>
              <w:rPr>
                <w:sz w:val="24"/>
                <w:szCs w:val="24"/>
              </w:rPr>
            </w:pPr>
            <w:r>
              <w:rPr>
                <w:b/>
                <w:szCs w:val="24"/>
              </w:rPr>
              <w:t>306</w:t>
            </w:r>
          </w:p>
        </w:tc>
        <w:tc>
          <w:tcPr>
            <w:tcW w:w="4968" w:type="dxa"/>
            <w:gridSpan w:val="4"/>
            <w:tcBorders>
              <w:top w:val="nil"/>
              <w:left w:val="nil"/>
              <w:bottom w:val="nil"/>
              <w:right w:val="nil"/>
            </w:tcBorders>
          </w:tcPr>
          <w:p w14:paraId="461697F5" w14:textId="77777777" w:rsidR="00000000" w:rsidRDefault="00FA6F85">
            <w:pPr>
              <w:adjustRightInd w:val="0"/>
              <w:ind w:right="144"/>
              <w:rPr>
                <w:sz w:val="24"/>
                <w:szCs w:val="24"/>
              </w:rPr>
            </w:pPr>
            <w:r>
              <w:rPr>
                <w:b/>
                <w:szCs w:val="24"/>
              </w:rPr>
              <w:t>Action Code</w:t>
            </w:r>
          </w:p>
        </w:tc>
        <w:tc>
          <w:tcPr>
            <w:tcW w:w="432" w:type="dxa"/>
            <w:tcBorders>
              <w:top w:val="nil"/>
              <w:left w:val="nil"/>
              <w:bottom w:val="nil"/>
              <w:right w:val="nil"/>
            </w:tcBorders>
          </w:tcPr>
          <w:p w14:paraId="6BD06ADE" w14:textId="77777777" w:rsidR="00000000" w:rsidRDefault="00FA6F85">
            <w:pPr>
              <w:adjustRightInd w:val="0"/>
              <w:ind w:right="144"/>
              <w:jc w:val="center"/>
              <w:rPr>
                <w:sz w:val="24"/>
                <w:szCs w:val="24"/>
              </w:rPr>
            </w:pPr>
            <w:r>
              <w:rPr>
                <w:b/>
                <w:szCs w:val="24"/>
              </w:rPr>
              <w:t>M</w:t>
            </w:r>
          </w:p>
        </w:tc>
        <w:tc>
          <w:tcPr>
            <w:tcW w:w="14" w:type="dxa"/>
            <w:tcBorders>
              <w:top w:val="nil"/>
              <w:left w:val="nil"/>
              <w:bottom w:val="nil"/>
              <w:right w:val="nil"/>
            </w:tcBorders>
          </w:tcPr>
          <w:p w14:paraId="35A0B0D3" w14:textId="77777777" w:rsidR="00000000" w:rsidRDefault="00FA6F85">
            <w:pPr>
              <w:adjustRightInd w:val="0"/>
              <w:ind w:right="144"/>
              <w:jc w:val="center"/>
              <w:rPr>
                <w:sz w:val="24"/>
                <w:szCs w:val="24"/>
              </w:rPr>
            </w:pPr>
          </w:p>
        </w:tc>
        <w:tc>
          <w:tcPr>
            <w:tcW w:w="1440" w:type="dxa"/>
            <w:gridSpan w:val="3"/>
            <w:tcBorders>
              <w:top w:val="nil"/>
              <w:left w:val="nil"/>
              <w:bottom w:val="nil"/>
              <w:right w:val="nil"/>
            </w:tcBorders>
          </w:tcPr>
          <w:p w14:paraId="70AC50F6" w14:textId="77777777" w:rsidR="00000000" w:rsidRDefault="00FA6F85">
            <w:pPr>
              <w:adjustRightInd w:val="0"/>
              <w:ind w:right="144"/>
              <w:rPr>
                <w:sz w:val="24"/>
                <w:szCs w:val="24"/>
              </w:rPr>
            </w:pPr>
            <w:r>
              <w:rPr>
                <w:b/>
                <w:szCs w:val="24"/>
              </w:rPr>
              <w:t>ID 1/2</w:t>
            </w:r>
          </w:p>
        </w:tc>
      </w:tr>
      <w:tr w:rsidR="00000000" w14:paraId="789825B2"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FFBBC23" w14:textId="77777777" w:rsidR="00000000" w:rsidRDefault="00FA6F85">
            <w:pPr>
              <w:adjustRightInd w:val="0"/>
              <w:ind w:right="144"/>
              <w:rPr>
                <w:sz w:val="24"/>
                <w:szCs w:val="24"/>
              </w:rPr>
            </w:pPr>
          </w:p>
        </w:tc>
        <w:tc>
          <w:tcPr>
            <w:tcW w:w="6523" w:type="dxa"/>
            <w:gridSpan w:val="8"/>
            <w:tcBorders>
              <w:top w:val="nil"/>
              <w:left w:val="nil"/>
              <w:bottom w:val="nil"/>
              <w:right w:val="nil"/>
            </w:tcBorders>
          </w:tcPr>
          <w:p w14:paraId="376D5665" w14:textId="77777777" w:rsidR="00000000" w:rsidRDefault="00FA6F85">
            <w:pPr>
              <w:adjustRightInd w:val="0"/>
              <w:ind w:right="144"/>
              <w:rPr>
                <w:sz w:val="24"/>
                <w:szCs w:val="24"/>
              </w:rPr>
            </w:pPr>
            <w:r>
              <w:rPr>
                <w:szCs w:val="24"/>
              </w:rPr>
              <w:t>Code indicating type of action</w:t>
            </w:r>
          </w:p>
        </w:tc>
      </w:tr>
      <w:tr w:rsidR="00000000" w14:paraId="6CF2A6AE"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FEB2907" w14:textId="77777777" w:rsidR="00000000" w:rsidRDefault="00FA6F85">
            <w:pPr>
              <w:adjustRightInd w:val="0"/>
              <w:ind w:right="144"/>
              <w:rPr>
                <w:sz w:val="24"/>
                <w:szCs w:val="24"/>
              </w:rPr>
            </w:pPr>
            <w:r>
              <w:rPr>
                <w:szCs w:val="24"/>
              </w:rPr>
              <w:t xml:space="preserve"> </w:t>
            </w:r>
          </w:p>
        </w:tc>
        <w:tc>
          <w:tcPr>
            <w:tcW w:w="1367" w:type="dxa"/>
            <w:tcBorders>
              <w:top w:val="nil"/>
              <w:left w:val="nil"/>
              <w:bottom w:val="nil"/>
              <w:right w:val="nil"/>
            </w:tcBorders>
          </w:tcPr>
          <w:p w14:paraId="7B91EC0C" w14:textId="77777777" w:rsidR="00000000" w:rsidRDefault="00FA6F85">
            <w:pPr>
              <w:adjustRightInd w:val="0"/>
              <w:ind w:right="144"/>
              <w:rPr>
                <w:sz w:val="24"/>
                <w:szCs w:val="24"/>
              </w:rPr>
            </w:pPr>
            <w:r>
              <w:rPr>
                <w:szCs w:val="24"/>
              </w:rPr>
              <w:t>82</w:t>
            </w:r>
          </w:p>
        </w:tc>
        <w:tc>
          <w:tcPr>
            <w:tcW w:w="144" w:type="dxa"/>
            <w:tcBorders>
              <w:top w:val="nil"/>
              <w:left w:val="nil"/>
              <w:bottom w:val="nil"/>
              <w:right w:val="nil"/>
            </w:tcBorders>
          </w:tcPr>
          <w:p w14:paraId="281987F7" w14:textId="77777777" w:rsidR="00000000" w:rsidRDefault="00FA6F85">
            <w:pPr>
              <w:adjustRightInd w:val="0"/>
              <w:ind w:right="144"/>
              <w:rPr>
                <w:sz w:val="24"/>
                <w:szCs w:val="24"/>
              </w:rPr>
            </w:pPr>
          </w:p>
        </w:tc>
        <w:tc>
          <w:tcPr>
            <w:tcW w:w="4823" w:type="dxa"/>
            <w:gridSpan w:val="5"/>
            <w:tcBorders>
              <w:top w:val="nil"/>
              <w:left w:val="nil"/>
              <w:bottom w:val="nil"/>
              <w:right w:val="nil"/>
            </w:tcBorders>
          </w:tcPr>
          <w:p w14:paraId="7681CF17" w14:textId="77777777" w:rsidR="00000000" w:rsidRDefault="00FA6F85">
            <w:pPr>
              <w:adjustRightInd w:val="0"/>
              <w:ind w:right="144"/>
              <w:rPr>
                <w:sz w:val="24"/>
                <w:szCs w:val="24"/>
              </w:rPr>
            </w:pPr>
            <w:r>
              <w:rPr>
                <w:szCs w:val="24"/>
              </w:rPr>
              <w:t>Follow Up</w:t>
            </w:r>
          </w:p>
        </w:tc>
      </w:tr>
      <w:tr w:rsidR="00000000" w14:paraId="3F279616"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33F14ED5" w14:textId="77777777" w:rsidR="00000000" w:rsidRDefault="00FA6F85">
            <w:pPr>
              <w:adjustRightInd w:val="0"/>
              <w:ind w:right="144"/>
              <w:rPr>
                <w:sz w:val="24"/>
                <w:szCs w:val="24"/>
              </w:rPr>
            </w:pPr>
          </w:p>
        </w:tc>
        <w:tc>
          <w:tcPr>
            <w:tcW w:w="4680" w:type="dxa"/>
            <w:gridSpan w:val="4"/>
            <w:tcBorders>
              <w:top w:val="nil"/>
              <w:left w:val="nil"/>
              <w:bottom w:val="nil"/>
              <w:right w:val="nil"/>
            </w:tcBorders>
            <w:shd w:val="pct20" w:color="auto" w:fill="auto"/>
          </w:tcPr>
          <w:p w14:paraId="4B6A1154" w14:textId="77777777" w:rsidR="00000000" w:rsidRDefault="00FA6F85">
            <w:pPr>
              <w:adjustRightInd w:val="0"/>
              <w:ind w:right="144"/>
              <w:rPr>
                <w:sz w:val="24"/>
                <w:szCs w:val="24"/>
              </w:rPr>
            </w:pPr>
            <w:r>
              <w:rPr>
                <w:szCs w:val="24"/>
              </w:rPr>
              <w:t xml:space="preserve">Indicates that the receiver of the 824 </w:t>
            </w:r>
            <w:proofErr w:type="gramStart"/>
            <w:r>
              <w:rPr>
                <w:szCs w:val="24"/>
              </w:rPr>
              <w:t>transaction</w:t>
            </w:r>
            <w:proofErr w:type="gramEnd"/>
            <w:r>
              <w:rPr>
                <w:szCs w:val="24"/>
              </w:rPr>
              <w:t xml:space="preserve"> must address the reason for rejection and resend the transaction, if necessary.</w:t>
            </w:r>
          </w:p>
        </w:tc>
      </w:tr>
      <w:tr w:rsidR="00000000" w14:paraId="0CB21C54"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CB5AA46" w14:textId="77777777" w:rsidR="00000000" w:rsidRDefault="00FA6F85">
            <w:pPr>
              <w:adjustRightInd w:val="0"/>
              <w:ind w:right="144"/>
              <w:rPr>
                <w:sz w:val="24"/>
                <w:szCs w:val="24"/>
              </w:rPr>
            </w:pPr>
            <w:r>
              <w:rPr>
                <w:szCs w:val="24"/>
              </w:rPr>
              <w:t xml:space="preserve"> </w:t>
            </w:r>
          </w:p>
        </w:tc>
        <w:tc>
          <w:tcPr>
            <w:tcW w:w="1367" w:type="dxa"/>
            <w:tcBorders>
              <w:top w:val="nil"/>
              <w:left w:val="nil"/>
              <w:bottom w:val="nil"/>
              <w:right w:val="nil"/>
            </w:tcBorders>
          </w:tcPr>
          <w:p w14:paraId="105228EF" w14:textId="77777777" w:rsidR="00000000" w:rsidRDefault="00FA6F85">
            <w:pPr>
              <w:adjustRightInd w:val="0"/>
              <w:ind w:right="144"/>
              <w:rPr>
                <w:sz w:val="24"/>
                <w:szCs w:val="24"/>
              </w:rPr>
            </w:pPr>
            <w:r>
              <w:rPr>
                <w:szCs w:val="24"/>
              </w:rPr>
              <w:t>EV</w:t>
            </w:r>
          </w:p>
        </w:tc>
        <w:tc>
          <w:tcPr>
            <w:tcW w:w="144" w:type="dxa"/>
            <w:tcBorders>
              <w:top w:val="nil"/>
              <w:left w:val="nil"/>
              <w:bottom w:val="nil"/>
              <w:right w:val="nil"/>
            </w:tcBorders>
          </w:tcPr>
          <w:p w14:paraId="3AF902B6" w14:textId="77777777" w:rsidR="00000000" w:rsidRDefault="00FA6F85">
            <w:pPr>
              <w:adjustRightInd w:val="0"/>
              <w:ind w:right="144"/>
              <w:rPr>
                <w:sz w:val="24"/>
                <w:szCs w:val="24"/>
              </w:rPr>
            </w:pPr>
          </w:p>
        </w:tc>
        <w:tc>
          <w:tcPr>
            <w:tcW w:w="4823" w:type="dxa"/>
            <w:gridSpan w:val="5"/>
            <w:tcBorders>
              <w:top w:val="nil"/>
              <w:left w:val="nil"/>
              <w:bottom w:val="nil"/>
              <w:right w:val="nil"/>
            </w:tcBorders>
          </w:tcPr>
          <w:p w14:paraId="7DE9C832" w14:textId="77777777" w:rsidR="00000000" w:rsidRDefault="00FA6F85">
            <w:pPr>
              <w:adjustRightInd w:val="0"/>
              <w:ind w:right="144"/>
              <w:rPr>
                <w:sz w:val="24"/>
                <w:szCs w:val="24"/>
              </w:rPr>
            </w:pPr>
            <w:r>
              <w:rPr>
                <w:szCs w:val="24"/>
              </w:rPr>
              <w:t>Evaluate</w:t>
            </w:r>
          </w:p>
        </w:tc>
      </w:tr>
      <w:tr w:rsidR="00000000" w14:paraId="7F6FDA27"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27F5873A" w14:textId="77777777" w:rsidR="00000000" w:rsidRDefault="00FA6F85">
            <w:pPr>
              <w:adjustRightInd w:val="0"/>
              <w:ind w:right="144"/>
              <w:rPr>
                <w:sz w:val="24"/>
                <w:szCs w:val="24"/>
              </w:rPr>
            </w:pPr>
          </w:p>
        </w:tc>
        <w:tc>
          <w:tcPr>
            <w:tcW w:w="4680" w:type="dxa"/>
            <w:gridSpan w:val="4"/>
            <w:tcBorders>
              <w:top w:val="nil"/>
              <w:left w:val="nil"/>
              <w:bottom w:val="nil"/>
              <w:right w:val="nil"/>
            </w:tcBorders>
            <w:shd w:val="pct20" w:color="auto" w:fill="auto"/>
          </w:tcPr>
          <w:p w14:paraId="11518534" w14:textId="77777777" w:rsidR="00000000" w:rsidRDefault="00FA6F85">
            <w:pPr>
              <w:adjustRightInd w:val="0"/>
              <w:ind w:right="144"/>
              <w:rPr>
                <w:sz w:val="24"/>
                <w:szCs w:val="24"/>
              </w:rPr>
            </w:pPr>
            <w:r>
              <w:rPr>
                <w:szCs w:val="24"/>
              </w:rPr>
              <w:t xml:space="preserve">Indicates that the receiver of the 824 </w:t>
            </w:r>
            <w:proofErr w:type="gramStart"/>
            <w:r>
              <w:rPr>
                <w:szCs w:val="24"/>
              </w:rPr>
              <w:t>transaction</w:t>
            </w:r>
            <w:proofErr w:type="gramEnd"/>
            <w:r>
              <w:rPr>
                <w:szCs w:val="24"/>
              </w:rPr>
              <w:t xml:space="preserve"> must evaluate the error, but the transaction should NOT </w:t>
            </w:r>
            <w:r>
              <w:rPr>
                <w:szCs w:val="24"/>
              </w:rPr>
              <w:t xml:space="preserve">be </w:t>
            </w:r>
            <w:r>
              <w:rPr>
                <w:szCs w:val="24"/>
              </w:rPr>
              <w:lastRenderedPageBreak/>
              <w:t>resent.</w:t>
            </w:r>
          </w:p>
        </w:tc>
      </w:tr>
    </w:tbl>
    <w:p w14:paraId="01110834" w14:textId="77777777" w:rsidR="00000000" w:rsidRDefault="00FA6F85">
      <w:pPr>
        <w:tabs>
          <w:tab w:val="right" w:pos="1800"/>
          <w:tab w:val="left" w:pos="2160"/>
        </w:tabs>
        <w:adjustRightInd w:val="0"/>
        <w:ind w:left="2160" w:hanging="2160"/>
        <w:rPr>
          <w:b/>
          <w:szCs w:val="24"/>
        </w:rPr>
      </w:pPr>
      <w:r>
        <w:rPr>
          <w:szCs w:val="24"/>
        </w:rPr>
        <w:lastRenderedPageBreak/>
        <w:br w:type="page"/>
      </w:r>
      <w:bookmarkStart w:id="12" w:name="book3"/>
      <w:bookmarkEnd w:id="12"/>
      <w:r>
        <w:rPr>
          <w:b/>
          <w:szCs w:val="24"/>
        </w:rPr>
        <w:lastRenderedPageBreak/>
        <w:tab/>
        <w:t>Segment:</w:t>
      </w:r>
      <w:r>
        <w:rPr>
          <w:b/>
          <w:szCs w:val="24"/>
        </w:rPr>
        <w:tab/>
      </w:r>
      <w:r>
        <w:rPr>
          <w:b/>
          <w:sz w:val="40"/>
          <w:szCs w:val="24"/>
        </w:rPr>
        <w:t xml:space="preserve">N1 </w:t>
      </w:r>
      <w:r>
        <w:rPr>
          <w:b/>
          <w:szCs w:val="24"/>
        </w:rPr>
        <w:t>Name (Transmission Distribution Service Provider)</w:t>
      </w:r>
    </w:p>
    <w:p w14:paraId="05745416" w14:textId="77777777" w:rsidR="00000000" w:rsidRDefault="00FA6F85">
      <w:pPr>
        <w:tabs>
          <w:tab w:val="right" w:pos="1800"/>
          <w:tab w:val="left" w:pos="2160"/>
        </w:tabs>
        <w:adjustRightInd w:val="0"/>
        <w:ind w:left="2160" w:hanging="2160"/>
        <w:rPr>
          <w:szCs w:val="24"/>
        </w:rPr>
      </w:pPr>
      <w:r>
        <w:rPr>
          <w:b/>
          <w:szCs w:val="24"/>
        </w:rPr>
        <w:tab/>
        <w:t>Position:</w:t>
      </w:r>
      <w:r>
        <w:rPr>
          <w:b/>
          <w:szCs w:val="24"/>
        </w:rPr>
        <w:tab/>
      </w:r>
      <w:r>
        <w:rPr>
          <w:szCs w:val="24"/>
        </w:rPr>
        <w:t>030</w:t>
      </w:r>
    </w:p>
    <w:p w14:paraId="5ACA9560" w14:textId="77777777" w:rsidR="00000000" w:rsidRDefault="00FA6F85">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28D170DB" w14:textId="77777777" w:rsidR="00000000" w:rsidRDefault="00FA6F85">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05E34825" w14:textId="77777777" w:rsidR="00000000" w:rsidRDefault="00FA6F85">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7B536AF6" w14:textId="77777777" w:rsidR="00000000" w:rsidRDefault="00FA6F85">
      <w:pPr>
        <w:tabs>
          <w:tab w:val="right" w:pos="1800"/>
          <w:tab w:val="left" w:pos="2160"/>
        </w:tabs>
        <w:adjustRightInd w:val="0"/>
        <w:ind w:left="2160" w:hanging="2160"/>
        <w:rPr>
          <w:szCs w:val="24"/>
        </w:rPr>
      </w:pPr>
      <w:r>
        <w:rPr>
          <w:szCs w:val="24"/>
        </w:rPr>
        <w:tab/>
      </w:r>
      <w:r>
        <w:rPr>
          <w:b/>
          <w:szCs w:val="24"/>
        </w:rPr>
        <w:t>Max Use:</w:t>
      </w:r>
      <w:r>
        <w:rPr>
          <w:szCs w:val="24"/>
        </w:rPr>
        <w:tab/>
        <w:t>1</w:t>
      </w:r>
    </w:p>
    <w:p w14:paraId="4A3B500F" w14:textId="77777777" w:rsidR="00000000" w:rsidRDefault="00FA6F85">
      <w:pPr>
        <w:tabs>
          <w:tab w:val="right" w:pos="1800"/>
          <w:tab w:val="left" w:pos="2160"/>
        </w:tabs>
        <w:adjustRightInd w:val="0"/>
        <w:ind w:left="2160" w:hanging="2160"/>
        <w:rPr>
          <w:szCs w:val="24"/>
        </w:rPr>
      </w:pPr>
      <w:r>
        <w:rPr>
          <w:szCs w:val="24"/>
        </w:rPr>
        <w:tab/>
      </w:r>
      <w:r>
        <w:rPr>
          <w:b/>
          <w:szCs w:val="24"/>
        </w:rPr>
        <w:t>Purpose:</w:t>
      </w:r>
      <w:r>
        <w:rPr>
          <w:szCs w:val="24"/>
        </w:rPr>
        <w:tab/>
      </w:r>
      <w:r>
        <w:rPr>
          <w:szCs w:val="24"/>
        </w:rPr>
        <w:t>To identify a party by type of organization, name, and code</w:t>
      </w:r>
    </w:p>
    <w:p w14:paraId="607B307B" w14:textId="77777777" w:rsidR="00000000" w:rsidRDefault="00FA6F85">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N103 is required.</w:t>
      </w:r>
    </w:p>
    <w:p w14:paraId="70FFC123" w14:textId="77777777" w:rsidR="00000000" w:rsidRDefault="00FA6F85">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N103 or N104 is present, then the other is required.</w:t>
      </w:r>
    </w:p>
    <w:p w14:paraId="1EA14F7B" w14:textId="77777777" w:rsidR="00000000" w:rsidRDefault="00FA6F85">
      <w:pPr>
        <w:tabs>
          <w:tab w:val="right" w:pos="1800"/>
          <w:tab w:val="left" w:pos="2160"/>
          <w:tab w:val="left" w:pos="2520"/>
        </w:tabs>
        <w:adjustRightInd w:val="0"/>
        <w:ind w:left="2520" w:hanging="2520"/>
        <w:rPr>
          <w:szCs w:val="24"/>
        </w:rPr>
      </w:pPr>
      <w:r>
        <w:rPr>
          <w:szCs w:val="24"/>
        </w:rPr>
        <w:tab/>
      </w:r>
      <w:r>
        <w:rPr>
          <w:b/>
          <w:szCs w:val="24"/>
        </w:rPr>
        <w:t>Semantic Notes:</w:t>
      </w:r>
    </w:p>
    <w:p w14:paraId="2D72ED96" w14:textId="77777777" w:rsidR="00000000" w:rsidRDefault="00FA6F85">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This segment, used alone, provides the m</w:t>
      </w:r>
      <w:r>
        <w:rPr>
          <w:szCs w:val="24"/>
        </w:rPr>
        <w:t>ost efficient method of providing organizational identification. To obtain this efficiency the "ID Code" (N104) must provide a key to the table maintained by the transaction processing party.</w:t>
      </w:r>
    </w:p>
    <w:p w14:paraId="2D116D68" w14:textId="77777777" w:rsidR="00000000" w:rsidRDefault="00FA6F85">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0FF4DB9B" w14:textId="77777777">
        <w:tblPrEx>
          <w:tblCellMar>
            <w:top w:w="0" w:type="dxa"/>
            <w:left w:w="0" w:type="dxa"/>
            <w:bottom w:w="0" w:type="dxa"/>
            <w:right w:w="0" w:type="dxa"/>
          </w:tblCellMar>
        </w:tblPrEx>
        <w:tc>
          <w:tcPr>
            <w:tcW w:w="1944" w:type="dxa"/>
            <w:tcBorders>
              <w:top w:val="nil"/>
              <w:left w:val="nil"/>
              <w:bottom w:val="nil"/>
              <w:right w:val="nil"/>
            </w:tcBorders>
          </w:tcPr>
          <w:p w14:paraId="109F076D" w14:textId="77777777" w:rsidR="00000000" w:rsidRDefault="00FA6F85">
            <w:pPr>
              <w:adjustRightInd w:val="0"/>
              <w:ind w:right="144"/>
              <w:jc w:val="right"/>
              <w:rPr>
                <w:sz w:val="24"/>
                <w:szCs w:val="24"/>
              </w:rPr>
            </w:pPr>
            <w:r>
              <w:rPr>
                <w:b/>
                <w:szCs w:val="24"/>
              </w:rPr>
              <w:t>Not</w:t>
            </w:r>
            <w:r>
              <w:rPr>
                <w:b/>
                <w:szCs w:val="24"/>
              </w:rPr>
              <w:t>es:</w:t>
            </w:r>
          </w:p>
        </w:tc>
        <w:tc>
          <w:tcPr>
            <w:tcW w:w="216" w:type="dxa"/>
            <w:tcBorders>
              <w:top w:val="nil"/>
              <w:left w:val="nil"/>
              <w:bottom w:val="nil"/>
              <w:right w:val="nil"/>
            </w:tcBorders>
          </w:tcPr>
          <w:p w14:paraId="3FEC8F81" w14:textId="77777777" w:rsidR="00000000" w:rsidRDefault="00FA6F85">
            <w:pPr>
              <w:adjustRightInd w:val="0"/>
              <w:ind w:right="144"/>
              <w:jc w:val="right"/>
              <w:rPr>
                <w:sz w:val="24"/>
                <w:szCs w:val="24"/>
              </w:rPr>
            </w:pPr>
          </w:p>
        </w:tc>
        <w:tc>
          <w:tcPr>
            <w:tcW w:w="7343" w:type="dxa"/>
            <w:tcBorders>
              <w:top w:val="nil"/>
              <w:left w:val="nil"/>
              <w:bottom w:val="nil"/>
              <w:right w:val="nil"/>
            </w:tcBorders>
            <w:shd w:val="pct20" w:color="auto" w:fill="auto"/>
          </w:tcPr>
          <w:p w14:paraId="714A1676" w14:textId="77777777" w:rsidR="00000000" w:rsidRDefault="00FA6F85">
            <w:pPr>
              <w:adjustRightInd w:val="0"/>
              <w:ind w:right="144"/>
              <w:rPr>
                <w:szCs w:val="24"/>
              </w:rPr>
            </w:pPr>
            <w:r>
              <w:rPr>
                <w:szCs w:val="24"/>
              </w:rPr>
              <w:t>Required</w:t>
            </w:r>
          </w:p>
          <w:p w14:paraId="424C9B76" w14:textId="77777777" w:rsidR="00000000" w:rsidRDefault="00FA6F85">
            <w:pPr>
              <w:adjustRightInd w:val="0"/>
              <w:ind w:right="144"/>
              <w:rPr>
                <w:sz w:val="24"/>
                <w:szCs w:val="24"/>
              </w:rPr>
            </w:pPr>
          </w:p>
        </w:tc>
      </w:tr>
      <w:tr w:rsidR="00000000" w14:paraId="4BCDFBA8" w14:textId="77777777">
        <w:tblPrEx>
          <w:tblCellMar>
            <w:top w:w="0" w:type="dxa"/>
            <w:left w:w="0" w:type="dxa"/>
            <w:bottom w:w="0" w:type="dxa"/>
            <w:right w:w="0" w:type="dxa"/>
          </w:tblCellMar>
        </w:tblPrEx>
        <w:tc>
          <w:tcPr>
            <w:tcW w:w="1944" w:type="dxa"/>
            <w:tcBorders>
              <w:top w:val="nil"/>
              <w:left w:val="nil"/>
              <w:bottom w:val="nil"/>
              <w:right w:val="nil"/>
            </w:tcBorders>
          </w:tcPr>
          <w:p w14:paraId="3F9985B3" w14:textId="77777777" w:rsidR="00000000" w:rsidRDefault="00FA6F85">
            <w:pPr>
              <w:adjustRightInd w:val="0"/>
              <w:ind w:right="144"/>
              <w:rPr>
                <w:sz w:val="24"/>
                <w:szCs w:val="24"/>
              </w:rPr>
            </w:pPr>
          </w:p>
        </w:tc>
        <w:tc>
          <w:tcPr>
            <w:tcW w:w="216" w:type="dxa"/>
            <w:tcBorders>
              <w:top w:val="nil"/>
              <w:left w:val="nil"/>
              <w:bottom w:val="nil"/>
              <w:right w:val="nil"/>
            </w:tcBorders>
          </w:tcPr>
          <w:p w14:paraId="7FAB0D4C" w14:textId="77777777" w:rsidR="00000000" w:rsidRDefault="00FA6F85">
            <w:pPr>
              <w:adjustRightInd w:val="0"/>
              <w:ind w:right="144"/>
              <w:rPr>
                <w:sz w:val="24"/>
                <w:szCs w:val="24"/>
              </w:rPr>
            </w:pPr>
          </w:p>
        </w:tc>
        <w:tc>
          <w:tcPr>
            <w:tcW w:w="7343" w:type="dxa"/>
            <w:tcBorders>
              <w:top w:val="nil"/>
              <w:left w:val="nil"/>
              <w:bottom w:val="nil"/>
              <w:right w:val="nil"/>
            </w:tcBorders>
            <w:shd w:val="pct20" w:color="auto" w:fill="auto"/>
          </w:tcPr>
          <w:p w14:paraId="602A24AD" w14:textId="77777777" w:rsidR="00000000" w:rsidRDefault="00FA6F85">
            <w:pPr>
              <w:adjustRightInd w:val="0"/>
              <w:ind w:right="144"/>
              <w:rPr>
                <w:sz w:val="24"/>
                <w:szCs w:val="24"/>
              </w:rPr>
            </w:pPr>
            <w:r>
              <w:rPr>
                <w:szCs w:val="24"/>
              </w:rPr>
              <w:t>N1~8S~TDSP NAME~1~007909999~~40</w:t>
            </w:r>
          </w:p>
        </w:tc>
      </w:tr>
    </w:tbl>
    <w:p w14:paraId="383C2AB5" w14:textId="77777777" w:rsidR="00000000" w:rsidRDefault="00FA6F85">
      <w:pPr>
        <w:adjustRightInd w:val="0"/>
        <w:rPr>
          <w:szCs w:val="24"/>
        </w:rPr>
      </w:pPr>
    </w:p>
    <w:p w14:paraId="773F30F3" w14:textId="77777777" w:rsidR="00000000" w:rsidRDefault="00FA6F85">
      <w:pPr>
        <w:adjustRightInd w:val="0"/>
        <w:jc w:val="center"/>
        <w:rPr>
          <w:b/>
          <w:szCs w:val="24"/>
        </w:rPr>
      </w:pPr>
      <w:r>
        <w:rPr>
          <w:b/>
          <w:szCs w:val="24"/>
        </w:rPr>
        <w:t>Data Element Summary</w:t>
      </w:r>
    </w:p>
    <w:p w14:paraId="4E45DA41" w14:textId="77777777" w:rsidR="00000000" w:rsidRDefault="00FA6F85">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68D2D2BE" w14:textId="77777777" w:rsidR="00000000" w:rsidRDefault="00FA6F85">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62C16083" w14:textId="77777777">
        <w:tblPrEx>
          <w:tblCellMar>
            <w:top w:w="0" w:type="dxa"/>
            <w:left w:w="0" w:type="dxa"/>
            <w:bottom w:w="0" w:type="dxa"/>
            <w:right w:w="0" w:type="dxa"/>
          </w:tblCellMar>
        </w:tblPrEx>
        <w:tc>
          <w:tcPr>
            <w:tcW w:w="1007" w:type="dxa"/>
            <w:tcBorders>
              <w:top w:val="nil"/>
              <w:left w:val="nil"/>
              <w:bottom w:val="nil"/>
              <w:right w:val="nil"/>
            </w:tcBorders>
          </w:tcPr>
          <w:p w14:paraId="7AEBA8C6" w14:textId="77777777" w:rsidR="00000000" w:rsidRDefault="00FA6F85">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3DB6A765" w14:textId="77777777" w:rsidR="00000000" w:rsidRDefault="00FA6F85">
            <w:pPr>
              <w:adjustRightInd w:val="0"/>
              <w:ind w:right="144"/>
              <w:jc w:val="center"/>
              <w:rPr>
                <w:sz w:val="24"/>
                <w:szCs w:val="24"/>
              </w:rPr>
            </w:pPr>
            <w:r>
              <w:rPr>
                <w:b/>
                <w:szCs w:val="24"/>
              </w:rPr>
              <w:t>N101</w:t>
            </w:r>
          </w:p>
        </w:tc>
        <w:tc>
          <w:tcPr>
            <w:tcW w:w="892" w:type="dxa"/>
            <w:tcBorders>
              <w:top w:val="nil"/>
              <w:left w:val="nil"/>
              <w:bottom w:val="nil"/>
              <w:right w:val="nil"/>
            </w:tcBorders>
          </w:tcPr>
          <w:p w14:paraId="2340A416" w14:textId="77777777" w:rsidR="00000000" w:rsidRDefault="00FA6F85">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01E3A408" w14:textId="77777777" w:rsidR="00000000" w:rsidRDefault="00FA6F85">
            <w:pPr>
              <w:adjustRightInd w:val="0"/>
              <w:ind w:right="144"/>
              <w:rPr>
                <w:sz w:val="24"/>
                <w:szCs w:val="24"/>
              </w:rPr>
            </w:pPr>
            <w:r>
              <w:rPr>
                <w:b/>
                <w:szCs w:val="24"/>
              </w:rPr>
              <w:t>Entity Identifier Code</w:t>
            </w:r>
          </w:p>
        </w:tc>
        <w:tc>
          <w:tcPr>
            <w:tcW w:w="432" w:type="dxa"/>
            <w:tcBorders>
              <w:top w:val="nil"/>
              <w:left w:val="nil"/>
              <w:bottom w:val="nil"/>
              <w:right w:val="nil"/>
            </w:tcBorders>
          </w:tcPr>
          <w:p w14:paraId="151877B0" w14:textId="77777777" w:rsidR="00000000" w:rsidRDefault="00FA6F85">
            <w:pPr>
              <w:adjustRightInd w:val="0"/>
              <w:ind w:right="144"/>
              <w:jc w:val="center"/>
              <w:rPr>
                <w:sz w:val="24"/>
                <w:szCs w:val="24"/>
              </w:rPr>
            </w:pPr>
            <w:r>
              <w:rPr>
                <w:b/>
                <w:szCs w:val="24"/>
              </w:rPr>
              <w:t>M</w:t>
            </w:r>
          </w:p>
        </w:tc>
        <w:tc>
          <w:tcPr>
            <w:tcW w:w="14" w:type="dxa"/>
            <w:tcBorders>
              <w:top w:val="nil"/>
              <w:left w:val="nil"/>
              <w:bottom w:val="nil"/>
              <w:right w:val="nil"/>
            </w:tcBorders>
          </w:tcPr>
          <w:p w14:paraId="66B457EE" w14:textId="77777777" w:rsidR="00000000" w:rsidRDefault="00FA6F85">
            <w:pPr>
              <w:adjustRightInd w:val="0"/>
              <w:ind w:right="144"/>
              <w:jc w:val="center"/>
              <w:rPr>
                <w:sz w:val="24"/>
                <w:szCs w:val="24"/>
              </w:rPr>
            </w:pPr>
          </w:p>
        </w:tc>
        <w:tc>
          <w:tcPr>
            <w:tcW w:w="1440" w:type="dxa"/>
            <w:gridSpan w:val="3"/>
            <w:tcBorders>
              <w:top w:val="nil"/>
              <w:left w:val="nil"/>
              <w:bottom w:val="nil"/>
              <w:right w:val="nil"/>
            </w:tcBorders>
          </w:tcPr>
          <w:p w14:paraId="2F9E30C2" w14:textId="77777777" w:rsidR="00000000" w:rsidRDefault="00FA6F85">
            <w:pPr>
              <w:adjustRightInd w:val="0"/>
              <w:ind w:right="144"/>
              <w:rPr>
                <w:sz w:val="24"/>
                <w:szCs w:val="24"/>
              </w:rPr>
            </w:pPr>
            <w:r>
              <w:rPr>
                <w:b/>
                <w:szCs w:val="24"/>
              </w:rPr>
              <w:t>ID 2/3</w:t>
            </w:r>
          </w:p>
        </w:tc>
      </w:tr>
      <w:tr w:rsidR="00000000" w14:paraId="6F87DC89"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FA059DB" w14:textId="77777777" w:rsidR="00000000" w:rsidRDefault="00FA6F85">
            <w:pPr>
              <w:adjustRightInd w:val="0"/>
              <w:ind w:right="144"/>
              <w:rPr>
                <w:sz w:val="24"/>
                <w:szCs w:val="24"/>
              </w:rPr>
            </w:pPr>
          </w:p>
        </w:tc>
        <w:tc>
          <w:tcPr>
            <w:tcW w:w="6523" w:type="dxa"/>
            <w:gridSpan w:val="8"/>
            <w:tcBorders>
              <w:top w:val="nil"/>
              <w:left w:val="nil"/>
              <w:bottom w:val="nil"/>
              <w:right w:val="nil"/>
            </w:tcBorders>
          </w:tcPr>
          <w:p w14:paraId="35A3FF59" w14:textId="77777777" w:rsidR="00000000" w:rsidRDefault="00FA6F85">
            <w:pPr>
              <w:adjustRightInd w:val="0"/>
              <w:ind w:right="144"/>
              <w:rPr>
                <w:sz w:val="24"/>
                <w:szCs w:val="24"/>
              </w:rPr>
            </w:pPr>
            <w:r>
              <w:rPr>
                <w:szCs w:val="24"/>
              </w:rPr>
              <w:t xml:space="preserve">Code identifying an organizational entity, a physical location, </w:t>
            </w:r>
            <w:proofErr w:type="gramStart"/>
            <w:r>
              <w:rPr>
                <w:szCs w:val="24"/>
              </w:rPr>
              <w:t>property</w:t>
            </w:r>
            <w:proofErr w:type="gramEnd"/>
            <w:r>
              <w:rPr>
                <w:szCs w:val="24"/>
              </w:rPr>
              <w:t xml:space="preserve"> or an individual</w:t>
            </w:r>
          </w:p>
        </w:tc>
      </w:tr>
      <w:tr w:rsidR="00000000" w14:paraId="6E577FFC"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A24607D" w14:textId="77777777" w:rsidR="00000000" w:rsidRDefault="00FA6F85">
            <w:pPr>
              <w:adjustRightInd w:val="0"/>
              <w:ind w:right="144"/>
              <w:rPr>
                <w:sz w:val="24"/>
                <w:szCs w:val="24"/>
              </w:rPr>
            </w:pPr>
            <w:r>
              <w:rPr>
                <w:szCs w:val="24"/>
              </w:rPr>
              <w:t xml:space="preserve"> </w:t>
            </w:r>
          </w:p>
        </w:tc>
        <w:tc>
          <w:tcPr>
            <w:tcW w:w="1367" w:type="dxa"/>
            <w:tcBorders>
              <w:top w:val="nil"/>
              <w:left w:val="nil"/>
              <w:bottom w:val="nil"/>
              <w:right w:val="nil"/>
            </w:tcBorders>
          </w:tcPr>
          <w:p w14:paraId="70968AD3" w14:textId="77777777" w:rsidR="00000000" w:rsidRDefault="00FA6F85">
            <w:pPr>
              <w:adjustRightInd w:val="0"/>
              <w:ind w:right="144"/>
              <w:rPr>
                <w:sz w:val="24"/>
                <w:szCs w:val="24"/>
              </w:rPr>
            </w:pPr>
            <w:r>
              <w:rPr>
                <w:szCs w:val="24"/>
              </w:rPr>
              <w:t>8S</w:t>
            </w:r>
          </w:p>
        </w:tc>
        <w:tc>
          <w:tcPr>
            <w:tcW w:w="144" w:type="dxa"/>
            <w:tcBorders>
              <w:top w:val="nil"/>
              <w:left w:val="nil"/>
              <w:bottom w:val="nil"/>
              <w:right w:val="nil"/>
            </w:tcBorders>
          </w:tcPr>
          <w:p w14:paraId="5A58C4AD" w14:textId="77777777" w:rsidR="00000000" w:rsidRDefault="00FA6F85">
            <w:pPr>
              <w:adjustRightInd w:val="0"/>
              <w:ind w:right="144"/>
              <w:rPr>
                <w:sz w:val="24"/>
                <w:szCs w:val="24"/>
              </w:rPr>
            </w:pPr>
          </w:p>
        </w:tc>
        <w:tc>
          <w:tcPr>
            <w:tcW w:w="4823" w:type="dxa"/>
            <w:gridSpan w:val="5"/>
            <w:tcBorders>
              <w:top w:val="nil"/>
              <w:left w:val="nil"/>
              <w:bottom w:val="nil"/>
              <w:right w:val="nil"/>
            </w:tcBorders>
          </w:tcPr>
          <w:p w14:paraId="1A7DFCCA" w14:textId="77777777" w:rsidR="00000000" w:rsidRDefault="00FA6F85">
            <w:pPr>
              <w:adjustRightInd w:val="0"/>
              <w:ind w:right="144"/>
              <w:rPr>
                <w:sz w:val="24"/>
                <w:szCs w:val="24"/>
              </w:rPr>
            </w:pPr>
            <w:r>
              <w:rPr>
                <w:szCs w:val="24"/>
              </w:rPr>
              <w:t>Consumer Service Provider (CSP)</w:t>
            </w:r>
          </w:p>
        </w:tc>
      </w:tr>
      <w:tr w:rsidR="00000000" w14:paraId="58A53696"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2DD5E600" w14:textId="77777777" w:rsidR="00000000" w:rsidRDefault="00FA6F85">
            <w:pPr>
              <w:adjustRightInd w:val="0"/>
              <w:ind w:right="144"/>
              <w:rPr>
                <w:sz w:val="24"/>
                <w:szCs w:val="24"/>
              </w:rPr>
            </w:pPr>
          </w:p>
        </w:tc>
        <w:tc>
          <w:tcPr>
            <w:tcW w:w="4680" w:type="dxa"/>
            <w:gridSpan w:val="4"/>
            <w:tcBorders>
              <w:top w:val="nil"/>
              <w:left w:val="nil"/>
              <w:bottom w:val="nil"/>
              <w:right w:val="nil"/>
            </w:tcBorders>
            <w:shd w:val="pct20" w:color="auto" w:fill="auto"/>
          </w:tcPr>
          <w:p w14:paraId="01E566CB" w14:textId="77777777" w:rsidR="00000000" w:rsidRDefault="00FA6F85">
            <w:pPr>
              <w:adjustRightInd w:val="0"/>
              <w:ind w:right="144"/>
              <w:rPr>
                <w:sz w:val="24"/>
                <w:szCs w:val="24"/>
              </w:rPr>
            </w:pPr>
            <w:r>
              <w:rPr>
                <w:szCs w:val="24"/>
              </w:rPr>
              <w:t>Transmission Distribution Service Provider (TDSP)</w:t>
            </w:r>
          </w:p>
        </w:tc>
      </w:tr>
      <w:tr w:rsidR="00000000" w14:paraId="2B23F16C" w14:textId="77777777">
        <w:tblPrEx>
          <w:tblCellMar>
            <w:top w:w="0" w:type="dxa"/>
            <w:left w:w="0" w:type="dxa"/>
            <w:bottom w:w="0" w:type="dxa"/>
            <w:right w:w="0" w:type="dxa"/>
          </w:tblCellMar>
        </w:tblPrEx>
        <w:tc>
          <w:tcPr>
            <w:tcW w:w="1007" w:type="dxa"/>
            <w:tcBorders>
              <w:top w:val="nil"/>
              <w:left w:val="nil"/>
              <w:bottom w:val="nil"/>
              <w:right w:val="nil"/>
            </w:tcBorders>
          </w:tcPr>
          <w:p w14:paraId="552C0537" w14:textId="77777777" w:rsidR="00000000" w:rsidRDefault="00FA6F85">
            <w:pPr>
              <w:adjustRightInd w:val="0"/>
              <w:ind w:right="144"/>
              <w:rPr>
                <w:sz w:val="24"/>
                <w:szCs w:val="24"/>
              </w:rPr>
            </w:pPr>
            <w:r>
              <w:rPr>
                <w:b/>
                <w:szCs w:val="24"/>
              </w:rPr>
              <w:t>Must Use</w:t>
            </w:r>
          </w:p>
        </w:tc>
        <w:tc>
          <w:tcPr>
            <w:tcW w:w="1080" w:type="dxa"/>
            <w:tcBorders>
              <w:top w:val="nil"/>
              <w:left w:val="nil"/>
              <w:bottom w:val="nil"/>
              <w:right w:val="nil"/>
            </w:tcBorders>
          </w:tcPr>
          <w:p w14:paraId="14D0EEF7" w14:textId="77777777" w:rsidR="00000000" w:rsidRDefault="00FA6F85">
            <w:pPr>
              <w:adjustRightInd w:val="0"/>
              <w:ind w:right="144"/>
              <w:jc w:val="center"/>
              <w:rPr>
                <w:sz w:val="24"/>
                <w:szCs w:val="24"/>
              </w:rPr>
            </w:pPr>
            <w:r>
              <w:rPr>
                <w:b/>
                <w:szCs w:val="24"/>
              </w:rPr>
              <w:t>N102</w:t>
            </w:r>
          </w:p>
        </w:tc>
        <w:tc>
          <w:tcPr>
            <w:tcW w:w="892" w:type="dxa"/>
            <w:tcBorders>
              <w:top w:val="nil"/>
              <w:left w:val="nil"/>
              <w:bottom w:val="nil"/>
              <w:right w:val="nil"/>
            </w:tcBorders>
          </w:tcPr>
          <w:p w14:paraId="2E6C475C" w14:textId="77777777" w:rsidR="00000000" w:rsidRDefault="00FA6F85">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14:paraId="0AFA4ECB" w14:textId="77777777" w:rsidR="00000000" w:rsidRDefault="00FA6F85">
            <w:pPr>
              <w:adjustRightInd w:val="0"/>
              <w:ind w:right="144"/>
              <w:rPr>
                <w:sz w:val="24"/>
                <w:szCs w:val="24"/>
              </w:rPr>
            </w:pPr>
            <w:r>
              <w:rPr>
                <w:b/>
                <w:szCs w:val="24"/>
              </w:rPr>
              <w:t>Name</w:t>
            </w:r>
          </w:p>
        </w:tc>
        <w:tc>
          <w:tcPr>
            <w:tcW w:w="432" w:type="dxa"/>
            <w:tcBorders>
              <w:top w:val="nil"/>
              <w:left w:val="nil"/>
              <w:bottom w:val="nil"/>
              <w:right w:val="nil"/>
            </w:tcBorders>
          </w:tcPr>
          <w:p w14:paraId="3FAD8854" w14:textId="77777777" w:rsidR="00000000" w:rsidRDefault="00FA6F85">
            <w:pPr>
              <w:adjustRightInd w:val="0"/>
              <w:ind w:right="144"/>
              <w:jc w:val="center"/>
              <w:rPr>
                <w:sz w:val="24"/>
                <w:szCs w:val="24"/>
              </w:rPr>
            </w:pPr>
            <w:r>
              <w:rPr>
                <w:b/>
                <w:szCs w:val="24"/>
              </w:rPr>
              <w:t>X</w:t>
            </w:r>
          </w:p>
        </w:tc>
        <w:tc>
          <w:tcPr>
            <w:tcW w:w="14" w:type="dxa"/>
            <w:tcBorders>
              <w:top w:val="nil"/>
              <w:left w:val="nil"/>
              <w:bottom w:val="nil"/>
              <w:right w:val="nil"/>
            </w:tcBorders>
          </w:tcPr>
          <w:p w14:paraId="7F53DC66" w14:textId="77777777" w:rsidR="00000000" w:rsidRDefault="00FA6F85">
            <w:pPr>
              <w:adjustRightInd w:val="0"/>
              <w:ind w:right="144"/>
              <w:jc w:val="center"/>
              <w:rPr>
                <w:sz w:val="24"/>
                <w:szCs w:val="24"/>
              </w:rPr>
            </w:pPr>
          </w:p>
        </w:tc>
        <w:tc>
          <w:tcPr>
            <w:tcW w:w="1440" w:type="dxa"/>
            <w:gridSpan w:val="3"/>
            <w:tcBorders>
              <w:top w:val="nil"/>
              <w:left w:val="nil"/>
              <w:bottom w:val="nil"/>
              <w:right w:val="nil"/>
            </w:tcBorders>
          </w:tcPr>
          <w:p w14:paraId="4F3B25BF" w14:textId="77777777" w:rsidR="00000000" w:rsidRDefault="00FA6F85">
            <w:pPr>
              <w:adjustRightInd w:val="0"/>
              <w:ind w:right="144"/>
              <w:rPr>
                <w:sz w:val="24"/>
                <w:szCs w:val="24"/>
              </w:rPr>
            </w:pPr>
            <w:r>
              <w:rPr>
                <w:b/>
                <w:szCs w:val="24"/>
              </w:rPr>
              <w:t>AN 1/60</w:t>
            </w:r>
          </w:p>
        </w:tc>
      </w:tr>
      <w:tr w:rsidR="00000000" w14:paraId="3F4A3233"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CF17854" w14:textId="77777777" w:rsidR="00000000" w:rsidRDefault="00FA6F85">
            <w:pPr>
              <w:adjustRightInd w:val="0"/>
              <w:ind w:right="144"/>
              <w:rPr>
                <w:sz w:val="24"/>
                <w:szCs w:val="24"/>
              </w:rPr>
            </w:pPr>
          </w:p>
        </w:tc>
        <w:tc>
          <w:tcPr>
            <w:tcW w:w="6523" w:type="dxa"/>
            <w:gridSpan w:val="8"/>
            <w:tcBorders>
              <w:top w:val="nil"/>
              <w:left w:val="nil"/>
              <w:bottom w:val="nil"/>
              <w:right w:val="nil"/>
            </w:tcBorders>
          </w:tcPr>
          <w:p w14:paraId="76A1FBEA" w14:textId="77777777" w:rsidR="00000000" w:rsidRDefault="00FA6F85">
            <w:pPr>
              <w:adjustRightInd w:val="0"/>
              <w:ind w:right="144"/>
              <w:rPr>
                <w:sz w:val="24"/>
                <w:szCs w:val="24"/>
              </w:rPr>
            </w:pPr>
            <w:r>
              <w:rPr>
                <w:szCs w:val="24"/>
              </w:rPr>
              <w:t>Free-form name</w:t>
            </w:r>
          </w:p>
        </w:tc>
      </w:tr>
      <w:tr w:rsidR="00000000" w14:paraId="208E16BD"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C74A17A" w14:textId="77777777" w:rsidR="00000000" w:rsidRDefault="00FA6F85">
            <w:pPr>
              <w:adjustRightInd w:val="0"/>
              <w:ind w:right="144"/>
              <w:rPr>
                <w:sz w:val="24"/>
                <w:szCs w:val="24"/>
              </w:rPr>
            </w:pPr>
          </w:p>
        </w:tc>
        <w:tc>
          <w:tcPr>
            <w:tcW w:w="6523" w:type="dxa"/>
            <w:gridSpan w:val="8"/>
            <w:tcBorders>
              <w:top w:val="nil"/>
              <w:left w:val="nil"/>
              <w:bottom w:val="nil"/>
              <w:right w:val="nil"/>
            </w:tcBorders>
            <w:shd w:val="pct20" w:color="auto" w:fill="auto"/>
          </w:tcPr>
          <w:p w14:paraId="41637BB8" w14:textId="77777777" w:rsidR="00000000" w:rsidRDefault="00FA6F85">
            <w:pPr>
              <w:adjustRightInd w:val="0"/>
              <w:ind w:right="144"/>
              <w:rPr>
                <w:sz w:val="24"/>
                <w:szCs w:val="24"/>
              </w:rPr>
            </w:pPr>
            <w:r>
              <w:rPr>
                <w:szCs w:val="24"/>
              </w:rPr>
              <w:t>TDSP Name</w:t>
            </w:r>
          </w:p>
        </w:tc>
      </w:tr>
      <w:tr w:rsidR="00000000" w14:paraId="64EE256F" w14:textId="77777777">
        <w:tblPrEx>
          <w:tblCellMar>
            <w:top w:w="0" w:type="dxa"/>
            <w:left w:w="0" w:type="dxa"/>
            <w:bottom w:w="0" w:type="dxa"/>
            <w:right w:w="0" w:type="dxa"/>
          </w:tblCellMar>
        </w:tblPrEx>
        <w:tc>
          <w:tcPr>
            <w:tcW w:w="1007" w:type="dxa"/>
            <w:tcBorders>
              <w:top w:val="nil"/>
              <w:left w:val="nil"/>
              <w:bottom w:val="nil"/>
              <w:right w:val="nil"/>
            </w:tcBorders>
          </w:tcPr>
          <w:p w14:paraId="060B22C9" w14:textId="77777777" w:rsidR="00000000" w:rsidRDefault="00FA6F85">
            <w:pPr>
              <w:adjustRightInd w:val="0"/>
              <w:ind w:right="144"/>
              <w:rPr>
                <w:sz w:val="24"/>
                <w:szCs w:val="24"/>
              </w:rPr>
            </w:pPr>
            <w:r>
              <w:rPr>
                <w:b/>
                <w:szCs w:val="24"/>
              </w:rPr>
              <w:t>Must Use</w:t>
            </w:r>
          </w:p>
        </w:tc>
        <w:tc>
          <w:tcPr>
            <w:tcW w:w="1080" w:type="dxa"/>
            <w:tcBorders>
              <w:top w:val="nil"/>
              <w:left w:val="nil"/>
              <w:bottom w:val="nil"/>
              <w:right w:val="nil"/>
            </w:tcBorders>
          </w:tcPr>
          <w:p w14:paraId="74422F7D" w14:textId="77777777" w:rsidR="00000000" w:rsidRDefault="00FA6F85">
            <w:pPr>
              <w:adjustRightInd w:val="0"/>
              <w:ind w:right="144"/>
              <w:jc w:val="center"/>
              <w:rPr>
                <w:sz w:val="24"/>
                <w:szCs w:val="24"/>
              </w:rPr>
            </w:pPr>
            <w:r>
              <w:rPr>
                <w:b/>
                <w:szCs w:val="24"/>
              </w:rPr>
              <w:t>N103</w:t>
            </w:r>
          </w:p>
        </w:tc>
        <w:tc>
          <w:tcPr>
            <w:tcW w:w="892" w:type="dxa"/>
            <w:tcBorders>
              <w:top w:val="nil"/>
              <w:left w:val="nil"/>
              <w:bottom w:val="nil"/>
              <w:right w:val="nil"/>
            </w:tcBorders>
          </w:tcPr>
          <w:p w14:paraId="2A24D0A3" w14:textId="77777777" w:rsidR="00000000" w:rsidRDefault="00FA6F85">
            <w:pPr>
              <w:adjustRightInd w:val="0"/>
              <w:ind w:right="144"/>
              <w:jc w:val="center"/>
              <w:rPr>
                <w:sz w:val="24"/>
                <w:szCs w:val="24"/>
              </w:rPr>
            </w:pPr>
            <w:r>
              <w:rPr>
                <w:b/>
                <w:szCs w:val="24"/>
              </w:rPr>
              <w:t>66</w:t>
            </w:r>
          </w:p>
        </w:tc>
        <w:tc>
          <w:tcPr>
            <w:tcW w:w="4968" w:type="dxa"/>
            <w:gridSpan w:val="4"/>
            <w:tcBorders>
              <w:top w:val="nil"/>
              <w:left w:val="nil"/>
              <w:bottom w:val="nil"/>
              <w:right w:val="nil"/>
            </w:tcBorders>
          </w:tcPr>
          <w:p w14:paraId="6164CB5D" w14:textId="77777777" w:rsidR="00000000" w:rsidRDefault="00FA6F85">
            <w:pPr>
              <w:adjustRightInd w:val="0"/>
              <w:ind w:right="144"/>
              <w:rPr>
                <w:sz w:val="24"/>
                <w:szCs w:val="24"/>
              </w:rPr>
            </w:pPr>
            <w:r>
              <w:rPr>
                <w:b/>
                <w:szCs w:val="24"/>
              </w:rPr>
              <w:t>Identification Code Qualifier</w:t>
            </w:r>
          </w:p>
        </w:tc>
        <w:tc>
          <w:tcPr>
            <w:tcW w:w="432" w:type="dxa"/>
            <w:tcBorders>
              <w:top w:val="nil"/>
              <w:left w:val="nil"/>
              <w:bottom w:val="nil"/>
              <w:right w:val="nil"/>
            </w:tcBorders>
          </w:tcPr>
          <w:p w14:paraId="72DA99EE" w14:textId="77777777" w:rsidR="00000000" w:rsidRDefault="00FA6F85">
            <w:pPr>
              <w:adjustRightInd w:val="0"/>
              <w:ind w:right="144"/>
              <w:jc w:val="center"/>
              <w:rPr>
                <w:sz w:val="24"/>
                <w:szCs w:val="24"/>
              </w:rPr>
            </w:pPr>
            <w:r>
              <w:rPr>
                <w:b/>
                <w:szCs w:val="24"/>
              </w:rPr>
              <w:t>X</w:t>
            </w:r>
          </w:p>
        </w:tc>
        <w:tc>
          <w:tcPr>
            <w:tcW w:w="14" w:type="dxa"/>
            <w:tcBorders>
              <w:top w:val="nil"/>
              <w:left w:val="nil"/>
              <w:bottom w:val="nil"/>
              <w:right w:val="nil"/>
            </w:tcBorders>
          </w:tcPr>
          <w:p w14:paraId="475035EC" w14:textId="77777777" w:rsidR="00000000" w:rsidRDefault="00FA6F85">
            <w:pPr>
              <w:adjustRightInd w:val="0"/>
              <w:ind w:right="144"/>
              <w:jc w:val="center"/>
              <w:rPr>
                <w:sz w:val="24"/>
                <w:szCs w:val="24"/>
              </w:rPr>
            </w:pPr>
          </w:p>
        </w:tc>
        <w:tc>
          <w:tcPr>
            <w:tcW w:w="1440" w:type="dxa"/>
            <w:gridSpan w:val="3"/>
            <w:tcBorders>
              <w:top w:val="nil"/>
              <w:left w:val="nil"/>
              <w:bottom w:val="nil"/>
              <w:right w:val="nil"/>
            </w:tcBorders>
          </w:tcPr>
          <w:p w14:paraId="6B317F51" w14:textId="77777777" w:rsidR="00000000" w:rsidRDefault="00FA6F85">
            <w:pPr>
              <w:adjustRightInd w:val="0"/>
              <w:ind w:right="144"/>
              <w:rPr>
                <w:sz w:val="24"/>
                <w:szCs w:val="24"/>
              </w:rPr>
            </w:pPr>
            <w:r>
              <w:rPr>
                <w:b/>
                <w:szCs w:val="24"/>
              </w:rPr>
              <w:t>ID 1/2</w:t>
            </w:r>
          </w:p>
        </w:tc>
      </w:tr>
      <w:tr w:rsidR="00000000" w14:paraId="03A69AEC"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F1EF974" w14:textId="77777777" w:rsidR="00000000" w:rsidRDefault="00FA6F85">
            <w:pPr>
              <w:adjustRightInd w:val="0"/>
              <w:ind w:right="144"/>
              <w:rPr>
                <w:sz w:val="24"/>
                <w:szCs w:val="24"/>
              </w:rPr>
            </w:pPr>
          </w:p>
        </w:tc>
        <w:tc>
          <w:tcPr>
            <w:tcW w:w="6523" w:type="dxa"/>
            <w:gridSpan w:val="8"/>
            <w:tcBorders>
              <w:top w:val="nil"/>
              <w:left w:val="nil"/>
              <w:bottom w:val="nil"/>
              <w:right w:val="nil"/>
            </w:tcBorders>
          </w:tcPr>
          <w:p w14:paraId="0254A0B9" w14:textId="77777777" w:rsidR="00000000" w:rsidRDefault="00FA6F85">
            <w:pPr>
              <w:adjustRightInd w:val="0"/>
              <w:ind w:right="144"/>
              <w:rPr>
                <w:sz w:val="24"/>
                <w:szCs w:val="24"/>
              </w:rPr>
            </w:pPr>
            <w:r>
              <w:rPr>
                <w:szCs w:val="24"/>
              </w:rPr>
              <w:t>Code designating the system/method of code structure used for Identification Code (67)</w:t>
            </w:r>
          </w:p>
        </w:tc>
      </w:tr>
      <w:tr w:rsidR="00000000" w14:paraId="099660C5"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9920EAE" w14:textId="77777777" w:rsidR="00000000" w:rsidRDefault="00FA6F85">
            <w:pPr>
              <w:adjustRightInd w:val="0"/>
              <w:ind w:right="144"/>
              <w:rPr>
                <w:sz w:val="24"/>
                <w:szCs w:val="24"/>
              </w:rPr>
            </w:pPr>
            <w:r>
              <w:rPr>
                <w:szCs w:val="24"/>
              </w:rPr>
              <w:t xml:space="preserve"> </w:t>
            </w:r>
          </w:p>
        </w:tc>
        <w:tc>
          <w:tcPr>
            <w:tcW w:w="1367" w:type="dxa"/>
            <w:tcBorders>
              <w:top w:val="nil"/>
              <w:left w:val="nil"/>
              <w:bottom w:val="nil"/>
              <w:right w:val="nil"/>
            </w:tcBorders>
          </w:tcPr>
          <w:p w14:paraId="6349E37E" w14:textId="77777777" w:rsidR="00000000" w:rsidRDefault="00FA6F85">
            <w:pPr>
              <w:adjustRightInd w:val="0"/>
              <w:ind w:right="144"/>
              <w:rPr>
                <w:sz w:val="24"/>
                <w:szCs w:val="24"/>
              </w:rPr>
            </w:pPr>
            <w:r>
              <w:rPr>
                <w:szCs w:val="24"/>
              </w:rPr>
              <w:t>1</w:t>
            </w:r>
          </w:p>
        </w:tc>
        <w:tc>
          <w:tcPr>
            <w:tcW w:w="144" w:type="dxa"/>
            <w:tcBorders>
              <w:top w:val="nil"/>
              <w:left w:val="nil"/>
              <w:bottom w:val="nil"/>
              <w:right w:val="nil"/>
            </w:tcBorders>
          </w:tcPr>
          <w:p w14:paraId="24A955DE" w14:textId="77777777" w:rsidR="00000000" w:rsidRDefault="00FA6F85">
            <w:pPr>
              <w:adjustRightInd w:val="0"/>
              <w:ind w:right="144"/>
              <w:rPr>
                <w:sz w:val="24"/>
                <w:szCs w:val="24"/>
              </w:rPr>
            </w:pPr>
          </w:p>
        </w:tc>
        <w:tc>
          <w:tcPr>
            <w:tcW w:w="4823" w:type="dxa"/>
            <w:gridSpan w:val="5"/>
            <w:tcBorders>
              <w:top w:val="nil"/>
              <w:left w:val="nil"/>
              <w:bottom w:val="nil"/>
              <w:right w:val="nil"/>
            </w:tcBorders>
          </w:tcPr>
          <w:p w14:paraId="0F4FF5D3" w14:textId="77777777" w:rsidR="00000000" w:rsidRDefault="00FA6F85">
            <w:pPr>
              <w:adjustRightInd w:val="0"/>
              <w:ind w:right="144"/>
              <w:rPr>
                <w:sz w:val="24"/>
                <w:szCs w:val="24"/>
              </w:rPr>
            </w:pPr>
            <w:r>
              <w:rPr>
                <w:szCs w:val="24"/>
              </w:rPr>
              <w:t>D-U-N-S Number, Dun &amp; Bradstreet</w:t>
            </w:r>
          </w:p>
        </w:tc>
      </w:tr>
      <w:tr w:rsidR="00000000" w14:paraId="7CB4B786"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90B131F" w14:textId="77777777" w:rsidR="00000000" w:rsidRDefault="00FA6F85">
            <w:pPr>
              <w:adjustRightInd w:val="0"/>
              <w:ind w:right="144"/>
              <w:rPr>
                <w:sz w:val="24"/>
                <w:szCs w:val="24"/>
              </w:rPr>
            </w:pPr>
            <w:r>
              <w:rPr>
                <w:szCs w:val="24"/>
              </w:rPr>
              <w:t xml:space="preserve"> </w:t>
            </w:r>
          </w:p>
        </w:tc>
        <w:tc>
          <w:tcPr>
            <w:tcW w:w="1367" w:type="dxa"/>
            <w:tcBorders>
              <w:top w:val="nil"/>
              <w:left w:val="nil"/>
              <w:bottom w:val="nil"/>
              <w:right w:val="nil"/>
            </w:tcBorders>
          </w:tcPr>
          <w:p w14:paraId="68E976E2" w14:textId="77777777" w:rsidR="00000000" w:rsidRDefault="00FA6F85">
            <w:pPr>
              <w:adjustRightInd w:val="0"/>
              <w:ind w:right="144"/>
              <w:rPr>
                <w:sz w:val="24"/>
                <w:szCs w:val="24"/>
              </w:rPr>
            </w:pPr>
            <w:r>
              <w:rPr>
                <w:szCs w:val="24"/>
              </w:rPr>
              <w:t>9</w:t>
            </w:r>
          </w:p>
        </w:tc>
        <w:tc>
          <w:tcPr>
            <w:tcW w:w="144" w:type="dxa"/>
            <w:tcBorders>
              <w:top w:val="nil"/>
              <w:left w:val="nil"/>
              <w:bottom w:val="nil"/>
              <w:right w:val="nil"/>
            </w:tcBorders>
          </w:tcPr>
          <w:p w14:paraId="5F82A826" w14:textId="77777777" w:rsidR="00000000" w:rsidRDefault="00FA6F85">
            <w:pPr>
              <w:adjustRightInd w:val="0"/>
              <w:ind w:right="144"/>
              <w:rPr>
                <w:sz w:val="24"/>
                <w:szCs w:val="24"/>
              </w:rPr>
            </w:pPr>
          </w:p>
        </w:tc>
        <w:tc>
          <w:tcPr>
            <w:tcW w:w="4823" w:type="dxa"/>
            <w:gridSpan w:val="5"/>
            <w:tcBorders>
              <w:top w:val="nil"/>
              <w:left w:val="nil"/>
              <w:bottom w:val="nil"/>
              <w:right w:val="nil"/>
            </w:tcBorders>
          </w:tcPr>
          <w:p w14:paraId="327990CC" w14:textId="77777777" w:rsidR="00000000" w:rsidRDefault="00FA6F85">
            <w:pPr>
              <w:adjustRightInd w:val="0"/>
              <w:ind w:right="144"/>
              <w:rPr>
                <w:sz w:val="24"/>
                <w:szCs w:val="24"/>
              </w:rPr>
            </w:pPr>
            <w:r>
              <w:rPr>
                <w:szCs w:val="24"/>
              </w:rPr>
              <w:t>D-U-N-S+4, D-U-N-S Number with Four Character Suffix</w:t>
            </w:r>
          </w:p>
        </w:tc>
      </w:tr>
      <w:tr w:rsidR="00000000" w14:paraId="3AE1C6C4" w14:textId="77777777">
        <w:tblPrEx>
          <w:tblCellMar>
            <w:top w:w="0" w:type="dxa"/>
            <w:left w:w="0" w:type="dxa"/>
            <w:bottom w:w="0" w:type="dxa"/>
            <w:right w:w="0" w:type="dxa"/>
          </w:tblCellMar>
        </w:tblPrEx>
        <w:tc>
          <w:tcPr>
            <w:tcW w:w="1007" w:type="dxa"/>
            <w:tcBorders>
              <w:top w:val="nil"/>
              <w:left w:val="nil"/>
              <w:bottom w:val="nil"/>
              <w:right w:val="nil"/>
            </w:tcBorders>
          </w:tcPr>
          <w:p w14:paraId="3BF19294" w14:textId="77777777" w:rsidR="00000000" w:rsidRDefault="00FA6F85">
            <w:pPr>
              <w:adjustRightInd w:val="0"/>
              <w:ind w:right="144"/>
              <w:rPr>
                <w:sz w:val="24"/>
                <w:szCs w:val="24"/>
              </w:rPr>
            </w:pPr>
            <w:r>
              <w:rPr>
                <w:b/>
                <w:szCs w:val="24"/>
              </w:rPr>
              <w:t>Must Use</w:t>
            </w:r>
          </w:p>
        </w:tc>
        <w:tc>
          <w:tcPr>
            <w:tcW w:w="1080" w:type="dxa"/>
            <w:tcBorders>
              <w:top w:val="nil"/>
              <w:left w:val="nil"/>
              <w:bottom w:val="nil"/>
              <w:right w:val="nil"/>
            </w:tcBorders>
          </w:tcPr>
          <w:p w14:paraId="3D911E31" w14:textId="77777777" w:rsidR="00000000" w:rsidRDefault="00FA6F85">
            <w:pPr>
              <w:adjustRightInd w:val="0"/>
              <w:ind w:right="144"/>
              <w:jc w:val="center"/>
              <w:rPr>
                <w:sz w:val="24"/>
                <w:szCs w:val="24"/>
              </w:rPr>
            </w:pPr>
            <w:r>
              <w:rPr>
                <w:b/>
                <w:szCs w:val="24"/>
              </w:rPr>
              <w:t>N104</w:t>
            </w:r>
          </w:p>
        </w:tc>
        <w:tc>
          <w:tcPr>
            <w:tcW w:w="892" w:type="dxa"/>
            <w:tcBorders>
              <w:top w:val="nil"/>
              <w:left w:val="nil"/>
              <w:bottom w:val="nil"/>
              <w:right w:val="nil"/>
            </w:tcBorders>
          </w:tcPr>
          <w:p w14:paraId="03402342" w14:textId="77777777" w:rsidR="00000000" w:rsidRDefault="00FA6F85">
            <w:pPr>
              <w:adjustRightInd w:val="0"/>
              <w:ind w:right="144"/>
              <w:jc w:val="center"/>
              <w:rPr>
                <w:sz w:val="24"/>
                <w:szCs w:val="24"/>
              </w:rPr>
            </w:pPr>
            <w:r>
              <w:rPr>
                <w:b/>
                <w:szCs w:val="24"/>
              </w:rPr>
              <w:t>67</w:t>
            </w:r>
          </w:p>
        </w:tc>
        <w:tc>
          <w:tcPr>
            <w:tcW w:w="4968" w:type="dxa"/>
            <w:gridSpan w:val="4"/>
            <w:tcBorders>
              <w:top w:val="nil"/>
              <w:left w:val="nil"/>
              <w:bottom w:val="nil"/>
              <w:right w:val="nil"/>
            </w:tcBorders>
          </w:tcPr>
          <w:p w14:paraId="4E954C34" w14:textId="77777777" w:rsidR="00000000" w:rsidRDefault="00FA6F85">
            <w:pPr>
              <w:adjustRightInd w:val="0"/>
              <w:ind w:right="144"/>
              <w:rPr>
                <w:sz w:val="24"/>
                <w:szCs w:val="24"/>
              </w:rPr>
            </w:pPr>
            <w:r>
              <w:rPr>
                <w:b/>
                <w:szCs w:val="24"/>
              </w:rPr>
              <w:t>Identification Code</w:t>
            </w:r>
          </w:p>
        </w:tc>
        <w:tc>
          <w:tcPr>
            <w:tcW w:w="432" w:type="dxa"/>
            <w:tcBorders>
              <w:top w:val="nil"/>
              <w:left w:val="nil"/>
              <w:bottom w:val="nil"/>
              <w:right w:val="nil"/>
            </w:tcBorders>
          </w:tcPr>
          <w:p w14:paraId="50994DB2" w14:textId="77777777" w:rsidR="00000000" w:rsidRDefault="00FA6F85">
            <w:pPr>
              <w:adjustRightInd w:val="0"/>
              <w:ind w:right="144"/>
              <w:jc w:val="center"/>
              <w:rPr>
                <w:sz w:val="24"/>
                <w:szCs w:val="24"/>
              </w:rPr>
            </w:pPr>
            <w:r>
              <w:rPr>
                <w:b/>
                <w:szCs w:val="24"/>
              </w:rPr>
              <w:t>X</w:t>
            </w:r>
          </w:p>
        </w:tc>
        <w:tc>
          <w:tcPr>
            <w:tcW w:w="14" w:type="dxa"/>
            <w:tcBorders>
              <w:top w:val="nil"/>
              <w:left w:val="nil"/>
              <w:bottom w:val="nil"/>
              <w:right w:val="nil"/>
            </w:tcBorders>
          </w:tcPr>
          <w:p w14:paraId="2446783D" w14:textId="77777777" w:rsidR="00000000" w:rsidRDefault="00FA6F85">
            <w:pPr>
              <w:adjustRightInd w:val="0"/>
              <w:ind w:right="144"/>
              <w:jc w:val="center"/>
              <w:rPr>
                <w:sz w:val="24"/>
                <w:szCs w:val="24"/>
              </w:rPr>
            </w:pPr>
          </w:p>
        </w:tc>
        <w:tc>
          <w:tcPr>
            <w:tcW w:w="1440" w:type="dxa"/>
            <w:gridSpan w:val="3"/>
            <w:tcBorders>
              <w:top w:val="nil"/>
              <w:left w:val="nil"/>
              <w:bottom w:val="nil"/>
              <w:right w:val="nil"/>
            </w:tcBorders>
          </w:tcPr>
          <w:p w14:paraId="3E7F7615" w14:textId="77777777" w:rsidR="00000000" w:rsidRDefault="00FA6F85">
            <w:pPr>
              <w:adjustRightInd w:val="0"/>
              <w:ind w:right="144"/>
              <w:rPr>
                <w:sz w:val="24"/>
                <w:szCs w:val="24"/>
              </w:rPr>
            </w:pPr>
            <w:r>
              <w:rPr>
                <w:b/>
                <w:szCs w:val="24"/>
              </w:rPr>
              <w:t>AN 2/80</w:t>
            </w:r>
          </w:p>
        </w:tc>
      </w:tr>
      <w:tr w:rsidR="00000000" w14:paraId="34316182"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2931D75" w14:textId="77777777" w:rsidR="00000000" w:rsidRDefault="00FA6F85">
            <w:pPr>
              <w:adjustRightInd w:val="0"/>
              <w:ind w:right="144"/>
              <w:rPr>
                <w:sz w:val="24"/>
                <w:szCs w:val="24"/>
              </w:rPr>
            </w:pPr>
          </w:p>
        </w:tc>
        <w:tc>
          <w:tcPr>
            <w:tcW w:w="6523" w:type="dxa"/>
            <w:gridSpan w:val="8"/>
            <w:tcBorders>
              <w:top w:val="nil"/>
              <w:left w:val="nil"/>
              <w:bottom w:val="nil"/>
              <w:right w:val="nil"/>
            </w:tcBorders>
          </w:tcPr>
          <w:p w14:paraId="60DDB338" w14:textId="77777777" w:rsidR="00000000" w:rsidRDefault="00FA6F85">
            <w:pPr>
              <w:adjustRightInd w:val="0"/>
              <w:ind w:right="144"/>
              <w:rPr>
                <w:sz w:val="24"/>
                <w:szCs w:val="24"/>
              </w:rPr>
            </w:pPr>
            <w:r>
              <w:rPr>
                <w:szCs w:val="24"/>
              </w:rPr>
              <w:t>Code identifying a party or other code</w:t>
            </w:r>
          </w:p>
        </w:tc>
      </w:tr>
      <w:tr w:rsidR="00000000" w14:paraId="300CB699"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57693DD" w14:textId="77777777" w:rsidR="00000000" w:rsidRDefault="00FA6F85">
            <w:pPr>
              <w:adjustRightInd w:val="0"/>
              <w:ind w:right="144"/>
              <w:rPr>
                <w:sz w:val="24"/>
                <w:szCs w:val="24"/>
              </w:rPr>
            </w:pPr>
          </w:p>
        </w:tc>
        <w:tc>
          <w:tcPr>
            <w:tcW w:w="6523" w:type="dxa"/>
            <w:gridSpan w:val="8"/>
            <w:tcBorders>
              <w:top w:val="nil"/>
              <w:left w:val="nil"/>
              <w:bottom w:val="nil"/>
              <w:right w:val="nil"/>
            </w:tcBorders>
            <w:shd w:val="pct20" w:color="auto" w:fill="auto"/>
          </w:tcPr>
          <w:p w14:paraId="111364BF" w14:textId="77777777" w:rsidR="00000000" w:rsidRDefault="00FA6F85">
            <w:pPr>
              <w:adjustRightInd w:val="0"/>
              <w:ind w:right="144"/>
              <w:rPr>
                <w:sz w:val="24"/>
                <w:szCs w:val="24"/>
              </w:rPr>
            </w:pPr>
            <w:r>
              <w:rPr>
                <w:szCs w:val="24"/>
              </w:rPr>
              <w:t>TDSP D-U-N-S Number or D-U-N-S + 4 Number</w:t>
            </w:r>
          </w:p>
        </w:tc>
      </w:tr>
      <w:tr w:rsidR="00000000" w14:paraId="5D39F1F0" w14:textId="77777777">
        <w:tblPrEx>
          <w:tblCellMar>
            <w:top w:w="0" w:type="dxa"/>
            <w:left w:w="0" w:type="dxa"/>
            <w:bottom w:w="0" w:type="dxa"/>
            <w:right w:w="0" w:type="dxa"/>
          </w:tblCellMar>
        </w:tblPrEx>
        <w:tc>
          <w:tcPr>
            <w:tcW w:w="1007" w:type="dxa"/>
            <w:tcBorders>
              <w:top w:val="nil"/>
              <w:left w:val="nil"/>
              <w:bottom w:val="nil"/>
              <w:right w:val="nil"/>
            </w:tcBorders>
          </w:tcPr>
          <w:p w14:paraId="72C5E2CC" w14:textId="77777777" w:rsidR="00000000" w:rsidRDefault="00FA6F85">
            <w:pPr>
              <w:adjustRightInd w:val="0"/>
              <w:ind w:right="144"/>
              <w:rPr>
                <w:sz w:val="24"/>
                <w:szCs w:val="24"/>
              </w:rPr>
            </w:pPr>
            <w:r>
              <w:rPr>
                <w:b/>
                <w:szCs w:val="24"/>
              </w:rPr>
              <w:t>Dep</w:t>
            </w:r>
          </w:p>
        </w:tc>
        <w:tc>
          <w:tcPr>
            <w:tcW w:w="1080" w:type="dxa"/>
            <w:tcBorders>
              <w:top w:val="nil"/>
              <w:left w:val="nil"/>
              <w:bottom w:val="nil"/>
              <w:right w:val="nil"/>
            </w:tcBorders>
          </w:tcPr>
          <w:p w14:paraId="2C9A966F" w14:textId="77777777" w:rsidR="00000000" w:rsidRDefault="00FA6F85">
            <w:pPr>
              <w:adjustRightInd w:val="0"/>
              <w:ind w:right="144"/>
              <w:jc w:val="center"/>
              <w:rPr>
                <w:sz w:val="24"/>
                <w:szCs w:val="24"/>
              </w:rPr>
            </w:pPr>
            <w:r>
              <w:rPr>
                <w:b/>
                <w:szCs w:val="24"/>
              </w:rPr>
              <w:t>N106</w:t>
            </w:r>
          </w:p>
        </w:tc>
        <w:tc>
          <w:tcPr>
            <w:tcW w:w="892" w:type="dxa"/>
            <w:tcBorders>
              <w:top w:val="nil"/>
              <w:left w:val="nil"/>
              <w:bottom w:val="nil"/>
              <w:right w:val="nil"/>
            </w:tcBorders>
          </w:tcPr>
          <w:p w14:paraId="4189F093" w14:textId="77777777" w:rsidR="00000000" w:rsidRDefault="00FA6F85">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63DEFF7B" w14:textId="77777777" w:rsidR="00000000" w:rsidRDefault="00FA6F85">
            <w:pPr>
              <w:adjustRightInd w:val="0"/>
              <w:ind w:right="144"/>
              <w:rPr>
                <w:sz w:val="24"/>
                <w:szCs w:val="24"/>
              </w:rPr>
            </w:pPr>
            <w:r>
              <w:rPr>
                <w:b/>
                <w:szCs w:val="24"/>
              </w:rPr>
              <w:t>Entity Identifier Code</w:t>
            </w:r>
          </w:p>
        </w:tc>
        <w:tc>
          <w:tcPr>
            <w:tcW w:w="432" w:type="dxa"/>
            <w:tcBorders>
              <w:top w:val="nil"/>
              <w:left w:val="nil"/>
              <w:bottom w:val="nil"/>
              <w:right w:val="nil"/>
            </w:tcBorders>
          </w:tcPr>
          <w:p w14:paraId="7CFC07D8" w14:textId="77777777" w:rsidR="00000000" w:rsidRDefault="00FA6F85">
            <w:pPr>
              <w:adjustRightInd w:val="0"/>
              <w:ind w:right="144"/>
              <w:jc w:val="center"/>
              <w:rPr>
                <w:sz w:val="24"/>
                <w:szCs w:val="24"/>
              </w:rPr>
            </w:pPr>
            <w:r>
              <w:rPr>
                <w:b/>
                <w:szCs w:val="24"/>
              </w:rPr>
              <w:t>O</w:t>
            </w:r>
          </w:p>
        </w:tc>
        <w:tc>
          <w:tcPr>
            <w:tcW w:w="14" w:type="dxa"/>
            <w:tcBorders>
              <w:top w:val="nil"/>
              <w:left w:val="nil"/>
              <w:bottom w:val="nil"/>
              <w:right w:val="nil"/>
            </w:tcBorders>
          </w:tcPr>
          <w:p w14:paraId="6BC5D477" w14:textId="77777777" w:rsidR="00000000" w:rsidRDefault="00FA6F85">
            <w:pPr>
              <w:adjustRightInd w:val="0"/>
              <w:ind w:right="144"/>
              <w:jc w:val="center"/>
              <w:rPr>
                <w:sz w:val="24"/>
                <w:szCs w:val="24"/>
              </w:rPr>
            </w:pPr>
          </w:p>
        </w:tc>
        <w:tc>
          <w:tcPr>
            <w:tcW w:w="1440" w:type="dxa"/>
            <w:gridSpan w:val="3"/>
            <w:tcBorders>
              <w:top w:val="nil"/>
              <w:left w:val="nil"/>
              <w:bottom w:val="nil"/>
              <w:right w:val="nil"/>
            </w:tcBorders>
          </w:tcPr>
          <w:p w14:paraId="1F74C1C2" w14:textId="77777777" w:rsidR="00000000" w:rsidRDefault="00FA6F85">
            <w:pPr>
              <w:adjustRightInd w:val="0"/>
              <w:ind w:right="144"/>
              <w:rPr>
                <w:sz w:val="24"/>
                <w:szCs w:val="24"/>
              </w:rPr>
            </w:pPr>
            <w:r>
              <w:rPr>
                <w:b/>
                <w:szCs w:val="24"/>
              </w:rPr>
              <w:t>ID 2/3</w:t>
            </w:r>
          </w:p>
        </w:tc>
      </w:tr>
      <w:tr w:rsidR="00000000" w14:paraId="7457F2EB"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3036273" w14:textId="77777777" w:rsidR="00000000" w:rsidRDefault="00FA6F85">
            <w:pPr>
              <w:adjustRightInd w:val="0"/>
              <w:ind w:right="144"/>
              <w:rPr>
                <w:sz w:val="24"/>
                <w:szCs w:val="24"/>
              </w:rPr>
            </w:pPr>
          </w:p>
        </w:tc>
        <w:tc>
          <w:tcPr>
            <w:tcW w:w="6523" w:type="dxa"/>
            <w:gridSpan w:val="8"/>
            <w:tcBorders>
              <w:top w:val="nil"/>
              <w:left w:val="nil"/>
              <w:bottom w:val="nil"/>
              <w:right w:val="nil"/>
            </w:tcBorders>
          </w:tcPr>
          <w:p w14:paraId="03E49C97" w14:textId="77777777" w:rsidR="00000000" w:rsidRDefault="00FA6F85">
            <w:pPr>
              <w:adjustRightInd w:val="0"/>
              <w:ind w:right="144"/>
              <w:rPr>
                <w:sz w:val="24"/>
                <w:szCs w:val="24"/>
              </w:rPr>
            </w:pPr>
            <w:r>
              <w:rPr>
                <w:szCs w:val="24"/>
              </w:rPr>
              <w:t xml:space="preserve">Code identifying an organizational entity, a physical location, </w:t>
            </w:r>
            <w:proofErr w:type="gramStart"/>
            <w:r>
              <w:rPr>
                <w:szCs w:val="24"/>
              </w:rPr>
              <w:t>property</w:t>
            </w:r>
            <w:proofErr w:type="gramEnd"/>
            <w:r>
              <w:rPr>
                <w:szCs w:val="24"/>
              </w:rPr>
              <w:t xml:space="preserve"> or an individual</w:t>
            </w:r>
          </w:p>
        </w:tc>
      </w:tr>
      <w:tr w:rsidR="00000000" w14:paraId="53ED8168"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D0F05B3" w14:textId="77777777" w:rsidR="00000000" w:rsidRDefault="00FA6F85">
            <w:pPr>
              <w:adjustRightInd w:val="0"/>
              <w:ind w:right="144"/>
              <w:rPr>
                <w:sz w:val="24"/>
                <w:szCs w:val="24"/>
              </w:rPr>
            </w:pPr>
            <w:r>
              <w:rPr>
                <w:szCs w:val="24"/>
              </w:rPr>
              <w:t xml:space="preserve"> </w:t>
            </w:r>
          </w:p>
        </w:tc>
        <w:tc>
          <w:tcPr>
            <w:tcW w:w="1367" w:type="dxa"/>
            <w:tcBorders>
              <w:top w:val="nil"/>
              <w:left w:val="nil"/>
              <w:bottom w:val="nil"/>
              <w:right w:val="nil"/>
            </w:tcBorders>
          </w:tcPr>
          <w:p w14:paraId="745A8641" w14:textId="77777777" w:rsidR="00000000" w:rsidRDefault="00FA6F85">
            <w:pPr>
              <w:adjustRightInd w:val="0"/>
              <w:ind w:right="144"/>
              <w:rPr>
                <w:sz w:val="24"/>
                <w:szCs w:val="24"/>
              </w:rPr>
            </w:pPr>
            <w:r>
              <w:rPr>
                <w:szCs w:val="24"/>
              </w:rPr>
              <w:t>40</w:t>
            </w:r>
          </w:p>
        </w:tc>
        <w:tc>
          <w:tcPr>
            <w:tcW w:w="144" w:type="dxa"/>
            <w:tcBorders>
              <w:top w:val="nil"/>
              <w:left w:val="nil"/>
              <w:bottom w:val="nil"/>
              <w:right w:val="nil"/>
            </w:tcBorders>
          </w:tcPr>
          <w:p w14:paraId="4FDD70E9" w14:textId="77777777" w:rsidR="00000000" w:rsidRDefault="00FA6F85">
            <w:pPr>
              <w:adjustRightInd w:val="0"/>
              <w:ind w:right="144"/>
              <w:rPr>
                <w:sz w:val="24"/>
                <w:szCs w:val="24"/>
              </w:rPr>
            </w:pPr>
          </w:p>
        </w:tc>
        <w:tc>
          <w:tcPr>
            <w:tcW w:w="4823" w:type="dxa"/>
            <w:gridSpan w:val="5"/>
            <w:tcBorders>
              <w:top w:val="nil"/>
              <w:left w:val="nil"/>
              <w:bottom w:val="nil"/>
              <w:right w:val="nil"/>
            </w:tcBorders>
          </w:tcPr>
          <w:p w14:paraId="7D4179E0" w14:textId="77777777" w:rsidR="00000000" w:rsidRDefault="00FA6F85">
            <w:pPr>
              <w:adjustRightInd w:val="0"/>
              <w:ind w:right="144"/>
              <w:rPr>
                <w:sz w:val="24"/>
                <w:szCs w:val="24"/>
              </w:rPr>
            </w:pPr>
            <w:r>
              <w:rPr>
                <w:szCs w:val="24"/>
              </w:rPr>
              <w:t>Receiver</w:t>
            </w:r>
          </w:p>
        </w:tc>
      </w:tr>
      <w:tr w:rsidR="00000000" w14:paraId="5FEBB248"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598A5682" w14:textId="77777777" w:rsidR="00000000" w:rsidRDefault="00FA6F85">
            <w:pPr>
              <w:adjustRightInd w:val="0"/>
              <w:ind w:right="144"/>
              <w:rPr>
                <w:sz w:val="24"/>
                <w:szCs w:val="24"/>
              </w:rPr>
            </w:pPr>
          </w:p>
        </w:tc>
        <w:tc>
          <w:tcPr>
            <w:tcW w:w="4680" w:type="dxa"/>
            <w:gridSpan w:val="4"/>
            <w:tcBorders>
              <w:top w:val="nil"/>
              <w:left w:val="nil"/>
              <w:bottom w:val="nil"/>
              <w:right w:val="nil"/>
            </w:tcBorders>
            <w:shd w:val="pct20" w:color="auto" w:fill="auto"/>
          </w:tcPr>
          <w:p w14:paraId="2B25B05D" w14:textId="77777777" w:rsidR="00000000" w:rsidRDefault="00FA6F85">
            <w:pPr>
              <w:adjustRightInd w:val="0"/>
              <w:ind w:right="144"/>
              <w:rPr>
                <w:sz w:val="24"/>
                <w:szCs w:val="24"/>
              </w:rPr>
            </w:pPr>
            <w:r>
              <w:rPr>
                <w:szCs w:val="24"/>
              </w:rPr>
              <w:t>Required if TDSP is the receiver</w:t>
            </w:r>
          </w:p>
        </w:tc>
      </w:tr>
      <w:tr w:rsidR="00000000" w14:paraId="48C91B30"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0234D78" w14:textId="77777777" w:rsidR="00000000" w:rsidRDefault="00FA6F85">
            <w:pPr>
              <w:adjustRightInd w:val="0"/>
              <w:ind w:right="144"/>
              <w:rPr>
                <w:sz w:val="24"/>
                <w:szCs w:val="24"/>
              </w:rPr>
            </w:pPr>
            <w:r>
              <w:rPr>
                <w:szCs w:val="24"/>
              </w:rPr>
              <w:t xml:space="preserve"> </w:t>
            </w:r>
          </w:p>
        </w:tc>
        <w:tc>
          <w:tcPr>
            <w:tcW w:w="1367" w:type="dxa"/>
            <w:tcBorders>
              <w:top w:val="nil"/>
              <w:left w:val="nil"/>
              <w:bottom w:val="nil"/>
              <w:right w:val="nil"/>
            </w:tcBorders>
          </w:tcPr>
          <w:p w14:paraId="155FE237" w14:textId="77777777" w:rsidR="00000000" w:rsidRDefault="00FA6F85">
            <w:pPr>
              <w:adjustRightInd w:val="0"/>
              <w:ind w:right="144"/>
              <w:rPr>
                <w:sz w:val="24"/>
                <w:szCs w:val="24"/>
              </w:rPr>
            </w:pPr>
            <w:r>
              <w:rPr>
                <w:szCs w:val="24"/>
              </w:rPr>
              <w:t>41</w:t>
            </w:r>
          </w:p>
        </w:tc>
        <w:tc>
          <w:tcPr>
            <w:tcW w:w="144" w:type="dxa"/>
            <w:tcBorders>
              <w:top w:val="nil"/>
              <w:left w:val="nil"/>
              <w:bottom w:val="nil"/>
              <w:right w:val="nil"/>
            </w:tcBorders>
          </w:tcPr>
          <w:p w14:paraId="1A7627EE" w14:textId="77777777" w:rsidR="00000000" w:rsidRDefault="00FA6F85">
            <w:pPr>
              <w:adjustRightInd w:val="0"/>
              <w:ind w:right="144"/>
              <w:rPr>
                <w:sz w:val="24"/>
                <w:szCs w:val="24"/>
              </w:rPr>
            </w:pPr>
          </w:p>
        </w:tc>
        <w:tc>
          <w:tcPr>
            <w:tcW w:w="4823" w:type="dxa"/>
            <w:gridSpan w:val="5"/>
            <w:tcBorders>
              <w:top w:val="nil"/>
              <w:left w:val="nil"/>
              <w:bottom w:val="nil"/>
              <w:right w:val="nil"/>
            </w:tcBorders>
          </w:tcPr>
          <w:p w14:paraId="41E6A808" w14:textId="77777777" w:rsidR="00000000" w:rsidRDefault="00FA6F85">
            <w:pPr>
              <w:adjustRightInd w:val="0"/>
              <w:ind w:right="144"/>
              <w:rPr>
                <w:sz w:val="24"/>
                <w:szCs w:val="24"/>
              </w:rPr>
            </w:pPr>
            <w:r>
              <w:rPr>
                <w:szCs w:val="24"/>
              </w:rPr>
              <w:t>Submitter</w:t>
            </w:r>
          </w:p>
        </w:tc>
      </w:tr>
      <w:tr w:rsidR="00000000" w14:paraId="035FCCC6"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6624E9EF" w14:textId="77777777" w:rsidR="00000000" w:rsidRDefault="00FA6F85">
            <w:pPr>
              <w:adjustRightInd w:val="0"/>
              <w:ind w:right="144"/>
              <w:rPr>
                <w:sz w:val="24"/>
                <w:szCs w:val="24"/>
              </w:rPr>
            </w:pPr>
          </w:p>
        </w:tc>
        <w:tc>
          <w:tcPr>
            <w:tcW w:w="4680" w:type="dxa"/>
            <w:gridSpan w:val="4"/>
            <w:tcBorders>
              <w:top w:val="nil"/>
              <w:left w:val="nil"/>
              <w:bottom w:val="nil"/>
              <w:right w:val="nil"/>
            </w:tcBorders>
            <w:shd w:val="pct20" w:color="auto" w:fill="auto"/>
          </w:tcPr>
          <w:p w14:paraId="312F6C70" w14:textId="77777777" w:rsidR="00000000" w:rsidRDefault="00FA6F85">
            <w:pPr>
              <w:adjustRightInd w:val="0"/>
              <w:ind w:right="144"/>
              <w:rPr>
                <w:sz w:val="24"/>
                <w:szCs w:val="24"/>
              </w:rPr>
            </w:pPr>
            <w:r>
              <w:rPr>
                <w:szCs w:val="24"/>
              </w:rPr>
              <w:t>Required if MOU/EC TDSP is submitter for consolidated bill</w:t>
            </w:r>
          </w:p>
        </w:tc>
      </w:tr>
    </w:tbl>
    <w:p w14:paraId="0D3F715E" w14:textId="77777777" w:rsidR="00000000" w:rsidRDefault="00FA6F85">
      <w:pPr>
        <w:tabs>
          <w:tab w:val="right" w:pos="1800"/>
          <w:tab w:val="left" w:pos="2160"/>
        </w:tabs>
        <w:adjustRightInd w:val="0"/>
        <w:ind w:left="2160" w:hanging="2160"/>
        <w:rPr>
          <w:b/>
          <w:szCs w:val="24"/>
        </w:rPr>
      </w:pPr>
      <w:r>
        <w:rPr>
          <w:szCs w:val="24"/>
        </w:rPr>
        <w:br w:type="page"/>
      </w:r>
      <w:bookmarkStart w:id="13" w:name="book4"/>
      <w:bookmarkEnd w:id="13"/>
      <w:r>
        <w:rPr>
          <w:b/>
          <w:szCs w:val="24"/>
        </w:rPr>
        <w:lastRenderedPageBreak/>
        <w:tab/>
        <w:t>Segment:</w:t>
      </w:r>
      <w:r>
        <w:rPr>
          <w:b/>
          <w:szCs w:val="24"/>
        </w:rPr>
        <w:tab/>
      </w:r>
      <w:r>
        <w:rPr>
          <w:b/>
          <w:sz w:val="40"/>
          <w:szCs w:val="24"/>
        </w:rPr>
        <w:t xml:space="preserve">N1 </w:t>
      </w:r>
      <w:r>
        <w:rPr>
          <w:b/>
          <w:szCs w:val="24"/>
        </w:rPr>
        <w:t>Name (ERCOT)</w:t>
      </w:r>
    </w:p>
    <w:p w14:paraId="55ECE7C8" w14:textId="77777777" w:rsidR="00000000" w:rsidRDefault="00FA6F85">
      <w:pPr>
        <w:tabs>
          <w:tab w:val="right" w:pos="1800"/>
          <w:tab w:val="left" w:pos="2160"/>
        </w:tabs>
        <w:adjustRightInd w:val="0"/>
        <w:ind w:left="2160" w:hanging="2160"/>
        <w:rPr>
          <w:szCs w:val="24"/>
        </w:rPr>
      </w:pPr>
      <w:r>
        <w:rPr>
          <w:b/>
          <w:szCs w:val="24"/>
        </w:rPr>
        <w:tab/>
        <w:t>Position:</w:t>
      </w:r>
      <w:r>
        <w:rPr>
          <w:b/>
          <w:szCs w:val="24"/>
        </w:rPr>
        <w:tab/>
      </w:r>
      <w:r>
        <w:rPr>
          <w:szCs w:val="24"/>
        </w:rPr>
        <w:t>030</w:t>
      </w:r>
    </w:p>
    <w:p w14:paraId="7C84CC2E" w14:textId="77777777" w:rsidR="00000000" w:rsidRDefault="00FA6F85">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0D99E977" w14:textId="77777777" w:rsidR="00000000" w:rsidRDefault="00FA6F85">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649E2B4E" w14:textId="77777777" w:rsidR="00000000" w:rsidRDefault="00FA6F85">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22F04E91" w14:textId="77777777" w:rsidR="00000000" w:rsidRDefault="00FA6F85">
      <w:pPr>
        <w:tabs>
          <w:tab w:val="right" w:pos="1800"/>
          <w:tab w:val="left" w:pos="2160"/>
        </w:tabs>
        <w:adjustRightInd w:val="0"/>
        <w:ind w:left="2160" w:hanging="2160"/>
        <w:rPr>
          <w:szCs w:val="24"/>
        </w:rPr>
      </w:pPr>
      <w:r>
        <w:rPr>
          <w:szCs w:val="24"/>
        </w:rPr>
        <w:tab/>
      </w:r>
      <w:r>
        <w:rPr>
          <w:b/>
          <w:szCs w:val="24"/>
        </w:rPr>
        <w:t>Max Use:</w:t>
      </w:r>
      <w:r>
        <w:rPr>
          <w:szCs w:val="24"/>
        </w:rPr>
        <w:tab/>
        <w:t>1</w:t>
      </w:r>
    </w:p>
    <w:p w14:paraId="7802D47C" w14:textId="77777777" w:rsidR="00000000" w:rsidRDefault="00FA6F85">
      <w:pPr>
        <w:tabs>
          <w:tab w:val="right" w:pos="1800"/>
          <w:tab w:val="left" w:pos="2160"/>
        </w:tabs>
        <w:adjustRightInd w:val="0"/>
        <w:ind w:left="2160" w:hanging="2160"/>
        <w:rPr>
          <w:szCs w:val="24"/>
        </w:rPr>
      </w:pPr>
      <w:r>
        <w:rPr>
          <w:szCs w:val="24"/>
        </w:rPr>
        <w:tab/>
      </w:r>
      <w:r>
        <w:rPr>
          <w:b/>
          <w:szCs w:val="24"/>
        </w:rPr>
        <w:t>Purpose:</w:t>
      </w:r>
      <w:r>
        <w:rPr>
          <w:szCs w:val="24"/>
        </w:rPr>
        <w:tab/>
      </w:r>
      <w:r>
        <w:rPr>
          <w:szCs w:val="24"/>
        </w:rPr>
        <w:t>To identify a party by type of organization, name, and code</w:t>
      </w:r>
    </w:p>
    <w:p w14:paraId="1F9E81A6" w14:textId="77777777" w:rsidR="00000000" w:rsidRDefault="00FA6F85">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N103 is required.</w:t>
      </w:r>
    </w:p>
    <w:p w14:paraId="1EE086A9" w14:textId="77777777" w:rsidR="00000000" w:rsidRDefault="00FA6F85">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N103 or N104 is present, then the other is required.</w:t>
      </w:r>
    </w:p>
    <w:p w14:paraId="269AD491" w14:textId="77777777" w:rsidR="00000000" w:rsidRDefault="00FA6F85">
      <w:pPr>
        <w:tabs>
          <w:tab w:val="right" w:pos="1800"/>
          <w:tab w:val="left" w:pos="2160"/>
          <w:tab w:val="left" w:pos="2520"/>
        </w:tabs>
        <w:adjustRightInd w:val="0"/>
        <w:ind w:left="2520" w:hanging="2520"/>
        <w:rPr>
          <w:szCs w:val="24"/>
        </w:rPr>
      </w:pPr>
      <w:r>
        <w:rPr>
          <w:szCs w:val="24"/>
        </w:rPr>
        <w:tab/>
      </w:r>
      <w:r>
        <w:rPr>
          <w:b/>
          <w:szCs w:val="24"/>
        </w:rPr>
        <w:t>Semantic Notes:</w:t>
      </w:r>
    </w:p>
    <w:p w14:paraId="1CD989FB" w14:textId="77777777" w:rsidR="00000000" w:rsidRDefault="00FA6F85">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This segment, used alone, provides the m</w:t>
      </w:r>
      <w:r>
        <w:rPr>
          <w:szCs w:val="24"/>
        </w:rPr>
        <w:t>ost efficient method of providing organizational identification. To obtain this efficiency the "ID Code" (N104) must provide a key to the table maintained by the transaction processing party.</w:t>
      </w:r>
    </w:p>
    <w:p w14:paraId="608F2AB6" w14:textId="77777777" w:rsidR="00000000" w:rsidRDefault="00FA6F85">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4C6562F4" w14:textId="77777777">
        <w:tblPrEx>
          <w:tblCellMar>
            <w:top w:w="0" w:type="dxa"/>
            <w:left w:w="0" w:type="dxa"/>
            <w:bottom w:w="0" w:type="dxa"/>
            <w:right w:w="0" w:type="dxa"/>
          </w:tblCellMar>
        </w:tblPrEx>
        <w:tc>
          <w:tcPr>
            <w:tcW w:w="1944" w:type="dxa"/>
            <w:tcBorders>
              <w:top w:val="nil"/>
              <w:left w:val="nil"/>
              <w:bottom w:val="nil"/>
              <w:right w:val="nil"/>
            </w:tcBorders>
          </w:tcPr>
          <w:p w14:paraId="6F6681B9" w14:textId="77777777" w:rsidR="00000000" w:rsidRDefault="00FA6F85">
            <w:pPr>
              <w:adjustRightInd w:val="0"/>
              <w:ind w:right="144"/>
              <w:jc w:val="right"/>
              <w:rPr>
                <w:sz w:val="24"/>
                <w:szCs w:val="24"/>
              </w:rPr>
            </w:pPr>
            <w:r>
              <w:rPr>
                <w:b/>
                <w:szCs w:val="24"/>
              </w:rPr>
              <w:t>Not</w:t>
            </w:r>
            <w:r>
              <w:rPr>
                <w:b/>
                <w:szCs w:val="24"/>
              </w:rPr>
              <w:t>es:</w:t>
            </w:r>
          </w:p>
        </w:tc>
        <w:tc>
          <w:tcPr>
            <w:tcW w:w="216" w:type="dxa"/>
            <w:tcBorders>
              <w:top w:val="nil"/>
              <w:left w:val="nil"/>
              <w:bottom w:val="nil"/>
              <w:right w:val="nil"/>
            </w:tcBorders>
          </w:tcPr>
          <w:p w14:paraId="4A8B8ED7" w14:textId="77777777" w:rsidR="00000000" w:rsidRDefault="00FA6F85">
            <w:pPr>
              <w:adjustRightInd w:val="0"/>
              <w:ind w:right="144"/>
              <w:jc w:val="right"/>
              <w:rPr>
                <w:sz w:val="24"/>
                <w:szCs w:val="24"/>
              </w:rPr>
            </w:pPr>
          </w:p>
        </w:tc>
        <w:tc>
          <w:tcPr>
            <w:tcW w:w="7343" w:type="dxa"/>
            <w:tcBorders>
              <w:top w:val="nil"/>
              <w:left w:val="nil"/>
              <w:bottom w:val="nil"/>
              <w:right w:val="nil"/>
            </w:tcBorders>
            <w:shd w:val="pct20" w:color="auto" w:fill="auto"/>
          </w:tcPr>
          <w:p w14:paraId="66F3B907" w14:textId="77777777" w:rsidR="00000000" w:rsidRDefault="00FA6F85">
            <w:pPr>
              <w:adjustRightInd w:val="0"/>
              <w:ind w:right="144"/>
              <w:rPr>
                <w:szCs w:val="24"/>
              </w:rPr>
            </w:pPr>
            <w:r>
              <w:rPr>
                <w:szCs w:val="24"/>
              </w:rPr>
              <w:t>Required when Submitter or Receiver.</w:t>
            </w:r>
          </w:p>
          <w:p w14:paraId="2F0E231A" w14:textId="77777777" w:rsidR="00000000" w:rsidRDefault="00FA6F85">
            <w:pPr>
              <w:adjustRightInd w:val="0"/>
              <w:ind w:right="144"/>
              <w:rPr>
                <w:sz w:val="24"/>
                <w:szCs w:val="24"/>
              </w:rPr>
            </w:pPr>
          </w:p>
        </w:tc>
      </w:tr>
      <w:tr w:rsidR="00000000" w14:paraId="11B6A4BA" w14:textId="77777777">
        <w:tblPrEx>
          <w:tblCellMar>
            <w:top w:w="0" w:type="dxa"/>
            <w:left w:w="0" w:type="dxa"/>
            <w:bottom w:w="0" w:type="dxa"/>
            <w:right w:w="0" w:type="dxa"/>
          </w:tblCellMar>
        </w:tblPrEx>
        <w:tc>
          <w:tcPr>
            <w:tcW w:w="1944" w:type="dxa"/>
            <w:tcBorders>
              <w:top w:val="nil"/>
              <w:left w:val="nil"/>
              <w:bottom w:val="nil"/>
              <w:right w:val="nil"/>
            </w:tcBorders>
          </w:tcPr>
          <w:p w14:paraId="6892018E" w14:textId="77777777" w:rsidR="00000000" w:rsidRDefault="00FA6F85">
            <w:pPr>
              <w:adjustRightInd w:val="0"/>
              <w:ind w:right="144"/>
              <w:rPr>
                <w:sz w:val="24"/>
                <w:szCs w:val="24"/>
              </w:rPr>
            </w:pPr>
          </w:p>
        </w:tc>
        <w:tc>
          <w:tcPr>
            <w:tcW w:w="216" w:type="dxa"/>
            <w:tcBorders>
              <w:top w:val="nil"/>
              <w:left w:val="nil"/>
              <w:bottom w:val="nil"/>
              <w:right w:val="nil"/>
            </w:tcBorders>
          </w:tcPr>
          <w:p w14:paraId="44529966" w14:textId="77777777" w:rsidR="00000000" w:rsidRDefault="00FA6F85">
            <w:pPr>
              <w:adjustRightInd w:val="0"/>
              <w:ind w:right="144"/>
              <w:rPr>
                <w:sz w:val="24"/>
                <w:szCs w:val="24"/>
              </w:rPr>
            </w:pPr>
          </w:p>
        </w:tc>
        <w:tc>
          <w:tcPr>
            <w:tcW w:w="7343" w:type="dxa"/>
            <w:tcBorders>
              <w:top w:val="nil"/>
              <w:left w:val="nil"/>
              <w:bottom w:val="nil"/>
              <w:right w:val="nil"/>
            </w:tcBorders>
            <w:shd w:val="pct20" w:color="auto" w:fill="auto"/>
          </w:tcPr>
          <w:p w14:paraId="2FD3BEB7" w14:textId="77777777" w:rsidR="00000000" w:rsidRDefault="00FA6F85">
            <w:pPr>
              <w:adjustRightInd w:val="0"/>
              <w:ind w:right="144"/>
              <w:rPr>
                <w:szCs w:val="24"/>
              </w:rPr>
            </w:pPr>
            <w:r>
              <w:rPr>
                <w:szCs w:val="24"/>
              </w:rPr>
              <w:t>N1~AY~ERCOT~1~183529049~~40</w:t>
            </w:r>
          </w:p>
          <w:p w14:paraId="69483218" w14:textId="77777777" w:rsidR="00000000" w:rsidRDefault="00FA6F85">
            <w:pPr>
              <w:adjustRightInd w:val="0"/>
              <w:ind w:right="144"/>
              <w:rPr>
                <w:sz w:val="24"/>
                <w:szCs w:val="24"/>
              </w:rPr>
            </w:pPr>
            <w:r>
              <w:rPr>
                <w:szCs w:val="24"/>
              </w:rPr>
              <w:t>N1~AY~ERCOT~1~183529049~~41</w:t>
            </w:r>
          </w:p>
        </w:tc>
      </w:tr>
    </w:tbl>
    <w:p w14:paraId="26DA3D87" w14:textId="77777777" w:rsidR="00000000" w:rsidRDefault="00FA6F85">
      <w:pPr>
        <w:adjustRightInd w:val="0"/>
        <w:rPr>
          <w:szCs w:val="24"/>
        </w:rPr>
      </w:pPr>
    </w:p>
    <w:p w14:paraId="1D77223C" w14:textId="77777777" w:rsidR="00000000" w:rsidRDefault="00FA6F85">
      <w:pPr>
        <w:adjustRightInd w:val="0"/>
        <w:jc w:val="center"/>
        <w:rPr>
          <w:b/>
          <w:szCs w:val="24"/>
        </w:rPr>
      </w:pPr>
      <w:r>
        <w:rPr>
          <w:b/>
          <w:szCs w:val="24"/>
        </w:rPr>
        <w:t>Data Element Summary</w:t>
      </w:r>
    </w:p>
    <w:p w14:paraId="7E69287E" w14:textId="77777777" w:rsidR="00000000" w:rsidRDefault="00FA6F85">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23435BAB" w14:textId="77777777" w:rsidR="00000000" w:rsidRDefault="00FA6F85">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7416D5A2" w14:textId="77777777">
        <w:tblPrEx>
          <w:tblCellMar>
            <w:top w:w="0" w:type="dxa"/>
            <w:left w:w="0" w:type="dxa"/>
            <w:bottom w:w="0" w:type="dxa"/>
            <w:right w:w="0" w:type="dxa"/>
          </w:tblCellMar>
        </w:tblPrEx>
        <w:tc>
          <w:tcPr>
            <w:tcW w:w="1007" w:type="dxa"/>
            <w:tcBorders>
              <w:top w:val="nil"/>
              <w:left w:val="nil"/>
              <w:bottom w:val="nil"/>
              <w:right w:val="nil"/>
            </w:tcBorders>
          </w:tcPr>
          <w:p w14:paraId="6A206631" w14:textId="77777777" w:rsidR="00000000" w:rsidRDefault="00FA6F85">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77FD530B" w14:textId="77777777" w:rsidR="00000000" w:rsidRDefault="00FA6F85">
            <w:pPr>
              <w:adjustRightInd w:val="0"/>
              <w:ind w:right="144"/>
              <w:jc w:val="center"/>
              <w:rPr>
                <w:sz w:val="24"/>
                <w:szCs w:val="24"/>
              </w:rPr>
            </w:pPr>
            <w:r>
              <w:rPr>
                <w:b/>
                <w:szCs w:val="24"/>
              </w:rPr>
              <w:t>N101</w:t>
            </w:r>
          </w:p>
        </w:tc>
        <w:tc>
          <w:tcPr>
            <w:tcW w:w="892" w:type="dxa"/>
            <w:tcBorders>
              <w:top w:val="nil"/>
              <w:left w:val="nil"/>
              <w:bottom w:val="nil"/>
              <w:right w:val="nil"/>
            </w:tcBorders>
          </w:tcPr>
          <w:p w14:paraId="4C67C6C1" w14:textId="77777777" w:rsidR="00000000" w:rsidRDefault="00FA6F85">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4440BA65" w14:textId="77777777" w:rsidR="00000000" w:rsidRDefault="00FA6F85">
            <w:pPr>
              <w:adjustRightInd w:val="0"/>
              <w:ind w:right="144"/>
              <w:rPr>
                <w:sz w:val="24"/>
                <w:szCs w:val="24"/>
              </w:rPr>
            </w:pPr>
            <w:r>
              <w:rPr>
                <w:b/>
                <w:szCs w:val="24"/>
              </w:rPr>
              <w:t>Entity Identifier Code</w:t>
            </w:r>
          </w:p>
        </w:tc>
        <w:tc>
          <w:tcPr>
            <w:tcW w:w="432" w:type="dxa"/>
            <w:tcBorders>
              <w:top w:val="nil"/>
              <w:left w:val="nil"/>
              <w:bottom w:val="nil"/>
              <w:right w:val="nil"/>
            </w:tcBorders>
          </w:tcPr>
          <w:p w14:paraId="023B9E32" w14:textId="77777777" w:rsidR="00000000" w:rsidRDefault="00FA6F85">
            <w:pPr>
              <w:adjustRightInd w:val="0"/>
              <w:ind w:right="144"/>
              <w:jc w:val="center"/>
              <w:rPr>
                <w:sz w:val="24"/>
                <w:szCs w:val="24"/>
              </w:rPr>
            </w:pPr>
            <w:r>
              <w:rPr>
                <w:b/>
                <w:szCs w:val="24"/>
              </w:rPr>
              <w:t>M</w:t>
            </w:r>
          </w:p>
        </w:tc>
        <w:tc>
          <w:tcPr>
            <w:tcW w:w="14" w:type="dxa"/>
            <w:tcBorders>
              <w:top w:val="nil"/>
              <w:left w:val="nil"/>
              <w:bottom w:val="nil"/>
              <w:right w:val="nil"/>
            </w:tcBorders>
          </w:tcPr>
          <w:p w14:paraId="44308E0D" w14:textId="77777777" w:rsidR="00000000" w:rsidRDefault="00FA6F85">
            <w:pPr>
              <w:adjustRightInd w:val="0"/>
              <w:ind w:right="144"/>
              <w:jc w:val="center"/>
              <w:rPr>
                <w:sz w:val="24"/>
                <w:szCs w:val="24"/>
              </w:rPr>
            </w:pPr>
          </w:p>
        </w:tc>
        <w:tc>
          <w:tcPr>
            <w:tcW w:w="1440" w:type="dxa"/>
            <w:gridSpan w:val="3"/>
            <w:tcBorders>
              <w:top w:val="nil"/>
              <w:left w:val="nil"/>
              <w:bottom w:val="nil"/>
              <w:right w:val="nil"/>
            </w:tcBorders>
          </w:tcPr>
          <w:p w14:paraId="15C650CF" w14:textId="77777777" w:rsidR="00000000" w:rsidRDefault="00FA6F85">
            <w:pPr>
              <w:adjustRightInd w:val="0"/>
              <w:ind w:right="144"/>
              <w:rPr>
                <w:sz w:val="24"/>
                <w:szCs w:val="24"/>
              </w:rPr>
            </w:pPr>
            <w:r>
              <w:rPr>
                <w:b/>
                <w:szCs w:val="24"/>
              </w:rPr>
              <w:t>ID 2/3</w:t>
            </w:r>
          </w:p>
        </w:tc>
      </w:tr>
      <w:tr w:rsidR="00000000" w14:paraId="249261EE"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B0EB026" w14:textId="77777777" w:rsidR="00000000" w:rsidRDefault="00FA6F85">
            <w:pPr>
              <w:adjustRightInd w:val="0"/>
              <w:ind w:right="144"/>
              <w:rPr>
                <w:sz w:val="24"/>
                <w:szCs w:val="24"/>
              </w:rPr>
            </w:pPr>
          </w:p>
        </w:tc>
        <w:tc>
          <w:tcPr>
            <w:tcW w:w="6523" w:type="dxa"/>
            <w:gridSpan w:val="8"/>
            <w:tcBorders>
              <w:top w:val="nil"/>
              <w:left w:val="nil"/>
              <w:bottom w:val="nil"/>
              <w:right w:val="nil"/>
            </w:tcBorders>
          </w:tcPr>
          <w:p w14:paraId="6D8864DD" w14:textId="77777777" w:rsidR="00000000" w:rsidRDefault="00FA6F85">
            <w:pPr>
              <w:adjustRightInd w:val="0"/>
              <w:ind w:right="144"/>
              <w:rPr>
                <w:sz w:val="24"/>
                <w:szCs w:val="24"/>
              </w:rPr>
            </w:pPr>
            <w:r>
              <w:rPr>
                <w:szCs w:val="24"/>
              </w:rPr>
              <w:t xml:space="preserve">Code identifying an organizational entity, a physical location, </w:t>
            </w:r>
            <w:proofErr w:type="gramStart"/>
            <w:r>
              <w:rPr>
                <w:szCs w:val="24"/>
              </w:rPr>
              <w:t>property</w:t>
            </w:r>
            <w:proofErr w:type="gramEnd"/>
            <w:r>
              <w:rPr>
                <w:szCs w:val="24"/>
              </w:rPr>
              <w:t xml:space="preserve"> or an individual</w:t>
            </w:r>
          </w:p>
        </w:tc>
      </w:tr>
      <w:tr w:rsidR="00000000" w14:paraId="5FF3AB24"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EC3B3D1" w14:textId="77777777" w:rsidR="00000000" w:rsidRDefault="00FA6F85">
            <w:pPr>
              <w:adjustRightInd w:val="0"/>
              <w:ind w:right="144"/>
              <w:rPr>
                <w:sz w:val="24"/>
                <w:szCs w:val="24"/>
              </w:rPr>
            </w:pPr>
            <w:r>
              <w:rPr>
                <w:szCs w:val="24"/>
              </w:rPr>
              <w:t xml:space="preserve"> </w:t>
            </w:r>
          </w:p>
        </w:tc>
        <w:tc>
          <w:tcPr>
            <w:tcW w:w="1367" w:type="dxa"/>
            <w:tcBorders>
              <w:top w:val="nil"/>
              <w:left w:val="nil"/>
              <w:bottom w:val="nil"/>
              <w:right w:val="nil"/>
            </w:tcBorders>
          </w:tcPr>
          <w:p w14:paraId="54D60FEC" w14:textId="77777777" w:rsidR="00000000" w:rsidRDefault="00FA6F85">
            <w:pPr>
              <w:adjustRightInd w:val="0"/>
              <w:ind w:right="144"/>
              <w:rPr>
                <w:sz w:val="24"/>
                <w:szCs w:val="24"/>
              </w:rPr>
            </w:pPr>
            <w:r>
              <w:rPr>
                <w:szCs w:val="24"/>
              </w:rPr>
              <w:t>AY</w:t>
            </w:r>
          </w:p>
        </w:tc>
        <w:tc>
          <w:tcPr>
            <w:tcW w:w="144" w:type="dxa"/>
            <w:tcBorders>
              <w:top w:val="nil"/>
              <w:left w:val="nil"/>
              <w:bottom w:val="nil"/>
              <w:right w:val="nil"/>
            </w:tcBorders>
          </w:tcPr>
          <w:p w14:paraId="332DB703" w14:textId="77777777" w:rsidR="00000000" w:rsidRDefault="00FA6F85">
            <w:pPr>
              <w:adjustRightInd w:val="0"/>
              <w:ind w:right="144"/>
              <w:rPr>
                <w:sz w:val="24"/>
                <w:szCs w:val="24"/>
              </w:rPr>
            </w:pPr>
          </w:p>
        </w:tc>
        <w:tc>
          <w:tcPr>
            <w:tcW w:w="4823" w:type="dxa"/>
            <w:gridSpan w:val="5"/>
            <w:tcBorders>
              <w:top w:val="nil"/>
              <w:left w:val="nil"/>
              <w:bottom w:val="nil"/>
              <w:right w:val="nil"/>
            </w:tcBorders>
          </w:tcPr>
          <w:p w14:paraId="7BD2C59A" w14:textId="77777777" w:rsidR="00000000" w:rsidRDefault="00FA6F85">
            <w:pPr>
              <w:adjustRightInd w:val="0"/>
              <w:ind w:right="144"/>
              <w:rPr>
                <w:sz w:val="24"/>
                <w:szCs w:val="24"/>
              </w:rPr>
            </w:pPr>
            <w:r>
              <w:rPr>
                <w:szCs w:val="24"/>
              </w:rPr>
              <w:t>Clearinghouse</w:t>
            </w:r>
          </w:p>
        </w:tc>
      </w:tr>
      <w:tr w:rsidR="00000000" w14:paraId="6B669F74"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21F96A35" w14:textId="77777777" w:rsidR="00000000" w:rsidRDefault="00FA6F85">
            <w:pPr>
              <w:adjustRightInd w:val="0"/>
              <w:ind w:right="144"/>
              <w:rPr>
                <w:sz w:val="24"/>
                <w:szCs w:val="24"/>
              </w:rPr>
            </w:pPr>
          </w:p>
        </w:tc>
        <w:tc>
          <w:tcPr>
            <w:tcW w:w="4680" w:type="dxa"/>
            <w:gridSpan w:val="4"/>
            <w:tcBorders>
              <w:top w:val="nil"/>
              <w:left w:val="nil"/>
              <w:bottom w:val="nil"/>
              <w:right w:val="nil"/>
            </w:tcBorders>
            <w:shd w:val="pct20" w:color="auto" w:fill="auto"/>
          </w:tcPr>
          <w:p w14:paraId="786C3CD5" w14:textId="77777777" w:rsidR="00000000" w:rsidRDefault="00FA6F85">
            <w:pPr>
              <w:adjustRightInd w:val="0"/>
              <w:ind w:right="144"/>
              <w:rPr>
                <w:sz w:val="24"/>
                <w:szCs w:val="24"/>
              </w:rPr>
            </w:pPr>
            <w:r>
              <w:rPr>
                <w:szCs w:val="24"/>
              </w:rPr>
              <w:t>ERCOT</w:t>
            </w:r>
          </w:p>
        </w:tc>
      </w:tr>
      <w:tr w:rsidR="00000000" w14:paraId="002F2718" w14:textId="77777777">
        <w:tblPrEx>
          <w:tblCellMar>
            <w:top w:w="0" w:type="dxa"/>
            <w:left w:w="0" w:type="dxa"/>
            <w:bottom w:w="0" w:type="dxa"/>
            <w:right w:w="0" w:type="dxa"/>
          </w:tblCellMar>
        </w:tblPrEx>
        <w:tc>
          <w:tcPr>
            <w:tcW w:w="1007" w:type="dxa"/>
            <w:tcBorders>
              <w:top w:val="nil"/>
              <w:left w:val="nil"/>
              <w:bottom w:val="nil"/>
              <w:right w:val="nil"/>
            </w:tcBorders>
          </w:tcPr>
          <w:p w14:paraId="5B000A84" w14:textId="77777777" w:rsidR="00000000" w:rsidRDefault="00FA6F85">
            <w:pPr>
              <w:adjustRightInd w:val="0"/>
              <w:ind w:right="144"/>
              <w:rPr>
                <w:sz w:val="24"/>
                <w:szCs w:val="24"/>
              </w:rPr>
            </w:pPr>
            <w:r>
              <w:rPr>
                <w:b/>
                <w:szCs w:val="24"/>
              </w:rPr>
              <w:t>Must Use</w:t>
            </w:r>
          </w:p>
        </w:tc>
        <w:tc>
          <w:tcPr>
            <w:tcW w:w="1080" w:type="dxa"/>
            <w:tcBorders>
              <w:top w:val="nil"/>
              <w:left w:val="nil"/>
              <w:bottom w:val="nil"/>
              <w:right w:val="nil"/>
            </w:tcBorders>
          </w:tcPr>
          <w:p w14:paraId="2BA06104" w14:textId="77777777" w:rsidR="00000000" w:rsidRDefault="00FA6F85">
            <w:pPr>
              <w:adjustRightInd w:val="0"/>
              <w:ind w:right="144"/>
              <w:jc w:val="center"/>
              <w:rPr>
                <w:sz w:val="24"/>
                <w:szCs w:val="24"/>
              </w:rPr>
            </w:pPr>
            <w:r>
              <w:rPr>
                <w:b/>
                <w:szCs w:val="24"/>
              </w:rPr>
              <w:t>N102</w:t>
            </w:r>
          </w:p>
        </w:tc>
        <w:tc>
          <w:tcPr>
            <w:tcW w:w="892" w:type="dxa"/>
            <w:tcBorders>
              <w:top w:val="nil"/>
              <w:left w:val="nil"/>
              <w:bottom w:val="nil"/>
              <w:right w:val="nil"/>
            </w:tcBorders>
          </w:tcPr>
          <w:p w14:paraId="42B6A1FB" w14:textId="77777777" w:rsidR="00000000" w:rsidRDefault="00FA6F85">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14:paraId="7370F79E" w14:textId="77777777" w:rsidR="00000000" w:rsidRDefault="00FA6F85">
            <w:pPr>
              <w:adjustRightInd w:val="0"/>
              <w:ind w:right="144"/>
              <w:rPr>
                <w:sz w:val="24"/>
                <w:szCs w:val="24"/>
              </w:rPr>
            </w:pPr>
            <w:r>
              <w:rPr>
                <w:b/>
                <w:szCs w:val="24"/>
              </w:rPr>
              <w:t>Name</w:t>
            </w:r>
          </w:p>
        </w:tc>
        <w:tc>
          <w:tcPr>
            <w:tcW w:w="432" w:type="dxa"/>
            <w:tcBorders>
              <w:top w:val="nil"/>
              <w:left w:val="nil"/>
              <w:bottom w:val="nil"/>
              <w:right w:val="nil"/>
            </w:tcBorders>
          </w:tcPr>
          <w:p w14:paraId="4FD855A5" w14:textId="77777777" w:rsidR="00000000" w:rsidRDefault="00FA6F85">
            <w:pPr>
              <w:adjustRightInd w:val="0"/>
              <w:ind w:right="144"/>
              <w:jc w:val="center"/>
              <w:rPr>
                <w:sz w:val="24"/>
                <w:szCs w:val="24"/>
              </w:rPr>
            </w:pPr>
            <w:r>
              <w:rPr>
                <w:b/>
                <w:szCs w:val="24"/>
              </w:rPr>
              <w:t>X</w:t>
            </w:r>
          </w:p>
        </w:tc>
        <w:tc>
          <w:tcPr>
            <w:tcW w:w="14" w:type="dxa"/>
            <w:tcBorders>
              <w:top w:val="nil"/>
              <w:left w:val="nil"/>
              <w:bottom w:val="nil"/>
              <w:right w:val="nil"/>
            </w:tcBorders>
          </w:tcPr>
          <w:p w14:paraId="395A6E7D" w14:textId="77777777" w:rsidR="00000000" w:rsidRDefault="00FA6F85">
            <w:pPr>
              <w:adjustRightInd w:val="0"/>
              <w:ind w:right="144"/>
              <w:jc w:val="center"/>
              <w:rPr>
                <w:sz w:val="24"/>
                <w:szCs w:val="24"/>
              </w:rPr>
            </w:pPr>
          </w:p>
        </w:tc>
        <w:tc>
          <w:tcPr>
            <w:tcW w:w="1440" w:type="dxa"/>
            <w:gridSpan w:val="3"/>
            <w:tcBorders>
              <w:top w:val="nil"/>
              <w:left w:val="nil"/>
              <w:bottom w:val="nil"/>
              <w:right w:val="nil"/>
            </w:tcBorders>
          </w:tcPr>
          <w:p w14:paraId="5D4D7931" w14:textId="77777777" w:rsidR="00000000" w:rsidRDefault="00FA6F85">
            <w:pPr>
              <w:adjustRightInd w:val="0"/>
              <w:ind w:right="144"/>
              <w:rPr>
                <w:sz w:val="24"/>
                <w:szCs w:val="24"/>
              </w:rPr>
            </w:pPr>
            <w:r>
              <w:rPr>
                <w:b/>
                <w:szCs w:val="24"/>
              </w:rPr>
              <w:t>AN 1/60</w:t>
            </w:r>
          </w:p>
        </w:tc>
      </w:tr>
      <w:tr w:rsidR="00000000" w14:paraId="4A3F0C68"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BFB727A" w14:textId="77777777" w:rsidR="00000000" w:rsidRDefault="00FA6F85">
            <w:pPr>
              <w:adjustRightInd w:val="0"/>
              <w:ind w:right="144"/>
              <w:rPr>
                <w:sz w:val="24"/>
                <w:szCs w:val="24"/>
              </w:rPr>
            </w:pPr>
          </w:p>
        </w:tc>
        <w:tc>
          <w:tcPr>
            <w:tcW w:w="6523" w:type="dxa"/>
            <w:gridSpan w:val="8"/>
            <w:tcBorders>
              <w:top w:val="nil"/>
              <w:left w:val="nil"/>
              <w:bottom w:val="nil"/>
              <w:right w:val="nil"/>
            </w:tcBorders>
          </w:tcPr>
          <w:p w14:paraId="686372FC" w14:textId="77777777" w:rsidR="00000000" w:rsidRDefault="00FA6F85">
            <w:pPr>
              <w:adjustRightInd w:val="0"/>
              <w:ind w:right="144"/>
              <w:rPr>
                <w:sz w:val="24"/>
                <w:szCs w:val="24"/>
              </w:rPr>
            </w:pPr>
            <w:r>
              <w:rPr>
                <w:szCs w:val="24"/>
              </w:rPr>
              <w:t>Free-form name</w:t>
            </w:r>
          </w:p>
        </w:tc>
      </w:tr>
      <w:tr w:rsidR="00000000" w14:paraId="1EBFB61F"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FCBC9F8" w14:textId="77777777" w:rsidR="00000000" w:rsidRDefault="00FA6F85">
            <w:pPr>
              <w:adjustRightInd w:val="0"/>
              <w:ind w:right="144"/>
              <w:rPr>
                <w:sz w:val="24"/>
                <w:szCs w:val="24"/>
              </w:rPr>
            </w:pPr>
          </w:p>
        </w:tc>
        <w:tc>
          <w:tcPr>
            <w:tcW w:w="6523" w:type="dxa"/>
            <w:gridSpan w:val="8"/>
            <w:tcBorders>
              <w:top w:val="nil"/>
              <w:left w:val="nil"/>
              <w:bottom w:val="nil"/>
              <w:right w:val="nil"/>
            </w:tcBorders>
            <w:shd w:val="pct20" w:color="auto" w:fill="auto"/>
          </w:tcPr>
          <w:p w14:paraId="78102747" w14:textId="77777777" w:rsidR="00000000" w:rsidRDefault="00FA6F85">
            <w:pPr>
              <w:adjustRightInd w:val="0"/>
              <w:ind w:right="144"/>
              <w:rPr>
                <w:sz w:val="24"/>
                <w:szCs w:val="24"/>
              </w:rPr>
            </w:pPr>
            <w:r>
              <w:rPr>
                <w:szCs w:val="24"/>
              </w:rPr>
              <w:t>ERCOT Name</w:t>
            </w:r>
          </w:p>
        </w:tc>
      </w:tr>
      <w:tr w:rsidR="00000000" w14:paraId="4B6A885C" w14:textId="77777777">
        <w:tblPrEx>
          <w:tblCellMar>
            <w:top w:w="0" w:type="dxa"/>
            <w:left w:w="0" w:type="dxa"/>
            <w:bottom w:w="0" w:type="dxa"/>
            <w:right w:w="0" w:type="dxa"/>
          </w:tblCellMar>
        </w:tblPrEx>
        <w:tc>
          <w:tcPr>
            <w:tcW w:w="1007" w:type="dxa"/>
            <w:tcBorders>
              <w:top w:val="nil"/>
              <w:left w:val="nil"/>
              <w:bottom w:val="nil"/>
              <w:right w:val="nil"/>
            </w:tcBorders>
          </w:tcPr>
          <w:p w14:paraId="3BBA8952" w14:textId="77777777" w:rsidR="00000000" w:rsidRDefault="00FA6F85">
            <w:pPr>
              <w:adjustRightInd w:val="0"/>
              <w:ind w:right="144"/>
              <w:rPr>
                <w:sz w:val="24"/>
                <w:szCs w:val="24"/>
              </w:rPr>
            </w:pPr>
            <w:r>
              <w:rPr>
                <w:b/>
                <w:szCs w:val="24"/>
              </w:rPr>
              <w:t>Must Use</w:t>
            </w:r>
          </w:p>
        </w:tc>
        <w:tc>
          <w:tcPr>
            <w:tcW w:w="1080" w:type="dxa"/>
            <w:tcBorders>
              <w:top w:val="nil"/>
              <w:left w:val="nil"/>
              <w:bottom w:val="nil"/>
              <w:right w:val="nil"/>
            </w:tcBorders>
          </w:tcPr>
          <w:p w14:paraId="7E32E241" w14:textId="77777777" w:rsidR="00000000" w:rsidRDefault="00FA6F85">
            <w:pPr>
              <w:adjustRightInd w:val="0"/>
              <w:ind w:right="144"/>
              <w:jc w:val="center"/>
              <w:rPr>
                <w:sz w:val="24"/>
                <w:szCs w:val="24"/>
              </w:rPr>
            </w:pPr>
            <w:r>
              <w:rPr>
                <w:b/>
                <w:szCs w:val="24"/>
              </w:rPr>
              <w:t>N103</w:t>
            </w:r>
          </w:p>
        </w:tc>
        <w:tc>
          <w:tcPr>
            <w:tcW w:w="892" w:type="dxa"/>
            <w:tcBorders>
              <w:top w:val="nil"/>
              <w:left w:val="nil"/>
              <w:bottom w:val="nil"/>
              <w:right w:val="nil"/>
            </w:tcBorders>
          </w:tcPr>
          <w:p w14:paraId="011EE528" w14:textId="77777777" w:rsidR="00000000" w:rsidRDefault="00FA6F85">
            <w:pPr>
              <w:adjustRightInd w:val="0"/>
              <w:ind w:right="144"/>
              <w:jc w:val="center"/>
              <w:rPr>
                <w:sz w:val="24"/>
                <w:szCs w:val="24"/>
              </w:rPr>
            </w:pPr>
            <w:r>
              <w:rPr>
                <w:b/>
                <w:szCs w:val="24"/>
              </w:rPr>
              <w:t>66</w:t>
            </w:r>
          </w:p>
        </w:tc>
        <w:tc>
          <w:tcPr>
            <w:tcW w:w="4968" w:type="dxa"/>
            <w:gridSpan w:val="4"/>
            <w:tcBorders>
              <w:top w:val="nil"/>
              <w:left w:val="nil"/>
              <w:bottom w:val="nil"/>
              <w:right w:val="nil"/>
            </w:tcBorders>
          </w:tcPr>
          <w:p w14:paraId="1949E7A8" w14:textId="77777777" w:rsidR="00000000" w:rsidRDefault="00FA6F85">
            <w:pPr>
              <w:adjustRightInd w:val="0"/>
              <w:ind w:right="144"/>
              <w:rPr>
                <w:sz w:val="24"/>
                <w:szCs w:val="24"/>
              </w:rPr>
            </w:pPr>
            <w:r>
              <w:rPr>
                <w:b/>
                <w:szCs w:val="24"/>
              </w:rPr>
              <w:t>Identification Code Qualifier</w:t>
            </w:r>
          </w:p>
        </w:tc>
        <w:tc>
          <w:tcPr>
            <w:tcW w:w="432" w:type="dxa"/>
            <w:tcBorders>
              <w:top w:val="nil"/>
              <w:left w:val="nil"/>
              <w:bottom w:val="nil"/>
              <w:right w:val="nil"/>
            </w:tcBorders>
          </w:tcPr>
          <w:p w14:paraId="4348CD62" w14:textId="77777777" w:rsidR="00000000" w:rsidRDefault="00FA6F85">
            <w:pPr>
              <w:adjustRightInd w:val="0"/>
              <w:ind w:right="144"/>
              <w:jc w:val="center"/>
              <w:rPr>
                <w:sz w:val="24"/>
                <w:szCs w:val="24"/>
              </w:rPr>
            </w:pPr>
            <w:r>
              <w:rPr>
                <w:b/>
                <w:szCs w:val="24"/>
              </w:rPr>
              <w:t>X</w:t>
            </w:r>
          </w:p>
        </w:tc>
        <w:tc>
          <w:tcPr>
            <w:tcW w:w="14" w:type="dxa"/>
            <w:tcBorders>
              <w:top w:val="nil"/>
              <w:left w:val="nil"/>
              <w:bottom w:val="nil"/>
              <w:right w:val="nil"/>
            </w:tcBorders>
          </w:tcPr>
          <w:p w14:paraId="5AFBF42A" w14:textId="77777777" w:rsidR="00000000" w:rsidRDefault="00FA6F85">
            <w:pPr>
              <w:adjustRightInd w:val="0"/>
              <w:ind w:right="144"/>
              <w:jc w:val="center"/>
              <w:rPr>
                <w:sz w:val="24"/>
                <w:szCs w:val="24"/>
              </w:rPr>
            </w:pPr>
          </w:p>
        </w:tc>
        <w:tc>
          <w:tcPr>
            <w:tcW w:w="1440" w:type="dxa"/>
            <w:gridSpan w:val="3"/>
            <w:tcBorders>
              <w:top w:val="nil"/>
              <w:left w:val="nil"/>
              <w:bottom w:val="nil"/>
              <w:right w:val="nil"/>
            </w:tcBorders>
          </w:tcPr>
          <w:p w14:paraId="0ED2E366" w14:textId="77777777" w:rsidR="00000000" w:rsidRDefault="00FA6F85">
            <w:pPr>
              <w:adjustRightInd w:val="0"/>
              <w:ind w:right="144"/>
              <w:rPr>
                <w:sz w:val="24"/>
                <w:szCs w:val="24"/>
              </w:rPr>
            </w:pPr>
            <w:r>
              <w:rPr>
                <w:b/>
                <w:szCs w:val="24"/>
              </w:rPr>
              <w:t>ID 1/2</w:t>
            </w:r>
          </w:p>
        </w:tc>
      </w:tr>
      <w:tr w:rsidR="00000000" w14:paraId="277AD5A1"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0FE1620" w14:textId="77777777" w:rsidR="00000000" w:rsidRDefault="00FA6F85">
            <w:pPr>
              <w:adjustRightInd w:val="0"/>
              <w:ind w:right="144"/>
              <w:rPr>
                <w:sz w:val="24"/>
                <w:szCs w:val="24"/>
              </w:rPr>
            </w:pPr>
          </w:p>
        </w:tc>
        <w:tc>
          <w:tcPr>
            <w:tcW w:w="6523" w:type="dxa"/>
            <w:gridSpan w:val="8"/>
            <w:tcBorders>
              <w:top w:val="nil"/>
              <w:left w:val="nil"/>
              <w:bottom w:val="nil"/>
              <w:right w:val="nil"/>
            </w:tcBorders>
          </w:tcPr>
          <w:p w14:paraId="3EA3A843" w14:textId="77777777" w:rsidR="00000000" w:rsidRDefault="00FA6F85">
            <w:pPr>
              <w:adjustRightInd w:val="0"/>
              <w:ind w:right="144"/>
              <w:rPr>
                <w:sz w:val="24"/>
                <w:szCs w:val="24"/>
              </w:rPr>
            </w:pPr>
            <w:r>
              <w:rPr>
                <w:szCs w:val="24"/>
              </w:rPr>
              <w:t>Code designating the system/method of code structure used for Identification Code (67)</w:t>
            </w:r>
          </w:p>
        </w:tc>
      </w:tr>
      <w:tr w:rsidR="00000000" w14:paraId="44A1B8C1"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E623950" w14:textId="77777777" w:rsidR="00000000" w:rsidRDefault="00FA6F85">
            <w:pPr>
              <w:adjustRightInd w:val="0"/>
              <w:ind w:right="144"/>
              <w:rPr>
                <w:sz w:val="24"/>
                <w:szCs w:val="24"/>
              </w:rPr>
            </w:pPr>
            <w:r>
              <w:rPr>
                <w:szCs w:val="24"/>
              </w:rPr>
              <w:t xml:space="preserve"> </w:t>
            </w:r>
          </w:p>
        </w:tc>
        <w:tc>
          <w:tcPr>
            <w:tcW w:w="1367" w:type="dxa"/>
            <w:tcBorders>
              <w:top w:val="nil"/>
              <w:left w:val="nil"/>
              <w:bottom w:val="nil"/>
              <w:right w:val="nil"/>
            </w:tcBorders>
          </w:tcPr>
          <w:p w14:paraId="093D71E8" w14:textId="77777777" w:rsidR="00000000" w:rsidRDefault="00FA6F85">
            <w:pPr>
              <w:adjustRightInd w:val="0"/>
              <w:ind w:right="144"/>
              <w:rPr>
                <w:sz w:val="24"/>
                <w:szCs w:val="24"/>
              </w:rPr>
            </w:pPr>
            <w:r>
              <w:rPr>
                <w:szCs w:val="24"/>
              </w:rPr>
              <w:t>1</w:t>
            </w:r>
          </w:p>
        </w:tc>
        <w:tc>
          <w:tcPr>
            <w:tcW w:w="144" w:type="dxa"/>
            <w:tcBorders>
              <w:top w:val="nil"/>
              <w:left w:val="nil"/>
              <w:bottom w:val="nil"/>
              <w:right w:val="nil"/>
            </w:tcBorders>
          </w:tcPr>
          <w:p w14:paraId="15477B78" w14:textId="77777777" w:rsidR="00000000" w:rsidRDefault="00FA6F85">
            <w:pPr>
              <w:adjustRightInd w:val="0"/>
              <w:ind w:right="144"/>
              <w:rPr>
                <w:sz w:val="24"/>
                <w:szCs w:val="24"/>
              </w:rPr>
            </w:pPr>
          </w:p>
        </w:tc>
        <w:tc>
          <w:tcPr>
            <w:tcW w:w="4823" w:type="dxa"/>
            <w:gridSpan w:val="5"/>
            <w:tcBorders>
              <w:top w:val="nil"/>
              <w:left w:val="nil"/>
              <w:bottom w:val="nil"/>
              <w:right w:val="nil"/>
            </w:tcBorders>
          </w:tcPr>
          <w:p w14:paraId="7258682F" w14:textId="77777777" w:rsidR="00000000" w:rsidRDefault="00FA6F85">
            <w:pPr>
              <w:adjustRightInd w:val="0"/>
              <w:ind w:right="144"/>
              <w:rPr>
                <w:sz w:val="24"/>
                <w:szCs w:val="24"/>
              </w:rPr>
            </w:pPr>
            <w:r>
              <w:rPr>
                <w:szCs w:val="24"/>
              </w:rPr>
              <w:t>D-U-N-S Number, Dun &amp; Bradstreet</w:t>
            </w:r>
          </w:p>
        </w:tc>
      </w:tr>
      <w:tr w:rsidR="00000000" w14:paraId="4FF614F9" w14:textId="77777777">
        <w:tblPrEx>
          <w:tblCellMar>
            <w:top w:w="0" w:type="dxa"/>
            <w:left w:w="0" w:type="dxa"/>
            <w:bottom w:w="0" w:type="dxa"/>
            <w:right w:w="0" w:type="dxa"/>
          </w:tblCellMar>
        </w:tblPrEx>
        <w:tc>
          <w:tcPr>
            <w:tcW w:w="1007" w:type="dxa"/>
            <w:tcBorders>
              <w:top w:val="nil"/>
              <w:left w:val="nil"/>
              <w:bottom w:val="nil"/>
              <w:right w:val="nil"/>
            </w:tcBorders>
          </w:tcPr>
          <w:p w14:paraId="0B398A53" w14:textId="77777777" w:rsidR="00000000" w:rsidRDefault="00FA6F85">
            <w:pPr>
              <w:adjustRightInd w:val="0"/>
              <w:ind w:right="144"/>
              <w:rPr>
                <w:sz w:val="24"/>
                <w:szCs w:val="24"/>
              </w:rPr>
            </w:pPr>
            <w:r>
              <w:rPr>
                <w:b/>
                <w:szCs w:val="24"/>
              </w:rPr>
              <w:t>Must Use</w:t>
            </w:r>
          </w:p>
        </w:tc>
        <w:tc>
          <w:tcPr>
            <w:tcW w:w="1080" w:type="dxa"/>
            <w:tcBorders>
              <w:top w:val="nil"/>
              <w:left w:val="nil"/>
              <w:bottom w:val="nil"/>
              <w:right w:val="nil"/>
            </w:tcBorders>
          </w:tcPr>
          <w:p w14:paraId="397C4D32" w14:textId="77777777" w:rsidR="00000000" w:rsidRDefault="00FA6F85">
            <w:pPr>
              <w:adjustRightInd w:val="0"/>
              <w:ind w:right="144"/>
              <w:jc w:val="center"/>
              <w:rPr>
                <w:sz w:val="24"/>
                <w:szCs w:val="24"/>
              </w:rPr>
            </w:pPr>
            <w:r>
              <w:rPr>
                <w:b/>
                <w:szCs w:val="24"/>
              </w:rPr>
              <w:t>N104</w:t>
            </w:r>
          </w:p>
        </w:tc>
        <w:tc>
          <w:tcPr>
            <w:tcW w:w="892" w:type="dxa"/>
            <w:tcBorders>
              <w:top w:val="nil"/>
              <w:left w:val="nil"/>
              <w:bottom w:val="nil"/>
              <w:right w:val="nil"/>
            </w:tcBorders>
          </w:tcPr>
          <w:p w14:paraId="70AA5618" w14:textId="77777777" w:rsidR="00000000" w:rsidRDefault="00FA6F85">
            <w:pPr>
              <w:adjustRightInd w:val="0"/>
              <w:ind w:right="144"/>
              <w:jc w:val="center"/>
              <w:rPr>
                <w:sz w:val="24"/>
                <w:szCs w:val="24"/>
              </w:rPr>
            </w:pPr>
            <w:r>
              <w:rPr>
                <w:b/>
                <w:szCs w:val="24"/>
              </w:rPr>
              <w:t>67</w:t>
            </w:r>
          </w:p>
        </w:tc>
        <w:tc>
          <w:tcPr>
            <w:tcW w:w="4968" w:type="dxa"/>
            <w:gridSpan w:val="4"/>
            <w:tcBorders>
              <w:top w:val="nil"/>
              <w:left w:val="nil"/>
              <w:bottom w:val="nil"/>
              <w:right w:val="nil"/>
            </w:tcBorders>
          </w:tcPr>
          <w:p w14:paraId="51B5DC3D" w14:textId="77777777" w:rsidR="00000000" w:rsidRDefault="00FA6F85">
            <w:pPr>
              <w:adjustRightInd w:val="0"/>
              <w:ind w:right="144"/>
              <w:rPr>
                <w:sz w:val="24"/>
                <w:szCs w:val="24"/>
              </w:rPr>
            </w:pPr>
            <w:r>
              <w:rPr>
                <w:b/>
                <w:szCs w:val="24"/>
              </w:rPr>
              <w:t>Identification Code</w:t>
            </w:r>
          </w:p>
        </w:tc>
        <w:tc>
          <w:tcPr>
            <w:tcW w:w="432" w:type="dxa"/>
            <w:tcBorders>
              <w:top w:val="nil"/>
              <w:left w:val="nil"/>
              <w:bottom w:val="nil"/>
              <w:right w:val="nil"/>
            </w:tcBorders>
          </w:tcPr>
          <w:p w14:paraId="48CF0460" w14:textId="77777777" w:rsidR="00000000" w:rsidRDefault="00FA6F85">
            <w:pPr>
              <w:adjustRightInd w:val="0"/>
              <w:ind w:right="144"/>
              <w:jc w:val="center"/>
              <w:rPr>
                <w:sz w:val="24"/>
                <w:szCs w:val="24"/>
              </w:rPr>
            </w:pPr>
            <w:r>
              <w:rPr>
                <w:b/>
                <w:szCs w:val="24"/>
              </w:rPr>
              <w:t>X</w:t>
            </w:r>
          </w:p>
        </w:tc>
        <w:tc>
          <w:tcPr>
            <w:tcW w:w="14" w:type="dxa"/>
            <w:tcBorders>
              <w:top w:val="nil"/>
              <w:left w:val="nil"/>
              <w:bottom w:val="nil"/>
              <w:right w:val="nil"/>
            </w:tcBorders>
          </w:tcPr>
          <w:p w14:paraId="48E7A626" w14:textId="77777777" w:rsidR="00000000" w:rsidRDefault="00FA6F85">
            <w:pPr>
              <w:adjustRightInd w:val="0"/>
              <w:ind w:right="144"/>
              <w:jc w:val="center"/>
              <w:rPr>
                <w:sz w:val="24"/>
                <w:szCs w:val="24"/>
              </w:rPr>
            </w:pPr>
          </w:p>
        </w:tc>
        <w:tc>
          <w:tcPr>
            <w:tcW w:w="1440" w:type="dxa"/>
            <w:gridSpan w:val="3"/>
            <w:tcBorders>
              <w:top w:val="nil"/>
              <w:left w:val="nil"/>
              <w:bottom w:val="nil"/>
              <w:right w:val="nil"/>
            </w:tcBorders>
          </w:tcPr>
          <w:p w14:paraId="79DDE062" w14:textId="77777777" w:rsidR="00000000" w:rsidRDefault="00FA6F85">
            <w:pPr>
              <w:adjustRightInd w:val="0"/>
              <w:ind w:right="144"/>
              <w:rPr>
                <w:sz w:val="24"/>
                <w:szCs w:val="24"/>
              </w:rPr>
            </w:pPr>
            <w:r>
              <w:rPr>
                <w:b/>
                <w:szCs w:val="24"/>
              </w:rPr>
              <w:t>AN 2/80</w:t>
            </w:r>
          </w:p>
        </w:tc>
      </w:tr>
      <w:tr w:rsidR="00000000" w14:paraId="34B0189E"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E8F7A96" w14:textId="77777777" w:rsidR="00000000" w:rsidRDefault="00FA6F85">
            <w:pPr>
              <w:adjustRightInd w:val="0"/>
              <w:ind w:right="144"/>
              <w:rPr>
                <w:sz w:val="24"/>
                <w:szCs w:val="24"/>
              </w:rPr>
            </w:pPr>
          </w:p>
        </w:tc>
        <w:tc>
          <w:tcPr>
            <w:tcW w:w="6523" w:type="dxa"/>
            <w:gridSpan w:val="8"/>
            <w:tcBorders>
              <w:top w:val="nil"/>
              <w:left w:val="nil"/>
              <w:bottom w:val="nil"/>
              <w:right w:val="nil"/>
            </w:tcBorders>
          </w:tcPr>
          <w:p w14:paraId="515E9612" w14:textId="77777777" w:rsidR="00000000" w:rsidRDefault="00FA6F85">
            <w:pPr>
              <w:adjustRightInd w:val="0"/>
              <w:ind w:right="144"/>
              <w:rPr>
                <w:sz w:val="24"/>
                <w:szCs w:val="24"/>
              </w:rPr>
            </w:pPr>
            <w:r>
              <w:rPr>
                <w:szCs w:val="24"/>
              </w:rPr>
              <w:t>Code identifying a party or other code</w:t>
            </w:r>
          </w:p>
        </w:tc>
      </w:tr>
      <w:tr w:rsidR="00000000" w14:paraId="724FBE04"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2AD2456" w14:textId="77777777" w:rsidR="00000000" w:rsidRDefault="00FA6F85">
            <w:pPr>
              <w:adjustRightInd w:val="0"/>
              <w:ind w:right="144"/>
              <w:rPr>
                <w:sz w:val="24"/>
                <w:szCs w:val="24"/>
              </w:rPr>
            </w:pPr>
          </w:p>
        </w:tc>
        <w:tc>
          <w:tcPr>
            <w:tcW w:w="6523" w:type="dxa"/>
            <w:gridSpan w:val="8"/>
            <w:tcBorders>
              <w:top w:val="nil"/>
              <w:left w:val="nil"/>
              <w:bottom w:val="nil"/>
              <w:right w:val="nil"/>
            </w:tcBorders>
            <w:shd w:val="pct20" w:color="auto" w:fill="auto"/>
          </w:tcPr>
          <w:p w14:paraId="2757E743" w14:textId="77777777" w:rsidR="00000000" w:rsidRDefault="00FA6F85">
            <w:pPr>
              <w:adjustRightInd w:val="0"/>
              <w:ind w:right="144"/>
              <w:rPr>
                <w:sz w:val="24"/>
                <w:szCs w:val="24"/>
              </w:rPr>
            </w:pPr>
            <w:r>
              <w:rPr>
                <w:szCs w:val="24"/>
              </w:rPr>
              <w:t>ERCOT D-U-N-S Number</w:t>
            </w:r>
          </w:p>
        </w:tc>
      </w:tr>
      <w:tr w:rsidR="00000000" w14:paraId="3A701374" w14:textId="77777777">
        <w:tblPrEx>
          <w:tblCellMar>
            <w:top w:w="0" w:type="dxa"/>
            <w:left w:w="0" w:type="dxa"/>
            <w:bottom w:w="0" w:type="dxa"/>
            <w:right w:w="0" w:type="dxa"/>
          </w:tblCellMar>
        </w:tblPrEx>
        <w:tc>
          <w:tcPr>
            <w:tcW w:w="1007" w:type="dxa"/>
            <w:tcBorders>
              <w:top w:val="nil"/>
              <w:left w:val="nil"/>
              <w:bottom w:val="nil"/>
              <w:right w:val="nil"/>
            </w:tcBorders>
          </w:tcPr>
          <w:p w14:paraId="7839A6FF" w14:textId="77777777" w:rsidR="00000000" w:rsidRDefault="00FA6F85">
            <w:pPr>
              <w:adjustRightInd w:val="0"/>
              <w:ind w:right="144"/>
              <w:rPr>
                <w:sz w:val="24"/>
                <w:szCs w:val="24"/>
              </w:rPr>
            </w:pPr>
            <w:r>
              <w:rPr>
                <w:b/>
                <w:szCs w:val="24"/>
              </w:rPr>
              <w:t>Must Use</w:t>
            </w:r>
          </w:p>
        </w:tc>
        <w:tc>
          <w:tcPr>
            <w:tcW w:w="1080" w:type="dxa"/>
            <w:tcBorders>
              <w:top w:val="nil"/>
              <w:left w:val="nil"/>
              <w:bottom w:val="nil"/>
              <w:right w:val="nil"/>
            </w:tcBorders>
          </w:tcPr>
          <w:p w14:paraId="56C8751A" w14:textId="77777777" w:rsidR="00000000" w:rsidRDefault="00FA6F85">
            <w:pPr>
              <w:adjustRightInd w:val="0"/>
              <w:ind w:right="144"/>
              <w:jc w:val="center"/>
              <w:rPr>
                <w:sz w:val="24"/>
                <w:szCs w:val="24"/>
              </w:rPr>
            </w:pPr>
            <w:r>
              <w:rPr>
                <w:b/>
                <w:szCs w:val="24"/>
              </w:rPr>
              <w:t>N106</w:t>
            </w:r>
          </w:p>
        </w:tc>
        <w:tc>
          <w:tcPr>
            <w:tcW w:w="892" w:type="dxa"/>
            <w:tcBorders>
              <w:top w:val="nil"/>
              <w:left w:val="nil"/>
              <w:bottom w:val="nil"/>
              <w:right w:val="nil"/>
            </w:tcBorders>
          </w:tcPr>
          <w:p w14:paraId="63415902" w14:textId="77777777" w:rsidR="00000000" w:rsidRDefault="00FA6F85">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5D009783" w14:textId="77777777" w:rsidR="00000000" w:rsidRDefault="00FA6F85">
            <w:pPr>
              <w:adjustRightInd w:val="0"/>
              <w:ind w:right="144"/>
              <w:rPr>
                <w:sz w:val="24"/>
                <w:szCs w:val="24"/>
              </w:rPr>
            </w:pPr>
            <w:r>
              <w:rPr>
                <w:b/>
                <w:szCs w:val="24"/>
              </w:rPr>
              <w:t>Entity Identifier Code</w:t>
            </w:r>
          </w:p>
        </w:tc>
        <w:tc>
          <w:tcPr>
            <w:tcW w:w="432" w:type="dxa"/>
            <w:tcBorders>
              <w:top w:val="nil"/>
              <w:left w:val="nil"/>
              <w:bottom w:val="nil"/>
              <w:right w:val="nil"/>
            </w:tcBorders>
          </w:tcPr>
          <w:p w14:paraId="7AC16B1B" w14:textId="77777777" w:rsidR="00000000" w:rsidRDefault="00FA6F85">
            <w:pPr>
              <w:adjustRightInd w:val="0"/>
              <w:ind w:right="144"/>
              <w:jc w:val="center"/>
              <w:rPr>
                <w:sz w:val="24"/>
                <w:szCs w:val="24"/>
              </w:rPr>
            </w:pPr>
            <w:r>
              <w:rPr>
                <w:b/>
                <w:szCs w:val="24"/>
              </w:rPr>
              <w:t>O</w:t>
            </w:r>
          </w:p>
        </w:tc>
        <w:tc>
          <w:tcPr>
            <w:tcW w:w="14" w:type="dxa"/>
            <w:tcBorders>
              <w:top w:val="nil"/>
              <w:left w:val="nil"/>
              <w:bottom w:val="nil"/>
              <w:right w:val="nil"/>
            </w:tcBorders>
          </w:tcPr>
          <w:p w14:paraId="6936E7F0" w14:textId="77777777" w:rsidR="00000000" w:rsidRDefault="00FA6F85">
            <w:pPr>
              <w:adjustRightInd w:val="0"/>
              <w:ind w:right="144"/>
              <w:jc w:val="center"/>
              <w:rPr>
                <w:sz w:val="24"/>
                <w:szCs w:val="24"/>
              </w:rPr>
            </w:pPr>
          </w:p>
        </w:tc>
        <w:tc>
          <w:tcPr>
            <w:tcW w:w="1440" w:type="dxa"/>
            <w:gridSpan w:val="3"/>
            <w:tcBorders>
              <w:top w:val="nil"/>
              <w:left w:val="nil"/>
              <w:bottom w:val="nil"/>
              <w:right w:val="nil"/>
            </w:tcBorders>
          </w:tcPr>
          <w:p w14:paraId="7A6CC936" w14:textId="77777777" w:rsidR="00000000" w:rsidRDefault="00FA6F85">
            <w:pPr>
              <w:adjustRightInd w:val="0"/>
              <w:ind w:right="144"/>
              <w:rPr>
                <w:sz w:val="24"/>
                <w:szCs w:val="24"/>
              </w:rPr>
            </w:pPr>
            <w:r>
              <w:rPr>
                <w:b/>
                <w:szCs w:val="24"/>
              </w:rPr>
              <w:t>ID 2/3</w:t>
            </w:r>
          </w:p>
        </w:tc>
      </w:tr>
      <w:tr w:rsidR="00000000" w14:paraId="6A418649"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8A72646" w14:textId="77777777" w:rsidR="00000000" w:rsidRDefault="00FA6F85">
            <w:pPr>
              <w:adjustRightInd w:val="0"/>
              <w:ind w:right="144"/>
              <w:rPr>
                <w:sz w:val="24"/>
                <w:szCs w:val="24"/>
              </w:rPr>
            </w:pPr>
          </w:p>
        </w:tc>
        <w:tc>
          <w:tcPr>
            <w:tcW w:w="6523" w:type="dxa"/>
            <w:gridSpan w:val="8"/>
            <w:tcBorders>
              <w:top w:val="nil"/>
              <w:left w:val="nil"/>
              <w:bottom w:val="nil"/>
              <w:right w:val="nil"/>
            </w:tcBorders>
          </w:tcPr>
          <w:p w14:paraId="3F74432A" w14:textId="77777777" w:rsidR="00000000" w:rsidRDefault="00FA6F85">
            <w:pPr>
              <w:adjustRightInd w:val="0"/>
              <w:ind w:right="144"/>
              <w:rPr>
                <w:sz w:val="24"/>
                <w:szCs w:val="24"/>
              </w:rPr>
            </w:pPr>
            <w:r>
              <w:rPr>
                <w:szCs w:val="24"/>
              </w:rPr>
              <w:t xml:space="preserve">Code identifying an organizational entity, a physical location, </w:t>
            </w:r>
            <w:proofErr w:type="gramStart"/>
            <w:r>
              <w:rPr>
                <w:szCs w:val="24"/>
              </w:rPr>
              <w:t>property</w:t>
            </w:r>
            <w:proofErr w:type="gramEnd"/>
            <w:r>
              <w:rPr>
                <w:szCs w:val="24"/>
              </w:rPr>
              <w:t xml:space="preserve"> or an individual</w:t>
            </w:r>
          </w:p>
        </w:tc>
      </w:tr>
      <w:tr w:rsidR="00000000" w14:paraId="69B62950"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EC98B2A" w14:textId="77777777" w:rsidR="00000000" w:rsidRDefault="00FA6F85">
            <w:pPr>
              <w:adjustRightInd w:val="0"/>
              <w:ind w:right="144"/>
              <w:rPr>
                <w:sz w:val="24"/>
                <w:szCs w:val="24"/>
              </w:rPr>
            </w:pPr>
            <w:r>
              <w:rPr>
                <w:szCs w:val="24"/>
              </w:rPr>
              <w:t xml:space="preserve"> </w:t>
            </w:r>
          </w:p>
        </w:tc>
        <w:tc>
          <w:tcPr>
            <w:tcW w:w="1367" w:type="dxa"/>
            <w:tcBorders>
              <w:top w:val="nil"/>
              <w:left w:val="nil"/>
              <w:bottom w:val="nil"/>
              <w:right w:val="nil"/>
            </w:tcBorders>
          </w:tcPr>
          <w:p w14:paraId="44ECB2A2" w14:textId="77777777" w:rsidR="00000000" w:rsidRDefault="00FA6F85">
            <w:pPr>
              <w:adjustRightInd w:val="0"/>
              <w:ind w:right="144"/>
              <w:rPr>
                <w:sz w:val="24"/>
                <w:szCs w:val="24"/>
              </w:rPr>
            </w:pPr>
            <w:r>
              <w:rPr>
                <w:szCs w:val="24"/>
              </w:rPr>
              <w:t>40</w:t>
            </w:r>
          </w:p>
        </w:tc>
        <w:tc>
          <w:tcPr>
            <w:tcW w:w="144" w:type="dxa"/>
            <w:tcBorders>
              <w:top w:val="nil"/>
              <w:left w:val="nil"/>
              <w:bottom w:val="nil"/>
              <w:right w:val="nil"/>
            </w:tcBorders>
          </w:tcPr>
          <w:p w14:paraId="478DCBBD" w14:textId="77777777" w:rsidR="00000000" w:rsidRDefault="00FA6F85">
            <w:pPr>
              <w:adjustRightInd w:val="0"/>
              <w:ind w:right="144"/>
              <w:rPr>
                <w:sz w:val="24"/>
                <w:szCs w:val="24"/>
              </w:rPr>
            </w:pPr>
          </w:p>
        </w:tc>
        <w:tc>
          <w:tcPr>
            <w:tcW w:w="4823" w:type="dxa"/>
            <w:gridSpan w:val="5"/>
            <w:tcBorders>
              <w:top w:val="nil"/>
              <w:left w:val="nil"/>
              <w:bottom w:val="nil"/>
              <w:right w:val="nil"/>
            </w:tcBorders>
          </w:tcPr>
          <w:p w14:paraId="25CDF82A" w14:textId="77777777" w:rsidR="00000000" w:rsidRDefault="00FA6F85">
            <w:pPr>
              <w:adjustRightInd w:val="0"/>
              <w:ind w:right="144"/>
              <w:rPr>
                <w:sz w:val="24"/>
                <w:szCs w:val="24"/>
              </w:rPr>
            </w:pPr>
            <w:r>
              <w:rPr>
                <w:szCs w:val="24"/>
              </w:rPr>
              <w:t>Receiver</w:t>
            </w:r>
          </w:p>
        </w:tc>
      </w:tr>
      <w:tr w:rsidR="00000000" w14:paraId="4679E1D9"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C5BDBE6" w14:textId="77777777" w:rsidR="00000000" w:rsidRDefault="00FA6F85">
            <w:pPr>
              <w:adjustRightInd w:val="0"/>
              <w:ind w:right="144"/>
              <w:rPr>
                <w:sz w:val="24"/>
                <w:szCs w:val="24"/>
              </w:rPr>
            </w:pPr>
            <w:r>
              <w:rPr>
                <w:szCs w:val="24"/>
              </w:rPr>
              <w:t xml:space="preserve"> </w:t>
            </w:r>
          </w:p>
        </w:tc>
        <w:tc>
          <w:tcPr>
            <w:tcW w:w="1367" w:type="dxa"/>
            <w:tcBorders>
              <w:top w:val="nil"/>
              <w:left w:val="nil"/>
              <w:bottom w:val="nil"/>
              <w:right w:val="nil"/>
            </w:tcBorders>
          </w:tcPr>
          <w:p w14:paraId="3B0FC75E" w14:textId="77777777" w:rsidR="00000000" w:rsidRDefault="00FA6F85">
            <w:pPr>
              <w:adjustRightInd w:val="0"/>
              <w:ind w:right="144"/>
              <w:rPr>
                <w:sz w:val="24"/>
                <w:szCs w:val="24"/>
              </w:rPr>
            </w:pPr>
            <w:r>
              <w:rPr>
                <w:szCs w:val="24"/>
              </w:rPr>
              <w:t>41</w:t>
            </w:r>
          </w:p>
        </w:tc>
        <w:tc>
          <w:tcPr>
            <w:tcW w:w="144" w:type="dxa"/>
            <w:tcBorders>
              <w:top w:val="nil"/>
              <w:left w:val="nil"/>
              <w:bottom w:val="nil"/>
              <w:right w:val="nil"/>
            </w:tcBorders>
          </w:tcPr>
          <w:p w14:paraId="67603F8E" w14:textId="77777777" w:rsidR="00000000" w:rsidRDefault="00FA6F85">
            <w:pPr>
              <w:adjustRightInd w:val="0"/>
              <w:ind w:right="144"/>
              <w:rPr>
                <w:sz w:val="24"/>
                <w:szCs w:val="24"/>
              </w:rPr>
            </w:pPr>
          </w:p>
        </w:tc>
        <w:tc>
          <w:tcPr>
            <w:tcW w:w="4823" w:type="dxa"/>
            <w:gridSpan w:val="5"/>
            <w:tcBorders>
              <w:top w:val="nil"/>
              <w:left w:val="nil"/>
              <w:bottom w:val="nil"/>
              <w:right w:val="nil"/>
            </w:tcBorders>
          </w:tcPr>
          <w:p w14:paraId="727325B1" w14:textId="77777777" w:rsidR="00000000" w:rsidRDefault="00FA6F85">
            <w:pPr>
              <w:adjustRightInd w:val="0"/>
              <w:ind w:right="144"/>
              <w:rPr>
                <w:sz w:val="24"/>
                <w:szCs w:val="24"/>
              </w:rPr>
            </w:pPr>
            <w:r>
              <w:rPr>
                <w:szCs w:val="24"/>
              </w:rPr>
              <w:t>Submitter</w:t>
            </w:r>
          </w:p>
        </w:tc>
      </w:tr>
    </w:tbl>
    <w:p w14:paraId="4CDA270F" w14:textId="77777777" w:rsidR="00000000" w:rsidRDefault="00FA6F85">
      <w:pPr>
        <w:tabs>
          <w:tab w:val="right" w:pos="1800"/>
          <w:tab w:val="left" w:pos="2160"/>
        </w:tabs>
        <w:adjustRightInd w:val="0"/>
        <w:ind w:left="2160" w:hanging="2160"/>
        <w:rPr>
          <w:b/>
          <w:szCs w:val="24"/>
        </w:rPr>
      </w:pPr>
      <w:r>
        <w:rPr>
          <w:szCs w:val="24"/>
        </w:rPr>
        <w:br w:type="page"/>
      </w:r>
      <w:bookmarkStart w:id="14" w:name="book5"/>
      <w:bookmarkEnd w:id="14"/>
      <w:r>
        <w:rPr>
          <w:b/>
          <w:szCs w:val="24"/>
        </w:rPr>
        <w:lastRenderedPageBreak/>
        <w:tab/>
      </w:r>
      <w:r>
        <w:rPr>
          <w:b/>
          <w:szCs w:val="24"/>
        </w:rPr>
        <w:t>Segment:</w:t>
      </w:r>
      <w:r>
        <w:rPr>
          <w:b/>
          <w:szCs w:val="24"/>
        </w:rPr>
        <w:tab/>
      </w:r>
      <w:r>
        <w:rPr>
          <w:b/>
          <w:sz w:val="40"/>
          <w:szCs w:val="24"/>
        </w:rPr>
        <w:t xml:space="preserve">N1 </w:t>
      </w:r>
      <w:r>
        <w:rPr>
          <w:b/>
          <w:szCs w:val="24"/>
        </w:rPr>
        <w:t>Name (Competitive Retailer)</w:t>
      </w:r>
    </w:p>
    <w:p w14:paraId="6819537F" w14:textId="77777777" w:rsidR="00000000" w:rsidRDefault="00FA6F85">
      <w:pPr>
        <w:tabs>
          <w:tab w:val="right" w:pos="1800"/>
          <w:tab w:val="left" w:pos="2160"/>
        </w:tabs>
        <w:adjustRightInd w:val="0"/>
        <w:ind w:left="2160" w:hanging="2160"/>
        <w:rPr>
          <w:szCs w:val="24"/>
        </w:rPr>
      </w:pPr>
      <w:r>
        <w:rPr>
          <w:b/>
          <w:szCs w:val="24"/>
        </w:rPr>
        <w:tab/>
        <w:t>Position:</w:t>
      </w:r>
      <w:r>
        <w:rPr>
          <w:b/>
          <w:szCs w:val="24"/>
        </w:rPr>
        <w:tab/>
      </w:r>
      <w:r>
        <w:rPr>
          <w:szCs w:val="24"/>
        </w:rPr>
        <w:t>030</w:t>
      </w:r>
    </w:p>
    <w:p w14:paraId="2EA5224E" w14:textId="77777777" w:rsidR="00000000" w:rsidRDefault="00FA6F85">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1021C4C9" w14:textId="77777777" w:rsidR="00000000" w:rsidRDefault="00FA6F85">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7A86FA34" w14:textId="77777777" w:rsidR="00000000" w:rsidRDefault="00FA6F85">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27399D05" w14:textId="77777777" w:rsidR="00000000" w:rsidRDefault="00FA6F85">
      <w:pPr>
        <w:tabs>
          <w:tab w:val="right" w:pos="1800"/>
          <w:tab w:val="left" w:pos="2160"/>
        </w:tabs>
        <w:adjustRightInd w:val="0"/>
        <w:ind w:left="2160" w:hanging="2160"/>
        <w:rPr>
          <w:szCs w:val="24"/>
        </w:rPr>
      </w:pPr>
      <w:r>
        <w:rPr>
          <w:szCs w:val="24"/>
        </w:rPr>
        <w:tab/>
      </w:r>
      <w:r>
        <w:rPr>
          <w:b/>
          <w:szCs w:val="24"/>
        </w:rPr>
        <w:t>Max Use:</w:t>
      </w:r>
      <w:r>
        <w:rPr>
          <w:szCs w:val="24"/>
        </w:rPr>
        <w:tab/>
        <w:t>1</w:t>
      </w:r>
    </w:p>
    <w:p w14:paraId="684993AB" w14:textId="77777777" w:rsidR="00000000" w:rsidRDefault="00FA6F85">
      <w:pPr>
        <w:tabs>
          <w:tab w:val="right" w:pos="1800"/>
          <w:tab w:val="left" w:pos="2160"/>
        </w:tabs>
        <w:adjustRightInd w:val="0"/>
        <w:ind w:left="2160" w:hanging="2160"/>
        <w:rPr>
          <w:szCs w:val="24"/>
        </w:rPr>
      </w:pPr>
      <w:r>
        <w:rPr>
          <w:szCs w:val="24"/>
        </w:rPr>
        <w:tab/>
      </w:r>
      <w:r>
        <w:rPr>
          <w:b/>
          <w:szCs w:val="24"/>
        </w:rPr>
        <w:t>Purpose:</w:t>
      </w:r>
      <w:r>
        <w:rPr>
          <w:szCs w:val="24"/>
        </w:rPr>
        <w:tab/>
        <w:t>To identify a party by type of organization, name, and code</w:t>
      </w:r>
    </w:p>
    <w:p w14:paraId="69B2F291" w14:textId="77777777" w:rsidR="00000000" w:rsidRDefault="00FA6F85">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N103 is required.</w:t>
      </w:r>
    </w:p>
    <w:p w14:paraId="111090A7" w14:textId="77777777" w:rsidR="00000000" w:rsidRDefault="00FA6F85">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N103 or N104 is present, then the other is required.</w:t>
      </w:r>
    </w:p>
    <w:p w14:paraId="438A0054" w14:textId="77777777" w:rsidR="00000000" w:rsidRDefault="00FA6F85">
      <w:pPr>
        <w:tabs>
          <w:tab w:val="right" w:pos="1800"/>
          <w:tab w:val="left" w:pos="2160"/>
          <w:tab w:val="left" w:pos="2520"/>
        </w:tabs>
        <w:adjustRightInd w:val="0"/>
        <w:ind w:left="2520" w:hanging="2520"/>
        <w:rPr>
          <w:szCs w:val="24"/>
        </w:rPr>
      </w:pPr>
      <w:r>
        <w:rPr>
          <w:szCs w:val="24"/>
        </w:rPr>
        <w:tab/>
      </w:r>
      <w:r>
        <w:rPr>
          <w:b/>
          <w:szCs w:val="24"/>
        </w:rPr>
        <w:t>Semantic Notes:</w:t>
      </w:r>
    </w:p>
    <w:p w14:paraId="203B700F" w14:textId="77777777" w:rsidR="00000000" w:rsidRDefault="00FA6F85">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This segment, used alone, provides the most efficient method of providing organizational identification. To obtain this efficiency the "ID Code" (N104) must pro</w:t>
      </w:r>
      <w:r>
        <w:rPr>
          <w:szCs w:val="24"/>
        </w:rPr>
        <w:t>vide a key to the table maintained by the transaction processing party.</w:t>
      </w:r>
    </w:p>
    <w:p w14:paraId="2346A540" w14:textId="77777777" w:rsidR="00000000" w:rsidRDefault="00FA6F85">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20CC8577" w14:textId="77777777">
        <w:tblPrEx>
          <w:tblCellMar>
            <w:top w:w="0" w:type="dxa"/>
            <w:left w:w="0" w:type="dxa"/>
            <w:bottom w:w="0" w:type="dxa"/>
            <w:right w:w="0" w:type="dxa"/>
          </w:tblCellMar>
        </w:tblPrEx>
        <w:tc>
          <w:tcPr>
            <w:tcW w:w="1944" w:type="dxa"/>
            <w:tcBorders>
              <w:top w:val="nil"/>
              <w:left w:val="nil"/>
              <w:bottom w:val="nil"/>
              <w:right w:val="nil"/>
            </w:tcBorders>
          </w:tcPr>
          <w:p w14:paraId="683E4BC2" w14:textId="77777777" w:rsidR="00000000" w:rsidRDefault="00FA6F85">
            <w:pPr>
              <w:adjustRightInd w:val="0"/>
              <w:ind w:right="144"/>
              <w:jc w:val="right"/>
              <w:rPr>
                <w:sz w:val="24"/>
                <w:szCs w:val="24"/>
              </w:rPr>
            </w:pPr>
            <w:r>
              <w:rPr>
                <w:b/>
                <w:szCs w:val="24"/>
              </w:rPr>
              <w:t>Notes:</w:t>
            </w:r>
          </w:p>
        </w:tc>
        <w:tc>
          <w:tcPr>
            <w:tcW w:w="216" w:type="dxa"/>
            <w:tcBorders>
              <w:top w:val="nil"/>
              <w:left w:val="nil"/>
              <w:bottom w:val="nil"/>
              <w:right w:val="nil"/>
            </w:tcBorders>
          </w:tcPr>
          <w:p w14:paraId="38ED4491" w14:textId="77777777" w:rsidR="00000000" w:rsidRDefault="00FA6F85">
            <w:pPr>
              <w:adjustRightInd w:val="0"/>
              <w:ind w:right="144"/>
              <w:jc w:val="right"/>
              <w:rPr>
                <w:sz w:val="24"/>
                <w:szCs w:val="24"/>
              </w:rPr>
            </w:pPr>
          </w:p>
        </w:tc>
        <w:tc>
          <w:tcPr>
            <w:tcW w:w="7343" w:type="dxa"/>
            <w:tcBorders>
              <w:top w:val="nil"/>
              <w:left w:val="nil"/>
              <w:bottom w:val="nil"/>
              <w:right w:val="nil"/>
            </w:tcBorders>
            <w:shd w:val="pct20" w:color="auto" w:fill="auto"/>
          </w:tcPr>
          <w:p w14:paraId="016C4885" w14:textId="77777777" w:rsidR="00000000" w:rsidRDefault="00FA6F85">
            <w:pPr>
              <w:adjustRightInd w:val="0"/>
              <w:ind w:right="144"/>
              <w:rPr>
                <w:szCs w:val="24"/>
              </w:rPr>
            </w:pPr>
            <w:r>
              <w:rPr>
                <w:szCs w:val="24"/>
              </w:rPr>
              <w:t>Required when sent by CR to TDSP</w:t>
            </w:r>
          </w:p>
          <w:p w14:paraId="3226C1A0" w14:textId="77777777" w:rsidR="00000000" w:rsidRDefault="00FA6F85">
            <w:pPr>
              <w:adjustRightInd w:val="0"/>
              <w:ind w:right="144"/>
              <w:rPr>
                <w:szCs w:val="24"/>
              </w:rPr>
            </w:pPr>
            <w:r>
              <w:rPr>
                <w:szCs w:val="24"/>
              </w:rPr>
              <w:t>Required when sent by CR to ERCOT</w:t>
            </w:r>
          </w:p>
          <w:p w14:paraId="13DEF085" w14:textId="77777777" w:rsidR="00000000" w:rsidRDefault="00FA6F85">
            <w:pPr>
              <w:adjustRightInd w:val="0"/>
              <w:ind w:right="144"/>
              <w:rPr>
                <w:szCs w:val="24"/>
              </w:rPr>
            </w:pPr>
            <w:r>
              <w:rPr>
                <w:szCs w:val="24"/>
              </w:rPr>
              <w:t>Required when sent by ERCOT to TDSP only if sent</w:t>
            </w:r>
            <w:r>
              <w:rPr>
                <w:szCs w:val="24"/>
              </w:rPr>
              <w:t xml:space="preserve"> in originating transaction</w:t>
            </w:r>
          </w:p>
          <w:p w14:paraId="6ABDD1AD" w14:textId="77777777" w:rsidR="00000000" w:rsidRDefault="00FA6F85">
            <w:pPr>
              <w:adjustRightInd w:val="0"/>
              <w:ind w:right="144"/>
              <w:rPr>
                <w:szCs w:val="24"/>
              </w:rPr>
            </w:pPr>
            <w:r>
              <w:rPr>
                <w:szCs w:val="24"/>
              </w:rPr>
              <w:t>Required when sent by MOU/EC TDSP to reject the 810_03 Invoice sent by the CR.</w:t>
            </w:r>
          </w:p>
          <w:p w14:paraId="0F21DA9D" w14:textId="77777777" w:rsidR="00000000" w:rsidRDefault="00FA6F85">
            <w:pPr>
              <w:adjustRightInd w:val="0"/>
              <w:ind w:right="144"/>
              <w:rPr>
                <w:sz w:val="24"/>
                <w:szCs w:val="24"/>
              </w:rPr>
            </w:pPr>
          </w:p>
        </w:tc>
      </w:tr>
      <w:tr w:rsidR="00000000" w14:paraId="5FF9C099" w14:textId="77777777">
        <w:tblPrEx>
          <w:tblCellMar>
            <w:top w:w="0" w:type="dxa"/>
            <w:left w:w="0" w:type="dxa"/>
            <w:bottom w:w="0" w:type="dxa"/>
            <w:right w:w="0" w:type="dxa"/>
          </w:tblCellMar>
        </w:tblPrEx>
        <w:tc>
          <w:tcPr>
            <w:tcW w:w="1944" w:type="dxa"/>
            <w:tcBorders>
              <w:top w:val="nil"/>
              <w:left w:val="nil"/>
              <w:bottom w:val="nil"/>
              <w:right w:val="nil"/>
            </w:tcBorders>
          </w:tcPr>
          <w:p w14:paraId="6128E432" w14:textId="77777777" w:rsidR="00000000" w:rsidRDefault="00FA6F85">
            <w:pPr>
              <w:adjustRightInd w:val="0"/>
              <w:ind w:right="144"/>
              <w:rPr>
                <w:sz w:val="24"/>
                <w:szCs w:val="24"/>
              </w:rPr>
            </w:pPr>
          </w:p>
        </w:tc>
        <w:tc>
          <w:tcPr>
            <w:tcW w:w="216" w:type="dxa"/>
            <w:tcBorders>
              <w:top w:val="nil"/>
              <w:left w:val="nil"/>
              <w:bottom w:val="nil"/>
              <w:right w:val="nil"/>
            </w:tcBorders>
          </w:tcPr>
          <w:p w14:paraId="78C73451" w14:textId="77777777" w:rsidR="00000000" w:rsidRDefault="00FA6F85">
            <w:pPr>
              <w:adjustRightInd w:val="0"/>
              <w:ind w:right="144"/>
              <w:rPr>
                <w:sz w:val="24"/>
                <w:szCs w:val="24"/>
              </w:rPr>
            </w:pPr>
          </w:p>
        </w:tc>
        <w:tc>
          <w:tcPr>
            <w:tcW w:w="7343" w:type="dxa"/>
            <w:tcBorders>
              <w:top w:val="nil"/>
              <w:left w:val="nil"/>
              <w:bottom w:val="nil"/>
              <w:right w:val="nil"/>
            </w:tcBorders>
            <w:shd w:val="pct20" w:color="auto" w:fill="auto"/>
          </w:tcPr>
          <w:p w14:paraId="0D2F05AF" w14:textId="77777777" w:rsidR="00000000" w:rsidRDefault="00FA6F85">
            <w:pPr>
              <w:adjustRightInd w:val="0"/>
              <w:ind w:right="144"/>
              <w:rPr>
                <w:sz w:val="24"/>
                <w:szCs w:val="24"/>
              </w:rPr>
            </w:pPr>
            <w:r>
              <w:rPr>
                <w:szCs w:val="24"/>
              </w:rPr>
              <w:t>N1~SJ~CR NAME~1~183529049~~41</w:t>
            </w:r>
          </w:p>
        </w:tc>
      </w:tr>
    </w:tbl>
    <w:p w14:paraId="0B5E8600" w14:textId="77777777" w:rsidR="00000000" w:rsidRDefault="00FA6F85">
      <w:pPr>
        <w:adjustRightInd w:val="0"/>
        <w:rPr>
          <w:szCs w:val="24"/>
        </w:rPr>
      </w:pPr>
    </w:p>
    <w:p w14:paraId="44476E5D" w14:textId="77777777" w:rsidR="00000000" w:rsidRDefault="00FA6F85">
      <w:pPr>
        <w:adjustRightInd w:val="0"/>
        <w:jc w:val="center"/>
        <w:rPr>
          <w:b/>
          <w:szCs w:val="24"/>
        </w:rPr>
      </w:pPr>
      <w:r>
        <w:rPr>
          <w:b/>
          <w:szCs w:val="24"/>
        </w:rPr>
        <w:t>Data Element Summary</w:t>
      </w:r>
    </w:p>
    <w:p w14:paraId="0361C0C1" w14:textId="77777777" w:rsidR="00000000" w:rsidRDefault="00FA6F85">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582C4CDB" w14:textId="77777777" w:rsidR="00000000" w:rsidRDefault="00FA6F85">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0C60E0EF" w14:textId="77777777">
        <w:tblPrEx>
          <w:tblCellMar>
            <w:top w:w="0" w:type="dxa"/>
            <w:left w:w="0" w:type="dxa"/>
            <w:bottom w:w="0" w:type="dxa"/>
            <w:right w:w="0" w:type="dxa"/>
          </w:tblCellMar>
        </w:tblPrEx>
        <w:tc>
          <w:tcPr>
            <w:tcW w:w="1007" w:type="dxa"/>
            <w:tcBorders>
              <w:top w:val="nil"/>
              <w:left w:val="nil"/>
              <w:bottom w:val="nil"/>
              <w:right w:val="nil"/>
            </w:tcBorders>
          </w:tcPr>
          <w:p w14:paraId="368D55DC" w14:textId="77777777" w:rsidR="00000000" w:rsidRDefault="00FA6F85">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6723ACC4" w14:textId="77777777" w:rsidR="00000000" w:rsidRDefault="00FA6F85">
            <w:pPr>
              <w:adjustRightInd w:val="0"/>
              <w:ind w:right="144"/>
              <w:jc w:val="center"/>
              <w:rPr>
                <w:sz w:val="24"/>
                <w:szCs w:val="24"/>
              </w:rPr>
            </w:pPr>
            <w:r>
              <w:rPr>
                <w:b/>
                <w:szCs w:val="24"/>
              </w:rPr>
              <w:t>N101</w:t>
            </w:r>
          </w:p>
        </w:tc>
        <w:tc>
          <w:tcPr>
            <w:tcW w:w="892" w:type="dxa"/>
            <w:tcBorders>
              <w:top w:val="nil"/>
              <w:left w:val="nil"/>
              <w:bottom w:val="nil"/>
              <w:right w:val="nil"/>
            </w:tcBorders>
          </w:tcPr>
          <w:p w14:paraId="5EA7BEDB" w14:textId="77777777" w:rsidR="00000000" w:rsidRDefault="00FA6F85">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6451C7B9" w14:textId="77777777" w:rsidR="00000000" w:rsidRDefault="00FA6F85">
            <w:pPr>
              <w:adjustRightInd w:val="0"/>
              <w:ind w:right="144"/>
              <w:rPr>
                <w:sz w:val="24"/>
                <w:szCs w:val="24"/>
              </w:rPr>
            </w:pPr>
            <w:r>
              <w:rPr>
                <w:b/>
                <w:szCs w:val="24"/>
              </w:rPr>
              <w:t>Entity Identifier Code</w:t>
            </w:r>
          </w:p>
        </w:tc>
        <w:tc>
          <w:tcPr>
            <w:tcW w:w="432" w:type="dxa"/>
            <w:tcBorders>
              <w:top w:val="nil"/>
              <w:left w:val="nil"/>
              <w:bottom w:val="nil"/>
              <w:right w:val="nil"/>
            </w:tcBorders>
          </w:tcPr>
          <w:p w14:paraId="30680130" w14:textId="77777777" w:rsidR="00000000" w:rsidRDefault="00FA6F85">
            <w:pPr>
              <w:adjustRightInd w:val="0"/>
              <w:ind w:right="144"/>
              <w:jc w:val="center"/>
              <w:rPr>
                <w:sz w:val="24"/>
                <w:szCs w:val="24"/>
              </w:rPr>
            </w:pPr>
            <w:r>
              <w:rPr>
                <w:b/>
                <w:szCs w:val="24"/>
              </w:rPr>
              <w:t>M</w:t>
            </w:r>
          </w:p>
        </w:tc>
        <w:tc>
          <w:tcPr>
            <w:tcW w:w="14" w:type="dxa"/>
            <w:tcBorders>
              <w:top w:val="nil"/>
              <w:left w:val="nil"/>
              <w:bottom w:val="nil"/>
              <w:right w:val="nil"/>
            </w:tcBorders>
          </w:tcPr>
          <w:p w14:paraId="21026761" w14:textId="77777777" w:rsidR="00000000" w:rsidRDefault="00FA6F85">
            <w:pPr>
              <w:adjustRightInd w:val="0"/>
              <w:ind w:right="144"/>
              <w:jc w:val="center"/>
              <w:rPr>
                <w:sz w:val="24"/>
                <w:szCs w:val="24"/>
              </w:rPr>
            </w:pPr>
          </w:p>
        </w:tc>
        <w:tc>
          <w:tcPr>
            <w:tcW w:w="1440" w:type="dxa"/>
            <w:gridSpan w:val="3"/>
            <w:tcBorders>
              <w:top w:val="nil"/>
              <w:left w:val="nil"/>
              <w:bottom w:val="nil"/>
              <w:right w:val="nil"/>
            </w:tcBorders>
          </w:tcPr>
          <w:p w14:paraId="7444BF04" w14:textId="77777777" w:rsidR="00000000" w:rsidRDefault="00FA6F85">
            <w:pPr>
              <w:adjustRightInd w:val="0"/>
              <w:ind w:right="144"/>
              <w:rPr>
                <w:sz w:val="24"/>
                <w:szCs w:val="24"/>
              </w:rPr>
            </w:pPr>
            <w:r>
              <w:rPr>
                <w:b/>
                <w:szCs w:val="24"/>
              </w:rPr>
              <w:t>ID 2/3</w:t>
            </w:r>
          </w:p>
        </w:tc>
      </w:tr>
      <w:tr w:rsidR="00000000" w14:paraId="21E7E9C0"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BA1FAA0" w14:textId="77777777" w:rsidR="00000000" w:rsidRDefault="00FA6F85">
            <w:pPr>
              <w:adjustRightInd w:val="0"/>
              <w:ind w:right="144"/>
              <w:rPr>
                <w:sz w:val="24"/>
                <w:szCs w:val="24"/>
              </w:rPr>
            </w:pPr>
          </w:p>
        </w:tc>
        <w:tc>
          <w:tcPr>
            <w:tcW w:w="6523" w:type="dxa"/>
            <w:gridSpan w:val="8"/>
            <w:tcBorders>
              <w:top w:val="nil"/>
              <w:left w:val="nil"/>
              <w:bottom w:val="nil"/>
              <w:right w:val="nil"/>
            </w:tcBorders>
          </w:tcPr>
          <w:p w14:paraId="1018C91C" w14:textId="77777777" w:rsidR="00000000" w:rsidRDefault="00FA6F85">
            <w:pPr>
              <w:adjustRightInd w:val="0"/>
              <w:ind w:right="144"/>
              <w:rPr>
                <w:sz w:val="24"/>
                <w:szCs w:val="24"/>
              </w:rPr>
            </w:pPr>
            <w:r>
              <w:rPr>
                <w:szCs w:val="24"/>
              </w:rPr>
              <w:t xml:space="preserve">Code identifying an organizational entity, a physical location, </w:t>
            </w:r>
            <w:proofErr w:type="gramStart"/>
            <w:r>
              <w:rPr>
                <w:szCs w:val="24"/>
              </w:rPr>
              <w:t>property</w:t>
            </w:r>
            <w:proofErr w:type="gramEnd"/>
            <w:r>
              <w:rPr>
                <w:szCs w:val="24"/>
              </w:rPr>
              <w:t xml:space="preserve"> or an individual</w:t>
            </w:r>
          </w:p>
        </w:tc>
      </w:tr>
      <w:tr w:rsidR="00000000" w14:paraId="4F6AF5CE"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8FF3587" w14:textId="77777777" w:rsidR="00000000" w:rsidRDefault="00FA6F85">
            <w:pPr>
              <w:adjustRightInd w:val="0"/>
              <w:ind w:right="144"/>
              <w:rPr>
                <w:sz w:val="24"/>
                <w:szCs w:val="24"/>
              </w:rPr>
            </w:pPr>
            <w:r>
              <w:rPr>
                <w:szCs w:val="24"/>
              </w:rPr>
              <w:t xml:space="preserve"> </w:t>
            </w:r>
          </w:p>
        </w:tc>
        <w:tc>
          <w:tcPr>
            <w:tcW w:w="1367" w:type="dxa"/>
            <w:tcBorders>
              <w:top w:val="nil"/>
              <w:left w:val="nil"/>
              <w:bottom w:val="nil"/>
              <w:right w:val="nil"/>
            </w:tcBorders>
          </w:tcPr>
          <w:p w14:paraId="51B56085" w14:textId="77777777" w:rsidR="00000000" w:rsidRDefault="00FA6F85">
            <w:pPr>
              <w:adjustRightInd w:val="0"/>
              <w:ind w:right="144"/>
              <w:rPr>
                <w:sz w:val="24"/>
                <w:szCs w:val="24"/>
              </w:rPr>
            </w:pPr>
            <w:r>
              <w:rPr>
                <w:szCs w:val="24"/>
              </w:rPr>
              <w:t>SJ</w:t>
            </w:r>
          </w:p>
        </w:tc>
        <w:tc>
          <w:tcPr>
            <w:tcW w:w="144" w:type="dxa"/>
            <w:tcBorders>
              <w:top w:val="nil"/>
              <w:left w:val="nil"/>
              <w:bottom w:val="nil"/>
              <w:right w:val="nil"/>
            </w:tcBorders>
          </w:tcPr>
          <w:p w14:paraId="3644BE69" w14:textId="77777777" w:rsidR="00000000" w:rsidRDefault="00FA6F85">
            <w:pPr>
              <w:adjustRightInd w:val="0"/>
              <w:ind w:right="144"/>
              <w:rPr>
                <w:sz w:val="24"/>
                <w:szCs w:val="24"/>
              </w:rPr>
            </w:pPr>
          </w:p>
        </w:tc>
        <w:tc>
          <w:tcPr>
            <w:tcW w:w="4823" w:type="dxa"/>
            <w:gridSpan w:val="5"/>
            <w:tcBorders>
              <w:top w:val="nil"/>
              <w:left w:val="nil"/>
              <w:bottom w:val="nil"/>
              <w:right w:val="nil"/>
            </w:tcBorders>
          </w:tcPr>
          <w:p w14:paraId="064991CC" w14:textId="77777777" w:rsidR="00000000" w:rsidRDefault="00FA6F85">
            <w:pPr>
              <w:adjustRightInd w:val="0"/>
              <w:ind w:right="144"/>
              <w:rPr>
                <w:sz w:val="24"/>
                <w:szCs w:val="24"/>
              </w:rPr>
            </w:pPr>
            <w:r>
              <w:rPr>
                <w:szCs w:val="24"/>
              </w:rPr>
              <w:t>Service Provider</w:t>
            </w:r>
          </w:p>
        </w:tc>
      </w:tr>
      <w:tr w:rsidR="00000000" w14:paraId="783CA13F"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5564D09A" w14:textId="77777777" w:rsidR="00000000" w:rsidRDefault="00FA6F85">
            <w:pPr>
              <w:adjustRightInd w:val="0"/>
              <w:ind w:right="144"/>
              <w:rPr>
                <w:sz w:val="24"/>
                <w:szCs w:val="24"/>
              </w:rPr>
            </w:pPr>
          </w:p>
        </w:tc>
        <w:tc>
          <w:tcPr>
            <w:tcW w:w="4680" w:type="dxa"/>
            <w:gridSpan w:val="4"/>
            <w:tcBorders>
              <w:top w:val="nil"/>
              <w:left w:val="nil"/>
              <w:bottom w:val="nil"/>
              <w:right w:val="nil"/>
            </w:tcBorders>
            <w:shd w:val="pct20" w:color="auto" w:fill="auto"/>
          </w:tcPr>
          <w:p w14:paraId="17A38BF3" w14:textId="77777777" w:rsidR="00000000" w:rsidRDefault="00FA6F85">
            <w:pPr>
              <w:adjustRightInd w:val="0"/>
              <w:ind w:right="144"/>
              <w:rPr>
                <w:sz w:val="24"/>
                <w:szCs w:val="24"/>
              </w:rPr>
            </w:pPr>
            <w:r>
              <w:rPr>
                <w:szCs w:val="24"/>
              </w:rPr>
              <w:t>Competitive Retailer (CR)</w:t>
            </w:r>
          </w:p>
        </w:tc>
      </w:tr>
      <w:tr w:rsidR="00000000" w14:paraId="3A748DFC" w14:textId="77777777">
        <w:tblPrEx>
          <w:tblCellMar>
            <w:top w:w="0" w:type="dxa"/>
            <w:left w:w="0" w:type="dxa"/>
            <w:bottom w:w="0" w:type="dxa"/>
            <w:right w:w="0" w:type="dxa"/>
          </w:tblCellMar>
        </w:tblPrEx>
        <w:tc>
          <w:tcPr>
            <w:tcW w:w="1007" w:type="dxa"/>
            <w:tcBorders>
              <w:top w:val="nil"/>
              <w:left w:val="nil"/>
              <w:bottom w:val="nil"/>
              <w:right w:val="nil"/>
            </w:tcBorders>
          </w:tcPr>
          <w:p w14:paraId="4902E206" w14:textId="77777777" w:rsidR="00000000" w:rsidRDefault="00FA6F85">
            <w:pPr>
              <w:adjustRightInd w:val="0"/>
              <w:ind w:right="144"/>
              <w:rPr>
                <w:sz w:val="24"/>
                <w:szCs w:val="24"/>
              </w:rPr>
            </w:pPr>
            <w:r>
              <w:rPr>
                <w:b/>
                <w:szCs w:val="24"/>
              </w:rPr>
              <w:t>Must Use</w:t>
            </w:r>
          </w:p>
        </w:tc>
        <w:tc>
          <w:tcPr>
            <w:tcW w:w="1080" w:type="dxa"/>
            <w:tcBorders>
              <w:top w:val="nil"/>
              <w:left w:val="nil"/>
              <w:bottom w:val="nil"/>
              <w:right w:val="nil"/>
            </w:tcBorders>
          </w:tcPr>
          <w:p w14:paraId="0EA5EF01" w14:textId="77777777" w:rsidR="00000000" w:rsidRDefault="00FA6F85">
            <w:pPr>
              <w:adjustRightInd w:val="0"/>
              <w:ind w:right="144"/>
              <w:jc w:val="center"/>
              <w:rPr>
                <w:sz w:val="24"/>
                <w:szCs w:val="24"/>
              </w:rPr>
            </w:pPr>
            <w:r>
              <w:rPr>
                <w:b/>
                <w:szCs w:val="24"/>
              </w:rPr>
              <w:t>N102</w:t>
            </w:r>
          </w:p>
        </w:tc>
        <w:tc>
          <w:tcPr>
            <w:tcW w:w="892" w:type="dxa"/>
            <w:tcBorders>
              <w:top w:val="nil"/>
              <w:left w:val="nil"/>
              <w:bottom w:val="nil"/>
              <w:right w:val="nil"/>
            </w:tcBorders>
          </w:tcPr>
          <w:p w14:paraId="0ECE9F48" w14:textId="77777777" w:rsidR="00000000" w:rsidRDefault="00FA6F85">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14:paraId="27C13D30" w14:textId="77777777" w:rsidR="00000000" w:rsidRDefault="00FA6F85">
            <w:pPr>
              <w:adjustRightInd w:val="0"/>
              <w:ind w:right="144"/>
              <w:rPr>
                <w:sz w:val="24"/>
                <w:szCs w:val="24"/>
              </w:rPr>
            </w:pPr>
            <w:r>
              <w:rPr>
                <w:b/>
                <w:szCs w:val="24"/>
              </w:rPr>
              <w:t>Name</w:t>
            </w:r>
          </w:p>
        </w:tc>
        <w:tc>
          <w:tcPr>
            <w:tcW w:w="432" w:type="dxa"/>
            <w:tcBorders>
              <w:top w:val="nil"/>
              <w:left w:val="nil"/>
              <w:bottom w:val="nil"/>
              <w:right w:val="nil"/>
            </w:tcBorders>
          </w:tcPr>
          <w:p w14:paraId="3B551E79" w14:textId="77777777" w:rsidR="00000000" w:rsidRDefault="00FA6F85">
            <w:pPr>
              <w:adjustRightInd w:val="0"/>
              <w:ind w:right="144"/>
              <w:jc w:val="center"/>
              <w:rPr>
                <w:sz w:val="24"/>
                <w:szCs w:val="24"/>
              </w:rPr>
            </w:pPr>
            <w:r>
              <w:rPr>
                <w:b/>
                <w:szCs w:val="24"/>
              </w:rPr>
              <w:t>X</w:t>
            </w:r>
          </w:p>
        </w:tc>
        <w:tc>
          <w:tcPr>
            <w:tcW w:w="14" w:type="dxa"/>
            <w:tcBorders>
              <w:top w:val="nil"/>
              <w:left w:val="nil"/>
              <w:bottom w:val="nil"/>
              <w:right w:val="nil"/>
            </w:tcBorders>
          </w:tcPr>
          <w:p w14:paraId="4B7EDF19" w14:textId="77777777" w:rsidR="00000000" w:rsidRDefault="00FA6F85">
            <w:pPr>
              <w:adjustRightInd w:val="0"/>
              <w:ind w:right="144"/>
              <w:jc w:val="center"/>
              <w:rPr>
                <w:sz w:val="24"/>
                <w:szCs w:val="24"/>
              </w:rPr>
            </w:pPr>
          </w:p>
        </w:tc>
        <w:tc>
          <w:tcPr>
            <w:tcW w:w="1440" w:type="dxa"/>
            <w:gridSpan w:val="3"/>
            <w:tcBorders>
              <w:top w:val="nil"/>
              <w:left w:val="nil"/>
              <w:bottom w:val="nil"/>
              <w:right w:val="nil"/>
            </w:tcBorders>
          </w:tcPr>
          <w:p w14:paraId="5D41A56F" w14:textId="77777777" w:rsidR="00000000" w:rsidRDefault="00FA6F85">
            <w:pPr>
              <w:adjustRightInd w:val="0"/>
              <w:ind w:right="144"/>
              <w:rPr>
                <w:sz w:val="24"/>
                <w:szCs w:val="24"/>
              </w:rPr>
            </w:pPr>
            <w:r>
              <w:rPr>
                <w:b/>
                <w:szCs w:val="24"/>
              </w:rPr>
              <w:t>AN 1/60</w:t>
            </w:r>
          </w:p>
        </w:tc>
      </w:tr>
      <w:tr w:rsidR="00000000" w14:paraId="05EB663C"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477BD49" w14:textId="77777777" w:rsidR="00000000" w:rsidRDefault="00FA6F85">
            <w:pPr>
              <w:adjustRightInd w:val="0"/>
              <w:ind w:right="144"/>
              <w:rPr>
                <w:sz w:val="24"/>
                <w:szCs w:val="24"/>
              </w:rPr>
            </w:pPr>
          </w:p>
        </w:tc>
        <w:tc>
          <w:tcPr>
            <w:tcW w:w="6523" w:type="dxa"/>
            <w:gridSpan w:val="8"/>
            <w:tcBorders>
              <w:top w:val="nil"/>
              <w:left w:val="nil"/>
              <w:bottom w:val="nil"/>
              <w:right w:val="nil"/>
            </w:tcBorders>
          </w:tcPr>
          <w:p w14:paraId="20A570F7" w14:textId="77777777" w:rsidR="00000000" w:rsidRDefault="00FA6F85">
            <w:pPr>
              <w:adjustRightInd w:val="0"/>
              <w:ind w:right="144"/>
              <w:rPr>
                <w:sz w:val="24"/>
                <w:szCs w:val="24"/>
              </w:rPr>
            </w:pPr>
            <w:r>
              <w:rPr>
                <w:szCs w:val="24"/>
              </w:rPr>
              <w:t>Free-form name</w:t>
            </w:r>
          </w:p>
        </w:tc>
      </w:tr>
      <w:tr w:rsidR="00000000" w14:paraId="3E369500"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2BDCF9C" w14:textId="77777777" w:rsidR="00000000" w:rsidRDefault="00FA6F85">
            <w:pPr>
              <w:adjustRightInd w:val="0"/>
              <w:ind w:right="144"/>
              <w:rPr>
                <w:sz w:val="24"/>
                <w:szCs w:val="24"/>
              </w:rPr>
            </w:pPr>
          </w:p>
        </w:tc>
        <w:tc>
          <w:tcPr>
            <w:tcW w:w="6523" w:type="dxa"/>
            <w:gridSpan w:val="8"/>
            <w:tcBorders>
              <w:top w:val="nil"/>
              <w:left w:val="nil"/>
              <w:bottom w:val="nil"/>
              <w:right w:val="nil"/>
            </w:tcBorders>
            <w:shd w:val="pct20" w:color="auto" w:fill="auto"/>
          </w:tcPr>
          <w:p w14:paraId="36D255E9" w14:textId="77777777" w:rsidR="00000000" w:rsidRDefault="00FA6F85">
            <w:pPr>
              <w:adjustRightInd w:val="0"/>
              <w:ind w:right="144"/>
              <w:rPr>
                <w:sz w:val="24"/>
                <w:szCs w:val="24"/>
              </w:rPr>
            </w:pPr>
            <w:r>
              <w:rPr>
                <w:szCs w:val="24"/>
              </w:rPr>
              <w:t>CR Name</w:t>
            </w:r>
          </w:p>
        </w:tc>
      </w:tr>
      <w:tr w:rsidR="00000000" w14:paraId="464FFBE3" w14:textId="77777777">
        <w:tblPrEx>
          <w:tblCellMar>
            <w:top w:w="0" w:type="dxa"/>
            <w:left w:w="0" w:type="dxa"/>
            <w:bottom w:w="0" w:type="dxa"/>
            <w:right w:w="0" w:type="dxa"/>
          </w:tblCellMar>
        </w:tblPrEx>
        <w:tc>
          <w:tcPr>
            <w:tcW w:w="1007" w:type="dxa"/>
            <w:tcBorders>
              <w:top w:val="nil"/>
              <w:left w:val="nil"/>
              <w:bottom w:val="nil"/>
              <w:right w:val="nil"/>
            </w:tcBorders>
          </w:tcPr>
          <w:p w14:paraId="4EFEF42B" w14:textId="77777777" w:rsidR="00000000" w:rsidRDefault="00FA6F85">
            <w:pPr>
              <w:adjustRightInd w:val="0"/>
              <w:ind w:right="144"/>
              <w:rPr>
                <w:sz w:val="24"/>
                <w:szCs w:val="24"/>
              </w:rPr>
            </w:pPr>
            <w:r>
              <w:rPr>
                <w:b/>
                <w:szCs w:val="24"/>
              </w:rPr>
              <w:t>Must Use</w:t>
            </w:r>
          </w:p>
        </w:tc>
        <w:tc>
          <w:tcPr>
            <w:tcW w:w="1080" w:type="dxa"/>
            <w:tcBorders>
              <w:top w:val="nil"/>
              <w:left w:val="nil"/>
              <w:bottom w:val="nil"/>
              <w:right w:val="nil"/>
            </w:tcBorders>
          </w:tcPr>
          <w:p w14:paraId="25EA074A" w14:textId="77777777" w:rsidR="00000000" w:rsidRDefault="00FA6F85">
            <w:pPr>
              <w:adjustRightInd w:val="0"/>
              <w:ind w:right="144"/>
              <w:jc w:val="center"/>
              <w:rPr>
                <w:sz w:val="24"/>
                <w:szCs w:val="24"/>
              </w:rPr>
            </w:pPr>
            <w:r>
              <w:rPr>
                <w:b/>
                <w:szCs w:val="24"/>
              </w:rPr>
              <w:t>N103</w:t>
            </w:r>
          </w:p>
        </w:tc>
        <w:tc>
          <w:tcPr>
            <w:tcW w:w="892" w:type="dxa"/>
            <w:tcBorders>
              <w:top w:val="nil"/>
              <w:left w:val="nil"/>
              <w:bottom w:val="nil"/>
              <w:right w:val="nil"/>
            </w:tcBorders>
          </w:tcPr>
          <w:p w14:paraId="1E266A6A" w14:textId="77777777" w:rsidR="00000000" w:rsidRDefault="00FA6F85">
            <w:pPr>
              <w:adjustRightInd w:val="0"/>
              <w:ind w:right="144"/>
              <w:jc w:val="center"/>
              <w:rPr>
                <w:sz w:val="24"/>
                <w:szCs w:val="24"/>
              </w:rPr>
            </w:pPr>
            <w:r>
              <w:rPr>
                <w:b/>
                <w:szCs w:val="24"/>
              </w:rPr>
              <w:t>66</w:t>
            </w:r>
          </w:p>
        </w:tc>
        <w:tc>
          <w:tcPr>
            <w:tcW w:w="4968" w:type="dxa"/>
            <w:gridSpan w:val="4"/>
            <w:tcBorders>
              <w:top w:val="nil"/>
              <w:left w:val="nil"/>
              <w:bottom w:val="nil"/>
              <w:right w:val="nil"/>
            </w:tcBorders>
          </w:tcPr>
          <w:p w14:paraId="42CD37C1" w14:textId="77777777" w:rsidR="00000000" w:rsidRDefault="00FA6F85">
            <w:pPr>
              <w:adjustRightInd w:val="0"/>
              <w:ind w:right="144"/>
              <w:rPr>
                <w:sz w:val="24"/>
                <w:szCs w:val="24"/>
              </w:rPr>
            </w:pPr>
            <w:r>
              <w:rPr>
                <w:b/>
                <w:szCs w:val="24"/>
              </w:rPr>
              <w:t>Identification Code Qualifier</w:t>
            </w:r>
          </w:p>
        </w:tc>
        <w:tc>
          <w:tcPr>
            <w:tcW w:w="432" w:type="dxa"/>
            <w:tcBorders>
              <w:top w:val="nil"/>
              <w:left w:val="nil"/>
              <w:bottom w:val="nil"/>
              <w:right w:val="nil"/>
            </w:tcBorders>
          </w:tcPr>
          <w:p w14:paraId="55E0B962" w14:textId="77777777" w:rsidR="00000000" w:rsidRDefault="00FA6F85">
            <w:pPr>
              <w:adjustRightInd w:val="0"/>
              <w:ind w:right="144"/>
              <w:jc w:val="center"/>
              <w:rPr>
                <w:sz w:val="24"/>
                <w:szCs w:val="24"/>
              </w:rPr>
            </w:pPr>
            <w:r>
              <w:rPr>
                <w:b/>
                <w:szCs w:val="24"/>
              </w:rPr>
              <w:t>X</w:t>
            </w:r>
          </w:p>
        </w:tc>
        <w:tc>
          <w:tcPr>
            <w:tcW w:w="14" w:type="dxa"/>
            <w:tcBorders>
              <w:top w:val="nil"/>
              <w:left w:val="nil"/>
              <w:bottom w:val="nil"/>
              <w:right w:val="nil"/>
            </w:tcBorders>
          </w:tcPr>
          <w:p w14:paraId="2934CF60" w14:textId="77777777" w:rsidR="00000000" w:rsidRDefault="00FA6F85">
            <w:pPr>
              <w:adjustRightInd w:val="0"/>
              <w:ind w:right="144"/>
              <w:jc w:val="center"/>
              <w:rPr>
                <w:sz w:val="24"/>
                <w:szCs w:val="24"/>
              </w:rPr>
            </w:pPr>
          </w:p>
        </w:tc>
        <w:tc>
          <w:tcPr>
            <w:tcW w:w="1440" w:type="dxa"/>
            <w:gridSpan w:val="3"/>
            <w:tcBorders>
              <w:top w:val="nil"/>
              <w:left w:val="nil"/>
              <w:bottom w:val="nil"/>
              <w:right w:val="nil"/>
            </w:tcBorders>
          </w:tcPr>
          <w:p w14:paraId="6A04697E" w14:textId="77777777" w:rsidR="00000000" w:rsidRDefault="00FA6F85">
            <w:pPr>
              <w:adjustRightInd w:val="0"/>
              <w:ind w:right="144"/>
              <w:rPr>
                <w:sz w:val="24"/>
                <w:szCs w:val="24"/>
              </w:rPr>
            </w:pPr>
            <w:r>
              <w:rPr>
                <w:b/>
                <w:szCs w:val="24"/>
              </w:rPr>
              <w:t>ID 1/2</w:t>
            </w:r>
          </w:p>
        </w:tc>
      </w:tr>
      <w:tr w:rsidR="00000000" w14:paraId="4B205079"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57F09A3" w14:textId="77777777" w:rsidR="00000000" w:rsidRDefault="00FA6F85">
            <w:pPr>
              <w:adjustRightInd w:val="0"/>
              <w:ind w:right="144"/>
              <w:rPr>
                <w:sz w:val="24"/>
                <w:szCs w:val="24"/>
              </w:rPr>
            </w:pPr>
          </w:p>
        </w:tc>
        <w:tc>
          <w:tcPr>
            <w:tcW w:w="6523" w:type="dxa"/>
            <w:gridSpan w:val="8"/>
            <w:tcBorders>
              <w:top w:val="nil"/>
              <w:left w:val="nil"/>
              <w:bottom w:val="nil"/>
              <w:right w:val="nil"/>
            </w:tcBorders>
          </w:tcPr>
          <w:p w14:paraId="75A16157" w14:textId="77777777" w:rsidR="00000000" w:rsidRDefault="00FA6F85">
            <w:pPr>
              <w:adjustRightInd w:val="0"/>
              <w:ind w:right="144"/>
              <w:rPr>
                <w:sz w:val="24"/>
                <w:szCs w:val="24"/>
              </w:rPr>
            </w:pPr>
            <w:r>
              <w:rPr>
                <w:szCs w:val="24"/>
              </w:rPr>
              <w:t>Code designating the system/method of code structure used for Identification Code (67)</w:t>
            </w:r>
          </w:p>
        </w:tc>
      </w:tr>
      <w:tr w:rsidR="00000000" w14:paraId="49773D92"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1BC1430" w14:textId="77777777" w:rsidR="00000000" w:rsidRDefault="00FA6F85">
            <w:pPr>
              <w:adjustRightInd w:val="0"/>
              <w:ind w:right="144"/>
              <w:rPr>
                <w:sz w:val="24"/>
                <w:szCs w:val="24"/>
              </w:rPr>
            </w:pPr>
            <w:r>
              <w:rPr>
                <w:szCs w:val="24"/>
              </w:rPr>
              <w:t xml:space="preserve"> </w:t>
            </w:r>
          </w:p>
        </w:tc>
        <w:tc>
          <w:tcPr>
            <w:tcW w:w="1367" w:type="dxa"/>
            <w:tcBorders>
              <w:top w:val="nil"/>
              <w:left w:val="nil"/>
              <w:bottom w:val="nil"/>
              <w:right w:val="nil"/>
            </w:tcBorders>
          </w:tcPr>
          <w:p w14:paraId="175F544D" w14:textId="77777777" w:rsidR="00000000" w:rsidRDefault="00FA6F85">
            <w:pPr>
              <w:adjustRightInd w:val="0"/>
              <w:ind w:right="144"/>
              <w:rPr>
                <w:sz w:val="24"/>
                <w:szCs w:val="24"/>
              </w:rPr>
            </w:pPr>
            <w:r>
              <w:rPr>
                <w:szCs w:val="24"/>
              </w:rPr>
              <w:t>1</w:t>
            </w:r>
          </w:p>
        </w:tc>
        <w:tc>
          <w:tcPr>
            <w:tcW w:w="144" w:type="dxa"/>
            <w:tcBorders>
              <w:top w:val="nil"/>
              <w:left w:val="nil"/>
              <w:bottom w:val="nil"/>
              <w:right w:val="nil"/>
            </w:tcBorders>
          </w:tcPr>
          <w:p w14:paraId="3F31BFCD" w14:textId="77777777" w:rsidR="00000000" w:rsidRDefault="00FA6F85">
            <w:pPr>
              <w:adjustRightInd w:val="0"/>
              <w:ind w:right="144"/>
              <w:rPr>
                <w:sz w:val="24"/>
                <w:szCs w:val="24"/>
              </w:rPr>
            </w:pPr>
          </w:p>
        </w:tc>
        <w:tc>
          <w:tcPr>
            <w:tcW w:w="4823" w:type="dxa"/>
            <w:gridSpan w:val="5"/>
            <w:tcBorders>
              <w:top w:val="nil"/>
              <w:left w:val="nil"/>
              <w:bottom w:val="nil"/>
              <w:right w:val="nil"/>
            </w:tcBorders>
          </w:tcPr>
          <w:p w14:paraId="7297ED4B" w14:textId="77777777" w:rsidR="00000000" w:rsidRDefault="00FA6F85">
            <w:pPr>
              <w:adjustRightInd w:val="0"/>
              <w:ind w:right="144"/>
              <w:rPr>
                <w:sz w:val="24"/>
                <w:szCs w:val="24"/>
              </w:rPr>
            </w:pPr>
            <w:r>
              <w:rPr>
                <w:szCs w:val="24"/>
              </w:rPr>
              <w:t>D-U-N-S Number, Dun &amp; Bradstreet</w:t>
            </w:r>
          </w:p>
        </w:tc>
      </w:tr>
      <w:tr w:rsidR="00000000" w14:paraId="780C57AE"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E81F675" w14:textId="77777777" w:rsidR="00000000" w:rsidRDefault="00FA6F85">
            <w:pPr>
              <w:adjustRightInd w:val="0"/>
              <w:ind w:right="144"/>
              <w:rPr>
                <w:sz w:val="24"/>
                <w:szCs w:val="24"/>
              </w:rPr>
            </w:pPr>
            <w:r>
              <w:rPr>
                <w:szCs w:val="24"/>
              </w:rPr>
              <w:t xml:space="preserve"> </w:t>
            </w:r>
          </w:p>
        </w:tc>
        <w:tc>
          <w:tcPr>
            <w:tcW w:w="1367" w:type="dxa"/>
            <w:tcBorders>
              <w:top w:val="nil"/>
              <w:left w:val="nil"/>
              <w:bottom w:val="nil"/>
              <w:right w:val="nil"/>
            </w:tcBorders>
          </w:tcPr>
          <w:p w14:paraId="5AD8E056" w14:textId="77777777" w:rsidR="00000000" w:rsidRDefault="00FA6F85">
            <w:pPr>
              <w:adjustRightInd w:val="0"/>
              <w:ind w:right="144"/>
              <w:rPr>
                <w:sz w:val="24"/>
                <w:szCs w:val="24"/>
              </w:rPr>
            </w:pPr>
            <w:r>
              <w:rPr>
                <w:szCs w:val="24"/>
              </w:rPr>
              <w:t>9</w:t>
            </w:r>
          </w:p>
        </w:tc>
        <w:tc>
          <w:tcPr>
            <w:tcW w:w="144" w:type="dxa"/>
            <w:tcBorders>
              <w:top w:val="nil"/>
              <w:left w:val="nil"/>
              <w:bottom w:val="nil"/>
              <w:right w:val="nil"/>
            </w:tcBorders>
          </w:tcPr>
          <w:p w14:paraId="4D232A91" w14:textId="77777777" w:rsidR="00000000" w:rsidRDefault="00FA6F85">
            <w:pPr>
              <w:adjustRightInd w:val="0"/>
              <w:ind w:right="144"/>
              <w:rPr>
                <w:sz w:val="24"/>
                <w:szCs w:val="24"/>
              </w:rPr>
            </w:pPr>
          </w:p>
        </w:tc>
        <w:tc>
          <w:tcPr>
            <w:tcW w:w="4823" w:type="dxa"/>
            <w:gridSpan w:val="5"/>
            <w:tcBorders>
              <w:top w:val="nil"/>
              <w:left w:val="nil"/>
              <w:bottom w:val="nil"/>
              <w:right w:val="nil"/>
            </w:tcBorders>
          </w:tcPr>
          <w:p w14:paraId="5924E905" w14:textId="77777777" w:rsidR="00000000" w:rsidRDefault="00FA6F85">
            <w:pPr>
              <w:adjustRightInd w:val="0"/>
              <w:ind w:right="144"/>
              <w:rPr>
                <w:sz w:val="24"/>
                <w:szCs w:val="24"/>
              </w:rPr>
            </w:pPr>
            <w:r>
              <w:rPr>
                <w:szCs w:val="24"/>
              </w:rPr>
              <w:t>D-U-N-S+4, D-U-N-S Number with Four Character Suffix</w:t>
            </w:r>
          </w:p>
        </w:tc>
      </w:tr>
      <w:tr w:rsidR="00000000" w14:paraId="2C37BC8F" w14:textId="77777777">
        <w:tblPrEx>
          <w:tblCellMar>
            <w:top w:w="0" w:type="dxa"/>
            <w:left w:w="0" w:type="dxa"/>
            <w:bottom w:w="0" w:type="dxa"/>
            <w:right w:w="0" w:type="dxa"/>
          </w:tblCellMar>
        </w:tblPrEx>
        <w:tc>
          <w:tcPr>
            <w:tcW w:w="1007" w:type="dxa"/>
            <w:tcBorders>
              <w:top w:val="nil"/>
              <w:left w:val="nil"/>
              <w:bottom w:val="nil"/>
              <w:right w:val="nil"/>
            </w:tcBorders>
          </w:tcPr>
          <w:p w14:paraId="0C8C9983" w14:textId="77777777" w:rsidR="00000000" w:rsidRDefault="00FA6F85">
            <w:pPr>
              <w:adjustRightInd w:val="0"/>
              <w:ind w:right="144"/>
              <w:rPr>
                <w:sz w:val="24"/>
                <w:szCs w:val="24"/>
              </w:rPr>
            </w:pPr>
            <w:r>
              <w:rPr>
                <w:b/>
                <w:szCs w:val="24"/>
              </w:rPr>
              <w:t>Must Use</w:t>
            </w:r>
          </w:p>
        </w:tc>
        <w:tc>
          <w:tcPr>
            <w:tcW w:w="1080" w:type="dxa"/>
            <w:tcBorders>
              <w:top w:val="nil"/>
              <w:left w:val="nil"/>
              <w:bottom w:val="nil"/>
              <w:right w:val="nil"/>
            </w:tcBorders>
          </w:tcPr>
          <w:p w14:paraId="08E9EE44" w14:textId="77777777" w:rsidR="00000000" w:rsidRDefault="00FA6F85">
            <w:pPr>
              <w:adjustRightInd w:val="0"/>
              <w:ind w:right="144"/>
              <w:jc w:val="center"/>
              <w:rPr>
                <w:sz w:val="24"/>
                <w:szCs w:val="24"/>
              </w:rPr>
            </w:pPr>
            <w:r>
              <w:rPr>
                <w:b/>
                <w:szCs w:val="24"/>
              </w:rPr>
              <w:t>N104</w:t>
            </w:r>
          </w:p>
        </w:tc>
        <w:tc>
          <w:tcPr>
            <w:tcW w:w="892" w:type="dxa"/>
            <w:tcBorders>
              <w:top w:val="nil"/>
              <w:left w:val="nil"/>
              <w:bottom w:val="nil"/>
              <w:right w:val="nil"/>
            </w:tcBorders>
          </w:tcPr>
          <w:p w14:paraId="1166589C" w14:textId="77777777" w:rsidR="00000000" w:rsidRDefault="00FA6F85">
            <w:pPr>
              <w:adjustRightInd w:val="0"/>
              <w:ind w:right="144"/>
              <w:jc w:val="center"/>
              <w:rPr>
                <w:sz w:val="24"/>
                <w:szCs w:val="24"/>
              </w:rPr>
            </w:pPr>
            <w:r>
              <w:rPr>
                <w:b/>
                <w:szCs w:val="24"/>
              </w:rPr>
              <w:t>67</w:t>
            </w:r>
          </w:p>
        </w:tc>
        <w:tc>
          <w:tcPr>
            <w:tcW w:w="4968" w:type="dxa"/>
            <w:gridSpan w:val="4"/>
            <w:tcBorders>
              <w:top w:val="nil"/>
              <w:left w:val="nil"/>
              <w:bottom w:val="nil"/>
              <w:right w:val="nil"/>
            </w:tcBorders>
          </w:tcPr>
          <w:p w14:paraId="1E620B1A" w14:textId="77777777" w:rsidR="00000000" w:rsidRDefault="00FA6F85">
            <w:pPr>
              <w:adjustRightInd w:val="0"/>
              <w:ind w:right="144"/>
              <w:rPr>
                <w:sz w:val="24"/>
                <w:szCs w:val="24"/>
              </w:rPr>
            </w:pPr>
            <w:r>
              <w:rPr>
                <w:b/>
                <w:szCs w:val="24"/>
              </w:rPr>
              <w:t>Identification Code</w:t>
            </w:r>
          </w:p>
        </w:tc>
        <w:tc>
          <w:tcPr>
            <w:tcW w:w="432" w:type="dxa"/>
            <w:tcBorders>
              <w:top w:val="nil"/>
              <w:left w:val="nil"/>
              <w:bottom w:val="nil"/>
              <w:right w:val="nil"/>
            </w:tcBorders>
          </w:tcPr>
          <w:p w14:paraId="3250A14A" w14:textId="77777777" w:rsidR="00000000" w:rsidRDefault="00FA6F85">
            <w:pPr>
              <w:adjustRightInd w:val="0"/>
              <w:ind w:right="144"/>
              <w:jc w:val="center"/>
              <w:rPr>
                <w:sz w:val="24"/>
                <w:szCs w:val="24"/>
              </w:rPr>
            </w:pPr>
            <w:r>
              <w:rPr>
                <w:b/>
                <w:szCs w:val="24"/>
              </w:rPr>
              <w:t>X</w:t>
            </w:r>
          </w:p>
        </w:tc>
        <w:tc>
          <w:tcPr>
            <w:tcW w:w="14" w:type="dxa"/>
            <w:tcBorders>
              <w:top w:val="nil"/>
              <w:left w:val="nil"/>
              <w:bottom w:val="nil"/>
              <w:right w:val="nil"/>
            </w:tcBorders>
          </w:tcPr>
          <w:p w14:paraId="5A485A3D" w14:textId="77777777" w:rsidR="00000000" w:rsidRDefault="00FA6F85">
            <w:pPr>
              <w:adjustRightInd w:val="0"/>
              <w:ind w:right="144"/>
              <w:jc w:val="center"/>
              <w:rPr>
                <w:sz w:val="24"/>
                <w:szCs w:val="24"/>
              </w:rPr>
            </w:pPr>
          </w:p>
        </w:tc>
        <w:tc>
          <w:tcPr>
            <w:tcW w:w="1440" w:type="dxa"/>
            <w:gridSpan w:val="3"/>
            <w:tcBorders>
              <w:top w:val="nil"/>
              <w:left w:val="nil"/>
              <w:bottom w:val="nil"/>
              <w:right w:val="nil"/>
            </w:tcBorders>
          </w:tcPr>
          <w:p w14:paraId="24BAC581" w14:textId="77777777" w:rsidR="00000000" w:rsidRDefault="00FA6F85">
            <w:pPr>
              <w:adjustRightInd w:val="0"/>
              <w:ind w:right="144"/>
              <w:rPr>
                <w:sz w:val="24"/>
                <w:szCs w:val="24"/>
              </w:rPr>
            </w:pPr>
            <w:r>
              <w:rPr>
                <w:b/>
                <w:szCs w:val="24"/>
              </w:rPr>
              <w:t>AN 2/80</w:t>
            </w:r>
          </w:p>
        </w:tc>
      </w:tr>
      <w:tr w:rsidR="00000000" w14:paraId="27DF71AD"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149737E" w14:textId="77777777" w:rsidR="00000000" w:rsidRDefault="00FA6F85">
            <w:pPr>
              <w:adjustRightInd w:val="0"/>
              <w:ind w:right="144"/>
              <w:rPr>
                <w:sz w:val="24"/>
                <w:szCs w:val="24"/>
              </w:rPr>
            </w:pPr>
          </w:p>
        </w:tc>
        <w:tc>
          <w:tcPr>
            <w:tcW w:w="6523" w:type="dxa"/>
            <w:gridSpan w:val="8"/>
            <w:tcBorders>
              <w:top w:val="nil"/>
              <w:left w:val="nil"/>
              <w:bottom w:val="nil"/>
              <w:right w:val="nil"/>
            </w:tcBorders>
          </w:tcPr>
          <w:p w14:paraId="29E095CC" w14:textId="77777777" w:rsidR="00000000" w:rsidRDefault="00FA6F85">
            <w:pPr>
              <w:adjustRightInd w:val="0"/>
              <w:ind w:right="144"/>
              <w:rPr>
                <w:sz w:val="24"/>
                <w:szCs w:val="24"/>
              </w:rPr>
            </w:pPr>
            <w:r>
              <w:rPr>
                <w:szCs w:val="24"/>
              </w:rPr>
              <w:t>Code identifying a party or other code</w:t>
            </w:r>
          </w:p>
        </w:tc>
      </w:tr>
      <w:tr w:rsidR="00000000" w14:paraId="236FCA8B"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218C706" w14:textId="77777777" w:rsidR="00000000" w:rsidRDefault="00FA6F85">
            <w:pPr>
              <w:adjustRightInd w:val="0"/>
              <w:ind w:right="144"/>
              <w:rPr>
                <w:sz w:val="24"/>
                <w:szCs w:val="24"/>
              </w:rPr>
            </w:pPr>
          </w:p>
        </w:tc>
        <w:tc>
          <w:tcPr>
            <w:tcW w:w="6523" w:type="dxa"/>
            <w:gridSpan w:val="8"/>
            <w:tcBorders>
              <w:top w:val="nil"/>
              <w:left w:val="nil"/>
              <w:bottom w:val="nil"/>
              <w:right w:val="nil"/>
            </w:tcBorders>
            <w:shd w:val="pct20" w:color="auto" w:fill="auto"/>
          </w:tcPr>
          <w:p w14:paraId="4B980E77" w14:textId="77777777" w:rsidR="00000000" w:rsidRDefault="00FA6F85">
            <w:pPr>
              <w:adjustRightInd w:val="0"/>
              <w:ind w:right="144"/>
              <w:rPr>
                <w:sz w:val="24"/>
                <w:szCs w:val="24"/>
              </w:rPr>
            </w:pPr>
            <w:r>
              <w:rPr>
                <w:szCs w:val="24"/>
              </w:rPr>
              <w:t>CR D-U-N-S Number or D-U-N-S + 4 Number</w:t>
            </w:r>
          </w:p>
        </w:tc>
      </w:tr>
      <w:tr w:rsidR="00000000" w14:paraId="1AC1B80F" w14:textId="77777777">
        <w:tblPrEx>
          <w:tblCellMar>
            <w:top w:w="0" w:type="dxa"/>
            <w:left w:w="0" w:type="dxa"/>
            <w:bottom w:w="0" w:type="dxa"/>
            <w:right w:w="0" w:type="dxa"/>
          </w:tblCellMar>
        </w:tblPrEx>
        <w:tc>
          <w:tcPr>
            <w:tcW w:w="1007" w:type="dxa"/>
            <w:tcBorders>
              <w:top w:val="nil"/>
              <w:left w:val="nil"/>
              <w:bottom w:val="nil"/>
              <w:right w:val="nil"/>
            </w:tcBorders>
          </w:tcPr>
          <w:p w14:paraId="12B9EBC6" w14:textId="77777777" w:rsidR="00000000" w:rsidRDefault="00FA6F85">
            <w:pPr>
              <w:adjustRightInd w:val="0"/>
              <w:ind w:right="144"/>
              <w:rPr>
                <w:sz w:val="24"/>
                <w:szCs w:val="24"/>
              </w:rPr>
            </w:pPr>
            <w:r>
              <w:rPr>
                <w:b/>
                <w:szCs w:val="24"/>
              </w:rPr>
              <w:t>Dep</w:t>
            </w:r>
          </w:p>
        </w:tc>
        <w:tc>
          <w:tcPr>
            <w:tcW w:w="1080" w:type="dxa"/>
            <w:tcBorders>
              <w:top w:val="nil"/>
              <w:left w:val="nil"/>
              <w:bottom w:val="nil"/>
              <w:right w:val="nil"/>
            </w:tcBorders>
          </w:tcPr>
          <w:p w14:paraId="0196C407" w14:textId="77777777" w:rsidR="00000000" w:rsidRDefault="00FA6F85">
            <w:pPr>
              <w:adjustRightInd w:val="0"/>
              <w:ind w:right="144"/>
              <w:jc w:val="center"/>
              <w:rPr>
                <w:sz w:val="24"/>
                <w:szCs w:val="24"/>
              </w:rPr>
            </w:pPr>
            <w:r>
              <w:rPr>
                <w:b/>
                <w:szCs w:val="24"/>
              </w:rPr>
              <w:t>N106</w:t>
            </w:r>
          </w:p>
        </w:tc>
        <w:tc>
          <w:tcPr>
            <w:tcW w:w="892" w:type="dxa"/>
            <w:tcBorders>
              <w:top w:val="nil"/>
              <w:left w:val="nil"/>
              <w:bottom w:val="nil"/>
              <w:right w:val="nil"/>
            </w:tcBorders>
          </w:tcPr>
          <w:p w14:paraId="0FEB03C2" w14:textId="77777777" w:rsidR="00000000" w:rsidRDefault="00FA6F85">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45FBDA55" w14:textId="77777777" w:rsidR="00000000" w:rsidRDefault="00FA6F85">
            <w:pPr>
              <w:adjustRightInd w:val="0"/>
              <w:ind w:right="144"/>
              <w:rPr>
                <w:sz w:val="24"/>
                <w:szCs w:val="24"/>
              </w:rPr>
            </w:pPr>
            <w:r>
              <w:rPr>
                <w:b/>
                <w:szCs w:val="24"/>
              </w:rPr>
              <w:t>Entity Identifier Code</w:t>
            </w:r>
          </w:p>
        </w:tc>
        <w:tc>
          <w:tcPr>
            <w:tcW w:w="432" w:type="dxa"/>
            <w:tcBorders>
              <w:top w:val="nil"/>
              <w:left w:val="nil"/>
              <w:bottom w:val="nil"/>
              <w:right w:val="nil"/>
            </w:tcBorders>
          </w:tcPr>
          <w:p w14:paraId="69F3BE57" w14:textId="77777777" w:rsidR="00000000" w:rsidRDefault="00FA6F85">
            <w:pPr>
              <w:adjustRightInd w:val="0"/>
              <w:ind w:right="144"/>
              <w:jc w:val="center"/>
              <w:rPr>
                <w:sz w:val="24"/>
                <w:szCs w:val="24"/>
              </w:rPr>
            </w:pPr>
            <w:r>
              <w:rPr>
                <w:b/>
                <w:szCs w:val="24"/>
              </w:rPr>
              <w:t>O</w:t>
            </w:r>
          </w:p>
        </w:tc>
        <w:tc>
          <w:tcPr>
            <w:tcW w:w="14" w:type="dxa"/>
            <w:tcBorders>
              <w:top w:val="nil"/>
              <w:left w:val="nil"/>
              <w:bottom w:val="nil"/>
              <w:right w:val="nil"/>
            </w:tcBorders>
          </w:tcPr>
          <w:p w14:paraId="46D9EE77" w14:textId="77777777" w:rsidR="00000000" w:rsidRDefault="00FA6F85">
            <w:pPr>
              <w:adjustRightInd w:val="0"/>
              <w:ind w:right="144"/>
              <w:jc w:val="center"/>
              <w:rPr>
                <w:sz w:val="24"/>
                <w:szCs w:val="24"/>
              </w:rPr>
            </w:pPr>
          </w:p>
        </w:tc>
        <w:tc>
          <w:tcPr>
            <w:tcW w:w="1440" w:type="dxa"/>
            <w:gridSpan w:val="3"/>
            <w:tcBorders>
              <w:top w:val="nil"/>
              <w:left w:val="nil"/>
              <w:bottom w:val="nil"/>
              <w:right w:val="nil"/>
            </w:tcBorders>
          </w:tcPr>
          <w:p w14:paraId="319E236C" w14:textId="77777777" w:rsidR="00000000" w:rsidRDefault="00FA6F85">
            <w:pPr>
              <w:adjustRightInd w:val="0"/>
              <w:ind w:right="144"/>
              <w:rPr>
                <w:sz w:val="24"/>
                <w:szCs w:val="24"/>
              </w:rPr>
            </w:pPr>
            <w:r>
              <w:rPr>
                <w:b/>
                <w:szCs w:val="24"/>
              </w:rPr>
              <w:t>ID 2/3</w:t>
            </w:r>
          </w:p>
        </w:tc>
      </w:tr>
      <w:tr w:rsidR="00000000" w14:paraId="0CC84E47"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4BED86A" w14:textId="77777777" w:rsidR="00000000" w:rsidRDefault="00FA6F85">
            <w:pPr>
              <w:adjustRightInd w:val="0"/>
              <w:ind w:right="144"/>
              <w:rPr>
                <w:sz w:val="24"/>
                <w:szCs w:val="24"/>
              </w:rPr>
            </w:pPr>
          </w:p>
        </w:tc>
        <w:tc>
          <w:tcPr>
            <w:tcW w:w="6523" w:type="dxa"/>
            <w:gridSpan w:val="8"/>
            <w:tcBorders>
              <w:top w:val="nil"/>
              <w:left w:val="nil"/>
              <w:bottom w:val="nil"/>
              <w:right w:val="nil"/>
            </w:tcBorders>
          </w:tcPr>
          <w:p w14:paraId="7881207D" w14:textId="77777777" w:rsidR="00000000" w:rsidRDefault="00FA6F85">
            <w:pPr>
              <w:adjustRightInd w:val="0"/>
              <w:ind w:right="144"/>
              <w:rPr>
                <w:sz w:val="24"/>
                <w:szCs w:val="24"/>
              </w:rPr>
            </w:pPr>
            <w:r>
              <w:rPr>
                <w:szCs w:val="24"/>
              </w:rPr>
              <w:t xml:space="preserve">Code identifying an organizational entity, a physical location, </w:t>
            </w:r>
            <w:proofErr w:type="gramStart"/>
            <w:r>
              <w:rPr>
                <w:szCs w:val="24"/>
              </w:rPr>
              <w:t>property</w:t>
            </w:r>
            <w:proofErr w:type="gramEnd"/>
            <w:r>
              <w:rPr>
                <w:szCs w:val="24"/>
              </w:rPr>
              <w:t xml:space="preserve"> or an individual</w:t>
            </w:r>
          </w:p>
        </w:tc>
      </w:tr>
      <w:tr w:rsidR="00000000" w14:paraId="275C6360"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B6FBECC" w14:textId="77777777" w:rsidR="00000000" w:rsidRDefault="00FA6F85">
            <w:pPr>
              <w:adjustRightInd w:val="0"/>
              <w:ind w:right="144"/>
              <w:rPr>
                <w:sz w:val="24"/>
                <w:szCs w:val="24"/>
              </w:rPr>
            </w:pPr>
            <w:r>
              <w:rPr>
                <w:szCs w:val="24"/>
              </w:rPr>
              <w:t xml:space="preserve"> </w:t>
            </w:r>
          </w:p>
        </w:tc>
        <w:tc>
          <w:tcPr>
            <w:tcW w:w="1367" w:type="dxa"/>
            <w:tcBorders>
              <w:top w:val="nil"/>
              <w:left w:val="nil"/>
              <w:bottom w:val="nil"/>
              <w:right w:val="nil"/>
            </w:tcBorders>
          </w:tcPr>
          <w:p w14:paraId="08F7A37B" w14:textId="77777777" w:rsidR="00000000" w:rsidRDefault="00FA6F85">
            <w:pPr>
              <w:adjustRightInd w:val="0"/>
              <w:ind w:right="144"/>
              <w:rPr>
                <w:sz w:val="24"/>
                <w:szCs w:val="24"/>
              </w:rPr>
            </w:pPr>
            <w:r>
              <w:rPr>
                <w:szCs w:val="24"/>
              </w:rPr>
              <w:t>40</w:t>
            </w:r>
          </w:p>
        </w:tc>
        <w:tc>
          <w:tcPr>
            <w:tcW w:w="144" w:type="dxa"/>
            <w:tcBorders>
              <w:top w:val="nil"/>
              <w:left w:val="nil"/>
              <w:bottom w:val="nil"/>
              <w:right w:val="nil"/>
            </w:tcBorders>
          </w:tcPr>
          <w:p w14:paraId="1F475378" w14:textId="77777777" w:rsidR="00000000" w:rsidRDefault="00FA6F85">
            <w:pPr>
              <w:adjustRightInd w:val="0"/>
              <w:ind w:right="144"/>
              <w:rPr>
                <w:sz w:val="24"/>
                <w:szCs w:val="24"/>
              </w:rPr>
            </w:pPr>
          </w:p>
        </w:tc>
        <w:tc>
          <w:tcPr>
            <w:tcW w:w="4823" w:type="dxa"/>
            <w:gridSpan w:val="5"/>
            <w:tcBorders>
              <w:top w:val="nil"/>
              <w:left w:val="nil"/>
              <w:bottom w:val="nil"/>
              <w:right w:val="nil"/>
            </w:tcBorders>
          </w:tcPr>
          <w:p w14:paraId="0E59D566" w14:textId="77777777" w:rsidR="00000000" w:rsidRDefault="00FA6F85">
            <w:pPr>
              <w:adjustRightInd w:val="0"/>
              <w:ind w:right="144"/>
              <w:rPr>
                <w:sz w:val="24"/>
                <w:szCs w:val="24"/>
              </w:rPr>
            </w:pPr>
            <w:r>
              <w:rPr>
                <w:szCs w:val="24"/>
              </w:rPr>
              <w:t>Receiver</w:t>
            </w:r>
          </w:p>
        </w:tc>
      </w:tr>
      <w:tr w:rsidR="00000000" w14:paraId="3C65BF13"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1E5D31FE" w14:textId="77777777" w:rsidR="00000000" w:rsidRDefault="00FA6F85">
            <w:pPr>
              <w:adjustRightInd w:val="0"/>
              <w:ind w:right="144"/>
              <w:rPr>
                <w:sz w:val="24"/>
                <w:szCs w:val="24"/>
              </w:rPr>
            </w:pPr>
          </w:p>
        </w:tc>
        <w:tc>
          <w:tcPr>
            <w:tcW w:w="4680" w:type="dxa"/>
            <w:gridSpan w:val="4"/>
            <w:tcBorders>
              <w:top w:val="nil"/>
              <w:left w:val="nil"/>
              <w:bottom w:val="nil"/>
              <w:right w:val="nil"/>
            </w:tcBorders>
            <w:shd w:val="pct20" w:color="auto" w:fill="auto"/>
          </w:tcPr>
          <w:p w14:paraId="7853A820" w14:textId="77777777" w:rsidR="00000000" w:rsidRDefault="00FA6F85">
            <w:pPr>
              <w:adjustRightInd w:val="0"/>
              <w:ind w:right="144"/>
              <w:rPr>
                <w:sz w:val="24"/>
                <w:szCs w:val="24"/>
              </w:rPr>
            </w:pPr>
            <w:r>
              <w:rPr>
                <w:szCs w:val="24"/>
              </w:rPr>
              <w:t>Required if CR is the receiver.  Only used for MOU/EC TDSP ESI IDs.  Otherwise not used.</w:t>
            </w:r>
          </w:p>
        </w:tc>
      </w:tr>
      <w:tr w:rsidR="00000000" w14:paraId="13E409ED"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66001AA" w14:textId="77777777" w:rsidR="00000000" w:rsidRDefault="00FA6F85">
            <w:pPr>
              <w:adjustRightInd w:val="0"/>
              <w:ind w:right="144"/>
              <w:rPr>
                <w:sz w:val="24"/>
                <w:szCs w:val="24"/>
              </w:rPr>
            </w:pPr>
            <w:r>
              <w:rPr>
                <w:szCs w:val="24"/>
              </w:rPr>
              <w:t xml:space="preserve"> </w:t>
            </w:r>
          </w:p>
        </w:tc>
        <w:tc>
          <w:tcPr>
            <w:tcW w:w="1367" w:type="dxa"/>
            <w:tcBorders>
              <w:top w:val="nil"/>
              <w:left w:val="nil"/>
              <w:bottom w:val="nil"/>
              <w:right w:val="nil"/>
            </w:tcBorders>
          </w:tcPr>
          <w:p w14:paraId="4C2C8E5B" w14:textId="77777777" w:rsidR="00000000" w:rsidRDefault="00FA6F85">
            <w:pPr>
              <w:adjustRightInd w:val="0"/>
              <w:ind w:right="144"/>
              <w:rPr>
                <w:sz w:val="24"/>
                <w:szCs w:val="24"/>
              </w:rPr>
            </w:pPr>
            <w:r>
              <w:rPr>
                <w:szCs w:val="24"/>
              </w:rPr>
              <w:t>41</w:t>
            </w:r>
          </w:p>
        </w:tc>
        <w:tc>
          <w:tcPr>
            <w:tcW w:w="144" w:type="dxa"/>
            <w:tcBorders>
              <w:top w:val="nil"/>
              <w:left w:val="nil"/>
              <w:bottom w:val="nil"/>
              <w:right w:val="nil"/>
            </w:tcBorders>
          </w:tcPr>
          <w:p w14:paraId="645E0A5B" w14:textId="77777777" w:rsidR="00000000" w:rsidRDefault="00FA6F85">
            <w:pPr>
              <w:adjustRightInd w:val="0"/>
              <w:ind w:right="144"/>
              <w:rPr>
                <w:sz w:val="24"/>
                <w:szCs w:val="24"/>
              </w:rPr>
            </w:pPr>
          </w:p>
        </w:tc>
        <w:tc>
          <w:tcPr>
            <w:tcW w:w="4823" w:type="dxa"/>
            <w:gridSpan w:val="5"/>
            <w:tcBorders>
              <w:top w:val="nil"/>
              <w:left w:val="nil"/>
              <w:bottom w:val="nil"/>
              <w:right w:val="nil"/>
            </w:tcBorders>
          </w:tcPr>
          <w:p w14:paraId="06C021F9" w14:textId="77777777" w:rsidR="00000000" w:rsidRDefault="00FA6F85">
            <w:pPr>
              <w:adjustRightInd w:val="0"/>
              <w:ind w:right="144"/>
              <w:rPr>
                <w:sz w:val="24"/>
                <w:szCs w:val="24"/>
              </w:rPr>
            </w:pPr>
            <w:r>
              <w:rPr>
                <w:szCs w:val="24"/>
              </w:rPr>
              <w:t>Submitter</w:t>
            </w:r>
          </w:p>
        </w:tc>
      </w:tr>
      <w:tr w:rsidR="00000000" w14:paraId="5F1E9099"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2E5D92FA" w14:textId="77777777" w:rsidR="00000000" w:rsidRDefault="00FA6F85">
            <w:pPr>
              <w:adjustRightInd w:val="0"/>
              <w:ind w:right="144"/>
              <w:rPr>
                <w:sz w:val="24"/>
                <w:szCs w:val="24"/>
              </w:rPr>
            </w:pPr>
          </w:p>
        </w:tc>
        <w:tc>
          <w:tcPr>
            <w:tcW w:w="4680" w:type="dxa"/>
            <w:gridSpan w:val="4"/>
            <w:tcBorders>
              <w:top w:val="nil"/>
              <w:left w:val="nil"/>
              <w:bottom w:val="nil"/>
              <w:right w:val="nil"/>
            </w:tcBorders>
            <w:shd w:val="pct20" w:color="auto" w:fill="auto"/>
          </w:tcPr>
          <w:p w14:paraId="56DC5E68" w14:textId="77777777" w:rsidR="00000000" w:rsidRDefault="00FA6F85">
            <w:pPr>
              <w:adjustRightInd w:val="0"/>
              <w:ind w:right="144"/>
              <w:rPr>
                <w:sz w:val="24"/>
                <w:szCs w:val="24"/>
              </w:rPr>
            </w:pPr>
            <w:r>
              <w:rPr>
                <w:szCs w:val="24"/>
              </w:rPr>
              <w:t>Required if CR is the submitter, otherwise not used.</w:t>
            </w:r>
          </w:p>
        </w:tc>
      </w:tr>
      <w:tr w:rsidR="00000000" w14:paraId="00DE9A6C"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29E2F19" w14:textId="77777777" w:rsidR="00000000" w:rsidRDefault="00FA6F85">
            <w:pPr>
              <w:adjustRightInd w:val="0"/>
              <w:ind w:right="144"/>
              <w:rPr>
                <w:sz w:val="24"/>
                <w:szCs w:val="24"/>
              </w:rPr>
            </w:pPr>
            <w:r>
              <w:rPr>
                <w:szCs w:val="24"/>
              </w:rPr>
              <w:t xml:space="preserve"> </w:t>
            </w:r>
          </w:p>
        </w:tc>
        <w:tc>
          <w:tcPr>
            <w:tcW w:w="1367" w:type="dxa"/>
            <w:tcBorders>
              <w:top w:val="nil"/>
              <w:left w:val="nil"/>
              <w:bottom w:val="nil"/>
              <w:right w:val="nil"/>
            </w:tcBorders>
          </w:tcPr>
          <w:p w14:paraId="7981B309" w14:textId="77777777" w:rsidR="00000000" w:rsidRDefault="00FA6F85">
            <w:pPr>
              <w:adjustRightInd w:val="0"/>
              <w:ind w:right="144"/>
              <w:rPr>
                <w:sz w:val="24"/>
                <w:szCs w:val="24"/>
              </w:rPr>
            </w:pPr>
            <w:r>
              <w:rPr>
                <w:szCs w:val="24"/>
              </w:rPr>
              <w:t>OA</w:t>
            </w:r>
          </w:p>
        </w:tc>
        <w:tc>
          <w:tcPr>
            <w:tcW w:w="144" w:type="dxa"/>
            <w:tcBorders>
              <w:top w:val="nil"/>
              <w:left w:val="nil"/>
              <w:bottom w:val="nil"/>
              <w:right w:val="nil"/>
            </w:tcBorders>
          </w:tcPr>
          <w:p w14:paraId="7FBE621E" w14:textId="77777777" w:rsidR="00000000" w:rsidRDefault="00FA6F85">
            <w:pPr>
              <w:adjustRightInd w:val="0"/>
              <w:ind w:right="144"/>
              <w:rPr>
                <w:sz w:val="24"/>
                <w:szCs w:val="24"/>
              </w:rPr>
            </w:pPr>
          </w:p>
        </w:tc>
        <w:tc>
          <w:tcPr>
            <w:tcW w:w="4823" w:type="dxa"/>
            <w:gridSpan w:val="5"/>
            <w:tcBorders>
              <w:top w:val="nil"/>
              <w:left w:val="nil"/>
              <w:bottom w:val="nil"/>
              <w:right w:val="nil"/>
            </w:tcBorders>
          </w:tcPr>
          <w:p w14:paraId="45C710DC" w14:textId="77777777" w:rsidR="00000000" w:rsidRDefault="00FA6F85">
            <w:pPr>
              <w:adjustRightInd w:val="0"/>
              <w:ind w:right="144"/>
              <w:rPr>
                <w:sz w:val="24"/>
                <w:szCs w:val="24"/>
              </w:rPr>
            </w:pPr>
            <w:r>
              <w:rPr>
                <w:szCs w:val="24"/>
              </w:rPr>
              <w:t>Electronic Return Originator</w:t>
            </w:r>
          </w:p>
        </w:tc>
      </w:tr>
      <w:tr w:rsidR="00000000" w14:paraId="7D691426"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76D6D42F" w14:textId="77777777" w:rsidR="00000000" w:rsidRDefault="00FA6F85">
            <w:pPr>
              <w:adjustRightInd w:val="0"/>
              <w:ind w:right="144"/>
              <w:rPr>
                <w:sz w:val="24"/>
                <w:szCs w:val="24"/>
              </w:rPr>
            </w:pPr>
          </w:p>
        </w:tc>
        <w:tc>
          <w:tcPr>
            <w:tcW w:w="4680" w:type="dxa"/>
            <w:gridSpan w:val="4"/>
            <w:tcBorders>
              <w:top w:val="nil"/>
              <w:left w:val="nil"/>
              <w:bottom w:val="nil"/>
              <w:right w:val="nil"/>
            </w:tcBorders>
            <w:shd w:val="pct20" w:color="auto" w:fill="auto"/>
          </w:tcPr>
          <w:p w14:paraId="2A96FCB2" w14:textId="77777777" w:rsidR="00000000" w:rsidRDefault="00FA6F85">
            <w:pPr>
              <w:adjustRightInd w:val="0"/>
              <w:ind w:right="144"/>
              <w:rPr>
                <w:sz w:val="24"/>
                <w:szCs w:val="24"/>
              </w:rPr>
            </w:pPr>
            <w:r>
              <w:rPr>
                <w:szCs w:val="24"/>
              </w:rPr>
              <w:t>Required when the original 824 from the CR is being forwarded on to the TDSP from ERCOT. (The N106 code will be changed by ERCOT only).</w:t>
            </w:r>
          </w:p>
        </w:tc>
      </w:tr>
    </w:tbl>
    <w:p w14:paraId="4336EDB1" w14:textId="77777777" w:rsidR="00000000" w:rsidRDefault="00FA6F85">
      <w:pPr>
        <w:tabs>
          <w:tab w:val="right" w:pos="1800"/>
          <w:tab w:val="left" w:pos="2160"/>
        </w:tabs>
        <w:adjustRightInd w:val="0"/>
        <w:ind w:left="2160" w:hanging="2160"/>
        <w:rPr>
          <w:b/>
          <w:szCs w:val="24"/>
        </w:rPr>
      </w:pPr>
      <w:r>
        <w:rPr>
          <w:szCs w:val="24"/>
        </w:rPr>
        <w:br w:type="page"/>
      </w:r>
      <w:bookmarkStart w:id="15" w:name="book6"/>
      <w:bookmarkEnd w:id="15"/>
      <w:r>
        <w:rPr>
          <w:b/>
          <w:szCs w:val="24"/>
        </w:rPr>
        <w:lastRenderedPageBreak/>
        <w:tab/>
        <w:t>Segment:</w:t>
      </w:r>
      <w:r>
        <w:rPr>
          <w:b/>
          <w:szCs w:val="24"/>
        </w:rPr>
        <w:tab/>
      </w:r>
      <w:r>
        <w:rPr>
          <w:b/>
          <w:sz w:val="40"/>
          <w:szCs w:val="24"/>
        </w:rPr>
        <w:t xml:space="preserve">OTI </w:t>
      </w:r>
      <w:r>
        <w:rPr>
          <w:b/>
          <w:szCs w:val="24"/>
        </w:rPr>
        <w:t>Original Transaction Identification</w:t>
      </w:r>
    </w:p>
    <w:p w14:paraId="2D496AC1" w14:textId="77777777" w:rsidR="00000000" w:rsidRDefault="00FA6F85">
      <w:pPr>
        <w:tabs>
          <w:tab w:val="right" w:pos="1800"/>
          <w:tab w:val="left" w:pos="2160"/>
        </w:tabs>
        <w:adjustRightInd w:val="0"/>
        <w:ind w:left="2160" w:hanging="2160"/>
        <w:rPr>
          <w:szCs w:val="24"/>
        </w:rPr>
      </w:pPr>
      <w:r>
        <w:rPr>
          <w:b/>
          <w:szCs w:val="24"/>
        </w:rPr>
        <w:tab/>
        <w:t>Position:</w:t>
      </w:r>
      <w:r>
        <w:rPr>
          <w:b/>
          <w:szCs w:val="24"/>
        </w:rPr>
        <w:tab/>
      </w:r>
      <w:r>
        <w:rPr>
          <w:szCs w:val="24"/>
        </w:rPr>
        <w:t>010</w:t>
      </w:r>
    </w:p>
    <w:p w14:paraId="74914494" w14:textId="77777777" w:rsidR="00000000" w:rsidRDefault="00FA6F85">
      <w:pPr>
        <w:tabs>
          <w:tab w:val="right" w:pos="1800"/>
          <w:tab w:val="left" w:pos="2160"/>
        </w:tabs>
        <w:adjustRightInd w:val="0"/>
        <w:ind w:left="2160" w:hanging="2160"/>
        <w:rPr>
          <w:szCs w:val="24"/>
        </w:rPr>
      </w:pPr>
      <w:r>
        <w:rPr>
          <w:szCs w:val="24"/>
        </w:rPr>
        <w:tab/>
      </w:r>
      <w:r>
        <w:rPr>
          <w:b/>
          <w:szCs w:val="24"/>
        </w:rPr>
        <w:t>Loop:</w:t>
      </w:r>
      <w:r>
        <w:rPr>
          <w:szCs w:val="24"/>
        </w:rPr>
        <w:tab/>
      </w:r>
      <w:r>
        <w:rPr>
          <w:szCs w:val="24"/>
        </w:rPr>
        <w:t>OTI        Mandatory</w:t>
      </w:r>
    </w:p>
    <w:p w14:paraId="0400D323" w14:textId="77777777" w:rsidR="00000000" w:rsidRDefault="00FA6F85">
      <w:pPr>
        <w:tabs>
          <w:tab w:val="right" w:pos="1800"/>
          <w:tab w:val="left" w:pos="2160"/>
        </w:tabs>
        <w:adjustRightInd w:val="0"/>
        <w:ind w:left="2160" w:hanging="2160"/>
        <w:rPr>
          <w:szCs w:val="24"/>
        </w:rPr>
      </w:pPr>
      <w:r>
        <w:rPr>
          <w:szCs w:val="24"/>
        </w:rPr>
        <w:tab/>
      </w:r>
      <w:r>
        <w:rPr>
          <w:b/>
          <w:szCs w:val="24"/>
        </w:rPr>
        <w:t>Level:</w:t>
      </w:r>
      <w:r>
        <w:rPr>
          <w:szCs w:val="24"/>
        </w:rPr>
        <w:tab/>
        <w:t>Detail</w:t>
      </w:r>
    </w:p>
    <w:p w14:paraId="2EB09273" w14:textId="77777777" w:rsidR="00000000" w:rsidRDefault="00FA6F85">
      <w:pPr>
        <w:tabs>
          <w:tab w:val="right" w:pos="1800"/>
          <w:tab w:val="left" w:pos="2160"/>
        </w:tabs>
        <w:adjustRightInd w:val="0"/>
        <w:ind w:left="2160" w:hanging="2160"/>
        <w:rPr>
          <w:szCs w:val="24"/>
        </w:rPr>
      </w:pPr>
      <w:r>
        <w:rPr>
          <w:szCs w:val="24"/>
        </w:rPr>
        <w:tab/>
      </w:r>
      <w:r>
        <w:rPr>
          <w:b/>
          <w:szCs w:val="24"/>
        </w:rPr>
        <w:t>Usage:</w:t>
      </w:r>
      <w:r>
        <w:rPr>
          <w:szCs w:val="24"/>
        </w:rPr>
        <w:tab/>
        <w:t>Mandatory</w:t>
      </w:r>
    </w:p>
    <w:p w14:paraId="46EF0A1D" w14:textId="77777777" w:rsidR="00000000" w:rsidRDefault="00FA6F85">
      <w:pPr>
        <w:tabs>
          <w:tab w:val="right" w:pos="1800"/>
          <w:tab w:val="left" w:pos="2160"/>
        </w:tabs>
        <w:adjustRightInd w:val="0"/>
        <w:ind w:left="2160" w:hanging="2160"/>
        <w:rPr>
          <w:szCs w:val="24"/>
        </w:rPr>
      </w:pPr>
      <w:r>
        <w:rPr>
          <w:szCs w:val="24"/>
        </w:rPr>
        <w:tab/>
      </w:r>
      <w:r>
        <w:rPr>
          <w:b/>
          <w:szCs w:val="24"/>
        </w:rPr>
        <w:t>Max Use:</w:t>
      </w:r>
      <w:r>
        <w:rPr>
          <w:szCs w:val="24"/>
        </w:rPr>
        <w:tab/>
        <w:t>1</w:t>
      </w:r>
    </w:p>
    <w:p w14:paraId="5B63C72F" w14:textId="77777777" w:rsidR="00000000" w:rsidRDefault="00FA6F85">
      <w:pPr>
        <w:tabs>
          <w:tab w:val="right" w:pos="1800"/>
          <w:tab w:val="left" w:pos="2160"/>
        </w:tabs>
        <w:adjustRightInd w:val="0"/>
        <w:ind w:left="2160" w:hanging="2160"/>
        <w:rPr>
          <w:szCs w:val="24"/>
        </w:rPr>
      </w:pPr>
      <w:r>
        <w:rPr>
          <w:szCs w:val="24"/>
        </w:rPr>
        <w:tab/>
      </w:r>
      <w:r>
        <w:rPr>
          <w:b/>
          <w:szCs w:val="24"/>
        </w:rPr>
        <w:t>Purpose:</w:t>
      </w:r>
      <w:r>
        <w:rPr>
          <w:szCs w:val="24"/>
        </w:rPr>
        <w:tab/>
        <w:t>To identify the edited transaction set and the level at which the results of the edit are reported, and to indicate the accepted, rejected, or accepted-with-change edit result</w:t>
      </w:r>
    </w:p>
    <w:p w14:paraId="1DDD4F50" w14:textId="77777777" w:rsidR="00000000" w:rsidRDefault="00FA6F85">
      <w:pPr>
        <w:tabs>
          <w:tab w:val="right" w:pos="1800"/>
          <w:tab w:val="left" w:pos="2160"/>
          <w:tab w:val="left" w:pos="2520"/>
        </w:tabs>
        <w:adjustRightInd w:val="0"/>
        <w:ind w:left="2520" w:hanging="2520"/>
        <w:rPr>
          <w:szCs w:val="24"/>
        </w:rPr>
      </w:pPr>
      <w:r>
        <w:rPr>
          <w:szCs w:val="24"/>
        </w:rPr>
        <w:tab/>
      </w:r>
      <w:r>
        <w:rPr>
          <w:b/>
          <w:szCs w:val="24"/>
        </w:rPr>
        <w:t>Syn</w:t>
      </w:r>
      <w:r>
        <w:rPr>
          <w:b/>
          <w:szCs w:val="24"/>
        </w:rPr>
        <w:t>tax Notes:</w:t>
      </w:r>
      <w:r>
        <w:rPr>
          <w:szCs w:val="24"/>
        </w:rPr>
        <w:tab/>
      </w:r>
      <w:r>
        <w:rPr>
          <w:b/>
          <w:szCs w:val="24"/>
        </w:rPr>
        <w:t>1</w:t>
      </w:r>
      <w:r>
        <w:rPr>
          <w:szCs w:val="24"/>
        </w:rPr>
        <w:tab/>
        <w:t>If OTI09 is present, then OTI08 is required.</w:t>
      </w:r>
    </w:p>
    <w:p w14:paraId="4E385F7E" w14:textId="77777777" w:rsidR="00000000" w:rsidRDefault="00FA6F85">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OTI03 is the primary reference identification or number used to uniquely identify the original transaction set.</w:t>
      </w:r>
    </w:p>
    <w:p w14:paraId="63B43DC9" w14:textId="77777777" w:rsidR="00000000" w:rsidRDefault="00FA6F85">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OTI06 is the group date.</w:t>
      </w:r>
    </w:p>
    <w:p w14:paraId="14B34022" w14:textId="77777777" w:rsidR="00000000" w:rsidRDefault="00FA6F85">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OTI07 is the group time.</w:t>
      </w:r>
    </w:p>
    <w:p w14:paraId="3BB01259" w14:textId="77777777" w:rsidR="00000000" w:rsidRDefault="00FA6F85">
      <w:pPr>
        <w:tabs>
          <w:tab w:val="right" w:pos="1800"/>
          <w:tab w:val="left" w:pos="2160"/>
          <w:tab w:val="left" w:pos="2520"/>
        </w:tabs>
        <w:adjustRightInd w:val="0"/>
        <w:ind w:left="2520" w:hanging="2520"/>
        <w:rPr>
          <w:szCs w:val="24"/>
        </w:rPr>
      </w:pPr>
      <w:r>
        <w:rPr>
          <w:szCs w:val="24"/>
        </w:rPr>
        <w:tab/>
      </w:r>
      <w:r>
        <w:rPr>
          <w:szCs w:val="24"/>
        </w:rPr>
        <w:tab/>
      </w:r>
      <w:r>
        <w:rPr>
          <w:b/>
          <w:szCs w:val="24"/>
        </w:rPr>
        <w:t>4</w:t>
      </w:r>
      <w:r>
        <w:rPr>
          <w:szCs w:val="24"/>
        </w:rPr>
        <w:tab/>
        <w:t>If OT</w:t>
      </w:r>
      <w:r>
        <w:rPr>
          <w:szCs w:val="24"/>
        </w:rPr>
        <w:t>I11 is present, it will contain the version/release under which the original electronic transaction was translated by the receiver.</w:t>
      </w:r>
    </w:p>
    <w:p w14:paraId="6CBCAA6F" w14:textId="77777777" w:rsidR="00000000" w:rsidRDefault="00FA6F85">
      <w:pPr>
        <w:tabs>
          <w:tab w:val="right" w:pos="1800"/>
          <w:tab w:val="left" w:pos="2160"/>
          <w:tab w:val="left" w:pos="2520"/>
        </w:tabs>
        <w:adjustRightInd w:val="0"/>
        <w:ind w:left="2520" w:hanging="2520"/>
        <w:rPr>
          <w:szCs w:val="24"/>
        </w:rPr>
      </w:pPr>
      <w:r>
        <w:rPr>
          <w:szCs w:val="24"/>
        </w:rPr>
        <w:tab/>
      </w:r>
      <w:r>
        <w:rPr>
          <w:szCs w:val="24"/>
        </w:rPr>
        <w:tab/>
      </w:r>
      <w:r>
        <w:rPr>
          <w:b/>
          <w:szCs w:val="24"/>
        </w:rPr>
        <w:t>5</w:t>
      </w:r>
      <w:r>
        <w:rPr>
          <w:szCs w:val="24"/>
        </w:rPr>
        <w:tab/>
        <w:t xml:space="preserve">OTI12 is the purpose of the original transaction </w:t>
      </w:r>
      <w:proofErr w:type="gramStart"/>
      <w:r>
        <w:rPr>
          <w:szCs w:val="24"/>
        </w:rPr>
        <w:t>set, and</w:t>
      </w:r>
      <w:proofErr w:type="gramEnd"/>
      <w:r>
        <w:rPr>
          <w:szCs w:val="24"/>
        </w:rPr>
        <w:t xml:space="preserve"> is used to assist in its unique identification.</w:t>
      </w:r>
    </w:p>
    <w:p w14:paraId="1CE356D1" w14:textId="77777777" w:rsidR="00000000" w:rsidRDefault="00FA6F85">
      <w:pPr>
        <w:tabs>
          <w:tab w:val="right" w:pos="1800"/>
          <w:tab w:val="left" w:pos="2160"/>
          <w:tab w:val="left" w:pos="2520"/>
        </w:tabs>
        <w:adjustRightInd w:val="0"/>
        <w:ind w:left="2520" w:hanging="2520"/>
        <w:rPr>
          <w:szCs w:val="24"/>
        </w:rPr>
      </w:pPr>
      <w:r>
        <w:rPr>
          <w:szCs w:val="24"/>
        </w:rPr>
        <w:tab/>
      </w:r>
      <w:r>
        <w:rPr>
          <w:szCs w:val="24"/>
        </w:rPr>
        <w:tab/>
      </w:r>
      <w:r>
        <w:rPr>
          <w:b/>
          <w:szCs w:val="24"/>
        </w:rPr>
        <w:t>6</w:t>
      </w:r>
      <w:r>
        <w:rPr>
          <w:szCs w:val="24"/>
        </w:rPr>
        <w:tab/>
        <w:t>OTI13 is t</w:t>
      </w:r>
      <w:r>
        <w:rPr>
          <w:szCs w:val="24"/>
        </w:rPr>
        <w:t xml:space="preserve">he type of the original transaction </w:t>
      </w:r>
      <w:proofErr w:type="gramStart"/>
      <w:r>
        <w:rPr>
          <w:szCs w:val="24"/>
        </w:rPr>
        <w:t>set, and</w:t>
      </w:r>
      <w:proofErr w:type="gramEnd"/>
      <w:r>
        <w:rPr>
          <w:szCs w:val="24"/>
        </w:rPr>
        <w:t xml:space="preserve"> is used to assist in its unique identification.</w:t>
      </w:r>
    </w:p>
    <w:p w14:paraId="58865861" w14:textId="77777777" w:rsidR="00000000" w:rsidRDefault="00FA6F85">
      <w:pPr>
        <w:tabs>
          <w:tab w:val="right" w:pos="1800"/>
          <w:tab w:val="left" w:pos="2160"/>
          <w:tab w:val="left" w:pos="2520"/>
        </w:tabs>
        <w:adjustRightInd w:val="0"/>
        <w:ind w:left="2520" w:hanging="2520"/>
        <w:rPr>
          <w:szCs w:val="24"/>
        </w:rPr>
      </w:pPr>
      <w:r>
        <w:rPr>
          <w:szCs w:val="24"/>
        </w:rPr>
        <w:tab/>
      </w:r>
      <w:r>
        <w:rPr>
          <w:szCs w:val="24"/>
        </w:rPr>
        <w:tab/>
      </w:r>
      <w:r>
        <w:rPr>
          <w:b/>
          <w:szCs w:val="24"/>
        </w:rPr>
        <w:t>7</w:t>
      </w:r>
      <w:r>
        <w:rPr>
          <w:szCs w:val="24"/>
        </w:rPr>
        <w:tab/>
        <w:t xml:space="preserve">OTI14 is the application type of the original transaction </w:t>
      </w:r>
      <w:proofErr w:type="gramStart"/>
      <w:r>
        <w:rPr>
          <w:szCs w:val="24"/>
        </w:rPr>
        <w:t>set, and</w:t>
      </w:r>
      <w:proofErr w:type="gramEnd"/>
      <w:r>
        <w:rPr>
          <w:szCs w:val="24"/>
        </w:rPr>
        <w:t xml:space="preserve"> is used to assist in its unique identification.</w:t>
      </w:r>
    </w:p>
    <w:p w14:paraId="34F973E1" w14:textId="77777777" w:rsidR="00000000" w:rsidRDefault="00FA6F85">
      <w:pPr>
        <w:tabs>
          <w:tab w:val="right" w:pos="1800"/>
          <w:tab w:val="left" w:pos="2160"/>
          <w:tab w:val="left" w:pos="2520"/>
        </w:tabs>
        <w:adjustRightInd w:val="0"/>
        <w:ind w:left="2520" w:hanging="2520"/>
        <w:rPr>
          <w:szCs w:val="24"/>
        </w:rPr>
      </w:pPr>
      <w:r>
        <w:rPr>
          <w:szCs w:val="24"/>
        </w:rPr>
        <w:tab/>
      </w:r>
      <w:r>
        <w:rPr>
          <w:szCs w:val="24"/>
        </w:rPr>
        <w:tab/>
      </w:r>
      <w:r>
        <w:rPr>
          <w:b/>
          <w:szCs w:val="24"/>
        </w:rPr>
        <w:t>8</w:t>
      </w:r>
      <w:r>
        <w:rPr>
          <w:szCs w:val="24"/>
        </w:rPr>
        <w:tab/>
        <w:t>OTI15 is the type of action indicated or</w:t>
      </w:r>
      <w:r>
        <w:rPr>
          <w:szCs w:val="24"/>
        </w:rPr>
        <w:t xml:space="preserve"> requested by the original transaction </w:t>
      </w:r>
      <w:proofErr w:type="gramStart"/>
      <w:r>
        <w:rPr>
          <w:szCs w:val="24"/>
        </w:rPr>
        <w:t>set, and</w:t>
      </w:r>
      <w:proofErr w:type="gramEnd"/>
      <w:r>
        <w:rPr>
          <w:szCs w:val="24"/>
        </w:rPr>
        <w:t xml:space="preserve"> is used to assist in its unique identification.</w:t>
      </w:r>
    </w:p>
    <w:p w14:paraId="60DF5521" w14:textId="77777777" w:rsidR="00000000" w:rsidRDefault="00FA6F85">
      <w:pPr>
        <w:tabs>
          <w:tab w:val="right" w:pos="1800"/>
          <w:tab w:val="left" w:pos="2160"/>
          <w:tab w:val="left" w:pos="2520"/>
        </w:tabs>
        <w:adjustRightInd w:val="0"/>
        <w:ind w:left="2520" w:hanging="2520"/>
        <w:rPr>
          <w:szCs w:val="24"/>
        </w:rPr>
      </w:pPr>
      <w:r>
        <w:rPr>
          <w:szCs w:val="24"/>
        </w:rPr>
        <w:tab/>
      </w:r>
      <w:r>
        <w:rPr>
          <w:szCs w:val="24"/>
        </w:rPr>
        <w:tab/>
      </w:r>
      <w:r>
        <w:rPr>
          <w:b/>
          <w:szCs w:val="24"/>
        </w:rPr>
        <w:t>9</w:t>
      </w:r>
      <w:r>
        <w:rPr>
          <w:szCs w:val="24"/>
        </w:rPr>
        <w:tab/>
        <w:t xml:space="preserve">OTI16 is the action requested by the original transaction </w:t>
      </w:r>
      <w:proofErr w:type="gramStart"/>
      <w:r>
        <w:rPr>
          <w:szCs w:val="24"/>
        </w:rPr>
        <w:t>set, and</w:t>
      </w:r>
      <w:proofErr w:type="gramEnd"/>
      <w:r>
        <w:rPr>
          <w:szCs w:val="24"/>
        </w:rPr>
        <w:t xml:space="preserve"> is used to assist in its unique identification.</w:t>
      </w:r>
    </w:p>
    <w:p w14:paraId="72D1BD62" w14:textId="77777777" w:rsidR="00000000" w:rsidRDefault="00FA6F85">
      <w:pPr>
        <w:tabs>
          <w:tab w:val="right" w:pos="1800"/>
          <w:tab w:val="left" w:pos="2160"/>
          <w:tab w:val="left" w:pos="2520"/>
        </w:tabs>
        <w:adjustRightInd w:val="0"/>
        <w:ind w:left="2520" w:hanging="2520"/>
        <w:rPr>
          <w:szCs w:val="24"/>
        </w:rPr>
      </w:pPr>
      <w:r>
        <w:rPr>
          <w:szCs w:val="24"/>
        </w:rPr>
        <w:tab/>
      </w:r>
      <w:r>
        <w:rPr>
          <w:szCs w:val="24"/>
        </w:rPr>
        <w:tab/>
      </w:r>
      <w:r>
        <w:rPr>
          <w:b/>
          <w:szCs w:val="24"/>
        </w:rPr>
        <w:t>10</w:t>
      </w:r>
      <w:r>
        <w:rPr>
          <w:szCs w:val="24"/>
        </w:rPr>
        <w:tab/>
        <w:t>OTI17 is the status reason of the or</w:t>
      </w:r>
      <w:r>
        <w:rPr>
          <w:szCs w:val="24"/>
        </w:rPr>
        <w:t xml:space="preserve">iginal transaction </w:t>
      </w:r>
      <w:proofErr w:type="gramStart"/>
      <w:r>
        <w:rPr>
          <w:szCs w:val="24"/>
        </w:rPr>
        <w:t>set, and</w:t>
      </w:r>
      <w:proofErr w:type="gramEnd"/>
      <w:r>
        <w:rPr>
          <w:szCs w:val="24"/>
        </w:rPr>
        <w:t xml:space="preserve"> is used to assist in its unique identification.</w:t>
      </w:r>
    </w:p>
    <w:p w14:paraId="735B561B" w14:textId="77777777" w:rsidR="00000000" w:rsidRDefault="00FA6F85">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r>
      <w:r>
        <w:rPr>
          <w:szCs w:val="24"/>
        </w:rPr>
        <w:t>OTI02 contains the qualifier identifying the business transaction from the original business application, and OTI03 will contain the original business application identification.</w:t>
      </w:r>
    </w:p>
    <w:p w14:paraId="12032D3E" w14:textId="77777777" w:rsidR="00000000" w:rsidRDefault="00FA6F85">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used, OTI04 through OTI08 will contain values from the original electr</w:t>
      </w:r>
      <w:r>
        <w:rPr>
          <w:szCs w:val="24"/>
        </w:rPr>
        <w:t>onic functional group generated by the sender.</w:t>
      </w:r>
    </w:p>
    <w:p w14:paraId="1EEB5880" w14:textId="77777777" w:rsidR="00000000" w:rsidRDefault="00FA6F85">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used, OTI09 through OTI10 will contain values from the original electronic transaction set generated by the sender.</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6056929C" w14:textId="77777777">
        <w:tblPrEx>
          <w:tblCellMar>
            <w:top w:w="0" w:type="dxa"/>
            <w:left w:w="0" w:type="dxa"/>
            <w:bottom w:w="0" w:type="dxa"/>
            <w:right w:w="0" w:type="dxa"/>
          </w:tblCellMar>
        </w:tblPrEx>
        <w:tc>
          <w:tcPr>
            <w:tcW w:w="1944" w:type="dxa"/>
            <w:tcBorders>
              <w:top w:val="nil"/>
              <w:left w:val="nil"/>
              <w:bottom w:val="nil"/>
              <w:right w:val="nil"/>
            </w:tcBorders>
          </w:tcPr>
          <w:p w14:paraId="45AEEA16" w14:textId="77777777" w:rsidR="00000000" w:rsidRDefault="00FA6F85">
            <w:pPr>
              <w:adjustRightInd w:val="0"/>
              <w:ind w:right="144"/>
              <w:jc w:val="right"/>
              <w:rPr>
                <w:sz w:val="24"/>
                <w:szCs w:val="24"/>
              </w:rPr>
            </w:pPr>
            <w:r>
              <w:rPr>
                <w:b/>
                <w:szCs w:val="24"/>
              </w:rPr>
              <w:t>Notes:</w:t>
            </w:r>
          </w:p>
        </w:tc>
        <w:tc>
          <w:tcPr>
            <w:tcW w:w="216" w:type="dxa"/>
            <w:tcBorders>
              <w:top w:val="nil"/>
              <w:left w:val="nil"/>
              <w:bottom w:val="nil"/>
              <w:right w:val="nil"/>
            </w:tcBorders>
          </w:tcPr>
          <w:p w14:paraId="625721AF" w14:textId="77777777" w:rsidR="00000000" w:rsidRDefault="00FA6F85">
            <w:pPr>
              <w:adjustRightInd w:val="0"/>
              <w:ind w:right="144"/>
              <w:jc w:val="right"/>
              <w:rPr>
                <w:sz w:val="24"/>
                <w:szCs w:val="24"/>
              </w:rPr>
            </w:pPr>
          </w:p>
        </w:tc>
        <w:tc>
          <w:tcPr>
            <w:tcW w:w="7343" w:type="dxa"/>
            <w:tcBorders>
              <w:top w:val="nil"/>
              <w:left w:val="nil"/>
              <w:bottom w:val="nil"/>
              <w:right w:val="nil"/>
            </w:tcBorders>
            <w:shd w:val="pct20" w:color="auto" w:fill="auto"/>
          </w:tcPr>
          <w:p w14:paraId="43B432A8" w14:textId="77777777" w:rsidR="00000000" w:rsidRDefault="00FA6F85">
            <w:pPr>
              <w:adjustRightInd w:val="0"/>
              <w:ind w:right="144"/>
              <w:rPr>
                <w:szCs w:val="24"/>
              </w:rPr>
            </w:pPr>
            <w:r>
              <w:rPr>
                <w:szCs w:val="24"/>
              </w:rPr>
              <w:t>Required</w:t>
            </w:r>
          </w:p>
          <w:p w14:paraId="73082913" w14:textId="77777777" w:rsidR="00000000" w:rsidRDefault="00FA6F85">
            <w:pPr>
              <w:adjustRightInd w:val="0"/>
              <w:ind w:right="144"/>
              <w:rPr>
                <w:szCs w:val="24"/>
              </w:rPr>
            </w:pPr>
          </w:p>
          <w:p w14:paraId="1B1CBA23" w14:textId="77777777" w:rsidR="00000000" w:rsidRDefault="00FA6F85">
            <w:pPr>
              <w:adjustRightInd w:val="0"/>
              <w:ind w:right="144"/>
              <w:rPr>
                <w:szCs w:val="24"/>
              </w:rPr>
            </w:pPr>
            <w:r>
              <w:rPr>
                <w:szCs w:val="24"/>
              </w:rPr>
              <w:t>Only 1 OTI Loop per EDI transaction is accepted in the Texas Market</w:t>
            </w:r>
          </w:p>
          <w:p w14:paraId="381D8A7C" w14:textId="77777777" w:rsidR="00000000" w:rsidRDefault="00FA6F85">
            <w:pPr>
              <w:adjustRightInd w:val="0"/>
              <w:ind w:right="144"/>
              <w:rPr>
                <w:sz w:val="24"/>
                <w:szCs w:val="24"/>
              </w:rPr>
            </w:pPr>
          </w:p>
        </w:tc>
      </w:tr>
      <w:tr w:rsidR="00000000" w14:paraId="3E60CE01" w14:textId="77777777">
        <w:tblPrEx>
          <w:tblCellMar>
            <w:top w:w="0" w:type="dxa"/>
            <w:left w:w="0" w:type="dxa"/>
            <w:bottom w:w="0" w:type="dxa"/>
            <w:right w:w="0" w:type="dxa"/>
          </w:tblCellMar>
        </w:tblPrEx>
        <w:tc>
          <w:tcPr>
            <w:tcW w:w="1944" w:type="dxa"/>
            <w:tcBorders>
              <w:top w:val="nil"/>
              <w:left w:val="nil"/>
              <w:bottom w:val="nil"/>
              <w:right w:val="nil"/>
            </w:tcBorders>
          </w:tcPr>
          <w:p w14:paraId="74434329" w14:textId="77777777" w:rsidR="00000000" w:rsidRDefault="00FA6F85">
            <w:pPr>
              <w:adjustRightInd w:val="0"/>
              <w:ind w:right="144"/>
              <w:rPr>
                <w:sz w:val="24"/>
                <w:szCs w:val="24"/>
              </w:rPr>
            </w:pPr>
          </w:p>
        </w:tc>
        <w:tc>
          <w:tcPr>
            <w:tcW w:w="216" w:type="dxa"/>
            <w:tcBorders>
              <w:top w:val="nil"/>
              <w:left w:val="nil"/>
              <w:bottom w:val="nil"/>
              <w:right w:val="nil"/>
            </w:tcBorders>
          </w:tcPr>
          <w:p w14:paraId="53746997" w14:textId="77777777" w:rsidR="00000000" w:rsidRDefault="00FA6F85">
            <w:pPr>
              <w:adjustRightInd w:val="0"/>
              <w:ind w:right="144"/>
              <w:rPr>
                <w:sz w:val="24"/>
                <w:szCs w:val="24"/>
              </w:rPr>
            </w:pPr>
          </w:p>
        </w:tc>
        <w:tc>
          <w:tcPr>
            <w:tcW w:w="7343" w:type="dxa"/>
            <w:tcBorders>
              <w:top w:val="nil"/>
              <w:left w:val="nil"/>
              <w:bottom w:val="nil"/>
              <w:right w:val="nil"/>
            </w:tcBorders>
            <w:shd w:val="pct20" w:color="auto" w:fill="auto"/>
          </w:tcPr>
          <w:p w14:paraId="34039CB3" w14:textId="77777777" w:rsidR="00000000" w:rsidRDefault="00FA6F85">
            <w:pPr>
              <w:adjustRightInd w:val="0"/>
              <w:ind w:right="144"/>
              <w:rPr>
                <w:szCs w:val="24"/>
              </w:rPr>
            </w:pPr>
            <w:r>
              <w:rPr>
                <w:szCs w:val="24"/>
              </w:rPr>
              <w:t>OTI~TR~TN~2001010100001~~~~~~~810</w:t>
            </w:r>
          </w:p>
          <w:p w14:paraId="099F4683" w14:textId="77777777" w:rsidR="00000000" w:rsidRDefault="00FA6F85">
            <w:pPr>
              <w:adjustRightInd w:val="0"/>
              <w:ind w:right="144"/>
              <w:rPr>
                <w:sz w:val="24"/>
                <w:szCs w:val="24"/>
              </w:rPr>
            </w:pPr>
            <w:r>
              <w:rPr>
                <w:szCs w:val="24"/>
              </w:rPr>
              <w:t>OTI~TR~TN~2001010100001~~~~~~~867</w:t>
            </w:r>
          </w:p>
        </w:tc>
      </w:tr>
    </w:tbl>
    <w:p w14:paraId="22CBE1F8" w14:textId="77777777" w:rsidR="00000000" w:rsidRDefault="00FA6F85">
      <w:pPr>
        <w:adjustRightInd w:val="0"/>
        <w:rPr>
          <w:szCs w:val="24"/>
        </w:rPr>
      </w:pPr>
    </w:p>
    <w:p w14:paraId="02A8A643" w14:textId="77777777" w:rsidR="00000000" w:rsidRDefault="00FA6F85">
      <w:pPr>
        <w:adjustRightInd w:val="0"/>
        <w:jc w:val="center"/>
        <w:rPr>
          <w:b/>
          <w:szCs w:val="24"/>
        </w:rPr>
      </w:pPr>
      <w:r>
        <w:rPr>
          <w:b/>
          <w:szCs w:val="24"/>
        </w:rPr>
        <w:t>Data Element Summary</w:t>
      </w:r>
    </w:p>
    <w:p w14:paraId="1AFF108A" w14:textId="77777777" w:rsidR="00000000" w:rsidRDefault="00FA6F85">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462A3A74" w14:textId="77777777" w:rsidR="00000000" w:rsidRDefault="00FA6F85">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10ED9A50" w14:textId="77777777">
        <w:tblPrEx>
          <w:tblCellMar>
            <w:top w:w="0" w:type="dxa"/>
            <w:left w:w="0" w:type="dxa"/>
            <w:bottom w:w="0" w:type="dxa"/>
            <w:right w:w="0" w:type="dxa"/>
          </w:tblCellMar>
        </w:tblPrEx>
        <w:tc>
          <w:tcPr>
            <w:tcW w:w="1007" w:type="dxa"/>
            <w:tcBorders>
              <w:top w:val="nil"/>
              <w:left w:val="nil"/>
              <w:bottom w:val="nil"/>
              <w:right w:val="nil"/>
            </w:tcBorders>
          </w:tcPr>
          <w:p w14:paraId="5D114716" w14:textId="77777777" w:rsidR="00000000" w:rsidRDefault="00FA6F85">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7AE0F3C0" w14:textId="77777777" w:rsidR="00000000" w:rsidRDefault="00FA6F85">
            <w:pPr>
              <w:adjustRightInd w:val="0"/>
              <w:ind w:right="144"/>
              <w:jc w:val="center"/>
              <w:rPr>
                <w:sz w:val="24"/>
                <w:szCs w:val="24"/>
              </w:rPr>
            </w:pPr>
            <w:r>
              <w:rPr>
                <w:b/>
                <w:szCs w:val="24"/>
              </w:rPr>
              <w:t>OTI01</w:t>
            </w:r>
          </w:p>
        </w:tc>
        <w:tc>
          <w:tcPr>
            <w:tcW w:w="892" w:type="dxa"/>
            <w:tcBorders>
              <w:top w:val="nil"/>
              <w:left w:val="nil"/>
              <w:bottom w:val="nil"/>
              <w:right w:val="nil"/>
            </w:tcBorders>
          </w:tcPr>
          <w:p w14:paraId="22F40802" w14:textId="77777777" w:rsidR="00000000" w:rsidRDefault="00FA6F85">
            <w:pPr>
              <w:adjustRightInd w:val="0"/>
              <w:ind w:right="144"/>
              <w:jc w:val="center"/>
              <w:rPr>
                <w:sz w:val="24"/>
                <w:szCs w:val="24"/>
              </w:rPr>
            </w:pPr>
            <w:r>
              <w:rPr>
                <w:b/>
                <w:szCs w:val="24"/>
              </w:rPr>
              <w:t>110</w:t>
            </w:r>
          </w:p>
        </w:tc>
        <w:tc>
          <w:tcPr>
            <w:tcW w:w="4968" w:type="dxa"/>
            <w:gridSpan w:val="4"/>
            <w:tcBorders>
              <w:top w:val="nil"/>
              <w:left w:val="nil"/>
              <w:bottom w:val="nil"/>
              <w:right w:val="nil"/>
            </w:tcBorders>
          </w:tcPr>
          <w:p w14:paraId="06E406ED" w14:textId="77777777" w:rsidR="00000000" w:rsidRDefault="00FA6F85">
            <w:pPr>
              <w:adjustRightInd w:val="0"/>
              <w:ind w:right="144"/>
              <w:rPr>
                <w:sz w:val="24"/>
                <w:szCs w:val="24"/>
              </w:rPr>
            </w:pPr>
            <w:r>
              <w:rPr>
                <w:b/>
                <w:szCs w:val="24"/>
              </w:rPr>
              <w:t>Application Acknowledgment Code</w:t>
            </w:r>
          </w:p>
        </w:tc>
        <w:tc>
          <w:tcPr>
            <w:tcW w:w="432" w:type="dxa"/>
            <w:tcBorders>
              <w:top w:val="nil"/>
              <w:left w:val="nil"/>
              <w:bottom w:val="nil"/>
              <w:right w:val="nil"/>
            </w:tcBorders>
          </w:tcPr>
          <w:p w14:paraId="74EA6F89" w14:textId="77777777" w:rsidR="00000000" w:rsidRDefault="00FA6F85">
            <w:pPr>
              <w:adjustRightInd w:val="0"/>
              <w:ind w:right="144"/>
              <w:jc w:val="center"/>
              <w:rPr>
                <w:sz w:val="24"/>
                <w:szCs w:val="24"/>
              </w:rPr>
            </w:pPr>
            <w:r>
              <w:rPr>
                <w:b/>
                <w:szCs w:val="24"/>
              </w:rPr>
              <w:t>M</w:t>
            </w:r>
          </w:p>
        </w:tc>
        <w:tc>
          <w:tcPr>
            <w:tcW w:w="14" w:type="dxa"/>
            <w:tcBorders>
              <w:top w:val="nil"/>
              <w:left w:val="nil"/>
              <w:bottom w:val="nil"/>
              <w:right w:val="nil"/>
            </w:tcBorders>
          </w:tcPr>
          <w:p w14:paraId="60C5D8DF" w14:textId="77777777" w:rsidR="00000000" w:rsidRDefault="00FA6F85">
            <w:pPr>
              <w:adjustRightInd w:val="0"/>
              <w:ind w:right="144"/>
              <w:jc w:val="center"/>
              <w:rPr>
                <w:sz w:val="24"/>
                <w:szCs w:val="24"/>
              </w:rPr>
            </w:pPr>
          </w:p>
        </w:tc>
        <w:tc>
          <w:tcPr>
            <w:tcW w:w="1440" w:type="dxa"/>
            <w:gridSpan w:val="3"/>
            <w:tcBorders>
              <w:top w:val="nil"/>
              <w:left w:val="nil"/>
              <w:bottom w:val="nil"/>
              <w:right w:val="nil"/>
            </w:tcBorders>
          </w:tcPr>
          <w:p w14:paraId="211DD7D4" w14:textId="77777777" w:rsidR="00000000" w:rsidRDefault="00FA6F85">
            <w:pPr>
              <w:adjustRightInd w:val="0"/>
              <w:ind w:right="144"/>
              <w:rPr>
                <w:sz w:val="24"/>
                <w:szCs w:val="24"/>
              </w:rPr>
            </w:pPr>
            <w:r>
              <w:rPr>
                <w:b/>
                <w:szCs w:val="24"/>
              </w:rPr>
              <w:t>ID 1/2</w:t>
            </w:r>
          </w:p>
        </w:tc>
      </w:tr>
      <w:tr w:rsidR="00000000" w14:paraId="6B060F83"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645AEAE" w14:textId="77777777" w:rsidR="00000000" w:rsidRDefault="00FA6F85">
            <w:pPr>
              <w:adjustRightInd w:val="0"/>
              <w:ind w:right="144"/>
              <w:rPr>
                <w:sz w:val="24"/>
                <w:szCs w:val="24"/>
              </w:rPr>
            </w:pPr>
          </w:p>
        </w:tc>
        <w:tc>
          <w:tcPr>
            <w:tcW w:w="6523" w:type="dxa"/>
            <w:gridSpan w:val="8"/>
            <w:tcBorders>
              <w:top w:val="nil"/>
              <w:left w:val="nil"/>
              <w:bottom w:val="nil"/>
              <w:right w:val="nil"/>
            </w:tcBorders>
          </w:tcPr>
          <w:p w14:paraId="3A4B04DB" w14:textId="77777777" w:rsidR="00000000" w:rsidRDefault="00FA6F85">
            <w:pPr>
              <w:adjustRightInd w:val="0"/>
              <w:ind w:right="144"/>
              <w:rPr>
                <w:sz w:val="24"/>
                <w:szCs w:val="24"/>
              </w:rPr>
            </w:pPr>
            <w:r>
              <w:rPr>
                <w:szCs w:val="24"/>
              </w:rPr>
              <w:t>Code indicating the application system edit results of the business data</w:t>
            </w:r>
          </w:p>
        </w:tc>
      </w:tr>
      <w:tr w:rsidR="00000000" w14:paraId="4058E66B"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28DF924" w14:textId="77777777" w:rsidR="00000000" w:rsidRDefault="00FA6F85">
            <w:pPr>
              <w:adjustRightInd w:val="0"/>
              <w:ind w:right="144"/>
              <w:rPr>
                <w:sz w:val="24"/>
                <w:szCs w:val="24"/>
              </w:rPr>
            </w:pPr>
            <w:r>
              <w:rPr>
                <w:szCs w:val="24"/>
              </w:rPr>
              <w:t xml:space="preserve"> </w:t>
            </w:r>
          </w:p>
        </w:tc>
        <w:tc>
          <w:tcPr>
            <w:tcW w:w="1367" w:type="dxa"/>
            <w:tcBorders>
              <w:top w:val="nil"/>
              <w:left w:val="nil"/>
              <w:bottom w:val="nil"/>
              <w:right w:val="nil"/>
            </w:tcBorders>
          </w:tcPr>
          <w:p w14:paraId="7B9BD149" w14:textId="77777777" w:rsidR="00000000" w:rsidRDefault="00FA6F85">
            <w:pPr>
              <w:adjustRightInd w:val="0"/>
              <w:ind w:right="144"/>
              <w:rPr>
                <w:sz w:val="24"/>
                <w:szCs w:val="24"/>
              </w:rPr>
            </w:pPr>
            <w:r>
              <w:rPr>
                <w:szCs w:val="24"/>
              </w:rPr>
              <w:t>TE</w:t>
            </w:r>
          </w:p>
        </w:tc>
        <w:tc>
          <w:tcPr>
            <w:tcW w:w="144" w:type="dxa"/>
            <w:tcBorders>
              <w:top w:val="nil"/>
              <w:left w:val="nil"/>
              <w:bottom w:val="nil"/>
              <w:right w:val="nil"/>
            </w:tcBorders>
          </w:tcPr>
          <w:p w14:paraId="23B8DD59" w14:textId="77777777" w:rsidR="00000000" w:rsidRDefault="00FA6F85">
            <w:pPr>
              <w:adjustRightInd w:val="0"/>
              <w:ind w:right="144"/>
              <w:rPr>
                <w:sz w:val="24"/>
                <w:szCs w:val="24"/>
              </w:rPr>
            </w:pPr>
          </w:p>
        </w:tc>
        <w:tc>
          <w:tcPr>
            <w:tcW w:w="4823" w:type="dxa"/>
            <w:gridSpan w:val="5"/>
            <w:tcBorders>
              <w:top w:val="nil"/>
              <w:left w:val="nil"/>
              <w:bottom w:val="nil"/>
              <w:right w:val="nil"/>
            </w:tcBorders>
          </w:tcPr>
          <w:p w14:paraId="061074AE" w14:textId="77777777" w:rsidR="00000000" w:rsidRDefault="00FA6F85">
            <w:pPr>
              <w:adjustRightInd w:val="0"/>
              <w:ind w:right="144"/>
              <w:rPr>
                <w:sz w:val="24"/>
                <w:szCs w:val="24"/>
              </w:rPr>
            </w:pPr>
            <w:r>
              <w:rPr>
                <w:szCs w:val="24"/>
              </w:rPr>
              <w:t>Transaction Set Accept with Error</w:t>
            </w:r>
          </w:p>
        </w:tc>
      </w:tr>
      <w:tr w:rsidR="00000000" w14:paraId="0255757C"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2D8C5AFB" w14:textId="77777777" w:rsidR="00000000" w:rsidRDefault="00FA6F85">
            <w:pPr>
              <w:adjustRightInd w:val="0"/>
              <w:ind w:right="144"/>
              <w:rPr>
                <w:sz w:val="24"/>
                <w:szCs w:val="24"/>
              </w:rPr>
            </w:pPr>
          </w:p>
        </w:tc>
        <w:tc>
          <w:tcPr>
            <w:tcW w:w="4680" w:type="dxa"/>
            <w:gridSpan w:val="4"/>
            <w:tcBorders>
              <w:top w:val="nil"/>
              <w:left w:val="nil"/>
              <w:bottom w:val="nil"/>
              <w:right w:val="nil"/>
            </w:tcBorders>
            <w:shd w:val="pct20" w:color="auto" w:fill="auto"/>
          </w:tcPr>
          <w:p w14:paraId="7C8B2D4A" w14:textId="77777777" w:rsidR="00000000" w:rsidRDefault="00FA6F85">
            <w:pPr>
              <w:adjustRightInd w:val="0"/>
              <w:ind w:right="144"/>
              <w:rPr>
                <w:sz w:val="24"/>
                <w:szCs w:val="24"/>
              </w:rPr>
            </w:pPr>
            <w:r>
              <w:rPr>
                <w:szCs w:val="24"/>
              </w:rPr>
              <w:t>Used when BGN08 = EV</w:t>
            </w:r>
          </w:p>
        </w:tc>
      </w:tr>
      <w:tr w:rsidR="00000000" w14:paraId="2B8D8671"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388C46E" w14:textId="77777777" w:rsidR="00000000" w:rsidRDefault="00FA6F85">
            <w:pPr>
              <w:adjustRightInd w:val="0"/>
              <w:ind w:right="144"/>
              <w:rPr>
                <w:sz w:val="24"/>
                <w:szCs w:val="24"/>
              </w:rPr>
            </w:pPr>
            <w:r>
              <w:rPr>
                <w:szCs w:val="24"/>
              </w:rPr>
              <w:t xml:space="preserve"> </w:t>
            </w:r>
          </w:p>
        </w:tc>
        <w:tc>
          <w:tcPr>
            <w:tcW w:w="1367" w:type="dxa"/>
            <w:tcBorders>
              <w:top w:val="nil"/>
              <w:left w:val="nil"/>
              <w:bottom w:val="nil"/>
              <w:right w:val="nil"/>
            </w:tcBorders>
          </w:tcPr>
          <w:p w14:paraId="50E47426" w14:textId="77777777" w:rsidR="00000000" w:rsidRDefault="00FA6F85">
            <w:pPr>
              <w:adjustRightInd w:val="0"/>
              <w:ind w:right="144"/>
              <w:rPr>
                <w:sz w:val="24"/>
                <w:szCs w:val="24"/>
              </w:rPr>
            </w:pPr>
            <w:r>
              <w:rPr>
                <w:szCs w:val="24"/>
              </w:rPr>
              <w:t>TR</w:t>
            </w:r>
          </w:p>
        </w:tc>
        <w:tc>
          <w:tcPr>
            <w:tcW w:w="144" w:type="dxa"/>
            <w:tcBorders>
              <w:top w:val="nil"/>
              <w:left w:val="nil"/>
              <w:bottom w:val="nil"/>
              <w:right w:val="nil"/>
            </w:tcBorders>
          </w:tcPr>
          <w:p w14:paraId="6748AB85" w14:textId="77777777" w:rsidR="00000000" w:rsidRDefault="00FA6F85">
            <w:pPr>
              <w:adjustRightInd w:val="0"/>
              <w:ind w:right="144"/>
              <w:rPr>
                <w:sz w:val="24"/>
                <w:szCs w:val="24"/>
              </w:rPr>
            </w:pPr>
          </w:p>
        </w:tc>
        <w:tc>
          <w:tcPr>
            <w:tcW w:w="4823" w:type="dxa"/>
            <w:gridSpan w:val="5"/>
            <w:tcBorders>
              <w:top w:val="nil"/>
              <w:left w:val="nil"/>
              <w:bottom w:val="nil"/>
              <w:right w:val="nil"/>
            </w:tcBorders>
          </w:tcPr>
          <w:p w14:paraId="69E905B9" w14:textId="77777777" w:rsidR="00000000" w:rsidRDefault="00FA6F85">
            <w:pPr>
              <w:adjustRightInd w:val="0"/>
              <w:ind w:right="144"/>
              <w:rPr>
                <w:sz w:val="24"/>
                <w:szCs w:val="24"/>
              </w:rPr>
            </w:pPr>
            <w:r>
              <w:rPr>
                <w:szCs w:val="24"/>
              </w:rPr>
              <w:t>Transaction Set Reject</w:t>
            </w:r>
          </w:p>
        </w:tc>
      </w:tr>
      <w:tr w:rsidR="00000000" w14:paraId="15D15CE8"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6F6B56AB" w14:textId="77777777" w:rsidR="00000000" w:rsidRDefault="00FA6F85">
            <w:pPr>
              <w:adjustRightInd w:val="0"/>
              <w:ind w:right="144"/>
              <w:rPr>
                <w:sz w:val="24"/>
                <w:szCs w:val="24"/>
              </w:rPr>
            </w:pPr>
          </w:p>
        </w:tc>
        <w:tc>
          <w:tcPr>
            <w:tcW w:w="4680" w:type="dxa"/>
            <w:gridSpan w:val="4"/>
            <w:tcBorders>
              <w:top w:val="nil"/>
              <w:left w:val="nil"/>
              <w:bottom w:val="nil"/>
              <w:right w:val="nil"/>
            </w:tcBorders>
            <w:shd w:val="pct20" w:color="auto" w:fill="auto"/>
          </w:tcPr>
          <w:p w14:paraId="03E8D21D" w14:textId="77777777" w:rsidR="00000000" w:rsidRDefault="00FA6F85">
            <w:pPr>
              <w:adjustRightInd w:val="0"/>
              <w:ind w:right="144"/>
              <w:rPr>
                <w:sz w:val="24"/>
                <w:szCs w:val="24"/>
              </w:rPr>
            </w:pPr>
            <w:r>
              <w:rPr>
                <w:szCs w:val="24"/>
              </w:rPr>
              <w:t>Used when BGN08 = 82</w:t>
            </w:r>
          </w:p>
        </w:tc>
      </w:tr>
      <w:tr w:rsidR="00000000" w14:paraId="4CB1F9B6" w14:textId="77777777">
        <w:tblPrEx>
          <w:tblCellMar>
            <w:top w:w="0" w:type="dxa"/>
            <w:left w:w="0" w:type="dxa"/>
            <w:bottom w:w="0" w:type="dxa"/>
            <w:right w:w="0" w:type="dxa"/>
          </w:tblCellMar>
        </w:tblPrEx>
        <w:tc>
          <w:tcPr>
            <w:tcW w:w="1007" w:type="dxa"/>
            <w:tcBorders>
              <w:top w:val="nil"/>
              <w:left w:val="nil"/>
              <w:bottom w:val="nil"/>
              <w:right w:val="nil"/>
            </w:tcBorders>
          </w:tcPr>
          <w:p w14:paraId="1BE5F6DE" w14:textId="77777777" w:rsidR="00000000" w:rsidRDefault="00FA6F85">
            <w:pPr>
              <w:adjustRightInd w:val="0"/>
              <w:ind w:right="144"/>
              <w:rPr>
                <w:sz w:val="24"/>
                <w:szCs w:val="24"/>
              </w:rPr>
            </w:pPr>
            <w:r>
              <w:rPr>
                <w:b/>
                <w:szCs w:val="24"/>
              </w:rPr>
              <w:t>Must Use</w:t>
            </w:r>
          </w:p>
        </w:tc>
        <w:tc>
          <w:tcPr>
            <w:tcW w:w="1080" w:type="dxa"/>
            <w:tcBorders>
              <w:top w:val="nil"/>
              <w:left w:val="nil"/>
              <w:bottom w:val="nil"/>
              <w:right w:val="nil"/>
            </w:tcBorders>
          </w:tcPr>
          <w:p w14:paraId="603C5A2B" w14:textId="77777777" w:rsidR="00000000" w:rsidRDefault="00FA6F85">
            <w:pPr>
              <w:adjustRightInd w:val="0"/>
              <w:ind w:right="144"/>
              <w:jc w:val="center"/>
              <w:rPr>
                <w:sz w:val="24"/>
                <w:szCs w:val="24"/>
              </w:rPr>
            </w:pPr>
            <w:r>
              <w:rPr>
                <w:b/>
                <w:szCs w:val="24"/>
              </w:rPr>
              <w:t>OTI02</w:t>
            </w:r>
          </w:p>
        </w:tc>
        <w:tc>
          <w:tcPr>
            <w:tcW w:w="892" w:type="dxa"/>
            <w:tcBorders>
              <w:top w:val="nil"/>
              <w:left w:val="nil"/>
              <w:bottom w:val="nil"/>
              <w:right w:val="nil"/>
            </w:tcBorders>
          </w:tcPr>
          <w:p w14:paraId="065C1451" w14:textId="77777777" w:rsidR="00000000" w:rsidRDefault="00FA6F85">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15842219" w14:textId="77777777" w:rsidR="00000000" w:rsidRDefault="00FA6F85">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091CD52E" w14:textId="77777777" w:rsidR="00000000" w:rsidRDefault="00FA6F85">
            <w:pPr>
              <w:adjustRightInd w:val="0"/>
              <w:ind w:right="144"/>
              <w:jc w:val="center"/>
              <w:rPr>
                <w:sz w:val="24"/>
                <w:szCs w:val="24"/>
              </w:rPr>
            </w:pPr>
            <w:r>
              <w:rPr>
                <w:b/>
                <w:szCs w:val="24"/>
              </w:rPr>
              <w:t>M</w:t>
            </w:r>
          </w:p>
        </w:tc>
        <w:tc>
          <w:tcPr>
            <w:tcW w:w="14" w:type="dxa"/>
            <w:tcBorders>
              <w:top w:val="nil"/>
              <w:left w:val="nil"/>
              <w:bottom w:val="nil"/>
              <w:right w:val="nil"/>
            </w:tcBorders>
          </w:tcPr>
          <w:p w14:paraId="322AECC0" w14:textId="77777777" w:rsidR="00000000" w:rsidRDefault="00FA6F85">
            <w:pPr>
              <w:adjustRightInd w:val="0"/>
              <w:ind w:right="144"/>
              <w:jc w:val="center"/>
              <w:rPr>
                <w:sz w:val="24"/>
                <w:szCs w:val="24"/>
              </w:rPr>
            </w:pPr>
          </w:p>
        </w:tc>
        <w:tc>
          <w:tcPr>
            <w:tcW w:w="1440" w:type="dxa"/>
            <w:gridSpan w:val="3"/>
            <w:tcBorders>
              <w:top w:val="nil"/>
              <w:left w:val="nil"/>
              <w:bottom w:val="nil"/>
              <w:right w:val="nil"/>
            </w:tcBorders>
          </w:tcPr>
          <w:p w14:paraId="33C94D94" w14:textId="77777777" w:rsidR="00000000" w:rsidRDefault="00FA6F85">
            <w:pPr>
              <w:adjustRightInd w:val="0"/>
              <w:ind w:right="144"/>
              <w:rPr>
                <w:sz w:val="24"/>
                <w:szCs w:val="24"/>
              </w:rPr>
            </w:pPr>
            <w:r>
              <w:rPr>
                <w:b/>
                <w:szCs w:val="24"/>
              </w:rPr>
              <w:t>ID 2/3</w:t>
            </w:r>
          </w:p>
        </w:tc>
      </w:tr>
      <w:tr w:rsidR="00000000" w14:paraId="7A7483F8"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2C597E0" w14:textId="77777777" w:rsidR="00000000" w:rsidRDefault="00FA6F85">
            <w:pPr>
              <w:adjustRightInd w:val="0"/>
              <w:ind w:right="144"/>
              <w:rPr>
                <w:sz w:val="24"/>
                <w:szCs w:val="24"/>
              </w:rPr>
            </w:pPr>
          </w:p>
        </w:tc>
        <w:tc>
          <w:tcPr>
            <w:tcW w:w="6523" w:type="dxa"/>
            <w:gridSpan w:val="8"/>
            <w:tcBorders>
              <w:top w:val="nil"/>
              <w:left w:val="nil"/>
              <w:bottom w:val="nil"/>
              <w:right w:val="nil"/>
            </w:tcBorders>
          </w:tcPr>
          <w:p w14:paraId="516067A2" w14:textId="77777777" w:rsidR="00000000" w:rsidRDefault="00FA6F85">
            <w:pPr>
              <w:adjustRightInd w:val="0"/>
              <w:ind w:right="144"/>
              <w:rPr>
                <w:sz w:val="24"/>
                <w:szCs w:val="24"/>
              </w:rPr>
            </w:pPr>
            <w:r>
              <w:rPr>
                <w:szCs w:val="24"/>
              </w:rPr>
              <w:t>Code qualifying the Reference Identification</w:t>
            </w:r>
          </w:p>
        </w:tc>
      </w:tr>
      <w:tr w:rsidR="00000000" w14:paraId="174CA8B6"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2F7C44B" w14:textId="77777777" w:rsidR="00000000" w:rsidRDefault="00FA6F85">
            <w:pPr>
              <w:adjustRightInd w:val="0"/>
              <w:ind w:right="144"/>
              <w:rPr>
                <w:sz w:val="24"/>
                <w:szCs w:val="24"/>
              </w:rPr>
            </w:pPr>
            <w:r>
              <w:rPr>
                <w:szCs w:val="24"/>
              </w:rPr>
              <w:t xml:space="preserve"> </w:t>
            </w:r>
          </w:p>
        </w:tc>
        <w:tc>
          <w:tcPr>
            <w:tcW w:w="1367" w:type="dxa"/>
            <w:tcBorders>
              <w:top w:val="nil"/>
              <w:left w:val="nil"/>
              <w:bottom w:val="nil"/>
              <w:right w:val="nil"/>
            </w:tcBorders>
          </w:tcPr>
          <w:p w14:paraId="56324D2F" w14:textId="77777777" w:rsidR="00000000" w:rsidRDefault="00FA6F85">
            <w:pPr>
              <w:adjustRightInd w:val="0"/>
              <w:ind w:right="144"/>
              <w:rPr>
                <w:sz w:val="24"/>
                <w:szCs w:val="24"/>
              </w:rPr>
            </w:pPr>
            <w:r>
              <w:rPr>
                <w:szCs w:val="24"/>
              </w:rPr>
              <w:t>TN</w:t>
            </w:r>
          </w:p>
        </w:tc>
        <w:tc>
          <w:tcPr>
            <w:tcW w:w="144" w:type="dxa"/>
            <w:tcBorders>
              <w:top w:val="nil"/>
              <w:left w:val="nil"/>
              <w:bottom w:val="nil"/>
              <w:right w:val="nil"/>
            </w:tcBorders>
          </w:tcPr>
          <w:p w14:paraId="62C7D90B" w14:textId="77777777" w:rsidR="00000000" w:rsidRDefault="00FA6F85">
            <w:pPr>
              <w:adjustRightInd w:val="0"/>
              <w:ind w:right="144"/>
              <w:rPr>
                <w:sz w:val="24"/>
                <w:szCs w:val="24"/>
              </w:rPr>
            </w:pPr>
          </w:p>
        </w:tc>
        <w:tc>
          <w:tcPr>
            <w:tcW w:w="4823" w:type="dxa"/>
            <w:gridSpan w:val="5"/>
            <w:tcBorders>
              <w:top w:val="nil"/>
              <w:left w:val="nil"/>
              <w:bottom w:val="nil"/>
              <w:right w:val="nil"/>
            </w:tcBorders>
          </w:tcPr>
          <w:p w14:paraId="27DE5416" w14:textId="77777777" w:rsidR="00000000" w:rsidRDefault="00FA6F85">
            <w:pPr>
              <w:adjustRightInd w:val="0"/>
              <w:ind w:right="144"/>
              <w:rPr>
                <w:sz w:val="24"/>
                <w:szCs w:val="24"/>
              </w:rPr>
            </w:pPr>
            <w:r>
              <w:rPr>
                <w:szCs w:val="24"/>
              </w:rPr>
              <w:t>Transaction Reference Number</w:t>
            </w:r>
          </w:p>
        </w:tc>
      </w:tr>
      <w:tr w:rsidR="00000000" w14:paraId="448DFAA2" w14:textId="77777777">
        <w:tblPrEx>
          <w:tblCellMar>
            <w:top w:w="0" w:type="dxa"/>
            <w:left w:w="0" w:type="dxa"/>
            <w:bottom w:w="0" w:type="dxa"/>
            <w:right w:w="0" w:type="dxa"/>
          </w:tblCellMar>
        </w:tblPrEx>
        <w:tc>
          <w:tcPr>
            <w:tcW w:w="1007" w:type="dxa"/>
            <w:tcBorders>
              <w:top w:val="nil"/>
              <w:left w:val="nil"/>
              <w:bottom w:val="nil"/>
              <w:right w:val="nil"/>
            </w:tcBorders>
          </w:tcPr>
          <w:p w14:paraId="72F103FD" w14:textId="77777777" w:rsidR="00000000" w:rsidRDefault="00FA6F85">
            <w:pPr>
              <w:adjustRightInd w:val="0"/>
              <w:ind w:right="144"/>
              <w:rPr>
                <w:sz w:val="24"/>
                <w:szCs w:val="24"/>
              </w:rPr>
            </w:pPr>
            <w:r>
              <w:rPr>
                <w:b/>
                <w:szCs w:val="24"/>
              </w:rPr>
              <w:t>Must Use</w:t>
            </w:r>
          </w:p>
        </w:tc>
        <w:tc>
          <w:tcPr>
            <w:tcW w:w="1080" w:type="dxa"/>
            <w:tcBorders>
              <w:top w:val="nil"/>
              <w:left w:val="nil"/>
              <w:bottom w:val="nil"/>
              <w:right w:val="nil"/>
            </w:tcBorders>
          </w:tcPr>
          <w:p w14:paraId="2332F1C1" w14:textId="77777777" w:rsidR="00000000" w:rsidRDefault="00FA6F85">
            <w:pPr>
              <w:adjustRightInd w:val="0"/>
              <w:ind w:right="144"/>
              <w:jc w:val="center"/>
              <w:rPr>
                <w:sz w:val="24"/>
                <w:szCs w:val="24"/>
              </w:rPr>
            </w:pPr>
            <w:r>
              <w:rPr>
                <w:b/>
                <w:szCs w:val="24"/>
              </w:rPr>
              <w:t>OTI03</w:t>
            </w:r>
          </w:p>
        </w:tc>
        <w:tc>
          <w:tcPr>
            <w:tcW w:w="892" w:type="dxa"/>
            <w:tcBorders>
              <w:top w:val="nil"/>
              <w:left w:val="nil"/>
              <w:bottom w:val="nil"/>
              <w:right w:val="nil"/>
            </w:tcBorders>
          </w:tcPr>
          <w:p w14:paraId="747141DE" w14:textId="77777777" w:rsidR="00000000" w:rsidRDefault="00FA6F85">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37F8C9CD" w14:textId="77777777" w:rsidR="00000000" w:rsidRDefault="00FA6F85">
            <w:pPr>
              <w:adjustRightInd w:val="0"/>
              <w:ind w:right="144"/>
              <w:rPr>
                <w:sz w:val="24"/>
                <w:szCs w:val="24"/>
              </w:rPr>
            </w:pPr>
            <w:r>
              <w:rPr>
                <w:b/>
                <w:szCs w:val="24"/>
              </w:rPr>
              <w:t>Reference Identification</w:t>
            </w:r>
          </w:p>
        </w:tc>
        <w:tc>
          <w:tcPr>
            <w:tcW w:w="432" w:type="dxa"/>
            <w:tcBorders>
              <w:top w:val="nil"/>
              <w:left w:val="nil"/>
              <w:bottom w:val="nil"/>
              <w:right w:val="nil"/>
            </w:tcBorders>
          </w:tcPr>
          <w:p w14:paraId="5E628387" w14:textId="77777777" w:rsidR="00000000" w:rsidRDefault="00FA6F85">
            <w:pPr>
              <w:adjustRightInd w:val="0"/>
              <w:ind w:right="144"/>
              <w:jc w:val="center"/>
              <w:rPr>
                <w:sz w:val="24"/>
                <w:szCs w:val="24"/>
              </w:rPr>
            </w:pPr>
            <w:r>
              <w:rPr>
                <w:b/>
                <w:szCs w:val="24"/>
              </w:rPr>
              <w:t>M</w:t>
            </w:r>
          </w:p>
        </w:tc>
        <w:tc>
          <w:tcPr>
            <w:tcW w:w="14" w:type="dxa"/>
            <w:tcBorders>
              <w:top w:val="nil"/>
              <w:left w:val="nil"/>
              <w:bottom w:val="nil"/>
              <w:right w:val="nil"/>
            </w:tcBorders>
          </w:tcPr>
          <w:p w14:paraId="045CCBE1" w14:textId="77777777" w:rsidR="00000000" w:rsidRDefault="00FA6F85">
            <w:pPr>
              <w:adjustRightInd w:val="0"/>
              <w:ind w:right="144"/>
              <w:jc w:val="center"/>
              <w:rPr>
                <w:sz w:val="24"/>
                <w:szCs w:val="24"/>
              </w:rPr>
            </w:pPr>
          </w:p>
        </w:tc>
        <w:tc>
          <w:tcPr>
            <w:tcW w:w="1440" w:type="dxa"/>
            <w:gridSpan w:val="3"/>
            <w:tcBorders>
              <w:top w:val="nil"/>
              <w:left w:val="nil"/>
              <w:bottom w:val="nil"/>
              <w:right w:val="nil"/>
            </w:tcBorders>
          </w:tcPr>
          <w:p w14:paraId="7706378C" w14:textId="77777777" w:rsidR="00000000" w:rsidRDefault="00FA6F85">
            <w:pPr>
              <w:adjustRightInd w:val="0"/>
              <w:ind w:right="144"/>
              <w:rPr>
                <w:sz w:val="24"/>
                <w:szCs w:val="24"/>
              </w:rPr>
            </w:pPr>
            <w:r>
              <w:rPr>
                <w:b/>
                <w:szCs w:val="24"/>
              </w:rPr>
              <w:t>AN 1/30</w:t>
            </w:r>
          </w:p>
        </w:tc>
      </w:tr>
      <w:tr w:rsidR="00000000" w14:paraId="6D8EA647"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5D4ED99" w14:textId="77777777" w:rsidR="00000000" w:rsidRDefault="00FA6F85">
            <w:pPr>
              <w:adjustRightInd w:val="0"/>
              <w:ind w:right="144"/>
              <w:rPr>
                <w:sz w:val="24"/>
                <w:szCs w:val="24"/>
              </w:rPr>
            </w:pPr>
          </w:p>
        </w:tc>
        <w:tc>
          <w:tcPr>
            <w:tcW w:w="6523" w:type="dxa"/>
            <w:gridSpan w:val="8"/>
            <w:tcBorders>
              <w:top w:val="nil"/>
              <w:left w:val="nil"/>
              <w:bottom w:val="nil"/>
              <w:right w:val="nil"/>
            </w:tcBorders>
          </w:tcPr>
          <w:p w14:paraId="24ABCAC5" w14:textId="77777777" w:rsidR="00000000" w:rsidRDefault="00FA6F85">
            <w:pPr>
              <w:adjustRightInd w:val="0"/>
              <w:ind w:right="144"/>
              <w:rPr>
                <w:sz w:val="24"/>
                <w:szCs w:val="24"/>
              </w:rPr>
            </w:pPr>
            <w:r>
              <w:rPr>
                <w:szCs w:val="24"/>
              </w:rPr>
              <w:t xml:space="preserve">Reference information as defined for a particular Transaction Set or as </w:t>
            </w:r>
            <w:r>
              <w:rPr>
                <w:szCs w:val="24"/>
              </w:rPr>
              <w:lastRenderedPageBreak/>
              <w:t>specified by the Reference Identification Qualifier</w:t>
            </w:r>
          </w:p>
        </w:tc>
      </w:tr>
      <w:tr w:rsidR="00000000" w14:paraId="43408107"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48DF346" w14:textId="77777777" w:rsidR="00000000" w:rsidRDefault="00FA6F85">
            <w:pPr>
              <w:adjustRightInd w:val="0"/>
              <w:ind w:right="144"/>
              <w:rPr>
                <w:sz w:val="24"/>
                <w:szCs w:val="24"/>
              </w:rPr>
            </w:pPr>
          </w:p>
        </w:tc>
        <w:tc>
          <w:tcPr>
            <w:tcW w:w="6523" w:type="dxa"/>
            <w:gridSpan w:val="8"/>
            <w:tcBorders>
              <w:top w:val="nil"/>
              <w:left w:val="nil"/>
              <w:bottom w:val="nil"/>
              <w:right w:val="nil"/>
            </w:tcBorders>
            <w:shd w:val="pct20" w:color="auto" w:fill="auto"/>
          </w:tcPr>
          <w:p w14:paraId="24BA731D" w14:textId="77777777" w:rsidR="00000000" w:rsidRDefault="00FA6F85">
            <w:pPr>
              <w:adjustRightInd w:val="0"/>
              <w:ind w:right="144"/>
              <w:rPr>
                <w:szCs w:val="24"/>
              </w:rPr>
            </w:pPr>
            <w:r>
              <w:rPr>
                <w:szCs w:val="24"/>
              </w:rPr>
              <w:t>810: This data element is populated from the BIG02 of the 810</w:t>
            </w:r>
          </w:p>
          <w:p w14:paraId="1FDED93B" w14:textId="77777777" w:rsidR="00000000" w:rsidRDefault="00FA6F85">
            <w:pPr>
              <w:adjustRightInd w:val="0"/>
              <w:ind w:right="144"/>
              <w:rPr>
                <w:sz w:val="24"/>
                <w:szCs w:val="24"/>
              </w:rPr>
            </w:pPr>
            <w:r>
              <w:rPr>
                <w:szCs w:val="24"/>
              </w:rPr>
              <w:t>867: This data element is populated from the BPT02 of the 867</w:t>
            </w:r>
          </w:p>
        </w:tc>
      </w:tr>
      <w:tr w:rsidR="00000000" w14:paraId="29D9709A" w14:textId="77777777">
        <w:tblPrEx>
          <w:tblCellMar>
            <w:top w:w="0" w:type="dxa"/>
            <w:left w:w="0" w:type="dxa"/>
            <w:bottom w:w="0" w:type="dxa"/>
            <w:right w:w="0" w:type="dxa"/>
          </w:tblCellMar>
        </w:tblPrEx>
        <w:tc>
          <w:tcPr>
            <w:tcW w:w="1007" w:type="dxa"/>
            <w:tcBorders>
              <w:top w:val="nil"/>
              <w:left w:val="nil"/>
              <w:bottom w:val="nil"/>
              <w:right w:val="nil"/>
            </w:tcBorders>
          </w:tcPr>
          <w:p w14:paraId="1CA2C628" w14:textId="77777777" w:rsidR="00000000" w:rsidRDefault="00FA6F85">
            <w:pPr>
              <w:adjustRightInd w:val="0"/>
              <w:ind w:right="144"/>
              <w:rPr>
                <w:sz w:val="24"/>
                <w:szCs w:val="24"/>
              </w:rPr>
            </w:pPr>
            <w:r>
              <w:rPr>
                <w:b/>
                <w:szCs w:val="24"/>
              </w:rPr>
              <w:t>Must Use</w:t>
            </w:r>
          </w:p>
        </w:tc>
        <w:tc>
          <w:tcPr>
            <w:tcW w:w="1080" w:type="dxa"/>
            <w:tcBorders>
              <w:top w:val="nil"/>
              <w:left w:val="nil"/>
              <w:bottom w:val="nil"/>
              <w:right w:val="nil"/>
            </w:tcBorders>
          </w:tcPr>
          <w:p w14:paraId="2B98B37D" w14:textId="77777777" w:rsidR="00000000" w:rsidRDefault="00FA6F85">
            <w:pPr>
              <w:adjustRightInd w:val="0"/>
              <w:ind w:right="144"/>
              <w:jc w:val="center"/>
              <w:rPr>
                <w:sz w:val="24"/>
                <w:szCs w:val="24"/>
              </w:rPr>
            </w:pPr>
            <w:r>
              <w:rPr>
                <w:b/>
                <w:szCs w:val="24"/>
              </w:rPr>
              <w:t>OTI10</w:t>
            </w:r>
          </w:p>
        </w:tc>
        <w:tc>
          <w:tcPr>
            <w:tcW w:w="892" w:type="dxa"/>
            <w:tcBorders>
              <w:top w:val="nil"/>
              <w:left w:val="nil"/>
              <w:bottom w:val="nil"/>
              <w:right w:val="nil"/>
            </w:tcBorders>
          </w:tcPr>
          <w:p w14:paraId="1C2A9CC7" w14:textId="77777777" w:rsidR="00000000" w:rsidRDefault="00FA6F85">
            <w:pPr>
              <w:adjustRightInd w:val="0"/>
              <w:ind w:right="144"/>
              <w:jc w:val="center"/>
              <w:rPr>
                <w:sz w:val="24"/>
                <w:szCs w:val="24"/>
              </w:rPr>
            </w:pPr>
            <w:r>
              <w:rPr>
                <w:b/>
                <w:szCs w:val="24"/>
              </w:rPr>
              <w:t>143</w:t>
            </w:r>
          </w:p>
        </w:tc>
        <w:tc>
          <w:tcPr>
            <w:tcW w:w="4968" w:type="dxa"/>
            <w:gridSpan w:val="4"/>
            <w:tcBorders>
              <w:top w:val="nil"/>
              <w:left w:val="nil"/>
              <w:bottom w:val="nil"/>
              <w:right w:val="nil"/>
            </w:tcBorders>
          </w:tcPr>
          <w:p w14:paraId="29CD3405" w14:textId="77777777" w:rsidR="00000000" w:rsidRDefault="00FA6F85">
            <w:pPr>
              <w:adjustRightInd w:val="0"/>
              <w:ind w:right="144"/>
              <w:rPr>
                <w:sz w:val="24"/>
                <w:szCs w:val="24"/>
              </w:rPr>
            </w:pPr>
            <w:r>
              <w:rPr>
                <w:b/>
                <w:szCs w:val="24"/>
              </w:rPr>
              <w:t>Transaction Set Identifier Code</w:t>
            </w:r>
          </w:p>
        </w:tc>
        <w:tc>
          <w:tcPr>
            <w:tcW w:w="432" w:type="dxa"/>
            <w:tcBorders>
              <w:top w:val="nil"/>
              <w:left w:val="nil"/>
              <w:bottom w:val="nil"/>
              <w:right w:val="nil"/>
            </w:tcBorders>
          </w:tcPr>
          <w:p w14:paraId="4051605C" w14:textId="77777777" w:rsidR="00000000" w:rsidRDefault="00FA6F85">
            <w:pPr>
              <w:adjustRightInd w:val="0"/>
              <w:ind w:right="144"/>
              <w:jc w:val="center"/>
              <w:rPr>
                <w:sz w:val="24"/>
                <w:szCs w:val="24"/>
              </w:rPr>
            </w:pPr>
            <w:r>
              <w:rPr>
                <w:b/>
                <w:szCs w:val="24"/>
              </w:rPr>
              <w:t>O</w:t>
            </w:r>
          </w:p>
        </w:tc>
        <w:tc>
          <w:tcPr>
            <w:tcW w:w="14" w:type="dxa"/>
            <w:tcBorders>
              <w:top w:val="nil"/>
              <w:left w:val="nil"/>
              <w:bottom w:val="nil"/>
              <w:right w:val="nil"/>
            </w:tcBorders>
          </w:tcPr>
          <w:p w14:paraId="0CEA7A46" w14:textId="77777777" w:rsidR="00000000" w:rsidRDefault="00FA6F85">
            <w:pPr>
              <w:adjustRightInd w:val="0"/>
              <w:ind w:right="144"/>
              <w:jc w:val="center"/>
              <w:rPr>
                <w:sz w:val="24"/>
                <w:szCs w:val="24"/>
              </w:rPr>
            </w:pPr>
          </w:p>
        </w:tc>
        <w:tc>
          <w:tcPr>
            <w:tcW w:w="1440" w:type="dxa"/>
            <w:gridSpan w:val="3"/>
            <w:tcBorders>
              <w:top w:val="nil"/>
              <w:left w:val="nil"/>
              <w:bottom w:val="nil"/>
              <w:right w:val="nil"/>
            </w:tcBorders>
          </w:tcPr>
          <w:p w14:paraId="1A618289" w14:textId="77777777" w:rsidR="00000000" w:rsidRDefault="00FA6F85">
            <w:pPr>
              <w:adjustRightInd w:val="0"/>
              <w:ind w:right="144"/>
              <w:rPr>
                <w:sz w:val="24"/>
                <w:szCs w:val="24"/>
              </w:rPr>
            </w:pPr>
            <w:r>
              <w:rPr>
                <w:b/>
                <w:szCs w:val="24"/>
              </w:rPr>
              <w:t>ID 3/3</w:t>
            </w:r>
          </w:p>
        </w:tc>
      </w:tr>
      <w:tr w:rsidR="00000000" w14:paraId="55775142"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5C18B94" w14:textId="77777777" w:rsidR="00000000" w:rsidRDefault="00FA6F85">
            <w:pPr>
              <w:adjustRightInd w:val="0"/>
              <w:ind w:right="144"/>
              <w:rPr>
                <w:sz w:val="24"/>
                <w:szCs w:val="24"/>
              </w:rPr>
            </w:pPr>
          </w:p>
        </w:tc>
        <w:tc>
          <w:tcPr>
            <w:tcW w:w="6523" w:type="dxa"/>
            <w:gridSpan w:val="8"/>
            <w:tcBorders>
              <w:top w:val="nil"/>
              <w:left w:val="nil"/>
              <w:bottom w:val="nil"/>
              <w:right w:val="nil"/>
            </w:tcBorders>
          </w:tcPr>
          <w:p w14:paraId="3D14791E" w14:textId="77777777" w:rsidR="00000000" w:rsidRDefault="00FA6F85">
            <w:pPr>
              <w:adjustRightInd w:val="0"/>
              <w:ind w:right="144"/>
              <w:rPr>
                <w:sz w:val="24"/>
                <w:szCs w:val="24"/>
              </w:rPr>
            </w:pPr>
            <w:r>
              <w:rPr>
                <w:szCs w:val="24"/>
              </w:rPr>
              <w:t>Code uniquely identifying a Transaction Set</w:t>
            </w:r>
          </w:p>
        </w:tc>
      </w:tr>
      <w:tr w:rsidR="00000000" w14:paraId="400721D2"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D753741" w14:textId="77777777" w:rsidR="00000000" w:rsidRDefault="00FA6F85">
            <w:pPr>
              <w:adjustRightInd w:val="0"/>
              <w:ind w:right="144"/>
              <w:rPr>
                <w:sz w:val="24"/>
                <w:szCs w:val="24"/>
              </w:rPr>
            </w:pPr>
          </w:p>
        </w:tc>
        <w:tc>
          <w:tcPr>
            <w:tcW w:w="6523" w:type="dxa"/>
            <w:gridSpan w:val="8"/>
            <w:tcBorders>
              <w:top w:val="nil"/>
              <w:left w:val="nil"/>
              <w:bottom w:val="nil"/>
              <w:right w:val="nil"/>
            </w:tcBorders>
            <w:shd w:val="pct20" w:color="auto" w:fill="auto"/>
          </w:tcPr>
          <w:p w14:paraId="74D59020" w14:textId="77777777" w:rsidR="00000000" w:rsidRDefault="00FA6F85">
            <w:pPr>
              <w:adjustRightInd w:val="0"/>
              <w:ind w:right="144"/>
              <w:rPr>
                <w:sz w:val="24"/>
                <w:szCs w:val="24"/>
              </w:rPr>
            </w:pPr>
            <w:r>
              <w:rPr>
                <w:szCs w:val="24"/>
              </w:rPr>
              <w:t>The EDI Transaction Set number of the transaction being responded to.</w:t>
            </w:r>
          </w:p>
        </w:tc>
      </w:tr>
      <w:tr w:rsidR="00000000" w14:paraId="1D9AFC17"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CA95B6A" w14:textId="77777777" w:rsidR="00000000" w:rsidRDefault="00FA6F85">
            <w:pPr>
              <w:adjustRightInd w:val="0"/>
              <w:ind w:right="144"/>
              <w:rPr>
                <w:sz w:val="24"/>
                <w:szCs w:val="24"/>
              </w:rPr>
            </w:pPr>
            <w:r>
              <w:rPr>
                <w:szCs w:val="24"/>
              </w:rPr>
              <w:t xml:space="preserve"> </w:t>
            </w:r>
          </w:p>
        </w:tc>
        <w:tc>
          <w:tcPr>
            <w:tcW w:w="1367" w:type="dxa"/>
            <w:tcBorders>
              <w:top w:val="nil"/>
              <w:left w:val="nil"/>
              <w:bottom w:val="nil"/>
              <w:right w:val="nil"/>
            </w:tcBorders>
          </w:tcPr>
          <w:p w14:paraId="3824E174" w14:textId="77777777" w:rsidR="00000000" w:rsidRDefault="00FA6F85">
            <w:pPr>
              <w:adjustRightInd w:val="0"/>
              <w:ind w:right="144"/>
              <w:rPr>
                <w:sz w:val="24"/>
                <w:szCs w:val="24"/>
              </w:rPr>
            </w:pPr>
            <w:r>
              <w:rPr>
                <w:szCs w:val="24"/>
              </w:rPr>
              <w:t>810</w:t>
            </w:r>
          </w:p>
        </w:tc>
        <w:tc>
          <w:tcPr>
            <w:tcW w:w="144" w:type="dxa"/>
            <w:tcBorders>
              <w:top w:val="nil"/>
              <w:left w:val="nil"/>
              <w:bottom w:val="nil"/>
              <w:right w:val="nil"/>
            </w:tcBorders>
          </w:tcPr>
          <w:p w14:paraId="79E9E100" w14:textId="77777777" w:rsidR="00000000" w:rsidRDefault="00FA6F85">
            <w:pPr>
              <w:adjustRightInd w:val="0"/>
              <w:ind w:right="144"/>
              <w:rPr>
                <w:sz w:val="24"/>
                <w:szCs w:val="24"/>
              </w:rPr>
            </w:pPr>
          </w:p>
        </w:tc>
        <w:tc>
          <w:tcPr>
            <w:tcW w:w="4823" w:type="dxa"/>
            <w:gridSpan w:val="5"/>
            <w:tcBorders>
              <w:top w:val="nil"/>
              <w:left w:val="nil"/>
              <w:bottom w:val="nil"/>
              <w:right w:val="nil"/>
            </w:tcBorders>
          </w:tcPr>
          <w:p w14:paraId="1C69B03E" w14:textId="77777777" w:rsidR="00000000" w:rsidRDefault="00FA6F85">
            <w:pPr>
              <w:adjustRightInd w:val="0"/>
              <w:ind w:right="144"/>
              <w:rPr>
                <w:sz w:val="24"/>
                <w:szCs w:val="24"/>
              </w:rPr>
            </w:pPr>
            <w:r>
              <w:rPr>
                <w:szCs w:val="24"/>
              </w:rPr>
              <w:t>Invoice</w:t>
            </w:r>
          </w:p>
        </w:tc>
      </w:tr>
      <w:tr w:rsidR="00000000" w14:paraId="7BAB6D6A"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DC5AF5B" w14:textId="77777777" w:rsidR="00000000" w:rsidRDefault="00FA6F85">
            <w:pPr>
              <w:adjustRightInd w:val="0"/>
              <w:ind w:right="144"/>
              <w:rPr>
                <w:sz w:val="24"/>
                <w:szCs w:val="24"/>
              </w:rPr>
            </w:pPr>
            <w:r>
              <w:rPr>
                <w:szCs w:val="24"/>
              </w:rPr>
              <w:t xml:space="preserve"> </w:t>
            </w:r>
          </w:p>
        </w:tc>
        <w:tc>
          <w:tcPr>
            <w:tcW w:w="1367" w:type="dxa"/>
            <w:tcBorders>
              <w:top w:val="nil"/>
              <w:left w:val="nil"/>
              <w:bottom w:val="nil"/>
              <w:right w:val="nil"/>
            </w:tcBorders>
          </w:tcPr>
          <w:p w14:paraId="03E52E53" w14:textId="77777777" w:rsidR="00000000" w:rsidRDefault="00FA6F85">
            <w:pPr>
              <w:adjustRightInd w:val="0"/>
              <w:ind w:right="144"/>
              <w:rPr>
                <w:sz w:val="24"/>
                <w:szCs w:val="24"/>
              </w:rPr>
            </w:pPr>
            <w:r>
              <w:rPr>
                <w:szCs w:val="24"/>
              </w:rPr>
              <w:t>867</w:t>
            </w:r>
          </w:p>
        </w:tc>
        <w:tc>
          <w:tcPr>
            <w:tcW w:w="144" w:type="dxa"/>
            <w:tcBorders>
              <w:top w:val="nil"/>
              <w:left w:val="nil"/>
              <w:bottom w:val="nil"/>
              <w:right w:val="nil"/>
            </w:tcBorders>
          </w:tcPr>
          <w:p w14:paraId="0A2EC7B9" w14:textId="77777777" w:rsidR="00000000" w:rsidRDefault="00FA6F85">
            <w:pPr>
              <w:adjustRightInd w:val="0"/>
              <w:ind w:right="144"/>
              <w:rPr>
                <w:sz w:val="24"/>
                <w:szCs w:val="24"/>
              </w:rPr>
            </w:pPr>
          </w:p>
        </w:tc>
        <w:tc>
          <w:tcPr>
            <w:tcW w:w="4823" w:type="dxa"/>
            <w:gridSpan w:val="5"/>
            <w:tcBorders>
              <w:top w:val="nil"/>
              <w:left w:val="nil"/>
              <w:bottom w:val="nil"/>
              <w:right w:val="nil"/>
            </w:tcBorders>
          </w:tcPr>
          <w:p w14:paraId="3FB0C612" w14:textId="77777777" w:rsidR="00000000" w:rsidRDefault="00FA6F85">
            <w:pPr>
              <w:adjustRightInd w:val="0"/>
              <w:ind w:right="144"/>
              <w:rPr>
                <w:sz w:val="24"/>
                <w:szCs w:val="24"/>
              </w:rPr>
            </w:pPr>
            <w:r>
              <w:rPr>
                <w:szCs w:val="24"/>
              </w:rPr>
              <w:t>Product Transfer and Resale Report</w:t>
            </w:r>
          </w:p>
        </w:tc>
      </w:tr>
    </w:tbl>
    <w:p w14:paraId="7A916348" w14:textId="77777777" w:rsidR="00000000" w:rsidRDefault="00FA6F85">
      <w:pPr>
        <w:tabs>
          <w:tab w:val="right" w:pos="1800"/>
          <w:tab w:val="left" w:pos="2160"/>
        </w:tabs>
        <w:adjustRightInd w:val="0"/>
        <w:ind w:left="2160" w:hanging="2160"/>
        <w:rPr>
          <w:b/>
          <w:szCs w:val="24"/>
        </w:rPr>
      </w:pPr>
      <w:r>
        <w:rPr>
          <w:szCs w:val="24"/>
        </w:rPr>
        <w:br w:type="page"/>
      </w:r>
      <w:bookmarkStart w:id="16" w:name="book7"/>
      <w:bookmarkEnd w:id="16"/>
      <w:r>
        <w:rPr>
          <w:b/>
          <w:szCs w:val="24"/>
        </w:rPr>
        <w:lastRenderedPageBreak/>
        <w:tab/>
        <w:t>Segment:</w:t>
      </w:r>
      <w:r>
        <w:rPr>
          <w:b/>
          <w:szCs w:val="24"/>
        </w:rPr>
        <w:tab/>
      </w:r>
      <w:r>
        <w:rPr>
          <w:b/>
          <w:sz w:val="40"/>
          <w:szCs w:val="24"/>
        </w:rPr>
        <w:t xml:space="preserve">REF </w:t>
      </w:r>
      <w:r>
        <w:rPr>
          <w:b/>
          <w:szCs w:val="24"/>
        </w:rPr>
        <w:t>Reference Identification (ESI ID)</w:t>
      </w:r>
    </w:p>
    <w:p w14:paraId="369AB106" w14:textId="77777777" w:rsidR="00000000" w:rsidRDefault="00FA6F85">
      <w:pPr>
        <w:tabs>
          <w:tab w:val="right" w:pos="1800"/>
          <w:tab w:val="left" w:pos="2160"/>
        </w:tabs>
        <w:adjustRightInd w:val="0"/>
        <w:ind w:left="2160" w:hanging="2160"/>
        <w:rPr>
          <w:szCs w:val="24"/>
        </w:rPr>
      </w:pPr>
      <w:r>
        <w:rPr>
          <w:b/>
          <w:szCs w:val="24"/>
        </w:rPr>
        <w:tab/>
        <w:t>Position:</w:t>
      </w:r>
      <w:r>
        <w:rPr>
          <w:b/>
          <w:szCs w:val="24"/>
        </w:rPr>
        <w:tab/>
      </w:r>
      <w:r>
        <w:rPr>
          <w:szCs w:val="24"/>
        </w:rPr>
        <w:t>020</w:t>
      </w:r>
    </w:p>
    <w:p w14:paraId="6786145C" w14:textId="77777777" w:rsidR="00000000" w:rsidRDefault="00FA6F85">
      <w:pPr>
        <w:tabs>
          <w:tab w:val="right" w:pos="1800"/>
          <w:tab w:val="left" w:pos="2160"/>
        </w:tabs>
        <w:adjustRightInd w:val="0"/>
        <w:ind w:left="2160" w:hanging="2160"/>
        <w:rPr>
          <w:szCs w:val="24"/>
        </w:rPr>
      </w:pPr>
      <w:r>
        <w:rPr>
          <w:szCs w:val="24"/>
        </w:rPr>
        <w:tab/>
      </w:r>
      <w:r>
        <w:rPr>
          <w:b/>
          <w:szCs w:val="24"/>
        </w:rPr>
        <w:t>Loop:</w:t>
      </w:r>
      <w:r>
        <w:rPr>
          <w:szCs w:val="24"/>
        </w:rPr>
        <w:tab/>
        <w:t>OTI        Mandatory</w:t>
      </w:r>
    </w:p>
    <w:p w14:paraId="1DC7FDD1" w14:textId="77777777" w:rsidR="00000000" w:rsidRDefault="00FA6F85">
      <w:pPr>
        <w:tabs>
          <w:tab w:val="right" w:pos="1800"/>
          <w:tab w:val="left" w:pos="2160"/>
        </w:tabs>
        <w:adjustRightInd w:val="0"/>
        <w:ind w:left="2160" w:hanging="2160"/>
        <w:rPr>
          <w:szCs w:val="24"/>
        </w:rPr>
      </w:pPr>
      <w:r>
        <w:rPr>
          <w:szCs w:val="24"/>
        </w:rPr>
        <w:tab/>
      </w:r>
      <w:r>
        <w:rPr>
          <w:b/>
          <w:szCs w:val="24"/>
        </w:rPr>
        <w:t>Level:</w:t>
      </w:r>
      <w:r>
        <w:rPr>
          <w:szCs w:val="24"/>
        </w:rPr>
        <w:tab/>
        <w:t>Detail</w:t>
      </w:r>
    </w:p>
    <w:p w14:paraId="1C610016" w14:textId="77777777" w:rsidR="00000000" w:rsidRDefault="00FA6F85">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504D1891" w14:textId="77777777" w:rsidR="00000000" w:rsidRDefault="00FA6F85">
      <w:pPr>
        <w:tabs>
          <w:tab w:val="right" w:pos="1800"/>
          <w:tab w:val="left" w:pos="2160"/>
        </w:tabs>
        <w:adjustRightInd w:val="0"/>
        <w:ind w:left="2160" w:hanging="2160"/>
        <w:rPr>
          <w:szCs w:val="24"/>
        </w:rPr>
      </w:pPr>
      <w:r>
        <w:rPr>
          <w:szCs w:val="24"/>
        </w:rPr>
        <w:tab/>
      </w:r>
      <w:r>
        <w:rPr>
          <w:b/>
          <w:szCs w:val="24"/>
        </w:rPr>
        <w:t>Max Use:</w:t>
      </w:r>
      <w:r>
        <w:rPr>
          <w:szCs w:val="24"/>
        </w:rPr>
        <w:tab/>
        <w:t>12</w:t>
      </w:r>
    </w:p>
    <w:p w14:paraId="38B464F1" w14:textId="77777777" w:rsidR="00000000" w:rsidRDefault="00FA6F85">
      <w:pPr>
        <w:tabs>
          <w:tab w:val="right" w:pos="1800"/>
          <w:tab w:val="left" w:pos="2160"/>
        </w:tabs>
        <w:adjustRightInd w:val="0"/>
        <w:ind w:left="2160" w:hanging="2160"/>
        <w:rPr>
          <w:szCs w:val="24"/>
        </w:rPr>
      </w:pPr>
      <w:r>
        <w:rPr>
          <w:szCs w:val="24"/>
        </w:rPr>
        <w:tab/>
      </w:r>
      <w:r>
        <w:rPr>
          <w:b/>
          <w:szCs w:val="24"/>
        </w:rPr>
        <w:t>Purpose:</w:t>
      </w:r>
      <w:r>
        <w:rPr>
          <w:szCs w:val="24"/>
        </w:rPr>
        <w:tab/>
      </w:r>
      <w:r>
        <w:rPr>
          <w:szCs w:val="24"/>
        </w:rPr>
        <w:t>To specify identifying information</w:t>
      </w:r>
    </w:p>
    <w:p w14:paraId="7B914B76" w14:textId="77777777" w:rsidR="00000000" w:rsidRDefault="00FA6F85">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1008ECE0" w14:textId="77777777" w:rsidR="00000000" w:rsidRDefault="00FA6F85">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4173FC5B" w14:textId="77777777" w:rsidR="00000000" w:rsidRDefault="00FA6F85">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19A504A1" w14:textId="77777777" w:rsidR="00000000" w:rsidRDefault="00FA6F85">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6AAF5899" w14:textId="77777777" w:rsidR="00000000" w:rsidRDefault="00FA6F85">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539E4298" w14:textId="77777777">
        <w:tblPrEx>
          <w:tblCellMar>
            <w:top w:w="0" w:type="dxa"/>
            <w:left w:w="0" w:type="dxa"/>
            <w:bottom w:w="0" w:type="dxa"/>
            <w:right w:w="0" w:type="dxa"/>
          </w:tblCellMar>
        </w:tblPrEx>
        <w:tc>
          <w:tcPr>
            <w:tcW w:w="1944" w:type="dxa"/>
            <w:tcBorders>
              <w:top w:val="nil"/>
              <w:left w:val="nil"/>
              <w:bottom w:val="nil"/>
              <w:right w:val="nil"/>
            </w:tcBorders>
          </w:tcPr>
          <w:p w14:paraId="63E6C3B1" w14:textId="77777777" w:rsidR="00000000" w:rsidRDefault="00FA6F85">
            <w:pPr>
              <w:adjustRightInd w:val="0"/>
              <w:ind w:right="144"/>
              <w:jc w:val="right"/>
              <w:rPr>
                <w:sz w:val="24"/>
                <w:szCs w:val="24"/>
              </w:rPr>
            </w:pPr>
            <w:r>
              <w:rPr>
                <w:b/>
                <w:szCs w:val="24"/>
              </w:rPr>
              <w:t>Notes:</w:t>
            </w:r>
          </w:p>
        </w:tc>
        <w:tc>
          <w:tcPr>
            <w:tcW w:w="216" w:type="dxa"/>
            <w:tcBorders>
              <w:top w:val="nil"/>
              <w:left w:val="nil"/>
              <w:bottom w:val="nil"/>
              <w:right w:val="nil"/>
            </w:tcBorders>
          </w:tcPr>
          <w:p w14:paraId="26EE3C89" w14:textId="77777777" w:rsidR="00000000" w:rsidRDefault="00FA6F85">
            <w:pPr>
              <w:adjustRightInd w:val="0"/>
              <w:ind w:right="144"/>
              <w:jc w:val="right"/>
              <w:rPr>
                <w:sz w:val="24"/>
                <w:szCs w:val="24"/>
              </w:rPr>
            </w:pPr>
          </w:p>
        </w:tc>
        <w:tc>
          <w:tcPr>
            <w:tcW w:w="7343" w:type="dxa"/>
            <w:tcBorders>
              <w:top w:val="nil"/>
              <w:left w:val="nil"/>
              <w:bottom w:val="nil"/>
              <w:right w:val="nil"/>
            </w:tcBorders>
            <w:shd w:val="pct20" w:color="auto" w:fill="auto"/>
          </w:tcPr>
          <w:p w14:paraId="1C952871" w14:textId="77777777" w:rsidR="00000000" w:rsidRDefault="00FA6F85">
            <w:pPr>
              <w:adjustRightInd w:val="0"/>
              <w:ind w:right="144"/>
              <w:rPr>
                <w:szCs w:val="24"/>
              </w:rPr>
            </w:pPr>
            <w:r>
              <w:rPr>
                <w:szCs w:val="24"/>
              </w:rPr>
              <w:t>Required</w:t>
            </w:r>
          </w:p>
          <w:p w14:paraId="213D3445" w14:textId="77777777" w:rsidR="00000000" w:rsidRDefault="00FA6F85">
            <w:pPr>
              <w:adjustRightInd w:val="0"/>
              <w:ind w:right="144"/>
              <w:rPr>
                <w:szCs w:val="24"/>
              </w:rPr>
            </w:pPr>
          </w:p>
          <w:p w14:paraId="440AFDE7" w14:textId="77777777" w:rsidR="00000000" w:rsidRDefault="00FA6F85">
            <w:pPr>
              <w:adjustRightInd w:val="0"/>
              <w:ind w:right="144"/>
              <w:rPr>
                <w:szCs w:val="24"/>
              </w:rPr>
            </w:pPr>
            <w:r>
              <w:rPr>
                <w:szCs w:val="24"/>
              </w:rPr>
              <w:t>Only one REF~Q5 will be sent per transaction.</w:t>
            </w:r>
          </w:p>
          <w:p w14:paraId="74BB61A7" w14:textId="77777777" w:rsidR="00000000" w:rsidRDefault="00FA6F85">
            <w:pPr>
              <w:adjustRightInd w:val="0"/>
              <w:ind w:right="144"/>
              <w:rPr>
                <w:sz w:val="24"/>
                <w:szCs w:val="24"/>
              </w:rPr>
            </w:pPr>
          </w:p>
        </w:tc>
      </w:tr>
      <w:tr w:rsidR="00000000" w14:paraId="7B2883A1" w14:textId="77777777">
        <w:tblPrEx>
          <w:tblCellMar>
            <w:top w:w="0" w:type="dxa"/>
            <w:left w:w="0" w:type="dxa"/>
            <w:bottom w:w="0" w:type="dxa"/>
            <w:right w:w="0" w:type="dxa"/>
          </w:tblCellMar>
        </w:tblPrEx>
        <w:tc>
          <w:tcPr>
            <w:tcW w:w="1944" w:type="dxa"/>
            <w:tcBorders>
              <w:top w:val="nil"/>
              <w:left w:val="nil"/>
              <w:bottom w:val="nil"/>
              <w:right w:val="nil"/>
            </w:tcBorders>
          </w:tcPr>
          <w:p w14:paraId="796DB607" w14:textId="77777777" w:rsidR="00000000" w:rsidRDefault="00FA6F85">
            <w:pPr>
              <w:adjustRightInd w:val="0"/>
              <w:ind w:right="144"/>
              <w:rPr>
                <w:sz w:val="24"/>
                <w:szCs w:val="24"/>
              </w:rPr>
            </w:pPr>
          </w:p>
        </w:tc>
        <w:tc>
          <w:tcPr>
            <w:tcW w:w="216" w:type="dxa"/>
            <w:tcBorders>
              <w:top w:val="nil"/>
              <w:left w:val="nil"/>
              <w:bottom w:val="nil"/>
              <w:right w:val="nil"/>
            </w:tcBorders>
          </w:tcPr>
          <w:p w14:paraId="00ED3191" w14:textId="77777777" w:rsidR="00000000" w:rsidRDefault="00FA6F85">
            <w:pPr>
              <w:adjustRightInd w:val="0"/>
              <w:ind w:right="144"/>
              <w:rPr>
                <w:sz w:val="24"/>
                <w:szCs w:val="24"/>
              </w:rPr>
            </w:pPr>
          </w:p>
        </w:tc>
        <w:tc>
          <w:tcPr>
            <w:tcW w:w="7343" w:type="dxa"/>
            <w:tcBorders>
              <w:top w:val="nil"/>
              <w:left w:val="nil"/>
              <w:bottom w:val="nil"/>
              <w:right w:val="nil"/>
            </w:tcBorders>
            <w:shd w:val="pct20" w:color="auto" w:fill="auto"/>
          </w:tcPr>
          <w:p w14:paraId="26934771" w14:textId="77777777" w:rsidR="00000000" w:rsidRDefault="00FA6F85">
            <w:pPr>
              <w:adjustRightInd w:val="0"/>
              <w:ind w:right="144"/>
              <w:rPr>
                <w:sz w:val="24"/>
                <w:szCs w:val="24"/>
              </w:rPr>
            </w:pPr>
            <w:r>
              <w:rPr>
                <w:szCs w:val="24"/>
              </w:rPr>
              <w:t>REF~Q5~~10111111234567890ABCDEFGHIJKLMNOPQRS</w:t>
            </w:r>
          </w:p>
        </w:tc>
      </w:tr>
    </w:tbl>
    <w:p w14:paraId="5C4EAB10" w14:textId="77777777" w:rsidR="00000000" w:rsidRDefault="00FA6F85">
      <w:pPr>
        <w:adjustRightInd w:val="0"/>
        <w:rPr>
          <w:szCs w:val="24"/>
        </w:rPr>
      </w:pPr>
    </w:p>
    <w:p w14:paraId="510578E0" w14:textId="77777777" w:rsidR="00000000" w:rsidRDefault="00FA6F85">
      <w:pPr>
        <w:adjustRightInd w:val="0"/>
        <w:jc w:val="center"/>
        <w:rPr>
          <w:b/>
          <w:szCs w:val="24"/>
        </w:rPr>
      </w:pPr>
      <w:r>
        <w:rPr>
          <w:b/>
          <w:szCs w:val="24"/>
        </w:rPr>
        <w:t>Data Element Summary</w:t>
      </w:r>
    </w:p>
    <w:p w14:paraId="59FB1113" w14:textId="77777777" w:rsidR="00000000" w:rsidRDefault="00FA6F85">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0FCAEEBB" w14:textId="77777777" w:rsidR="00000000" w:rsidRDefault="00FA6F85">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r>
      <w:r>
        <w:rPr>
          <w:b/>
          <w:szCs w:val="24"/>
          <w:u w:val="words"/>
        </w:rPr>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13B7FF48" w14:textId="77777777">
        <w:tblPrEx>
          <w:tblCellMar>
            <w:top w:w="0" w:type="dxa"/>
            <w:left w:w="0" w:type="dxa"/>
            <w:bottom w:w="0" w:type="dxa"/>
            <w:right w:w="0" w:type="dxa"/>
          </w:tblCellMar>
        </w:tblPrEx>
        <w:tc>
          <w:tcPr>
            <w:tcW w:w="1007" w:type="dxa"/>
            <w:tcBorders>
              <w:top w:val="nil"/>
              <w:left w:val="nil"/>
              <w:bottom w:val="nil"/>
              <w:right w:val="nil"/>
            </w:tcBorders>
          </w:tcPr>
          <w:p w14:paraId="773533D4" w14:textId="77777777" w:rsidR="00000000" w:rsidRDefault="00FA6F85">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4F123930" w14:textId="77777777" w:rsidR="00000000" w:rsidRDefault="00FA6F85">
            <w:pPr>
              <w:adjustRightInd w:val="0"/>
              <w:ind w:right="144"/>
              <w:jc w:val="center"/>
              <w:rPr>
                <w:sz w:val="24"/>
                <w:szCs w:val="24"/>
              </w:rPr>
            </w:pPr>
            <w:r>
              <w:rPr>
                <w:b/>
                <w:szCs w:val="24"/>
              </w:rPr>
              <w:t>REF01</w:t>
            </w:r>
          </w:p>
        </w:tc>
        <w:tc>
          <w:tcPr>
            <w:tcW w:w="892" w:type="dxa"/>
            <w:tcBorders>
              <w:top w:val="nil"/>
              <w:left w:val="nil"/>
              <w:bottom w:val="nil"/>
              <w:right w:val="nil"/>
            </w:tcBorders>
          </w:tcPr>
          <w:p w14:paraId="0928B2F1" w14:textId="77777777" w:rsidR="00000000" w:rsidRDefault="00FA6F85">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79658C7B" w14:textId="77777777" w:rsidR="00000000" w:rsidRDefault="00FA6F85">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47CB4F15" w14:textId="77777777" w:rsidR="00000000" w:rsidRDefault="00FA6F85">
            <w:pPr>
              <w:adjustRightInd w:val="0"/>
              <w:ind w:right="144"/>
              <w:jc w:val="center"/>
              <w:rPr>
                <w:sz w:val="24"/>
                <w:szCs w:val="24"/>
              </w:rPr>
            </w:pPr>
            <w:r>
              <w:rPr>
                <w:b/>
                <w:szCs w:val="24"/>
              </w:rPr>
              <w:t>M</w:t>
            </w:r>
          </w:p>
        </w:tc>
        <w:tc>
          <w:tcPr>
            <w:tcW w:w="14" w:type="dxa"/>
            <w:tcBorders>
              <w:top w:val="nil"/>
              <w:left w:val="nil"/>
              <w:bottom w:val="nil"/>
              <w:right w:val="nil"/>
            </w:tcBorders>
          </w:tcPr>
          <w:p w14:paraId="5DA5B0F8" w14:textId="77777777" w:rsidR="00000000" w:rsidRDefault="00FA6F85">
            <w:pPr>
              <w:adjustRightInd w:val="0"/>
              <w:ind w:right="144"/>
              <w:jc w:val="center"/>
              <w:rPr>
                <w:sz w:val="24"/>
                <w:szCs w:val="24"/>
              </w:rPr>
            </w:pPr>
          </w:p>
        </w:tc>
        <w:tc>
          <w:tcPr>
            <w:tcW w:w="1440" w:type="dxa"/>
            <w:gridSpan w:val="3"/>
            <w:tcBorders>
              <w:top w:val="nil"/>
              <w:left w:val="nil"/>
              <w:bottom w:val="nil"/>
              <w:right w:val="nil"/>
            </w:tcBorders>
          </w:tcPr>
          <w:p w14:paraId="3882F9DA" w14:textId="77777777" w:rsidR="00000000" w:rsidRDefault="00FA6F85">
            <w:pPr>
              <w:adjustRightInd w:val="0"/>
              <w:ind w:right="144"/>
              <w:rPr>
                <w:sz w:val="24"/>
                <w:szCs w:val="24"/>
              </w:rPr>
            </w:pPr>
            <w:r>
              <w:rPr>
                <w:b/>
                <w:szCs w:val="24"/>
              </w:rPr>
              <w:t>ID 2/3</w:t>
            </w:r>
          </w:p>
        </w:tc>
      </w:tr>
      <w:tr w:rsidR="00000000" w14:paraId="5C6513F8"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4C933E4" w14:textId="77777777" w:rsidR="00000000" w:rsidRDefault="00FA6F85">
            <w:pPr>
              <w:adjustRightInd w:val="0"/>
              <w:ind w:right="144"/>
              <w:rPr>
                <w:sz w:val="24"/>
                <w:szCs w:val="24"/>
              </w:rPr>
            </w:pPr>
          </w:p>
        </w:tc>
        <w:tc>
          <w:tcPr>
            <w:tcW w:w="6523" w:type="dxa"/>
            <w:gridSpan w:val="8"/>
            <w:tcBorders>
              <w:top w:val="nil"/>
              <w:left w:val="nil"/>
              <w:bottom w:val="nil"/>
              <w:right w:val="nil"/>
            </w:tcBorders>
          </w:tcPr>
          <w:p w14:paraId="05D8774A" w14:textId="77777777" w:rsidR="00000000" w:rsidRDefault="00FA6F85">
            <w:pPr>
              <w:adjustRightInd w:val="0"/>
              <w:ind w:right="144"/>
              <w:rPr>
                <w:sz w:val="24"/>
                <w:szCs w:val="24"/>
              </w:rPr>
            </w:pPr>
            <w:r>
              <w:rPr>
                <w:szCs w:val="24"/>
              </w:rPr>
              <w:t>Code qualifying the Reference Identification</w:t>
            </w:r>
          </w:p>
        </w:tc>
      </w:tr>
      <w:tr w:rsidR="00000000" w14:paraId="3D3E71EF"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CBBF2E0" w14:textId="77777777" w:rsidR="00000000" w:rsidRDefault="00FA6F85">
            <w:pPr>
              <w:adjustRightInd w:val="0"/>
              <w:ind w:right="144"/>
              <w:rPr>
                <w:sz w:val="24"/>
                <w:szCs w:val="24"/>
              </w:rPr>
            </w:pPr>
            <w:r>
              <w:rPr>
                <w:szCs w:val="24"/>
              </w:rPr>
              <w:t xml:space="preserve"> </w:t>
            </w:r>
          </w:p>
        </w:tc>
        <w:tc>
          <w:tcPr>
            <w:tcW w:w="1367" w:type="dxa"/>
            <w:tcBorders>
              <w:top w:val="nil"/>
              <w:left w:val="nil"/>
              <w:bottom w:val="nil"/>
              <w:right w:val="nil"/>
            </w:tcBorders>
          </w:tcPr>
          <w:p w14:paraId="416156CA" w14:textId="77777777" w:rsidR="00000000" w:rsidRDefault="00FA6F85">
            <w:pPr>
              <w:adjustRightInd w:val="0"/>
              <w:ind w:right="144"/>
              <w:rPr>
                <w:sz w:val="24"/>
                <w:szCs w:val="24"/>
              </w:rPr>
            </w:pPr>
            <w:r>
              <w:rPr>
                <w:szCs w:val="24"/>
              </w:rPr>
              <w:t>Q5</w:t>
            </w:r>
          </w:p>
        </w:tc>
        <w:tc>
          <w:tcPr>
            <w:tcW w:w="144" w:type="dxa"/>
            <w:tcBorders>
              <w:top w:val="nil"/>
              <w:left w:val="nil"/>
              <w:bottom w:val="nil"/>
              <w:right w:val="nil"/>
            </w:tcBorders>
          </w:tcPr>
          <w:p w14:paraId="4E4B4DF0" w14:textId="77777777" w:rsidR="00000000" w:rsidRDefault="00FA6F85">
            <w:pPr>
              <w:adjustRightInd w:val="0"/>
              <w:ind w:right="144"/>
              <w:rPr>
                <w:sz w:val="24"/>
                <w:szCs w:val="24"/>
              </w:rPr>
            </w:pPr>
          </w:p>
        </w:tc>
        <w:tc>
          <w:tcPr>
            <w:tcW w:w="4823" w:type="dxa"/>
            <w:gridSpan w:val="5"/>
            <w:tcBorders>
              <w:top w:val="nil"/>
              <w:left w:val="nil"/>
              <w:bottom w:val="nil"/>
              <w:right w:val="nil"/>
            </w:tcBorders>
          </w:tcPr>
          <w:p w14:paraId="39F9BFC3" w14:textId="77777777" w:rsidR="00000000" w:rsidRDefault="00FA6F85">
            <w:pPr>
              <w:adjustRightInd w:val="0"/>
              <w:ind w:right="144"/>
              <w:rPr>
                <w:sz w:val="24"/>
                <w:szCs w:val="24"/>
              </w:rPr>
            </w:pPr>
            <w:r>
              <w:rPr>
                <w:szCs w:val="24"/>
              </w:rPr>
              <w:t>Property Control Number</w:t>
            </w:r>
          </w:p>
        </w:tc>
      </w:tr>
      <w:tr w:rsidR="00000000" w14:paraId="55D7CDDC"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1FA5AC5A" w14:textId="77777777" w:rsidR="00000000" w:rsidRDefault="00FA6F85">
            <w:pPr>
              <w:adjustRightInd w:val="0"/>
              <w:ind w:right="144"/>
              <w:rPr>
                <w:sz w:val="24"/>
                <w:szCs w:val="24"/>
              </w:rPr>
            </w:pPr>
          </w:p>
        </w:tc>
        <w:tc>
          <w:tcPr>
            <w:tcW w:w="4680" w:type="dxa"/>
            <w:gridSpan w:val="4"/>
            <w:tcBorders>
              <w:top w:val="nil"/>
              <w:left w:val="nil"/>
              <w:bottom w:val="nil"/>
              <w:right w:val="nil"/>
            </w:tcBorders>
            <w:shd w:val="pct20" w:color="auto" w:fill="auto"/>
          </w:tcPr>
          <w:p w14:paraId="31D1B9F6" w14:textId="77777777" w:rsidR="00000000" w:rsidRDefault="00FA6F85">
            <w:pPr>
              <w:adjustRightInd w:val="0"/>
              <w:ind w:right="144"/>
              <w:rPr>
                <w:sz w:val="24"/>
                <w:szCs w:val="24"/>
              </w:rPr>
            </w:pPr>
            <w:r>
              <w:rPr>
                <w:szCs w:val="24"/>
              </w:rPr>
              <w:t>Electric Service Identifier (ESI ID)</w:t>
            </w:r>
          </w:p>
        </w:tc>
      </w:tr>
      <w:tr w:rsidR="00000000" w14:paraId="1F395502" w14:textId="77777777">
        <w:tblPrEx>
          <w:tblCellMar>
            <w:top w:w="0" w:type="dxa"/>
            <w:left w:w="0" w:type="dxa"/>
            <w:bottom w:w="0" w:type="dxa"/>
            <w:right w:w="0" w:type="dxa"/>
          </w:tblCellMar>
        </w:tblPrEx>
        <w:tc>
          <w:tcPr>
            <w:tcW w:w="1007" w:type="dxa"/>
            <w:tcBorders>
              <w:top w:val="nil"/>
              <w:left w:val="nil"/>
              <w:bottom w:val="nil"/>
              <w:right w:val="nil"/>
            </w:tcBorders>
          </w:tcPr>
          <w:p w14:paraId="5301534D" w14:textId="77777777" w:rsidR="00000000" w:rsidRDefault="00FA6F85">
            <w:pPr>
              <w:adjustRightInd w:val="0"/>
              <w:ind w:right="144"/>
              <w:rPr>
                <w:sz w:val="24"/>
                <w:szCs w:val="24"/>
              </w:rPr>
            </w:pPr>
            <w:r>
              <w:rPr>
                <w:b/>
                <w:szCs w:val="24"/>
              </w:rPr>
              <w:t>Must Use</w:t>
            </w:r>
          </w:p>
        </w:tc>
        <w:tc>
          <w:tcPr>
            <w:tcW w:w="1080" w:type="dxa"/>
            <w:tcBorders>
              <w:top w:val="nil"/>
              <w:left w:val="nil"/>
              <w:bottom w:val="nil"/>
              <w:right w:val="nil"/>
            </w:tcBorders>
          </w:tcPr>
          <w:p w14:paraId="74E59DC4" w14:textId="77777777" w:rsidR="00000000" w:rsidRDefault="00FA6F85">
            <w:pPr>
              <w:adjustRightInd w:val="0"/>
              <w:ind w:right="144"/>
              <w:jc w:val="center"/>
              <w:rPr>
                <w:sz w:val="24"/>
                <w:szCs w:val="24"/>
              </w:rPr>
            </w:pPr>
            <w:r>
              <w:rPr>
                <w:b/>
                <w:szCs w:val="24"/>
              </w:rPr>
              <w:t>REF03</w:t>
            </w:r>
          </w:p>
        </w:tc>
        <w:tc>
          <w:tcPr>
            <w:tcW w:w="892" w:type="dxa"/>
            <w:tcBorders>
              <w:top w:val="nil"/>
              <w:left w:val="nil"/>
              <w:bottom w:val="nil"/>
              <w:right w:val="nil"/>
            </w:tcBorders>
          </w:tcPr>
          <w:p w14:paraId="27E25E84" w14:textId="77777777" w:rsidR="00000000" w:rsidRDefault="00FA6F85">
            <w:pPr>
              <w:adjustRightInd w:val="0"/>
              <w:ind w:right="144"/>
              <w:jc w:val="center"/>
              <w:rPr>
                <w:sz w:val="24"/>
                <w:szCs w:val="24"/>
              </w:rPr>
            </w:pPr>
            <w:r>
              <w:rPr>
                <w:b/>
                <w:szCs w:val="24"/>
              </w:rPr>
              <w:t>352</w:t>
            </w:r>
          </w:p>
        </w:tc>
        <w:tc>
          <w:tcPr>
            <w:tcW w:w="4968" w:type="dxa"/>
            <w:gridSpan w:val="4"/>
            <w:tcBorders>
              <w:top w:val="nil"/>
              <w:left w:val="nil"/>
              <w:bottom w:val="nil"/>
              <w:right w:val="nil"/>
            </w:tcBorders>
          </w:tcPr>
          <w:p w14:paraId="3250C09A" w14:textId="77777777" w:rsidR="00000000" w:rsidRDefault="00FA6F85">
            <w:pPr>
              <w:adjustRightInd w:val="0"/>
              <w:ind w:right="144"/>
              <w:rPr>
                <w:sz w:val="24"/>
                <w:szCs w:val="24"/>
              </w:rPr>
            </w:pPr>
            <w:r>
              <w:rPr>
                <w:b/>
                <w:szCs w:val="24"/>
              </w:rPr>
              <w:t>Description</w:t>
            </w:r>
          </w:p>
        </w:tc>
        <w:tc>
          <w:tcPr>
            <w:tcW w:w="432" w:type="dxa"/>
            <w:tcBorders>
              <w:top w:val="nil"/>
              <w:left w:val="nil"/>
              <w:bottom w:val="nil"/>
              <w:right w:val="nil"/>
            </w:tcBorders>
          </w:tcPr>
          <w:p w14:paraId="5EF994D5" w14:textId="77777777" w:rsidR="00000000" w:rsidRDefault="00FA6F85">
            <w:pPr>
              <w:adjustRightInd w:val="0"/>
              <w:ind w:right="144"/>
              <w:jc w:val="center"/>
              <w:rPr>
                <w:sz w:val="24"/>
                <w:szCs w:val="24"/>
              </w:rPr>
            </w:pPr>
            <w:r>
              <w:rPr>
                <w:b/>
                <w:szCs w:val="24"/>
              </w:rPr>
              <w:t>X</w:t>
            </w:r>
          </w:p>
        </w:tc>
        <w:tc>
          <w:tcPr>
            <w:tcW w:w="14" w:type="dxa"/>
            <w:tcBorders>
              <w:top w:val="nil"/>
              <w:left w:val="nil"/>
              <w:bottom w:val="nil"/>
              <w:right w:val="nil"/>
            </w:tcBorders>
          </w:tcPr>
          <w:p w14:paraId="27CF94C2" w14:textId="77777777" w:rsidR="00000000" w:rsidRDefault="00FA6F85">
            <w:pPr>
              <w:adjustRightInd w:val="0"/>
              <w:ind w:right="144"/>
              <w:jc w:val="center"/>
              <w:rPr>
                <w:sz w:val="24"/>
                <w:szCs w:val="24"/>
              </w:rPr>
            </w:pPr>
          </w:p>
        </w:tc>
        <w:tc>
          <w:tcPr>
            <w:tcW w:w="1440" w:type="dxa"/>
            <w:gridSpan w:val="3"/>
            <w:tcBorders>
              <w:top w:val="nil"/>
              <w:left w:val="nil"/>
              <w:bottom w:val="nil"/>
              <w:right w:val="nil"/>
            </w:tcBorders>
          </w:tcPr>
          <w:p w14:paraId="618AA719" w14:textId="77777777" w:rsidR="00000000" w:rsidRDefault="00FA6F85">
            <w:pPr>
              <w:adjustRightInd w:val="0"/>
              <w:ind w:right="144"/>
              <w:rPr>
                <w:sz w:val="24"/>
                <w:szCs w:val="24"/>
              </w:rPr>
            </w:pPr>
            <w:r>
              <w:rPr>
                <w:b/>
                <w:szCs w:val="24"/>
              </w:rPr>
              <w:t>AN 1/80</w:t>
            </w:r>
          </w:p>
        </w:tc>
      </w:tr>
      <w:tr w:rsidR="00000000" w14:paraId="2AD75D84"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57EE8EB" w14:textId="77777777" w:rsidR="00000000" w:rsidRDefault="00FA6F85">
            <w:pPr>
              <w:adjustRightInd w:val="0"/>
              <w:ind w:right="144"/>
              <w:rPr>
                <w:sz w:val="24"/>
                <w:szCs w:val="24"/>
              </w:rPr>
            </w:pPr>
          </w:p>
        </w:tc>
        <w:tc>
          <w:tcPr>
            <w:tcW w:w="6523" w:type="dxa"/>
            <w:gridSpan w:val="8"/>
            <w:tcBorders>
              <w:top w:val="nil"/>
              <w:left w:val="nil"/>
              <w:bottom w:val="nil"/>
              <w:right w:val="nil"/>
            </w:tcBorders>
          </w:tcPr>
          <w:p w14:paraId="20BA6C3F" w14:textId="77777777" w:rsidR="00000000" w:rsidRDefault="00FA6F85">
            <w:pPr>
              <w:adjustRightInd w:val="0"/>
              <w:ind w:right="144"/>
              <w:rPr>
                <w:sz w:val="24"/>
                <w:szCs w:val="24"/>
              </w:rPr>
            </w:pPr>
            <w:r>
              <w:rPr>
                <w:szCs w:val="24"/>
              </w:rPr>
              <w:t>A free-form description to clarify the related data elements and their content</w:t>
            </w:r>
          </w:p>
        </w:tc>
      </w:tr>
      <w:tr w:rsidR="00000000" w14:paraId="0E8C88A9"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32B6660" w14:textId="77777777" w:rsidR="00000000" w:rsidRDefault="00FA6F85">
            <w:pPr>
              <w:adjustRightInd w:val="0"/>
              <w:ind w:right="144"/>
              <w:rPr>
                <w:sz w:val="24"/>
                <w:szCs w:val="24"/>
              </w:rPr>
            </w:pPr>
          </w:p>
        </w:tc>
        <w:tc>
          <w:tcPr>
            <w:tcW w:w="6523" w:type="dxa"/>
            <w:gridSpan w:val="8"/>
            <w:tcBorders>
              <w:top w:val="nil"/>
              <w:left w:val="nil"/>
              <w:bottom w:val="nil"/>
              <w:right w:val="nil"/>
            </w:tcBorders>
            <w:shd w:val="pct20" w:color="auto" w:fill="auto"/>
          </w:tcPr>
          <w:p w14:paraId="5303270C" w14:textId="77777777" w:rsidR="00000000" w:rsidRDefault="00FA6F85">
            <w:pPr>
              <w:adjustRightInd w:val="0"/>
              <w:ind w:right="144"/>
              <w:rPr>
                <w:szCs w:val="24"/>
              </w:rPr>
            </w:pPr>
            <w:r>
              <w:rPr>
                <w:szCs w:val="24"/>
              </w:rPr>
              <w:t>ESI ID</w:t>
            </w:r>
          </w:p>
          <w:p w14:paraId="3AFDDDB6" w14:textId="77777777" w:rsidR="00000000" w:rsidRDefault="00FA6F85">
            <w:pPr>
              <w:adjustRightInd w:val="0"/>
              <w:ind w:right="144"/>
              <w:rPr>
                <w:szCs w:val="24"/>
              </w:rPr>
            </w:pPr>
          </w:p>
          <w:p w14:paraId="382F6D9A" w14:textId="77777777" w:rsidR="00000000" w:rsidRDefault="00FA6F85">
            <w:pPr>
              <w:adjustRightInd w:val="0"/>
              <w:ind w:right="144"/>
              <w:rPr>
                <w:sz w:val="24"/>
                <w:szCs w:val="24"/>
              </w:rPr>
            </w:pPr>
            <w:r>
              <w:rPr>
                <w:szCs w:val="24"/>
              </w:rPr>
              <w:t xml:space="preserve">ESI ID will only contain uppercase letters (A to Z) and digits (0 to 9).  Note that punctuation (spaces, dashes, etc.) and special characters must be excluded. ESI ID </w:t>
            </w:r>
            <w:r>
              <w:rPr>
                <w:szCs w:val="24"/>
              </w:rPr>
              <w:t>length must be at least 8 and no more than 36 characters.</w:t>
            </w:r>
          </w:p>
        </w:tc>
      </w:tr>
    </w:tbl>
    <w:p w14:paraId="40637B75" w14:textId="77777777" w:rsidR="00000000" w:rsidRDefault="00FA6F85">
      <w:pPr>
        <w:tabs>
          <w:tab w:val="right" w:pos="1800"/>
          <w:tab w:val="left" w:pos="2160"/>
        </w:tabs>
        <w:adjustRightInd w:val="0"/>
        <w:ind w:left="2160" w:hanging="2160"/>
        <w:rPr>
          <w:b/>
          <w:szCs w:val="24"/>
        </w:rPr>
      </w:pPr>
      <w:r>
        <w:rPr>
          <w:szCs w:val="24"/>
        </w:rPr>
        <w:br w:type="page"/>
      </w:r>
      <w:bookmarkStart w:id="17" w:name="book8"/>
      <w:bookmarkEnd w:id="17"/>
      <w:r>
        <w:rPr>
          <w:b/>
          <w:szCs w:val="24"/>
        </w:rPr>
        <w:lastRenderedPageBreak/>
        <w:tab/>
        <w:t>Segment:</w:t>
      </w:r>
      <w:r>
        <w:rPr>
          <w:b/>
          <w:szCs w:val="24"/>
        </w:rPr>
        <w:tab/>
      </w:r>
      <w:r>
        <w:rPr>
          <w:b/>
          <w:sz w:val="40"/>
          <w:szCs w:val="24"/>
        </w:rPr>
        <w:t xml:space="preserve">TED </w:t>
      </w:r>
      <w:r>
        <w:rPr>
          <w:b/>
          <w:szCs w:val="24"/>
        </w:rPr>
        <w:t>Technical Error Description</w:t>
      </w:r>
    </w:p>
    <w:p w14:paraId="43841CF5" w14:textId="77777777" w:rsidR="00000000" w:rsidRDefault="00FA6F85">
      <w:pPr>
        <w:tabs>
          <w:tab w:val="right" w:pos="1800"/>
          <w:tab w:val="left" w:pos="2160"/>
        </w:tabs>
        <w:adjustRightInd w:val="0"/>
        <w:ind w:left="2160" w:hanging="2160"/>
        <w:rPr>
          <w:szCs w:val="24"/>
        </w:rPr>
      </w:pPr>
      <w:r>
        <w:rPr>
          <w:b/>
          <w:szCs w:val="24"/>
        </w:rPr>
        <w:tab/>
        <w:t>Position:</w:t>
      </w:r>
      <w:r>
        <w:rPr>
          <w:b/>
          <w:szCs w:val="24"/>
        </w:rPr>
        <w:tab/>
      </w:r>
      <w:r>
        <w:rPr>
          <w:szCs w:val="24"/>
        </w:rPr>
        <w:t>070</w:t>
      </w:r>
    </w:p>
    <w:p w14:paraId="3E57BA98" w14:textId="77777777" w:rsidR="00000000" w:rsidRDefault="00FA6F85">
      <w:pPr>
        <w:tabs>
          <w:tab w:val="right" w:pos="1800"/>
          <w:tab w:val="left" w:pos="2160"/>
        </w:tabs>
        <w:adjustRightInd w:val="0"/>
        <w:ind w:left="2160" w:hanging="2160"/>
        <w:rPr>
          <w:szCs w:val="24"/>
        </w:rPr>
      </w:pPr>
      <w:r>
        <w:rPr>
          <w:szCs w:val="24"/>
        </w:rPr>
        <w:tab/>
      </w:r>
      <w:r>
        <w:rPr>
          <w:b/>
          <w:szCs w:val="24"/>
        </w:rPr>
        <w:t>Loop:</w:t>
      </w:r>
      <w:r>
        <w:rPr>
          <w:szCs w:val="24"/>
        </w:rPr>
        <w:tab/>
        <w:t>TED        Optional</w:t>
      </w:r>
    </w:p>
    <w:p w14:paraId="469E4005" w14:textId="77777777" w:rsidR="00000000" w:rsidRDefault="00FA6F85">
      <w:pPr>
        <w:tabs>
          <w:tab w:val="right" w:pos="1800"/>
          <w:tab w:val="left" w:pos="2160"/>
        </w:tabs>
        <w:adjustRightInd w:val="0"/>
        <w:ind w:left="2160" w:hanging="2160"/>
        <w:rPr>
          <w:szCs w:val="24"/>
        </w:rPr>
      </w:pPr>
      <w:r>
        <w:rPr>
          <w:szCs w:val="24"/>
        </w:rPr>
        <w:tab/>
      </w:r>
      <w:r>
        <w:rPr>
          <w:b/>
          <w:szCs w:val="24"/>
        </w:rPr>
        <w:t>Level:</w:t>
      </w:r>
      <w:r>
        <w:rPr>
          <w:szCs w:val="24"/>
        </w:rPr>
        <w:tab/>
        <w:t>Detail</w:t>
      </w:r>
    </w:p>
    <w:p w14:paraId="400AE1BF" w14:textId="77777777" w:rsidR="00000000" w:rsidRDefault="00FA6F85">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7C8345BC" w14:textId="77777777" w:rsidR="00000000" w:rsidRDefault="00FA6F85">
      <w:pPr>
        <w:tabs>
          <w:tab w:val="right" w:pos="1800"/>
          <w:tab w:val="left" w:pos="2160"/>
        </w:tabs>
        <w:adjustRightInd w:val="0"/>
        <w:ind w:left="2160" w:hanging="2160"/>
        <w:rPr>
          <w:szCs w:val="24"/>
        </w:rPr>
      </w:pPr>
      <w:r>
        <w:rPr>
          <w:szCs w:val="24"/>
        </w:rPr>
        <w:tab/>
      </w:r>
      <w:r>
        <w:rPr>
          <w:b/>
          <w:szCs w:val="24"/>
        </w:rPr>
        <w:t>Max Use:</w:t>
      </w:r>
      <w:r>
        <w:rPr>
          <w:szCs w:val="24"/>
        </w:rPr>
        <w:tab/>
        <w:t>1</w:t>
      </w:r>
    </w:p>
    <w:p w14:paraId="531725F9" w14:textId="77777777" w:rsidR="00000000" w:rsidRDefault="00FA6F85">
      <w:pPr>
        <w:tabs>
          <w:tab w:val="right" w:pos="1800"/>
          <w:tab w:val="left" w:pos="2160"/>
        </w:tabs>
        <w:adjustRightInd w:val="0"/>
        <w:ind w:left="2160" w:hanging="2160"/>
        <w:rPr>
          <w:szCs w:val="24"/>
        </w:rPr>
      </w:pPr>
      <w:r>
        <w:rPr>
          <w:szCs w:val="24"/>
        </w:rPr>
        <w:tab/>
      </w:r>
      <w:r>
        <w:rPr>
          <w:b/>
          <w:szCs w:val="24"/>
        </w:rPr>
        <w:t>Purpose:</w:t>
      </w:r>
      <w:r>
        <w:rPr>
          <w:szCs w:val="24"/>
        </w:rPr>
        <w:tab/>
        <w:t>To identify t</w:t>
      </w:r>
      <w:r>
        <w:rPr>
          <w:szCs w:val="24"/>
        </w:rPr>
        <w:t>he error and, if feasible, the erroneous segment, or data element, or both</w:t>
      </w:r>
    </w:p>
    <w:p w14:paraId="3A1891DB" w14:textId="77777777" w:rsidR="00000000" w:rsidRDefault="00FA6F85">
      <w:pPr>
        <w:tabs>
          <w:tab w:val="right" w:pos="1800"/>
          <w:tab w:val="left" w:pos="2160"/>
          <w:tab w:val="left" w:pos="2520"/>
        </w:tabs>
        <w:adjustRightInd w:val="0"/>
        <w:ind w:left="2520" w:hanging="2520"/>
        <w:rPr>
          <w:szCs w:val="24"/>
        </w:rPr>
      </w:pPr>
      <w:r>
        <w:rPr>
          <w:szCs w:val="24"/>
        </w:rPr>
        <w:tab/>
      </w:r>
      <w:r>
        <w:rPr>
          <w:b/>
          <w:szCs w:val="24"/>
        </w:rPr>
        <w:t>Syntax Notes:</w:t>
      </w:r>
    </w:p>
    <w:p w14:paraId="5BA05493" w14:textId="77777777" w:rsidR="00000000" w:rsidRDefault="00FA6F85">
      <w:pPr>
        <w:tabs>
          <w:tab w:val="right" w:pos="1800"/>
          <w:tab w:val="left" w:pos="2160"/>
          <w:tab w:val="left" w:pos="2520"/>
        </w:tabs>
        <w:adjustRightInd w:val="0"/>
        <w:ind w:left="2520" w:hanging="2520"/>
        <w:rPr>
          <w:szCs w:val="24"/>
        </w:rPr>
      </w:pPr>
      <w:r>
        <w:rPr>
          <w:szCs w:val="24"/>
        </w:rPr>
        <w:tab/>
      </w:r>
      <w:r>
        <w:rPr>
          <w:b/>
          <w:szCs w:val="24"/>
        </w:rPr>
        <w:t>Semantic Notes:</w:t>
      </w:r>
    </w:p>
    <w:p w14:paraId="30D97953" w14:textId="77777777" w:rsidR="00000000" w:rsidRDefault="00FA6F85">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If used, TED02 will contain a generic description of the data in error (e.g., part number, date, reference number, etc.).</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628348C0" w14:textId="77777777">
        <w:tblPrEx>
          <w:tblCellMar>
            <w:top w:w="0" w:type="dxa"/>
            <w:left w:w="0" w:type="dxa"/>
            <w:bottom w:w="0" w:type="dxa"/>
            <w:right w:w="0" w:type="dxa"/>
          </w:tblCellMar>
        </w:tblPrEx>
        <w:tc>
          <w:tcPr>
            <w:tcW w:w="1944" w:type="dxa"/>
            <w:tcBorders>
              <w:top w:val="nil"/>
              <w:left w:val="nil"/>
              <w:bottom w:val="nil"/>
              <w:right w:val="nil"/>
            </w:tcBorders>
          </w:tcPr>
          <w:p w14:paraId="22102A8A" w14:textId="77777777" w:rsidR="00000000" w:rsidRDefault="00FA6F85">
            <w:pPr>
              <w:adjustRightInd w:val="0"/>
              <w:ind w:right="144"/>
              <w:jc w:val="right"/>
              <w:rPr>
                <w:sz w:val="24"/>
                <w:szCs w:val="24"/>
              </w:rPr>
            </w:pPr>
            <w:r>
              <w:rPr>
                <w:b/>
                <w:szCs w:val="24"/>
              </w:rPr>
              <w:t>Notes:</w:t>
            </w:r>
          </w:p>
        </w:tc>
        <w:tc>
          <w:tcPr>
            <w:tcW w:w="216" w:type="dxa"/>
            <w:tcBorders>
              <w:top w:val="nil"/>
              <w:left w:val="nil"/>
              <w:bottom w:val="nil"/>
              <w:right w:val="nil"/>
            </w:tcBorders>
          </w:tcPr>
          <w:p w14:paraId="613CAB40" w14:textId="77777777" w:rsidR="00000000" w:rsidRDefault="00FA6F85">
            <w:pPr>
              <w:adjustRightInd w:val="0"/>
              <w:ind w:right="144"/>
              <w:jc w:val="right"/>
              <w:rPr>
                <w:sz w:val="24"/>
                <w:szCs w:val="24"/>
              </w:rPr>
            </w:pPr>
          </w:p>
        </w:tc>
        <w:tc>
          <w:tcPr>
            <w:tcW w:w="7343" w:type="dxa"/>
            <w:tcBorders>
              <w:top w:val="nil"/>
              <w:left w:val="nil"/>
              <w:bottom w:val="nil"/>
              <w:right w:val="nil"/>
            </w:tcBorders>
            <w:shd w:val="pct20" w:color="auto" w:fill="auto"/>
          </w:tcPr>
          <w:p w14:paraId="6F829C26" w14:textId="77777777" w:rsidR="00000000" w:rsidRDefault="00FA6F85">
            <w:pPr>
              <w:adjustRightInd w:val="0"/>
              <w:ind w:right="144"/>
              <w:rPr>
                <w:szCs w:val="24"/>
              </w:rPr>
            </w:pPr>
            <w:r>
              <w:rPr>
                <w:szCs w:val="24"/>
              </w:rPr>
              <w:t>More t</w:t>
            </w:r>
            <w:r>
              <w:rPr>
                <w:szCs w:val="24"/>
              </w:rPr>
              <w:t>han one rejection reason code may be sent, by repeating the TED Loop.</w:t>
            </w:r>
          </w:p>
          <w:p w14:paraId="00AD5F36" w14:textId="77777777" w:rsidR="00000000" w:rsidRDefault="00FA6F85">
            <w:pPr>
              <w:adjustRightInd w:val="0"/>
              <w:ind w:right="144"/>
              <w:rPr>
                <w:szCs w:val="24"/>
              </w:rPr>
            </w:pPr>
          </w:p>
          <w:p w14:paraId="162A4268" w14:textId="77777777" w:rsidR="00000000" w:rsidRDefault="00FA6F85">
            <w:pPr>
              <w:adjustRightInd w:val="0"/>
              <w:ind w:right="144"/>
              <w:rPr>
                <w:szCs w:val="24"/>
              </w:rPr>
            </w:pPr>
            <w:r>
              <w:rPr>
                <w:szCs w:val="24"/>
              </w:rPr>
              <w:t>An 824 will not be used when the 867_04 read date is not the same as the scheduled meter read date provided on the 814_05</w:t>
            </w:r>
          </w:p>
          <w:p w14:paraId="6E425490" w14:textId="77777777" w:rsidR="00000000" w:rsidRDefault="00FA6F85">
            <w:pPr>
              <w:adjustRightInd w:val="0"/>
              <w:ind w:right="144"/>
              <w:rPr>
                <w:szCs w:val="24"/>
              </w:rPr>
            </w:pPr>
          </w:p>
          <w:p w14:paraId="01B31A48" w14:textId="77777777" w:rsidR="00000000" w:rsidRDefault="00FA6F85">
            <w:pPr>
              <w:adjustRightInd w:val="0"/>
              <w:ind w:right="144"/>
              <w:rPr>
                <w:szCs w:val="24"/>
              </w:rPr>
            </w:pPr>
            <w:r>
              <w:rPr>
                <w:szCs w:val="24"/>
              </w:rPr>
              <w:t>Required</w:t>
            </w:r>
          </w:p>
          <w:p w14:paraId="4F03DEB3" w14:textId="77777777" w:rsidR="00000000" w:rsidRDefault="00FA6F85">
            <w:pPr>
              <w:adjustRightInd w:val="0"/>
              <w:ind w:right="144"/>
              <w:rPr>
                <w:sz w:val="24"/>
                <w:szCs w:val="24"/>
              </w:rPr>
            </w:pPr>
          </w:p>
        </w:tc>
      </w:tr>
      <w:tr w:rsidR="00000000" w14:paraId="7454E35F" w14:textId="77777777">
        <w:tblPrEx>
          <w:tblCellMar>
            <w:top w:w="0" w:type="dxa"/>
            <w:left w:w="0" w:type="dxa"/>
            <w:bottom w:w="0" w:type="dxa"/>
            <w:right w:w="0" w:type="dxa"/>
          </w:tblCellMar>
        </w:tblPrEx>
        <w:tc>
          <w:tcPr>
            <w:tcW w:w="1944" w:type="dxa"/>
            <w:tcBorders>
              <w:top w:val="nil"/>
              <w:left w:val="nil"/>
              <w:bottom w:val="nil"/>
              <w:right w:val="nil"/>
            </w:tcBorders>
          </w:tcPr>
          <w:p w14:paraId="618AE8C8" w14:textId="77777777" w:rsidR="00000000" w:rsidRDefault="00FA6F85">
            <w:pPr>
              <w:adjustRightInd w:val="0"/>
              <w:ind w:right="144"/>
              <w:rPr>
                <w:sz w:val="24"/>
                <w:szCs w:val="24"/>
              </w:rPr>
            </w:pPr>
          </w:p>
        </w:tc>
        <w:tc>
          <w:tcPr>
            <w:tcW w:w="216" w:type="dxa"/>
            <w:tcBorders>
              <w:top w:val="nil"/>
              <w:left w:val="nil"/>
              <w:bottom w:val="nil"/>
              <w:right w:val="nil"/>
            </w:tcBorders>
          </w:tcPr>
          <w:p w14:paraId="2911243D" w14:textId="77777777" w:rsidR="00000000" w:rsidRDefault="00FA6F85">
            <w:pPr>
              <w:adjustRightInd w:val="0"/>
              <w:ind w:right="144"/>
              <w:rPr>
                <w:sz w:val="24"/>
                <w:szCs w:val="24"/>
              </w:rPr>
            </w:pPr>
          </w:p>
        </w:tc>
        <w:tc>
          <w:tcPr>
            <w:tcW w:w="7343" w:type="dxa"/>
            <w:tcBorders>
              <w:top w:val="nil"/>
              <w:left w:val="nil"/>
              <w:bottom w:val="nil"/>
              <w:right w:val="nil"/>
            </w:tcBorders>
            <w:shd w:val="pct20" w:color="auto" w:fill="auto"/>
          </w:tcPr>
          <w:p w14:paraId="11A7FB00" w14:textId="77777777" w:rsidR="00000000" w:rsidRDefault="00FA6F85">
            <w:pPr>
              <w:adjustRightInd w:val="0"/>
              <w:ind w:right="144"/>
              <w:rPr>
                <w:sz w:val="24"/>
                <w:szCs w:val="24"/>
              </w:rPr>
            </w:pPr>
            <w:r>
              <w:rPr>
                <w:szCs w:val="24"/>
              </w:rPr>
              <w:t>TED~848~A76</w:t>
            </w:r>
          </w:p>
        </w:tc>
      </w:tr>
    </w:tbl>
    <w:p w14:paraId="77A3B270" w14:textId="77777777" w:rsidR="00000000" w:rsidRDefault="00FA6F85">
      <w:pPr>
        <w:adjustRightInd w:val="0"/>
        <w:rPr>
          <w:szCs w:val="24"/>
        </w:rPr>
      </w:pPr>
    </w:p>
    <w:p w14:paraId="5E016780" w14:textId="77777777" w:rsidR="00000000" w:rsidRDefault="00FA6F85">
      <w:pPr>
        <w:adjustRightInd w:val="0"/>
        <w:jc w:val="center"/>
        <w:rPr>
          <w:b/>
          <w:szCs w:val="24"/>
        </w:rPr>
      </w:pPr>
      <w:r>
        <w:rPr>
          <w:b/>
          <w:szCs w:val="24"/>
        </w:rPr>
        <w:t>Data Element Summary</w:t>
      </w:r>
    </w:p>
    <w:p w14:paraId="76EC7A3B" w14:textId="77777777" w:rsidR="00000000" w:rsidRDefault="00FA6F85">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691A1661" w14:textId="77777777" w:rsidR="00000000" w:rsidRDefault="00FA6F85">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722DE37B" w14:textId="77777777">
        <w:tblPrEx>
          <w:tblCellMar>
            <w:top w:w="0" w:type="dxa"/>
            <w:left w:w="0" w:type="dxa"/>
            <w:bottom w:w="0" w:type="dxa"/>
            <w:right w:w="0" w:type="dxa"/>
          </w:tblCellMar>
        </w:tblPrEx>
        <w:tc>
          <w:tcPr>
            <w:tcW w:w="1007" w:type="dxa"/>
            <w:tcBorders>
              <w:top w:val="nil"/>
              <w:left w:val="nil"/>
              <w:bottom w:val="nil"/>
              <w:right w:val="nil"/>
            </w:tcBorders>
          </w:tcPr>
          <w:p w14:paraId="28D96546" w14:textId="77777777" w:rsidR="00000000" w:rsidRDefault="00FA6F85">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370F06B2" w14:textId="77777777" w:rsidR="00000000" w:rsidRDefault="00FA6F85">
            <w:pPr>
              <w:adjustRightInd w:val="0"/>
              <w:ind w:right="144"/>
              <w:jc w:val="center"/>
              <w:rPr>
                <w:sz w:val="24"/>
                <w:szCs w:val="24"/>
              </w:rPr>
            </w:pPr>
            <w:r>
              <w:rPr>
                <w:b/>
                <w:szCs w:val="24"/>
              </w:rPr>
              <w:t>TED01</w:t>
            </w:r>
          </w:p>
        </w:tc>
        <w:tc>
          <w:tcPr>
            <w:tcW w:w="892" w:type="dxa"/>
            <w:tcBorders>
              <w:top w:val="nil"/>
              <w:left w:val="nil"/>
              <w:bottom w:val="nil"/>
              <w:right w:val="nil"/>
            </w:tcBorders>
          </w:tcPr>
          <w:p w14:paraId="5680B374" w14:textId="77777777" w:rsidR="00000000" w:rsidRDefault="00FA6F85">
            <w:pPr>
              <w:adjustRightInd w:val="0"/>
              <w:ind w:right="144"/>
              <w:jc w:val="center"/>
              <w:rPr>
                <w:sz w:val="24"/>
                <w:szCs w:val="24"/>
              </w:rPr>
            </w:pPr>
            <w:r>
              <w:rPr>
                <w:b/>
                <w:szCs w:val="24"/>
              </w:rPr>
              <w:t>647</w:t>
            </w:r>
          </w:p>
        </w:tc>
        <w:tc>
          <w:tcPr>
            <w:tcW w:w="4968" w:type="dxa"/>
            <w:gridSpan w:val="4"/>
            <w:tcBorders>
              <w:top w:val="nil"/>
              <w:left w:val="nil"/>
              <w:bottom w:val="nil"/>
              <w:right w:val="nil"/>
            </w:tcBorders>
          </w:tcPr>
          <w:p w14:paraId="22714C59" w14:textId="77777777" w:rsidR="00000000" w:rsidRDefault="00FA6F85">
            <w:pPr>
              <w:adjustRightInd w:val="0"/>
              <w:ind w:right="144"/>
              <w:rPr>
                <w:sz w:val="24"/>
                <w:szCs w:val="24"/>
              </w:rPr>
            </w:pPr>
            <w:r>
              <w:rPr>
                <w:b/>
                <w:szCs w:val="24"/>
              </w:rPr>
              <w:t>Application Error Condition Code</w:t>
            </w:r>
          </w:p>
        </w:tc>
        <w:tc>
          <w:tcPr>
            <w:tcW w:w="432" w:type="dxa"/>
            <w:tcBorders>
              <w:top w:val="nil"/>
              <w:left w:val="nil"/>
              <w:bottom w:val="nil"/>
              <w:right w:val="nil"/>
            </w:tcBorders>
          </w:tcPr>
          <w:p w14:paraId="6F8AB8B0" w14:textId="77777777" w:rsidR="00000000" w:rsidRDefault="00FA6F85">
            <w:pPr>
              <w:adjustRightInd w:val="0"/>
              <w:ind w:right="144"/>
              <w:jc w:val="center"/>
              <w:rPr>
                <w:sz w:val="24"/>
                <w:szCs w:val="24"/>
              </w:rPr>
            </w:pPr>
            <w:r>
              <w:rPr>
                <w:b/>
                <w:szCs w:val="24"/>
              </w:rPr>
              <w:t>M</w:t>
            </w:r>
          </w:p>
        </w:tc>
        <w:tc>
          <w:tcPr>
            <w:tcW w:w="14" w:type="dxa"/>
            <w:tcBorders>
              <w:top w:val="nil"/>
              <w:left w:val="nil"/>
              <w:bottom w:val="nil"/>
              <w:right w:val="nil"/>
            </w:tcBorders>
          </w:tcPr>
          <w:p w14:paraId="37DC2748" w14:textId="77777777" w:rsidR="00000000" w:rsidRDefault="00FA6F85">
            <w:pPr>
              <w:adjustRightInd w:val="0"/>
              <w:ind w:right="144"/>
              <w:jc w:val="center"/>
              <w:rPr>
                <w:sz w:val="24"/>
                <w:szCs w:val="24"/>
              </w:rPr>
            </w:pPr>
          </w:p>
        </w:tc>
        <w:tc>
          <w:tcPr>
            <w:tcW w:w="1440" w:type="dxa"/>
            <w:gridSpan w:val="3"/>
            <w:tcBorders>
              <w:top w:val="nil"/>
              <w:left w:val="nil"/>
              <w:bottom w:val="nil"/>
              <w:right w:val="nil"/>
            </w:tcBorders>
          </w:tcPr>
          <w:p w14:paraId="13DBCC00" w14:textId="77777777" w:rsidR="00000000" w:rsidRDefault="00FA6F85">
            <w:pPr>
              <w:adjustRightInd w:val="0"/>
              <w:ind w:right="144"/>
              <w:rPr>
                <w:sz w:val="24"/>
                <w:szCs w:val="24"/>
              </w:rPr>
            </w:pPr>
            <w:r>
              <w:rPr>
                <w:b/>
                <w:szCs w:val="24"/>
              </w:rPr>
              <w:t>ID 1/3</w:t>
            </w:r>
          </w:p>
        </w:tc>
      </w:tr>
      <w:tr w:rsidR="00000000" w14:paraId="05521EFF"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57CCA76" w14:textId="77777777" w:rsidR="00000000" w:rsidRDefault="00FA6F85">
            <w:pPr>
              <w:adjustRightInd w:val="0"/>
              <w:ind w:right="144"/>
              <w:rPr>
                <w:sz w:val="24"/>
                <w:szCs w:val="24"/>
              </w:rPr>
            </w:pPr>
          </w:p>
        </w:tc>
        <w:tc>
          <w:tcPr>
            <w:tcW w:w="6523" w:type="dxa"/>
            <w:gridSpan w:val="8"/>
            <w:tcBorders>
              <w:top w:val="nil"/>
              <w:left w:val="nil"/>
              <w:bottom w:val="nil"/>
              <w:right w:val="nil"/>
            </w:tcBorders>
          </w:tcPr>
          <w:p w14:paraId="7F6FF68B" w14:textId="77777777" w:rsidR="00000000" w:rsidRDefault="00FA6F85">
            <w:pPr>
              <w:adjustRightInd w:val="0"/>
              <w:ind w:right="144"/>
              <w:rPr>
                <w:sz w:val="24"/>
                <w:szCs w:val="24"/>
              </w:rPr>
            </w:pPr>
            <w:r>
              <w:rPr>
                <w:szCs w:val="24"/>
              </w:rPr>
              <w:t>Code indicating application error condition</w:t>
            </w:r>
          </w:p>
        </w:tc>
      </w:tr>
      <w:tr w:rsidR="00000000" w14:paraId="2F4B9C54"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A7BD0B6" w14:textId="77777777" w:rsidR="00000000" w:rsidRDefault="00FA6F85">
            <w:pPr>
              <w:adjustRightInd w:val="0"/>
              <w:ind w:right="144"/>
              <w:rPr>
                <w:sz w:val="24"/>
                <w:szCs w:val="24"/>
              </w:rPr>
            </w:pPr>
            <w:r>
              <w:rPr>
                <w:szCs w:val="24"/>
              </w:rPr>
              <w:t xml:space="preserve"> </w:t>
            </w:r>
          </w:p>
        </w:tc>
        <w:tc>
          <w:tcPr>
            <w:tcW w:w="1367" w:type="dxa"/>
            <w:tcBorders>
              <w:top w:val="nil"/>
              <w:left w:val="nil"/>
              <w:bottom w:val="nil"/>
              <w:right w:val="nil"/>
            </w:tcBorders>
          </w:tcPr>
          <w:p w14:paraId="3B02B92C" w14:textId="77777777" w:rsidR="00000000" w:rsidRDefault="00FA6F85">
            <w:pPr>
              <w:adjustRightInd w:val="0"/>
              <w:ind w:right="144"/>
              <w:rPr>
                <w:sz w:val="24"/>
                <w:szCs w:val="24"/>
              </w:rPr>
            </w:pPr>
            <w:r>
              <w:rPr>
                <w:szCs w:val="24"/>
              </w:rPr>
              <w:t>848</w:t>
            </w:r>
          </w:p>
        </w:tc>
        <w:tc>
          <w:tcPr>
            <w:tcW w:w="144" w:type="dxa"/>
            <w:tcBorders>
              <w:top w:val="nil"/>
              <w:left w:val="nil"/>
              <w:bottom w:val="nil"/>
              <w:right w:val="nil"/>
            </w:tcBorders>
          </w:tcPr>
          <w:p w14:paraId="7286ABC4" w14:textId="77777777" w:rsidR="00000000" w:rsidRDefault="00FA6F85">
            <w:pPr>
              <w:adjustRightInd w:val="0"/>
              <w:ind w:right="144"/>
              <w:rPr>
                <w:sz w:val="24"/>
                <w:szCs w:val="24"/>
              </w:rPr>
            </w:pPr>
          </w:p>
        </w:tc>
        <w:tc>
          <w:tcPr>
            <w:tcW w:w="4823" w:type="dxa"/>
            <w:gridSpan w:val="5"/>
            <w:tcBorders>
              <w:top w:val="nil"/>
              <w:left w:val="nil"/>
              <w:bottom w:val="nil"/>
              <w:right w:val="nil"/>
            </w:tcBorders>
          </w:tcPr>
          <w:p w14:paraId="337875CA" w14:textId="77777777" w:rsidR="00000000" w:rsidRDefault="00FA6F85">
            <w:pPr>
              <w:adjustRightInd w:val="0"/>
              <w:ind w:right="144"/>
              <w:rPr>
                <w:sz w:val="24"/>
                <w:szCs w:val="24"/>
              </w:rPr>
            </w:pPr>
            <w:r>
              <w:rPr>
                <w:szCs w:val="24"/>
              </w:rPr>
              <w:t>Incorrect Data</w:t>
            </w:r>
          </w:p>
        </w:tc>
      </w:tr>
      <w:tr w:rsidR="00000000" w14:paraId="169F3912" w14:textId="77777777">
        <w:tblPrEx>
          <w:tblCellMar>
            <w:top w:w="0" w:type="dxa"/>
            <w:left w:w="0" w:type="dxa"/>
            <w:bottom w:w="0" w:type="dxa"/>
            <w:right w:w="0" w:type="dxa"/>
          </w:tblCellMar>
        </w:tblPrEx>
        <w:tc>
          <w:tcPr>
            <w:tcW w:w="1007" w:type="dxa"/>
            <w:tcBorders>
              <w:top w:val="nil"/>
              <w:left w:val="nil"/>
              <w:bottom w:val="nil"/>
              <w:right w:val="nil"/>
            </w:tcBorders>
          </w:tcPr>
          <w:p w14:paraId="02B9031C" w14:textId="77777777" w:rsidR="00000000" w:rsidRDefault="00FA6F85">
            <w:pPr>
              <w:adjustRightInd w:val="0"/>
              <w:ind w:right="144"/>
              <w:rPr>
                <w:sz w:val="24"/>
                <w:szCs w:val="24"/>
              </w:rPr>
            </w:pPr>
            <w:r>
              <w:rPr>
                <w:b/>
                <w:szCs w:val="24"/>
              </w:rPr>
              <w:t>Must Use</w:t>
            </w:r>
          </w:p>
        </w:tc>
        <w:tc>
          <w:tcPr>
            <w:tcW w:w="1080" w:type="dxa"/>
            <w:tcBorders>
              <w:top w:val="nil"/>
              <w:left w:val="nil"/>
              <w:bottom w:val="nil"/>
              <w:right w:val="nil"/>
            </w:tcBorders>
          </w:tcPr>
          <w:p w14:paraId="0EB8EC51" w14:textId="77777777" w:rsidR="00000000" w:rsidRDefault="00FA6F85">
            <w:pPr>
              <w:adjustRightInd w:val="0"/>
              <w:ind w:right="144"/>
              <w:jc w:val="center"/>
              <w:rPr>
                <w:sz w:val="24"/>
                <w:szCs w:val="24"/>
              </w:rPr>
            </w:pPr>
            <w:r>
              <w:rPr>
                <w:b/>
                <w:szCs w:val="24"/>
              </w:rPr>
              <w:t>TED02</w:t>
            </w:r>
          </w:p>
        </w:tc>
        <w:tc>
          <w:tcPr>
            <w:tcW w:w="892" w:type="dxa"/>
            <w:tcBorders>
              <w:top w:val="nil"/>
              <w:left w:val="nil"/>
              <w:bottom w:val="nil"/>
              <w:right w:val="nil"/>
            </w:tcBorders>
          </w:tcPr>
          <w:p w14:paraId="674E9A2B" w14:textId="77777777" w:rsidR="00000000" w:rsidRDefault="00FA6F85">
            <w:pPr>
              <w:adjustRightInd w:val="0"/>
              <w:ind w:right="144"/>
              <w:jc w:val="center"/>
              <w:rPr>
                <w:sz w:val="24"/>
                <w:szCs w:val="24"/>
              </w:rPr>
            </w:pPr>
            <w:r>
              <w:rPr>
                <w:b/>
                <w:szCs w:val="24"/>
              </w:rPr>
              <w:t>3</w:t>
            </w:r>
          </w:p>
        </w:tc>
        <w:tc>
          <w:tcPr>
            <w:tcW w:w="4968" w:type="dxa"/>
            <w:gridSpan w:val="4"/>
            <w:tcBorders>
              <w:top w:val="nil"/>
              <w:left w:val="nil"/>
              <w:bottom w:val="nil"/>
              <w:right w:val="nil"/>
            </w:tcBorders>
          </w:tcPr>
          <w:p w14:paraId="4D7D640C" w14:textId="77777777" w:rsidR="00000000" w:rsidRDefault="00FA6F85">
            <w:pPr>
              <w:adjustRightInd w:val="0"/>
              <w:ind w:right="144"/>
              <w:rPr>
                <w:sz w:val="24"/>
                <w:szCs w:val="24"/>
              </w:rPr>
            </w:pPr>
            <w:r>
              <w:rPr>
                <w:b/>
                <w:szCs w:val="24"/>
              </w:rPr>
              <w:t>Free Form Message</w:t>
            </w:r>
          </w:p>
        </w:tc>
        <w:tc>
          <w:tcPr>
            <w:tcW w:w="432" w:type="dxa"/>
            <w:tcBorders>
              <w:top w:val="nil"/>
              <w:left w:val="nil"/>
              <w:bottom w:val="nil"/>
              <w:right w:val="nil"/>
            </w:tcBorders>
          </w:tcPr>
          <w:p w14:paraId="5E7406EF" w14:textId="77777777" w:rsidR="00000000" w:rsidRDefault="00FA6F85">
            <w:pPr>
              <w:adjustRightInd w:val="0"/>
              <w:ind w:right="144"/>
              <w:jc w:val="center"/>
              <w:rPr>
                <w:sz w:val="24"/>
                <w:szCs w:val="24"/>
              </w:rPr>
            </w:pPr>
            <w:r>
              <w:rPr>
                <w:b/>
                <w:szCs w:val="24"/>
              </w:rPr>
              <w:t>O</w:t>
            </w:r>
          </w:p>
        </w:tc>
        <w:tc>
          <w:tcPr>
            <w:tcW w:w="14" w:type="dxa"/>
            <w:tcBorders>
              <w:top w:val="nil"/>
              <w:left w:val="nil"/>
              <w:bottom w:val="nil"/>
              <w:right w:val="nil"/>
            </w:tcBorders>
          </w:tcPr>
          <w:p w14:paraId="243AF237" w14:textId="77777777" w:rsidR="00000000" w:rsidRDefault="00FA6F85">
            <w:pPr>
              <w:adjustRightInd w:val="0"/>
              <w:ind w:right="144"/>
              <w:jc w:val="center"/>
              <w:rPr>
                <w:sz w:val="24"/>
                <w:szCs w:val="24"/>
              </w:rPr>
            </w:pPr>
          </w:p>
        </w:tc>
        <w:tc>
          <w:tcPr>
            <w:tcW w:w="1440" w:type="dxa"/>
            <w:gridSpan w:val="3"/>
            <w:tcBorders>
              <w:top w:val="nil"/>
              <w:left w:val="nil"/>
              <w:bottom w:val="nil"/>
              <w:right w:val="nil"/>
            </w:tcBorders>
          </w:tcPr>
          <w:p w14:paraId="046AF755" w14:textId="77777777" w:rsidR="00000000" w:rsidRDefault="00FA6F85">
            <w:pPr>
              <w:adjustRightInd w:val="0"/>
              <w:ind w:right="144"/>
              <w:rPr>
                <w:sz w:val="24"/>
                <w:szCs w:val="24"/>
              </w:rPr>
            </w:pPr>
            <w:r>
              <w:rPr>
                <w:b/>
                <w:szCs w:val="24"/>
              </w:rPr>
              <w:t>AN 1/60</w:t>
            </w:r>
          </w:p>
        </w:tc>
      </w:tr>
      <w:tr w:rsidR="00000000" w14:paraId="7CB6817B"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55D1C10" w14:textId="77777777" w:rsidR="00000000" w:rsidRDefault="00FA6F85">
            <w:pPr>
              <w:adjustRightInd w:val="0"/>
              <w:ind w:right="144"/>
              <w:rPr>
                <w:sz w:val="24"/>
                <w:szCs w:val="24"/>
              </w:rPr>
            </w:pPr>
          </w:p>
        </w:tc>
        <w:tc>
          <w:tcPr>
            <w:tcW w:w="6523" w:type="dxa"/>
            <w:gridSpan w:val="8"/>
            <w:tcBorders>
              <w:top w:val="nil"/>
              <w:left w:val="nil"/>
              <w:bottom w:val="nil"/>
              <w:right w:val="nil"/>
            </w:tcBorders>
          </w:tcPr>
          <w:p w14:paraId="100A7851" w14:textId="77777777" w:rsidR="00000000" w:rsidRDefault="00FA6F85">
            <w:pPr>
              <w:adjustRightInd w:val="0"/>
              <w:ind w:right="144"/>
              <w:rPr>
                <w:sz w:val="24"/>
                <w:szCs w:val="24"/>
              </w:rPr>
            </w:pPr>
            <w:r>
              <w:rPr>
                <w:szCs w:val="24"/>
              </w:rPr>
              <w:t>Free-form text</w:t>
            </w:r>
          </w:p>
        </w:tc>
      </w:tr>
      <w:tr w:rsidR="00000000" w14:paraId="3ABA5024"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0924585" w14:textId="77777777" w:rsidR="00000000" w:rsidRDefault="00FA6F85">
            <w:pPr>
              <w:adjustRightInd w:val="0"/>
              <w:ind w:right="144"/>
              <w:rPr>
                <w:sz w:val="24"/>
                <w:szCs w:val="24"/>
              </w:rPr>
            </w:pPr>
          </w:p>
        </w:tc>
        <w:tc>
          <w:tcPr>
            <w:tcW w:w="6523" w:type="dxa"/>
            <w:gridSpan w:val="8"/>
            <w:tcBorders>
              <w:top w:val="nil"/>
              <w:left w:val="nil"/>
              <w:bottom w:val="nil"/>
              <w:right w:val="nil"/>
            </w:tcBorders>
            <w:shd w:val="pct20" w:color="auto" w:fill="auto"/>
          </w:tcPr>
          <w:p w14:paraId="0681C048" w14:textId="77777777" w:rsidR="00000000" w:rsidRDefault="00FA6F85">
            <w:pPr>
              <w:adjustRightInd w:val="0"/>
              <w:ind w:right="144"/>
              <w:rPr>
                <w:sz w:val="24"/>
                <w:szCs w:val="24"/>
              </w:rPr>
            </w:pPr>
            <w:r>
              <w:rPr>
                <w:szCs w:val="24"/>
              </w:rPr>
              <w:t>This field can accommodate 60 characters per ANSI X12 rules.  However, only the 3-character codes defined in the Implementation Guide should be used in this Data Element.  Further clarifying information may be transmitted in Segment NTE (Note/Special Instr</w:t>
            </w:r>
            <w:r>
              <w:rPr>
                <w:szCs w:val="24"/>
              </w:rPr>
              <w:t>uction) which is a free form text Segment and is required whenever TED02 = A13, API or DIV.</w:t>
            </w:r>
          </w:p>
        </w:tc>
      </w:tr>
      <w:tr w:rsidR="00000000" w14:paraId="33E2587D"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8A14D14" w14:textId="77777777" w:rsidR="00000000" w:rsidRDefault="00FA6F85">
            <w:pPr>
              <w:adjustRightInd w:val="0"/>
              <w:ind w:right="144"/>
              <w:rPr>
                <w:sz w:val="24"/>
                <w:szCs w:val="24"/>
              </w:rPr>
            </w:pPr>
            <w:r>
              <w:rPr>
                <w:szCs w:val="24"/>
              </w:rPr>
              <w:t xml:space="preserve"> </w:t>
            </w:r>
          </w:p>
        </w:tc>
        <w:tc>
          <w:tcPr>
            <w:tcW w:w="1367" w:type="dxa"/>
            <w:tcBorders>
              <w:top w:val="nil"/>
              <w:left w:val="nil"/>
              <w:bottom w:val="nil"/>
              <w:right w:val="nil"/>
            </w:tcBorders>
          </w:tcPr>
          <w:p w14:paraId="7F16C43D" w14:textId="77777777" w:rsidR="00000000" w:rsidRDefault="00FA6F85">
            <w:pPr>
              <w:adjustRightInd w:val="0"/>
              <w:ind w:right="144"/>
              <w:rPr>
                <w:sz w:val="24"/>
                <w:szCs w:val="24"/>
              </w:rPr>
            </w:pPr>
            <w:r>
              <w:rPr>
                <w:szCs w:val="24"/>
              </w:rPr>
              <w:t>008</w:t>
            </w:r>
          </w:p>
        </w:tc>
        <w:tc>
          <w:tcPr>
            <w:tcW w:w="144" w:type="dxa"/>
            <w:tcBorders>
              <w:top w:val="nil"/>
              <w:left w:val="nil"/>
              <w:bottom w:val="nil"/>
              <w:right w:val="nil"/>
            </w:tcBorders>
          </w:tcPr>
          <w:p w14:paraId="27735F68" w14:textId="77777777" w:rsidR="00000000" w:rsidRDefault="00FA6F85">
            <w:pPr>
              <w:adjustRightInd w:val="0"/>
              <w:ind w:right="144"/>
              <w:rPr>
                <w:sz w:val="24"/>
                <w:szCs w:val="24"/>
              </w:rPr>
            </w:pPr>
          </w:p>
        </w:tc>
        <w:tc>
          <w:tcPr>
            <w:tcW w:w="4823" w:type="dxa"/>
            <w:gridSpan w:val="5"/>
            <w:tcBorders>
              <w:top w:val="nil"/>
              <w:left w:val="nil"/>
              <w:bottom w:val="nil"/>
              <w:right w:val="nil"/>
            </w:tcBorders>
          </w:tcPr>
          <w:p w14:paraId="101FED61" w14:textId="77777777" w:rsidR="00000000" w:rsidRDefault="00FA6F85">
            <w:pPr>
              <w:adjustRightInd w:val="0"/>
              <w:ind w:right="144"/>
              <w:rPr>
                <w:sz w:val="24"/>
                <w:szCs w:val="24"/>
              </w:rPr>
            </w:pPr>
            <w:r>
              <w:rPr>
                <w:szCs w:val="24"/>
              </w:rPr>
              <w:t>ESI ID exists but is not active</w:t>
            </w:r>
          </w:p>
        </w:tc>
      </w:tr>
      <w:tr w:rsidR="00000000" w14:paraId="606C77AD"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0D697A5F" w14:textId="77777777" w:rsidR="00000000" w:rsidRDefault="00FA6F85">
            <w:pPr>
              <w:adjustRightInd w:val="0"/>
              <w:ind w:right="144"/>
              <w:rPr>
                <w:sz w:val="24"/>
                <w:szCs w:val="24"/>
              </w:rPr>
            </w:pPr>
          </w:p>
        </w:tc>
        <w:tc>
          <w:tcPr>
            <w:tcW w:w="4680" w:type="dxa"/>
            <w:gridSpan w:val="4"/>
            <w:tcBorders>
              <w:top w:val="nil"/>
              <w:left w:val="nil"/>
              <w:bottom w:val="nil"/>
              <w:right w:val="nil"/>
            </w:tcBorders>
            <w:shd w:val="pct20" w:color="auto" w:fill="auto"/>
          </w:tcPr>
          <w:p w14:paraId="22884284" w14:textId="77777777" w:rsidR="00000000" w:rsidRDefault="00FA6F85">
            <w:pPr>
              <w:adjustRightInd w:val="0"/>
              <w:ind w:right="144"/>
              <w:rPr>
                <w:sz w:val="24"/>
                <w:szCs w:val="24"/>
              </w:rPr>
            </w:pPr>
            <w:r>
              <w:rPr>
                <w:szCs w:val="24"/>
              </w:rPr>
              <w:t>For ERCOT Use Only</w:t>
            </w:r>
          </w:p>
        </w:tc>
      </w:tr>
      <w:tr w:rsidR="00000000" w14:paraId="02C14B0A"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C380AC1" w14:textId="77777777" w:rsidR="00000000" w:rsidRDefault="00FA6F85">
            <w:pPr>
              <w:adjustRightInd w:val="0"/>
              <w:ind w:right="144"/>
              <w:rPr>
                <w:sz w:val="24"/>
                <w:szCs w:val="24"/>
              </w:rPr>
            </w:pPr>
            <w:r>
              <w:rPr>
                <w:szCs w:val="24"/>
              </w:rPr>
              <w:t xml:space="preserve"> </w:t>
            </w:r>
          </w:p>
        </w:tc>
        <w:tc>
          <w:tcPr>
            <w:tcW w:w="1367" w:type="dxa"/>
            <w:tcBorders>
              <w:top w:val="nil"/>
              <w:left w:val="nil"/>
              <w:bottom w:val="nil"/>
              <w:right w:val="nil"/>
            </w:tcBorders>
          </w:tcPr>
          <w:p w14:paraId="4D015EF6" w14:textId="77777777" w:rsidR="00000000" w:rsidRDefault="00FA6F85">
            <w:pPr>
              <w:adjustRightInd w:val="0"/>
              <w:ind w:right="144"/>
              <w:rPr>
                <w:sz w:val="24"/>
                <w:szCs w:val="24"/>
              </w:rPr>
            </w:pPr>
            <w:r>
              <w:rPr>
                <w:szCs w:val="24"/>
              </w:rPr>
              <w:t>A13</w:t>
            </w:r>
          </w:p>
        </w:tc>
        <w:tc>
          <w:tcPr>
            <w:tcW w:w="144" w:type="dxa"/>
            <w:tcBorders>
              <w:top w:val="nil"/>
              <w:left w:val="nil"/>
              <w:bottom w:val="nil"/>
              <w:right w:val="nil"/>
            </w:tcBorders>
          </w:tcPr>
          <w:p w14:paraId="48A4DCD5" w14:textId="77777777" w:rsidR="00000000" w:rsidRDefault="00FA6F85">
            <w:pPr>
              <w:adjustRightInd w:val="0"/>
              <w:ind w:right="144"/>
              <w:rPr>
                <w:sz w:val="24"/>
                <w:szCs w:val="24"/>
              </w:rPr>
            </w:pPr>
          </w:p>
        </w:tc>
        <w:tc>
          <w:tcPr>
            <w:tcW w:w="4823" w:type="dxa"/>
            <w:gridSpan w:val="5"/>
            <w:tcBorders>
              <w:top w:val="nil"/>
              <w:left w:val="nil"/>
              <w:bottom w:val="nil"/>
              <w:right w:val="nil"/>
            </w:tcBorders>
          </w:tcPr>
          <w:p w14:paraId="77B8AC92" w14:textId="77777777" w:rsidR="00000000" w:rsidRDefault="00FA6F85">
            <w:pPr>
              <w:adjustRightInd w:val="0"/>
              <w:ind w:right="144"/>
              <w:rPr>
                <w:sz w:val="24"/>
                <w:szCs w:val="24"/>
              </w:rPr>
            </w:pPr>
            <w:r>
              <w:rPr>
                <w:szCs w:val="24"/>
              </w:rPr>
              <w:t>Other</w:t>
            </w:r>
          </w:p>
        </w:tc>
      </w:tr>
      <w:tr w:rsidR="00000000" w14:paraId="1576738B"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4C68649F" w14:textId="77777777" w:rsidR="00000000" w:rsidRDefault="00FA6F85">
            <w:pPr>
              <w:adjustRightInd w:val="0"/>
              <w:ind w:right="144"/>
              <w:rPr>
                <w:sz w:val="24"/>
                <w:szCs w:val="24"/>
              </w:rPr>
            </w:pPr>
          </w:p>
        </w:tc>
        <w:tc>
          <w:tcPr>
            <w:tcW w:w="4680" w:type="dxa"/>
            <w:gridSpan w:val="4"/>
            <w:tcBorders>
              <w:top w:val="nil"/>
              <w:left w:val="nil"/>
              <w:bottom w:val="nil"/>
              <w:right w:val="nil"/>
            </w:tcBorders>
            <w:shd w:val="pct20" w:color="auto" w:fill="auto"/>
          </w:tcPr>
          <w:p w14:paraId="5BE90520" w14:textId="77777777" w:rsidR="00000000" w:rsidRDefault="00FA6F85">
            <w:pPr>
              <w:adjustRightInd w:val="0"/>
              <w:ind w:right="144"/>
              <w:rPr>
                <w:sz w:val="24"/>
                <w:szCs w:val="24"/>
              </w:rPr>
            </w:pPr>
            <w:r>
              <w:rPr>
                <w:szCs w:val="24"/>
              </w:rPr>
              <w:t>Explanation Required in NTE~ADD.</w:t>
            </w:r>
          </w:p>
        </w:tc>
      </w:tr>
      <w:tr w:rsidR="00000000" w14:paraId="4BE1A79A"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C3B69F1" w14:textId="77777777" w:rsidR="00000000" w:rsidRDefault="00FA6F85">
            <w:pPr>
              <w:adjustRightInd w:val="0"/>
              <w:ind w:right="144"/>
              <w:rPr>
                <w:sz w:val="24"/>
                <w:szCs w:val="24"/>
              </w:rPr>
            </w:pPr>
            <w:r>
              <w:rPr>
                <w:szCs w:val="24"/>
              </w:rPr>
              <w:t xml:space="preserve"> </w:t>
            </w:r>
          </w:p>
        </w:tc>
        <w:tc>
          <w:tcPr>
            <w:tcW w:w="1367" w:type="dxa"/>
            <w:tcBorders>
              <w:top w:val="nil"/>
              <w:left w:val="nil"/>
              <w:bottom w:val="nil"/>
              <w:right w:val="nil"/>
            </w:tcBorders>
          </w:tcPr>
          <w:p w14:paraId="0E5C4993" w14:textId="77777777" w:rsidR="00000000" w:rsidRDefault="00FA6F85">
            <w:pPr>
              <w:adjustRightInd w:val="0"/>
              <w:ind w:right="144"/>
              <w:rPr>
                <w:sz w:val="24"/>
                <w:szCs w:val="24"/>
              </w:rPr>
            </w:pPr>
            <w:r>
              <w:rPr>
                <w:szCs w:val="24"/>
              </w:rPr>
              <w:t>A76</w:t>
            </w:r>
          </w:p>
        </w:tc>
        <w:tc>
          <w:tcPr>
            <w:tcW w:w="144" w:type="dxa"/>
            <w:tcBorders>
              <w:top w:val="nil"/>
              <w:left w:val="nil"/>
              <w:bottom w:val="nil"/>
              <w:right w:val="nil"/>
            </w:tcBorders>
          </w:tcPr>
          <w:p w14:paraId="057F4C2C" w14:textId="77777777" w:rsidR="00000000" w:rsidRDefault="00FA6F85">
            <w:pPr>
              <w:adjustRightInd w:val="0"/>
              <w:ind w:right="144"/>
              <w:rPr>
                <w:sz w:val="24"/>
                <w:szCs w:val="24"/>
              </w:rPr>
            </w:pPr>
          </w:p>
        </w:tc>
        <w:tc>
          <w:tcPr>
            <w:tcW w:w="4823" w:type="dxa"/>
            <w:gridSpan w:val="5"/>
            <w:tcBorders>
              <w:top w:val="nil"/>
              <w:left w:val="nil"/>
              <w:bottom w:val="nil"/>
              <w:right w:val="nil"/>
            </w:tcBorders>
          </w:tcPr>
          <w:p w14:paraId="7F99D732" w14:textId="77777777" w:rsidR="00000000" w:rsidRDefault="00FA6F85">
            <w:pPr>
              <w:adjustRightInd w:val="0"/>
              <w:ind w:right="144"/>
              <w:rPr>
                <w:sz w:val="24"/>
                <w:szCs w:val="24"/>
              </w:rPr>
            </w:pPr>
            <w:r>
              <w:rPr>
                <w:szCs w:val="24"/>
              </w:rPr>
              <w:t>ESI ID Invalid or Not Found</w:t>
            </w:r>
          </w:p>
        </w:tc>
      </w:tr>
      <w:tr w:rsidR="00000000" w14:paraId="42CA9ADA"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2AE7A453" w14:textId="77777777" w:rsidR="00000000" w:rsidRDefault="00FA6F85">
            <w:pPr>
              <w:adjustRightInd w:val="0"/>
              <w:ind w:right="144"/>
              <w:rPr>
                <w:sz w:val="24"/>
                <w:szCs w:val="24"/>
              </w:rPr>
            </w:pPr>
          </w:p>
        </w:tc>
        <w:tc>
          <w:tcPr>
            <w:tcW w:w="4680" w:type="dxa"/>
            <w:gridSpan w:val="4"/>
            <w:tcBorders>
              <w:top w:val="nil"/>
              <w:left w:val="nil"/>
              <w:bottom w:val="nil"/>
              <w:right w:val="nil"/>
            </w:tcBorders>
            <w:shd w:val="pct20" w:color="auto" w:fill="auto"/>
          </w:tcPr>
          <w:p w14:paraId="1397D4C7" w14:textId="77777777" w:rsidR="00000000" w:rsidRDefault="00FA6F85">
            <w:pPr>
              <w:adjustRightInd w:val="0"/>
              <w:ind w:right="144"/>
              <w:rPr>
                <w:sz w:val="24"/>
                <w:szCs w:val="24"/>
              </w:rPr>
            </w:pPr>
            <w:r>
              <w:rPr>
                <w:szCs w:val="24"/>
              </w:rPr>
              <w:t xml:space="preserve">ESIID is not </w:t>
            </w:r>
            <w:proofErr w:type="gramStart"/>
            <w:r>
              <w:rPr>
                <w:szCs w:val="24"/>
              </w:rPr>
              <w:t>found</w:t>
            </w:r>
            <w:proofErr w:type="gramEnd"/>
            <w:r>
              <w:rPr>
                <w:szCs w:val="24"/>
              </w:rPr>
              <w:t xml:space="preserve"> or CR has not received 814_05</w:t>
            </w:r>
          </w:p>
        </w:tc>
      </w:tr>
      <w:tr w:rsidR="00000000" w14:paraId="024A2CF2"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1A37EC0" w14:textId="77777777" w:rsidR="00000000" w:rsidRDefault="00FA6F85">
            <w:pPr>
              <w:adjustRightInd w:val="0"/>
              <w:ind w:right="144"/>
              <w:rPr>
                <w:sz w:val="24"/>
                <w:szCs w:val="24"/>
              </w:rPr>
            </w:pPr>
            <w:r>
              <w:rPr>
                <w:szCs w:val="24"/>
              </w:rPr>
              <w:t xml:space="preserve"> </w:t>
            </w:r>
          </w:p>
        </w:tc>
        <w:tc>
          <w:tcPr>
            <w:tcW w:w="1367" w:type="dxa"/>
            <w:tcBorders>
              <w:top w:val="nil"/>
              <w:left w:val="nil"/>
              <w:bottom w:val="nil"/>
              <w:right w:val="nil"/>
            </w:tcBorders>
          </w:tcPr>
          <w:p w14:paraId="2842789F" w14:textId="77777777" w:rsidR="00000000" w:rsidRDefault="00FA6F85">
            <w:pPr>
              <w:adjustRightInd w:val="0"/>
              <w:ind w:right="144"/>
              <w:rPr>
                <w:sz w:val="24"/>
                <w:szCs w:val="24"/>
              </w:rPr>
            </w:pPr>
            <w:r>
              <w:rPr>
                <w:szCs w:val="24"/>
              </w:rPr>
              <w:t>A83</w:t>
            </w:r>
          </w:p>
        </w:tc>
        <w:tc>
          <w:tcPr>
            <w:tcW w:w="144" w:type="dxa"/>
            <w:tcBorders>
              <w:top w:val="nil"/>
              <w:left w:val="nil"/>
              <w:bottom w:val="nil"/>
              <w:right w:val="nil"/>
            </w:tcBorders>
          </w:tcPr>
          <w:p w14:paraId="191A42C2" w14:textId="77777777" w:rsidR="00000000" w:rsidRDefault="00FA6F85">
            <w:pPr>
              <w:adjustRightInd w:val="0"/>
              <w:ind w:right="144"/>
              <w:rPr>
                <w:sz w:val="24"/>
                <w:szCs w:val="24"/>
              </w:rPr>
            </w:pPr>
          </w:p>
        </w:tc>
        <w:tc>
          <w:tcPr>
            <w:tcW w:w="4823" w:type="dxa"/>
            <w:gridSpan w:val="5"/>
            <w:tcBorders>
              <w:top w:val="nil"/>
              <w:left w:val="nil"/>
              <w:bottom w:val="nil"/>
              <w:right w:val="nil"/>
            </w:tcBorders>
          </w:tcPr>
          <w:p w14:paraId="1F7FBB89" w14:textId="77777777" w:rsidR="00000000" w:rsidRDefault="00FA6F85">
            <w:pPr>
              <w:adjustRightInd w:val="0"/>
              <w:ind w:right="144"/>
              <w:rPr>
                <w:sz w:val="24"/>
                <w:szCs w:val="24"/>
              </w:rPr>
            </w:pPr>
            <w:r>
              <w:rPr>
                <w:szCs w:val="24"/>
              </w:rPr>
              <w:t>Invalid or Unauthorized Action</w:t>
            </w:r>
          </w:p>
        </w:tc>
      </w:tr>
      <w:tr w:rsidR="00000000" w14:paraId="0F49A523"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72AAFFE6" w14:textId="77777777" w:rsidR="00000000" w:rsidRDefault="00FA6F85">
            <w:pPr>
              <w:adjustRightInd w:val="0"/>
              <w:ind w:right="144"/>
              <w:rPr>
                <w:sz w:val="24"/>
                <w:szCs w:val="24"/>
              </w:rPr>
            </w:pPr>
          </w:p>
        </w:tc>
        <w:tc>
          <w:tcPr>
            <w:tcW w:w="4680" w:type="dxa"/>
            <w:gridSpan w:val="4"/>
            <w:tcBorders>
              <w:top w:val="nil"/>
              <w:left w:val="nil"/>
              <w:bottom w:val="nil"/>
              <w:right w:val="nil"/>
            </w:tcBorders>
            <w:shd w:val="pct20" w:color="auto" w:fill="auto"/>
          </w:tcPr>
          <w:p w14:paraId="25281F68" w14:textId="77777777" w:rsidR="00000000" w:rsidRDefault="00FA6F85">
            <w:pPr>
              <w:adjustRightInd w:val="0"/>
              <w:ind w:right="144"/>
              <w:rPr>
                <w:sz w:val="24"/>
                <w:szCs w:val="24"/>
              </w:rPr>
            </w:pPr>
            <w:r>
              <w:rPr>
                <w:szCs w:val="24"/>
              </w:rPr>
              <w:t>Information provided was not supported in the Texas SET Standards.  This reject code is only used when a transaction fails TX SET Validation</w:t>
            </w:r>
          </w:p>
        </w:tc>
      </w:tr>
      <w:tr w:rsidR="00000000" w14:paraId="02EE0B0C"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750E6B7" w14:textId="77777777" w:rsidR="00000000" w:rsidRDefault="00FA6F85">
            <w:pPr>
              <w:adjustRightInd w:val="0"/>
              <w:ind w:right="144"/>
              <w:rPr>
                <w:sz w:val="24"/>
                <w:szCs w:val="24"/>
              </w:rPr>
            </w:pPr>
            <w:r>
              <w:rPr>
                <w:szCs w:val="24"/>
              </w:rPr>
              <w:t xml:space="preserve"> </w:t>
            </w:r>
          </w:p>
        </w:tc>
        <w:tc>
          <w:tcPr>
            <w:tcW w:w="1367" w:type="dxa"/>
            <w:tcBorders>
              <w:top w:val="nil"/>
              <w:left w:val="nil"/>
              <w:bottom w:val="nil"/>
              <w:right w:val="nil"/>
            </w:tcBorders>
          </w:tcPr>
          <w:p w14:paraId="15AFBA66" w14:textId="77777777" w:rsidR="00000000" w:rsidRDefault="00FA6F85">
            <w:pPr>
              <w:adjustRightInd w:val="0"/>
              <w:ind w:right="144"/>
              <w:rPr>
                <w:sz w:val="24"/>
                <w:szCs w:val="24"/>
              </w:rPr>
            </w:pPr>
            <w:r>
              <w:rPr>
                <w:szCs w:val="24"/>
              </w:rPr>
              <w:t>A84</w:t>
            </w:r>
          </w:p>
        </w:tc>
        <w:tc>
          <w:tcPr>
            <w:tcW w:w="144" w:type="dxa"/>
            <w:tcBorders>
              <w:top w:val="nil"/>
              <w:left w:val="nil"/>
              <w:bottom w:val="nil"/>
              <w:right w:val="nil"/>
            </w:tcBorders>
          </w:tcPr>
          <w:p w14:paraId="118E8C36" w14:textId="77777777" w:rsidR="00000000" w:rsidRDefault="00FA6F85">
            <w:pPr>
              <w:adjustRightInd w:val="0"/>
              <w:ind w:right="144"/>
              <w:rPr>
                <w:sz w:val="24"/>
                <w:szCs w:val="24"/>
              </w:rPr>
            </w:pPr>
          </w:p>
        </w:tc>
        <w:tc>
          <w:tcPr>
            <w:tcW w:w="4823" w:type="dxa"/>
            <w:gridSpan w:val="5"/>
            <w:tcBorders>
              <w:top w:val="nil"/>
              <w:left w:val="nil"/>
              <w:bottom w:val="nil"/>
              <w:right w:val="nil"/>
            </w:tcBorders>
          </w:tcPr>
          <w:p w14:paraId="24A5AD17" w14:textId="77777777" w:rsidR="00000000" w:rsidRDefault="00FA6F85">
            <w:pPr>
              <w:adjustRightInd w:val="0"/>
              <w:ind w:right="144"/>
              <w:rPr>
                <w:sz w:val="24"/>
                <w:szCs w:val="24"/>
              </w:rPr>
            </w:pPr>
            <w:r>
              <w:rPr>
                <w:szCs w:val="24"/>
              </w:rPr>
              <w:t>Invalid Relationship</w:t>
            </w:r>
          </w:p>
        </w:tc>
      </w:tr>
      <w:tr w:rsidR="00000000" w14:paraId="730FC5CE"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012A8DFA" w14:textId="77777777" w:rsidR="00000000" w:rsidRDefault="00FA6F85">
            <w:pPr>
              <w:adjustRightInd w:val="0"/>
              <w:ind w:right="144"/>
              <w:rPr>
                <w:sz w:val="24"/>
                <w:szCs w:val="24"/>
              </w:rPr>
            </w:pPr>
          </w:p>
        </w:tc>
        <w:tc>
          <w:tcPr>
            <w:tcW w:w="4680" w:type="dxa"/>
            <w:gridSpan w:val="4"/>
            <w:tcBorders>
              <w:top w:val="nil"/>
              <w:left w:val="nil"/>
              <w:bottom w:val="nil"/>
              <w:right w:val="nil"/>
            </w:tcBorders>
            <w:shd w:val="pct20" w:color="auto" w:fill="auto"/>
          </w:tcPr>
          <w:p w14:paraId="58954F4B" w14:textId="77777777" w:rsidR="00000000" w:rsidRDefault="00FA6F85">
            <w:pPr>
              <w:adjustRightInd w:val="0"/>
              <w:ind w:right="144"/>
              <w:rPr>
                <w:sz w:val="24"/>
                <w:szCs w:val="24"/>
              </w:rPr>
            </w:pPr>
            <w:r>
              <w:rPr>
                <w:szCs w:val="24"/>
              </w:rPr>
              <w:t xml:space="preserve">Receiver obtained a document from an entity that has not established a relationship </w:t>
            </w:r>
            <w:r>
              <w:rPr>
                <w:szCs w:val="24"/>
              </w:rPr>
              <w:t>with the sender.</w:t>
            </w:r>
          </w:p>
        </w:tc>
      </w:tr>
      <w:tr w:rsidR="00000000" w14:paraId="784A69D4"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F246D91" w14:textId="77777777" w:rsidR="00000000" w:rsidRDefault="00FA6F85">
            <w:pPr>
              <w:adjustRightInd w:val="0"/>
              <w:ind w:right="144"/>
              <w:rPr>
                <w:sz w:val="24"/>
                <w:szCs w:val="24"/>
              </w:rPr>
            </w:pPr>
            <w:r>
              <w:rPr>
                <w:szCs w:val="24"/>
              </w:rPr>
              <w:t xml:space="preserve"> </w:t>
            </w:r>
          </w:p>
        </w:tc>
        <w:tc>
          <w:tcPr>
            <w:tcW w:w="1367" w:type="dxa"/>
            <w:tcBorders>
              <w:top w:val="nil"/>
              <w:left w:val="nil"/>
              <w:bottom w:val="nil"/>
              <w:right w:val="nil"/>
            </w:tcBorders>
          </w:tcPr>
          <w:p w14:paraId="738C25B8" w14:textId="77777777" w:rsidR="00000000" w:rsidRDefault="00FA6F85">
            <w:pPr>
              <w:adjustRightInd w:val="0"/>
              <w:ind w:right="144"/>
              <w:rPr>
                <w:sz w:val="24"/>
                <w:szCs w:val="24"/>
              </w:rPr>
            </w:pPr>
            <w:r>
              <w:rPr>
                <w:szCs w:val="24"/>
              </w:rPr>
              <w:t>ABN</w:t>
            </w:r>
          </w:p>
        </w:tc>
        <w:tc>
          <w:tcPr>
            <w:tcW w:w="144" w:type="dxa"/>
            <w:tcBorders>
              <w:top w:val="nil"/>
              <w:left w:val="nil"/>
              <w:bottom w:val="nil"/>
              <w:right w:val="nil"/>
            </w:tcBorders>
          </w:tcPr>
          <w:p w14:paraId="62900013" w14:textId="77777777" w:rsidR="00000000" w:rsidRDefault="00FA6F85">
            <w:pPr>
              <w:adjustRightInd w:val="0"/>
              <w:ind w:right="144"/>
              <w:rPr>
                <w:sz w:val="24"/>
                <w:szCs w:val="24"/>
              </w:rPr>
            </w:pPr>
          </w:p>
        </w:tc>
        <w:tc>
          <w:tcPr>
            <w:tcW w:w="4823" w:type="dxa"/>
            <w:gridSpan w:val="5"/>
            <w:tcBorders>
              <w:top w:val="nil"/>
              <w:left w:val="nil"/>
              <w:bottom w:val="nil"/>
              <w:right w:val="nil"/>
            </w:tcBorders>
          </w:tcPr>
          <w:p w14:paraId="495FB909" w14:textId="77777777" w:rsidR="00000000" w:rsidRDefault="00FA6F85">
            <w:pPr>
              <w:adjustRightInd w:val="0"/>
              <w:ind w:right="144"/>
              <w:rPr>
                <w:sz w:val="24"/>
                <w:szCs w:val="24"/>
              </w:rPr>
            </w:pPr>
            <w:r>
              <w:rPr>
                <w:szCs w:val="24"/>
              </w:rPr>
              <w:t>Duplicate Request Received</w:t>
            </w:r>
          </w:p>
        </w:tc>
      </w:tr>
      <w:tr w:rsidR="00000000" w14:paraId="423739FA"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9CAE8DE" w14:textId="77777777" w:rsidR="00000000" w:rsidRDefault="00FA6F85">
            <w:pPr>
              <w:adjustRightInd w:val="0"/>
              <w:ind w:right="144"/>
              <w:rPr>
                <w:sz w:val="24"/>
                <w:szCs w:val="24"/>
              </w:rPr>
            </w:pPr>
            <w:r>
              <w:rPr>
                <w:szCs w:val="24"/>
              </w:rPr>
              <w:t xml:space="preserve"> </w:t>
            </w:r>
          </w:p>
        </w:tc>
        <w:tc>
          <w:tcPr>
            <w:tcW w:w="1367" w:type="dxa"/>
            <w:tcBorders>
              <w:top w:val="nil"/>
              <w:left w:val="nil"/>
              <w:bottom w:val="nil"/>
              <w:right w:val="nil"/>
            </w:tcBorders>
          </w:tcPr>
          <w:p w14:paraId="58547A6B" w14:textId="77777777" w:rsidR="00000000" w:rsidRDefault="00FA6F85">
            <w:pPr>
              <w:adjustRightInd w:val="0"/>
              <w:ind w:right="144"/>
              <w:rPr>
                <w:sz w:val="24"/>
                <w:szCs w:val="24"/>
              </w:rPr>
            </w:pPr>
            <w:r>
              <w:rPr>
                <w:szCs w:val="24"/>
              </w:rPr>
              <w:t>ABO</w:t>
            </w:r>
          </w:p>
        </w:tc>
        <w:tc>
          <w:tcPr>
            <w:tcW w:w="144" w:type="dxa"/>
            <w:tcBorders>
              <w:top w:val="nil"/>
              <w:left w:val="nil"/>
              <w:bottom w:val="nil"/>
              <w:right w:val="nil"/>
            </w:tcBorders>
          </w:tcPr>
          <w:p w14:paraId="3BE938AF" w14:textId="77777777" w:rsidR="00000000" w:rsidRDefault="00FA6F85">
            <w:pPr>
              <w:adjustRightInd w:val="0"/>
              <w:ind w:right="144"/>
              <w:rPr>
                <w:sz w:val="24"/>
                <w:szCs w:val="24"/>
              </w:rPr>
            </w:pPr>
          </w:p>
        </w:tc>
        <w:tc>
          <w:tcPr>
            <w:tcW w:w="4823" w:type="dxa"/>
            <w:gridSpan w:val="5"/>
            <w:tcBorders>
              <w:top w:val="nil"/>
              <w:left w:val="nil"/>
              <w:bottom w:val="nil"/>
              <w:right w:val="nil"/>
            </w:tcBorders>
          </w:tcPr>
          <w:p w14:paraId="7D3054EE" w14:textId="77777777" w:rsidR="00000000" w:rsidRDefault="00FA6F85">
            <w:pPr>
              <w:adjustRightInd w:val="0"/>
              <w:ind w:right="144"/>
              <w:rPr>
                <w:sz w:val="24"/>
                <w:szCs w:val="24"/>
              </w:rPr>
            </w:pPr>
            <w:r>
              <w:rPr>
                <w:szCs w:val="24"/>
              </w:rPr>
              <w:t>Corrected transaction received prior to cancellation or rejection transaction</w:t>
            </w:r>
          </w:p>
        </w:tc>
      </w:tr>
      <w:tr w:rsidR="00000000" w14:paraId="53D625FF"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BB80E0D" w14:textId="77777777" w:rsidR="00000000" w:rsidRDefault="00FA6F85">
            <w:pPr>
              <w:adjustRightInd w:val="0"/>
              <w:ind w:right="144"/>
              <w:rPr>
                <w:sz w:val="24"/>
                <w:szCs w:val="24"/>
              </w:rPr>
            </w:pPr>
            <w:r>
              <w:rPr>
                <w:szCs w:val="24"/>
              </w:rPr>
              <w:t xml:space="preserve"> </w:t>
            </w:r>
          </w:p>
        </w:tc>
        <w:tc>
          <w:tcPr>
            <w:tcW w:w="1367" w:type="dxa"/>
            <w:tcBorders>
              <w:top w:val="nil"/>
              <w:left w:val="nil"/>
              <w:bottom w:val="nil"/>
              <w:right w:val="nil"/>
            </w:tcBorders>
          </w:tcPr>
          <w:p w14:paraId="3EFFE795" w14:textId="77777777" w:rsidR="00000000" w:rsidRDefault="00FA6F85">
            <w:pPr>
              <w:adjustRightInd w:val="0"/>
              <w:ind w:right="144"/>
              <w:rPr>
                <w:sz w:val="24"/>
                <w:szCs w:val="24"/>
              </w:rPr>
            </w:pPr>
            <w:r>
              <w:rPr>
                <w:szCs w:val="24"/>
              </w:rPr>
              <w:t>API</w:t>
            </w:r>
          </w:p>
        </w:tc>
        <w:tc>
          <w:tcPr>
            <w:tcW w:w="144" w:type="dxa"/>
            <w:tcBorders>
              <w:top w:val="nil"/>
              <w:left w:val="nil"/>
              <w:bottom w:val="nil"/>
              <w:right w:val="nil"/>
            </w:tcBorders>
          </w:tcPr>
          <w:p w14:paraId="7A641751" w14:textId="77777777" w:rsidR="00000000" w:rsidRDefault="00FA6F85">
            <w:pPr>
              <w:adjustRightInd w:val="0"/>
              <w:ind w:right="144"/>
              <w:rPr>
                <w:sz w:val="24"/>
                <w:szCs w:val="24"/>
              </w:rPr>
            </w:pPr>
          </w:p>
        </w:tc>
        <w:tc>
          <w:tcPr>
            <w:tcW w:w="4823" w:type="dxa"/>
            <w:gridSpan w:val="5"/>
            <w:tcBorders>
              <w:top w:val="nil"/>
              <w:left w:val="nil"/>
              <w:bottom w:val="nil"/>
              <w:right w:val="nil"/>
            </w:tcBorders>
          </w:tcPr>
          <w:p w14:paraId="6CDF769C" w14:textId="77777777" w:rsidR="00000000" w:rsidRDefault="00FA6F85">
            <w:pPr>
              <w:adjustRightInd w:val="0"/>
              <w:ind w:right="144"/>
              <w:rPr>
                <w:sz w:val="24"/>
                <w:szCs w:val="24"/>
              </w:rPr>
            </w:pPr>
            <w:r>
              <w:rPr>
                <w:szCs w:val="24"/>
              </w:rPr>
              <w:t>Required information missing</w:t>
            </w:r>
          </w:p>
        </w:tc>
      </w:tr>
      <w:tr w:rsidR="00000000" w14:paraId="5469DC8C"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597C940F" w14:textId="77777777" w:rsidR="00000000" w:rsidRDefault="00FA6F85">
            <w:pPr>
              <w:adjustRightInd w:val="0"/>
              <w:ind w:right="144"/>
              <w:rPr>
                <w:sz w:val="24"/>
                <w:szCs w:val="24"/>
              </w:rPr>
            </w:pPr>
          </w:p>
        </w:tc>
        <w:tc>
          <w:tcPr>
            <w:tcW w:w="4680" w:type="dxa"/>
            <w:gridSpan w:val="4"/>
            <w:tcBorders>
              <w:top w:val="nil"/>
              <w:left w:val="nil"/>
              <w:bottom w:val="nil"/>
              <w:right w:val="nil"/>
            </w:tcBorders>
            <w:shd w:val="pct20" w:color="auto" w:fill="auto"/>
          </w:tcPr>
          <w:p w14:paraId="1B48D6EC" w14:textId="77777777" w:rsidR="00000000" w:rsidRDefault="00FA6F85">
            <w:pPr>
              <w:adjustRightInd w:val="0"/>
              <w:ind w:right="144"/>
              <w:rPr>
                <w:sz w:val="24"/>
                <w:szCs w:val="24"/>
              </w:rPr>
            </w:pPr>
            <w:r>
              <w:rPr>
                <w:szCs w:val="24"/>
              </w:rPr>
              <w:t>Explanation Required in NTE~ADD.  May not be used in place of other, more specific error codes.  For ERCOT Use Only</w:t>
            </w:r>
          </w:p>
        </w:tc>
      </w:tr>
      <w:tr w:rsidR="00000000" w14:paraId="0991613D"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C3EC544" w14:textId="77777777" w:rsidR="00000000" w:rsidRDefault="00FA6F85">
            <w:pPr>
              <w:adjustRightInd w:val="0"/>
              <w:ind w:right="144"/>
              <w:rPr>
                <w:sz w:val="24"/>
                <w:szCs w:val="24"/>
              </w:rPr>
            </w:pPr>
            <w:r>
              <w:rPr>
                <w:szCs w:val="24"/>
              </w:rPr>
              <w:lastRenderedPageBreak/>
              <w:t xml:space="preserve"> </w:t>
            </w:r>
          </w:p>
        </w:tc>
        <w:tc>
          <w:tcPr>
            <w:tcW w:w="1367" w:type="dxa"/>
            <w:tcBorders>
              <w:top w:val="nil"/>
              <w:left w:val="nil"/>
              <w:bottom w:val="nil"/>
              <w:right w:val="nil"/>
            </w:tcBorders>
          </w:tcPr>
          <w:p w14:paraId="0F22BCD0" w14:textId="77777777" w:rsidR="00000000" w:rsidRDefault="00FA6F85">
            <w:pPr>
              <w:adjustRightInd w:val="0"/>
              <w:ind w:right="144"/>
              <w:rPr>
                <w:sz w:val="24"/>
                <w:szCs w:val="24"/>
              </w:rPr>
            </w:pPr>
            <w:r>
              <w:rPr>
                <w:szCs w:val="24"/>
              </w:rPr>
              <w:t>ASP</w:t>
            </w:r>
          </w:p>
        </w:tc>
        <w:tc>
          <w:tcPr>
            <w:tcW w:w="144" w:type="dxa"/>
            <w:tcBorders>
              <w:top w:val="nil"/>
              <w:left w:val="nil"/>
              <w:bottom w:val="nil"/>
              <w:right w:val="nil"/>
            </w:tcBorders>
          </w:tcPr>
          <w:p w14:paraId="42B23BD3" w14:textId="77777777" w:rsidR="00000000" w:rsidRDefault="00FA6F85">
            <w:pPr>
              <w:adjustRightInd w:val="0"/>
              <w:ind w:right="144"/>
              <w:rPr>
                <w:sz w:val="24"/>
                <w:szCs w:val="24"/>
              </w:rPr>
            </w:pPr>
          </w:p>
        </w:tc>
        <w:tc>
          <w:tcPr>
            <w:tcW w:w="4823" w:type="dxa"/>
            <w:gridSpan w:val="5"/>
            <w:tcBorders>
              <w:top w:val="nil"/>
              <w:left w:val="nil"/>
              <w:bottom w:val="nil"/>
              <w:right w:val="nil"/>
            </w:tcBorders>
          </w:tcPr>
          <w:p w14:paraId="4AADD356" w14:textId="77777777" w:rsidR="00000000" w:rsidRDefault="00FA6F85">
            <w:pPr>
              <w:adjustRightInd w:val="0"/>
              <w:ind w:right="144"/>
              <w:rPr>
                <w:sz w:val="24"/>
                <w:szCs w:val="24"/>
              </w:rPr>
            </w:pPr>
            <w:r>
              <w:rPr>
                <w:szCs w:val="24"/>
              </w:rPr>
              <w:t>After Service Period End Date</w:t>
            </w:r>
          </w:p>
        </w:tc>
      </w:tr>
      <w:tr w:rsidR="00000000" w14:paraId="182FB04F"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294C1038" w14:textId="77777777" w:rsidR="00000000" w:rsidRDefault="00FA6F85">
            <w:pPr>
              <w:adjustRightInd w:val="0"/>
              <w:ind w:right="144"/>
              <w:rPr>
                <w:sz w:val="24"/>
                <w:szCs w:val="24"/>
              </w:rPr>
            </w:pPr>
          </w:p>
        </w:tc>
        <w:tc>
          <w:tcPr>
            <w:tcW w:w="4680" w:type="dxa"/>
            <w:gridSpan w:val="4"/>
            <w:tcBorders>
              <w:top w:val="nil"/>
              <w:left w:val="nil"/>
              <w:bottom w:val="nil"/>
              <w:right w:val="nil"/>
            </w:tcBorders>
            <w:shd w:val="pct20" w:color="auto" w:fill="auto"/>
          </w:tcPr>
          <w:p w14:paraId="6616EA84" w14:textId="77777777" w:rsidR="00000000" w:rsidRDefault="00FA6F85">
            <w:pPr>
              <w:adjustRightInd w:val="0"/>
              <w:ind w:right="144"/>
              <w:rPr>
                <w:sz w:val="24"/>
                <w:szCs w:val="24"/>
              </w:rPr>
            </w:pPr>
            <w:r>
              <w:rPr>
                <w:szCs w:val="24"/>
              </w:rPr>
              <w:t>Service Period Start Date is After Service Period End Date within the transaction</w:t>
            </w:r>
          </w:p>
        </w:tc>
      </w:tr>
      <w:tr w:rsidR="00000000" w14:paraId="576F5150"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88B7ED1" w14:textId="77777777" w:rsidR="00000000" w:rsidRDefault="00FA6F85">
            <w:pPr>
              <w:adjustRightInd w:val="0"/>
              <w:ind w:right="144"/>
              <w:rPr>
                <w:sz w:val="24"/>
                <w:szCs w:val="24"/>
              </w:rPr>
            </w:pPr>
            <w:r>
              <w:rPr>
                <w:szCs w:val="24"/>
              </w:rPr>
              <w:t xml:space="preserve"> </w:t>
            </w:r>
          </w:p>
        </w:tc>
        <w:tc>
          <w:tcPr>
            <w:tcW w:w="1367" w:type="dxa"/>
            <w:tcBorders>
              <w:top w:val="nil"/>
              <w:left w:val="nil"/>
              <w:bottom w:val="nil"/>
              <w:right w:val="nil"/>
            </w:tcBorders>
          </w:tcPr>
          <w:p w14:paraId="1A8D1A01" w14:textId="77777777" w:rsidR="00000000" w:rsidRDefault="00FA6F85">
            <w:pPr>
              <w:adjustRightInd w:val="0"/>
              <w:ind w:right="144"/>
              <w:rPr>
                <w:sz w:val="24"/>
                <w:szCs w:val="24"/>
              </w:rPr>
            </w:pPr>
            <w:r>
              <w:rPr>
                <w:szCs w:val="24"/>
              </w:rPr>
              <w:t>CAO</w:t>
            </w:r>
          </w:p>
        </w:tc>
        <w:tc>
          <w:tcPr>
            <w:tcW w:w="144" w:type="dxa"/>
            <w:tcBorders>
              <w:top w:val="nil"/>
              <w:left w:val="nil"/>
              <w:bottom w:val="nil"/>
              <w:right w:val="nil"/>
            </w:tcBorders>
          </w:tcPr>
          <w:p w14:paraId="322B586E" w14:textId="77777777" w:rsidR="00000000" w:rsidRDefault="00FA6F85">
            <w:pPr>
              <w:adjustRightInd w:val="0"/>
              <w:ind w:right="144"/>
              <w:rPr>
                <w:sz w:val="24"/>
                <w:szCs w:val="24"/>
              </w:rPr>
            </w:pPr>
          </w:p>
        </w:tc>
        <w:tc>
          <w:tcPr>
            <w:tcW w:w="4823" w:type="dxa"/>
            <w:gridSpan w:val="5"/>
            <w:tcBorders>
              <w:top w:val="nil"/>
              <w:left w:val="nil"/>
              <w:bottom w:val="nil"/>
              <w:right w:val="nil"/>
            </w:tcBorders>
          </w:tcPr>
          <w:p w14:paraId="43EC330D" w14:textId="77777777" w:rsidR="00000000" w:rsidRDefault="00FA6F85">
            <w:pPr>
              <w:adjustRightInd w:val="0"/>
              <w:ind w:right="144"/>
              <w:rPr>
                <w:sz w:val="24"/>
                <w:szCs w:val="24"/>
              </w:rPr>
            </w:pPr>
            <w:r>
              <w:rPr>
                <w:szCs w:val="24"/>
              </w:rPr>
              <w:t xml:space="preserve">Cancel </w:t>
            </w:r>
            <w:proofErr w:type="gramStart"/>
            <w:r>
              <w:rPr>
                <w:szCs w:val="24"/>
              </w:rPr>
              <w:t>Amount  not</w:t>
            </w:r>
            <w:proofErr w:type="gramEnd"/>
            <w:r>
              <w:rPr>
                <w:szCs w:val="24"/>
              </w:rPr>
              <w:t xml:space="preserve"> equal to Original</w:t>
            </w:r>
          </w:p>
        </w:tc>
      </w:tr>
      <w:tr w:rsidR="00000000" w14:paraId="4160F754"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648F50DD" w14:textId="77777777" w:rsidR="00000000" w:rsidRDefault="00FA6F85">
            <w:pPr>
              <w:adjustRightInd w:val="0"/>
              <w:ind w:right="144"/>
              <w:rPr>
                <w:sz w:val="24"/>
                <w:szCs w:val="24"/>
              </w:rPr>
            </w:pPr>
          </w:p>
        </w:tc>
        <w:tc>
          <w:tcPr>
            <w:tcW w:w="4680" w:type="dxa"/>
            <w:gridSpan w:val="4"/>
            <w:tcBorders>
              <w:top w:val="nil"/>
              <w:left w:val="nil"/>
              <w:bottom w:val="nil"/>
              <w:right w:val="nil"/>
            </w:tcBorders>
            <w:shd w:val="pct20" w:color="auto" w:fill="auto"/>
          </w:tcPr>
          <w:p w14:paraId="691E1037" w14:textId="77777777" w:rsidR="00000000" w:rsidRDefault="00FA6F85">
            <w:pPr>
              <w:adjustRightInd w:val="0"/>
              <w:ind w:right="144"/>
              <w:rPr>
                <w:sz w:val="24"/>
                <w:szCs w:val="24"/>
              </w:rPr>
            </w:pPr>
            <w:r>
              <w:rPr>
                <w:szCs w:val="24"/>
              </w:rPr>
              <w:t>810 Cancel Total Amount does not equal Original 810 Total Amount</w:t>
            </w:r>
          </w:p>
        </w:tc>
      </w:tr>
      <w:tr w:rsidR="00000000" w14:paraId="7BBFC3EB"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FFD3A31" w14:textId="77777777" w:rsidR="00000000" w:rsidRDefault="00FA6F85">
            <w:pPr>
              <w:adjustRightInd w:val="0"/>
              <w:ind w:right="144"/>
              <w:rPr>
                <w:sz w:val="24"/>
                <w:szCs w:val="24"/>
              </w:rPr>
            </w:pPr>
            <w:r>
              <w:rPr>
                <w:szCs w:val="24"/>
              </w:rPr>
              <w:t xml:space="preserve"> </w:t>
            </w:r>
          </w:p>
        </w:tc>
        <w:tc>
          <w:tcPr>
            <w:tcW w:w="1367" w:type="dxa"/>
            <w:tcBorders>
              <w:top w:val="nil"/>
              <w:left w:val="nil"/>
              <w:bottom w:val="nil"/>
              <w:right w:val="nil"/>
            </w:tcBorders>
          </w:tcPr>
          <w:p w14:paraId="70AE3A1F" w14:textId="77777777" w:rsidR="00000000" w:rsidRDefault="00FA6F85">
            <w:pPr>
              <w:adjustRightInd w:val="0"/>
              <w:ind w:right="144"/>
              <w:rPr>
                <w:sz w:val="24"/>
                <w:szCs w:val="24"/>
              </w:rPr>
            </w:pPr>
            <w:r>
              <w:rPr>
                <w:szCs w:val="24"/>
              </w:rPr>
              <w:t>CRI</w:t>
            </w:r>
          </w:p>
        </w:tc>
        <w:tc>
          <w:tcPr>
            <w:tcW w:w="144" w:type="dxa"/>
            <w:tcBorders>
              <w:top w:val="nil"/>
              <w:left w:val="nil"/>
              <w:bottom w:val="nil"/>
              <w:right w:val="nil"/>
            </w:tcBorders>
          </w:tcPr>
          <w:p w14:paraId="66F8ACAC" w14:textId="77777777" w:rsidR="00000000" w:rsidRDefault="00FA6F85">
            <w:pPr>
              <w:adjustRightInd w:val="0"/>
              <w:ind w:right="144"/>
              <w:rPr>
                <w:sz w:val="24"/>
                <w:szCs w:val="24"/>
              </w:rPr>
            </w:pPr>
          </w:p>
        </w:tc>
        <w:tc>
          <w:tcPr>
            <w:tcW w:w="4823" w:type="dxa"/>
            <w:gridSpan w:val="5"/>
            <w:tcBorders>
              <w:top w:val="nil"/>
              <w:left w:val="nil"/>
              <w:bottom w:val="nil"/>
              <w:right w:val="nil"/>
            </w:tcBorders>
          </w:tcPr>
          <w:p w14:paraId="6D053499" w14:textId="77777777" w:rsidR="00000000" w:rsidRDefault="00FA6F85">
            <w:pPr>
              <w:adjustRightInd w:val="0"/>
              <w:ind w:right="144"/>
              <w:rPr>
                <w:sz w:val="24"/>
                <w:szCs w:val="24"/>
              </w:rPr>
            </w:pPr>
            <w:r>
              <w:rPr>
                <w:szCs w:val="24"/>
              </w:rPr>
              <w:t>Cross Reference Number Invalid</w:t>
            </w:r>
          </w:p>
        </w:tc>
      </w:tr>
      <w:tr w:rsidR="00000000" w14:paraId="6BE61AAA"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06CC15C5" w14:textId="77777777" w:rsidR="00000000" w:rsidRDefault="00FA6F85">
            <w:pPr>
              <w:adjustRightInd w:val="0"/>
              <w:ind w:right="144"/>
              <w:rPr>
                <w:sz w:val="24"/>
                <w:szCs w:val="24"/>
              </w:rPr>
            </w:pPr>
          </w:p>
        </w:tc>
        <w:tc>
          <w:tcPr>
            <w:tcW w:w="4680" w:type="dxa"/>
            <w:gridSpan w:val="4"/>
            <w:tcBorders>
              <w:top w:val="nil"/>
              <w:left w:val="nil"/>
              <w:bottom w:val="nil"/>
              <w:right w:val="nil"/>
            </w:tcBorders>
            <w:shd w:val="pct20" w:color="auto" w:fill="auto"/>
          </w:tcPr>
          <w:p w14:paraId="5E6BE2BB" w14:textId="77777777" w:rsidR="00000000" w:rsidRDefault="00FA6F85">
            <w:pPr>
              <w:adjustRightInd w:val="0"/>
              <w:ind w:right="144"/>
              <w:rPr>
                <w:sz w:val="24"/>
                <w:szCs w:val="24"/>
              </w:rPr>
            </w:pPr>
            <w:r>
              <w:rPr>
                <w:szCs w:val="24"/>
              </w:rPr>
              <w:t>The cross reference number on the 810 does not match the cross reference number on an open 867, or the cross reference number provided on the 810 or 867 Cancel does not match the cross reference number on an open 867.</w:t>
            </w:r>
          </w:p>
        </w:tc>
      </w:tr>
      <w:tr w:rsidR="00000000" w14:paraId="48350F54"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599D9D3" w14:textId="77777777" w:rsidR="00000000" w:rsidRDefault="00FA6F85">
            <w:pPr>
              <w:adjustRightInd w:val="0"/>
              <w:ind w:right="144"/>
              <w:rPr>
                <w:sz w:val="24"/>
                <w:szCs w:val="24"/>
              </w:rPr>
            </w:pPr>
            <w:r>
              <w:rPr>
                <w:szCs w:val="24"/>
              </w:rPr>
              <w:t xml:space="preserve"> </w:t>
            </w:r>
          </w:p>
        </w:tc>
        <w:tc>
          <w:tcPr>
            <w:tcW w:w="1367" w:type="dxa"/>
            <w:tcBorders>
              <w:top w:val="nil"/>
              <w:left w:val="nil"/>
              <w:bottom w:val="nil"/>
              <w:right w:val="nil"/>
            </w:tcBorders>
          </w:tcPr>
          <w:p w14:paraId="2A466D6A" w14:textId="77777777" w:rsidR="00000000" w:rsidRDefault="00FA6F85">
            <w:pPr>
              <w:adjustRightInd w:val="0"/>
              <w:ind w:right="144"/>
              <w:rPr>
                <w:sz w:val="24"/>
                <w:szCs w:val="24"/>
              </w:rPr>
            </w:pPr>
            <w:r>
              <w:rPr>
                <w:szCs w:val="24"/>
              </w:rPr>
              <w:t>D76</w:t>
            </w:r>
          </w:p>
        </w:tc>
        <w:tc>
          <w:tcPr>
            <w:tcW w:w="144" w:type="dxa"/>
            <w:tcBorders>
              <w:top w:val="nil"/>
              <w:left w:val="nil"/>
              <w:bottom w:val="nil"/>
              <w:right w:val="nil"/>
            </w:tcBorders>
          </w:tcPr>
          <w:p w14:paraId="6AE0356D" w14:textId="77777777" w:rsidR="00000000" w:rsidRDefault="00FA6F85">
            <w:pPr>
              <w:adjustRightInd w:val="0"/>
              <w:ind w:right="144"/>
              <w:rPr>
                <w:sz w:val="24"/>
                <w:szCs w:val="24"/>
              </w:rPr>
            </w:pPr>
          </w:p>
        </w:tc>
        <w:tc>
          <w:tcPr>
            <w:tcW w:w="4823" w:type="dxa"/>
            <w:gridSpan w:val="5"/>
            <w:tcBorders>
              <w:top w:val="nil"/>
              <w:left w:val="nil"/>
              <w:bottom w:val="nil"/>
              <w:right w:val="nil"/>
            </w:tcBorders>
          </w:tcPr>
          <w:p w14:paraId="366E8019" w14:textId="77777777" w:rsidR="00000000" w:rsidRDefault="00FA6F85">
            <w:pPr>
              <w:adjustRightInd w:val="0"/>
              <w:ind w:right="144"/>
              <w:rPr>
                <w:sz w:val="24"/>
                <w:szCs w:val="24"/>
              </w:rPr>
            </w:pPr>
            <w:r>
              <w:rPr>
                <w:szCs w:val="24"/>
              </w:rPr>
              <w:t>DUNS Number Invalid or Not Fou</w:t>
            </w:r>
            <w:r>
              <w:rPr>
                <w:szCs w:val="24"/>
              </w:rPr>
              <w:t>nd</w:t>
            </w:r>
          </w:p>
        </w:tc>
      </w:tr>
      <w:tr w:rsidR="00000000" w14:paraId="5E17E377"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699F7F6" w14:textId="77777777" w:rsidR="00000000" w:rsidRDefault="00FA6F85">
            <w:pPr>
              <w:adjustRightInd w:val="0"/>
              <w:ind w:right="144"/>
              <w:rPr>
                <w:sz w:val="24"/>
                <w:szCs w:val="24"/>
              </w:rPr>
            </w:pPr>
            <w:r>
              <w:rPr>
                <w:szCs w:val="24"/>
              </w:rPr>
              <w:t xml:space="preserve"> </w:t>
            </w:r>
          </w:p>
        </w:tc>
        <w:tc>
          <w:tcPr>
            <w:tcW w:w="1367" w:type="dxa"/>
            <w:tcBorders>
              <w:top w:val="nil"/>
              <w:left w:val="nil"/>
              <w:bottom w:val="nil"/>
              <w:right w:val="nil"/>
            </w:tcBorders>
          </w:tcPr>
          <w:p w14:paraId="4BCA682A" w14:textId="77777777" w:rsidR="00000000" w:rsidRDefault="00FA6F85">
            <w:pPr>
              <w:adjustRightInd w:val="0"/>
              <w:ind w:right="144"/>
              <w:rPr>
                <w:sz w:val="24"/>
                <w:szCs w:val="24"/>
              </w:rPr>
            </w:pPr>
            <w:r>
              <w:rPr>
                <w:szCs w:val="24"/>
              </w:rPr>
              <w:t>DDM</w:t>
            </w:r>
          </w:p>
        </w:tc>
        <w:tc>
          <w:tcPr>
            <w:tcW w:w="144" w:type="dxa"/>
            <w:tcBorders>
              <w:top w:val="nil"/>
              <w:left w:val="nil"/>
              <w:bottom w:val="nil"/>
              <w:right w:val="nil"/>
            </w:tcBorders>
          </w:tcPr>
          <w:p w14:paraId="2F0AFE42" w14:textId="77777777" w:rsidR="00000000" w:rsidRDefault="00FA6F85">
            <w:pPr>
              <w:adjustRightInd w:val="0"/>
              <w:ind w:right="144"/>
              <w:rPr>
                <w:sz w:val="24"/>
                <w:szCs w:val="24"/>
              </w:rPr>
            </w:pPr>
          </w:p>
        </w:tc>
        <w:tc>
          <w:tcPr>
            <w:tcW w:w="4823" w:type="dxa"/>
            <w:gridSpan w:val="5"/>
            <w:tcBorders>
              <w:top w:val="nil"/>
              <w:left w:val="nil"/>
              <w:bottom w:val="nil"/>
              <w:right w:val="nil"/>
            </w:tcBorders>
          </w:tcPr>
          <w:p w14:paraId="53C8EC23" w14:textId="77777777" w:rsidR="00000000" w:rsidRDefault="00FA6F85">
            <w:pPr>
              <w:adjustRightInd w:val="0"/>
              <w:ind w:right="144"/>
              <w:rPr>
                <w:sz w:val="24"/>
                <w:szCs w:val="24"/>
              </w:rPr>
            </w:pPr>
            <w:r>
              <w:rPr>
                <w:szCs w:val="24"/>
              </w:rPr>
              <w:t>Dates Do Not Match</w:t>
            </w:r>
          </w:p>
        </w:tc>
      </w:tr>
      <w:tr w:rsidR="00000000" w14:paraId="7BC188D9"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557E2385" w14:textId="77777777" w:rsidR="00000000" w:rsidRDefault="00FA6F85">
            <w:pPr>
              <w:adjustRightInd w:val="0"/>
              <w:ind w:right="144"/>
              <w:rPr>
                <w:sz w:val="24"/>
                <w:szCs w:val="24"/>
              </w:rPr>
            </w:pPr>
          </w:p>
        </w:tc>
        <w:tc>
          <w:tcPr>
            <w:tcW w:w="4680" w:type="dxa"/>
            <w:gridSpan w:val="4"/>
            <w:tcBorders>
              <w:top w:val="nil"/>
              <w:left w:val="nil"/>
              <w:bottom w:val="nil"/>
              <w:right w:val="nil"/>
            </w:tcBorders>
            <w:shd w:val="pct20" w:color="auto" w:fill="auto"/>
          </w:tcPr>
          <w:p w14:paraId="6325969B" w14:textId="77777777" w:rsidR="00000000" w:rsidRDefault="00FA6F85">
            <w:pPr>
              <w:adjustRightInd w:val="0"/>
              <w:ind w:right="144"/>
              <w:rPr>
                <w:szCs w:val="24"/>
              </w:rPr>
            </w:pPr>
            <w:r>
              <w:rPr>
                <w:szCs w:val="24"/>
              </w:rPr>
              <w:t>Valid for 810, 867</w:t>
            </w:r>
          </w:p>
          <w:p w14:paraId="340FAABA" w14:textId="77777777" w:rsidR="00000000" w:rsidRDefault="00FA6F85">
            <w:pPr>
              <w:adjustRightInd w:val="0"/>
              <w:ind w:right="144"/>
              <w:rPr>
                <w:szCs w:val="24"/>
              </w:rPr>
            </w:pPr>
            <w:r>
              <w:rPr>
                <w:szCs w:val="24"/>
              </w:rPr>
              <w:t>810: The Service Period Begin and End Dates do not match the same dates on an open 867.</w:t>
            </w:r>
          </w:p>
          <w:p w14:paraId="5815630E" w14:textId="77777777" w:rsidR="00000000" w:rsidRDefault="00FA6F85">
            <w:pPr>
              <w:adjustRightInd w:val="0"/>
              <w:ind w:right="144"/>
              <w:rPr>
                <w:szCs w:val="24"/>
              </w:rPr>
            </w:pPr>
            <w:r>
              <w:rPr>
                <w:szCs w:val="24"/>
              </w:rPr>
              <w:t>867: The Service Period Dates do not match.  The Service Period End Date from the previous period does not match with the beginning date of current service period.  There is a gap in service periods.  For example, last read was August 27, and the first rea</w:t>
            </w:r>
            <w:r>
              <w:rPr>
                <w:szCs w:val="24"/>
              </w:rPr>
              <w:t xml:space="preserve">d was August 30.  </w:t>
            </w:r>
          </w:p>
          <w:p w14:paraId="478606D9" w14:textId="77777777" w:rsidR="00000000" w:rsidRDefault="00FA6F85">
            <w:pPr>
              <w:adjustRightInd w:val="0"/>
              <w:ind w:right="144"/>
              <w:rPr>
                <w:sz w:val="24"/>
                <w:szCs w:val="24"/>
              </w:rPr>
            </w:pPr>
            <w:r>
              <w:rPr>
                <w:szCs w:val="24"/>
              </w:rPr>
              <w:t xml:space="preserve">Additional </w:t>
            </w:r>
            <w:proofErr w:type="gramStart"/>
            <w:r>
              <w:rPr>
                <w:szCs w:val="24"/>
              </w:rPr>
              <w:t>Example  -</w:t>
            </w:r>
            <w:proofErr w:type="gramEnd"/>
            <w:r>
              <w:rPr>
                <w:szCs w:val="24"/>
              </w:rPr>
              <w:t xml:space="preserve"> an invoice is received for the billing period of 8/1/2004 to 9/1/2004 but the corresponding 867_03's consumption start and end dates are 6/1/2004 to 9/1/2004</w:t>
            </w:r>
          </w:p>
        </w:tc>
      </w:tr>
      <w:tr w:rsidR="00000000" w14:paraId="72AE7C36"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AABDAC0" w14:textId="77777777" w:rsidR="00000000" w:rsidRDefault="00FA6F85">
            <w:pPr>
              <w:adjustRightInd w:val="0"/>
              <w:ind w:right="144"/>
              <w:rPr>
                <w:sz w:val="24"/>
                <w:szCs w:val="24"/>
              </w:rPr>
            </w:pPr>
            <w:r>
              <w:rPr>
                <w:szCs w:val="24"/>
              </w:rPr>
              <w:t xml:space="preserve"> </w:t>
            </w:r>
          </w:p>
        </w:tc>
        <w:tc>
          <w:tcPr>
            <w:tcW w:w="1367" w:type="dxa"/>
            <w:tcBorders>
              <w:top w:val="nil"/>
              <w:left w:val="nil"/>
              <w:bottom w:val="nil"/>
              <w:right w:val="nil"/>
            </w:tcBorders>
          </w:tcPr>
          <w:p w14:paraId="3DF3E392" w14:textId="77777777" w:rsidR="00000000" w:rsidRDefault="00FA6F85">
            <w:pPr>
              <w:adjustRightInd w:val="0"/>
              <w:ind w:right="144"/>
              <w:rPr>
                <w:sz w:val="24"/>
                <w:szCs w:val="24"/>
              </w:rPr>
            </w:pPr>
            <w:r>
              <w:rPr>
                <w:szCs w:val="24"/>
              </w:rPr>
              <w:t>DIV</w:t>
            </w:r>
          </w:p>
        </w:tc>
        <w:tc>
          <w:tcPr>
            <w:tcW w:w="144" w:type="dxa"/>
            <w:tcBorders>
              <w:top w:val="nil"/>
              <w:left w:val="nil"/>
              <w:bottom w:val="nil"/>
              <w:right w:val="nil"/>
            </w:tcBorders>
          </w:tcPr>
          <w:p w14:paraId="506E407D" w14:textId="77777777" w:rsidR="00000000" w:rsidRDefault="00FA6F85">
            <w:pPr>
              <w:adjustRightInd w:val="0"/>
              <w:ind w:right="144"/>
              <w:rPr>
                <w:sz w:val="24"/>
                <w:szCs w:val="24"/>
              </w:rPr>
            </w:pPr>
          </w:p>
        </w:tc>
        <w:tc>
          <w:tcPr>
            <w:tcW w:w="4823" w:type="dxa"/>
            <w:gridSpan w:val="5"/>
            <w:tcBorders>
              <w:top w:val="nil"/>
              <w:left w:val="nil"/>
              <w:bottom w:val="nil"/>
              <w:right w:val="nil"/>
            </w:tcBorders>
          </w:tcPr>
          <w:p w14:paraId="30ACDD31" w14:textId="77777777" w:rsidR="00000000" w:rsidRDefault="00FA6F85">
            <w:pPr>
              <w:adjustRightInd w:val="0"/>
              <w:ind w:right="144"/>
              <w:rPr>
                <w:sz w:val="24"/>
                <w:szCs w:val="24"/>
              </w:rPr>
            </w:pPr>
            <w:r>
              <w:rPr>
                <w:szCs w:val="24"/>
              </w:rPr>
              <w:t>Date Invalid</w:t>
            </w:r>
          </w:p>
        </w:tc>
      </w:tr>
      <w:tr w:rsidR="00000000" w14:paraId="6DD734EE"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2AE01489" w14:textId="77777777" w:rsidR="00000000" w:rsidRDefault="00FA6F85">
            <w:pPr>
              <w:adjustRightInd w:val="0"/>
              <w:ind w:right="144"/>
              <w:rPr>
                <w:sz w:val="24"/>
                <w:szCs w:val="24"/>
              </w:rPr>
            </w:pPr>
          </w:p>
        </w:tc>
        <w:tc>
          <w:tcPr>
            <w:tcW w:w="4680" w:type="dxa"/>
            <w:gridSpan w:val="4"/>
            <w:tcBorders>
              <w:top w:val="nil"/>
              <w:left w:val="nil"/>
              <w:bottom w:val="nil"/>
              <w:right w:val="nil"/>
            </w:tcBorders>
            <w:shd w:val="pct20" w:color="auto" w:fill="auto"/>
          </w:tcPr>
          <w:p w14:paraId="71809B6A" w14:textId="77777777" w:rsidR="00000000" w:rsidRDefault="00FA6F85">
            <w:pPr>
              <w:adjustRightInd w:val="0"/>
              <w:ind w:right="144"/>
              <w:rPr>
                <w:sz w:val="24"/>
                <w:szCs w:val="24"/>
              </w:rPr>
            </w:pPr>
            <w:r>
              <w:rPr>
                <w:szCs w:val="24"/>
              </w:rPr>
              <w:t>Use NTE~ADD to further describe the invalid date.  Valid date format:  YYYYMMDD</w:t>
            </w:r>
          </w:p>
        </w:tc>
      </w:tr>
      <w:tr w:rsidR="00000000" w14:paraId="3DCC484E"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4167F60" w14:textId="77777777" w:rsidR="00000000" w:rsidRDefault="00FA6F85">
            <w:pPr>
              <w:adjustRightInd w:val="0"/>
              <w:ind w:right="144"/>
              <w:rPr>
                <w:sz w:val="24"/>
                <w:szCs w:val="24"/>
              </w:rPr>
            </w:pPr>
            <w:r>
              <w:rPr>
                <w:szCs w:val="24"/>
              </w:rPr>
              <w:t xml:space="preserve"> </w:t>
            </w:r>
          </w:p>
        </w:tc>
        <w:tc>
          <w:tcPr>
            <w:tcW w:w="1367" w:type="dxa"/>
            <w:tcBorders>
              <w:top w:val="nil"/>
              <w:left w:val="nil"/>
              <w:bottom w:val="nil"/>
              <w:right w:val="nil"/>
            </w:tcBorders>
          </w:tcPr>
          <w:p w14:paraId="1E217BE4" w14:textId="77777777" w:rsidR="00000000" w:rsidRDefault="00FA6F85">
            <w:pPr>
              <w:adjustRightInd w:val="0"/>
              <w:ind w:right="144"/>
              <w:rPr>
                <w:sz w:val="24"/>
                <w:szCs w:val="24"/>
              </w:rPr>
            </w:pPr>
            <w:r>
              <w:rPr>
                <w:szCs w:val="24"/>
              </w:rPr>
              <w:t>DNM</w:t>
            </w:r>
          </w:p>
        </w:tc>
        <w:tc>
          <w:tcPr>
            <w:tcW w:w="144" w:type="dxa"/>
            <w:tcBorders>
              <w:top w:val="nil"/>
              <w:left w:val="nil"/>
              <w:bottom w:val="nil"/>
              <w:right w:val="nil"/>
            </w:tcBorders>
          </w:tcPr>
          <w:p w14:paraId="059A909B" w14:textId="77777777" w:rsidR="00000000" w:rsidRDefault="00FA6F85">
            <w:pPr>
              <w:adjustRightInd w:val="0"/>
              <w:ind w:right="144"/>
              <w:rPr>
                <w:sz w:val="24"/>
                <w:szCs w:val="24"/>
              </w:rPr>
            </w:pPr>
          </w:p>
        </w:tc>
        <w:tc>
          <w:tcPr>
            <w:tcW w:w="4823" w:type="dxa"/>
            <w:gridSpan w:val="5"/>
            <w:tcBorders>
              <w:top w:val="nil"/>
              <w:left w:val="nil"/>
              <w:bottom w:val="nil"/>
              <w:right w:val="nil"/>
            </w:tcBorders>
          </w:tcPr>
          <w:p w14:paraId="15AA3552" w14:textId="77777777" w:rsidR="00000000" w:rsidRDefault="00FA6F85">
            <w:pPr>
              <w:adjustRightInd w:val="0"/>
              <w:ind w:right="144"/>
              <w:rPr>
                <w:sz w:val="24"/>
                <w:szCs w:val="24"/>
              </w:rPr>
            </w:pPr>
            <w:r>
              <w:rPr>
                <w:szCs w:val="24"/>
              </w:rPr>
              <w:t>Date Not Matched</w:t>
            </w:r>
          </w:p>
        </w:tc>
      </w:tr>
      <w:tr w:rsidR="00000000" w14:paraId="57CD8E19"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60FEB70B" w14:textId="77777777" w:rsidR="00000000" w:rsidRDefault="00FA6F85">
            <w:pPr>
              <w:adjustRightInd w:val="0"/>
              <w:ind w:right="144"/>
              <w:rPr>
                <w:sz w:val="24"/>
                <w:szCs w:val="24"/>
              </w:rPr>
            </w:pPr>
          </w:p>
        </w:tc>
        <w:tc>
          <w:tcPr>
            <w:tcW w:w="4680" w:type="dxa"/>
            <w:gridSpan w:val="4"/>
            <w:tcBorders>
              <w:top w:val="nil"/>
              <w:left w:val="nil"/>
              <w:bottom w:val="nil"/>
              <w:right w:val="nil"/>
            </w:tcBorders>
            <w:shd w:val="pct20" w:color="auto" w:fill="auto"/>
          </w:tcPr>
          <w:p w14:paraId="26C1119D" w14:textId="77777777" w:rsidR="00000000" w:rsidRDefault="00FA6F85">
            <w:pPr>
              <w:adjustRightInd w:val="0"/>
              <w:ind w:right="144"/>
              <w:rPr>
                <w:sz w:val="24"/>
                <w:szCs w:val="24"/>
              </w:rPr>
            </w:pPr>
            <w:r>
              <w:rPr>
                <w:szCs w:val="24"/>
              </w:rPr>
              <w:t xml:space="preserve">Actual Switch Dates on 867_04 and Start Date on 867_03 monthly usage </w:t>
            </w:r>
            <w:proofErr w:type="gramStart"/>
            <w:r>
              <w:rPr>
                <w:szCs w:val="24"/>
              </w:rPr>
              <w:t>do</w:t>
            </w:r>
            <w:proofErr w:type="gramEnd"/>
            <w:r>
              <w:rPr>
                <w:szCs w:val="24"/>
              </w:rPr>
              <w:t xml:space="preserve"> not match.  NOTE:  These dates may not match in the event of a market back of</w:t>
            </w:r>
            <w:r>
              <w:rPr>
                <w:szCs w:val="24"/>
              </w:rPr>
              <w:t xml:space="preserve">fice </w:t>
            </w:r>
            <w:proofErr w:type="spellStart"/>
            <w:r>
              <w:rPr>
                <w:szCs w:val="24"/>
              </w:rPr>
              <w:t>clean up</w:t>
            </w:r>
            <w:proofErr w:type="spellEnd"/>
            <w:r>
              <w:rPr>
                <w:szCs w:val="24"/>
              </w:rPr>
              <w:t xml:space="preserve"> project</w:t>
            </w:r>
          </w:p>
        </w:tc>
      </w:tr>
      <w:tr w:rsidR="00000000" w14:paraId="424B9619"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3D13BAA" w14:textId="77777777" w:rsidR="00000000" w:rsidRDefault="00FA6F85">
            <w:pPr>
              <w:adjustRightInd w:val="0"/>
              <w:ind w:right="144"/>
              <w:rPr>
                <w:sz w:val="24"/>
                <w:szCs w:val="24"/>
              </w:rPr>
            </w:pPr>
            <w:r>
              <w:rPr>
                <w:szCs w:val="24"/>
              </w:rPr>
              <w:t xml:space="preserve"> </w:t>
            </w:r>
          </w:p>
        </w:tc>
        <w:tc>
          <w:tcPr>
            <w:tcW w:w="1367" w:type="dxa"/>
            <w:tcBorders>
              <w:top w:val="nil"/>
              <w:left w:val="nil"/>
              <w:bottom w:val="nil"/>
              <w:right w:val="nil"/>
            </w:tcBorders>
          </w:tcPr>
          <w:p w14:paraId="0CEA8F6D" w14:textId="77777777" w:rsidR="00000000" w:rsidRDefault="00FA6F85">
            <w:pPr>
              <w:adjustRightInd w:val="0"/>
              <w:ind w:right="144"/>
              <w:rPr>
                <w:sz w:val="24"/>
                <w:szCs w:val="24"/>
              </w:rPr>
            </w:pPr>
            <w:r>
              <w:rPr>
                <w:szCs w:val="24"/>
              </w:rPr>
              <w:t>I76</w:t>
            </w:r>
          </w:p>
        </w:tc>
        <w:tc>
          <w:tcPr>
            <w:tcW w:w="144" w:type="dxa"/>
            <w:tcBorders>
              <w:top w:val="nil"/>
              <w:left w:val="nil"/>
              <w:bottom w:val="nil"/>
              <w:right w:val="nil"/>
            </w:tcBorders>
          </w:tcPr>
          <w:p w14:paraId="1D8CF196" w14:textId="77777777" w:rsidR="00000000" w:rsidRDefault="00FA6F85">
            <w:pPr>
              <w:adjustRightInd w:val="0"/>
              <w:ind w:right="144"/>
              <w:rPr>
                <w:sz w:val="24"/>
                <w:szCs w:val="24"/>
              </w:rPr>
            </w:pPr>
          </w:p>
        </w:tc>
        <w:tc>
          <w:tcPr>
            <w:tcW w:w="4823" w:type="dxa"/>
            <w:gridSpan w:val="5"/>
            <w:tcBorders>
              <w:top w:val="nil"/>
              <w:left w:val="nil"/>
              <w:bottom w:val="nil"/>
              <w:right w:val="nil"/>
            </w:tcBorders>
          </w:tcPr>
          <w:p w14:paraId="431CC8AE" w14:textId="77777777" w:rsidR="00000000" w:rsidRDefault="00FA6F85">
            <w:pPr>
              <w:adjustRightInd w:val="0"/>
              <w:ind w:right="144"/>
              <w:rPr>
                <w:sz w:val="24"/>
                <w:szCs w:val="24"/>
              </w:rPr>
            </w:pPr>
            <w:r>
              <w:rPr>
                <w:szCs w:val="24"/>
              </w:rPr>
              <w:t>Invoice Number Invalid or Missing</w:t>
            </w:r>
          </w:p>
        </w:tc>
      </w:tr>
      <w:tr w:rsidR="00000000" w14:paraId="503826BB"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8CA2395" w14:textId="77777777" w:rsidR="00000000" w:rsidRDefault="00FA6F85">
            <w:pPr>
              <w:adjustRightInd w:val="0"/>
              <w:ind w:right="144"/>
              <w:rPr>
                <w:sz w:val="24"/>
                <w:szCs w:val="24"/>
              </w:rPr>
            </w:pPr>
            <w:r>
              <w:rPr>
                <w:szCs w:val="24"/>
              </w:rPr>
              <w:t xml:space="preserve"> </w:t>
            </w:r>
          </w:p>
        </w:tc>
        <w:tc>
          <w:tcPr>
            <w:tcW w:w="1367" w:type="dxa"/>
            <w:tcBorders>
              <w:top w:val="nil"/>
              <w:left w:val="nil"/>
              <w:bottom w:val="nil"/>
              <w:right w:val="nil"/>
            </w:tcBorders>
          </w:tcPr>
          <w:p w14:paraId="2DC3F78D" w14:textId="77777777" w:rsidR="00000000" w:rsidRDefault="00FA6F85">
            <w:pPr>
              <w:adjustRightInd w:val="0"/>
              <w:ind w:right="144"/>
              <w:rPr>
                <w:sz w:val="24"/>
                <w:szCs w:val="24"/>
              </w:rPr>
            </w:pPr>
            <w:r>
              <w:rPr>
                <w:szCs w:val="24"/>
              </w:rPr>
              <w:t>IMI</w:t>
            </w:r>
          </w:p>
        </w:tc>
        <w:tc>
          <w:tcPr>
            <w:tcW w:w="144" w:type="dxa"/>
            <w:tcBorders>
              <w:top w:val="nil"/>
              <w:left w:val="nil"/>
              <w:bottom w:val="nil"/>
              <w:right w:val="nil"/>
            </w:tcBorders>
          </w:tcPr>
          <w:p w14:paraId="51FCAFB1" w14:textId="77777777" w:rsidR="00000000" w:rsidRDefault="00FA6F85">
            <w:pPr>
              <w:adjustRightInd w:val="0"/>
              <w:ind w:right="144"/>
              <w:rPr>
                <w:sz w:val="24"/>
                <w:szCs w:val="24"/>
              </w:rPr>
            </w:pPr>
          </w:p>
        </w:tc>
        <w:tc>
          <w:tcPr>
            <w:tcW w:w="4823" w:type="dxa"/>
            <w:gridSpan w:val="5"/>
            <w:tcBorders>
              <w:top w:val="nil"/>
              <w:left w:val="nil"/>
              <w:bottom w:val="nil"/>
              <w:right w:val="nil"/>
            </w:tcBorders>
          </w:tcPr>
          <w:p w14:paraId="65ED007A" w14:textId="77777777" w:rsidR="00000000" w:rsidRDefault="00FA6F85">
            <w:pPr>
              <w:adjustRightInd w:val="0"/>
              <w:ind w:right="144"/>
              <w:rPr>
                <w:sz w:val="24"/>
                <w:szCs w:val="24"/>
              </w:rPr>
            </w:pPr>
            <w:r>
              <w:rPr>
                <w:szCs w:val="24"/>
              </w:rPr>
              <w:t>Invalid Membership Number or ID</w:t>
            </w:r>
          </w:p>
        </w:tc>
      </w:tr>
      <w:tr w:rsidR="00000000" w14:paraId="1EF00AC6"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1532A8AE" w14:textId="77777777" w:rsidR="00000000" w:rsidRDefault="00FA6F85">
            <w:pPr>
              <w:adjustRightInd w:val="0"/>
              <w:ind w:right="144"/>
              <w:rPr>
                <w:sz w:val="24"/>
                <w:szCs w:val="24"/>
              </w:rPr>
            </w:pPr>
          </w:p>
        </w:tc>
        <w:tc>
          <w:tcPr>
            <w:tcW w:w="4680" w:type="dxa"/>
            <w:gridSpan w:val="4"/>
            <w:tcBorders>
              <w:top w:val="nil"/>
              <w:left w:val="nil"/>
              <w:bottom w:val="nil"/>
              <w:right w:val="nil"/>
            </w:tcBorders>
            <w:shd w:val="pct20" w:color="auto" w:fill="auto"/>
          </w:tcPr>
          <w:p w14:paraId="537DDF65" w14:textId="77777777" w:rsidR="00000000" w:rsidRDefault="00FA6F85">
            <w:pPr>
              <w:adjustRightInd w:val="0"/>
              <w:ind w:right="144"/>
              <w:rPr>
                <w:sz w:val="24"/>
                <w:szCs w:val="24"/>
              </w:rPr>
            </w:pPr>
            <w:r>
              <w:rPr>
                <w:szCs w:val="24"/>
              </w:rPr>
              <w:t>Membership ID or account number used by the MOU/EC TDSP does not exist, is inactive, or is otherwise invalid.  For use by Market Participants operating in MOU/EC territory only.</w:t>
            </w:r>
          </w:p>
        </w:tc>
      </w:tr>
      <w:tr w:rsidR="00000000" w14:paraId="51D503C4"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9DA02AD" w14:textId="77777777" w:rsidR="00000000" w:rsidRDefault="00FA6F85">
            <w:pPr>
              <w:adjustRightInd w:val="0"/>
              <w:ind w:right="144"/>
              <w:rPr>
                <w:sz w:val="24"/>
                <w:szCs w:val="24"/>
              </w:rPr>
            </w:pPr>
            <w:r>
              <w:rPr>
                <w:szCs w:val="24"/>
              </w:rPr>
              <w:t xml:space="preserve"> </w:t>
            </w:r>
          </w:p>
        </w:tc>
        <w:tc>
          <w:tcPr>
            <w:tcW w:w="1367" w:type="dxa"/>
            <w:tcBorders>
              <w:top w:val="nil"/>
              <w:left w:val="nil"/>
              <w:bottom w:val="nil"/>
              <w:right w:val="nil"/>
            </w:tcBorders>
          </w:tcPr>
          <w:p w14:paraId="3BA5A241" w14:textId="77777777" w:rsidR="00000000" w:rsidRDefault="00FA6F85">
            <w:pPr>
              <w:adjustRightInd w:val="0"/>
              <w:ind w:right="144"/>
              <w:rPr>
                <w:sz w:val="24"/>
                <w:szCs w:val="24"/>
              </w:rPr>
            </w:pPr>
            <w:r>
              <w:rPr>
                <w:szCs w:val="24"/>
              </w:rPr>
              <w:t>IMN</w:t>
            </w:r>
          </w:p>
        </w:tc>
        <w:tc>
          <w:tcPr>
            <w:tcW w:w="144" w:type="dxa"/>
            <w:tcBorders>
              <w:top w:val="nil"/>
              <w:left w:val="nil"/>
              <w:bottom w:val="nil"/>
              <w:right w:val="nil"/>
            </w:tcBorders>
          </w:tcPr>
          <w:p w14:paraId="5C4E77BF" w14:textId="77777777" w:rsidR="00000000" w:rsidRDefault="00FA6F85">
            <w:pPr>
              <w:adjustRightInd w:val="0"/>
              <w:ind w:right="144"/>
              <w:rPr>
                <w:sz w:val="24"/>
                <w:szCs w:val="24"/>
              </w:rPr>
            </w:pPr>
          </w:p>
        </w:tc>
        <w:tc>
          <w:tcPr>
            <w:tcW w:w="4823" w:type="dxa"/>
            <w:gridSpan w:val="5"/>
            <w:tcBorders>
              <w:top w:val="nil"/>
              <w:left w:val="nil"/>
              <w:bottom w:val="nil"/>
              <w:right w:val="nil"/>
            </w:tcBorders>
          </w:tcPr>
          <w:p w14:paraId="4954B5F3" w14:textId="77777777" w:rsidR="00000000" w:rsidRDefault="00FA6F85">
            <w:pPr>
              <w:adjustRightInd w:val="0"/>
              <w:ind w:right="144"/>
              <w:rPr>
                <w:sz w:val="24"/>
                <w:szCs w:val="24"/>
              </w:rPr>
            </w:pPr>
            <w:r>
              <w:rPr>
                <w:szCs w:val="24"/>
              </w:rPr>
              <w:t>Invalid Meter Number</w:t>
            </w:r>
          </w:p>
        </w:tc>
      </w:tr>
      <w:tr w:rsidR="00000000" w14:paraId="3FB2219D"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73FE63E5" w14:textId="77777777" w:rsidR="00000000" w:rsidRDefault="00FA6F85">
            <w:pPr>
              <w:adjustRightInd w:val="0"/>
              <w:ind w:right="144"/>
              <w:rPr>
                <w:sz w:val="24"/>
                <w:szCs w:val="24"/>
              </w:rPr>
            </w:pPr>
          </w:p>
        </w:tc>
        <w:tc>
          <w:tcPr>
            <w:tcW w:w="4680" w:type="dxa"/>
            <w:gridSpan w:val="4"/>
            <w:tcBorders>
              <w:top w:val="nil"/>
              <w:left w:val="nil"/>
              <w:bottom w:val="nil"/>
              <w:right w:val="nil"/>
            </w:tcBorders>
            <w:shd w:val="pct20" w:color="auto" w:fill="auto"/>
          </w:tcPr>
          <w:p w14:paraId="014B4567" w14:textId="77777777" w:rsidR="00000000" w:rsidRDefault="00FA6F85">
            <w:pPr>
              <w:adjustRightInd w:val="0"/>
              <w:ind w:right="144"/>
              <w:rPr>
                <w:sz w:val="24"/>
                <w:szCs w:val="24"/>
              </w:rPr>
            </w:pPr>
            <w:r>
              <w:rPr>
                <w:szCs w:val="24"/>
              </w:rPr>
              <w:t>Meter number on 867_03 does not match transacti</w:t>
            </w:r>
            <w:r>
              <w:rPr>
                <w:szCs w:val="24"/>
              </w:rPr>
              <w:t xml:space="preserve">ons (814_05, or 814_20).  </w:t>
            </w:r>
          </w:p>
        </w:tc>
      </w:tr>
      <w:tr w:rsidR="00000000" w14:paraId="153F35BC"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FC0496C" w14:textId="77777777" w:rsidR="00000000" w:rsidRDefault="00FA6F85">
            <w:pPr>
              <w:adjustRightInd w:val="0"/>
              <w:ind w:right="144"/>
              <w:rPr>
                <w:sz w:val="24"/>
                <w:szCs w:val="24"/>
              </w:rPr>
            </w:pPr>
            <w:r>
              <w:rPr>
                <w:szCs w:val="24"/>
              </w:rPr>
              <w:t xml:space="preserve"> </w:t>
            </w:r>
          </w:p>
        </w:tc>
        <w:tc>
          <w:tcPr>
            <w:tcW w:w="1367" w:type="dxa"/>
            <w:tcBorders>
              <w:top w:val="nil"/>
              <w:left w:val="nil"/>
              <w:bottom w:val="nil"/>
              <w:right w:val="nil"/>
            </w:tcBorders>
          </w:tcPr>
          <w:p w14:paraId="7ECD7AD0" w14:textId="77777777" w:rsidR="00000000" w:rsidRDefault="00FA6F85">
            <w:pPr>
              <w:adjustRightInd w:val="0"/>
              <w:ind w:right="144"/>
              <w:rPr>
                <w:sz w:val="24"/>
                <w:szCs w:val="24"/>
              </w:rPr>
            </w:pPr>
            <w:r>
              <w:rPr>
                <w:szCs w:val="24"/>
              </w:rPr>
              <w:t>INT</w:t>
            </w:r>
          </w:p>
        </w:tc>
        <w:tc>
          <w:tcPr>
            <w:tcW w:w="144" w:type="dxa"/>
            <w:tcBorders>
              <w:top w:val="nil"/>
              <w:left w:val="nil"/>
              <w:bottom w:val="nil"/>
              <w:right w:val="nil"/>
            </w:tcBorders>
          </w:tcPr>
          <w:p w14:paraId="2BED81D0" w14:textId="77777777" w:rsidR="00000000" w:rsidRDefault="00FA6F85">
            <w:pPr>
              <w:adjustRightInd w:val="0"/>
              <w:ind w:right="144"/>
              <w:rPr>
                <w:sz w:val="24"/>
                <w:szCs w:val="24"/>
              </w:rPr>
            </w:pPr>
          </w:p>
        </w:tc>
        <w:tc>
          <w:tcPr>
            <w:tcW w:w="4823" w:type="dxa"/>
            <w:gridSpan w:val="5"/>
            <w:tcBorders>
              <w:top w:val="nil"/>
              <w:left w:val="nil"/>
              <w:bottom w:val="nil"/>
              <w:right w:val="nil"/>
            </w:tcBorders>
          </w:tcPr>
          <w:p w14:paraId="5199D2F7" w14:textId="77777777" w:rsidR="00000000" w:rsidRDefault="00FA6F85">
            <w:pPr>
              <w:adjustRightInd w:val="0"/>
              <w:ind w:right="144"/>
              <w:rPr>
                <w:sz w:val="24"/>
                <w:szCs w:val="24"/>
              </w:rPr>
            </w:pPr>
            <w:r>
              <w:rPr>
                <w:szCs w:val="24"/>
              </w:rPr>
              <w:t>Interval Data Invalid or Not Found</w:t>
            </w:r>
          </w:p>
        </w:tc>
      </w:tr>
      <w:tr w:rsidR="00000000" w14:paraId="7C0047C5"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34FD2545" w14:textId="77777777" w:rsidR="00000000" w:rsidRDefault="00FA6F85">
            <w:pPr>
              <w:adjustRightInd w:val="0"/>
              <w:ind w:right="144"/>
              <w:rPr>
                <w:sz w:val="24"/>
                <w:szCs w:val="24"/>
              </w:rPr>
            </w:pPr>
          </w:p>
        </w:tc>
        <w:tc>
          <w:tcPr>
            <w:tcW w:w="4680" w:type="dxa"/>
            <w:gridSpan w:val="4"/>
            <w:tcBorders>
              <w:top w:val="nil"/>
              <w:left w:val="nil"/>
              <w:bottom w:val="nil"/>
              <w:right w:val="nil"/>
            </w:tcBorders>
            <w:shd w:val="pct20" w:color="auto" w:fill="auto"/>
          </w:tcPr>
          <w:p w14:paraId="6E8B95D7" w14:textId="77777777" w:rsidR="00000000" w:rsidRDefault="00FA6F85">
            <w:pPr>
              <w:adjustRightInd w:val="0"/>
              <w:ind w:right="144"/>
              <w:rPr>
                <w:sz w:val="24"/>
                <w:szCs w:val="24"/>
              </w:rPr>
            </w:pPr>
            <w:r>
              <w:rPr>
                <w:szCs w:val="24"/>
              </w:rPr>
              <w:t>Valid for 867</w:t>
            </w:r>
          </w:p>
        </w:tc>
      </w:tr>
      <w:tr w:rsidR="00000000" w14:paraId="0A6AA69C"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1CE5BB6" w14:textId="77777777" w:rsidR="00000000" w:rsidRDefault="00FA6F85">
            <w:pPr>
              <w:adjustRightInd w:val="0"/>
              <w:ind w:right="144"/>
              <w:rPr>
                <w:sz w:val="24"/>
                <w:szCs w:val="24"/>
              </w:rPr>
            </w:pPr>
            <w:r>
              <w:rPr>
                <w:szCs w:val="24"/>
              </w:rPr>
              <w:t xml:space="preserve"> </w:t>
            </w:r>
          </w:p>
        </w:tc>
        <w:tc>
          <w:tcPr>
            <w:tcW w:w="1367" w:type="dxa"/>
            <w:tcBorders>
              <w:top w:val="nil"/>
              <w:left w:val="nil"/>
              <w:bottom w:val="nil"/>
              <w:right w:val="nil"/>
            </w:tcBorders>
          </w:tcPr>
          <w:p w14:paraId="54A1146E" w14:textId="77777777" w:rsidR="00000000" w:rsidRDefault="00FA6F85">
            <w:pPr>
              <w:adjustRightInd w:val="0"/>
              <w:ind w:right="144"/>
              <w:rPr>
                <w:sz w:val="24"/>
                <w:szCs w:val="24"/>
              </w:rPr>
            </w:pPr>
            <w:r>
              <w:rPr>
                <w:szCs w:val="24"/>
              </w:rPr>
              <w:t>MBW</w:t>
            </w:r>
          </w:p>
        </w:tc>
        <w:tc>
          <w:tcPr>
            <w:tcW w:w="144" w:type="dxa"/>
            <w:tcBorders>
              <w:top w:val="nil"/>
              <w:left w:val="nil"/>
              <w:bottom w:val="nil"/>
              <w:right w:val="nil"/>
            </w:tcBorders>
          </w:tcPr>
          <w:p w14:paraId="4299AC75" w14:textId="77777777" w:rsidR="00000000" w:rsidRDefault="00FA6F85">
            <w:pPr>
              <w:adjustRightInd w:val="0"/>
              <w:ind w:right="144"/>
              <w:rPr>
                <w:sz w:val="24"/>
                <w:szCs w:val="24"/>
              </w:rPr>
            </w:pPr>
          </w:p>
        </w:tc>
        <w:tc>
          <w:tcPr>
            <w:tcW w:w="4823" w:type="dxa"/>
            <w:gridSpan w:val="5"/>
            <w:tcBorders>
              <w:top w:val="nil"/>
              <w:left w:val="nil"/>
              <w:bottom w:val="nil"/>
              <w:right w:val="nil"/>
            </w:tcBorders>
          </w:tcPr>
          <w:p w14:paraId="1C79DEF2" w14:textId="77777777" w:rsidR="00000000" w:rsidRDefault="00FA6F85">
            <w:pPr>
              <w:adjustRightInd w:val="0"/>
              <w:ind w:right="144"/>
              <w:rPr>
                <w:sz w:val="24"/>
                <w:szCs w:val="24"/>
              </w:rPr>
            </w:pPr>
            <w:r>
              <w:rPr>
                <w:szCs w:val="24"/>
              </w:rPr>
              <w:t>Missed Bill Window</w:t>
            </w:r>
          </w:p>
        </w:tc>
      </w:tr>
      <w:tr w:rsidR="00000000" w14:paraId="747983B9"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38866718" w14:textId="77777777" w:rsidR="00000000" w:rsidRDefault="00FA6F85">
            <w:pPr>
              <w:adjustRightInd w:val="0"/>
              <w:ind w:right="144"/>
              <w:rPr>
                <w:sz w:val="24"/>
                <w:szCs w:val="24"/>
              </w:rPr>
            </w:pPr>
          </w:p>
        </w:tc>
        <w:tc>
          <w:tcPr>
            <w:tcW w:w="4680" w:type="dxa"/>
            <w:gridSpan w:val="4"/>
            <w:tcBorders>
              <w:top w:val="nil"/>
              <w:left w:val="nil"/>
              <w:bottom w:val="nil"/>
              <w:right w:val="nil"/>
            </w:tcBorders>
            <w:shd w:val="pct20" w:color="auto" w:fill="auto"/>
          </w:tcPr>
          <w:p w14:paraId="172DD4F2" w14:textId="77777777" w:rsidR="00000000" w:rsidRDefault="00FA6F85">
            <w:pPr>
              <w:adjustRightInd w:val="0"/>
              <w:ind w:right="144"/>
              <w:rPr>
                <w:szCs w:val="24"/>
              </w:rPr>
            </w:pPr>
            <w:r>
              <w:rPr>
                <w:szCs w:val="24"/>
              </w:rPr>
              <w:t>Resubmit Charges Next Cycle</w:t>
            </w:r>
          </w:p>
          <w:p w14:paraId="544EF77E" w14:textId="77777777" w:rsidR="00000000" w:rsidRDefault="00FA6F85">
            <w:pPr>
              <w:adjustRightInd w:val="0"/>
              <w:ind w:right="144"/>
              <w:rPr>
                <w:sz w:val="24"/>
                <w:szCs w:val="24"/>
              </w:rPr>
            </w:pPr>
            <w:r>
              <w:rPr>
                <w:szCs w:val="24"/>
              </w:rPr>
              <w:t>Used by MOU/EC TDSP for consolidated billing.</w:t>
            </w:r>
          </w:p>
        </w:tc>
      </w:tr>
      <w:tr w:rsidR="00000000" w14:paraId="501A8712"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4BF4012" w14:textId="77777777" w:rsidR="00000000" w:rsidRDefault="00FA6F85">
            <w:pPr>
              <w:adjustRightInd w:val="0"/>
              <w:ind w:right="144"/>
              <w:rPr>
                <w:sz w:val="24"/>
                <w:szCs w:val="24"/>
              </w:rPr>
            </w:pPr>
            <w:r>
              <w:rPr>
                <w:szCs w:val="24"/>
              </w:rPr>
              <w:t xml:space="preserve"> </w:t>
            </w:r>
          </w:p>
        </w:tc>
        <w:tc>
          <w:tcPr>
            <w:tcW w:w="1367" w:type="dxa"/>
            <w:tcBorders>
              <w:top w:val="nil"/>
              <w:left w:val="nil"/>
              <w:bottom w:val="nil"/>
              <w:right w:val="nil"/>
            </w:tcBorders>
          </w:tcPr>
          <w:p w14:paraId="6809FA15" w14:textId="77777777" w:rsidR="00000000" w:rsidRDefault="00FA6F85">
            <w:pPr>
              <w:adjustRightInd w:val="0"/>
              <w:ind w:right="144"/>
              <w:rPr>
                <w:sz w:val="24"/>
                <w:szCs w:val="24"/>
              </w:rPr>
            </w:pPr>
            <w:r>
              <w:rPr>
                <w:szCs w:val="24"/>
              </w:rPr>
              <w:t>MQM</w:t>
            </w:r>
          </w:p>
        </w:tc>
        <w:tc>
          <w:tcPr>
            <w:tcW w:w="144" w:type="dxa"/>
            <w:tcBorders>
              <w:top w:val="nil"/>
              <w:left w:val="nil"/>
              <w:bottom w:val="nil"/>
              <w:right w:val="nil"/>
            </w:tcBorders>
          </w:tcPr>
          <w:p w14:paraId="61CBE818" w14:textId="77777777" w:rsidR="00000000" w:rsidRDefault="00FA6F85">
            <w:pPr>
              <w:adjustRightInd w:val="0"/>
              <w:ind w:right="144"/>
              <w:rPr>
                <w:sz w:val="24"/>
                <w:szCs w:val="24"/>
              </w:rPr>
            </w:pPr>
          </w:p>
        </w:tc>
        <w:tc>
          <w:tcPr>
            <w:tcW w:w="4823" w:type="dxa"/>
            <w:gridSpan w:val="5"/>
            <w:tcBorders>
              <w:top w:val="nil"/>
              <w:left w:val="nil"/>
              <w:bottom w:val="nil"/>
              <w:right w:val="nil"/>
            </w:tcBorders>
          </w:tcPr>
          <w:p w14:paraId="6693D335" w14:textId="77777777" w:rsidR="00000000" w:rsidRDefault="00FA6F85">
            <w:pPr>
              <w:adjustRightInd w:val="0"/>
              <w:ind w:right="144"/>
              <w:rPr>
                <w:sz w:val="24"/>
                <w:szCs w:val="24"/>
              </w:rPr>
            </w:pPr>
            <w:r>
              <w:rPr>
                <w:szCs w:val="24"/>
              </w:rPr>
              <w:t>Meter Quantity Mismatch</w:t>
            </w:r>
          </w:p>
        </w:tc>
      </w:tr>
      <w:tr w:rsidR="00000000" w14:paraId="5513EED8"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24BCB02E" w14:textId="77777777" w:rsidR="00000000" w:rsidRDefault="00FA6F85">
            <w:pPr>
              <w:adjustRightInd w:val="0"/>
              <w:ind w:right="144"/>
              <w:rPr>
                <w:sz w:val="24"/>
                <w:szCs w:val="24"/>
              </w:rPr>
            </w:pPr>
          </w:p>
        </w:tc>
        <w:tc>
          <w:tcPr>
            <w:tcW w:w="4680" w:type="dxa"/>
            <w:gridSpan w:val="4"/>
            <w:tcBorders>
              <w:top w:val="nil"/>
              <w:left w:val="nil"/>
              <w:bottom w:val="nil"/>
              <w:right w:val="nil"/>
            </w:tcBorders>
            <w:shd w:val="pct20" w:color="auto" w:fill="auto"/>
          </w:tcPr>
          <w:p w14:paraId="75BFAB1A" w14:textId="77777777" w:rsidR="00000000" w:rsidRDefault="00FA6F85">
            <w:pPr>
              <w:adjustRightInd w:val="0"/>
              <w:ind w:right="144"/>
              <w:rPr>
                <w:sz w:val="24"/>
                <w:szCs w:val="24"/>
              </w:rPr>
            </w:pPr>
            <w:r>
              <w:rPr>
                <w:szCs w:val="24"/>
              </w:rPr>
              <w:t>Meter information, Unmetered Device, or Unmetered Device Quantity does not match maintenance transaction.  814_20 does not match 867_03 or 810</w:t>
            </w:r>
          </w:p>
        </w:tc>
      </w:tr>
      <w:tr w:rsidR="00000000" w14:paraId="3370F0B2"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8BEAB9B" w14:textId="77777777" w:rsidR="00000000" w:rsidRDefault="00FA6F85">
            <w:pPr>
              <w:adjustRightInd w:val="0"/>
              <w:ind w:right="144"/>
              <w:rPr>
                <w:sz w:val="24"/>
                <w:szCs w:val="24"/>
              </w:rPr>
            </w:pPr>
            <w:r>
              <w:rPr>
                <w:szCs w:val="24"/>
              </w:rPr>
              <w:t xml:space="preserve"> </w:t>
            </w:r>
          </w:p>
        </w:tc>
        <w:tc>
          <w:tcPr>
            <w:tcW w:w="1367" w:type="dxa"/>
            <w:tcBorders>
              <w:top w:val="nil"/>
              <w:left w:val="nil"/>
              <w:bottom w:val="nil"/>
              <w:right w:val="nil"/>
            </w:tcBorders>
          </w:tcPr>
          <w:p w14:paraId="45CA6307" w14:textId="77777777" w:rsidR="00000000" w:rsidRDefault="00FA6F85">
            <w:pPr>
              <w:adjustRightInd w:val="0"/>
              <w:ind w:right="144"/>
              <w:rPr>
                <w:sz w:val="24"/>
                <w:szCs w:val="24"/>
              </w:rPr>
            </w:pPr>
            <w:r>
              <w:rPr>
                <w:szCs w:val="24"/>
              </w:rPr>
              <w:t>MRI</w:t>
            </w:r>
          </w:p>
        </w:tc>
        <w:tc>
          <w:tcPr>
            <w:tcW w:w="144" w:type="dxa"/>
            <w:tcBorders>
              <w:top w:val="nil"/>
              <w:left w:val="nil"/>
              <w:bottom w:val="nil"/>
              <w:right w:val="nil"/>
            </w:tcBorders>
          </w:tcPr>
          <w:p w14:paraId="0045D7FE" w14:textId="77777777" w:rsidR="00000000" w:rsidRDefault="00FA6F85">
            <w:pPr>
              <w:adjustRightInd w:val="0"/>
              <w:ind w:right="144"/>
              <w:rPr>
                <w:sz w:val="24"/>
                <w:szCs w:val="24"/>
              </w:rPr>
            </w:pPr>
          </w:p>
        </w:tc>
        <w:tc>
          <w:tcPr>
            <w:tcW w:w="4823" w:type="dxa"/>
            <w:gridSpan w:val="5"/>
            <w:tcBorders>
              <w:top w:val="nil"/>
              <w:left w:val="nil"/>
              <w:bottom w:val="nil"/>
              <w:right w:val="nil"/>
            </w:tcBorders>
          </w:tcPr>
          <w:p w14:paraId="127BD397" w14:textId="77777777" w:rsidR="00000000" w:rsidRDefault="00FA6F85">
            <w:pPr>
              <w:adjustRightInd w:val="0"/>
              <w:ind w:right="144"/>
              <w:rPr>
                <w:sz w:val="24"/>
                <w:szCs w:val="24"/>
              </w:rPr>
            </w:pPr>
            <w:r>
              <w:rPr>
                <w:szCs w:val="24"/>
              </w:rPr>
              <w:t>Incorrect Meter Role for ID Type</w:t>
            </w:r>
          </w:p>
        </w:tc>
      </w:tr>
      <w:tr w:rsidR="00000000" w14:paraId="0D60570A"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ECE9E49" w14:textId="77777777" w:rsidR="00000000" w:rsidRDefault="00FA6F85">
            <w:pPr>
              <w:adjustRightInd w:val="0"/>
              <w:ind w:right="144"/>
              <w:rPr>
                <w:sz w:val="24"/>
                <w:szCs w:val="24"/>
              </w:rPr>
            </w:pPr>
            <w:r>
              <w:rPr>
                <w:szCs w:val="24"/>
              </w:rPr>
              <w:t xml:space="preserve"> </w:t>
            </w:r>
          </w:p>
        </w:tc>
        <w:tc>
          <w:tcPr>
            <w:tcW w:w="1367" w:type="dxa"/>
            <w:tcBorders>
              <w:top w:val="nil"/>
              <w:left w:val="nil"/>
              <w:bottom w:val="nil"/>
              <w:right w:val="nil"/>
            </w:tcBorders>
          </w:tcPr>
          <w:p w14:paraId="279B165C" w14:textId="77777777" w:rsidR="00000000" w:rsidRDefault="00FA6F85">
            <w:pPr>
              <w:adjustRightInd w:val="0"/>
              <w:ind w:right="144"/>
              <w:rPr>
                <w:sz w:val="24"/>
                <w:szCs w:val="24"/>
              </w:rPr>
            </w:pPr>
            <w:r>
              <w:rPr>
                <w:szCs w:val="24"/>
              </w:rPr>
              <w:t>NLP</w:t>
            </w:r>
          </w:p>
        </w:tc>
        <w:tc>
          <w:tcPr>
            <w:tcW w:w="144" w:type="dxa"/>
            <w:tcBorders>
              <w:top w:val="nil"/>
              <w:left w:val="nil"/>
              <w:bottom w:val="nil"/>
              <w:right w:val="nil"/>
            </w:tcBorders>
          </w:tcPr>
          <w:p w14:paraId="03B597F9" w14:textId="77777777" w:rsidR="00000000" w:rsidRDefault="00FA6F85">
            <w:pPr>
              <w:adjustRightInd w:val="0"/>
              <w:ind w:right="144"/>
              <w:rPr>
                <w:sz w:val="24"/>
                <w:szCs w:val="24"/>
              </w:rPr>
            </w:pPr>
          </w:p>
        </w:tc>
        <w:tc>
          <w:tcPr>
            <w:tcW w:w="4823" w:type="dxa"/>
            <w:gridSpan w:val="5"/>
            <w:tcBorders>
              <w:top w:val="nil"/>
              <w:left w:val="nil"/>
              <w:bottom w:val="nil"/>
              <w:right w:val="nil"/>
            </w:tcBorders>
          </w:tcPr>
          <w:p w14:paraId="6893E90C" w14:textId="77777777" w:rsidR="00000000" w:rsidRDefault="00FA6F85">
            <w:pPr>
              <w:adjustRightInd w:val="0"/>
              <w:ind w:right="144"/>
              <w:rPr>
                <w:sz w:val="24"/>
                <w:szCs w:val="24"/>
              </w:rPr>
            </w:pPr>
            <w:r>
              <w:rPr>
                <w:szCs w:val="24"/>
              </w:rPr>
              <w:t>No Late Payment Original Invoice</w:t>
            </w:r>
          </w:p>
        </w:tc>
      </w:tr>
      <w:tr w:rsidR="00000000" w14:paraId="3BF10BA2"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43F7E0C4" w14:textId="77777777" w:rsidR="00000000" w:rsidRDefault="00FA6F85">
            <w:pPr>
              <w:adjustRightInd w:val="0"/>
              <w:ind w:right="144"/>
              <w:rPr>
                <w:sz w:val="24"/>
                <w:szCs w:val="24"/>
              </w:rPr>
            </w:pPr>
          </w:p>
        </w:tc>
        <w:tc>
          <w:tcPr>
            <w:tcW w:w="4680" w:type="dxa"/>
            <w:gridSpan w:val="4"/>
            <w:tcBorders>
              <w:top w:val="nil"/>
              <w:left w:val="nil"/>
              <w:bottom w:val="nil"/>
              <w:right w:val="nil"/>
            </w:tcBorders>
            <w:shd w:val="pct20" w:color="auto" w:fill="auto"/>
          </w:tcPr>
          <w:p w14:paraId="177699A5" w14:textId="77777777" w:rsidR="00000000" w:rsidRDefault="00FA6F85">
            <w:pPr>
              <w:adjustRightInd w:val="0"/>
              <w:ind w:right="144"/>
              <w:rPr>
                <w:sz w:val="24"/>
                <w:szCs w:val="24"/>
              </w:rPr>
            </w:pPr>
            <w:r>
              <w:rPr>
                <w:szCs w:val="24"/>
              </w:rPr>
              <w:t>Late Payment Charge does not reference an original 810 received</w:t>
            </w:r>
          </w:p>
        </w:tc>
      </w:tr>
      <w:tr w:rsidR="00000000" w14:paraId="721DEB8D"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95824A3" w14:textId="77777777" w:rsidR="00000000" w:rsidRDefault="00FA6F85">
            <w:pPr>
              <w:adjustRightInd w:val="0"/>
              <w:ind w:right="144"/>
              <w:rPr>
                <w:sz w:val="24"/>
                <w:szCs w:val="24"/>
              </w:rPr>
            </w:pPr>
            <w:r>
              <w:rPr>
                <w:szCs w:val="24"/>
              </w:rPr>
              <w:t xml:space="preserve"> </w:t>
            </w:r>
          </w:p>
        </w:tc>
        <w:tc>
          <w:tcPr>
            <w:tcW w:w="1367" w:type="dxa"/>
            <w:tcBorders>
              <w:top w:val="nil"/>
              <w:left w:val="nil"/>
              <w:bottom w:val="nil"/>
              <w:right w:val="nil"/>
            </w:tcBorders>
          </w:tcPr>
          <w:p w14:paraId="35825270" w14:textId="77777777" w:rsidR="00000000" w:rsidRDefault="00FA6F85">
            <w:pPr>
              <w:adjustRightInd w:val="0"/>
              <w:ind w:right="144"/>
              <w:rPr>
                <w:sz w:val="24"/>
                <w:szCs w:val="24"/>
              </w:rPr>
            </w:pPr>
            <w:r>
              <w:rPr>
                <w:szCs w:val="24"/>
              </w:rPr>
              <w:t>PCO</w:t>
            </w:r>
          </w:p>
        </w:tc>
        <w:tc>
          <w:tcPr>
            <w:tcW w:w="144" w:type="dxa"/>
            <w:tcBorders>
              <w:top w:val="nil"/>
              <w:left w:val="nil"/>
              <w:bottom w:val="nil"/>
              <w:right w:val="nil"/>
            </w:tcBorders>
          </w:tcPr>
          <w:p w14:paraId="63A168A1" w14:textId="77777777" w:rsidR="00000000" w:rsidRDefault="00FA6F85">
            <w:pPr>
              <w:adjustRightInd w:val="0"/>
              <w:ind w:right="144"/>
              <w:rPr>
                <w:sz w:val="24"/>
                <w:szCs w:val="24"/>
              </w:rPr>
            </w:pPr>
          </w:p>
        </w:tc>
        <w:tc>
          <w:tcPr>
            <w:tcW w:w="4823" w:type="dxa"/>
            <w:gridSpan w:val="5"/>
            <w:tcBorders>
              <w:top w:val="nil"/>
              <w:left w:val="nil"/>
              <w:bottom w:val="nil"/>
              <w:right w:val="nil"/>
            </w:tcBorders>
          </w:tcPr>
          <w:p w14:paraId="4237CF71" w14:textId="77777777" w:rsidR="00000000" w:rsidRDefault="00FA6F85">
            <w:pPr>
              <w:adjustRightInd w:val="0"/>
              <w:ind w:right="144"/>
              <w:rPr>
                <w:sz w:val="24"/>
                <w:szCs w:val="24"/>
              </w:rPr>
            </w:pPr>
            <w:r>
              <w:rPr>
                <w:szCs w:val="24"/>
              </w:rPr>
              <w:t>Previously Cancelled Original</w:t>
            </w:r>
          </w:p>
        </w:tc>
      </w:tr>
      <w:tr w:rsidR="00000000" w14:paraId="7B7CFAD9"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00E287B2" w14:textId="77777777" w:rsidR="00000000" w:rsidRDefault="00FA6F85">
            <w:pPr>
              <w:adjustRightInd w:val="0"/>
              <w:ind w:right="144"/>
              <w:rPr>
                <w:sz w:val="24"/>
                <w:szCs w:val="24"/>
              </w:rPr>
            </w:pPr>
          </w:p>
        </w:tc>
        <w:tc>
          <w:tcPr>
            <w:tcW w:w="4680" w:type="dxa"/>
            <w:gridSpan w:val="4"/>
            <w:tcBorders>
              <w:top w:val="nil"/>
              <w:left w:val="nil"/>
              <w:bottom w:val="nil"/>
              <w:right w:val="nil"/>
            </w:tcBorders>
            <w:shd w:val="pct20" w:color="auto" w:fill="auto"/>
          </w:tcPr>
          <w:p w14:paraId="0D7C7ABA" w14:textId="77777777" w:rsidR="00000000" w:rsidRDefault="00FA6F85">
            <w:pPr>
              <w:adjustRightInd w:val="0"/>
              <w:ind w:right="144"/>
              <w:rPr>
                <w:sz w:val="24"/>
                <w:szCs w:val="24"/>
              </w:rPr>
            </w:pPr>
            <w:r>
              <w:rPr>
                <w:szCs w:val="24"/>
              </w:rPr>
              <w:t>Original transaction reference number on a cancel references a previously cancelled 810 or 867</w:t>
            </w:r>
          </w:p>
        </w:tc>
      </w:tr>
      <w:tr w:rsidR="00000000" w14:paraId="2CFA7A56"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4B054E7" w14:textId="77777777" w:rsidR="00000000" w:rsidRDefault="00FA6F85">
            <w:pPr>
              <w:adjustRightInd w:val="0"/>
              <w:ind w:right="144"/>
              <w:rPr>
                <w:sz w:val="24"/>
                <w:szCs w:val="24"/>
              </w:rPr>
            </w:pPr>
            <w:r>
              <w:rPr>
                <w:szCs w:val="24"/>
              </w:rPr>
              <w:t xml:space="preserve"> </w:t>
            </w:r>
          </w:p>
        </w:tc>
        <w:tc>
          <w:tcPr>
            <w:tcW w:w="1367" w:type="dxa"/>
            <w:tcBorders>
              <w:top w:val="nil"/>
              <w:left w:val="nil"/>
              <w:bottom w:val="nil"/>
              <w:right w:val="nil"/>
            </w:tcBorders>
          </w:tcPr>
          <w:p w14:paraId="7BB5D9BC" w14:textId="77777777" w:rsidR="00000000" w:rsidRDefault="00FA6F85">
            <w:pPr>
              <w:adjustRightInd w:val="0"/>
              <w:ind w:right="144"/>
              <w:rPr>
                <w:sz w:val="24"/>
                <w:szCs w:val="24"/>
              </w:rPr>
            </w:pPr>
            <w:r>
              <w:rPr>
                <w:szCs w:val="24"/>
              </w:rPr>
              <w:t>PMC</w:t>
            </w:r>
          </w:p>
        </w:tc>
        <w:tc>
          <w:tcPr>
            <w:tcW w:w="144" w:type="dxa"/>
            <w:tcBorders>
              <w:top w:val="nil"/>
              <w:left w:val="nil"/>
              <w:bottom w:val="nil"/>
              <w:right w:val="nil"/>
            </w:tcBorders>
          </w:tcPr>
          <w:p w14:paraId="0A6F0DDE" w14:textId="77777777" w:rsidR="00000000" w:rsidRDefault="00FA6F85">
            <w:pPr>
              <w:adjustRightInd w:val="0"/>
              <w:ind w:right="144"/>
              <w:rPr>
                <w:sz w:val="24"/>
                <w:szCs w:val="24"/>
              </w:rPr>
            </w:pPr>
          </w:p>
        </w:tc>
        <w:tc>
          <w:tcPr>
            <w:tcW w:w="4823" w:type="dxa"/>
            <w:gridSpan w:val="5"/>
            <w:tcBorders>
              <w:top w:val="nil"/>
              <w:left w:val="nil"/>
              <w:bottom w:val="nil"/>
              <w:right w:val="nil"/>
            </w:tcBorders>
          </w:tcPr>
          <w:p w14:paraId="6173A7D5" w14:textId="77777777" w:rsidR="00000000" w:rsidRDefault="00FA6F85">
            <w:pPr>
              <w:adjustRightInd w:val="0"/>
              <w:ind w:right="144"/>
              <w:rPr>
                <w:sz w:val="24"/>
                <w:szCs w:val="24"/>
              </w:rPr>
            </w:pPr>
            <w:r>
              <w:rPr>
                <w:szCs w:val="24"/>
              </w:rPr>
              <w:t>Prior Monthly Charge</w:t>
            </w:r>
          </w:p>
        </w:tc>
      </w:tr>
      <w:tr w:rsidR="00000000" w14:paraId="3A237811"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2033F48F" w14:textId="77777777" w:rsidR="00000000" w:rsidRDefault="00FA6F85">
            <w:pPr>
              <w:adjustRightInd w:val="0"/>
              <w:ind w:right="144"/>
              <w:rPr>
                <w:sz w:val="24"/>
                <w:szCs w:val="24"/>
              </w:rPr>
            </w:pPr>
          </w:p>
        </w:tc>
        <w:tc>
          <w:tcPr>
            <w:tcW w:w="4680" w:type="dxa"/>
            <w:gridSpan w:val="4"/>
            <w:tcBorders>
              <w:top w:val="nil"/>
              <w:left w:val="nil"/>
              <w:bottom w:val="nil"/>
              <w:right w:val="nil"/>
            </w:tcBorders>
            <w:shd w:val="pct20" w:color="auto" w:fill="auto"/>
          </w:tcPr>
          <w:p w14:paraId="0439D816" w14:textId="77777777" w:rsidR="00000000" w:rsidRDefault="00FA6F85">
            <w:pPr>
              <w:adjustRightInd w:val="0"/>
              <w:ind w:right="144"/>
              <w:rPr>
                <w:sz w:val="24"/>
                <w:szCs w:val="24"/>
              </w:rPr>
            </w:pPr>
            <w:r>
              <w:rPr>
                <w:szCs w:val="24"/>
              </w:rPr>
              <w:t>Invoice contains monies that were accrued from previous billing periods</w:t>
            </w:r>
          </w:p>
        </w:tc>
      </w:tr>
      <w:tr w:rsidR="00000000" w14:paraId="18F6303E"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DC2073A" w14:textId="77777777" w:rsidR="00000000" w:rsidRDefault="00FA6F85">
            <w:pPr>
              <w:adjustRightInd w:val="0"/>
              <w:ind w:right="144"/>
              <w:rPr>
                <w:sz w:val="24"/>
                <w:szCs w:val="24"/>
              </w:rPr>
            </w:pPr>
            <w:r>
              <w:rPr>
                <w:szCs w:val="24"/>
              </w:rPr>
              <w:t xml:space="preserve"> </w:t>
            </w:r>
          </w:p>
        </w:tc>
        <w:tc>
          <w:tcPr>
            <w:tcW w:w="1367" w:type="dxa"/>
            <w:tcBorders>
              <w:top w:val="nil"/>
              <w:left w:val="nil"/>
              <w:bottom w:val="nil"/>
              <w:right w:val="nil"/>
            </w:tcBorders>
          </w:tcPr>
          <w:p w14:paraId="179C4138" w14:textId="77777777" w:rsidR="00000000" w:rsidRDefault="00FA6F85">
            <w:pPr>
              <w:adjustRightInd w:val="0"/>
              <w:ind w:right="144"/>
              <w:rPr>
                <w:sz w:val="24"/>
                <w:szCs w:val="24"/>
              </w:rPr>
            </w:pPr>
            <w:r>
              <w:rPr>
                <w:szCs w:val="24"/>
              </w:rPr>
              <w:t>RDF</w:t>
            </w:r>
          </w:p>
        </w:tc>
        <w:tc>
          <w:tcPr>
            <w:tcW w:w="144" w:type="dxa"/>
            <w:tcBorders>
              <w:top w:val="nil"/>
              <w:left w:val="nil"/>
              <w:bottom w:val="nil"/>
              <w:right w:val="nil"/>
            </w:tcBorders>
          </w:tcPr>
          <w:p w14:paraId="607ED2A4" w14:textId="77777777" w:rsidR="00000000" w:rsidRDefault="00FA6F85">
            <w:pPr>
              <w:adjustRightInd w:val="0"/>
              <w:ind w:right="144"/>
              <w:rPr>
                <w:sz w:val="24"/>
                <w:szCs w:val="24"/>
              </w:rPr>
            </w:pPr>
          </w:p>
        </w:tc>
        <w:tc>
          <w:tcPr>
            <w:tcW w:w="4823" w:type="dxa"/>
            <w:gridSpan w:val="5"/>
            <w:tcBorders>
              <w:top w:val="nil"/>
              <w:left w:val="nil"/>
              <w:bottom w:val="nil"/>
              <w:right w:val="nil"/>
            </w:tcBorders>
          </w:tcPr>
          <w:p w14:paraId="7C63BA7C" w14:textId="77777777" w:rsidR="00000000" w:rsidRDefault="00FA6F85">
            <w:pPr>
              <w:adjustRightInd w:val="0"/>
              <w:ind w:right="144"/>
              <w:rPr>
                <w:sz w:val="24"/>
                <w:szCs w:val="24"/>
              </w:rPr>
            </w:pPr>
            <w:r>
              <w:rPr>
                <w:szCs w:val="24"/>
              </w:rPr>
              <w:t>Read Dates in Future</w:t>
            </w:r>
          </w:p>
        </w:tc>
      </w:tr>
      <w:tr w:rsidR="00000000" w14:paraId="75720212"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37A5847A" w14:textId="77777777" w:rsidR="00000000" w:rsidRDefault="00FA6F85">
            <w:pPr>
              <w:adjustRightInd w:val="0"/>
              <w:ind w:right="144"/>
              <w:rPr>
                <w:sz w:val="24"/>
                <w:szCs w:val="24"/>
              </w:rPr>
            </w:pPr>
          </w:p>
        </w:tc>
        <w:tc>
          <w:tcPr>
            <w:tcW w:w="4680" w:type="dxa"/>
            <w:gridSpan w:val="4"/>
            <w:tcBorders>
              <w:top w:val="nil"/>
              <w:left w:val="nil"/>
              <w:bottom w:val="nil"/>
              <w:right w:val="nil"/>
            </w:tcBorders>
            <w:shd w:val="pct20" w:color="auto" w:fill="auto"/>
          </w:tcPr>
          <w:p w14:paraId="63D820DF" w14:textId="77777777" w:rsidR="00000000" w:rsidRDefault="00FA6F85">
            <w:pPr>
              <w:adjustRightInd w:val="0"/>
              <w:ind w:right="144"/>
              <w:rPr>
                <w:sz w:val="24"/>
                <w:szCs w:val="24"/>
              </w:rPr>
            </w:pPr>
            <w:r>
              <w:rPr>
                <w:szCs w:val="24"/>
              </w:rPr>
              <w:t>Read dates on 867 are in the future</w:t>
            </w:r>
          </w:p>
        </w:tc>
      </w:tr>
      <w:tr w:rsidR="00000000" w14:paraId="6DD2D869"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1C65E6E" w14:textId="77777777" w:rsidR="00000000" w:rsidRDefault="00FA6F85">
            <w:pPr>
              <w:adjustRightInd w:val="0"/>
              <w:ind w:right="144"/>
              <w:rPr>
                <w:sz w:val="24"/>
                <w:szCs w:val="24"/>
              </w:rPr>
            </w:pPr>
            <w:r>
              <w:rPr>
                <w:szCs w:val="24"/>
              </w:rPr>
              <w:t xml:space="preserve"> </w:t>
            </w:r>
          </w:p>
        </w:tc>
        <w:tc>
          <w:tcPr>
            <w:tcW w:w="1367" w:type="dxa"/>
            <w:tcBorders>
              <w:top w:val="nil"/>
              <w:left w:val="nil"/>
              <w:bottom w:val="nil"/>
              <w:right w:val="nil"/>
            </w:tcBorders>
          </w:tcPr>
          <w:p w14:paraId="22217F66" w14:textId="77777777" w:rsidR="00000000" w:rsidRDefault="00FA6F85">
            <w:pPr>
              <w:adjustRightInd w:val="0"/>
              <w:ind w:right="144"/>
              <w:rPr>
                <w:sz w:val="24"/>
                <w:szCs w:val="24"/>
              </w:rPr>
            </w:pPr>
            <w:r>
              <w:rPr>
                <w:szCs w:val="24"/>
              </w:rPr>
              <w:t>SSS</w:t>
            </w:r>
          </w:p>
        </w:tc>
        <w:tc>
          <w:tcPr>
            <w:tcW w:w="144" w:type="dxa"/>
            <w:tcBorders>
              <w:top w:val="nil"/>
              <w:left w:val="nil"/>
              <w:bottom w:val="nil"/>
              <w:right w:val="nil"/>
            </w:tcBorders>
          </w:tcPr>
          <w:p w14:paraId="7A2132EF" w14:textId="77777777" w:rsidR="00000000" w:rsidRDefault="00FA6F85">
            <w:pPr>
              <w:adjustRightInd w:val="0"/>
              <w:ind w:right="144"/>
              <w:rPr>
                <w:sz w:val="24"/>
                <w:szCs w:val="24"/>
              </w:rPr>
            </w:pPr>
          </w:p>
        </w:tc>
        <w:tc>
          <w:tcPr>
            <w:tcW w:w="4823" w:type="dxa"/>
            <w:gridSpan w:val="5"/>
            <w:tcBorders>
              <w:top w:val="nil"/>
              <w:left w:val="nil"/>
              <w:bottom w:val="nil"/>
              <w:right w:val="nil"/>
            </w:tcBorders>
          </w:tcPr>
          <w:p w14:paraId="66ABF495" w14:textId="77777777" w:rsidR="00000000" w:rsidRDefault="00FA6F85">
            <w:pPr>
              <w:adjustRightInd w:val="0"/>
              <w:ind w:right="144"/>
              <w:rPr>
                <w:sz w:val="24"/>
                <w:szCs w:val="24"/>
              </w:rPr>
            </w:pPr>
            <w:r>
              <w:rPr>
                <w:szCs w:val="24"/>
              </w:rPr>
              <w:t>SAC Does Not Balance</w:t>
            </w:r>
          </w:p>
        </w:tc>
      </w:tr>
      <w:tr w:rsidR="00000000" w14:paraId="7A6006E1"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4CC51DA5" w14:textId="77777777" w:rsidR="00000000" w:rsidRDefault="00FA6F85">
            <w:pPr>
              <w:adjustRightInd w:val="0"/>
              <w:ind w:right="144"/>
              <w:rPr>
                <w:sz w:val="24"/>
                <w:szCs w:val="24"/>
              </w:rPr>
            </w:pPr>
          </w:p>
        </w:tc>
        <w:tc>
          <w:tcPr>
            <w:tcW w:w="4680" w:type="dxa"/>
            <w:gridSpan w:val="4"/>
            <w:tcBorders>
              <w:top w:val="nil"/>
              <w:left w:val="nil"/>
              <w:bottom w:val="nil"/>
              <w:right w:val="nil"/>
            </w:tcBorders>
            <w:shd w:val="pct20" w:color="auto" w:fill="auto"/>
          </w:tcPr>
          <w:p w14:paraId="410F1331" w14:textId="77777777" w:rsidR="00000000" w:rsidRDefault="00FA6F85">
            <w:pPr>
              <w:adjustRightInd w:val="0"/>
              <w:ind w:right="144"/>
              <w:rPr>
                <w:sz w:val="24"/>
                <w:szCs w:val="24"/>
              </w:rPr>
            </w:pPr>
            <w:r>
              <w:rPr>
                <w:szCs w:val="24"/>
              </w:rPr>
              <w:t>SAC08 multiplied by SAC10 does not equal SAC05</w:t>
            </w:r>
          </w:p>
        </w:tc>
      </w:tr>
      <w:tr w:rsidR="00000000" w14:paraId="1A839436"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0F4DBE6" w14:textId="77777777" w:rsidR="00000000" w:rsidRDefault="00FA6F85">
            <w:pPr>
              <w:adjustRightInd w:val="0"/>
              <w:ind w:right="144"/>
              <w:rPr>
                <w:sz w:val="24"/>
                <w:szCs w:val="24"/>
              </w:rPr>
            </w:pPr>
            <w:r>
              <w:rPr>
                <w:szCs w:val="24"/>
              </w:rPr>
              <w:t xml:space="preserve"> </w:t>
            </w:r>
          </w:p>
        </w:tc>
        <w:tc>
          <w:tcPr>
            <w:tcW w:w="1367" w:type="dxa"/>
            <w:tcBorders>
              <w:top w:val="nil"/>
              <w:left w:val="nil"/>
              <w:bottom w:val="nil"/>
              <w:right w:val="nil"/>
            </w:tcBorders>
          </w:tcPr>
          <w:p w14:paraId="5CA4F1A0" w14:textId="77777777" w:rsidR="00000000" w:rsidRDefault="00FA6F85">
            <w:pPr>
              <w:adjustRightInd w:val="0"/>
              <w:ind w:right="144"/>
              <w:rPr>
                <w:sz w:val="24"/>
                <w:szCs w:val="24"/>
              </w:rPr>
            </w:pPr>
            <w:r>
              <w:rPr>
                <w:szCs w:val="24"/>
              </w:rPr>
              <w:t>SUM</w:t>
            </w:r>
          </w:p>
        </w:tc>
        <w:tc>
          <w:tcPr>
            <w:tcW w:w="144" w:type="dxa"/>
            <w:tcBorders>
              <w:top w:val="nil"/>
              <w:left w:val="nil"/>
              <w:bottom w:val="nil"/>
              <w:right w:val="nil"/>
            </w:tcBorders>
          </w:tcPr>
          <w:p w14:paraId="3ED6769E" w14:textId="77777777" w:rsidR="00000000" w:rsidRDefault="00FA6F85">
            <w:pPr>
              <w:adjustRightInd w:val="0"/>
              <w:ind w:right="144"/>
              <w:rPr>
                <w:sz w:val="24"/>
                <w:szCs w:val="24"/>
              </w:rPr>
            </w:pPr>
          </w:p>
        </w:tc>
        <w:tc>
          <w:tcPr>
            <w:tcW w:w="4823" w:type="dxa"/>
            <w:gridSpan w:val="5"/>
            <w:tcBorders>
              <w:top w:val="nil"/>
              <w:left w:val="nil"/>
              <w:bottom w:val="nil"/>
              <w:right w:val="nil"/>
            </w:tcBorders>
          </w:tcPr>
          <w:p w14:paraId="44917007" w14:textId="77777777" w:rsidR="00000000" w:rsidRDefault="00FA6F85">
            <w:pPr>
              <w:adjustRightInd w:val="0"/>
              <w:ind w:right="144"/>
              <w:rPr>
                <w:sz w:val="24"/>
                <w:szCs w:val="24"/>
              </w:rPr>
            </w:pPr>
            <w:r>
              <w:rPr>
                <w:szCs w:val="24"/>
              </w:rPr>
              <w:t>Sum of details does not equal total</w:t>
            </w:r>
          </w:p>
        </w:tc>
      </w:tr>
      <w:tr w:rsidR="00000000" w14:paraId="535CA5A2"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44D9A306" w14:textId="77777777" w:rsidR="00000000" w:rsidRDefault="00FA6F85">
            <w:pPr>
              <w:adjustRightInd w:val="0"/>
              <w:ind w:right="144"/>
              <w:rPr>
                <w:sz w:val="24"/>
                <w:szCs w:val="24"/>
              </w:rPr>
            </w:pPr>
          </w:p>
        </w:tc>
        <w:tc>
          <w:tcPr>
            <w:tcW w:w="4680" w:type="dxa"/>
            <w:gridSpan w:val="4"/>
            <w:tcBorders>
              <w:top w:val="nil"/>
              <w:left w:val="nil"/>
              <w:bottom w:val="nil"/>
              <w:right w:val="nil"/>
            </w:tcBorders>
            <w:shd w:val="pct20" w:color="auto" w:fill="auto"/>
          </w:tcPr>
          <w:p w14:paraId="6C4FFAFD" w14:textId="77777777" w:rsidR="00000000" w:rsidRDefault="00FA6F85">
            <w:pPr>
              <w:adjustRightInd w:val="0"/>
              <w:ind w:right="144"/>
              <w:rPr>
                <w:sz w:val="24"/>
                <w:szCs w:val="24"/>
              </w:rPr>
            </w:pPr>
            <w:r>
              <w:rPr>
                <w:szCs w:val="24"/>
              </w:rPr>
              <w:t>Valid for both the 810 and 867</w:t>
            </w:r>
          </w:p>
        </w:tc>
      </w:tr>
      <w:tr w:rsidR="00000000" w14:paraId="0BDEB72A"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44B1D15" w14:textId="77777777" w:rsidR="00000000" w:rsidRDefault="00FA6F85">
            <w:pPr>
              <w:adjustRightInd w:val="0"/>
              <w:ind w:right="144"/>
              <w:rPr>
                <w:sz w:val="24"/>
                <w:szCs w:val="24"/>
              </w:rPr>
            </w:pPr>
            <w:r>
              <w:rPr>
                <w:szCs w:val="24"/>
              </w:rPr>
              <w:t xml:space="preserve"> </w:t>
            </w:r>
          </w:p>
        </w:tc>
        <w:tc>
          <w:tcPr>
            <w:tcW w:w="1367" w:type="dxa"/>
            <w:tcBorders>
              <w:top w:val="nil"/>
              <w:left w:val="nil"/>
              <w:bottom w:val="nil"/>
              <w:right w:val="nil"/>
            </w:tcBorders>
          </w:tcPr>
          <w:p w14:paraId="70A77150" w14:textId="77777777" w:rsidR="00000000" w:rsidRDefault="00FA6F85">
            <w:pPr>
              <w:adjustRightInd w:val="0"/>
              <w:ind w:right="144"/>
              <w:rPr>
                <w:sz w:val="24"/>
                <w:szCs w:val="24"/>
              </w:rPr>
            </w:pPr>
            <w:r>
              <w:rPr>
                <w:szCs w:val="24"/>
              </w:rPr>
              <w:t>TOU</w:t>
            </w:r>
          </w:p>
        </w:tc>
        <w:tc>
          <w:tcPr>
            <w:tcW w:w="144" w:type="dxa"/>
            <w:tcBorders>
              <w:top w:val="nil"/>
              <w:left w:val="nil"/>
              <w:bottom w:val="nil"/>
              <w:right w:val="nil"/>
            </w:tcBorders>
          </w:tcPr>
          <w:p w14:paraId="62B2FD3A" w14:textId="77777777" w:rsidR="00000000" w:rsidRDefault="00FA6F85">
            <w:pPr>
              <w:adjustRightInd w:val="0"/>
              <w:ind w:right="144"/>
              <w:rPr>
                <w:sz w:val="24"/>
                <w:szCs w:val="24"/>
              </w:rPr>
            </w:pPr>
          </w:p>
        </w:tc>
        <w:tc>
          <w:tcPr>
            <w:tcW w:w="4823" w:type="dxa"/>
            <w:gridSpan w:val="5"/>
            <w:tcBorders>
              <w:top w:val="nil"/>
              <w:left w:val="nil"/>
              <w:bottom w:val="nil"/>
              <w:right w:val="nil"/>
            </w:tcBorders>
          </w:tcPr>
          <w:p w14:paraId="07A97AF5" w14:textId="77777777" w:rsidR="00000000" w:rsidRDefault="00FA6F85">
            <w:pPr>
              <w:adjustRightInd w:val="0"/>
              <w:ind w:right="144"/>
              <w:rPr>
                <w:sz w:val="24"/>
                <w:szCs w:val="24"/>
              </w:rPr>
            </w:pPr>
            <w:r>
              <w:rPr>
                <w:szCs w:val="24"/>
              </w:rPr>
              <w:t>Incorrect TOU Period</w:t>
            </w:r>
          </w:p>
        </w:tc>
      </w:tr>
      <w:tr w:rsidR="00000000" w14:paraId="0BC50C4E"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A257589" w14:textId="77777777" w:rsidR="00000000" w:rsidRDefault="00FA6F85">
            <w:pPr>
              <w:adjustRightInd w:val="0"/>
              <w:ind w:right="144"/>
              <w:rPr>
                <w:sz w:val="24"/>
                <w:szCs w:val="24"/>
              </w:rPr>
            </w:pPr>
            <w:r>
              <w:rPr>
                <w:szCs w:val="24"/>
              </w:rPr>
              <w:t xml:space="preserve"> </w:t>
            </w:r>
          </w:p>
        </w:tc>
        <w:tc>
          <w:tcPr>
            <w:tcW w:w="1367" w:type="dxa"/>
            <w:tcBorders>
              <w:top w:val="nil"/>
              <w:left w:val="nil"/>
              <w:bottom w:val="nil"/>
              <w:right w:val="nil"/>
            </w:tcBorders>
          </w:tcPr>
          <w:p w14:paraId="0A1AFA37" w14:textId="77777777" w:rsidR="00000000" w:rsidRDefault="00FA6F85">
            <w:pPr>
              <w:adjustRightInd w:val="0"/>
              <w:ind w:right="144"/>
              <w:rPr>
                <w:sz w:val="24"/>
                <w:szCs w:val="24"/>
              </w:rPr>
            </w:pPr>
            <w:r>
              <w:rPr>
                <w:szCs w:val="24"/>
              </w:rPr>
              <w:t>TRC</w:t>
            </w:r>
          </w:p>
        </w:tc>
        <w:tc>
          <w:tcPr>
            <w:tcW w:w="144" w:type="dxa"/>
            <w:tcBorders>
              <w:top w:val="nil"/>
              <w:left w:val="nil"/>
              <w:bottom w:val="nil"/>
              <w:right w:val="nil"/>
            </w:tcBorders>
          </w:tcPr>
          <w:p w14:paraId="47FDC3C1" w14:textId="77777777" w:rsidR="00000000" w:rsidRDefault="00FA6F85">
            <w:pPr>
              <w:adjustRightInd w:val="0"/>
              <w:ind w:right="144"/>
              <w:rPr>
                <w:sz w:val="24"/>
                <w:szCs w:val="24"/>
              </w:rPr>
            </w:pPr>
          </w:p>
        </w:tc>
        <w:tc>
          <w:tcPr>
            <w:tcW w:w="4823" w:type="dxa"/>
            <w:gridSpan w:val="5"/>
            <w:tcBorders>
              <w:top w:val="nil"/>
              <w:left w:val="nil"/>
              <w:bottom w:val="nil"/>
              <w:right w:val="nil"/>
            </w:tcBorders>
          </w:tcPr>
          <w:p w14:paraId="6D4BB0A8" w14:textId="77777777" w:rsidR="00000000" w:rsidRDefault="00FA6F85">
            <w:pPr>
              <w:adjustRightInd w:val="0"/>
              <w:ind w:right="144"/>
              <w:rPr>
                <w:sz w:val="24"/>
                <w:szCs w:val="24"/>
              </w:rPr>
            </w:pPr>
            <w:r>
              <w:rPr>
                <w:szCs w:val="24"/>
              </w:rPr>
              <w:t>Tariff Rate Code Mismatch</w:t>
            </w:r>
          </w:p>
        </w:tc>
      </w:tr>
      <w:tr w:rsidR="00000000" w14:paraId="7D3949D6"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2175B5C6" w14:textId="77777777" w:rsidR="00000000" w:rsidRDefault="00FA6F85">
            <w:pPr>
              <w:adjustRightInd w:val="0"/>
              <w:ind w:right="144"/>
              <w:rPr>
                <w:sz w:val="24"/>
                <w:szCs w:val="24"/>
              </w:rPr>
            </w:pPr>
          </w:p>
        </w:tc>
        <w:tc>
          <w:tcPr>
            <w:tcW w:w="4680" w:type="dxa"/>
            <w:gridSpan w:val="4"/>
            <w:tcBorders>
              <w:top w:val="nil"/>
              <w:left w:val="nil"/>
              <w:bottom w:val="nil"/>
              <w:right w:val="nil"/>
            </w:tcBorders>
            <w:shd w:val="pct20" w:color="auto" w:fill="auto"/>
          </w:tcPr>
          <w:p w14:paraId="3BCB3191" w14:textId="77777777" w:rsidR="00000000" w:rsidRDefault="00FA6F85">
            <w:pPr>
              <w:adjustRightInd w:val="0"/>
              <w:ind w:right="144"/>
              <w:rPr>
                <w:sz w:val="24"/>
                <w:szCs w:val="24"/>
              </w:rPr>
            </w:pPr>
            <w:r>
              <w:rPr>
                <w:szCs w:val="24"/>
              </w:rPr>
              <w:t>The SAC04 code does not correspond with the correct amount of the tariff that relates to that code. Used on an 810 Only.</w:t>
            </w:r>
          </w:p>
        </w:tc>
      </w:tr>
    </w:tbl>
    <w:p w14:paraId="19D27F7F" w14:textId="77777777" w:rsidR="00000000" w:rsidRDefault="00FA6F85">
      <w:pPr>
        <w:tabs>
          <w:tab w:val="right" w:pos="1800"/>
          <w:tab w:val="left" w:pos="2160"/>
        </w:tabs>
        <w:adjustRightInd w:val="0"/>
        <w:ind w:left="2160" w:hanging="2160"/>
        <w:rPr>
          <w:b/>
          <w:szCs w:val="24"/>
        </w:rPr>
      </w:pPr>
      <w:r>
        <w:rPr>
          <w:szCs w:val="24"/>
        </w:rPr>
        <w:br w:type="page"/>
      </w:r>
      <w:bookmarkStart w:id="18" w:name="book9"/>
      <w:bookmarkEnd w:id="18"/>
      <w:r>
        <w:rPr>
          <w:b/>
          <w:szCs w:val="24"/>
        </w:rPr>
        <w:lastRenderedPageBreak/>
        <w:tab/>
        <w:t>Segment:</w:t>
      </w:r>
      <w:r>
        <w:rPr>
          <w:b/>
          <w:szCs w:val="24"/>
        </w:rPr>
        <w:tab/>
      </w:r>
      <w:r>
        <w:rPr>
          <w:b/>
          <w:sz w:val="40"/>
          <w:szCs w:val="24"/>
        </w:rPr>
        <w:t xml:space="preserve">NTE </w:t>
      </w:r>
      <w:r>
        <w:rPr>
          <w:b/>
          <w:szCs w:val="24"/>
        </w:rPr>
        <w:t>Note/Special Instruction</w:t>
      </w:r>
    </w:p>
    <w:p w14:paraId="3B71DC37" w14:textId="77777777" w:rsidR="00000000" w:rsidRDefault="00FA6F85">
      <w:pPr>
        <w:tabs>
          <w:tab w:val="right" w:pos="1800"/>
          <w:tab w:val="left" w:pos="2160"/>
        </w:tabs>
        <w:adjustRightInd w:val="0"/>
        <w:ind w:left="2160" w:hanging="2160"/>
        <w:rPr>
          <w:szCs w:val="24"/>
        </w:rPr>
      </w:pPr>
      <w:r>
        <w:rPr>
          <w:b/>
          <w:szCs w:val="24"/>
        </w:rPr>
        <w:tab/>
        <w:t>Position:</w:t>
      </w:r>
      <w:r>
        <w:rPr>
          <w:b/>
          <w:szCs w:val="24"/>
        </w:rPr>
        <w:tab/>
      </w:r>
      <w:r>
        <w:rPr>
          <w:szCs w:val="24"/>
        </w:rPr>
        <w:t>080</w:t>
      </w:r>
    </w:p>
    <w:p w14:paraId="1A1A02D9" w14:textId="77777777" w:rsidR="00000000" w:rsidRDefault="00FA6F85">
      <w:pPr>
        <w:tabs>
          <w:tab w:val="right" w:pos="1800"/>
          <w:tab w:val="left" w:pos="2160"/>
        </w:tabs>
        <w:adjustRightInd w:val="0"/>
        <w:ind w:left="2160" w:hanging="2160"/>
        <w:rPr>
          <w:szCs w:val="24"/>
        </w:rPr>
      </w:pPr>
      <w:r>
        <w:rPr>
          <w:szCs w:val="24"/>
        </w:rPr>
        <w:tab/>
      </w:r>
      <w:r>
        <w:rPr>
          <w:b/>
          <w:szCs w:val="24"/>
        </w:rPr>
        <w:t>Loop:</w:t>
      </w:r>
      <w:r>
        <w:rPr>
          <w:szCs w:val="24"/>
        </w:rPr>
        <w:tab/>
        <w:t>TED        Optional</w:t>
      </w:r>
    </w:p>
    <w:p w14:paraId="72EC02A4" w14:textId="77777777" w:rsidR="00000000" w:rsidRDefault="00FA6F85">
      <w:pPr>
        <w:tabs>
          <w:tab w:val="right" w:pos="1800"/>
          <w:tab w:val="left" w:pos="2160"/>
        </w:tabs>
        <w:adjustRightInd w:val="0"/>
        <w:ind w:left="2160" w:hanging="2160"/>
        <w:rPr>
          <w:szCs w:val="24"/>
        </w:rPr>
      </w:pPr>
      <w:r>
        <w:rPr>
          <w:szCs w:val="24"/>
        </w:rPr>
        <w:tab/>
      </w:r>
      <w:r>
        <w:rPr>
          <w:b/>
          <w:szCs w:val="24"/>
        </w:rPr>
        <w:t>Level:</w:t>
      </w:r>
      <w:r>
        <w:rPr>
          <w:szCs w:val="24"/>
        </w:rPr>
        <w:tab/>
        <w:t>Detail</w:t>
      </w:r>
    </w:p>
    <w:p w14:paraId="632E362D" w14:textId="77777777" w:rsidR="00000000" w:rsidRDefault="00FA6F85">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7EE14C10" w14:textId="77777777" w:rsidR="00000000" w:rsidRDefault="00FA6F85">
      <w:pPr>
        <w:tabs>
          <w:tab w:val="right" w:pos="1800"/>
          <w:tab w:val="left" w:pos="2160"/>
        </w:tabs>
        <w:adjustRightInd w:val="0"/>
        <w:ind w:left="2160" w:hanging="2160"/>
        <w:rPr>
          <w:szCs w:val="24"/>
        </w:rPr>
      </w:pPr>
      <w:r>
        <w:rPr>
          <w:szCs w:val="24"/>
        </w:rPr>
        <w:tab/>
      </w:r>
      <w:r>
        <w:rPr>
          <w:b/>
          <w:szCs w:val="24"/>
        </w:rPr>
        <w:t>Max Use:</w:t>
      </w:r>
      <w:r>
        <w:rPr>
          <w:szCs w:val="24"/>
        </w:rPr>
        <w:tab/>
        <w:t>100</w:t>
      </w:r>
    </w:p>
    <w:p w14:paraId="242FFB59" w14:textId="77777777" w:rsidR="00000000" w:rsidRDefault="00FA6F85">
      <w:pPr>
        <w:tabs>
          <w:tab w:val="right" w:pos="1800"/>
          <w:tab w:val="left" w:pos="2160"/>
        </w:tabs>
        <w:adjustRightInd w:val="0"/>
        <w:ind w:left="2160" w:hanging="2160"/>
        <w:rPr>
          <w:szCs w:val="24"/>
        </w:rPr>
      </w:pPr>
      <w:r>
        <w:rPr>
          <w:szCs w:val="24"/>
        </w:rPr>
        <w:tab/>
      </w:r>
      <w:r>
        <w:rPr>
          <w:b/>
          <w:szCs w:val="24"/>
        </w:rPr>
        <w:t>Purpose:</w:t>
      </w:r>
      <w:r>
        <w:rPr>
          <w:szCs w:val="24"/>
        </w:rPr>
        <w:tab/>
        <w:t>To transmit information in a free-form format, if necessary, for comment or special instruction</w:t>
      </w:r>
    </w:p>
    <w:p w14:paraId="5FCA50C9" w14:textId="77777777" w:rsidR="00000000" w:rsidRDefault="00FA6F85">
      <w:pPr>
        <w:tabs>
          <w:tab w:val="right" w:pos="1800"/>
          <w:tab w:val="left" w:pos="2160"/>
          <w:tab w:val="left" w:pos="2520"/>
        </w:tabs>
        <w:adjustRightInd w:val="0"/>
        <w:ind w:left="2520" w:hanging="2520"/>
        <w:rPr>
          <w:szCs w:val="24"/>
        </w:rPr>
      </w:pPr>
      <w:r>
        <w:rPr>
          <w:szCs w:val="24"/>
        </w:rPr>
        <w:tab/>
      </w:r>
      <w:r>
        <w:rPr>
          <w:b/>
          <w:szCs w:val="24"/>
        </w:rPr>
        <w:t>Syntax Notes:</w:t>
      </w:r>
    </w:p>
    <w:p w14:paraId="6F8A057C" w14:textId="77777777" w:rsidR="00000000" w:rsidRDefault="00FA6F85">
      <w:pPr>
        <w:tabs>
          <w:tab w:val="right" w:pos="1800"/>
          <w:tab w:val="left" w:pos="2160"/>
          <w:tab w:val="left" w:pos="2520"/>
        </w:tabs>
        <w:adjustRightInd w:val="0"/>
        <w:ind w:left="2520" w:hanging="2520"/>
        <w:rPr>
          <w:szCs w:val="24"/>
        </w:rPr>
      </w:pPr>
      <w:r>
        <w:rPr>
          <w:szCs w:val="24"/>
        </w:rPr>
        <w:tab/>
      </w:r>
      <w:r>
        <w:rPr>
          <w:b/>
          <w:szCs w:val="24"/>
        </w:rPr>
        <w:t>Semantic Notes:</w:t>
      </w:r>
    </w:p>
    <w:p w14:paraId="1D01576A" w14:textId="77777777" w:rsidR="00000000" w:rsidRDefault="00FA6F85">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The NTE segment permits free-form information/data which, under ANSI X12 standard implementa</w:t>
      </w:r>
      <w:r>
        <w:rPr>
          <w:szCs w:val="24"/>
        </w:rPr>
        <w:t xml:space="preserve">tions, is not machine processable. The use of the NTE segment should therefore be avoided, </w:t>
      </w:r>
      <w:proofErr w:type="gramStart"/>
      <w:r>
        <w:rPr>
          <w:szCs w:val="24"/>
        </w:rPr>
        <w:t>if at all possible</w:t>
      </w:r>
      <w:proofErr w:type="gramEnd"/>
      <w:r>
        <w:rPr>
          <w:szCs w:val="24"/>
        </w:rPr>
        <w:t>, in an automated environment.</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05C7B627" w14:textId="77777777">
        <w:tblPrEx>
          <w:tblCellMar>
            <w:top w:w="0" w:type="dxa"/>
            <w:left w:w="0" w:type="dxa"/>
            <w:bottom w:w="0" w:type="dxa"/>
            <w:right w:w="0" w:type="dxa"/>
          </w:tblCellMar>
        </w:tblPrEx>
        <w:tc>
          <w:tcPr>
            <w:tcW w:w="1944" w:type="dxa"/>
            <w:tcBorders>
              <w:top w:val="nil"/>
              <w:left w:val="nil"/>
              <w:bottom w:val="nil"/>
              <w:right w:val="nil"/>
            </w:tcBorders>
          </w:tcPr>
          <w:p w14:paraId="5783509A" w14:textId="77777777" w:rsidR="00000000" w:rsidRDefault="00FA6F85">
            <w:pPr>
              <w:adjustRightInd w:val="0"/>
              <w:ind w:right="144"/>
              <w:jc w:val="right"/>
              <w:rPr>
                <w:sz w:val="24"/>
                <w:szCs w:val="24"/>
              </w:rPr>
            </w:pPr>
            <w:r>
              <w:rPr>
                <w:b/>
                <w:szCs w:val="24"/>
              </w:rPr>
              <w:t>Notes:</w:t>
            </w:r>
          </w:p>
        </w:tc>
        <w:tc>
          <w:tcPr>
            <w:tcW w:w="216" w:type="dxa"/>
            <w:tcBorders>
              <w:top w:val="nil"/>
              <w:left w:val="nil"/>
              <w:bottom w:val="nil"/>
              <w:right w:val="nil"/>
            </w:tcBorders>
          </w:tcPr>
          <w:p w14:paraId="63B80EA4" w14:textId="77777777" w:rsidR="00000000" w:rsidRDefault="00FA6F85">
            <w:pPr>
              <w:adjustRightInd w:val="0"/>
              <w:ind w:right="144"/>
              <w:jc w:val="right"/>
              <w:rPr>
                <w:sz w:val="24"/>
                <w:szCs w:val="24"/>
              </w:rPr>
            </w:pPr>
          </w:p>
        </w:tc>
        <w:tc>
          <w:tcPr>
            <w:tcW w:w="7343" w:type="dxa"/>
            <w:tcBorders>
              <w:top w:val="nil"/>
              <w:left w:val="nil"/>
              <w:bottom w:val="nil"/>
              <w:right w:val="nil"/>
            </w:tcBorders>
            <w:shd w:val="pct20" w:color="auto" w:fill="auto"/>
          </w:tcPr>
          <w:p w14:paraId="27169C98" w14:textId="77777777" w:rsidR="00000000" w:rsidRDefault="00FA6F85">
            <w:pPr>
              <w:adjustRightInd w:val="0"/>
              <w:ind w:right="144"/>
              <w:rPr>
                <w:szCs w:val="24"/>
              </w:rPr>
            </w:pPr>
            <w:r>
              <w:rPr>
                <w:szCs w:val="24"/>
              </w:rPr>
              <w:t>Used to further describe the rejection reason code sent in TED02.</w:t>
            </w:r>
          </w:p>
          <w:p w14:paraId="29824617" w14:textId="77777777" w:rsidR="00000000" w:rsidRDefault="00FA6F85">
            <w:pPr>
              <w:adjustRightInd w:val="0"/>
              <w:ind w:right="144"/>
              <w:rPr>
                <w:sz w:val="24"/>
                <w:szCs w:val="24"/>
              </w:rPr>
            </w:pPr>
          </w:p>
        </w:tc>
      </w:tr>
      <w:tr w:rsidR="00000000" w14:paraId="5E6FB016" w14:textId="77777777">
        <w:tblPrEx>
          <w:tblCellMar>
            <w:top w:w="0" w:type="dxa"/>
            <w:left w:w="0" w:type="dxa"/>
            <w:bottom w:w="0" w:type="dxa"/>
            <w:right w:w="0" w:type="dxa"/>
          </w:tblCellMar>
        </w:tblPrEx>
        <w:tc>
          <w:tcPr>
            <w:tcW w:w="1944" w:type="dxa"/>
            <w:tcBorders>
              <w:top w:val="nil"/>
              <w:left w:val="nil"/>
              <w:bottom w:val="nil"/>
              <w:right w:val="nil"/>
            </w:tcBorders>
          </w:tcPr>
          <w:p w14:paraId="59A3A8D1" w14:textId="77777777" w:rsidR="00000000" w:rsidRDefault="00FA6F85">
            <w:pPr>
              <w:adjustRightInd w:val="0"/>
              <w:ind w:right="144"/>
              <w:rPr>
                <w:sz w:val="24"/>
                <w:szCs w:val="24"/>
              </w:rPr>
            </w:pPr>
          </w:p>
        </w:tc>
        <w:tc>
          <w:tcPr>
            <w:tcW w:w="216" w:type="dxa"/>
            <w:tcBorders>
              <w:top w:val="nil"/>
              <w:left w:val="nil"/>
              <w:bottom w:val="nil"/>
              <w:right w:val="nil"/>
            </w:tcBorders>
          </w:tcPr>
          <w:p w14:paraId="76905208" w14:textId="77777777" w:rsidR="00000000" w:rsidRDefault="00FA6F85">
            <w:pPr>
              <w:adjustRightInd w:val="0"/>
              <w:ind w:right="144"/>
              <w:rPr>
                <w:sz w:val="24"/>
                <w:szCs w:val="24"/>
              </w:rPr>
            </w:pPr>
          </w:p>
        </w:tc>
        <w:tc>
          <w:tcPr>
            <w:tcW w:w="7343" w:type="dxa"/>
            <w:tcBorders>
              <w:top w:val="nil"/>
              <w:left w:val="nil"/>
              <w:bottom w:val="nil"/>
              <w:right w:val="nil"/>
            </w:tcBorders>
            <w:shd w:val="pct20" w:color="auto" w:fill="auto"/>
          </w:tcPr>
          <w:p w14:paraId="19A803A1" w14:textId="77777777" w:rsidR="00000000" w:rsidRDefault="00FA6F85">
            <w:pPr>
              <w:adjustRightInd w:val="0"/>
              <w:ind w:right="144"/>
              <w:rPr>
                <w:szCs w:val="24"/>
              </w:rPr>
            </w:pPr>
            <w:r>
              <w:rPr>
                <w:szCs w:val="24"/>
              </w:rPr>
              <w:t>Required when TED02 = A13, API, or DIV</w:t>
            </w:r>
          </w:p>
          <w:p w14:paraId="5DA001BE" w14:textId="77777777" w:rsidR="00000000" w:rsidRDefault="00FA6F85">
            <w:pPr>
              <w:adjustRightInd w:val="0"/>
              <w:ind w:right="144"/>
              <w:rPr>
                <w:sz w:val="24"/>
                <w:szCs w:val="24"/>
              </w:rPr>
            </w:pPr>
          </w:p>
        </w:tc>
      </w:tr>
      <w:tr w:rsidR="00000000" w14:paraId="5F47533B" w14:textId="77777777">
        <w:tblPrEx>
          <w:tblCellMar>
            <w:top w:w="0" w:type="dxa"/>
            <w:left w:w="0" w:type="dxa"/>
            <w:bottom w:w="0" w:type="dxa"/>
            <w:right w:w="0" w:type="dxa"/>
          </w:tblCellMar>
        </w:tblPrEx>
        <w:tc>
          <w:tcPr>
            <w:tcW w:w="1944" w:type="dxa"/>
            <w:tcBorders>
              <w:top w:val="nil"/>
              <w:left w:val="nil"/>
              <w:bottom w:val="nil"/>
              <w:right w:val="nil"/>
            </w:tcBorders>
          </w:tcPr>
          <w:p w14:paraId="7DC32291" w14:textId="77777777" w:rsidR="00000000" w:rsidRDefault="00FA6F85">
            <w:pPr>
              <w:adjustRightInd w:val="0"/>
              <w:ind w:right="144"/>
              <w:rPr>
                <w:sz w:val="24"/>
                <w:szCs w:val="24"/>
              </w:rPr>
            </w:pPr>
          </w:p>
        </w:tc>
        <w:tc>
          <w:tcPr>
            <w:tcW w:w="216" w:type="dxa"/>
            <w:tcBorders>
              <w:top w:val="nil"/>
              <w:left w:val="nil"/>
              <w:bottom w:val="nil"/>
              <w:right w:val="nil"/>
            </w:tcBorders>
          </w:tcPr>
          <w:p w14:paraId="42120811" w14:textId="77777777" w:rsidR="00000000" w:rsidRDefault="00FA6F85">
            <w:pPr>
              <w:adjustRightInd w:val="0"/>
              <w:ind w:right="144"/>
              <w:rPr>
                <w:sz w:val="24"/>
                <w:szCs w:val="24"/>
              </w:rPr>
            </w:pPr>
          </w:p>
        </w:tc>
        <w:tc>
          <w:tcPr>
            <w:tcW w:w="7343" w:type="dxa"/>
            <w:tcBorders>
              <w:top w:val="nil"/>
              <w:left w:val="nil"/>
              <w:bottom w:val="nil"/>
              <w:right w:val="nil"/>
            </w:tcBorders>
            <w:shd w:val="pct20" w:color="auto" w:fill="auto"/>
          </w:tcPr>
          <w:p w14:paraId="48CC4386" w14:textId="77777777" w:rsidR="00000000" w:rsidRDefault="00FA6F85">
            <w:pPr>
              <w:adjustRightInd w:val="0"/>
              <w:ind w:right="144"/>
              <w:rPr>
                <w:sz w:val="24"/>
                <w:szCs w:val="24"/>
              </w:rPr>
            </w:pPr>
            <w:r>
              <w:rPr>
                <w:szCs w:val="24"/>
              </w:rPr>
              <w:t>NTE~ADD~ACCOUNT NOT FOUND</w:t>
            </w:r>
          </w:p>
        </w:tc>
      </w:tr>
    </w:tbl>
    <w:p w14:paraId="4E50D952" w14:textId="77777777" w:rsidR="00000000" w:rsidRDefault="00FA6F85">
      <w:pPr>
        <w:adjustRightInd w:val="0"/>
        <w:rPr>
          <w:szCs w:val="24"/>
        </w:rPr>
      </w:pPr>
    </w:p>
    <w:p w14:paraId="0EAE054B" w14:textId="77777777" w:rsidR="00000000" w:rsidRDefault="00FA6F85">
      <w:pPr>
        <w:adjustRightInd w:val="0"/>
        <w:jc w:val="center"/>
        <w:rPr>
          <w:b/>
          <w:szCs w:val="24"/>
        </w:rPr>
      </w:pPr>
      <w:r>
        <w:rPr>
          <w:b/>
          <w:szCs w:val="24"/>
        </w:rPr>
        <w:t>Data Element Summary</w:t>
      </w:r>
    </w:p>
    <w:p w14:paraId="450DD44E" w14:textId="77777777" w:rsidR="00000000" w:rsidRDefault="00FA6F85">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3E9687CE" w14:textId="77777777" w:rsidR="00000000" w:rsidRDefault="00FA6F85">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000000" w14:paraId="231DB148" w14:textId="77777777">
        <w:tblPrEx>
          <w:tblCellMar>
            <w:top w:w="0" w:type="dxa"/>
            <w:left w:w="0" w:type="dxa"/>
            <w:bottom w:w="0" w:type="dxa"/>
            <w:right w:w="0" w:type="dxa"/>
          </w:tblCellMar>
        </w:tblPrEx>
        <w:tc>
          <w:tcPr>
            <w:tcW w:w="1007" w:type="dxa"/>
            <w:tcBorders>
              <w:top w:val="nil"/>
              <w:left w:val="nil"/>
              <w:bottom w:val="nil"/>
              <w:right w:val="nil"/>
            </w:tcBorders>
          </w:tcPr>
          <w:p w14:paraId="2FE4D103" w14:textId="77777777" w:rsidR="00000000" w:rsidRDefault="00FA6F85">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78333E7F" w14:textId="77777777" w:rsidR="00000000" w:rsidRDefault="00FA6F85">
            <w:pPr>
              <w:adjustRightInd w:val="0"/>
              <w:ind w:right="144"/>
              <w:jc w:val="center"/>
              <w:rPr>
                <w:sz w:val="24"/>
                <w:szCs w:val="24"/>
              </w:rPr>
            </w:pPr>
            <w:r>
              <w:rPr>
                <w:b/>
                <w:szCs w:val="24"/>
              </w:rPr>
              <w:t>NTE01</w:t>
            </w:r>
          </w:p>
        </w:tc>
        <w:tc>
          <w:tcPr>
            <w:tcW w:w="892" w:type="dxa"/>
            <w:tcBorders>
              <w:top w:val="nil"/>
              <w:left w:val="nil"/>
              <w:bottom w:val="nil"/>
              <w:right w:val="nil"/>
            </w:tcBorders>
          </w:tcPr>
          <w:p w14:paraId="60F1893E" w14:textId="77777777" w:rsidR="00000000" w:rsidRDefault="00FA6F85">
            <w:pPr>
              <w:adjustRightInd w:val="0"/>
              <w:ind w:right="144"/>
              <w:jc w:val="center"/>
              <w:rPr>
                <w:sz w:val="24"/>
                <w:szCs w:val="24"/>
              </w:rPr>
            </w:pPr>
            <w:r>
              <w:rPr>
                <w:b/>
                <w:szCs w:val="24"/>
              </w:rPr>
              <w:t>363</w:t>
            </w:r>
          </w:p>
        </w:tc>
        <w:tc>
          <w:tcPr>
            <w:tcW w:w="4968" w:type="dxa"/>
            <w:gridSpan w:val="4"/>
            <w:tcBorders>
              <w:top w:val="nil"/>
              <w:left w:val="nil"/>
              <w:bottom w:val="nil"/>
              <w:right w:val="nil"/>
            </w:tcBorders>
          </w:tcPr>
          <w:p w14:paraId="2D2AFA26" w14:textId="77777777" w:rsidR="00000000" w:rsidRDefault="00FA6F85">
            <w:pPr>
              <w:adjustRightInd w:val="0"/>
              <w:ind w:right="144"/>
              <w:rPr>
                <w:sz w:val="24"/>
                <w:szCs w:val="24"/>
              </w:rPr>
            </w:pPr>
            <w:r>
              <w:rPr>
                <w:b/>
                <w:szCs w:val="24"/>
              </w:rPr>
              <w:t>Note Reference Code</w:t>
            </w:r>
          </w:p>
        </w:tc>
        <w:tc>
          <w:tcPr>
            <w:tcW w:w="432" w:type="dxa"/>
            <w:tcBorders>
              <w:top w:val="nil"/>
              <w:left w:val="nil"/>
              <w:bottom w:val="nil"/>
              <w:right w:val="nil"/>
            </w:tcBorders>
          </w:tcPr>
          <w:p w14:paraId="64CB497C" w14:textId="77777777" w:rsidR="00000000" w:rsidRDefault="00FA6F85">
            <w:pPr>
              <w:adjustRightInd w:val="0"/>
              <w:ind w:right="144"/>
              <w:jc w:val="center"/>
              <w:rPr>
                <w:sz w:val="24"/>
                <w:szCs w:val="24"/>
              </w:rPr>
            </w:pPr>
            <w:r>
              <w:rPr>
                <w:b/>
                <w:szCs w:val="24"/>
              </w:rPr>
              <w:t>O</w:t>
            </w:r>
          </w:p>
        </w:tc>
        <w:tc>
          <w:tcPr>
            <w:tcW w:w="14" w:type="dxa"/>
            <w:tcBorders>
              <w:top w:val="nil"/>
              <w:left w:val="nil"/>
              <w:bottom w:val="nil"/>
              <w:right w:val="nil"/>
            </w:tcBorders>
          </w:tcPr>
          <w:p w14:paraId="65CF1766" w14:textId="77777777" w:rsidR="00000000" w:rsidRDefault="00FA6F85">
            <w:pPr>
              <w:adjustRightInd w:val="0"/>
              <w:ind w:right="144"/>
              <w:jc w:val="center"/>
              <w:rPr>
                <w:sz w:val="24"/>
                <w:szCs w:val="24"/>
              </w:rPr>
            </w:pPr>
          </w:p>
        </w:tc>
        <w:tc>
          <w:tcPr>
            <w:tcW w:w="1440" w:type="dxa"/>
            <w:gridSpan w:val="2"/>
            <w:tcBorders>
              <w:top w:val="nil"/>
              <w:left w:val="nil"/>
              <w:bottom w:val="nil"/>
              <w:right w:val="nil"/>
            </w:tcBorders>
          </w:tcPr>
          <w:p w14:paraId="54C19FD6" w14:textId="77777777" w:rsidR="00000000" w:rsidRDefault="00FA6F85">
            <w:pPr>
              <w:adjustRightInd w:val="0"/>
              <w:ind w:right="144"/>
              <w:rPr>
                <w:sz w:val="24"/>
                <w:szCs w:val="24"/>
              </w:rPr>
            </w:pPr>
            <w:r>
              <w:rPr>
                <w:b/>
                <w:szCs w:val="24"/>
              </w:rPr>
              <w:t>ID 3/3</w:t>
            </w:r>
          </w:p>
        </w:tc>
      </w:tr>
      <w:tr w:rsidR="00000000" w14:paraId="0DB053D0"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526D725" w14:textId="77777777" w:rsidR="00000000" w:rsidRDefault="00FA6F85">
            <w:pPr>
              <w:adjustRightInd w:val="0"/>
              <w:ind w:right="144"/>
              <w:rPr>
                <w:sz w:val="24"/>
                <w:szCs w:val="24"/>
              </w:rPr>
            </w:pPr>
          </w:p>
        </w:tc>
        <w:tc>
          <w:tcPr>
            <w:tcW w:w="6523" w:type="dxa"/>
            <w:gridSpan w:val="7"/>
            <w:tcBorders>
              <w:top w:val="nil"/>
              <w:left w:val="nil"/>
              <w:bottom w:val="nil"/>
              <w:right w:val="nil"/>
            </w:tcBorders>
          </w:tcPr>
          <w:p w14:paraId="7E1884EC" w14:textId="77777777" w:rsidR="00000000" w:rsidRDefault="00FA6F85">
            <w:pPr>
              <w:adjustRightInd w:val="0"/>
              <w:ind w:right="144"/>
              <w:rPr>
                <w:sz w:val="24"/>
                <w:szCs w:val="24"/>
              </w:rPr>
            </w:pPr>
            <w:r>
              <w:rPr>
                <w:szCs w:val="24"/>
              </w:rPr>
              <w:t>Code identifying the functional area or purpose for which the note applies</w:t>
            </w:r>
          </w:p>
        </w:tc>
      </w:tr>
      <w:tr w:rsidR="00000000" w14:paraId="38E098DB"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08C12A0" w14:textId="77777777" w:rsidR="00000000" w:rsidRDefault="00FA6F85">
            <w:pPr>
              <w:adjustRightInd w:val="0"/>
              <w:ind w:right="144"/>
              <w:rPr>
                <w:sz w:val="24"/>
                <w:szCs w:val="24"/>
              </w:rPr>
            </w:pPr>
            <w:r>
              <w:rPr>
                <w:szCs w:val="24"/>
              </w:rPr>
              <w:t xml:space="preserve"> </w:t>
            </w:r>
          </w:p>
        </w:tc>
        <w:tc>
          <w:tcPr>
            <w:tcW w:w="1367" w:type="dxa"/>
            <w:tcBorders>
              <w:top w:val="nil"/>
              <w:left w:val="nil"/>
              <w:bottom w:val="nil"/>
              <w:right w:val="nil"/>
            </w:tcBorders>
          </w:tcPr>
          <w:p w14:paraId="58B36994" w14:textId="77777777" w:rsidR="00000000" w:rsidRDefault="00FA6F85">
            <w:pPr>
              <w:adjustRightInd w:val="0"/>
              <w:ind w:right="144"/>
              <w:rPr>
                <w:sz w:val="24"/>
                <w:szCs w:val="24"/>
              </w:rPr>
            </w:pPr>
            <w:r>
              <w:rPr>
                <w:szCs w:val="24"/>
              </w:rPr>
              <w:t>ADD</w:t>
            </w:r>
          </w:p>
        </w:tc>
        <w:tc>
          <w:tcPr>
            <w:tcW w:w="144" w:type="dxa"/>
            <w:tcBorders>
              <w:top w:val="nil"/>
              <w:left w:val="nil"/>
              <w:bottom w:val="nil"/>
              <w:right w:val="nil"/>
            </w:tcBorders>
          </w:tcPr>
          <w:p w14:paraId="75E62A5B" w14:textId="77777777" w:rsidR="00000000" w:rsidRDefault="00FA6F85">
            <w:pPr>
              <w:adjustRightInd w:val="0"/>
              <w:ind w:right="144"/>
              <w:rPr>
                <w:sz w:val="24"/>
                <w:szCs w:val="24"/>
              </w:rPr>
            </w:pPr>
          </w:p>
        </w:tc>
        <w:tc>
          <w:tcPr>
            <w:tcW w:w="4823" w:type="dxa"/>
            <w:gridSpan w:val="4"/>
            <w:tcBorders>
              <w:top w:val="nil"/>
              <w:left w:val="nil"/>
              <w:bottom w:val="nil"/>
              <w:right w:val="nil"/>
            </w:tcBorders>
          </w:tcPr>
          <w:p w14:paraId="19F3CBDD" w14:textId="77777777" w:rsidR="00000000" w:rsidRDefault="00FA6F85">
            <w:pPr>
              <w:adjustRightInd w:val="0"/>
              <w:ind w:right="144"/>
              <w:rPr>
                <w:sz w:val="24"/>
                <w:szCs w:val="24"/>
              </w:rPr>
            </w:pPr>
            <w:r>
              <w:rPr>
                <w:szCs w:val="24"/>
              </w:rPr>
              <w:t>Additional Information</w:t>
            </w:r>
          </w:p>
        </w:tc>
      </w:tr>
      <w:tr w:rsidR="00000000" w14:paraId="41F31D02" w14:textId="77777777">
        <w:tblPrEx>
          <w:tblCellMar>
            <w:top w:w="0" w:type="dxa"/>
            <w:left w:w="0" w:type="dxa"/>
            <w:bottom w:w="0" w:type="dxa"/>
            <w:right w:w="0" w:type="dxa"/>
          </w:tblCellMar>
        </w:tblPrEx>
        <w:tc>
          <w:tcPr>
            <w:tcW w:w="1007" w:type="dxa"/>
            <w:tcBorders>
              <w:top w:val="nil"/>
              <w:left w:val="nil"/>
              <w:bottom w:val="nil"/>
              <w:right w:val="nil"/>
            </w:tcBorders>
          </w:tcPr>
          <w:p w14:paraId="1B54CC8C" w14:textId="77777777" w:rsidR="00000000" w:rsidRDefault="00FA6F85">
            <w:pPr>
              <w:adjustRightInd w:val="0"/>
              <w:ind w:right="144"/>
              <w:rPr>
                <w:sz w:val="24"/>
                <w:szCs w:val="24"/>
              </w:rPr>
            </w:pPr>
            <w:r>
              <w:rPr>
                <w:b/>
                <w:szCs w:val="24"/>
              </w:rPr>
              <w:t>Must Use</w:t>
            </w:r>
          </w:p>
        </w:tc>
        <w:tc>
          <w:tcPr>
            <w:tcW w:w="1080" w:type="dxa"/>
            <w:tcBorders>
              <w:top w:val="nil"/>
              <w:left w:val="nil"/>
              <w:bottom w:val="nil"/>
              <w:right w:val="nil"/>
            </w:tcBorders>
          </w:tcPr>
          <w:p w14:paraId="1F37D92C" w14:textId="77777777" w:rsidR="00000000" w:rsidRDefault="00FA6F85">
            <w:pPr>
              <w:adjustRightInd w:val="0"/>
              <w:ind w:right="144"/>
              <w:jc w:val="center"/>
              <w:rPr>
                <w:sz w:val="24"/>
                <w:szCs w:val="24"/>
              </w:rPr>
            </w:pPr>
            <w:r>
              <w:rPr>
                <w:b/>
                <w:szCs w:val="24"/>
              </w:rPr>
              <w:t>NTE02</w:t>
            </w:r>
          </w:p>
        </w:tc>
        <w:tc>
          <w:tcPr>
            <w:tcW w:w="892" w:type="dxa"/>
            <w:tcBorders>
              <w:top w:val="nil"/>
              <w:left w:val="nil"/>
              <w:bottom w:val="nil"/>
              <w:right w:val="nil"/>
            </w:tcBorders>
          </w:tcPr>
          <w:p w14:paraId="3C933D4F" w14:textId="77777777" w:rsidR="00000000" w:rsidRDefault="00FA6F85">
            <w:pPr>
              <w:adjustRightInd w:val="0"/>
              <w:ind w:right="144"/>
              <w:jc w:val="center"/>
              <w:rPr>
                <w:sz w:val="24"/>
                <w:szCs w:val="24"/>
              </w:rPr>
            </w:pPr>
            <w:r>
              <w:rPr>
                <w:b/>
                <w:szCs w:val="24"/>
              </w:rPr>
              <w:t>352</w:t>
            </w:r>
          </w:p>
        </w:tc>
        <w:tc>
          <w:tcPr>
            <w:tcW w:w="4968" w:type="dxa"/>
            <w:gridSpan w:val="4"/>
            <w:tcBorders>
              <w:top w:val="nil"/>
              <w:left w:val="nil"/>
              <w:bottom w:val="nil"/>
              <w:right w:val="nil"/>
            </w:tcBorders>
          </w:tcPr>
          <w:p w14:paraId="77A3CEBF" w14:textId="77777777" w:rsidR="00000000" w:rsidRDefault="00FA6F85">
            <w:pPr>
              <w:adjustRightInd w:val="0"/>
              <w:ind w:right="144"/>
              <w:rPr>
                <w:sz w:val="24"/>
                <w:szCs w:val="24"/>
              </w:rPr>
            </w:pPr>
            <w:r>
              <w:rPr>
                <w:b/>
                <w:szCs w:val="24"/>
              </w:rPr>
              <w:t>Description</w:t>
            </w:r>
          </w:p>
        </w:tc>
        <w:tc>
          <w:tcPr>
            <w:tcW w:w="432" w:type="dxa"/>
            <w:tcBorders>
              <w:top w:val="nil"/>
              <w:left w:val="nil"/>
              <w:bottom w:val="nil"/>
              <w:right w:val="nil"/>
            </w:tcBorders>
          </w:tcPr>
          <w:p w14:paraId="623F676D" w14:textId="77777777" w:rsidR="00000000" w:rsidRDefault="00FA6F85">
            <w:pPr>
              <w:adjustRightInd w:val="0"/>
              <w:ind w:right="144"/>
              <w:jc w:val="center"/>
              <w:rPr>
                <w:sz w:val="24"/>
                <w:szCs w:val="24"/>
              </w:rPr>
            </w:pPr>
            <w:r>
              <w:rPr>
                <w:b/>
                <w:szCs w:val="24"/>
              </w:rPr>
              <w:t>M</w:t>
            </w:r>
          </w:p>
        </w:tc>
        <w:tc>
          <w:tcPr>
            <w:tcW w:w="14" w:type="dxa"/>
            <w:tcBorders>
              <w:top w:val="nil"/>
              <w:left w:val="nil"/>
              <w:bottom w:val="nil"/>
              <w:right w:val="nil"/>
            </w:tcBorders>
          </w:tcPr>
          <w:p w14:paraId="356FAC1F" w14:textId="77777777" w:rsidR="00000000" w:rsidRDefault="00FA6F85">
            <w:pPr>
              <w:adjustRightInd w:val="0"/>
              <w:ind w:right="144"/>
              <w:jc w:val="center"/>
              <w:rPr>
                <w:sz w:val="24"/>
                <w:szCs w:val="24"/>
              </w:rPr>
            </w:pPr>
          </w:p>
        </w:tc>
        <w:tc>
          <w:tcPr>
            <w:tcW w:w="1440" w:type="dxa"/>
            <w:gridSpan w:val="2"/>
            <w:tcBorders>
              <w:top w:val="nil"/>
              <w:left w:val="nil"/>
              <w:bottom w:val="nil"/>
              <w:right w:val="nil"/>
            </w:tcBorders>
          </w:tcPr>
          <w:p w14:paraId="182AEDD7" w14:textId="77777777" w:rsidR="00000000" w:rsidRDefault="00FA6F85">
            <w:pPr>
              <w:adjustRightInd w:val="0"/>
              <w:ind w:right="144"/>
              <w:rPr>
                <w:sz w:val="24"/>
                <w:szCs w:val="24"/>
              </w:rPr>
            </w:pPr>
            <w:r>
              <w:rPr>
                <w:b/>
                <w:szCs w:val="24"/>
              </w:rPr>
              <w:t>AN 1/80</w:t>
            </w:r>
          </w:p>
        </w:tc>
      </w:tr>
      <w:tr w:rsidR="00000000" w14:paraId="717DDC9C"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6ACAFA4" w14:textId="77777777" w:rsidR="00000000" w:rsidRDefault="00FA6F85">
            <w:pPr>
              <w:adjustRightInd w:val="0"/>
              <w:ind w:right="144"/>
              <w:rPr>
                <w:sz w:val="24"/>
                <w:szCs w:val="24"/>
              </w:rPr>
            </w:pPr>
          </w:p>
        </w:tc>
        <w:tc>
          <w:tcPr>
            <w:tcW w:w="6523" w:type="dxa"/>
            <w:gridSpan w:val="7"/>
            <w:tcBorders>
              <w:top w:val="nil"/>
              <w:left w:val="nil"/>
              <w:bottom w:val="nil"/>
              <w:right w:val="nil"/>
            </w:tcBorders>
          </w:tcPr>
          <w:p w14:paraId="49DAFF38" w14:textId="77777777" w:rsidR="00000000" w:rsidRDefault="00FA6F85">
            <w:pPr>
              <w:adjustRightInd w:val="0"/>
              <w:ind w:right="144"/>
              <w:rPr>
                <w:sz w:val="24"/>
                <w:szCs w:val="24"/>
              </w:rPr>
            </w:pPr>
            <w:r>
              <w:rPr>
                <w:szCs w:val="24"/>
              </w:rPr>
              <w:t>A free-form description to clarify the related data elements and their content</w:t>
            </w:r>
          </w:p>
        </w:tc>
      </w:tr>
      <w:tr w:rsidR="00000000" w14:paraId="6A201D05"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48541A4" w14:textId="77777777" w:rsidR="00000000" w:rsidRDefault="00FA6F85">
            <w:pPr>
              <w:adjustRightInd w:val="0"/>
              <w:ind w:right="144"/>
              <w:rPr>
                <w:sz w:val="24"/>
                <w:szCs w:val="24"/>
              </w:rPr>
            </w:pPr>
          </w:p>
        </w:tc>
        <w:tc>
          <w:tcPr>
            <w:tcW w:w="6523" w:type="dxa"/>
            <w:gridSpan w:val="7"/>
            <w:tcBorders>
              <w:top w:val="nil"/>
              <w:left w:val="nil"/>
              <w:bottom w:val="nil"/>
              <w:right w:val="nil"/>
            </w:tcBorders>
            <w:shd w:val="pct20" w:color="auto" w:fill="auto"/>
          </w:tcPr>
          <w:p w14:paraId="0733D286" w14:textId="77777777" w:rsidR="00000000" w:rsidRDefault="00FA6F85">
            <w:pPr>
              <w:adjustRightInd w:val="0"/>
              <w:ind w:right="144"/>
              <w:rPr>
                <w:sz w:val="24"/>
                <w:szCs w:val="24"/>
              </w:rPr>
            </w:pPr>
            <w:r>
              <w:rPr>
                <w:szCs w:val="24"/>
              </w:rPr>
              <w:t>Rejection Reason Text</w:t>
            </w:r>
          </w:p>
        </w:tc>
      </w:tr>
    </w:tbl>
    <w:p w14:paraId="6D062773" w14:textId="77777777" w:rsidR="00000000" w:rsidRDefault="00FA6F85">
      <w:pPr>
        <w:tabs>
          <w:tab w:val="right" w:pos="1800"/>
          <w:tab w:val="left" w:pos="2160"/>
        </w:tabs>
        <w:adjustRightInd w:val="0"/>
        <w:ind w:left="2160" w:hanging="2160"/>
        <w:rPr>
          <w:b/>
          <w:szCs w:val="24"/>
        </w:rPr>
      </w:pPr>
      <w:r>
        <w:rPr>
          <w:szCs w:val="24"/>
        </w:rPr>
        <w:br w:type="page"/>
      </w:r>
      <w:bookmarkStart w:id="19" w:name="book10"/>
      <w:bookmarkEnd w:id="19"/>
      <w:r>
        <w:rPr>
          <w:b/>
          <w:szCs w:val="24"/>
        </w:rPr>
        <w:lastRenderedPageBreak/>
        <w:tab/>
        <w:t>Segment:</w:t>
      </w:r>
      <w:r>
        <w:rPr>
          <w:b/>
          <w:szCs w:val="24"/>
        </w:rPr>
        <w:tab/>
      </w:r>
      <w:r>
        <w:rPr>
          <w:b/>
          <w:sz w:val="40"/>
          <w:szCs w:val="24"/>
        </w:rPr>
        <w:t xml:space="preserve">SE </w:t>
      </w:r>
      <w:r>
        <w:rPr>
          <w:b/>
          <w:szCs w:val="24"/>
        </w:rPr>
        <w:t>Transaction Set Trailer</w:t>
      </w:r>
    </w:p>
    <w:p w14:paraId="2024506E" w14:textId="77777777" w:rsidR="00000000" w:rsidRDefault="00FA6F85">
      <w:pPr>
        <w:tabs>
          <w:tab w:val="right" w:pos="1800"/>
          <w:tab w:val="left" w:pos="2160"/>
        </w:tabs>
        <w:adjustRightInd w:val="0"/>
        <w:ind w:left="2160" w:hanging="2160"/>
        <w:rPr>
          <w:szCs w:val="24"/>
        </w:rPr>
      </w:pPr>
      <w:r>
        <w:rPr>
          <w:b/>
          <w:szCs w:val="24"/>
        </w:rPr>
        <w:tab/>
        <w:t>Position:</w:t>
      </w:r>
      <w:r>
        <w:rPr>
          <w:b/>
          <w:szCs w:val="24"/>
        </w:rPr>
        <w:tab/>
      </w:r>
      <w:r>
        <w:rPr>
          <w:szCs w:val="24"/>
        </w:rPr>
        <w:t>090</w:t>
      </w:r>
    </w:p>
    <w:p w14:paraId="2C2E43EF" w14:textId="77777777" w:rsidR="00000000" w:rsidRDefault="00FA6F85">
      <w:pPr>
        <w:tabs>
          <w:tab w:val="right" w:pos="1800"/>
          <w:tab w:val="left" w:pos="2160"/>
        </w:tabs>
        <w:adjustRightInd w:val="0"/>
        <w:ind w:left="2160" w:hanging="2160"/>
        <w:rPr>
          <w:szCs w:val="24"/>
        </w:rPr>
      </w:pPr>
      <w:r>
        <w:rPr>
          <w:szCs w:val="24"/>
        </w:rPr>
        <w:tab/>
      </w:r>
      <w:r>
        <w:rPr>
          <w:b/>
          <w:szCs w:val="24"/>
        </w:rPr>
        <w:t>Loop:</w:t>
      </w:r>
    </w:p>
    <w:p w14:paraId="05F0F59B" w14:textId="77777777" w:rsidR="00000000" w:rsidRDefault="00FA6F85">
      <w:pPr>
        <w:tabs>
          <w:tab w:val="right" w:pos="1800"/>
          <w:tab w:val="left" w:pos="2160"/>
        </w:tabs>
        <w:adjustRightInd w:val="0"/>
        <w:ind w:left="2160" w:hanging="2160"/>
        <w:rPr>
          <w:szCs w:val="24"/>
        </w:rPr>
      </w:pPr>
      <w:r>
        <w:rPr>
          <w:szCs w:val="24"/>
        </w:rPr>
        <w:tab/>
      </w:r>
      <w:r>
        <w:rPr>
          <w:b/>
          <w:szCs w:val="24"/>
        </w:rPr>
        <w:t>Level:</w:t>
      </w:r>
      <w:r>
        <w:rPr>
          <w:szCs w:val="24"/>
        </w:rPr>
        <w:tab/>
        <w:t>Detail</w:t>
      </w:r>
    </w:p>
    <w:p w14:paraId="080ADD41" w14:textId="77777777" w:rsidR="00000000" w:rsidRDefault="00FA6F85">
      <w:pPr>
        <w:tabs>
          <w:tab w:val="right" w:pos="1800"/>
          <w:tab w:val="left" w:pos="2160"/>
        </w:tabs>
        <w:adjustRightInd w:val="0"/>
        <w:ind w:left="2160" w:hanging="2160"/>
        <w:rPr>
          <w:szCs w:val="24"/>
        </w:rPr>
      </w:pPr>
      <w:r>
        <w:rPr>
          <w:szCs w:val="24"/>
        </w:rPr>
        <w:tab/>
      </w:r>
      <w:r>
        <w:rPr>
          <w:b/>
          <w:szCs w:val="24"/>
        </w:rPr>
        <w:t>Usage:</w:t>
      </w:r>
      <w:r>
        <w:rPr>
          <w:szCs w:val="24"/>
        </w:rPr>
        <w:tab/>
        <w:t>Mandatory</w:t>
      </w:r>
    </w:p>
    <w:p w14:paraId="23D6C4F5" w14:textId="77777777" w:rsidR="00000000" w:rsidRDefault="00FA6F85">
      <w:pPr>
        <w:tabs>
          <w:tab w:val="right" w:pos="1800"/>
          <w:tab w:val="left" w:pos="2160"/>
        </w:tabs>
        <w:adjustRightInd w:val="0"/>
        <w:ind w:left="2160" w:hanging="2160"/>
        <w:rPr>
          <w:szCs w:val="24"/>
        </w:rPr>
      </w:pPr>
      <w:r>
        <w:rPr>
          <w:szCs w:val="24"/>
        </w:rPr>
        <w:tab/>
      </w:r>
      <w:r>
        <w:rPr>
          <w:b/>
          <w:szCs w:val="24"/>
        </w:rPr>
        <w:t>Max Use:</w:t>
      </w:r>
      <w:r>
        <w:rPr>
          <w:szCs w:val="24"/>
        </w:rPr>
        <w:tab/>
        <w:t>1</w:t>
      </w:r>
    </w:p>
    <w:p w14:paraId="014EA347" w14:textId="77777777" w:rsidR="00000000" w:rsidRDefault="00FA6F85">
      <w:pPr>
        <w:tabs>
          <w:tab w:val="right" w:pos="1800"/>
          <w:tab w:val="left" w:pos="2160"/>
        </w:tabs>
        <w:adjustRightInd w:val="0"/>
        <w:ind w:left="2160" w:hanging="2160"/>
        <w:rPr>
          <w:szCs w:val="24"/>
        </w:rPr>
      </w:pPr>
      <w:r>
        <w:rPr>
          <w:szCs w:val="24"/>
        </w:rPr>
        <w:tab/>
      </w:r>
      <w:r>
        <w:rPr>
          <w:b/>
          <w:szCs w:val="24"/>
        </w:rPr>
        <w:t>Purpose:</w:t>
      </w:r>
      <w:r>
        <w:rPr>
          <w:szCs w:val="24"/>
        </w:rPr>
        <w:tab/>
      </w:r>
      <w:r>
        <w:rPr>
          <w:szCs w:val="24"/>
        </w:rPr>
        <w:t>To indicate the end of the transaction set and provide the count of the transmitted segments (including the beginning (ST) and ending (SE) segments)</w:t>
      </w:r>
    </w:p>
    <w:p w14:paraId="40DA9E14" w14:textId="77777777" w:rsidR="00000000" w:rsidRDefault="00FA6F85">
      <w:pPr>
        <w:tabs>
          <w:tab w:val="right" w:pos="1800"/>
          <w:tab w:val="left" w:pos="2160"/>
          <w:tab w:val="left" w:pos="2520"/>
        </w:tabs>
        <w:adjustRightInd w:val="0"/>
        <w:ind w:left="2520" w:hanging="2520"/>
        <w:rPr>
          <w:szCs w:val="24"/>
        </w:rPr>
      </w:pPr>
      <w:r>
        <w:rPr>
          <w:szCs w:val="24"/>
        </w:rPr>
        <w:tab/>
      </w:r>
      <w:r>
        <w:rPr>
          <w:b/>
          <w:szCs w:val="24"/>
        </w:rPr>
        <w:t>Syntax Notes:</w:t>
      </w:r>
    </w:p>
    <w:p w14:paraId="1DEF4374" w14:textId="77777777" w:rsidR="00000000" w:rsidRDefault="00FA6F85">
      <w:pPr>
        <w:tabs>
          <w:tab w:val="right" w:pos="1800"/>
          <w:tab w:val="left" w:pos="2160"/>
          <w:tab w:val="left" w:pos="2520"/>
        </w:tabs>
        <w:adjustRightInd w:val="0"/>
        <w:ind w:left="2520" w:hanging="2520"/>
        <w:rPr>
          <w:szCs w:val="24"/>
        </w:rPr>
      </w:pPr>
      <w:r>
        <w:rPr>
          <w:szCs w:val="24"/>
        </w:rPr>
        <w:tab/>
      </w:r>
      <w:r>
        <w:rPr>
          <w:b/>
          <w:szCs w:val="24"/>
        </w:rPr>
        <w:t>Semantic Notes:</w:t>
      </w:r>
    </w:p>
    <w:p w14:paraId="7EFB8471" w14:textId="77777777" w:rsidR="00000000" w:rsidRDefault="00FA6F85">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r>
      <w:r>
        <w:rPr>
          <w:szCs w:val="24"/>
        </w:rPr>
        <w:t>SE is the last segment of each transaction set.</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704EA786" w14:textId="77777777">
        <w:tblPrEx>
          <w:tblCellMar>
            <w:top w:w="0" w:type="dxa"/>
            <w:left w:w="0" w:type="dxa"/>
            <w:bottom w:w="0" w:type="dxa"/>
            <w:right w:w="0" w:type="dxa"/>
          </w:tblCellMar>
        </w:tblPrEx>
        <w:tc>
          <w:tcPr>
            <w:tcW w:w="1944" w:type="dxa"/>
            <w:tcBorders>
              <w:top w:val="nil"/>
              <w:left w:val="nil"/>
              <w:bottom w:val="nil"/>
              <w:right w:val="nil"/>
            </w:tcBorders>
          </w:tcPr>
          <w:p w14:paraId="1214D1F3" w14:textId="77777777" w:rsidR="00000000" w:rsidRDefault="00FA6F85">
            <w:pPr>
              <w:adjustRightInd w:val="0"/>
              <w:ind w:right="144"/>
              <w:jc w:val="right"/>
              <w:rPr>
                <w:sz w:val="24"/>
                <w:szCs w:val="24"/>
              </w:rPr>
            </w:pPr>
            <w:r>
              <w:rPr>
                <w:b/>
                <w:szCs w:val="24"/>
              </w:rPr>
              <w:t>Notes:</w:t>
            </w:r>
          </w:p>
        </w:tc>
        <w:tc>
          <w:tcPr>
            <w:tcW w:w="216" w:type="dxa"/>
            <w:tcBorders>
              <w:top w:val="nil"/>
              <w:left w:val="nil"/>
              <w:bottom w:val="nil"/>
              <w:right w:val="nil"/>
            </w:tcBorders>
          </w:tcPr>
          <w:p w14:paraId="43C70429" w14:textId="77777777" w:rsidR="00000000" w:rsidRDefault="00FA6F85">
            <w:pPr>
              <w:adjustRightInd w:val="0"/>
              <w:ind w:right="144"/>
              <w:jc w:val="right"/>
              <w:rPr>
                <w:sz w:val="24"/>
                <w:szCs w:val="24"/>
              </w:rPr>
            </w:pPr>
          </w:p>
        </w:tc>
        <w:tc>
          <w:tcPr>
            <w:tcW w:w="7343" w:type="dxa"/>
            <w:tcBorders>
              <w:top w:val="nil"/>
              <w:left w:val="nil"/>
              <w:bottom w:val="nil"/>
              <w:right w:val="nil"/>
            </w:tcBorders>
            <w:shd w:val="pct20" w:color="auto" w:fill="auto"/>
          </w:tcPr>
          <w:p w14:paraId="44F76B2A" w14:textId="77777777" w:rsidR="00000000" w:rsidRDefault="00FA6F85">
            <w:pPr>
              <w:adjustRightInd w:val="0"/>
              <w:ind w:right="144"/>
              <w:rPr>
                <w:szCs w:val="24"/>
              </w:rPr>
            </w:pPr>
            <w:r>
              <w:rPr>
                <w:szCs w:val="24"/>
              </w:rPr>
              <w:t>Required</w:t>
            </w:r>
          </w:p>
          <w:p w14:paraId="62D71507" w14:textId="77777777" w:rsidR="00000000" w:rsidRDefault="00FA6F85">
            <w:pPr>
              <w:adjustRightInd w:val="0"/>
              <w:ind w:right="144"/>
              <w:rPr>
                <w:sz w:val="24"/>
                <w:szCs w:val="24"/>
              </w:rPr>
            </w:pPr>
          </w:p>
        </w:tc>
      </w:tr>
      <w:tr w:rsidR="00000000" w14:paraId="3FF896E5" w14:textId="77777777">
        <w:tblPrEx>
          <w:tblCellMar>
            <w:top w:w="0" w:type="dxa"/>
            <w:left w:w="0" w:type="dxa"/>
            <w:bottom w:w="0" w:type="dxa"/>
            <w:right w:w="0" w:type="dxa"/>
          </w:tblCellMar>
        </w:tblPrEx>
        <w:tc>
          <w:tcPr>
            <w:tcW w:w="1944" w:type="dxa"/>
            <w:tcBorders>
              <w:top w:val="nil"/>
              <w:left w:val="nil"/>
              <w:bottom w:val="nil"/>
              <w:right w:val="nil"/>
            </w:tcBorders>
          </w:tcPr>
          <w:p w14:paraId="147DB4CC" w14:textId="77777777" w:rsidR="00000000" w:rsidRDefault="00FA6F85">
            <w:pPr>
              <w:adjustRightInd w:val="0"/>
              <w:ind w:right="144"/>
              <w:rPr>
                <w:sz w:val="24"/>
                <w:szCs w:val="24"/>
              </w:rPr>
            </w:pPr>
          </w:p>
        </w:tc>
        <w:tc>
          <w:tcPr>
            <w:tcW w:w="216" w:type="dxa"/>
            <w:tcBorders>
              <w:top w:val="nil"/>
              <w:left w:val="nil"/>
              <w:bottom w:val="nil"/>
              <w:right w:val="nil"/>
            </w:tcBorders>
          </w:tcPr>
          <w:p w14:paraId="358DA5FD" w14:textId="77777777" w:rsidR="00000000" w:rsidRDefault="00FA6F85">
            <w:pPr>
              <w:adjustRightInd w:val="0"/>
              <w:ind w:right="144"/>
              <w:rPr>
                <w:sz w:val="24"/>
                <w:szCs w:val="24"/>
              </w:rPr>
            </w:pPr>
          </w:p>
        </w:tc>
        <w:tc>
          <w:tcPr>
            <w:tcW w:w="7343" w:type="dxa"/>
            <w:tcBorders>
              <w:top w:val="nil"/>
              <w:left w:val="nil"/>
              <w:bottom w:val="nil"/>
              <w:right w:val="nil"/>
            </w:tcBorders>
            <w:shd w:val="pct20" w:color="auto" w:fill="auto"/>
          </w:tcPr>
          <w:p w14:paraId="1625B760" w14:textId="77777777" w:rsidR="00000000" w:rsidRDefault="00FA6F85">
            <w:pPr>
              <w:adjustRightInd w:val="0"/>
              <w:ind w:right="144"/>
              <w:rPr>
                <w:sz w:val="24"/>
                <w:szCs w:val="24"/>
              </w:rPr>
            </w:pPr>
            <w:r>
              <w:rPr>
                <w:szCs w:val="24"/>
              </w:rPr>
              <w:t>SE~9~000000001</w:t>
            </w:r>
          </w:p>
        </w:tc>
      </w:tr>
    </w:tbl>
    <w:p w14:paraId="3EC1B1CC" w14:textId="77777777" w:rsidR="00000000" w:rsidRDefault="00FA6F85">
      <w:pPr>
        <w:adjustRightInd w:val="0"/>
        <w:rPr>
          <w:szCs w:val="24"/>
        </w:rPr>
      </w:pPr>
    </w:p>
    <w:p w14:paraId="27CEBA73" w14:textId="77777777" w:rsidR="00000000" w:rsidRDefault="00FA6F85">
      <w:pPr>
        <w:adjustRightInd w:val="0"/>
        <w:jc w:val="center"/>
        <w:rPr>
          <w:b/>
          <w:szCs w:val="24"/>
        </w:rPr>
      </w:pPr>
      <w:r>
        <w:rPr>
          <w:b/>
          <w:szCs w:val="24"/>
        </w:rPr>
        <w:t>Data Element Summary</w:t>
      </w:r>
    </w:p>
    <w:p w14:paraId="40D3915D" w14:textId="77777777" w:rsidR="00000000" w:rsidRDefault="00FA6F85">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0F7C707C" w14:textId="77777777" w:rsidR="00000000" w:rsidRDefault="00FA6F85">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4968"/>
        <w:gridCol w:w="432"/>
        <w:gridCol w:w="20"/>
        <w:gridCol w:w="1109"/>
        <w:gridCol w:w="331"/>
      </w:tblGrid>
      <w:tr w:rsidR="00000000" w14:paraId="7F46C3A0" w14:textId="77777777">
        <w:tblPrEx>
          <w:tblCellMar>
            <w:top w:w="0" w:type="dxa"/>
            <w:left w:w="0" w:type="dxa"/>
            <w:bottom w:w="0" w:type="dxa"/>
            <w:right w:w="0" w:type="dxa"/>
          </w:tblCellMar>
        </w:tblPrEx>
        <w:tc>
          <w:tcPr>
            <w:tcW w:w="1007" w:type="dxa"/>
            <w:tcBorders>
              <w:top w:val="nil"/>
              <w:left w:val="nil"/>
              <w:bottom w:val="nil"/>
              <w:right w:val="nil"/>
            </w:tcBorders>
          </w:tcPr>
          <w:p w14:paraId="33F3F467" w14:textId="77777777" w:rsidR="00000000" w:rsidRDefault="00FA6F85">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30F3E577" w14:textId="77777777" w:rsidR="00000000" w:rsidRDefault="00FA6F85">
            <w:pPr>
              <w:adjustRightInd w:val="0"/>
              <w:ind w:right="144"/>
              <w:jc w:val="center"/>
              <w:rPr>
                <w:sz w:val="24"/>
                <w:szCs w:val="24"/>
              </w:rPr>
            </w:pPr>
            <w:r>
              <w:rPr>
                <w:b/>
                <w:szCs w:val="24"/>
              </w:rPr>
              <w:t>SE01</w:t>
            </w:r>
          </w:p>
        </w:tc>
        <w:tc>
          <w:tcPr>
            <w:tcW w:w="892" w:type="dxa"/>
            <w:tcBorders>
              <w:top w:val="nil"/>
              <w:left w:val="nil"/>
              <w:bottom w:val="nil"/>
              <w:right w:val="nil"/>
            </w:tcBorders>
          </w:tcPr>
          <w:p w14:paraId="17B6DC1A" w14:textId="77777777" w:rsidR="00000000" w:rsidRDefault="00FA6F85">
            <w:pPr>
              <w:adjustRightInd w:val="0"/>
              <w:ind w:right="144"/>
              <w:jc w:val="center"/>
              <w:rPr>
                <w:sz w:val="24"/>
                <w:szCs w:val="24"/>
              </w:rPr>
            </w:pPr>
            <w:r>
              <w:rPr>
                <w:b/>
                <w:szCs w:val="24"/>
              </w:rPr>
              <w:t>96</w:t>
            </w:r>
          </w:p>
        </w:tc>
        <w:tc>
          <w:tcPr>
            <w:tcW w:w="4968" w:type="dxa"/>
            <w:tcBorders>
              <w:top w:val="nil"/>
              <w:left w:val="nil"/>
              <w:bottom w:val="nil"/>
              <w:right w:val="nil"/>
            </w:tcBorders>
          </w:tcPr>
          <w:p w14:paraId="5D268B10" w14:textId="77777777" w:rsidR="00000000" w:rsidRDefault="00FA6F85">
            <w:pPr>
              <w:adjustRightInd w:val="0"/>
              <w:ind w:right="144"/>
              <w:rPr>
                <w:sz w:val="24"/>
                <w:szCs w:val="24"/>
              </w:rPr>
            </w:pPr>
            <w:r>
              <w:rPr>
                <w:b/>
                <w:szCs w:val="24"/>
              </w:rPr>
              <w:t>Number of Included Segments</w:t>
            </w:r>
          </w:p>
        </w:tc>
        <w:tc>
          <w:tcPr>
            <w:tcW w:w="432" w:type="dxa"/>
            <w:tcBorders>
              <w:top w:val="nil"/>
              <w:left w:val="nil"/>
              <w:bottom w:val="nil"/>
              <w:right w:val="nil"/>
            </w:tcBorders>
          </w:tcPr>
          <w:p w14:paraId="2AB1D8CE" w14:textId="77777777" w:rsidR="00000000" w:rsidRDefault="00FA6F85">
            <w:pPr>
              <w:adjustRightInd w:val="0"/>
              <w:ind w:right="144"/>
              <w:jc w:val="center"/>
              <w:rPr>
                <w:sz w:val="24"/>
                <w:szCs w:val="24"/>
              </w:rPr>
            </w:pPr>
            <w:r>
              <w:rPr>
                <w:b/>
                <w:szCs w:val="24"/>
              </w:rPr>
              <w:t>M</w:t>
            </w:r>
          </w:p>
        </w:tc>
        <w:tc>
          <w:tcPr>
            <w:tcW w:w="14" w:type="dxa"/>
            <w:tcBorders>
              <w:top w:val="nil"/>
              <w:left w:val="nil"/>
              <w:bottom w:val="nil"/>
              <w:right w:val="nil"/>
            </w:tcBorders>
          </w:tcPr>
          <w:p w14:paraId="03D71136" w14:textId="77777777" w:rsidR="00000000" w:rsidRDefault="00FA6F85">
            <w:pPr>
              <w:adjustRightInd w:val="0"/>
              <w:ind w:right="144"/>
              <w:jc w:val="center"/>
              <w:rPr>
                <w:sz w:val="24"/>
                <w:szCs w:val="24"/>
              </w:rPr>
            </w:pPr>
          </w:p>
        </w:tc>
        <w:tc>
          <w:tcPr>
            <w:tcW w:w="1440" w:type="dxa"/>
            <w:gridSpan w:val="2"/>
            <w:tcBorders>
              <w:top w:val="nil"/>
              <w:left w:val="nil"/>
              <w:bottom w:val="nil"/>
              <w:right w:val="nil"/>
            </w:tcBorders>
          </w:tcPr>
          <w:p w14:paraId="6CBBE4D5" w14:textId="77777777" w:rsidR="00000000" w:rsidRDefault="00FA6F85">
            <w:pPr>
              <w:adjustRightInd w:val="0"/>
              <w:ind w:right="144"/>
              <w:rPr>
                <w:sz w:val="24"/>
                <w:szCs w:val="24"/>
              </w:rPr>
            </w:pPr>
            <w:r>
              <w:rPr>
                <w:b/>
                <w:szCs w:val="24"/>
              </w:rPr>
              <w:t>N0 1/10</w:t>
            </w:r>
          </w:p>
        </w:tc>
      </w:tr>
      <w:tr w:rsidR="00000000" w14:paraId="1C6C9639"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8CBC1E4" w14:textId="77777777" w:rsidR="00000000" w:rsidRDefault="00FA6F85">
            <w:pPr>
              <w:adjustRightInd w:val="0"/>
              <w:ind w:right="144"/>
              <w:rPr>
                <w:sz w:val="24"/>
                <w:szCs w:val="24"/>
              </w:rPr>
            </w:pPr>
          </w:p>
        </w:tc>
        <w:tc>
          <w:tcPr>
            <w:tcW w:w="6523" w:type="dxa"/>
            <w:gridSpan w:val="4"/>
            <w:tcBorders>
              <w:top w:val="nil"/>
              <w:left w:val="nil"/>
              <w:bottom w:val="nil"/>
              <w:right w:val="nil"/>
            </w:tcBorders>
          </w:tcPr>
          <w:p w14:paraId="1BDA2FE8" w14:textId="77777777" w:rsidR="00000000" w:rsidRDefault="00FA6F85">
            <w:pPr>
              <w:adjustRightInd w:val="0"/>
              <w:ind w:right="144"/>
              <w:rPr>
                <w:sz w:val="24"/>
                <w:szCs w:val="24"/>
              </w:rPr>
            </w:pPr>
            <w:r>
              <w:rPr>
                <w:szCs w:val="24"/>
              </w:rPr>
              <w:t>Total num</w:t>
            </w:r>
            <w:r>
              <w:rPr>
                <w:szCs w:val="24"/>
              </w:rPr>
              <w:t>ber of segments included in a transaction set including ST and SE segments</w:t>
            </w:r>
          </w:p>
        </w:tc>
      </w:tr>
      <w:tr w:rsidR="00000000" w14:paraId="22DD3DC0" w14:textId="77777777">
        <w:tblPrEx>
          <w:tblCellMar>
            <w:top w:w="0" w:type="dxa"/>
            <w:left w:w="0" w:type="dxa"/>
            <w:bottom w:w="0" w:type="dxa"/>
            <w:right w:w="0" w:type="dxa"/>
          </w:tblCellMar>
        </w:tblPrEx>
        <w:tc>
          <w:tcPr>
            <w:tcW w:w="1007" w:type="dxa"/>
            <w:tcBorders>
              <w:top w:val="nil"/>
              <w:left w:val="nil"/>
              <w:bottom w:val="nil"/>
              <w:right w:val="nil"/>
            </w:tcBorders>
          </w:tcPr>
          <w:p w14:paraId="0CCBD25D" w14:textId="77777777" w:rsidR="00000000" w:rsidRDefault="00FA6F85">
            <w:pPr>
              <w:adjustRightInd w:val="0"/>
              <w:ind w:right="144"/>
              <w:rPr>
                <w:sz w:val="24"/>
                <w:szCs w:val="24"/>
              </w:rPr>
            </w:pPr>
            <w:r>
              <w:rPr>
                <w:b/>
                <w:szCs w:val="24"/>
              </w:rPr>
              <w:t>Must Use</w:t>
            </w:r>
          </w:p>
        </w:tc>
        <w:tc>
          <w:tcPr>
            <w:tcW w:w="1080" w:type="dxa"/>
            <w:tcBorders>
              <w:top w:val="nil"/>
              <w:left w:val="nil"/>
              <w:bottom w:val="nil"/>
              <w:right w:val="nil"/>
            </w:tcBorders>
          </w:tcPr>
          <w:p w14:paraId="02520278" w14:textId="77777777" w:rsidR="00000000" w:rsidRDefault="00FA6F85">
            <w:pPr>
              <w:adjustRightInd w:val="0"/>
              <w:ind w:right="144"/>
              <w:jc w:val="center"/>
              <w:rPr>
                <w:sz w:val="24"/>
                <w:szCs w:val="24"/>
              </w:rPr>
            </w:pPr>
            <w:r>
              <w:rPr>
                <w:b/>
                <w:szCs w:val="24"/>
              </w:rPr>
              <w:t>SE02</w:t>
            </w:r>
          </w:p>
        </w:tc>
        <w:tc>
          <w:tcPr>
            <w:tcW w:w="892" w:type="dxa"/>
            <w:tcBorders>
              <w:top w:val="nil"/>
              <w:left w:val="nil"/>
              <w:bottom w:val="nil"/>
              <w:right w:val="nil"/>
            </w:tcBorders>
          </w:tcPr>
          <w:p w14:paraId="1F35706A" w14:textId="77777777" w:rsidR="00000000" w:rsidRDefault="00FA6F85">
            <w:pPr>
              <w:adjustRightInd w:val="0"/>
              <w:ind w:right="144"/>
              <w:jc w:val="center"/>
              <w:rPr>
                <w:sz w:val="24"/>
                <w:szCs w:val="24"/>
              </w:rPr>
            </w:pPr>
            <w:r>
              <w:rPr>
                <w:b/>
                <w:szCs w:val="24"/>
              </w:rPr>
              <w:t>329</w:t>
            </w:r>
          </w:p>
        </w:tc>
        <w:tc>
          <w:tcPr>
            <w:tcW w:w="4968" w:type="dxa"/>
            <w:tcBorders>
              <w:top w:val="nil"/>
              <w:left w:val="nil"/>
              <w:bottom w:val="nil"/>
              <w:right w:val="nil"/>
            </w:tcBorders>
          </w:tcPr>
          <w:p w14:paraId="60265C8A" w14:textId="77777777" w:rsidR="00000000" w:rsidRDefault="00FA6F85">
            <w:pPr>
              <w:adjustRightInd w:val="0"/>
              <w:ind w:right="144"/>
              <w:rPr>
                <w:sz w:val="24"/>
                <w:szCs w:val="24"/>
              </w:rPr>
            </w:pPr>
            <w:r>
              <w:rPr>
                <w:b/>
                <w:szCs w:val="24"/>
              </w:rPr>
              <w:t>Transaction Set Control Number</w:t>
            </w:r>
          </w:p>
        </w:tc>
        <w:tc>
          <w:tcPr>
            <w:tcW w:w="432" w:type="dxa"/>
            <w:tcBorders>
              <w:top w:val="nil"/>
              <w:left w:val="nil"/>
              <w:bottom w:val="nil"/>
              <w:right w:val="nil"/>
            </w:tcBorders>
          </w:tcPr>
          <w:p w14:paraId="3AB8F64C" w14:textId="77777777" w:rsidR="00000000" w:rsidRDefault="00FA6F85">
            <w:pPr>
              <w:adjustRightInd w:val="0"/>
              <w:ind w:right="144"/>
              <w:jc w:val="center"/>
              <w:rPr>
                <w:sz w:val="24"/>
                <w:szCs w:val="24"/>
              </w:rPr>
            </w:pPr>
            <w:r>
              <w:rPr>
                <w:b/>
                <w:szCs w:val="24"/>
              </w:rPr>
              <w:t>M</w:t>
            </w:r>
          </w:p>
        </w:tc>
        <w:tc>
          <w:tcPr>
            <w:tcW w:w="14" w:type="dxa"/>
            <w:tcBorders>
              <w:top w:val="nil"/>
              <w:left w:val="nil"/>
              <w:bottom w:val="nil"/>
              <w:right w:val="nil"/>
            </w:tcBorders>
          </w:tcPr>
          <w:p w14:paraId="64CD851E" w14:textId="77777777" w:rsidR="00000000" w:rsidRDefault="00FA6F85">
            <w:pPr>
              <w:adjustRightInd w:val="0"/>
              <w:ind w:right="144"/>
              <w:jc w:val="center"/>
              <w:rPr>
                <w:sz w:val="24"/>
                <w:szCs w:val="24"/>
              </w:rPr>
            </w:pPr>
          </w:p>
        </w:tc>
        <w:tc>
          <w:tcPr>
            <w:tcW w:w="1440" w:type="dxa"/>
            <w:gridSpan w:val="2"/>
            <w:tcBorders>
              <w:top w:val="nil"/>
              <w:left w:val="nil"/>
              <w:bottom w:val="nil"/>
              <w:right w:val="nil"/>
            </w:tcBorders>
          </w:tcPr>
          <w:p w14:paraId="3B78C2FD" w14:textId="77777777" w:rsidR="00000000" w:rsidRDefault="00FA6F85">
            <w:pPr>
              <w:adjustRightInd w:val="0"/>
              <w:ind w:right="144"/>
              <w:rPr>
                <w:sz w:val="24"/>
                <w:szCs w:val="24"/>
              </w:rPr>
            </w:pPr>
            <w:r>
              <w:rPr>
                <w:b/>
                <w:szCs w:val="24"/>
              </w:rPr>
              <w:t>AN 4/9</w:t>
            </w:r>
          </w:p>
        </w:tc>
      </w:tr>
      <w:tr w:rsidR="00000000" w14:paraId="41FD705A"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C96C06D" w14:textId="77777777" w:rsidR="00000000" w:rsidRDefault="00FA6F85">
            <w:pPr>
              <w:adjustRightInd w:val="0"/>
              <w:ind w:right="144"/>
              <w:rPr>
                <w:sz w:val="24"/>
                <w:szCs w:val="24"/>
              </w:rPr>
            </w:pPr>
          </w:p>
        </w:tc>
        <w:tc>
          <w:tcPr>
            <w:tcW w:w="6523" w:type="dxa"/>
            <w:gridSpan w:val="4"/>
            <w:tcBorders>
              <w:top w:val="nil"/>
              <w:left w:val="nil"/>
              <w:bottom w:val="nil"/>
              <w:right w:val="nil"/>
            </w:tcBorders>
          </w:tcPr>
          <w:p w14:paraId="5E60C89F" w14:textId="77777777" w:rsidR="00000000" w:rsidRDefault="00FA6F85">
            <w:pPr>
              <w:adjustRightInd w:val="0"/>
              <w:ind w:right="144"/>
              <w:rPr>
                <w:sz w:val="24"/>
                <w:szCs w:val="24"/>
              </w:rPr>
            </w:pPr>
            <w:r>
              <w:rPr>
                <w:szCs w:val="24"/>
              </w:rPr>
              <w:t>Identifying control number that must be unique within the transaction set functional group assigned by the originator for a transaction set</w:t>
            </w:r>
          </w:p>
        </w:tc>
      </w:tr>
    </w:tbl>
    <w:p w14:paraId="32CBF873" w14:textId="77777777" w:rsidR="00FA6F85" w:rsidRDefault="00FA6F85"/>
    <w:sectPr w:rsidR="00FA6F85" w:rsidSect="00D04D29">
      <w:headerReference w:type="default" r:id="rId8"/>
      <w:footerReference w:type="even" r:id="rId9"/>
      <w:footerReference w:type="default" r:id="rId10"/>
      <w:footerReference w:type="first" r:id="rId11"/>
      <w:pgSz w:w="12240" w:h="15840"/>
      <w:pgMar w:top="720" w:right="1440" w:bottom="720" w:left="1440" w:header="720" w:footer="720" w:gutter="0"/>
      <w:cols w:space="720"/>
      <w:noEndnote/>
      <w:rtlGutter/>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84FDD8" w14:textId="77777777" w:rsidR="00FA6F85" w:rsidRDefault="00FA6F85">
      <w:r>
        <w:separator/>
      </w:r>
    </w:p>
  </w:endnote>
  <w:endnote w:type="continuationSeparator" w:id="0">
    <w:p w14:paraId="0163F1F0" w14:textId="77777777" w:rsidR="00FA6F85" w:rsidRDefault="00FA6F85">
      <w:r>
        <w:continuationSeparator/>
      </w:r>
    </w:p>
  </w:endnote>
  <w:endnote w:type="continuationNotice" w:id="1">
    <w:p w14:paraId="16486B6E" w14:textId="77777777" w:rsidR="00FA6F85" w:rsidRDefault="00FA6F8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0F7B6D" w14:textId="77777777" w:rsidR="00000000" w:rsidRDefault="00FA6F85">
    <w:pPr>
      <w:tabs>
        <w:tab w:val="center" w:pos="4680"/>
        <w:tab w:val="right" w:pos="9360"/>
      </w:tabs>
      <w:adjustRightInd w:val="0"/>
      <w:rPr>
        <w:noProof/>
        <w:sz w:val="24"/>
        <w:szCs w:val="24"/>
      </w:rPr>
    </w:pPr>
    <w:r>
      <w:rPr>
        <w:noProof/>
        <w:sz w:val="18"/>
        <w:szCs w:val="24"/>
      </w:rPr>
      <w:tab/>
      <w:t xml:space="preserve">Page </w:t>
    </w:r>
    <w:r>
      <w:rPr>
        <w:noProof/>
        <w:sz w:val="18"/>
        <w:szCs w:val="24"/>
      </w:rPr>
      <w:pgNum/>
    </w:r>
    <w:r>
      <w:rPr>
        <w:noProof/>
        <w:sz w:val="18"/>
        <w:szCs w:val="24"/>
      </w:rPr>
      <w:t xml:space="preserve"> of </w:t>
    </w:r>
    <w:r>
      <w:rPr>
        <w:noProof/>
        <w:sz w:val="18"/>
        <w:szCs w:val="24"/>
      </w:rPr>
      <w:fldChar w:fldCharType="begin"/>
    </w:r>
    <w:r>
      <w:rPr>
        <w:noProof/>
        <w:sz w:val="18"/>
        <w:szCs w:val="24"/>
      </w:rPr>
      <w:instrText xml:space="preserve"> NUMPAGES </w:instrText>
    </w:r>
    <w:r>
      <w:rPr>
        <w:noProof/>
        <w:sz w:val="18"/>
        <w:szCs w:val="24"/>
      </w:rPr>
      <w:fldChar w:fldCharType="separate"/>
    </w:r>
    <w:r>
      <w:rPr>
        <w:noProof/>
        <w:sz w:val="18"/>
        <w:szCs w:val="24"/>
      </w:rPr>
      <w:t>0</w:t>
    </w:r>
    <w:r>
      <w:rPr>
        <w:noProof/>
        <w:sz w:val="18"/>
        <w:szCs w:val="24"/>
      </w:rPr>
      <w:fldChar w:fldCharType="end"/>
    </w:r>
    <w:r>
      <w:rPr>
        <w:noProof/>
        <w:sz w:val="18"/>
        <w:szCs w:val="24"/>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AE001B" w14:textId="77777777" w:rsidR="00000000" w:rsidRDefault="00FA6F85">
    <w:pPr>
      <w:tabs>
        <w:tab w:val="center" w:pos="4680"/>
        <w:tab w:val="right" w:pos="9360"/>
      </w:tabs>
      <w:adjustRightInd w:val="0"/>
      <w:rPr>
        <w:noProof/>
        <w:sz w:val="24"/>
        <w:szCs w:val="24"/>
      </w:rPr>
    </w:pPr>
    <w:r>
      <w:rPr>
        <w:noProof/>
        <w:sz w:val="18"/>
        <w:szCs w:val="24"/>
      </w:rPr>
      <w:tab/>
      <w:t xml:space="preserve">Page </w:t>
    </w:r>
    <w:r>
      <w:rPr>
        <w:noProof/>
        <w:sz w:val="18"/>
        <w:szCs w:val="24"/>
      </w:rPr>
      <w:pgNum/>
    </w:r>
    <w:r>
      <w:rPr>
        <w:noProof/>
        <w:sz w:val="18"/>
        <w:szCs w:val="24"/>
      </w:rPr>
      <w:t xml:space="preserve"> of </w:t>
    </w:r>
    <w:r>
      <w:rPr>
        <w:noProof/>
        <w:sz w:val="18"/>
        <w:szCs w:val="24"/>
      </w:rPr>
      <w:fldChar w:fldCharType="begin"/>
    </w:r>
    <w:r>
      <w:rPr>
        <w:noProof/>
        <w:sz w:val="18"/>
        <w:szCs w:val="24"/>
      </w:rPr>
      <w:instrText xml:space="preserve"> NUMPAGES </w:instrText>
    </w:r>
    <w:r>
      <w:rPr>
        <w:noProof/>
        <w:sz w:val="18"/>
        <w:szCs w:val="24"/>
      </w:rPr>
      <w:fldChar w:fldCharType="separate"/>
    </w:r>
    <w:r>
      <w:rPr>
        <w:noProof/>
        <w:sz w:val="18"/>
        <w:szCs w:val="24"/>
      </w:rPr>
      <w:t>0</w:t>
    </w:r>
    <w:r>
      <w:rPr>
        <w:noProof/>
        <w:sz w:val="18"/>
        <w:szCs w:val="24"/>
      </w:rPr>
      <w:fldChar w:fldCharType="end"/>
    </w:r>
    <w:r>
      <w:rPr>
        <w:noProof/>
        <w:sz w:val="18"/>
        <w:szCs w:val="24"/>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D7B431" w14:textId="77777777" w:rsidR="00000000" w:rsidRDefault="00FA6F85">
    <w:pPr>
      <w:tabs>
        <w:tab w:val="center" w:pos="4680"/>
        <w:tab w:val="right" w:pos="9360"/>
      </w:tabs>
      <w:adjustRightInd w:val="0"/>
      <w:rPr>
        <w:noProof/>
        <w:sz w:val="24"/>
        <w:szCs w:val="24"/>
      </w:rPr>
    </w:pPr>
    <w:r>
      <w:rPr>
        <w:noProof/>
        <w:sz w:val="18"/>
        <w:szCs w:val="24"/>
      </w:rPr>
      <w:tab/>
    </w:r>
    <w:r>
      <w:rPr>
        <w:noProof/>
        <w:sz w:val="18"/>
        <w:szCs w:val="24"/>
      </w:rPr>
      <w:t xml:space="preserve">Page </w:t>
    </w:r>
    <w:r>
      <w:rPr>
        <w:noProof/>
        <w:sz w:val="18"/>
        <w:szCs w:val="24"/>
      </w:rPr>
      <w:pgNum/>
    </w:r>
    <w:r>
      <w:rPr>
        <w:noProof/>
        <w:sz w:val="18"/>
        <w:szCs w:val="24"/>
      </w:rPr>
      <w:t xml:space="preserve"> of </w:t>
    </w:r>
    <w:r>
      <w:rPr>
        <w:noProof/>
        <w:sz w:val="18"/>
        <w:szCs w:val="24"/>
      </w:rPr>
      <w:fldChar w:fldCharType="begin"/>
    </w:r>
    <w:r>
      <w:rPr>
        <w:noProof/>
        <w:sz w:val="18"/>
        <w:szCs w:val="24"/>
      </w:rPr>
      <w:instrText xml:space="preserve"> NUMPAGES </w:instrText>
    </w:r>
    <w:r>
      <w:rPr>
        <w:noProof/>
        <w:sz w:val="18"/>
        <w:szCs w:val="24"/>
      </w:rPr>
      <w:fldChar w:fldCharType="separate"/>
    </w:r>
    <w:r>
      <w:rPr>
        <w:noProof/>
        <w:sz w:val="18"/>
        <w:szCs w:val="24"/>
      </w:rPr>
      <w:t>0</w:t>
    </w:r>
    <w:r>
      <w:rPr>
        <w:noProof/>
        <w:sz w:val="18"/>
        <w:szCs w:val="24"/>
      </w:rPr>
      <w:fldChar w:fldCharType="end"/>
    </w:r>
    <w:r>
      <w:rPr>
        <w:noProof/>
        <w:sz w:val="18"/>
        <w:szCs w:val="24"/>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DD180B" w14:textId="77777777" w:rsidR="00FA6F85" w:rsidRDefault="00FA6F85">
      <w:r>
        <w:separator/>
      </w:r>
    </w:p>
  </w:footnote>
  <w:footnote w:type="continuationSeparator" w:id="0">
    <w:p w14:paraId="61C98A62" w14:textId="77777777" w:rsidR="00FA6F85" w:rsidRDefault="00FA6F85">
      <w:r>
        <w:continuationSeparator/>
      </w:r>
    </w:p>
  </w:footnote>
  <w:footnote w:type="continuationNotice" w:id="1">
    <w:p w14:paraId="4969B59D" w14:textId="77777777" w:rsidR="00FA6F85" w:rsidRDefault="00FA6F8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071FC1" w14:textId="7F2E1E88" w:rsidR="00323B2A" w:rsidRPr="00B43B2F" w:rsidRDefault="005C09D4">
    <w:pPr>
      <w:pStyle w:val="Header"/>
      <w:jc w:val="right"/>
      <w:rPr>
        <w:ins w:id="20" w:author="ERCOT" w:date="2023-06-13T14:41:00Z"/>
        <w:b/>
        <w:bCs/>
        <w:sz w:val="24"/>
        <w:szCs w:val="24"/>
      </w:rPr>
    </w:pPr>
    <w:del w:id="21" w:author="ERCOT" w:date="2023-06-13T14:41:00Z">
      <w:r>
        <w:rPr>
          <w:b/>
          <w:bCs/>
          <w:sz w:val="24"/>
          <w:szCs w:val="24"/>
        </w:rPr>
        <w:delText>August 1</w:delText>
      </w:r>
      <w:r w:rsidR="00B8606B">
        <w:rPr>
          <w:b/>
          <w:bCs/>
          <w:sz w:val="24"/>
          <w:szCs w:val="24"/>
        </w:rPr>
        <w:delText>, 202</w:delText>
      </w:r>
      <w:r w:rsidR="00E2763E">
        <w:rPr>
          <w:b/>
          <w:bCs/>
          <w:sz w:val="24"/>
          <w:szCs w:val="24"/>
        </w:rPr>
        <w:delText>3</w:delText>
      </w:r>
    </w:del>
    <w:ins w:id="22" w:author="ERCOT" w:date="2023-06-13T14:41:00Z">
      <w:r w:rsidR="0020783D">
        <w:rPr>
          <w:b/>
          <w:bCs/>
          <w:sz w:val="24"/>
          <w:szCs w:val="24"/>
        </w:rPr>
        <w:t>November 11, 2024</w:t>
      </w:r>
    </w:ins>
  </w:p>
  <w:p w14:paraId="6A5A0FFE" w14:textId="77777777" w:rsidR="00323B2A" w:rsidRDefault="00323B2A">
    <w:pPr>
      <w:pStyle w:val="Header"/>
      <w:jc w:val="right"/>
    </w:pPr>
    <w:r>
      <w:t xml:space="preserve">T824: </w:t>
    </w:r>
    <w:r w:rsidR="004523C2">
      <w:t>Invoice or Usage Reject Notification</w:t>
    </w:r>
  </w:p>
  <w:p w14:paraId="1C247E29" w14:textId="171C12E0" w:rsidR="00323B2A" w:rsidRDefault="00323B2A">
    <w:pPr>
      <w:jc w:val="right"/>
      <w:rPr>
        <w:noProof/>
        <w:snapToGrid w:val="0"/>
        <w:sz w:val="24"/>
        <w:szCs w:val="24"/>
      </w:rPr>
    </w:pPr>
    <w:r>
      <w:t xml:space="preserve"> Version </w:t>
    </w:r>
    <w:del w:id="23" w:author="ERCOT" w:date="2023-06-13T14:41:00Z">
      <w:r w:rsidR="004523C2">
        <w:delText>4.0</w:delText>
      </w:r>
      <w:r w:rsidR="00B8606B">
        <w:delText>A</w:delText>
      </w:r>
    </w:del>
    <w:ins w:id="24" w:author="ERCOT" w:date="2023-06-13T14:41:00Z">
      <w:r w:rsidR="003F57C6">
        <w:t>5.0</w:t>
      </w:r>
    </w:ins>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187163"/>
    <w:multiLevelType w:val="hybridMultilevel"/>
    <w:tmpl w:val="FFFFFFFF"/>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6CA7562"/>
    <w:multiLevelType w:val="hybridMultilevel"/>
    <w:tmpl w:val="FFFFFFFF"/>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1B0F4919"/>
    <w:multiLevelType w:val="hybridMultilevel"/>
    <w:tmpl w:val="FFFFFFFF"/>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B7E76AE"/>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35B63665"/>
    <w:multiLevelType w:val="hybridMultilevel"/>
    <w:tmpl w:val="FFFFFFFF"/>
    <w:lvl w:ilvl="0" w:tplc="FFFFFFFF">
      <w:start w:val="1"/>
      <w:numFmt w:val="bullet"/>
      <w:lvlText w:val=""/>
      <w:lvlJc w:val="left"/>
      <w:pPr>
        <w:tabs>
          <w:tab w:val="num" w:pos="360"/>
        </w:tabs>
        <w:ind w:left="36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617575E"/>
    <w:multiLevelType w:val="singleLevel"/>
    <w:tmpl w:val="FFFFFFFF"/>
    <w:lvl w:ilvl="0">
      <w:start w:val="1"/>
      <w:numFmt w:val="bullet"/>
      <w:lvlText w:val=""/>
      <w:lvlJc w:val="left"/>
      <w:pPr>
        <w:tabs>
          <w:tab w:val="num" w:pos="720"/>
        </w:tabs>
        <w:ind w:left="720" w:hanging="360"/>
      </w:pPr>
      <w:rPr>
        <w:rFonts w:ascii="Symbol" w:hAnsi="Symbol" w:hint="default"/>
      </w:rPr>
    </w:lvl>
  </w:abstractNum>
  <w:abstractNum w:abstractNumId="6" w15:restartNumberingAfterBreak="0">
    <w:nsid w:val="3A3C4558"/>
    <w:multiLevelType w:val="singleLevel"/>
    <w:tmpl w:val="FFFFFFFF"/>
    <w:lvl w:ilvl="0">
      <w:start w:val="3"/>
      <w:numFmt w:val="decimal"/>
      <w:lvlText w:val="%1"/>
      <w:lvlJc w:val="left"/>
      <w:pPr>
        <w:tabs>
          <w:tab w:val="num" w:pos="2520"/>
        </w:tabs>
        <w:ind w:left="2520" w:hanging="360"/>
      </w:pPr>
      <w:rPr>
        <w:rFonts w:cs="Times New Roman" w:hint="default"/>
        <w:b/>
        <w:bCs/>
      </w:rPr>
    </w:lvl>
  </w:abstractNum>
  <w:abstractNum w:abstractNumId="7" w15:restartNumberingAfterBreak="0">
    <w:nsid w:val="41C8666D"/>
    <w:multiLevelType w:val="hybridMultilevel"/>
    <w:tmpl w:val="FFFFFFFF"/>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3AF5A99"/>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44ED6A18"/>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4DF74CD2"/>
    <w:multiLevelType w:val="singleLevel"/>
    <w:tmpl w:val="FFFFFFFF"/>
    <w:lvl w:ilvl="0">
      <w:start w:val="1"/>
      <w:numFmt w:val="bullet"/>
      <w:lvlText w:val=""/>
      <w:lvlJc w:val="left"/>
      <w:pPr>
        <w:tabs>
          <w:tab w:val="num" w:pos="360"/>
        </w:tabs>
        <w:ind w:left="360" w:hanging="360"/>
      </w:pPr>
      <w:rPr>
        <w:rFonts w:ascii="Symbol" w:hAnsi="Symbol" w:hint="default"/>
        <w:color w:val="auto"/>
      </w:rPr>
    </w:lvl>
  </w:abstractNum>
  <w:abstractNum w:abstractNumId="11" w15:restartNumberingAfterBreak="0">
    <w:nsid w:val="4E00248A"/>
    <w:multiLevelType w:val="hybridMultilevel"/>
    <w:tmpl w:val="FFFFFFFF"/>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FFD6BE8"/>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56985D6B"/>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5A843BC7"/>
    <w:multiLevelType w:val="singleLevel"/>
    <w:tmpl w:val="FFFFFFFF"/>
    <w:lvl w:ilvl="0">
      <w:start w:val="1"/>
      <w:numFmt w:val="bullet"/>
      <w:lvlText w:val=""/>
      <w:lvlJc w:val="left"/>
      <w:pPr>
        <w:ind w:left="720" w:hanging="360"/>
      </w:pPr>
      <w:rPr>
        <w:rFonts w:ascii="Symbol" w:hAnsi="Symbol" w:hint="default"/>
      </w:rPr>
    </w:lvl>
  </w:abstractNum>
  <w:abstractNum w:abstractNumId="15" w15:restartNumberingAfterBreak="0">
    <w:nsid w:val="5E5F2315"/>
    <w:multiLevelType w:val="hybridMultilevel"/>
    <w:tmpl w:val="FFFFFFFF"/>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5F126F93"/>
    <w:multiLevelType w:val="hybridMultilevel"/>
    <w:tmpl w:val="FFFFFFFF"/>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ACB3EF0"/>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6AED4D4C"/>
    <w:multiLevelType w:val="hybridMultilevel"/>
    <w:tmpl w:val="FFFFFFFF"/>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start w:val="1"/>
      <w:numFmt w:val="bullet"/>
      <w:lvlText w:val="o"/>
      <w:lvlJc w:val="left"/>
      <w:pPr>
        <w:tabs>
          <w:tab w:val="num" w:pos="3240"/>
        </w:tabs>
        <w:ind w:left="3240" w:hanging="360"/>
      </w:pPr>
      <w:rPr>
        <w:rFonts w:ascii="Courier New" w:hAnsi="Courier New" w:hint="default"/>
      </w:rPr>
    </w:lvl>
    <w:lvl w:ilvl="5" w:tplc="04090005">
      <w:start w:val="1"/>
      <w:numFmt w:val="bullet"/>
      <w:lvlText w:val=""/>
      <w:lvlJc w:val="left"/>
      <w:pPr>
        <w:tabs>
          <w:tab w:val="num" w:pos="3960"/>
        </w:tabs>
        <w:ind w:left="3960" w:hanging="360"/>
      </w:pPr>
      <w:rPr>
        <w:rFonts w:ascii="Wingdings" w:hAnsi="Wingdings" w:hint="default"/>
      </w:rPr>
    </w:lvl>
    <w:lvl w:ilvl="6" w:tplc="04090001">
      <w:start w:val="1"/>
      <w:numFmt w:val="bullet"/>
      <w:lvlText w:val=""/>
      <w:lvlJc w:val="left"/>
      <w:pPr>
        <w:tabs>
          <w:tab w:val="num" w:pos="4680"/>
        </w:tabs>
        <w:ind w:left="4680" w:hanging="360"/>
      </w:pPr>
      <w:rPr>
        <w:rFonts w:ascii="Symbol" w:hAnsi="Symbol" w:hint="default"/>
      </w:rPr>
    </w:lvl>
    <w:lvl w:ilvl="7" w:tplc="04090003">
      <w:start w:val="1"/>
      <w:numFmt w:val="bullet"/>
      <w:lvlText w:val="o"/>
      <w:lvlJc w:val="left"/>
      <w:pPr>
        <w:tabs>
          <w:tab w:val="num" w:pos="5400"/>
        </w:tabs>
        <w:ind w:left="5400" w:hanging="360"/>
      </w:pPr>
      <w:rPr>
        <w:rFonts w:ascii="Courier New" w:hAnsi="Courier New" w:hint="default"/>
      </w:rPr>
    </w:lvl>
    <w:lvl w:ilvl="8" w:tplc="04090005">
      <w:start w:val="1"/>
      <w:numFmt w:val="bullet"/>
      <w:lvlText w:val=""/>
      <w:lvlJc w:val="left"/>
      <w:pPr>
        <w:tabs>
          <w:tab w:val="num" w:pos="6120"/>
        </w:tabs>
        <w:ind w:left="6120" w:hanging="360"/>
      </w:pPr>
      <w:rPr>
        <w:rFonts w:ascii="Wingdings" w:hAnsi="Wingdings" w:hint="default"/>
      </w:rPr>
    </w:lvl>
  </w:abstractNum>
  <w:abstractNum w:abstractNumId="19" w15:restartNumberingAfterBreak="0">
    <w:nsid w:val="6CA82E78"/>
    <w:multiLevelType w:val="hybridMultilevel"/>
    <w:tmpl w:val="FFFFFFFF"/>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start w:val="1"/>
      <w:numFmt w:val="bullet"/>
      <w:lvlText w:val="o"/>
      <w:lvlJc w:val="left"/>
      <w:pPr>
        <w:tabs>
          <w:tab w:val="num" w:pos="3240"/>
        </w:tabs>
        <w:ind w:left="3240" w:hanging="360"/>
      </w:pPr>
      <w:rPr>
        <w:rFonts w:ascii="Courier New" w:hAnsi="Courier New" w:hint="default"/>
      </w:rPr>
    </w:lvl>
    <w:lvl w:ilvl="5" w:tplc="04090005">
      <w:start w:val="1"/>
      <w:numFmt w:val="bullet"/>
      <w:lvlText w:val=""/>
      <w:lvlJc w:val="left"/>
      <w:pPr>
        <w:tabs>
          <w:tab w:val="num" w:pos="3960"/>
        </w:tabs>
        <w:ind w:left="3960" w:hanging="360"/>
      </w:pPr>
      <w:rPr>
        <w:rFonts w:ascii="Wingdings" w:hAnsi="Wingdings" w:hint="default"/>
      </w:rPr>
    </w:lvl>
    <w:lvl w:ilvl="6" w:tplc="04090001">
      <w:start w:val="1"/>
      <w:numFmt w:val="bullet"/>
      <w:lvlText w:val=""/>
      <w:lvlJc w:val="left"/>
      <w:pPr>
        <w:tabs>
          <w:tab w:val="num" w:pos="4680"/>
        </w:tabs>
        <w:ind w:left="4680" w:hanging="360"/>
      </w:pPr>
      <w:rPr>
        <w:rFonts w:ascii="Symbol" w:hAnsi="Symbol" w:hint="default"/>
      </w:rPr>
    </w:lvl>
    <w:lvl w:ilvl="7" w:tplc="04090003">
      <w:start w:val="1"/>
      <w:numFmt w:val="bullet"/>
      <w:lvlText w:val="o"/>
      <w:lvlJc w:val="left"/>
      <w:pPr>
        <w:tabs>
          <w:tab w:val="num" w:pos="5400"/>
        </w:tabs>
        <w:ind w:left="5400" w:hanging="360"/>
      </w:pPr>
      <w:rPr>
        <w:rFonts w:ascii="Courier New" w:hAnsi="Courier New" w:hint="default"/>
      </w:rPr>
    </w:lvl>
    <w:lvl w:ilvl="8" w:tplc="04090005">
      <w:start w:val="1"/>
      <w:numFmt w:val="bullet"/>
      <w:lvlText w:val=""/>
      <w:lvlJc w:val="left"/>
      <w:pPr>
        <w:tabs>
          <w:tab w:val="num" w:pos="6120"/>
        </w:tabs>
        <w:ind w:left="6120" w:hanging="360"/>
      </w:pPr>
      <w:rPr>
        <w:rFonts w:ascii="Wingdings" w:hAnsi="Wingdings" w:hint="default"/>
      </w:rPr>
    </w:lvl>
  </w:abstractNum>
  <w:abstractNum w:abstractNumId="20" w15:restartNumberingAfterBreak="0">
    <w:nsid w:val="6CC473D8"/>
    <w:multiLevelType w:val="hybridMultilevel"/>
    <w:tmpl w:val="FFFFFFFF"/>
    <w:lvl w:ilvl="0" w:tplc="FFFFFFFF">
      <w:start w:val="1"/>
      <w:numFmt w:val="bullet"/>
      <w:lvlText w:val=""/>
      <w:lvlJc w:val="left"/>
      <w:pPr>
        <w:tabs>
          <w:tab w:val="num" w:pos="720"/>
        </w:tabs>
        <w:ind w:left="720" w:hanging="360"/>
      </w:pPr>
      <w:rPr>
        <w:rFonts w:ascii="Symbol" w:hAnsi="Symbol" w:hint="default"/>
      </w:rPr>
    </w:lvl>
    <w:lvl w:ilvl="1" w:tplc="FFFFFFFF">
      <w:start w:val="1"/>
      <w:numFmt w:val="decimal"/>
      <w:lvlText w:val="%2."/>
      <w:lvlJc w:val="left"/>
      <w:pPr>
        <w:tabs>
          <w:tab w:val="num" w:pos="1440"/>
        </w:tabs>
        <w:ind w:left="1440" w:hanging="360"/>
      </w:pPr>
      <w:rPr>
        <w:rFonts w:cs="Times New Roman"/>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F444B7A"/>
    <w:multiLevelType w:val="hybridMultilevel"/>
    <w:tmpl w:val="FFFFFFFF"/>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F4575A7"/>
    <w:multiLevelType w:val="singleLevel"/>
    <w:tmpl w:val="FFFFFFFF"/>
    <w:lvl w:ilvl="0">
      <w:start w:val="2"/>
      <w:numFmt w:val="decimal"/>
      <w:lvlText w:val="%1"/>
      <w:lvlJc w:val="left"/>
      <w:pPr>
        <w:tabs>
          <w:tab w:val="num" w:pos="2520"/>
        </w:tabs>
        <w:ind w:left="2520" w:hanging="360"/>
      </w:pPr>
      <w:rPr>
        <w:rFonts w:cs="Times New Roman" w:hint="default"/>
        <w:b/>
        <w:bCs/>
      </w:rPr>
    </w:lvl>
  </w:abstractNum>
  <w:abstractNum w:abstractNumId="23" w15:restartNumberingAfterBreak="0">
    <w:nsid w:val="708A3A94"/>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24" w15:restartNumberingAfterBreak="0">
    <w:nsid w:val="73A015A1"/>
    <w:multiLevelType w:val="hybridMultilevel"/>
    <w:tmpl w:val="FFFFFFFF"/>
    <w:lvl w:ilvl="0" w:tplc="FFFFFFFF">
      <w:start w:val="1"/>
      <w:numFmt w:val="bullet"/>
      <w:lvlText w:val=""/>
      <w:lvlJc w:val="left"/>
      <w:pPr>
        <w:tabs>
          <w:tab w:val="num" w:pos="360"/>
        </w:tabs>
        <w:ind w:left="36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8966C52"/>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26" w15:restartNumberingAfterBreak="0">
    <w:nsid w:val="78C610F5"/>
    <w:multiLevelType w:val="hybridMultilevel"/>
    <w:tmpl w:val="FFFFFFFF"/>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BD03DF4"/>
    <w:multiLevelType w:val="singleLevel"/>
    <w:tmpl w:val="FFFFFFFF"/>
    <w:lvl w:ilvl="0">
      <w:start w:val="1"/>
      <w:numFmt w:val="bullet"/>
      <w:lvlText w:val=""/>
      <w:lvlJc w:val="left"/>
      <w:pPr>
        <w:tabs>
          <w:tab w:val="num" w:pos="360"/>
        </w:tabs>
        <w:ind w:left="360" w:hanging="360"/>
      </w:pPr>
      <w:rPr>
        <w:rFonts w:ascii="Symbol" w:hAnsi="Symbol" w:hint="default"/>
      </w:rPr>
    </w:lvl>
  </w:abstractNum>
  <w:num w:numId="1" w16cid:durableId="1787774787">
    <w:abstractNumId w:val="3"/>
  </w:num>
  <w:num w:numId="2" w16cid:durableId="563763905">
    <w:abstractNumId w:val="8"/>
  </w:num>
  <w:num w:numId="3" w16cid:durableId="1470711277">
    <w:abstractNumId w:val="27"/>
  </w:num>
  <w:num w:numId="4" w16cid:durableId="1561554209">
    <w:abstractNumId w:val="12"/>
  </w:num>
  <w:num w:numId="5" w16cid:durableId="1698846977">
    <w:abstractNumId w:val="17"/>
  </w:num>
  <w:num w:numId="6" w16cid:durableId="946619519">
    <w:abstractNumId w:val="22"/>
  </w:num>
  <w:num w:numId="7" w16cid:durableId="1902520177">
    <w:abstractNumId w:val="15"/>
  </w:num>
  <w:num w:numId="8" w16cid:durableId="1286424737">
    <w:abstractNumId w:val="2"/>
  </w:num>
  <w:num w:numId="9" w16cid:durableId="216624853">
    <w:abstractNumId w:val="6"/>
  </w:num>
  <w:num w:numId="10" w16cid:durableId="747964885">
    <w:abstractNumId w:val="4"/>
  </w:num>
  <w:num w:numId="11" w16cid:durableId="1838038156">
    <w:abstractNumId w:val="9"/>
  </w:num>
  <w:num w:numId="12" w16cid:durableId="1978796560">
    <w:abstractNumId w:val="13"/>
  </w:num>
  <w:num w:numId="13" w16cid:durableId="1124664430">
    <w:abstractNumId w:val="24"/>
  </w:num>
  <w:num w:numId="14" w16cid:durableId="343090398">
    <w:abstractNumId w:val="10"/>
  </w:num>
  <w:num w:numId="15" w16cid:durableId="55209590">
    <w:abstractNumId w:val="5"/>
  </w:num>
  <w:num w:numId="16" w16cid:durableId="2022925004">
    <w:abstractNumId w:val="25"/>
  </w:num>
  <w:num w:numId="17" w16cid:durableId="1709643288">
    <w:abstractNumId w:val="0"/>
  </w:num>
  <w:num w:numId="18" w16cid:durableId="1185363035">
    <w:abstractNumId w:val="21"/>
  </w:num>
  <w:num w:numId="19" w16cid:durableId="1243763172">
    <w:abstractNumId w:val="11"/>
  </w:num>
  <w:num w:numId="20" w16cid:durableId="1718116522">
    <w:abstractNumId w:val="20"/>
  </w:num>
  <w:num w:numId="21" w16cid:durableId="607933321">
    <w:abstractNumId w:val="26"/>
  </w:num>
  <w:num w:numId="22" w16cid:durableId="1922567013">
    <w:abstractNumId w:val="7"/>
  </w:num>
  <w:num w:numId="23" w16cid:durableId="1716393014">
    <w:abstractNumId w:val="16"/>
  </w:num>
  <w:num w:numId="24" w16cid:durableId="85468269">
    <w:abstractNumId w:val="18"/>
  </w:num>
  <w:num w:numId="25" w16cid:durableId="617183062">
    <w:abstractNumId w:val="23"/>
  </w:num>
  <w:num w:numId="26" w16cid:durableId="1921794799">
    <w:abstractNumId w:val="19"/>
  </w:num>
  <w:num w:numId="27" w16cid:durableId="163008832">
    <w:abstractNumId w:val="14"/>
  </w:num>
  <w:num w:numId="28" w16cid:durableId="939223034">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36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 w:id="1"/>
  </w:footnotePr>
  <w:endnotePr>
    <w:endnote w:id="-1"/>
    <w:endnote w:id="0"/>
    <w:endnote w:id="1"/>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2"/>
    <w:compatSetting w:name="useWord2013TrackBottomHyphenation" w:uri="http://schemas.microsoft.com/office/word" w:val="0"/>
  </w:compat>
  <w:rsids>
    <w:rsidRoot w:val="00323B2A"/>
    <w:rsid w:val="00006766"/>
    <w:rsid w:val="00016AC0"/>
    <w:rsid w:val="0005646A"/>
    <w:rsid w:val="00083243"/>
    <w:rsid w:val="000E5530"/>
    <w:rsid w:val="00124B74"/>
    <w:rsid w:val="001339E4"/>
    <w:rsid w:val="00156000"/>
    <w:rsid w:val="001670AD"/>
    <w:rsid w:val="001743FF"/>
    <w:rsid w:val="001C5E8A"/>
    <w:rsid w:val="001F5A97"/>
    <w:rsid w:val="0020783D"/>
    <w:rsid w:val="002646F6"/>
    <w:rsid w:val="002806A0"/>
    <w:rsid w:val="002A1A1D"/>
    <w:rsid w:val="002F6CE2"/>
    <w:rsid w:val="003057C7"/>
    <w:rsid w:val="00323B2A"/>
    <w:rsid w:val="00332F44"/>
    <w:rsid w:val="0034467B"/>
    <w:rsid w:val="00350A4A"/>
    <w:rsid w:val="00351569"/>
    <w:rsid w:val="00367142"/>
    <w:rsid w:val="00376AEE"/>
    <w:rsid w:val="00383393"/>
    <w:rsid w:val="003F57C6"/>
    <w:rsid w:val="00412D8D"/>
    <w:rsid w:val="00430780"/>
    <w:rsid w:val="004523C2"/>
    <w:rsid w:val="004B1A39"/>
    <w:rsid w:val="004B75BA"/>
    <w:rsid w:val="004C7494"/>
    <w:rsid w:val="004E5B91"/>
    <w:rsid w:val="0052154F"/>
    <w:rsid w:val="00573F52"/>
    <w:rsid w:val="005C09D4"/>
    <w:rsid w:val="005C41CF"/>
    <w:rsid w:val="005F50BF"/>
    <w:rsid w:val="00650500"/>
    <w:rsid w:val="00696B97"/>
    <w:rsid w:val="006D21F7"/>
    <w:rsid w:val="006F3CE9"/>
    <w:rsid w:val="0070434D"/>
    <w:rsid w:val="007122ED"/>
    <w:rsid w:val="00716E0C"/>
    <w:rsid w:val="00743B76"/>
    <w:rsid w:val="007A4576"/>
    <w:rsid w:val="007B1621"/>
    <w:rsid w:val="007B304C"/>
    <w:rsid w:val="007E6920"/>
    <w:rsid w:val="007F65A1"/>
    <w:rsid w:val="00832884"/>
    <w:rsid w:val="00834B3C"/>
    <w:rsid w:val="00847E36"/>
    <w:rsid w:val="00860EF1"/>
    <w:rsid w:val="008C104F"/>
    <w:rsid w:val="008F1A1E"/>
    <w:rsid w:val="008F77CE"/>
    <w:rsid w:val="00925BE9"/>
    <w:rsid w:val="0094260E"/>
    <w:rsid w:val="00946084"/>
    <w:rsid w:val="00994E92"/>
    <w:rsid w:val="009E1A01"/>
    <w:rsid w:val="00A00631"/>
    <w:rsid w:val="00A374B9"/>
    <w:rsid w:val="00A577C7"/>
    <w:rsid w:val="00A66FB1"/>
    <w:rsid w:val="00A75215"/>
    <w:rsid w:val="00A816AD"/>
    <w:rsid w:val="00A90BB5"/>
    <w:rsid w:val="00A9183D"/>
    <w:rsid w:val="00AA091B"/>
    <w:rsid w:val="00AE47EC"/>
    <w:rsid w:val="00B0650F"/>
    <w:rsid w:val="00B1733E"/>
    <w:rsid w:val="00B43B2F"/>
    <w:rsid w:val="00B8598D"/>
    <w:rsid w:val="00B8606B"/>
    <w:rsid w:val="00BA01A9"/>
    <w:rsid w:val="00BA6AEE"/>
    <w:rsid w:val="00BB66A3"/>
    <w:rsid w:val="00BF4F45"/>
    <w:rsid w:val="00C100F7"/>
    <w:rsid w:val="00C542FD"/>
    <w:rsid w:val="00C72E39"/>
    <w:rsid w:val="00CE44C3"/>
    <w:rsid w:val="00CF60FF"/>
    <w:rsid w:val="00D04D29"/>
    <w:rsid w:val="00D066C9"/>
    <w:rsid w:val="00D86361"/>
    <w:rsid w:val="00D920CD"/>
    <w:rsid w:val="00DB5384"/>
    <w:rsid w:val="00DD046B"/>
    <w:rsid w:val="00DF6F79"/>
    <w:rsid w:val="00E2763E"/>
    <w:rsid w:val="00E370BD"/>
    <w:rsid w:val="00E67124"/>
    <w:rsid w:val="00EB7032"/>
    <w:rsid w:val="00EE02AD"/>
    <w:rsid w:val="00EE4D47"/>
    <w:rsid w:val="00F01115"/>
    <w:rsid w:val="00F03E52"/>
    <w:rsid w:val="00F354B2"/>
    <w:rsid w:val="00F36814"/>
    <w:rsid w:val="00F74781"/>
    <w:rsid w:val="00F80ED5"/>
    <w:rsid w:val="00F91F5D"/>
    <w:rsid w:val="00FA4409"/>
    <w:rsid w:val="00FA6F85"/>
    <w:rsid w:val="00FD2C1A"/>
    <w:rsid w:val="00FF0CAF"/>
    <w:rsid w:val="00FF62F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44"/>
    <o:shapelayout v:ext="edit">
      <o:idmap v:ext="edit" data="1"/>
      <o:rules v:ext="edit">
        <o:r id="V:Rule1" type="callout" idref="#Speech Bubble: Rectangle 1"/>
        <o:r id="V:Rule2" type="callout" idref="#Speech Bubble: Rectangle 2"/>
        <o:r id="V:Rule3" type="callout" idref="#Speech Bubble: Rectangle 3"/>
      </o:rules>
    </o:shapelayout>
  </w:shapeDefaults>
  <w:decimalSymbol w:val="."/>
  <w:listSeparator w:val=","/>
  <w14:defaultImageDpi w14:val="0"/>
  <w15:docId w15:val="{4F270FE1-4E26-4388-8ECF-5C6C8F01E5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uiPriority="9" w:qFormat="1"/>
    <w:lsdException w:name="heading 3" w:uiPriority="9" w:qFormat="1"/>
    <w:lsdException w:name="heading 4" w:semiHidden="1" w:uiPriority="9" w:unhideWhenUsed="1" w:qFormat="1"/>
    <w:lsdException w:name="heading 5" w:uiPriority="9"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F3CE9"/>
    <w:pPr>
      <w:autoSpaceDE w:val="0"/>
      <w:autoSpaceDN w:val="0"/>
      <w:spacing w:after="0" w:line="240" w:lineRule="auto"/>
    </w:pPr>
    <w:rPr>
      <w:sz w:val="20"/>
      <w:szCs w:val="20"/>
    </w:rPr>
  </w:style>
  <w:style w:type="paragraph" w:styleId="Heading1">
    <w:name w:val="heading 1"/>
    <w:aliases w:val="h1"/>
    <w:basedOn w:val="Normal"/>
    <w:next w:val="Normal"/>
    <w:link w:val="Heading1Char"/>
    <w:uiPriority w:val="99"/>
    <w:qFormat/>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0"/>
    </w:pPr>
    <w:rPr>
      <w:rFonts w:ascii="Arial" w:hAnsi="Arial" w:cs="Arial"/>
      <w:b/>
      <w:bCs/>
      <w:sz w:val="48"/>
      <w:szCs w:val="48"/>
    </w:rPr>
  </w:style>
  <w:style w:type="paragraph" w:styleId="Heading2">
    <w:name w:val="heading 2"/>
    <w:basedOn w:val="Normal"/>
    <w:next w:val="Normal"/>
    <w:link w:val="Heading2Char"/>
    <w:uiPriority w:val="99"/>
    <w:qFormat/>
    <w:pPr>
      <w:keepNext/>
      <w:ind w:right="144"/>
      <w:jc w:val="center"/>
      <w:outlineLvl w:val="1"/>
    </w:pPr>
  </w:style>
  <w:style w:type="paragraph" w:styleId="Heading3">
    <w:name w:val="heading 3"/>
    <w:basedOn w:val="Normal"/>
    <w:next w:val="Normal"/>
    <w:link w:val="Heading3Char"/>
    <w:uiPriority w:val="99"/>
    <w:qFormat/>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outlineLvl w:val="2"/>
    </w:pPr>
  </w:style>
  <w:style w:type="paragraph" w:styleId="Heading5">
    <w:name w:val="heading 5"/>
    <w:basedOn w:val="Normal"/>
    <w:next w:val="Normal"/>
    <w:link w:val="Heading5Char"/>
    <w:uiPriority w:val="99"/>
    <w:qFormat/>
    <w:pPr>
      <w:keepNext/>
      <w:jc w:val="center"/>
      <w:outlineLvl w:val="4"/>
    </w:pPr>
    <w:rPr>
      <w:sz w:val="56"/>
      <w:szCs w:val="56"/>
    </w:rPr>
  </w:style>
  <w:style w:type="paragraph" w:styleId="Heading6">
    <w:name w:val="heading 6"/>
    <w:basedOn w:val="Normal"/>
    <w:next w:val="Normal"/>
    <w:link w:val="Heading6Char"/>
    <w:uiPriority w:val="99"/>
    <w:qFormat/>
    <w:pPr>
      <w:keepNext/>
      <w:autoSpaceDE/>
      <w:autoSpaceDN/>
      <w:spacing w:before="120"/>
      <w:jc w:val="center"/>
      <w:outlineLvl w:val="5"/>
    </w:pPr>
    <w:rPr>
      <w:rFonts w:ascii="Arial" w:hAnsi="Arial" w:cs="Arial"/>
      <w:b/>
      <w:bCs/>
      <w:sz w:val="40"/>
      <w:szCs w:val="40"/>
    </w:rPr>
  </w:style>
  <w:style w:type="paragraph" w:styleId="Heading7">
    <w:name w:val="heading 7"/>
    <w:basedOn w:val="Normal"/>
    <w:next w:val="Normal"/>
    <w:link w:val="Heading7Char"/>
    <w:uiPriority w:val="99"/>
    <w:qFormat/>
    <w:pPr>
      <w:keepNext/>
      <w:widowControl w:val="0"/>
      <w:outlineLvl w:val="6"/>
    </w:pPr>
    <w:rPr>
      <w:b/>
      <w:bCs/>
      <w:sz w:val="40"/>
      <w:szCs w:val="40"/>
    </w:rPr>
  </w:style>
  <w:style w:type="character" w:default="1" w:styleId="DefaultParagraphFont">
    <w:name w:val="Default Paragraph Font"/>
    <w:uiPriority w:val="1"/>
    <w:semiHidden/>
    <w:rsid w:val="00FA6F8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basedOn w:val="DefaultParagraphFont"/>
    <w:link w:val="Heading1"/>
    <w:uiPriority w:val="9"/>
    <w:locked/>
    <w:rPr>
      <w:rFonts w:asciiTheme="majorHAnsi" w:eastAsiaTheme="majorEastAsia" w:hAnsiTheme="majorHAnsi" w:cs="Times New Roman"/>
      <w:b/>
      <w:bCs/>
      <w:kern w:val="32"/>
      <w:sz w:val="32"/>
      <w:szCs w:val="32"/>
    </w:rPr>
  </w:style>
  <w:style w:type="character" w:customStyle="1" w:styleId="Heading2Char">
    <w:name w:val="Heading 2 Char"/>
    <w:basedOn w:val="DefaultParagraphFont"/>
    <w:link w:val="Heading2"/>
    <w:uiPriority w:val="9"/>
    <w:semiHidden/>
    <w:locked/>
    <w:rPr>
      <w:rFonts w:asciiTheme="majorHAnsi" w:eastAsiaTheme="majorEastAsia" w:hAnsiTheme="majorHAnsi" w:cs="Times New Roman"/>
      <w:b/>
      <w:bCs/>
      <w:i/>
      <w:iCs/>
      <w:sz w:val="28"/>
      <w:szCs w:val="28"/>
    </w:rPr>
  </w:style>
  <w:style w:type="character" w:customStyle="1" w:styleId="Heading3Char">
    <w:name w:val="Heading 3 Char"/>
    <w:basedOn w:val="DefaultParagraphFont"/>
    <w:link w:val="Heading3"/>
    <w:uiPriority w:val="9"/>
    <w:semiHidden/>
    <w:locked/>
    <w:rPr>
      <w:rFonts w:asciiTheme="majorHAnsi" w:eastAsiaTheme="majorEastAsia" w:hAnsiTheme="majorHAnsi" w:cs="Times New Roman"/>
      <w:b/>
      <w:bCs/>
      <w:sz w:val="26"/>
      <w:szCs w:val="26"/>
    </w:rPr>
  </w:style>
  <w:style w:type="character" w:customStyle="1" w:styleId="Heading5Char">
    <w:name w:val="Heading 5 Char"/>
    <w:basedOn w:val="DefaultParagraphFont"/>
    <w:link w:val="Heading5"/>
    <w:uiPriority w:val="9"/>
    <w:semiHidden/>
    <w:locked/>
    <w:rPr>
      <w:rFonts w:asciiTheme="minorHAnsi" w:eastAsiaTheme="minorEastAsia" w:hAnsiTheme="minorHAnsi" w:cs="Times New Roman"/>
      <w:b/>
      <w:bCs/>
      <w:i/>
      <w:iCs/>
      <w:sz w:val="26"/>
      <w:szCs w:val="26"/>
    </w:rPr>
  </w:style>
  <w:style w:type="character" w:customStyle="1" w:styleId="Heading6Char">
    <w:name w:val="Heading 6 Char"/>
    <w:basedOn w:val="DefaultParagraphFont"/>
    <w:link w:val="Heading6"/>
    <w:uiPriority w:val="9"/>
    <w:semiHidden/>
    <w:locked/>
    <w:rPr>
      <w:rFonts w:asciiTheme="minorHAnsi" w:eastAsiaTheme="minorEastAsia" w:hAnsiTheme="minorHAnsi" w:cs="Times New Roman"/>
      <w:b/>
      <w:bCs/>
    </w:rPr>
  </w:style>
  <w:style w:type="character" w:customStyle="1" w:styleId="Heading7Char">
    <w:name w:val="Heading 7 Char"/>
    <w:basedOn w:val="DefaultParagraphFont"/>
    <w:link w:val="Heading7"/>
    <w:uiPriority w:val="9"/>
    <w:semiHidden/>
    <w:locked/>
    <w:rPr>
      <w:rFonts w:asciiTheme="minorHAnsi" w:eastAsiaTheme="minorEastAsia" w:hAnsiTheme="minorHAnsi" w:cs="Times New Roman"/>
      <w:sz w:val="24"/>
      <w:szCs w:val="24"/>
    </w:rPr>
  </w:style>
  <w:style w:type="paragraph" w:styleId="Header">
    <w:name w:val="header"/>
    <w:basedOn w:val="Normal"/>
    <w:link w:val="HeaderChar"/>
    <w:uiPriority w:val="99"/>
    <w:pPr>
      <w:tabs>
        <w:tab w:val="center" w:pos="4320"/>
        <w:tab w:val="right" w:pos="8640"/>
      </w:tabs>
    </w:pPr>
  </w:style>
  <w:style w:type="character" w:customStyle="1" w:styleId="HeaderChar">
    <w:name w:val="Header Char"/>
    <w:basedOn w:val="DefaultParagraphFont"/>
    <w:link w:val="Header"/>
    <w:uiPriority w:val="99"/>
    <w:semiHidden/>
    <w:locked/>
    <w:rPr>
      <w:rFonts w:cs="Times New Roman"/>
      <w:sz w:val="20"/>
      <w:szCs w:val="20"/>
    </w:rPr>
  </w:style>
  <w:style w:type="paragraph" w:styleId="Footer">
    <w:name w:val="footer"/>
    <w:basedOn w:val="Normal"/>
    <w:link w:val="FooterChar"/>
    <w:uiPriority w:val="99"/>
    <w:pPr>
      <w:tabs>
        <w:tab w:val="center" w:pos="4320"/>
        <w:tab w:val="right" w:pos="8640"/>
      </w:tabs>
    </w:pPr>
  </w:style>
  <w:style w:type="character" w:customStyle="1" w:styleId="FooterChar">
    <w:name w:val="Footer Char"/>
    <w:basedOn w:val="DefaultParagraphFont"/>
    <w:link w:val="Footer"/>
    <w:uiPriority w:val="99"/>
    <w:semiHidden/>
    <w:locked/>
    <w:rPr>
      <w:rFonts w:cs="Times New Roman"/>
      <w:sz w:val="20"/>
      <w:szCs w:val="20"/>
    </w:rPr>
  </w:style>
  <w:style w:type="paragraph" w:customStyle="1" w:styleId="Definition">
    <w:name w:val="Definition"/>
    <w:basedOn w:val="Normal"/>
    <w:uiPriority w:val="99"/>
    <w:pPr>
      <w:widowControl w:val="0"/>
      <w:spacing w:before="60"/>
      <w:ind w:right="144"/>
    </w:pPr>
    <w:rPr>
      <w:rFonts w:ascii="Arial" w:hAnsi="Arial" w:cs="Arial"/>
      <w:sz w:val="16"/>
      <w:szCs w:val="16"/>
    </w:rPr>
  </w:style>
  <w:style w:type="paragraph" w:styleId="BodyTextIndent">
    <w:name w:val="Body Text Indent"/>
    <w:basedOn w:val="Normal"/>
    <w:link w:val="BodyTextIndentChar"/>
    <w:uiPriority w:val="99"/>
    <w:rPr>
      <w:b/>
      <w:bCs/>
    </w:rPr>
  </w:style>
  <w:style w:type="character" w:customStyle="1" w:styleId="BodyTextIndentChar">
    <w:name w:val="Body Text Indent Char"/>
    <w:basedOn w:val="DefaultParagraphFont"/>
    <w:link w:val="BodyTextIndent"/>
    <w:uiPriority w:val="99"/>
    <w:semiHidden/>
    <w:locked/>
    <w:rPr>
      <w:rFonts w:cs="Times New Roman"/>
      <w:sz w:val="20"/>
      <w:szCs w:val="20"/>
    </w:rPr>
  </w:style>
  <w:style w:type="paragraph" w:styleId="TOC1">
    <w:name w:val="toc 1"/>
    <w:basedOn w:val="Normal"/>
    <w:next w:val="Normal"/>
    <w:autoRedefine/>
    <w:uiPriority w:val="99"/>
    <w:semiHidden/>
    <w:pPr>
      <w:autoSpaceDE/>
      <w:autoSpaceDN/>
      <w:spacing w:before="240"/>
    </w:pPr>
    <w:rPr>
      <w:rFonts w:ascii="Arial" w:hAnsi="Arial" w:cs="Arial"/>
      <w:b/>
      <w:bCs/>
      <w:noProof/>
    </w:rPr>
  </w:style>
  <w:style w:type="paragraph" w:customStyle="1" w:styleId="Element">
    <w:name w:val="Element"/>
    <w:basedOn w:val="Normal"/>
    <w:uiPriority w:val="99"/>
    <w:pPr>
      <w:autoSpaceDE/>
      <w:autoSpaceDN/>
      <w:spacing w:before="60"/>
      <w:ind w:right="144"/>
    </w:pPr>
    <w:rPr>
      <w:rFonts w:ascii="Arial" w:hAnsi="Arial" w:cs="Arial"/>
    </w:rPr>
  </w:style>
  <w:style w:type="paragraph" w:styleId="BalloonText">
    <w:name w:val="Balloon Text"/>
    <w:basedOn w:val="Normal"/>
    <w:link w:val="BalloonTextChar"/>
    <w:uiPriority w:val="99"/>
    <w:unhideWhenUsed/>
    <w:rsid w:val="00FA6F85"/>
    <w:rPr>
      <w:rFonts w:ascii="Tahoma" w:hAnsi="Tahoma" w:cs="Tahoma"/>
      <w:sz w:val="16"/>
      <w:szCs w:val="16"/>
    </w:rPr>
  </w:style>
  <w:style w:type="character" w:customStyle="1" w:styleId="BalloonTextChar">
    <w:name w:val="Balloon Text Char"/>
    <w:basedOn w:val="DefaultParagraphFont"/>
    <w:link w:val="BalloonText"/>
    <w:uiPriority w:val="99"/>
    <w:rsid w:val="00FA6F85"/>
    <w:rPr>
      <w:rFonts w:ascii="Tahoma" w:hAnsi="Tahoma" w:cs="Tahoma"/>
      <w:sz w:val="16"/>
      <w:szCs w:val="16"/>
    </w:rPr>
  </w:style>
  <w:style w:type="paragraph" w:styleId="Revision">
    <w:name w:val="Revision"/>
    <w:hidden/>
    <w:uiPriority w:val="99"/>
    <w:semiHidden/>
    <w:rsid w:val="00FA6F85"/>
    <w:pPr>
      <w:spacing w:after="0" w:line="240" w:lineRule="auto"/>
    </w:pPr>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9986626">
      <w:marLeft w:val="0"/>
      <w:marRight w:val="0"/>
      <w:marTop w:val="0"/>
      <w:marBottom w:val="0"/>
      <w:divBdr>
        <w:top w:val="none" w:sz="0" w:space="0" w:color="auto"/>
        <w:left w:val="none" w:sz="0" w:space="0" w:color="auto"/>
        <w:bottom w:val="none" w:sz="0" w:space="0" w:color="auto"/>
        <w:right w:val="none" w:sz="0" w:space="0" w:color="auto"/>
      </w:divBdr>
    </w:div>
    <w:div w:id="849442318">
      <w:marLeft w:val="0"/>
      <w:marRight w:val="0"/>
      <w:marTop w:val="0"/>
      <w:marBottom w:val="0"/>
      <w:divBdr>
        <w:top w:val="none" w:sz="0" w:space="0" w:color="auto"/>
        <w:left w:val="none" w:sz="0" w:space="0" w:color="auto"/>
        <w:bottom w:val="none" w:sz="0" w:space="0" w:color="auto"/>
        <w:right w:val="none" w:sz="0" w:space="0" w:color="auto"/>
      </w:divBdr>
    </w:div>
    <w:div w:id="886378120">
      <w:marLeft w:val="0"/>
      <w:marRight w:val="0"/>
      <w:marTop w:val="0"/>
      <w:marBottom w:val="0"/>
      <w:divBdr>
        <w:top w:val="none" w:sz="0" w:space="0" w:color="auto"/>
        <w:left w:val="none" w:sz="0" w:space="0" w:color="auto"/>
        <w:bottom w:val="none" w:sz="0" w:space="0" w:color="auto"/>
        <w:right w:val="none" w:sz="0" w:space="0" w:color="auto"/>
      </w:divBdr>
    </w:div>
    <w:div w:id="1728146805">
      <w:marLeft w:val="0"/>
      <w:marRight w:val="0"/>
      <w:marTop w:val="0"/>
      <w:marBottom w:val="0"/>
      <w:divBdr>
        <w:top w:val="none" w:sz="0" w:space="0" w:color="auto"/>
        <w:left w:val="none" w:sz="0" w:space="0" w:color="auto"/>
        <w:bottom w:val="none" w:sz="0" w:space="0" w:color="auto"/>
        <w:right w:val="none" w:sz="0" w:space="0" w:color="auto"/>
      </w:divBdr>
    </w:div>
    <w:div w:id="20927770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43649B7-372E-49DD-8D0A-ECC452F80E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1056</TotalTime>
  <Pages>21</Pages>
  <Words>4438</Words>
  <Characters>25303</Characters>
  <Application>Microsoft Office Word</Application>
  <DocSecurity>0</DocSecurity>
  <Lines>210</Lines>
  <Paragraphs>59</Paragraphs>
  <ScaleCrop>false</ScaleCrop>
  <Company>TNPE</Company>
  <LinksUpToDate>false</LinksUpToDate>
  <CharactersWithSpaces>29682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824 Application Advice</dc:title>
  <dc:subject/>
  <dc:creator>Foresight's Document Builder</dc:creator>
  <cp:keywords/>
  <dc:description/>
  <cp:lastModifiedBy>ERCOT</cp:lastModifiedBy>
  <cp:revision>1</cp:revision>
  <dcterms:created xsi:type="dcterms:W3CDTF">2023-06-14T00:39:00Z</dcterms:created>
  <dcterms:modified xsi:type="dcterms:W3CDTF">2023-06-13T19:42:00Z</dcterms:modified>
</cp:coreProperties>
</file>