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071E9" w14:paraId="20258991" w14:textId="77777777" w:rsidTr="00CD2A92">
        <w:tc>
          <w:tcPr>
            <w:tcW w:w="1620" w:type="dxa"/>
            <w:tcBorders>
              <w:bottom w:val="single" w:sz="4" w:space="0" w:color="auto"/>
            </w:tcBorders>
            <w:shd w:val="clear" w:color="auto" w:fill="FFFFFF"/>
            <w:vAlign w:val="center"/>
          </w:tcPr>
          <w:p w14:paraId="0D3A5AB0" w14:textId="77777777" w:rsidR="001071E9" w:rsidRDefault="001071E9" w:rsidP="00CD2A92">
            <w:pPr>
              <w:pStyle w:val="Header"/>
              <w:rPr>
                <w:rFonts w:ascii="Verdana" w:hAnsi="Verdana"/>
                <w:sz w:val="22"/>
              </w:rPr>
            </w:pPr>
            <w:bookmarkStart w:id="0" w:name="_Toc141685007"/>
            <w:bookmarkStart w:id="1" w:name="_Toc73088718"/>
            <w:bookmarkStart w:id="2" w:name="_Toc141685008"/>
            <w:bookmarkStart w:id="3" w:name="_Toc73088719"/>
            <w:bookmarkStart w:id="4" w:name="_Toc73847662"/>
            <w:bookmarkStart w:id="5" w:name="_Toc118224377"/>
            <w:bookmarkStart w:id="6" w:name="_Toc118909445"/>
            <w:bookmarkStart w:id="7" w:name="_Toc205190238"/>
            <w:bookmarkStart w:id="8" w:name="_Toc112226227"/>
            <w:bookmarkStart w:id="9" w:name="_Toc116564828"/>
            <w:r>
              <w:t>NPRR Number</w:t>
            </w:r>
          </w:p>
        </w:tc>
        <w:tc>
          <w:tcPr>
            <w:tcW w:w="1260" w:type="dxa"/>
            <w:tcBorders>
              <w:bottom w:val="single" w:sz="4" w:space="0" w:color="auto"/>
            </w:tcBorders>
            <w:vAlign w:val="center"/>
          </w:tcPr>
          <w:p w14:paraId="12B5D839" w14:textId="77777777" w:rsidR="001071E9" w:rsidRDefault="001071E9" w:rsidP="00CD2A92">
            <w:pPr>
              <w:pStyle w:val="Header"/>
            </w:pPr>
            <w:hyperlink r:id="rId11" w:history="1">
              <w:r w:rsidRPr="0006699C">
                <w:rPr>
                  <w:rStyle w:val="Hyperlink"/>
                </w:rPr>
                <w:t>1169</w:t>
              </w:r>
            </w:hyperlink>
          </w:p>
        </w:tc>
        <w:tc>
          <w:tcPr>
            <w:tcW w:w="900" w:type="dxa"/>
            <w:tcBorders>
              <w:bottom w:val="single" w:sz="4" w:space="0" w:color="auto"/>
            </w:tcBorders>
            <w:shd w:val="clear" w:color="auto" w:fill="FFFFFF"/>
            <w:vAlign w:val="center"/>
          </w:tcPr>
          <w:p w14:paraId="6534C4B8" w14:textId="77777777" w:rsidR="001071E9" w:rsidRDefault="001071E9" w:rsidP="00CD2A92">
            <w:pPr>
              <w:pStyle w:val="Header"/>
            </w:pPr>
            <w:r>
              <w:t>NPRR Title</w:t>
            </w:r>
          </w:p>
        </w:tc>
        <w:tc>
          <w:tcPr>
            <w:tcW w:w="6660" w:type="dxa"/>
            <w:tcBorders>
              <w:bottom w:val="single" w:sz="4" w:space="0" w:color="auto"/>
            </w:tcBorders>
            <w:vAlign w:val="center"/>
          </w:tcPr>
          <w:p w14:paraId="346BA1A8" w14:textId="77777777" w:rsidR="001071E9" w:rsidRDefault="001071E9" w:rsidP="00CD2A92">
            <w:pPr>
              <w:pStyle w:val="Header"/>
            </w:pPr>
            <w:r>
              <w:t>Expansion of Generation Resources Qualified to Provide Firm Fuel Supply Service in Phase 2 of the Service</w:t>
            </w:r>
          </w:p>
        </w:tc>
      </w:tr>
      <w:tr w:rsidR="001071E9" w14:paraId="6563D65D" w14:textId="77777777" w:rsidTr="00CD2A92">
        <w:trPr>
          <w:trHeight w:val="413"/>
        </w:trPr>
        <w:tc>
          <w:tcPr>
            <w:tcW w:w="2880" w:type="dxa"/>
            <w:gridSpan w:val="2"/>
            <w:tcBorders>
              <w:top w:val="nil"/>
              <w:left w:val="nil"/>
              <w:bottom w:val="single" w:sz="4" w:space="0" w:color="auto"/>
              <w:right w:val="nil"/>
            </w:tcBorders>
            <w:vAlign w:val="center"/>
          </w:tcPr>
          <w:p w14:paraId="5B1B49DA" w14:textId="77777777" w:rsidR="001071E9" w:rsidRDefault="001071E9" w:rsidP="00CD2A92">
            <w:pPr>
              <w:pStyle w:val="NormalArial"/>
            </w:pPr>
          </w:p>
        </w:tc>
        <w:tc>
          <w:tcPr>
            <w:tcW w:w="7560" w:type="dxa"/>
            <w:gridSpan w:val="2"/>
            <w:tcBorders>
              <w:top w:val="single" w:sz="4" w:space="0" w:color="auto"/>
              <w:left w:val="nil"/>
              <w:bottom w:val="nil"/>
              <w:right w:val="nil"/>
            </w:tcBorders>
            <w:vAlign w:val="center"/>
          </w:tcPr>
          <w:p w14:paraId="40ED29A8" w14:textId="77777777" w:rsidR="001071E9" w:rsidRDefault="001071E9" w:rsidP="00CD2A92">
            <w:pPr>
              <w:pStyle w:val="NormalArial"/>
            </w:pPr>
          </w:p>
        </w:tc>
      </w:tr>
      <w:tr w:rsidR="001071E9" w14:paraId="0BA624C4" w14:textId="77777777" w:rsidTr="00CD2A9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223A0CD" w14:textId="77777777" w:rsidR="001071E9" w:rsidRDefault="001071E9" w:rsidP="00CD2A9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DCAB57" w14:textId="77777777" w:rsidR="001071E9" w:rsidRDefault="001071E9" w:rsidP="00CD2A92">
            <w:pPr>
              <w:pStyle w:val="NormalArial"/>
            </w:pPr>
            <w:r>
              <w:t>April 7, 2023</w:t>
            </w:r>
          </w:p>
        </w:tc>
      </w:tr>
      <w:tr w:rsidR="001071E9" w14:paraId="73183E95" w14:textId="77777777" w:rsidTr="00CD2A92">
        <w:trPr>
          <w:trHeight w:val="467"/>
        </w:trPr>
        <w:tc>
          <w:tcPr>
            <w:tcW w:w="2880" w:type="dxa"/>
            <w:gridSpan w:val="2"/>
            <w:tcBorders>
              <w:top w:val="single" w:sz="4" w:space="0" w:color="auto"/>
              <w:left w:val="nil"/>
              <w:bottom w:val="nil"/>
              <w:right w:val="nil"/>
            </w:tcBorders>
            <w:shd w:val="clear" w:color="auto" w:fill="FFFFFF"/>
            <w:vAlign w:val="center"/>
          </w:tcPr>
          <w:p w14:paraId="7FDD25ED" w14:textId="77777777" w:rsidR="001071E9" w:rsidRDefault="001071E9" w:rsidP="00CD2A92">
            <w:pPr>
              <w:pStyle w:val="NormalArial"/>
            </w:pPr>
          </w:p>
        </w:tc>
        <w:tc>
          <w:tcPr>
            <w:tcW w:w="7560" w:type="dxa"/>
            <w:gridSpan w:val="2"/>
            <w:tcBorders>
              <w:top w:val="nil"/>
              <w:left w:val="nil"/>
              <w:bottom w:val="nil"/>
              <w:right w:val="nil"/>
            </w:tcBorders>
            <w:vAlign w:val="center"/>
          </w:tcPr>
          <w:p w14:paraId="6204F42D" w14:textId="77777777" w:rsidR="001071E9" w:rsidRDefault="001071E9" w:rsidP="00CD2A92">
            <w:pPr>
              <w:pStyle w:val="NormalArial"/>
            </w:pPr>
          </w:p>
        </w:tc>
      </w:tr>
      <w:tr w:rsidR="001071E9" w14:paraId="38E87B37" w14:textId="77777777" w:rsidTr="00CD2A92">
        <w:trPr>
          <w:trHeight w:val="440"/>
        </w:trPr>
        <w:tc>
          <w:tcPr>
            <w:tcW w:w="10440" w:type="dxa"/>
            <w:gridSpan w:val="4"/>
            <w:tcBorders>
              <w:top w:val="single" w:sz="4" w:space="0" w:color="auto"/>
            </w:tcBorders>
            <w:shd w:val="clear" w:color="auto" w:fill="FFFFFF"/>
            <w:vAlign w:val="center"/>
          </w:tcPr>
          <w:p w14:paraId="0425CAFA" w14:textId="77777777" w:rsidR="001071E9" w:rsidRDefault="001071E9" w:rsidP="00CD2A92">
            <w:pPr>
              <w:pStyle w:val="Header"/>
              <w:jc w:val="center"/>
            </w:pPr>
            <w:r>
              <w:t>Submitter’s Information</w:t>
            </w:r>
          </w:p>
        </w:tc>
      </w:tr>
      <w:tr w:rsidR="001071E9" w14:paraId="62FFEADA" w14:textId="77777777" w:rsidTr="00CD2A92">
        <w:trPr>
          <w:trHeight w:val="350"/>
        </w:trPr>
        <w:tc>
          <w:tcPr>
            <w:tcW w:w="2880" w:type="dxa"/>
            <w:gridSpan w:val="2"/>
            <w:shd w:val="clear" w:color="auto" w:fill="FFFFFF"/>
            <w:vAlign w:val="center"/>
          </w:tcPr>
          <w:p w14:paraId="49CBAEC4" w14:textId="77777777" w:rsidR="001071E9" w:rsidRPr="00EC55B3" w:rsidRDefault="001071E9" w:rsidP="00CD2A92">
            <w:pPr>
              <w:pStyle w:val="Header"/>
            </w:pPr>
            <w:r w:rsidRPr="00EC55B3">
              <w:t>Name</w:t>
            </w:r>
          </w:p>
        </w:tc>
        <w:tc>
          <w:tcPr>
            <w:tcW w:w="7560" w:type="dxa"/>
            <w:gridSpan w:val="2"/>
            <w:vAlign w:val="center"/>
          </w:tcPr>
          <w:p w14:paraId="25FC817A" w14:textId="77777777" w:rsidR="001071E9" w:rsidRDefault="001071E9" w:rsidP="00CD2A92">
            <w:pPr>
              <w:pStyle w:val="NormalArial"/>
            </w:pPr>
            <w:r>
              <w:t>Don Blackburn</w:t>
            </w:r>
          </w:p>
        </w:tc>
      </w:tr>
      <w:tr w:rsidR="001071E9" w14:paraId="01875875" w14:textId="77777777" w:rsidTr="00CD2A92">
        <w:trPr>
          <w:trHeight w:val="350"/>
        </w:trPr>
        <w:tc>
          <w:tcPr>
            <w:tcW w:w="2880" w:type="dxa"/>
            <w:gridSpan w:val="2"/>
            <w:shd w:val="clear" w:color="auto" w:fill="FFFFFF"/>
            <w:vAlign w:val="center"/>
          </w:tcPr>
          <w:p w14:paraId="0EE19C9E" w14:textId="77777777" w:rsidR="001071E9" w:rsidRPr="00EC55B3" w:rsidRDefault="001071E9" w:rsidP="00CD2A92">
            <w:pPr>
              <w:pStyle w:val="Header"/>
            </w:pPr>
            <w:r w:rsidRPr="00EC55B3">
              <w:t>E-mail Address</w:t>
            </w:r>
          </w:p>
        </w:tc>
        <w:tc>
          <w:tcPr>
            <w:tcW w:w="7560" w:type="dxa"/>
            <w:gridSpan w:val="2"/>
            <w:vAlign w:val="center"/>
          </w:tcPr>
          <w:p w14:paraId="004210B3" w14:textId="77777777" w:rsidR="001071E9" w:rsidRDefault="001071E9" w:rsidP="00CD2A92">
            <w:pPr>
              <w:pStyle w:val="NormalArial"/>
            </w:pPr>
            <w:hyperlink r:id="rId12" w:history="1">
              <w:r w:rsidRPr="00BC059F">
                <w:rPr>
                  <w:rStyle w:val="Hyperlink"/>
                </w:rPr>
                <w:t>don.blackburn@huntenergynetwork.com</w:t>
              </w:r>
            </w:hyperlink>
          </w:p>
        </w:tc>
      </w:tr>
      <w:tr w:rsidR="001071E9" w14:paraId="49A14215" w14:textId="77777777" w:rsidTr="00CD2A92">
        <w:trPr>
          <w:trHeight w:val="350"/>
        </w:trPr>
        <w:tc>
          <w:tcPr>
            <w:tcW w:w="2880" w:type="dxa"/>
            <w:gridSpan w:val="2"/>
            <w:shd w:val="clear" w:color="auto" w:fill="FFFFFF"/>
            <w:vAlign w:val="center"/>
          </w:tcPr>
          <w:p w14:paraId="4059212D" w14:textId="77777777" w:rsidR="001071E9" w:rsidRPr="00EC55B3" w:rsidRDefault="001071E9" w:rsidP="00CD2A92">
            <w:pPr>
              <w:pStyle w:val="Header"/>
            </w:pPr>
            <w:r w:rsidRPr="00EC55B3">
              <w:t>Company</w:t>
            </w:r>
          </w:p>
        </w:tc>
        <w:tc>
          <w:tcPr>
            <w:tcW w:w="7560" w:type="dxa"/>
            <w:gridSpan w:val="2"/>
            <w:vAlign w:val="center"/>
          </w:tcPr>
          <w:p w14:paraId="365A84B1" w14:textId="2BBE814E" w:rsidR="001071E9" w:rsidRDefault="001071E9" w:rsidP="00CD2A92">
            <w:pPr>
              <w:pStyle w:val="NormalArial"/>
            </w:pPr>
            <w:r>
              <w:t>Hunt Energy Network</w:t>
            </w:r>
            <w:r w:rsidR="00040FC6">
              <w:t xml:space="preserve"> (HEN)</w:t>
            </w:r>
          </w:p>
        </w:tc>
      </w:tr>
      <w:tr w:rsidR="001071E9" w14:paraId="3EE47F70" w14:textId="77777777" w:rsidTr="00CD2A92">
        <w:trPr>
          <w:trHeight w:val="350"/>
        </w:trPr>
        <w:tc>
          <w:tcPr>
            <w:tcW w:w="2880" w:type="dxa"/>
            <w:gridSpan w:val="2"/>
            <w:tcBorders>
              <w:bottom w:val="single" w:sz="4" w:space="0" w:color="auto"/>
            </w:tcBorders>
            <w:shd w:val="clear" w:color="auto" w:fill="FFFFFF"/>
            <w:vAlign w:val="center"/>
          </w:tcPr>
          <w:p w14:paraId="4A70F9EB" w14:textId="77777777" w:rsidR="001071E9" w:rsidRPr="00EC55B3" w:rsidRDefault="001071E9" w:rsidP="00CD2A92">
            <w:pPr>
              <w:pStyle w:val="Header"/>
            </w:pPr>
            <w:r w:rsidRPr="00EC55B3">
              <w:t>Phone Number</w:t>
            </w:r>
          </w:p>
        </w:tc>
        <w:tc>
          <w:tcPr>
            <w:tcW w:w="7560" w:type="dxa"/>
            <w:gridSpan w:val="2"/>
            <w:tcBorders>
              <w:bottom w:val="single" w:sz="4" w:space="0" w:color="auto"/>
            </w:tcBorders>
            <w:vAlign w:val="center"/>
          </w:tcPr>
          <w:p w14:paraId="6B30817D" w14:textId="77777777" w:rsidR="001071E9" w:rsidRDefault="001071E9" w:rsidP="00CD2A92">
            <w:pPr>
              <w:pStyle w:val="NormalArial"/>
            </w:pPr>
            <w:r>
              <w:t>214-762-6159</w:t>
            </w:r>
          </w:p>
        </w:tc>
      </w:tr>
      <w:tr w:rsidR="001071E9" w14:paraId="6763046D" w14:textId="77777777" w:rsidTr="00CD2A92">
        <w:trPr>
          <w:trHeight w:val="350"/>
        </w:trPr>
        <w:tc>
          <w:tcPr>
            <w:tcW w:w="2880" w:type="dxa"/>
            <w:gridSpan w:val="2"/>
            <w:shd w:val="clear" w:color="auto" w:fill="FFFFFF"/>
            <w:vAlign w:val="center"/>
          </w:tcPr>
          <w:p w14:paraId="5EF9BC3C" w14:textId="77777777" w:rsidR="001071E9" w:rsidRPr="00EC55B3" w:rsidRDefault="001071E9" w:rsidP="00CD2A92">
            <w:pPr>
              <w:pStyle w:val="Header"/>
            </w:pPr>
            <w:r>
              <w:t>Cell</w:t>
            </w:r>
            <w:r w:rsidRPr="00EC55B3">
              <w:t xml:space="preserve"> Number</w:t>
            </w:r>
          </w:p>
        </w:tc>
        <w:tc>
          <w:tcPr>
            <w:tcW w:w="7560" w:type="dxa"/>
            <w:gridSpan w:val="2"/>
            <w:vAlign w:val="center"/>
          </w:tcPr>
          <w:p w14:paraId="2DB72DC1" w14:textId="77777777" w:rsidR="001071E9" w:rsidRDefault="001071E9" w:rsidP="00CD2A92">
            <w:pPr>
              <w:pStyle w:val="NormalArial"/>
            </w:pPr>
            <w:r>
              <w:t>214-762-6159</w:t>
            </w:r>
          </w:p>
        </w:tc>
      </w:tr>
      <w:tr w:rsidR="001071E9" w14:paraId="2EE08E96" w14:textId="77777777" w:rsidTr="00CD2A92">
        <w:trPr>
          <w:trHeight w:val="350"/>
        </w:trPr>
        <w:tc>
          <w:tcPr>
            <w:tcW w:w="2880" w:type="dxa"/>
            <w:gridSpan w:val="2"/>
            <w:tcBorders>
              <w:bottom w:val="single" w:sz="4" w:space="0" w:color="auto"/>
            </w:tcBorders>
            <w:shd w:val="clear" w:color="auto" w:fill="FFFFFF"/>
            <w:vAlign w:val="center"/>
          </w:tcPr>
          <w:p w14:paraId="5CADB618" w14:textId="77777777" w:rsidR="001071E9" w:rsidRPr="00EC55B3" w:rsidDel="00075A94" w:rsidRDefault="001071E9" w:rsidP="00CD2A92">
            <w:pPr>
              <w:pStyle w:val="Header"/>
            </w:pPr>
            <w:r>
              <w:t>Market Segment</w:t>
            </w:r>
          </w:p>
        </w:tc>
        <w:tc>
          <w:tcPr>
            <w:tcW w:w="7560" w:type="dxa"/>
            <w:gridSpan w:val="2"/>
            <w:tcBorders>
              <w:bottom w:val="single" w:sz="4" w:space="0" w:color="auto"/>
            </w:tcBorders>
            <w:vAlign w:val="center"/>
          </w:tcPr>
          <w:p w14:paraId="0F2F9129" w14:textId="77777777" w:rsidR="001071E9" w:rsidRDefault="001071E9" w:rsidP="00CD2A92">
            <w:pPr>
              <w:pStyle w:val="NormalArial"/>
            </w:pPr>
            <w:r>
              <w:t>Independent Power Marketer (IPM)</w:t>
            </w:r>
          </w:p>
        </w:tc>
      </w:tr>
    </w:tbl>
    <w:p w14:paraId="77CAEF46" w14:textId="77777777" w:rsidR="001071E9" w:rsidRDefault="001071E9" w:rsidP="001071E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1E9" w14:paraId="1FB99766" w14:textId="77777777" w:rsidTr="00CD2A92">
        <w:trPr>
          <w:trHeight w:val="350"/>
        </w:trPr>
        <w:tc>
          <w:tcPr>
            <w:tcW w:w="10440" w:type="dxa"/>
            <w:tcBorders>
              <w:bottom w:val="single" w:sz="4" w:space="0" w:color="auto"/>
            </w:tcBorders>
            <w:shd w:val="clear" w:color="auto" w:fill="FFFFFF"/>
            <w:vAlign w:val="center"/>
          </w:tcPr>
          <w:p w14:paraId="3F4A4804" w14:textId="77777777" w:rsidR="001071E9" w:rsidRDefault="001071E9" w:rsidP="00CD2A92">
            <w:pPr>
              <w:pStyle w:val="Header"/>
              <w:jc w:val="center"/>
            </w:pPr>
            <w:r>
              <w:t>Comments</w:t>
            </w:r>
          </w:p>
        </w:tc>
      </w:tr>
    </w:tbl>
    <w:p w14:paraId="2DF1E4A5" w14:textId="37CFD720" w:rsidR="001071E9" w:rsidRDefault="001071E9" w:rsidP="001071E9">
      <w:pPr>
        <w:pStyle w:val="NormalArial"/>
        <w:spacing w:before="120" w:after="120"/>
      </w:pPr>
      <w:r>
        <w:t>HEN appreciates the opportunity to comment on</w:t>
      </w:r>
      <w:r>
        <w:t xml:space="preserve"> Nodal Protocol Revision Request (</w:t>
      </w:r>
      <w:r>
        <w:t>NPRR</w:t>
      </w:r>
      <w:r>
        <w:t>)</w:t>
      </w:r>
      <w:r>
        <w:t xml:space="preserve"> 116</w:t>
      </w:r>
      <w:r>
        <w:t>9</w:t>
      </w:r>
      <w:r>
        <w:t xml:space="preserve"> as submitted by ERCOT</w:t>
      </w:r>
      <w:r>
        <w:t>,</w:t>
      </w:r>
      <w:r>
        <w:t xml:space="preserve"> and offers the following minor change to the language: adding fuel oil to </w:t>
      </w:r>
      <w:r>
        <w:t xml:space="preserve">paragraph (1(b) of Section </w:t>
      </w:r>
      <w:r>
        <w:t>8.1.1.2.1.6</w:t>
      </w:r>
      <w:r>
        <w:t xml:space="preserve">, </w:t>
      </w:r>
      <w:r w:rsidRPr="000051D5">
        <w:t>Firm Fuel Supply Service Resource Qualification, Testing, and Decertification</w:t>
      </w:r>
      <w:r>
        <w:t xml:space="preserve">. </w:t>
      </w:r>
      <w:r>
        <w:t xml:space="preserve"> </w:t>
      </w:r>
      <w:r>
        <w:t xml:space="preserve">Fuel oil is already an acceptable </w:t>
      </w:r>
      <w:r w:rsidRPr="00F1193C">
        <w:t xml:space="preserve">onsite stored fuel </w:t>
      </w:r>
      <w:r>
        <w:t xml:space="preserve">under </w:t>
      </w:r>
      <w:r>
        <w:t xml:space="preserve">paragraph </w:t>
      </w:r>
      <w:r>
        <w:t>(1)(a)</w:t>
      </w:r>
      <w:r>
        <w:t xml:space="preserve"> of Section </w:t>
      </w:r>
      <w:r>
        <w:t xml:space="preserve">8.1.1.2.1.6. </w:t>
      </w:r>
      <w:r>
        <w:t xml:space="preserve"> </w:t>
      </w:r>
      <w:r>
        <w:t>The change in these comments clarifies that a Generation Resource burning fuel oil with onsite stored fuel oil meeting the requirements of</w:t>
      </w:r>
      <w:r>
        <w:t xml:space="preserve"> Section </w:t>
      </w:r>
      <w:r>
        <w:t xml:space="preserve"> 8.1.1.2.1.6 is qualified to provide Firm Fuel Supply Service (FFSS).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1E9" w14:paraId="4D709185" w14:textId="77777777" w:rsidTr="00CD2A92">
        <w:trPr>
          <w:trHeight w:val="350"/>
        </w:trPr>
        <w:tc>
          <w:tcPr>
            <w:tcW w:w="10440" w:type="dxa"/>
            <w:tcBorders>
              <w:bottom w:val="single" w:sz="4" w:space="0" w:color="auto"/>
            </w:tcBorders>
            <w:shd w:val="clear" w:color="auto" w:fill="FFFFFF"/>
            <w:vAlign w:val="center"/>
          </w:tcPr>
          <w:p w14:paraId="33DD5772" w14:textId="77777777" w:rsidR="001071E9" w:rsidRDefault="001071E9" w:rsidP="00CD2A92">
            <w:pPr>
              <w:pStyle w:val="Header"/>
              <w:jc w:val="center"/>
            </w:pPr>
            <w:r>
              <w:t>Revised Cover Page Language</w:t>
            </w:r>
          </w:p>
        </w:tc>
      </w:tr>
    </w:tbl>
    <w:p w14:paraId="728B84BD" w14:textId="77777777" w:rsidR="001071E9" w:rsidRPr="00294F37" w:rsidRDefault="001071E9" w:rsidP="001071E9">
      <w:pPr>
        <w:pStyle w:val="Heading2"/>
        <w:numPr>
          <w:ilvl w:val="0"/>
          <w:numId w:val="0"/>
        </w:numPr>
        <w:spacing w:before="120" w:after="120"/>
      </w:pPr>
      <w:r w:rsidRPr="00D35BAB">
        <w:rPr>
          <w:rFonts w:ascii="Arial" w:hAnsi="Arial" w:cs="Arial"/>
          <w:b w:val="0"/>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1E9" w14:paraId="04E01AB1" w14:textId="77777777" w:rsidTr="00CD2A92">
        <w:trPr>
          <w:trHeight w:val="350"/>
        </w:trPr>
        <w:tc>
          <w:tcPr>
            <w:tcW w:w="10440" w:type="dxa"/>
            <w:tcBorders>
              <w:bottom w:val="single" w:sz="4" w:space="0" w:color="auto"/>
            </w:tcBorders>
            <w:shd w:val="clear" w:color="auto" w:fill="FFFFFF"/>
            <w:vAlign w:val="center"/>
          </w:tcPr>
          <w:p w14:paraId="6D70364D" w14:textId="77777777" w:rsidR="001071E9" w:rsidRDefault="001071E9" w:rsidP="00CD2A92">
            <w:pPr>
              <w:pStyle w:val="Header"/>
              <w:jc w:val="center"/>
            </w:pPr>
            <w:r>
              <w:t>Revised Proposed Protocol Language</w:t>
            </w:r>
          </w:p>
        </w:tc>
      </w:tr>
    </w:tbl>
    <w:p w14:paraId="6AB074BD" w14:textId="77777777" w:rsidR="00BE7BEC" w:rsidRDefault="00BE7BEC" w:rsidP="00BE7BEC">
      <w:pPr>
        <w:pStyle w:val="H4"/>
      </w:pPr>
      <w:r>
        <w:t>1.3.1.1</w:t>
      </w:r>
      <w:r>
        <w:tab/>
        <w:t>Items Considered Protected Information</w:t>
      </w:r>
      <w:bookmarkEnd w:id="0"/>
      <w:bookmarkEnd w:id="1"/>
      <w:r>
        <w:t xml:space="preserve"> </w:t>
      </w:r>
    </w:p>
    <w:p w14:paraId="0E7B72D2" w14:textId="77777777" w:rsidR="00BE7BEC" w:rsidRDefault="00BE7BEC" w:rsidP="00BE7BEC">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30F094F1" w14:textId="77777777" w:rsidR="00BE7BEC" w:rsidRDefault="00BE7BEC" w:rsidP="00BE7BEC">
      <w:pPr>
        <w:pStyle w:val="List"/>
        <w:ind w:left="1440"/>
      </w:pPr>
      <w:r>
        <w:t>(a)</w:t>
      </w:r>
      <w:r>
        <w:tab/>
        <w:t>Base Points, as calculated by ERCOT.  The Protected Information status of this information shall expire 60 days after the applicable Operating Day;</w:t>
      </w:r>
    </w:p>
    <w:p w14:paraId="188EB34D" w14:textId="77777777" w:rsidR="00BE7BEC" w:rsidRDefault="00BE7BEC" w:rsidP="00BE7BEC">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35814AF8" w14:textId="77777777" w:rsidR="00BE7BEC" w:rsidRDefault="00BE7BEC" w:rsidP="00D00498">
      <w:pPr>
        <w:pStyle w:val="List2"/>
        <w:ind w:left="2160"/>
      </w:pPr>
      <w:r w:rsidRPr="00D81B49">
        <w:lastRenderedPageBreak/>
        <w:t>(i)</w:t>
      </w:r>
      <w:r w:rsidRPr="00D81B49">
        <w:tab/>
        <w:t>Ancillary Service Offers by Operating Hour for each Resource for all Ancillary Services submitted for the Day-Ahead Market (DAM) or any Supplemental Ancillary Services Market (SASM);</w:t>
      </w:r>
    </w:p>
    <w:p w14:paraId="3C25D633" w14:textId="77777777" w:rsidR="00BE7BEC" w:rsidRDefault="00BE7BEC" w:rsidP="00D00498">
      <w:pPr>
        <w:pStyle w:val="List2"/>
        <w:ind w:left="2160"/>
      </w:pPr>
      <w:r w:rsidRPr="00D81B49">
        <w:t>(ii)</w:t>
      </w:r>
      <w:r w:rsidRPr="00D81B49">
        <w:tab/>
        <w:t>The quantity of Ancillary Service offered by Operating Hour for each Resource for all Ancillary Service submitted for the DAM or any SASM; and</w:t>
      </w:r>
    </w:p>
    <w:p w14:paraId="12972EA8" w14:textId="77777777" w:rsidR="00BE7BEC" w:rsidRDefault="00BE7BEC" w:rsidP="00D00498">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26A4F13D" w14:textId="77777777" w:rsidTr="00D50191">
        <w:tc>
          <w:tcPr>
            <w:tcW w:w="9332" w:type="dxa"/>
            <w:tcBorders>
              <w:top w:val="single" w:sz="4" w:space="0" w:color="auto"/>
              <w:left w:val="single" w:sz="4" w:space="0" w:color="auto"/>
              <w:bottom w:val="single" w:sz="4" w:space="0" w:color="auto"/>
              <w:right w:val="single" w:sz="4" w:space="0" w:color="auto"/>
            </w:tcBorders>
            <w:shd w:val="clear" w:color="auto" w:fill="D9D9D9"/>
          </w:tcPr>
          <w:p w14:paraId="4CE5AB7D" w14:textId="77777777" w:rsidR="00BE7BEC" w:rsidRDefault="00BE7BEC" w:rsidP="00D50191">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21F0A6B0" w14:textId="77777777" w:rsidR="00BE7BEC" w:rsidRPr="00FF4889" w:rsidRDefault="00BE7BEC" w:rsidP="00D50191">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28378455" w14:textId="77777777" w:rsidR="00BE7BEC" w:rsidRPr="00FF4889" w:rsidRDefault="00BE7BEC" w:rsidP="00D50191">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74DC74E9" w14:textId="77777777" w:rsidR="00BE7BEC" w:rsidRPr="00FF4889" w:rsidRDefault="00BE7BEC" w:rsidP="00D50191">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487E0C26" w14:textId="77777777" w:rsidR="00BE7BEC" w:rsidRPr="005901EB" w:rsidRDefault="00BE7BEC" w:rsidP="00D50191">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0C76610" w14:textId="77777777" w:rsidR="00BE7BEC" w:rsidRDefault="00BE7BEC" w:rsidP="00BE7BEC">
      <w:pPr>
        <w:spacing w:before="240"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1CA3306F" w14:textId="77777777" w:rsidR="00BE7BEC" w:rsidRDefault="00BE7BEC" w:rsidP="00BE7BEC">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w:t>
      </w:r>
      <w:r>
        <w:lastRenderedPageBreak/>
        <w:t xml:space="preserve">of the following information shall expire three days after the applicable Operating Day: </w:t>
      </w:r>
    </w:p>
    <w:p w14:paraId="3B85C3C7" w14:textId="77777777" w:rsidR="00BE7BEC" w:rsidRDefault="00BE7BEC" w:rsidP="00BE7BEC">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15B47EA4" w14:textId="77777777" w:rsidR="00BE7BEC" w:rsidRDefault="00BE7BEC" w:rsidP="00BE7BEC">
      <w:pPr>
        <w:spacing w:after="240"/>
        <w:ind w:left="2880" w:hanging="720"/>
      </w:pPr>
      <w:r>
        <w:t>(B)</w:t>
      </w:r>
      <w:r>
        <w:tab/>
        <w:t>The Resource’s fuel type;</w:t>
      </w:r>
    </w:p>
    <w:p w14:paraId="486B08C8" w14:textId="77777777" w:rsidR="00BE7BEC" w:rsidRDefault="00BE7BEC" w:rsidP="00BE7BEC">
      <w:pPr>
        <w:spacing w:after="240"/>
        <w:ind w:left="2880" w:hanging="720"/>
      </w:pPr>
      <w:r>
        <w:t>(C)</w:t>
      </w:r>
      <w:r>
        <w:tab/>
        <w:t xml:space="preserve">The type of Outage or derate; </w:t>
      </w:r>
    </w:p>
    <w:p w14:paraId="4D3CCB21" w14:textId="77777777" w:rsidR="00BE7BEC" w:rsidRDefault="00BE7BEC" w:rsidP="00BE7BEC">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30498F19" w14:textId="77777777" w:rsidR="00BE7BEC" w:rsidRDefault="00BE7BEC" w:rsidP="00BE7BEC">
      <w:pPr>
        <w:spacing w:after="240"/>
        <w:ind w:left="2880" w:hanging="720"/>
      </w:pPr>
      <w:r>
        <w:t>(E)</w:t>
      </w:r>
      <w:r>
        <w:tab/>
        <w:t>T</w:t>
      </w:r>
      <w:r w:rsidRPr="00CF4639">
        <w:t xml:space="preserve">he </w:t>
      </w:r>
      <w:r>
        <w:t>Resource’s applicable Seasonal net maximum sustainable rating;</w:t>
      </w:r>
    </w:p>
    <w:p w14:paraId="11039152" w14:textId="77777777" w:rsidR="00BE7BEC" w:rsidRDefault="00BE7BEC" w:rsidP="00BE7BEC">
      <w:pPr>
        <w:spacing w:after="240"/>
        <w:ind w:left="2880" w:hanging="720"/>
      </w:pPr>
      <w:r>
        <w:t>(F)</w:t>
      </w:r>
      <w:r>
        <w:tab/>
        <w:t>The available and outaged MW during the Outage or derate</w:t>
      </w:r>
      <w:r w:rsidRPr="00CF4639">
        <w:t xml:space="preserve">; and </w:t>
      </w:r>
    </w:p>
    <w:p w14:paraId="50EAA518" w14:textId="77777777" w:rsidR="00BE7BEC" w:rsidRDefault="00BE7BEC" w:rsidP="00BE7BEC">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54CC6D4C" w14:textId="77777777" w:rsidR="00BE7BEC" w:rsidRPr="003666A3" w:rsidRDefault="00BE7BEC" w:rsidP="00BE7BEC">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4189E5CF" w14:textId="77777777" w:rsidR="00BE7BEC" w:rsidRDefault="00BE7BEC" w:rsidP="00BE7BEC">
      <w:pPr>
        <w:spacing w:after="240"/>
        <w:ind w:left="2160" w:hanging="720"/>
      </w:pPr>
      <w:r>
        <w:t>(iii)</w:t>
      </w:r>
      <w:r>
        <w:tab/>
        <w:t xml:space="preserve">For all other information, the Protected Information status shall expire </w:t>
      </w:r>
      <w:r w:rsidRPr="00827492">
        <w:t>60 days after the applicable Operating Day;</w:t>
      </w:r>
    </w:p>
    <w:p w14:paraId="624210F0" w14:textId="77777777" w:rsidR="00BE7BEC" w:rsidRDefault="00BE7BEC" w:rsidP="00BE7BEC">
      <w:pPr>
        <w:pStyle w:val="List"/>
        <w:ind w:left="1440"/>
      </w:pPr>
      <w:r>
        <w:t>(d)</w:t>
      </w:r>
      <w:r>
        <w:tab/>
        <w:t>Current Operating Plans (COPs).  The Protected Information status of this information shall expire 60 days after the applicable Operating Day;</w:t>
      </w:r>
    </w:p>
    <w:p w14:paraId="1B909FC1" w14:textId="77777777" w:rsidR="00BE7BEC" w:rsidRDefault="00BE7BEC" w:rsidP="00BE7BEC">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164D7D6B" w14:textId="77777777" w:rsidR="00BE7BEC" w:rsidRDefault="00BE7BEC" w:rsidP="00BE7BEC">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2DE34924"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35D11E3B" w14:textId="77777777" w:rsidR="00BE7BEC" w:rsidRDefault="00BE7BEC" w:rsidP="00D50191">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3281854A" w14:textId="77777777" w:rsidR="00BE7BEC" w:rsidRPr="005901EB" w:rsidRDefault="00BE7BEC" w:rsidP="00D50191">
            <w:pPr>
              <w:spacing w:after="240"/>
              <w:ind w:left="1440" w:hanging="720"/>
            </w:pPr>
            <w:r w:rsidRPr="00FF4889">
              <w:lastRenderedPageBreak/>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379BB14" w14:textId="77777777" w:rsidR="00BE7BEC" w:rsidRDefault="00BE7BEC" w:rsidP="00BE7BEC">
      <w:pPr>
        <w:pStyle w:val="List"/>
        <w:spacing w:before="240"/>
        <w:ind w:left="1440"/>
      </w:pPr>
      <w:r>
        <w:lastRenderedPageBreak/>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700AAF4D" w14:textId="77777777" w:rsidR="00BE7BEC" w:rsidRDefault="00BE7BEC" w:rsidP="00BE7BEC">
      <w:pPr>
        <w:pStyle w:val="List"/>
        <w:ind w:left="1440"/>
      </w:pPr>
      <w:r>
        <w:t>(h)</w:t>
      </w:r>
      <w:r>
        <w:tab/>
        <w:t>Raw and Adjusted Metered Load (AML) data (demand and energy) identifiable to:</w:t>
      </w:r>
    </w:p>
    <w:p w14:paraId="64F41049" w14:textId="77777777" w:rsidR="00BE7BEC" w:rsidRDefault="00BE7BEC" w:rsidP="00BE7BEC">
      <w:pPr>
        <w:pStyle w:val="List"/>
        <w:ind w:left="2160"/>
      </w:pPr>
      <w:r>
        <w:t>(i)</w:t>
      </w:r>
      <w:r>
        <w:tab/>
        <w:t>A specific QSE or Load Serving Entity (LSE).  The Protected Information status of this information shall expire 180 days after the applicable Operating Day; or</w:t>
      </w:r>
    </w:p>
    <w:p w14:paraId="0221AF58" w14:textId="77777777" w:rsidR="00BE7BEC" w:rsidRDefault="00BE7BEC" w:rsidP="00BE7BEC">
      <w:pPr>
        <w:pStyle w:val="List"/>
        <w:ind w:left="1440" w:firstLine="0"/>
      </w:pPr>
      <w:r>
        <w:t>(ii)</w:t>
      </w:r>
      <w:r>
        <w:tab/>
        <w:t>A specific Customer or Electric Service Identifier</w:t>
      </w:r>
      <w:r w:rsidRPr="00F77F4E">
        <w:t xml:space="preserve"> </w:t>
      </w:r>
      <w:r>
        <w:t>(ESI ID);</w:t>
      </w:r>
    </w:p>
    <w:p w14:paraId="615068E1" w14:textId="77777777" w:rsidR="00BE7BEC" w:rsidRDefault="00BE7BEC" w:rsidP="00BE7BEC">
      <w:pPr>
        <w:pStyle w:val="List"/>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64D47C7F" w14:textId="77777777" w:rsidR="00BE7BEC" w:rsidRDefault="00BE7BEC" w:rsidP="00BE7BEC">
      <w:pPr>
        <w:pStyle w:val="List"/>
        <w:ind w:left="1440"/>
      </w:pPr>
      <w:r>
        <w:t>(j)</w:t>
      </w:r>
      <w:r>
        <w:tab/>
        <w:t>Settlement Statements and Invoices identifiable to a specific QSE.  The Protected Information status of this information shall expire 180 days after the applicable Operating Day;</w:t>
      </w:r>
    </w:p>
    <w:p w14:paraId="46B8EF2D" w14:textId="77777777" w:rsidR="00BE7BEC" w:rsidRDefault="00BE7BEC" w:rsidP="00BE7BEC">
      <w:pPr>
        <w:pStyle w:val="List"/>
        <w:ind w:left="1440"/>
      </w:pPr>
      <w:r>
        <w:t>(k)</w:t>
      </w:r>
      <w:r>
        <w:tab/>
        <w:t>Number of ESI IDs identifiable to a specific LSE.  The Protected Information status of this information shall expire 365 days after the applicable Operating Day;</w:t>
      </w:r>
    </w:p>
    <w:p w14:paraId="3FBC5F6C" w14:textId="77777777" w:rsidR="00BE7BEC" w:rsidRDefault="00BE7BEC" w:rsidP="00BE7BEC">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C778C1">
        <w:t>1.3.1.4, Expiration of Protected Information Status</w:t>
      </w:r>
      <w:r>
        <w:t>;</w:t>
      </w:r>
    </w:p>
    <w:p w14:paraId="38A5966A" w14:textId="77777777" w:rsidR="00BE7BEC" w:rsidRDefault="00BE7BEC" w:rsidP="00BE7BEC">
      <w:pPr>
        <w:pStyle w:val="List"/>
        <w:ind w:left="1440"/>
      </w:pPr>
      <w:r>
        <w:t>(m)</w:t>
      </w:r>
      <w:r>
        <w:tab/>
        <w:t>Resource-specific costs, design and engineering data, including such data submitted in connection with a verifiable cost appeal;</w:t>
      </w:r>
    </w:p>
    <w:p w14:paraId="438834BA" w14:textId="77777777" w:rsidR="00BE7BEC" w:rsidRDefault="00BE7BEC" w:rsidP="00BE7BEC">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5B5BA3B4" w14:textId="77777777" w:rsidR="00BE7BEC" w:rsidRDefault="00BE7BEC" w:rsidP="00BE7BEC">
      <w:pPr>
        <w:pStyle w:val="List2"/>
        <w:ind w:left="2160"/>
      </w:pPr>
      <w:r>
        <w:t>(i)</w:t>
      </w:r>
      <w:r>
        <w:tab/>
        <w:t xml:space="preserve">The Protected Information status of the identities of CRR bidders that become CRR Owners and the number and type of CRRs that they each </w:t>
      </w:r>
      <w:r>
        <w:lastRenderedPageBreak/>
        <w:t>own shall expire at the end of the CRR Auction in which the CRRs were first sold; and</w:t>
      </w:r>
    </w:p>
    <w:p w14:paraId="65A40BF3" w14:textId="77777777" w:rsidR="00BE7BEC" w:rsidRDefault="00BE7BEC" w:rsidP="00BE7BEC">
      <w:pPr>
        <w:pStyle w:val="List2"/>
        <w:ind w:left="2160"/>
      </w:pPr>
      <w:r>
        <w:t>(ii)</w:t>
      </w:r>
      <w:r>
        <w:tab/>
        <w:t>The Protected Information status of all other CRR information identified above in item (n) shall expire six months after the end of the year in which the CRR was effective.</w:t>
      </w:r>
    </w:p>
    <w:p w14:paraId="616B6821" w14:textId="77777777" w:rsidR="00BE7BEC" w:rsidRDefault="00BE7BEC" w:rsidP="00BE7BEC">
      <w:pPr>
        <w:pStyle w:val="List"/>
        <w:ind w:left="1440"/>
      </w:pPr>
      <w:r>
        <w:t>(o)</w:t>
      </w:r>
      <w:r>
        <w:tab/>
        <w:t>Renewable Energy Credit (REC) account balances.  The Protected Information status of this information shall expire three years after the REC Settlement period ends;</w:t>
      </w:r>
    </w:p>
    <w:p w14:paraId="7086A7AE" w14:textId="77777777" w:rsidR="00BE7BEC" w:rsidRDefault="00BE7BEC" w:rsidP="00BE7BEC">
      <w:pPr>
        <w:pStyle w:val="List"/>
        <w:ind w:left="1440"/>
      </w:pPr>
      <w:r>
        <w:t>(p)</w:t>
      </w:r>
      <w:r>
        <w:tab/>
        <w:t>Credit limits identifiable to a specific QSE;</w:t>
      </w:r>
    </w:p>
    <w:p w14:paraId="78DBBB6A" w14:textId="77777777" w:rsidR="00BE7BEC" w:rsidRDefault="00BE7BEC" w:rsidP="00BE7BEC">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20B1BF6E" w14:textId="77777777" w:rsidR="00BE7BEC" w:rsidRDefault="00BE7BEC" w:rsidP="00BE7BEC">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5E09A46B" w14:textId="77777777" w:rsidR="00BE7BEC" w:rsidRDefault="00BE7BEC" w:rsidP="00BE7BEC">
      <w:pPr>
        <w:pStyle w:val="List"/>
        <w:ind w:left="1440"/>
      </w:pPr>
      <w:r>
        <w:t>(s)</w:t>
      </w:r>
      <w:r>
        <w:tab/>
        <w:t>Any software, products of software, or other vendor information that ERCOT is required to keep confidential under its agreements;</w:t>
      </w:r>
    </w:p>
    <w:p w14:paraId="32F58552" w14:textId="77777777" w:rsidR="00BE7BEC" w:rsidRDefault="00BE7BEC" w:rsidP="00BE7BEC">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7CD9D4B1"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10087C93" w14:textId="77777777" w:rsidR="00BE7BEC" w:rsidRDefault="00BE7BEC" w:rsidP="00D50191">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09FC874" w14:textId="77777777" w:rsidR="00BE7BEC" w:rsidRPr="005901EB" w:rsidRDefault="00BE7BEC" w:rsidP="00D50191">
            <w:pPr>
              <w:spacing w:after="240"/>
              <w:ind w:left="1440" w:hanging="720"/>
            </w:pPr>
            <w:r w:rsidRPr="00E55E72">
              <w:lastRenderedPageBreak/>
              <w:t>(t)</w:t>
            </w:r>
            <w:r w:rsidRPr="00E55E72">
              <w:tab/>
              <w:t>QSE, Transmission Service Provider (TSP), Direct Current Tie Operator (DCTO), and Distribution Service Provider (DSP) backup plans collected by ERCOT under the Protocols or Other Binding Documents;</w:t>
            </w:r>
          </w:p>
        </w:tc>
      </w:tr>
    </w:tbl>
    <w:p w14:paraId="4BC1803D" w14:textId="77777777" w:rsidR="00BE7BEC" w:rsidRDefault="00BE7BEC" w:rsidP="00BE7BEC">
      <w:pPr>
        <w:pStyle w:val="List"/>
        <w:spacing w:before="240"/>
        <w:ind w:left="1440"/>
      </w:pPr>
      <w:r>
        <w:lastRenderedPageBreak/>
        <w:t>(u)</w:t>
      </w:r>
      <w:r>
        <w:tab/>
        <w:t xml:space="preserve">Direct Current Tie (DC Tie) Schedule information.  </w:t>
      </w:r>
      <w:r w:rsidRPr="00BC54CE">
        <w:t>The Protected Information status of this information shall expire 60 days after the applicable Operating Day</w:t>
      </w:r>
      <w:r>
        <w:t xml:space="preserve">; </w:t>
      </w:r>
    </w:p>
    <w:p w14:paraId="59617A67" w14:textId="77777777" w:rsidR="00BE7BEC" w:rsidRDefault="00BE7BEC" w:rsidP="00BE7BEC">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0BA19DE2" w14:textId="77777777" w:rsidR="00BE7BEC" w:rsidRDefault="00BE7BEC" w:rsidP="00BE7BEC">
      <w:pPr>
        <w:pStyle w:val="List2"/>
        <w:ind w:firstLine="0"/>
      </w:pPr>
      <w:r>
        <w:t>(i)</w:t>
      </w:r>
      <w:r>
        <w:tab/>
        <w:t xml:space="preserve">PUCT Substantive Rules on performance measure reporting; </w:t>
      </w:r>
    </w:p>
    <w:p w14:paraId="5232A01F" w14:textId="77777777" w:rsidR="00BE7BEC" w:rsidRDefault="00BE7BEC" w:rsidP="00BE7BEC">
      <w:pPr>
        <w:pStyle w:val="List2"/>
        <w:ind w:firstLine="0"/>
      </w:pPr>
      <w:r>
        <w:t>(ii)</w:t>
      </w:r>
      <w:r>
        <w:tab/>
        <w:t xml:space="preserve">These Protocols or Other Binding Documents; or </w:t>
      </w:r>
    </w:p>
    <w:p w14:paraId="7B35A7DD" w14:textId="77777777" w:rsidR="00BE7BEC" w:rsidRDefault="00BE7BEC" w:rsidP="00BE7BEC">
      <w:pPr>
        <w:pStyle w:val="List2"/>
        <w:ind w:left="2160"/>
      </w:pPr>
      <w:r>
        <w:t>(iii)</w:t>
      </w:r>
      <w:r>
        <w:tab/>
        <w:t>Any Technical Advisory Committee (TAC)-approved reporting requirements;</w:t>
      </w:r>
    </w:p>
    <w:p w14:paraId="5475CAFC" w14:textId="77777777" w:rsidR="00BE7BEC" w:rsidRDefault="00BE7BEC" w:rsidP="00BE7BEC">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45F90F92" w14:textId="77777777" w:rsidR="00BE7BEC" w:rsidRDefault="00BE7BEC" w:rsidP="00BE7BEC">
      <w:pPr>
        <w:pStyle w:val="List"/>
        <w:ind w:left="1440"/>
      </w:pPr>
      <w:r>
        <w:t>(x)</w:t>
      </w:r>
      <w:r>
        <w:tab/>
        <w:t>Information provided by Entities under Section 10.3.2.4, Reporting of Net Generation Capacity;</w:t>
      </w:r>
    </w:p>
    <w:p w14:paraId="7ED72EB3" w14:textId="77777777" w:rsidR="00BE7BEC" w:rsidRDefault="00BE7BEC" w:rsidP="00BE7BEC">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202780FD" w14:textId="77777777" w:rsidR="00BE7BEC" w:rsidRDefault="00BE7BEC" w:rsidP="00BE7BEC">
      <w:pPr>
        <w:pStyle w:val="List"/>
        <w:ind w:left="1440"/>
      </w:pPr>
      <w:r>
        <w:t>(z)</w:t>
      </w:r>
      <w:r>
        <w:tab/>
        <w:t xml:space="preserve">Non-public financial information provided by a Counter-Party to ERCOT pursuant to meeting its credit qualification requirements as well as the QSE’s form of credit support; </w:t>
      </w:r>
    </w:p>
    <w:p w14:paraId="268C3C68" w14:textId="77777777" w:rsidR="00BE7BEC" w:rsidRPr="00C778C1" w:rsidRDefault="00BE7BEC" w:rsidP="00BE7BEC">
      <w:pPr>
        <w:pStyle w:val="List"/>
        <w:ind w:left="1440"/>
      </w:pPr>
      <w:r>
        <w:t>(aa)</w:t>
      </w:r>
      <w:r>
        <w:tab/>
      </w:r>
      <w:r w:rsidRPr="00C778C1">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6CF63B18" w14:textId="77777777" w:rsidR="00BE7BEC" w:rsidRPr="00C778C1" w:rsidRDefault="00BE7BEC" w:rsidP="00BE7BEC">
      <w:pPr>
        <w:pStyle w:val="List"/>
        <w:ind w:left="1440"/>
      </w:pPr>
      <w:r w:rsidRPr="00C778C1">
        <w:t>(bb)</w:t>
      </w:r>
      <w:r w:rsidRPr="00C778C1">
        <w:tab/>
        <w:t xml:space="preserve">Emergency operations plans submitted pursuant to </w:t>
      </w:r>
      <w:r>
        <w:t xml:space="preserve">P.U.C. </w:t>
      </w:r>
      <w:r w:rsidRPr="00C778C1">
        <w:t>Subst. R.</w:t>
      </w:r>
      <w:r>
        <w:t xml:space="preserve"> 25.53, </w:t>
      </w:r>
      <w:r w:rsidRPr="0086057C">
        <w:t>Electric Service Emergency Operations Plans</w:t>
      </w:r>
      <w:r w:rsidRPr="00C778C1">
        <w:t xml:space="preserve">; </w:t>
      </w:r>
    </w:p>
    <w:p w14:paraId="3D45F557" w14:textId="77777777" w:rsidR="00BE7BEC" w:rsidRPr="00C778C1" w:rsidRDefault="00BE7BEC" w:rsidP="00BE7BEC">
      <w:pPr>
        <w:pStyle w:val="List"/>
        <w:ind w:left="1440"/>
      </w:pPr>
      <w:r w:rsidRPr="00C778C1">
        <w:t>(cc)</w:t>
      </w:r>
      <w:r w:rsidRPr="007335BC">
        <w:tab/>
      </w:r>
      <w:r w:rsidRPr="000C1EE9">
        <w:t xml:space="preserve">Information provided by a Counter-Party under Section 16.16.3, </w:t>
      </w:r>
      <w:r w:rsidRPr="00C778C1">
        <w:t>Verification of Risk Management Framework;</w:t>
      </w:r>
    </w:p>
    <w:p w14:paraId="3FE1DA8E" w14:textId="77777777" w:rsidR="00BE7BEC" w:rsidRDefault="00BE7BEC" w:rsidP="00BE7BEC">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lastRenderedPageBreak/>
        <w:t>other than data either related to any service procured by ERCOT or non-LSE-specific aggregated data</w:t>
      </w:r>
      <w:r w:rsidRPr="007335BC">
        <w:t>.  Such data includes pricing, dispatch instructions, and other proprietary information of the Load response product</w:t>
      </w:r>
      <w:r>
        <w:t>;</w:t>
      </w:r>
    </w:p>
    <w:p w14:paraId="568A4C28" w14:textId="77777777" w:rsidR="00BE7BEC" w:rsidRDefault="00BE7BEC" w:rsidP="00BE7BEC">
      <w:pPr>
        <w:pStyle w:val="List"/>
        <w:ind w:left="1440"/>
      </w:pPr>
      <w:r w:rsidRPr="00C778C1">
        <w:t>(ee)</w:t>
      </w:r>
      <w:r w:rsidRPr="00C778C1">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36FAA110"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12987AD1" w14:textId="77777777" w:rsidR="00BE7BEC" w:rsidRDefault="00BE7BEC" w:rsidP="00D50191">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7EAC670F" w14:textId="77777777" w:rsidR="00BE7BEC" w:rsidRPr="005901EB" w:rsidRDefault="00BE7BEC" w:rsidP="00D50191">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4801AAF8" w14:textId="77777777" w:rsidR="00BE7BEC" w:rsidRDefault="00BE7BEC" w:rsidP="00BE7BEC">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0308C2DD" w14:textId="77777777" w:rsidR="00BE7BEC" w:rsidRDefault="00BE7BEC" w:rsidP="00BE7BEC">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022858CD" w14:textId="77777777" w:rsidR="00BE7BEC" w:rsidRDefault="00BE7BEC" w:rsidP="00BE7BEC">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60E37302" w14:textId="77777777" w:rsidR="00BE7BEC" w:rsidRDefault="00BE7BEC" w:rsidP="00BE7BEC">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xml:space="preserve">.  </w:t>
      </w:r>
      <w:r w:rsidRPr="00DE65AB">
        <w:lastRenderedPageBreak/>
        <w:t>The Protected Information status of Resource Outage information shall expire as provided in paragraph (1)(c) of Section 1.3.1.1</w:t>
      </w:r>
      <w:r>
        <w:t>; and</w:t>
      </w:r>
    </w:p>
    <w:p w14:paraId="10C00FF5" w14:textId="0B1BF3D7" w:rsidR="00BE7BEC" w:rsidRDefault="00BE7BEC" w:rsidP="00BE7BEC">
      <w:pPr>
        <w:pStyle w:val="List"/>
        <w:ind w:left="1440"/>
        <w:rPr>
          <w:ins w:id="10" w:author="ERCOT" w:date="2023-03-22T08:19:00Z"/>
        </w:rPr>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C778C1">
        <w:t xml:space="preserve">Subst. R. </w:t>
      </w:r>
      <w:r w:rsidRPr="00066C09">
        <w:t>25.55,</w:t>
      </w:r>
      <w:r w:rsidRPr="0086057C">
        <w:t xml:space="preserve"> Weather Emergency Preparedness</w:t>
      </w:r>
      <w:r>
        <w:t>,</w:t>
      </w:r>
      <w:r w:rsidRPr="00066C09">
        <w:t xml:space="preserve"> if such information allows the identification of any Resource or Resource Entity</w:t>
      </w:r>
      <w:r>
        <w:t>.</w:t>
      </w:r>
    </w:p>
    <w:p w14:paraId="16D0F2D6" w14:textId="77777777" w:rsidR="00A21139" w:rsidRDefault="00A21139" w:rsidP="00A21139">
      <w:pPr>
        <w:pStyle w:val="List"/>
        <w:ind w:left="1440"/>
        <w:rPr>
          <w:ins w:id="11" w:author="ERCOT" w:date="2023-03-22T08:19:00Z"/>
        </w:rPr>
      </w:pPr>
      <w:ins w:id="12" w:author="ERCOT" w:date="2023-03-22T08:19:00Z">
        <w:r>
          <w:t>(kk)</w:t>
        </w:r>
        <w:r>
          <w:tab/>
          <w:t xml:space="preserve">Information provided to ERCOT: </w:t>
        </w:r>
      </w:ins>
    </w:p>
    <w:p w14:paraId="0A863DBB" w14:textId="7474B026" w:rsidR="006064B3" w:rsidRDefault="006064B3" w:rsidP="00A21139">
      <w:pPr>
        <w:pStyle w:val="List"/>
        <w:ind w:left="2160"/>
        <w:rPr>
          <w:ins w:id="13" w:author="ERCOT" w:date="2023-03-27T10:50:00Z"/>
        </w:rPr>
      </w:pPr>
      <w:ins w:id="14" w:author="ERCOT" w:date="2023-03-27T10:50:00Z">
        <w:r w:rsidRPr="006064B3">
          <w:t>(i)</w:t>
        </w:r>
        <w:r w:rsidRPr="006064B3">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ins>
    </w:p>
    <w:p w14:paraId="5B1DBFB4" w14:textId="17509C3B" w:rsidR="00A21139" w:rsidRDefault="00A21139" w:rsidP="00A21139">
      <w:pPr>
        <w:pStyle w:val="List"/>
        <w:ind w:left="2160"/>
        <w:rPr>
          <w:ins w:id="15" w:author="ERCOT" w:date="2023-03-22T08:19:00Z"/>
        </w:rPr>
      </w:pPr>
      <w:ins w:id="16" w:author="ERCOT" w:date="2023-03-22T08:19:00Z">
        <w:r>
          <w:t>(ii)</w:t>
        </w:r>
        <w:r>
          <w:tab/>
          <w:t xml:space="preserve">By a Resource Entity under </w:t>
        </w:r>
        <w:r w:rsidRPr="00A21139">
          <w:t>paragraph (2) of Section 8.1.1.2.1.6</w:t>
        </w:r>
        <w:r>
          <w:t xml:space="preserve">, </w:t>
        </w:r>
        <w:r w:rsidRPr="000051D5">
          <w:t>Firm Fuel Supply Service Resource Qualification, Testing, and Decertification</w:t>
        </w:r>
        <w:r>
          <w:t>, as part of the voluntary process for ERCOT certification of a FFSS Qualified Contract; or</w:t>
        </w:r>
      </w:ins>
    </w:p>
    <w:p w14:paraId="4A66362D" w14:textId="3B23E048" w:rsidR="00A21139" w:rsidRDefault="00A21139" w:rsidP="00A21139">
      <w:pPr>
        <w:pStyle w:val="List"/>
        <w:ind w:left="2160"/>
      </w:pPr>
      <w:ins w:id="17" w:author="ERCOT" w:date="2023-03-22T08:19:00Z">
        <w:r>
          <w:t>(iii)</w:t>
        </w:r>
        <w:r>
          <w:tab/>
          <w:t xml:space="preserve">By a Resource Entity in a Force Majeure Event report required under </w:t>
        </w:r>
        <w:r w:rsidRPr="00A21139">
          <w:t>paragraph (14) of Section 8.1.1.2.16</w:t>
        </w:r>
        <w:r>
          <w:t>.</w:t>
        </w:r>
      </w:ins>
    </w:p>
    <w:bookmarkEnd w:id="2"/>
    <w:bookmarkEnd w:id="3"/>
    <w:p w14:paraId="3D61D0E6" w14:textId="484E0FC4" w:rsidR="00FF1211" w:rsidRDefault="00FF1211" w:rsidP="00FF1211">
      <w:pPr>
        <w:pStyle w:val="Heading2"/>
        <w:numPr>
          <w:ilvl w:val="0"/>
          <w:numId w:val="0"/>
        </w:numPr>
      </w:pPr>
      <w:r>
        <w:t>2.1</w:t>
      </w:r>
      <w:r>
        <w:tab/>
        <w:t>DEFINITIONS</w:t>
      </w:r>
      <w:bookmarkEnd w:id="4"/>
      <w:bookmarkEnd w:id="5"/>
      <w:bookmarkEnd w:id="6"/>
      <w:bookmarkEnd w:id="7"/>
    </w:p>
    <w:p w14:paraId="6DAE3221" w14:textId="77777777" w:rsidR="00256D03" w:rsidRDefault="00256D03" w:rsidP="00256D03">
      <w:pPr>
        <w:spacing w:before="240" w:after="240"/>
        <w:rPr>
          <w:ins w:id="18" w:author="ERCOT" w:date="2023-03-27T10:57:00Z"/>
          <w:b/>
        </w:rPr>
      </w:pPr>
      <w:ins w:id="19" w:author="ERCOT" w:date="2023-03-27T10:57:00Z">
        <w:r>
          <w:rPr>
            <w:b/>
          </w:rPr>
          <w:t xml:space="preserve">Firm Fuel Supply Service (FFSS) </w:t>
        </w:r>
        <w:r w:rsidRPr="000F2229">
          <w:rPr>
            <w:b/>
          </w:rPr>
          <w:t xml:space="preserve">Qualified Contract </w:t>
        </w:r>
      </w:ins>
    </w:p>
    <w:p w14:paraId="4EC61BAA" w14:textId="77777777" w:rsidR="00256D03" w:rsidRPr="000F2229" w:rsidRDefault="00256D03" w:rsidP="00256D03">
      <w:pPr>
        <w:spacing w:after="240"/>
        <w:rPr>
          <w:ins w:id="20" w:author="ERCOT" w:date="2023-03-27T10:57:00Z"/>
        </w:rPr>
      </w:pPr>
      <w:ins w:id="21" w:author="ERCOT" w:date="2023-03-27T10:57:00Z">
        <w:r>
          <w:rPr>
            <w:bCs/>
          </w:rPr>
          <w:t>A</w:t>
        </w:r>
        <w:r w:rsidRPr="000F2229">
          <w:rPr>
            <w:bCs/>
          </w:rPr>
          <w:t xml:space="preserve">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ins>
    </w:p>
    <w:p w14:paraId="21203661" w14:textId="77777777" w:rsidR="00256D03" w:rsidRDefault="00256D03" w:rsidP="00256D03">
      <w:pPr>
        <w:spacing w:before="240" w:after="240"/>
        <w:rPr>
          <w:ins w:id="22" w:author="ERCOT" w:date="2023-03-27T10:57:00Z"/>
        </w:rPr>
      </w:pPr>
      <w:ins w:id="23" w:author="ERCOT" w:date="2023-03-27T10:57:00Z">
        <w:r>
          <w:rPr>
            <w:b/>
          </w:rPr>
          <w:t xml:space="preserve">Firm Fuel Supply Service (FFSS) </w:t>
        </w:r>
        <w:r w:rsidRPr="000F2229">
          <w:rPr>
            <w:b/>
          </w:rPr>
          <w:t>Qualifying Pipeline</w:t>
        </w:r>
        <w:r w:rsidRPr="000F2229">
          <w:t xml:space="preserve"> </w:t>
        </w:r>
      </w:ins>
    </w:p>
    <w:p w14:paraId="6BD2F71C" w14:textId="77777777" w:rsidR="00256D03" w:rsidRDefault="00256D03" w:rsidP="00256D03">
      <w:pPr>
        <w:spacing w:after="240"/>
        <w:rPr>
          <w:ins w:id="24" w:author="ERCOT" w:date="2023-03-27T10:57:00Z"/>
        </w:rPr>
      </w:pPr>
      <w:ins w:id="25" w:author="ERCOT" w:date="2023-03-27T10:57:00Z">
        <w:r>
          <w:t xml:space="preserve">A </w:t>
        </w:r>
        <w:r w:rsidRPr="000F2229">
          <w:t>pipeline that is</w:t>
        </w:r>
        <w:r>
          <w:t>:</w:t>
        </w:r>
        <w:r w:rsidRPr="000F2229">
          <w:t xml:space="preserve"> </w:t>
        </w:r>
      </w:ins>
    </w:p>
    <w:p w14:paraId="175EDF24" w14:textId="77777777" w:rsidR="00256D03" w:rsidRDefault="00256D03" w:rsidP="00256D03">
      <w:pPr>
        <w:spacing w:after="240"/>
        <w:ind w:left="1440" w:hanging="720"/>
        <w:rPr>
          <w:ins w:id="26" w:author="ERCOT" w:date="2023-03-27T10:57:00Z"/>
        </w:rPr>
      </w:pPr>
      <w:ins w:id="27" w:author="ERCOT" w:date="2023-03-27T10:57:00Z">
        <w:r w:rsidRPr="000F2229">
          <w:t>(a)</w:t>
        </w:r>
        <w:r>
          <w:tab/>
          <w:t>A</w:t>
        </w:r>
        <w:r w:rsidRPr="000F2229">
          <w:t xml:space="preserve"> natural gas pipeline subject to the jurisdiction of </w:t>
        </w:r>
        <w:r>
          <w:t>the Federal Energy Regulatory Commission (</w:t>
        </w:r>
        <w:r w:rsidRPr="000F2229">
          <w:t>FERC</w:t>
        </w:r>
        <w:r>
          <w:t>)</w:t>
        </w:r>
        <w:r w:rsidRPr="000F2229">
          <w:t xml:space="preserve"> under the Natural Gas Act (15 U.S.C. Section 717 </w:t>
        </w:r>
        <w:r w:rsidRPr="000F2229">
          <w:rPr>
            <w:i/>
          </w:rPr>
          <w:t>et seq</w:t>
        </w:r>
        <w:r w:rsidRPr="000F2229">
          <w:t xml:space="preserve">.), an intrastate natural gas pipeline that is not a “gas utility” under Title 3 of the Texas Utilities Code, or an intrastate pipeline that is a “gas utility” under Title 3 of the Texas Utilities Code that has certified to the Generation Entity that it does not have any contracts with human needs customers or local distribution systems that serve human needs customers; and </w:t>
        </w:r>
      </w:ins>
    </w:p>
    <w:p w14:paraId="2DA32632" w14:textId="77777777" w:rsidR="00256D03" w:rsidRDefault="00256D03" w:rsidP="00256D03">
      <w:pPr>
        <w:spacing w:after="240"/>
        <w:ind w:left="1440" w:hanging="720"/>
        <w:rPr>
          <w:ins w:id="28" w:author="ERCOT" w:date="2023-03-27T10:57:00Z"/>
        </w:rPr>
      </w:pPr>
      <w:ins w:id="29" w:author="ERCOT" w:date="2023-03-27T10:57:00Z">
        <w:r w:rsidRPr="000F2229">
          <w:lastRenderedPageBreak/>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ins>
    </w:p>
    <w:p w14:paraId="66FD15E4" w14:textId="77777777" w:rsidR="00256D03" w:rsidRDefault="00256D03" w:rsidP="00256D03">
      <w:pPr>
        <w:rPr>
          <w:ins w:id="30" w:author="ERCOT" w:date="2023-03-27T10:57:00Z"/>
        </w:rPr>
      </w:pPr>
      <w:ins w:id="31" w:author="ERCOT" w:date="2023-03-27T10:57:00Z">
        <w:r>
          <w:rPr>
            <w:bCs/>
          </w:rPr>
          <w:t>A pipeline operated by an Entity that participates in ERCOT’s Load Resource program, Emergency Response Service (ERS) program, or any Demand response programs will not be eligible to be an FFSS Qualifying Pipeline.</w:t>
        </w:r>
      </w:ins>
    </w:p>
    <w:p w14:paraId="75780EEB" w14:textId="77777777" w:rsidR="00A21139" w:rsidRDefault="00A21139" w:rsidP="00A21139">
      <w:pPr>
        <w:spacing w:before="240" w:after="240"/>
        <w:rPr>
          <w:ins w:id="32" w:author="ERCOT" w:date="2023-03-22T08:23:00Z"/>
        </w:rPr>
      </w:pPr>
      <w:ins w:id="33" w:author="ERCOT" w:date="2023-03-22T08:23:00Z">
        <w:r w:rsidRPr="004A51E0">
          <w:rPr>
            <w:b/>
          </w:rPr>
          <w:t>Firm Gas Storage Agreement</w:t>
        </w:r>
        <w:r w:rsidRPr="004A51E0">
          <w:t xml:space="preserve"> </w:t>
        </w:r>
      </w:ins>
    </w:p>
    <w:p w14:paraId="1D890CEF" w14:textId="77777777" w:rsidR="00F100D4" w:rsidRDefault="00A21139" w:rsidP="00A21139">
      <w:pPr>
        <w:spacing w:after="240"/>
        <w:rPr>
          <w:ins w:id="34" w:author="ERCOT" w:date="2023-03-22T08:49:00Z"/>
        </w:rPr>
      </w:pPr>
      <w:ins w:id="35" w:author="ERCOT" w:date="2023-03-22T08:23:00Z">
        <w:r>
          <w:t xml:space="preserve">An </w:t>
        </w:r>
        <w:r w:rsidRPr="004A51E0">
          <w:t>executed and enforceable contract (together with any associated statement of operating conditions) for Firm Service at a natural gas storage facility that</w:t>
        </w:r>
      </w:ins>
      <w:ins w:id="36" w:author="ERCOT" w:date="2023-03-22T08:49:00Z">
        <w:r w:rsidR="00F100D4">
          <w:t>:</w:t>
        </w:r>
      </w:ins>
    </w:p>
    <w:p w14:paraId="3D918D2B" w14:textId="0C2EF534" w:rsidR="00F100D4" w:rsidRDefault="00A21139" w:rsidP="00F100D4">
      <w:pPr>
        <w:spacing w:after="240"/>
        <w:ind w:left="1440" w:hanging="720"/>
        <w:rPr>
          <w:ins w:id="37" w:author="ERCOT" w:date="2023-03-22T08:49:00Z"/>
        </w:rPr>
      </w:pPr>
      <w:ins w:id="38" w:author="ERCOT" w:date="2023-03-22T08:23:00Z">
        <w:r w:rsidRPr="004A51E0">
          <w:t>(</w:t>
        </w:r>
      </w:ins>
      <w:ins w:id="39" w:author="ERCOT" w:date="2023-03-22T08:49:00Z">
        <w:r w:rsidR="00F100D4">
          <w:t>a</w:t>
        </w:r>
      </w:ins>
      <w:ins w:id="40" w:author="ERCOT" w:date="2023-03-22T08:23:00Z">
        <w:r w:rsidRPr="004A51E0">
          <w:t>)</w:t>
        </w:r>
      </w:ins>
      <w:ins w:id="41" w:author="ERCOT" w:date="2023-03-22T08:49:00Z">
        <w:r w:rsidR="00F100D4">
          <w:tab/>
          <w:t>C</w:t>
        </w:r>
      </w:ins>
      <w:ins w:id="42" w:author="ERCOT" w:date="2023-03-22T08:23:00Z">
        <w:r w:rsidRPr="004A51E0">
          <w:t>ontains a Qualifying Force Majeure Provision</w:t>
        </w:r>
      </w:ins>
      <w:ins w:id="43" w:author="ERCOT" w:date="2023-03-22T08:49:00Z">
        <w:r w:rsidR="00F100D4">
          <w:t>;</w:t>
        </w:r>
      </w:ins>
      <w:ins w:id="44" w:author="ERCOT" w:date="2023-03-22T08:23:00Z">
        <w:r w:rsidRPr="004A51E0">
          <w:t xml:space="preserve"> </w:t>
        </w:r>
      </w:ins>
    </w:p>
    <w:p w14:paraId="646AA386" w14:textId="77777777" w:rsidR="00F100D4" w:rsidRDefault="00A21139" w:rsidP="00F100D4">
      <w:pPr>
        <w:spacing w:after="240"/>
        <w:ind w:left="1440" w:hanging="720"/>
        <w:rPr>
          <w:ins w:id="45" w:author="ERCOT" w:date="2023-03-22T08:49:00Z"/>
        </w:rPr>
      </w:pPr>
      <w:ins w:id="46" w:author="ERCOT" w:date="2023-03-22T08:23:00Z">
        <w:r w:rsidRPr="004A51E0">
          <w:t>(</w:t>
        </w:r>
      </w:ins>
      <w:ins w:id="47" w:author="ERCOT" w:date="2023-03-22T08:49:00Z">
        <w:r w:rsidR="00F100D4">
          <w:t>b</w:t>
        </w:r>
      </w:ins>
      <w:ins w:id="48" w:author="ERCOT" w:date="2023-03-22T08:23:00Z">
        <w:r w:rsidRPr="004A51E0">
          <w:t>)</w:t>
        </w:r>
      </w:ins>
      <w:ins w:id="49" w:author="ERCOT" w:date="2023-03-22T08:49:00Z">
        <w:r w:rsidR="00F100D4">
          <w:tab/>
          <w:t>P</w:t>
        </w:r>
      </w:ins>
      <w:ins w:id="50" w:author="ERCOT" w:date="2023-03-22T08:23:00Z">
        <w:r w:rsidRPr="004A51E0">
          <w:t>rovides the right to monitor daily balances of storage capacity</w:t>
        </w:r>
      </w:ins>
      <w:ins w:id="51" w:author="ERCOT" w:date="2023-03-22T08:49:00Z">
        <w:r w:rsidR="00F100D4">
          <w:t>;</w:t>
        </w:r>
      </w:ins>
      <w:ins w:id="52" w:author="ERCOT" w:date="2023-03-22T08:23:00Z">
        <w:r w:rsidRPr="004A51E0">
          <w:t xml:space="preserve"> and </w:t>
        </w:r>
      </w:ins>
    </w:p>
    <w:p w14:paraId="19E14FD3" w14:textId="1F924889" w:rsidR="00A21139" w:rsidRPr="004A51E0" w:rsidRDefault="00F100D4" w:rsidP="00F100D4">
      <w:pPr>
        <w:spacing w:after="240"/>
        <w:ind w:left="1440" w:hanging="720"/>
        <w:rPr>
          <w:ins w:id="53" w:author="ERCOT" w:date="2023-03-22T08:23:00Z"/>
        </w:rPr>
      </w:pPr>
      <w:ins w:id="54" w:author="ERCOT" w:date="2023-03-22T08:49:00Z">
        <w:r>
          <w:t>(c)</w:t>
        </w:r>
        <w:r>
          <w:tab/>
          <w:t>R</w:t>
        </w:r>
      </w:ins>
      <w:ins w:id="55" w:author="ERCOT" w:date="2023-03-22T08:23:00Z">
        <w:r w:rsidR="00A21139" w:rsidRPr="004A51E0">
          <w:t>equires the storage provider to make available a detailed accounting indicating a reasonable estimate ‎of daily and month-to-date receipts and deliveries of natural gas.</w:t>
        </w:r>
      </w:ins>
    </w:p>
    <w:p w14:paraId="73C00E44" w14:textId="77777777" w:rsidR="00A21139" w:rsidRDefault="00A21139" w:rsidP="00A21139">
      <w:pPr>
        <w:spacing w:before="240" w:after="240"/>
        <w:rPr>
          <w:ins w:id="56" w:author="ERCOT" w:date="2023-03-22T08:23:00Z"/>
          <w:b/>
        </w:rPr>
      </w:pPr>
      <w:ins w:id="57" w:author="ERCOT" w:date="2023-03-22T08:23:00Z">
        <w:r w:rsidRPr="004A51E0">
          <w:rPr>
            <w:b/>
          </w:rPr>
          <w:t>Firm Service</w:t>
        </w:r>
      </w:ins>
    </w:p>
    <w:p w14:paraId="29F044E2" w14:textId="77777777" w:rsidR="00A21139" w:rsidRDefault="00A21139" w:rsidP="00A21139">
      <w:pPr>
        <w:spacing w:after="240"/>
        <w:rPr>
          <w:ins w:id="58" w:author="ERCOT" w:date="2023-03-22T08:23:00Z"/>
        </w:rPr>
      </w:pPr>
      <w:ins w:id="59" w:author="ERCOT" w:date="2023-03-22T08:23:00Z">
        <w:r>
          <w:t>N</w:t>
        </w:r>
        <w:r w:rsidRPr="004A51E0">
          <w:t>atural gas transportation or storage service that is</w:t>
        </w:r>
        <w:r>
          <w:t>:</w:t>
        </w:r>
        <w:r w:rsidRPr="004A51E0">
          <w:t xml:space="preserve"> </w:t>
        </w:r>
      </w:ins>
    </w:p>
    <w:p w14:paraId="018F6773" w14:textId="2A3E3531" w:rsidR="00A21139" w:rsidRDefault="00F100D4" w:rsidP="00F100D4">
      <w:pPr>
        <w:spacing w:after="240"/>
        <w:ind w:left="1440" w:hanging="720"/>
        <w:rPr>
          <w:ins w:id="60" w:author="ERCOT" w:date="2023-03-22T08:23:00Z"/>
        </w:rPr>
      </w:pPr>
      <w:ins w:id="61" w:author="ERCOT" w:date="2023-03-22T08:48:00Z">
        <w:r>
          <w:t>(a)</w:t>
        </w:r>
        <w:r>
          <w:tab/>
          <w:t>D</w:t>
        </w:r>
      </w:ins>
      <w:ins w:id="62" w:author="ERCOT" w:date="2023-03-22T08:23:00Z">
        <w:r w:rsidR="00A21139" w:rsidRPr="004A51E0">
          <w:t>escribed as firm under a contract, tariff, or statement of operating conditions</w:t>
        </w:r>
        <w:r w:rsidR="00A21139">
          <w:t>;</w:t>
        </w:r>
        <w:r w:rsidR="00A21139" w:rsidRPr="004A51E0">
          <w:t xml:space="preserve"> </w:t>
        </w:r>
      </w:ins>
    </w:p>
    <w:p w14:paraId="758055FB" w14:textId="084101FB" w:rsidR="00A21139" w:rsidRDefault="00F100D4" w:rsidP="00F100D4">
      <w:pPr>
        <w:spacing w:after="240"/>
        <w:ind w:left="1440" w:hanging="720"/>
        <w:rPr>
          <w:ins w:id="63" w:author="ERCOT" w:date="2023-03-22T08:23:00Z"/>
        </w:rPr>
      </w:pPr>
      <w:ins w:id="64" w:author="ERCOT" w:date="2023-03-22T08:48:00Z">
        <w:r>
          <w:t>(b)</w:t>
        </w:r>
        <w:r>
          <w:tab/>
          <w:t>T</w:t>
        </w:r>
      </w:ins>
      <w:ins w:id="65" w:author="ERCOT" w:date="2023-03-22T08:23:00Z">
        <w:r w:rsidR="00A21139" w:rsidRPr="004A51E0">
          <w:t>he highest priority of service available</w:t>
        </w:r>
        <w:r w:rsidR="00A21139">
          <w:t>;</w:t>
        </w:r>
        <w:r w:rsidR="00A21139" w:rsidRPr="004A51E0">
          <w:t xml:space="preserve"> and </w:t>
        </w:r>
      </w:ins>
    </w:p>
    <w:p w14:paraId="576F68A8" w14:textId="3D3C95D9" w:rsidR="00A21139" w:rsidRPr="004A51E0" w:rsidRDefault="00F100D4" w:rsidP="00F100D4">
      <w:pPr>
        <w:spacing w:after="240"/>
        <w:ind w:left="1440" w:hanging="720"/>
        <w:rPr>
          <w:ins w:id="66" w:author="ERCOT" w:date="2023-03-22T08:23:00Z"/>
        </w:rPr>
      </w:pPr>
      <w:ins w:id="67" w:author="ERCOT" w:date="2023-03-22T08:48:00Z">
        <w:r>
          <w:t>(c)</w:t>
        </w:r>
        <w:r>
          <w:tab/>
          <w:t>A</w:t>
        </w:r>
      </w:ins>
      <w:ins w:id="68" w:author="ERCOT" w:date="2023-03-22T08:23:00Z">
        <w:r w:rsidR="00A21139" w:rsidRPr="004A51E0">
          <w:t xml:space="preserve">vailable on demand and up to the contracted quantities.  </w:t>
        </w:r>
      </w:ins>
    </w:p>
    <w:p w14:paraId="680EDEC1" w14:textId="77777777" w:rsidR="00A21139" w:rsidRDefault="00A21139" w:rsidP="00A21139">
      <w:pPr>
        <w:spacing w:before="240" w:after="240"/>
        <w:rPr>
          <w:ins w:id="69" w:author="ERCOT" w:date="2023-03-22T08:23:00Z"/>
        </w:rPr>
      </w:pPr>
      <w:ins w:id="70" w:author="ERCOT" w:date="2023-03-22T08:23:00Z">
        <w:r w:rsidRPr="004A51E0">
          <w:rPr>
            <w:b/>
          </w:rPr>
          <w:t>Firm Transportation Agreement</w:t>
        </w:r>
        <w:r w:rsidRPr="004A51E0">
          <w:t xml:space="preserve"> </w:t>
        </w:r>
      </w:ins>
    </w:p>
    <w:p w14:paraId="4B23C9C7" w14:textId="6A4E12C8" w:rsidR="006064B3" w:rsidRDefault="006064B3" w:rsidP="006064B3">
      <w:pPr>
        <w:spacing w:after="240"/>
        <w:rPr>
          <w:ins w:id="71" w:author="ERCOT" w:date="2023-03-27T10:55:00Z"/>
        </w:rPr>
      </w:pPr>
      <w:ins w:id="72" w:author="ERCOT" w:date="2023-03-27T10:55:00Z">
        <w:r>
          <w:t>A</w:t>
        </w:r>
        <w:r w:rsidRPr="004A51E0">
          <w:t>n executed and enforceable contract (together with any associated statement of operating conditions) for Firm Service on a</w:t>
        </w:r>
        <w:r>
          <w:t xml:space="preserve"> Firm Fuel Supply Service </w:t>
        </w:r>
      </w:ins>
      <w:ins w:id="73" w:author="ERCOT" w:date="2023-03-27T10:57:00Z">
        <w:r w:rsidR="00256D03">
          <w:t xml:space="preserve">(FFSS) </w:t>
        </w:r>
      </w:ins>
      <w:ins w:id="74" w:author="ERCOT" w:date="2023-03-27T10:55:00Z">
        <w:r>
          <w:t>Qualifying Pipeline</w:t>
        </w:r>
        <w:r w:rsidRPr="004A51E0">
          <w:t xml:space="preserve"> that</w:t>
        </w:r>
        <w:r>
          <w:t>:</w:t>
        </w:r>
      </w:ins>
    </w:p>
    <w:p w14:paraId="3700ADE9" w14:textId="77777777" w:rsidR="006064B3" w:rsidRDefault="006064B3" w:rsidP="006064B3">
      <w:pPr>
        <w:spacing w:after="240"/>
        <w:ind w:left="1440" w:hanging="720"/>
        <w:rPr>
          <w:ins w:id="75" w:author="ERCOT" w:date="2023-03-27T10:55:00Z"/>
        </w:rPr>
      </w:pPr>
      <w:ins w:id="76" w:author="ERCOT" w:date="2023-03-27T10:55:00Z">
        <w:r>
          <w:t>(a)</w:t>
        </w:r>
        <w:r>
          <w:tab/>
          <w:t>C</w:t>
        </w:r>
        <w:r w:rsidRPr="004A51E0">
          <w:t>ontains a Qualifying Force Majeure Provision</w:t>
        </w:r>
        <w:r>
          <w:t>;</w:t>
        </w:r>
        <w:r w:rsidRPr="004A51E0">
          <w:t xml:space="preserve"> </w:t>
        </w:r>
      </w:ins>
    </w:p>
    <w:p w14:paraId="301C9C96" w14:textId="77777777" w:rsidR="006064B3" w:rsidRDefault="006064B3" w:rsidP="006064B3">
      <w:pPr>
        <w:spacing w:after="240"/>
        <w:ind w:left="1440" w:hanging="720"/>
        <w:rPr>
          <w:ins w:id="77" w:author="ERCOT" w:date="2023-03-27T10:55:00Z"/>
        </w:rPr>
      </w:pPr>
      <w:ins w:id="78" w:author="ERCOT" w:date="2023-03-27T10:55:00Z">
        <w:r>
          <w:t>(b)</w:t>
        </w:r>
        <w:r>
          <w:tab/>
          <w:t>P</w:t>
        </w:r>
        <w:r w:rsidRPr="004A51E0">
          <w:t>rovides the right to monitor daily balances of flowing natural gas</w:t>
        </w:r>
        <w:r>
          <w:t>;</w:t>
        </w:r>
        <w:r w:rsidRPr="004A51E0">
          <w:t xml:space="preserve"> and </w:t>
        </w:r>
      </w:ins>
    </w:p>
    <w:p w14:paraId="54AFF145" w14:textId="77777777" w:rsidR="006064B3" w:rsidRPr="004A51E0" w:rsidRDefault="006064B3" w:rsidP="006064B3">
      <w:pPr>
        <w:spacing w:after="240"/>
        <w:ind w:left="1440" w:hanging="720"/>
        <w:rPr>
          <w:ins w:id="79" w:author="ERCOT" w:date="2023-03-27T10:55:00Z"/>
        </w:rPr>
      </w:pPr>
      <w:ins w:id="80" w:author="ERCOT" w:date="2023-03-27T10:55:00Z">
        <w:r>
          <w:t>(c)</w:t>
        </w:r>
        <w:r>
          <w:tab/>
          <w:t>R</w:t>
        </w:r>
        <w:r w:rsidRPr="004A51E0">
          <w:t>equires the pipeline to make available a detailed accounting indicating a reasonable</w:t>
        </w:r>
        <w:r>
          <w:t xml:space="preserve"> </w:t>
        </w:r>
        <w:r w:rsidRPr="004A51E0">
          <w:t>estimate ‎of daily and month-to-date receipts and deliveries of natural gas.</w:t>
        </w:r>
      </w:ins>
    </w:p>
    <w:p w14:paraId="423EA59F" w14:textId="77777777" w:rsidR="00A21139" w:rsidRDefault="00A21139" w:rsidP="00A21139">
      <w:pPr>
        <w:spacing w:after="240"/>
        <w:rPr>
          <w:ins w:id="81" w:author="ERCOT" w:date="2023-03-22T08:23:00Z"/>
        </w:rPr>
      </w:pPr>
      <w:ins w:id="82" w:author="ERCOT" w:date="2023-03-22T08:23:00Z">
        <w:r w:rsidRPr="004A51E0">
          <w:rPr>
            <w:b/>
          </w:rPr>
          <w:t>Qualifying Force Majeure Provision</w:t>
        </w:r>
        <w:r w:rsidRPr="004A51E0">
          <w:t xml:space="preserve"> </w:t>
        </w:r>
      </w:ins>
    </w:p>
    <w:p w14:paraId="78648CC4" w14:textId="77777777" w:rsidR="00A21139" w:rsidRPr="004A51E0" w:rsidRDefault="00A21139" w:rsidP="00A21139">
      <w:pPr>
        <w:spacing w:after="240"/>
        <w:rPr>
          <w:ins w:id="83" w:author="ERCOT" w:date="2023-03-22T08:23:00Z"/>
        </w:rPr>
      </w:pPr>
      <w:ins w:id="84" w:author="ERCOT" w:date="2023-03-22T08:23:00Z">
        <w:r>
          <w:t>A</w:t>
        </w:r>
        <w:r w:rsidRPr="004A51E0">
          <w:t xml:space="preserve"> force majeure provision that provides that:</w:t>
        </w:r>
      </w:ins>
    </w:p>
    <w:p w14:paraId="44792A66" w14:textId="1E83A63A" w:rsidR="00A21139" w:rsidRPr="000F2229" w:rsidRDefault="00A21139" w:rsidP="00A21139">
      <w:pPr>
        <w:spacing w:after="240"/>
        <w:ind w:left="1440" w:hanging="720"/>
        <w:rPr>
          <w:ins w:id="85" w:author="ERCOT" w:date="2023-03-22T08:23:00Z"/>
        </w:rPr>
      </w:pPr>
      <w:ins w:id="86" w:author="ERCOT" w:date="2023-03-22T08:23:00Z">
        <w:r w:rsidRPr="004A51E0">
          <w:lastRenderedPageBreak/>
          <w:t>(</w:t>
        </w:r>
        <w:r>
          <w:t>a</w:t>
        </w:r>
        <w:r w:rsidRPr="000F2229">
          <w:t>) </w:t>
        </w:r>
        <w:r w:rsidRPr="000F2229">
          <w:tab/>
        </w:r>
        <w:r>
          <w:t>B</w:t>
        </w:r>
        <w:r w:rsidRPr="000F2229">
          <w:t>efore the pipeline or storage provider may suspend its performance due to force majeure, the pipeline or storage provider must exercise due diligence and incur reasonable cost to prevent or overcome the event of force majeure;</w:t>
        </w:r>
      </w:ins>
    </w:p>
    <w:p w14:paraId="775C53CF" w14:textId="2A54D9FE" w:rsidR="00A21139" w:rsidRPr="000F2229" w:rsidRDefault="00A21139" w:rsidP="00A21139">
      <w:pPr>
        <w:spacing w:after="240"/>
        <w:ind w:left="1440" w:hanging="720"/>
        <w:rPr>
          <w:ins w:id="87" w:author="ERCOT" w:date="2023-03-22T08:23:00Z"/>
        </w:rPr>
      </w:pPr>
      <w:ins w:id="88" w:author="ERCOT" w:date="2023-03-22T08:23:00Z">
        <w:r w:rsidRPr="000F2229">
          <w:t>(</w:t>
        </w:r>
        <w:r>
          <w:t>b)</w:t>
        </w:r>
        <w:r w:rsidRPr="000F2229">
          <w:t xml:space="preserve"> </w:t>
        </w:r>
        <w:r w:rsidRPr="000F2229">
          <w:tab/>
        </w:r>
        <w:r>
          <w:t>T</w:t>
        </w:r>
        <w:r w:rsidRPr="000F2229">
          <w: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w:t>
        </w:r>
      </w:ins>
      <w:ins w:id="89" w:author="ERCOT" w:date="2023-03-27T10:58:00Z">
        <w:r w:rsidR="00256D03">
          <w:t xml:space="preserve"> natural </w:t>
        </w:r>
      </w:ins>
      <w:ins w:id="90" w:author="ERCOT" w:date="2023-03-22T08:23:00Z">
        <w:r w:rsidRPr="000F2229">
          <w:t>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ins>
    </w:p>
    <w:p w14:paraId="2C08145A" w14:textId="467BB044" w:rsidR="00A21139" w:rsidRPr="000F2229" w:rsidRDefault="00A21139" w:rsidP="00A21139">
      <w:pPr>
        <w:spacing w:after="240"/>
        <w:ind w:left="1440" w:hanging="720"/>
        <w:rPr>
          <w:ins w:id="91" w:author="ERCOT" w:date="2023-03-22T08:23:00Z"/>
        </w:rPr>
      </w:pPr>
      <w:ins w:id="92" w:author="ERCOT" w:date="2023-03-22T08:23:00Z">
        <w:r w:rsidRPr="000F2229">
          <w:t>(</w:t>
        </w:r>
        <w:r>
          <w:t>c</w:t>
        </w:r>
        <w:r w:rsidRPr="000F2229">
          <w:t xml:space="preserve">) </w:t>
        </w:r>
        <w:r w:rsidRPr="000F2229">
          <w:tab/>
        </w:r>
        <w:r>
          <w:t>U</w:t>
        </w:r>
        <w:r w:rsidRPr="000F2229">
          <w:t xml:space="preserve">pon declaring force majeure, the pipeline or storage provider must provide notice and reasonably full details describing such force majeure in ‎writing to the Generation Entity; and </w:t>
        </w:r>
      </w:ins>
    </w:p>
    <w:p w14:paraId="4D0186C1" w14:textId="47C57F0B" w:rsidR="00A21139" w:rsidRPr="000F2229" w:rsidRDefault="00A21139" w:rsidP="00A21139">
      <w:pPr>
        <w:spacing w:after="240"/>
        <w:ind w:left="1440" w:hanging="720"/>
        <w:rPr>
          <w:ins w:id="93" w:author="ERCOT" w:date="2023-03-22T08:23:00Z"/>
        </w:rPr>
      </w:pPr>
      <w:ins w:id="94" w:author="ERCOT" w:date="2023-03-22T08:23:00Z">
        <w:r w:rsidRPr="000F2229">
          <w:t>(</w:t>
        </w:r>
        <w:r>
          <w:t>d</w:t>
        </w:r>
        <w:r w:rsidRPr="000F2229">
          <w:t xml:space="preserve">) </w:t>
        </w:r>
        <w:r w:rsidRPr="000F2229">
          <w:tab/>
        </w:r>
        <w:r>
          <w:t>W</w:t>
        </w:r>
        <w:r w:rsidRPr="000F2229">
          <w:t>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ins>
    </w:p>
    <w:p w14:paraId="304A1B55" w14:textId="194F14C6" w:rsidR="00A9688E" w:rsidRPr="00B94ADC" w:rsidRDefault="00A9688E" w:rsidP="00A9688E">
      <w:pPr>
        <w:keepNext/>
        <w:tabs>
          <w:tab w:val="left" w:pos="1080"/>
        </w:tabs>
        <w:spacing w:before="480" w:after="240"/>
        <w:ind w:left="1080" w:hanging="1080"/>
        <w:outlineLvl w:val="2"/>
        <w:rPr>
          <w:b/>
          <w:bCs/>
          <w:i/>
        </w:rPr>
      </w:pPr>
      <w:r w:rsidRPr="00B94ADC">
        <w:rPr>
          <w:b/>
          <w:bCs/>
          <w:i/>
        </w:rPr>
        <w:t>3.14.5</w:t>
      </w:r>
      <w:r w:rsidRPr="00B94ADC">
        <w:rPr>
          <w:b/>
          <w:bCs/>
          <w:i/>
        </w:rPr>
        <w:tab/>
        <w:t>Firm Fuel Supply Service</w:t>
      </w:r>
      <w:bookmarkEnd w:id="8"/>
    </w:p>
    <w:p w14:paraId="24C693D3" w14:textId="31A0EC96" w:rsidR="00C478F8" w:rsidRPr="00C478F8" w:rsidRDefault="00C478F8" w:rsidP="00C478F8">
      <w:pPr>
        <w:spacing w:after="240"/>
        <w:ind w:left="720" w:hanging="720"/>
        <w:rPr>
          <w:iCs/>
          <w:szCs w:val="20"/>
        </w:rPr>
      </w:pPr>
      <w:r w:rsidRPr="00C478F8">
        <w:rPr>
          <w:iCs/>
          <w:szCs w:val="20"/>
        </w:rPr>
        <w:t>(1)</w:t>
      </w:r>
      <w:r w:rsidRPr="00C478F8">
        <w:rPr>
          <w:iCs/>
          <w:szCs w:val="20"/>
        </w:rPr>
        <w:tab/>
        <w:t>Each Generation Resource providing Firm Fuel Supply Service (FFSS) must meet technical requirements specified in Section 8.1.1, QSE Ancillary Service Performance Standards, and Section 8.1.1.1, Ancillary Service Qualification and Testing.</w:t>
      </w:r>
    </w:p>
    <w:p w14:paraId="7121CE08" w14:textId="0AB80FB3" w:rsidR="00C478F8" w:rsidRPr="00C478F8" w:rsidRDefault="00C478F8" w:rsidP="00C478F8">
      <w:pPr>
        <w:spacing w:after="240"/>
        <w:ind w:left="720" w:hanging="720"/>
        <w:rPr>
          <w:iCs/>
          <w:szCs w:val="20"/>
        </w:rPr>
      </w:pPr>
      <w:r w:rsidRPr="00C478F8">
        <w:rPr>
          <w:iCs/>
          <w:szCs w:val="20"/>
        </w:rPr>
        <w:t>(2)</w:t>
      </w:r>
      <w:r w:rsidRPr="00C478F8">
        <w:rPr>
          <w:iCs/>
          <w:szCs w:val="20"/>
        </w:rPr>
        <w:tab/>
        <w:t>ERCOT shall issue an RFP by August 1 of each year soliciting bids from QSEs for Generation Resources to provide FFSS.  The RFP shall require bids to be submitted on or before September 1</w:t>
      </w:r>
      <w:r w:rsidRPr="00C478F8">
        <w:rPr>
          <w:iCs/>
          <w:szCs w:val="20"/>
          <w:vertAlign w:val="superscript"/>
        </w:rPr>
        <w:t xml:space="preserve"> </w:t>
      </w:r>
      <w:r w:rsidRPr="00C478F8">
        <w:rPr>
          <w:iCs/>
          <w:szCs w:val="20"/>
        </w:rPr>
        <w:t xml:space="preserve">of each year. </w:t>
      </w:r>
    </w:p>
    <w:p w14:paraId="38E9F494" w14:textId="7461C4E6" w:rsidR="00C478F8" w:rsidRPr="00C478F8" w:rsidRDefault="00C478F8" w:rsidP="00C478F8">
      <w:pPr>
        <w:spacing w:after="240"/>
        <w:ind w:left="720" w:hanging="720"/>
        <w:rPr>
          <w:iCs/>
          <w:szCs w:val="20"/>
        </w:rPr>
      </w:pPr>
      <w:r w:rsidRPr="00C478F8">
        <w:rPr>
          <w:iCs/>
          <w:szCs w:val="20"/>
        </w:rPr>
        <w:t>(3)</w:t>
      </w:r>
      <w:r w:rsidRPr="00C478F8">
        <w:rPr>
          <w:iCs/>
          <w:szCs w:val="20"/>
        </w:rPr>
        <w:tab/>
        <w:t xml:space="preserve">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t>
      </w:r>
      <w:r w:rsidRPr="00C478F8">
        <w:rPr>
          <w:iCs/>
          <w:szCs w:val="20"/>
        </w:rPr>
        <w:lastRenderedPageBreak/>
        <w:t>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0258AC5C" w14:textId="02C46930" w:rsidR="00C478F8" w:rsidRDefault="00C478F8" w:rsidP="00C478F8">
      <w:pPr>
        <w:spacing w:after="240"/>
        <w:ind w:left="1440" w:hanging="720"/>
        <w:rPr>
          <w:iCs/>
          <w:szCs w:val="20"/>
        </w:rPr>
      </w:pPr>
      <w:r w:rsidRPr="00C478F8">
        <w:rPr>
          <w:iCs/>
          <w:szCs w:val="20"/>
        </w:rPr>
        <w:t>(a)</w:t>
      </w:r>
      <w:r w:rsidRPr="00C478F8">
        <w:rPr>
          <w:iCs/>
          <w:szCs w:val="20"/>
        </w:rPr>
        <w:tab/>
        <w:t>On the bid submission form, the QSE shall disclose information including, but not limited to, the amount of reserved fuel offered, the MW available from the capacity offered, and each limitation of the offered Resource that could affect the Resource’s ability to provide FFSS.</w:t>
      </w:r>
    </w:p>
    <w:p w14:paraId="030CE306" w14:textId="77777777" w:rsidR="00256D03" w:rsidRPr="00256D03" w:rsidRDefault="00256D03" w:rsidP="00256D03">
      <w:pPr>
        <w:spacing w:after="240"/>
        <w:ind w:left="1440" w:hanging="720"/>
        <w:rPr>
          <w:ins w:id="95" w:author="ERCOT" w:date="2023-03-27T10:59:00Z"/>
        </w:rPr>
      </w:pPr>
      <w:ins w:id="96" w:author="ERCOT" w:date="2023-03-27T10:59:00Z">
        <w:r w:rsidRPr="002E2630">
          <w:rPr>
            <w:iCs/>
          </w:rPr>
          <w:t>(b)</w:t>
        </w:r>
        <w:r w:rsidRPr="002E2630">
          <w:rPr>
            <w:iCs/>
          </w:rPr>
          <w:tab/>
        </w:r>
        <w:r w:rsidRPr="00256D03">
          <w:rPr>
            <w:iCs/>
          </w:rPr>
          <w:t xml:space="preserve">If the QSE offers a Generation Resource as meeting the qualification requirements in paragraph (1)(c) of Section 8.1.1.2.1.6, Firm Fuel Supply Service Resource Qualification, Testing, and Decertification, the QSE must submit as part of its offer </w:t>
        </w:r>
        <w:r w:rsidRPr="00256D03">
          <w:t xml:space="preserve">a certification for the offered Generation Resource.  The certification must include:  </w:t>
        </w:r>
      </w:ins>
    </w:p>
    <w:p w14:paraId="206E13F4" w14:textId="58C5344F" w:rsidR="00256D03" w:rsidRPr="00256D03" w:rsidRDefault="00256D03" w:rsidP="00256D03">
      <w:pPr>
        <w:spacing w:after="240"/>
        <w:ind w:left="2160" w:hanging="720"/>
        <w:rPr>
          <w:ins w:id="97" w:author="ERCOT" w:date="2023-03-27T10:59:00Z"/>
        </w:rPr>
      </w:pPr>
      <w:ins w:id="98" w:author="ERCOT" w:date="2023-03-27T10:59:00Z">
        <w:r w:rsidRPr="00256D03">
          <w:t>(i)</w:t>
        </w:r>
        <w:r w:rsidRPr="00256D03">
          <w:tab/>
          <w:t>Certification that the Generation Entity for the Generation Resource (or an Affiliate) has a Firm Transportation Agreement, firm natural gas supply, and contracted or owned storage capacity meeting the</w:t>
        </w:r>
      </w:ins>
      <w:ins w:id="99" w:author="ERCOT" w:date="2023-03-29T13:54:00Z">
        <w:r w:rsidR="00D05C9D">
          <w:t xml:space="preserve"> </w:t>
        </w:r>
      </w:ins>
      <w:ins w:id="100" w:author="ERCOT" w:date="2023-03-27T10:59:00Z">
        <w:r w:rsidRPr="00256D03">
          <w:t xml:space="preserve">qualification requirements </w:t>
        </w:r>
        <w:r w:rsidRPr="00256D03">
          <w:rPr>
            <w:iCs/>
          </w:rPr>
          <w:t>in paragraph (1)(c) of Section 8.1.1.2.1.6</w:t>
        </w:r>
        <w:r w:rsidRPr="00256D03">
          <w:t xml:space="preserve">; </w:t>
        </w:r>
      </w:ins>
    </w:p>
    <w:p w14:paraId="3A004904" w14:textId="77777777" w:rsidR="00256D03" w:rsidRPr="00256D03" w:rsidRDefault="00256D03" w:rsidP="00256D03">
      <w:pPr>
        <w:spacing w:after="240"/>
        <w:ind w:left="2160" w:hanging="720"/>
        <w:rPr>
          <w:ins w:id="101" w:author="ERCOT" w:date="2023-03-27T10:59:00Z"/>
        </w:rPr>
      </w:pPr>
      <w:ins w:id="102" w:author="ERCOT" w:date="2023-03-27T10:59:00Z">
        <w:r w:rsidRPr="00256D03">
          <w:t>(ii)</w:t>
        </w:r>
        <w:r w:rsidRPr="00256D03">
          <w:tab/>
          <w:t>The following information regarding the Firm Transportation Agreement:</w:t>
        </w:r>
      </w:ins>
    </w:p>
    <w:p w14:paraId="37FDF2F9" w14:textId="6D5843BE" w:rsidR="00256D03" w:rsidRDefault="00256D03" w:rsidP="00256D03">
      <w:pPr>
        <w:spacing w:after="240"/>
        <w:ind w:left="2160"/>
        <w:rPr>
          <w:ins w:id="103" w:author="ERCOT" w:date="2023-03-27T10:59:00Z"/>
          <w:rFonts w:eastAsiaTheme="minorHAnsi"/>
        </w:rPr>
      </w:pPr>
      <w:ins w:id="104" w:author="ERCOT" w:date="2023-03-27T10:59:00Z">
        <w:r w:rsidRPr="00256D03">
          <w:t>(A)</w:t>
        </w:r>
        <w:r w:rsidRPr="00256D03">
          <w:tab/>
          <w:t xml:space="preserve">FFSS </w:t>
        </w:r>
        <w:r w:rsidRPr="00256D03">
          <w:rPr>
            <w:rFonts w:eastAsiaTheme="minorHAnsi"/>
          </w:rPr>
          <w:t>Qualifying Pipeline name;</w:t>
        </w:r>
      </w:ins>
    </w:p>
    <w:p w14:paraId="0504C264" w14:textId="77777777" w:rsidR="00F100D4" w:rsidRDefault="00F100D4" w:rsidP="00F100D4">
      <w:pPr>
        <w:spacing w:after="240"/>
        <w:ind w:left="2160"/>
        <w:rPr>
          <w:ins w:id="105" w:author="ERCOT" w:date="2023-03-22T08:53:00Z"/>
          <w:rFonts w:eastAsiaTheme="minorHAnsi"/>
        </w:rPr>
      </w:pPr>
      <w:ins w:id="106" w:author="ERCOT" w:date="2023-03-22T08:53:00Z">
        <w:r>
          <w:t>(B)</w:t>
        </w:r>
        <w:r>
          <w:tab/>
        </w:r>
        <w:r w:rsidRPr="002E2630">
          <w:rPr>
            <w:rFonts w:eastAsiaTheme="minorHAnsi"/>
          </w:rPr>
          <w:t>Term;</w:t>
        </w:r>
        <w:r>
          <w:rPr>
            <w:rFonts w:eastAsiaTheme="minorHAnsi"/>
          </w:rPr>
          <w:t xml:space="preserve"> </w:t>
        </w:r>
      </w:ins>
    </w:p>
    <w:p w14:paraId="22A22B3B" w14:textId="77777777" w:rsidR="00F100D4" w:rsidRDefault="00F100D4" w:rsidP="00F100D4">
      <w:pPr>
        <w:spacing w:after="240"/>
        <w:ind w:left="2160"/>
        <w:rPr>
          <w:ins w:id="107" w:author="ERCOT" w:date="2023-03-22T08:53:00Z"/>
          <w:rFonts w:eastAsiaTheme="minorHAnsi"/>
        </w:rPr>
      </w:pPr>
      <w:ins w:id="108" w:author="ERCOT" w:date="2023-03-22T08:53:00Z">
        <w:r>
          <w:t>(C)</w:t>
        </w:r>
        <w:r>
          <w:tab/>
        </w:r>
        <w:r w:rsidRPr="002E2630">
          <w:rPr>
            <w:rFonts w:eastAsiaTheme="minorHAnsi"/>
          </w:rPr>
          <w:t>Primary points of receipt and delivery;</w:t>
        </w:r>
        <w:r>
          <w:rPr>
            <w:rFonts w:eastAsiaTheme="minorHAnsi"/>
          </w:rPr>
          <w:t xml:space="preserve"> </w:t>
        </w:r>
      </w:ins>
    </w:p>
    <w:p w14:paraId="4261330D" w14:textId="77777777" w:rsidR="00F100D4" w:rsidRPr="002E2630" w:rsidRDefault="00F100D4" w:rsidP="00F100D4">
      <w:pPr>
        <w:spacing w:after="240"/>
        <w:ind w:left="2160"/>
        <w:rPr>
          <w:ins w:id="109" w:author="ERCOT" w:date="2023-03-22T08:53:00Z"/>
          <w:rFonts w:eastAsiaTheme="minorHAnsi"/>
        </w:rPr>
      </w:pPr>
      <w:ins w:id="110" w:author="ERCOT" w:date="2023-03-22T08:53:00Z">
        <w:r>
          <w:t>(D)</w:t>
        </w:r>
        <w:r>
          <w:tab/>
        </w:r>
        <w:r w:rsidRPr="002E2630">
          <w:rPr>
            <w:rFonts w:eastAsiaTheme="minorHAnsi"/>
          </w:rPr>
          <w:t>Maximum daily contract quantity (in MMBtu);</w:t>
        </w:r>
      </w:ins>
    </w:p>
    <w:p w14:paraId="25F0518A" w14:textId="77777777" w:rsidR="00F100D4" w:rsidRPr="002E2630" w:rsidRDefault="00F100D4" w:rsidP="00F100D4">
      <w:pPr>
        <w:spacing w:after="240"/>
        <w:ind w:left="2160"/>
        <w:rPr>
          <w:ins w:id="111" w:author="ERCOT" w:date="2023-03-22T08:53:00Z"/>
          <w:rFonts w:eastAsiaTheme="minorHAnsi"/>
        </w:rPr>
      </w:pPr>
      <w:ins w:id="112" w:author="ERCOT" w:date="2023-03-22T08:53:00Z">
        <w:r>
          <w:rPr>
            <w:rFonts w:eastAsiaTheme="minorHAnsi"/>
          </w:rPr>
          <w:t>(E)</w:t>
        </w:r>
        <w:r>
          <w:rPr>
            <w:rFonts w:eastAsiaTheme="minorHAnsi"/>
          </w:rPr>
          <w:tab/>
        </w:r>
        <w:r w:rsidRPr="002E2630">
          <w:rPr>
            <w:rFonts w:eastAsiaTheme="minorHAnsi"/>
          </w:rPr>
          <w:t>Shipper of record; and</w:t>
        </w:r>
      </w:ins>
    </w:p>
    <w:p w14:paraId="0F74F07B" w14:textId="77777777" w:rsidR="00F100D4" w:rsidRPr="002E2630" w:rsidRDefault="00F100D4" w:rsidP="00F100D4">
      <w:pPr>
        <w:spacing w:after="240"/>
        <w:ind w:left="2880" w:hanging="720"/>
        <w:rPr>
          <w:ins w:id="113" w:author="ERCOT" w:date="2023-03-22T08:53:00Z"/>
          <w:rFonts w:eastAsiaTheme="minorHAnsi"/>
        </w:rPr>
      </w:pPr>
      <w:ins w:id="114" w:author="ERCOT" w:date="2023-03-22T08:53:00Z">
        <w:r>
          <w:rPr>
            <w:rFonts w:eastAsiaTheme="minorHAnsi"/>
          </w:rPr>
          <w:t>(F)</w:t>
        </w:r>
        <w:r>
          <w:rPr>
            <w:rFonts w:eastAsiaTheme="minorHAnsi"/>
          </w:rPr>
          <w:tab/>
        </w:r>
        <w:r w:rsidRPr="002E2630">
          <w:rPr>
            <w:rFonts w:eastAsiaTheme="minorHAnsi"/>
          </w:rPr>
          <w:t>Whether the Firm Transportation Agreement provides for ratable receipts and deliveries</w:t>
        </w:r>
        <w:r>
          <w:rPr>
            <w:rFonts w:eastAsiaTheme="minorHAnsi"/>
          </w:rPr>
          <w:t>; and</w:t>
        </w:r>
      </w:ins>
    </w:p>
    <w:p w14:paraId="143A4DE4" w14:textId="77777777" w:rsidR="00F100D4" w:rsidRPr="002E2630" w:rsidRDefault="00F100D4" w:rsidP="00F100D4">
      <w:pPr>
        <w:spacing w:after="240"/>
        <w:ind w:left="2160" w:hanging="720"/>
        <w:rPr>
          <w:ins w:id="115" w:author="ERCOT" w:date="2023-03-22T08:53:00Z"/>
        </w:rPr>
      </w:pPr>
      <w:ins w:id="116" w:author="ERCOT" w:date="2023-03-22T08:53:00Z">
        <w:r>
          <w:t>(iii)</w:t>
        </w:r>
        <w:r>
          <w:tab/>
          <w:t>T</w:t>
        </w:r>
        <w:r w:rsidRPr="002E2630">
          <w:t>he following information regarding the storage arrangements:</w:t>
        </w:r>
      </w:ins>
    </w:p>
    <w:p w14:paraId="1BCAE7F1" w14:textId="77777777" w:rsidR="00F100D4" w:rsidRPr="00F100D4" w:rsidRDefault="00F100D4" w:rsidP="00F100D4">
      <w:pPr>
        <w:spacing w:after="240"/>
        <w:ind w:left="2880" w:hanging="720"/>
        <w:rPr>
          <w:ins w:id="117" w:author="ERCOT" w:date="2023-03-22T08:53:00Z"/>
          <w:rFonts w:eastAsiaTheme="minorHAnsi"/>
        </w:rPr>
      </w:pPr>
      <w:ins w:id="118" w:author="ERCOT" w:date="2023-03-22T08:53:00Z">
        <w:r w:rsidRPr="00F100D4">
          <w:rPr>
            <w:rFonts w:eastAsiaTheme="minorHAnsi"/>
          </w:rPr>
          <w:t>(A)</w:t>
        </w:r>
        <w:r w:rsidRPr="00F100D4">
          <w:rPr>
            <w:rFonts w:eastAsiaTheme="minorHAnsi"/>
          </w:rPr>
          <w:tab/>
          <w:t>Storage facility name;</w:t>
        </w:r>
      </w:ins>
    </w:p>
    <w:p w14:paraId="5230C04C" w14:textId="77777777" w:rsidR="00F100D4" w:rsidRPr="00F100D4" w:rsidRDefault="00F100D4" w:rsidP="00F100D4">
      <w:pPr>
        <w:spacing w:after="240"/>
        <w:ind w:left="2880" w:hanging="720"/>
        <w:rPr>
          <w:ins w:id="119" w:author="ERCOT" w:date="2023-03-22T08:53:00Z"/>
          <w:rFonts w:eastAsiaTheme="minorHAnsi"/>
        </w:rPr>
      </w:pPr>
      <w:ins w:id="120" w:author="ERCOT" w:date="2023-03-22T08:53:00Z">
        <w:r w:rsidRPr="00F100D4">
          <w:rPr>
            <w:rFonts w:eastAsiaTheme="minorHAnsi"/>
          </w:rPr>
          <w:t>(B)</w:t>
        </w:r>
        <w:r w:rsidRPr="00F100D4">
          <w:rPr>
            <w:rFonts w:eastAsiaTheme="minorHAnsi"/>
          </w:rPr>
          <w:tab/>
          <w:t>Term of the Firm Gas Storage Agreement (if applicable);</w:t>
        </w:r>
      </w:ins>
    </w:p>
    <w:p w14:paraId="334E02D8" w14:textId="77777777" w:rsidR="00F100D4" w:rsidRPr="00F100D4" w:rsidRDefault="00F100D4" w:rsidP="00F100D4">
      <w:pPr>
        <w:spacing w:after="240"/>
        <w:ind w:left="2880" w:hanging="720"/>
        <w:rPr>
          <w:ins w:id="121" w:author="ERCOT" w:date="2023-03-22T08:53:00Z"/>
          <w:rFonts w:eastAsiaTheme="minorHAnsi"/>
        </w:rPr>
      </w:pPr>
      <w:ins w:id="122" w:author="ERCOT" w:date="2023-03-22T08:53:00Z">
        <w:r w:rsidRPr="00F100D4">
          <w:rPr>
            <w:rFonts w:eastAsiaTheme="minorHAnsi"/>
          </w:rPr>
          <w:t>(C)</w:t>
        </w:r>
        <w:r w:rsidRPr="00F100D4">
          <w:rPr>
            <w:rFonts w:eastAsiaTheme="minorHAnsi"/>
          </w:rPr>
          <w:tab/>
          <w:t>Maximum storage quantity owned or contracted under the Firm Gas Storage Agreement (in MMBtu); and</w:t>
        </w:r>
      </w:ins>
    </w:p>
    <w:p w14:paraId="6120D159" w14:textId="77777777" w:rsidR="001E5804" w:rsidRDefault="00F100D4" w:rsidP="001E5804">
      <w:pPr>
        <w:spacing w:after="240"/>
        <w:ind w:left="2880" w:hanging="720"/>
        <w:rPr>
          <w:rFonts w:eastAsiaTheme="minorHAnsi"/>
        </w:rPr>
      </w:pPr>
      <w:ins w:id="123" w:author="ERCOT" w:date="2023-03-22T08:53:00Z">
        <w:r w:rsidRPr="00F100D4">
          <w:rPr>
            <w:rFonts w:eastAsiaTheme="minorHAnsi"/>
          </w:rPr>
          <w:lastRenderedPageBreak/>
          <w:t>(D)</w:t>
        </w:r>
        <w:r w:rsidRPr="00F100D4">
          <w:rPr>
            <w:rFonts w:eastAsiaTheme="minorHAnsi"/>
          </w:rPr>
          <w:tab/>
          <w:t>Maximum daily withdrawal quantity (in MMBtu).</w:t>
        </w:r>
      </w:ins>
    </w:p>
    <w:p w14:paraId="1ED8E9B1" w14:textId="37F8DC1B" w:rsidR="00C478F8" w:rsidRPr="001E5804" w:rsidRDefault="00C478F8" w:rsidP="001E5804">
      <w:pPr>
        <w:spacing w:after="240"/>
        <w:ind w:left="1440" w:hanging="720"/>
        <w:rPr>
          <w:rFonts w:eastAsiaTheme="minorHAnsi"/>
        </w:rPr>
      </w:pPr>
      <w:r w:rsidRPr="00C478F8">
        <w:rPr>
          <w:iCs/>
          <w:szCs w:val="20"/>
        </w:rPr>
        <w:t>(</w:t>
      </w:r>
      <w:ins w:id="124" w:author="ERCOT" w:date="2023-03-22T08:53:00Z">
        <w:r w:rsidR="00F100D4">
          <w:rPr>
            <w:iCs/>
            <w:szCs w:val="20"/>
          </w:rPr>
          <w:t>c</w:t>
        </w:r>
      </w:ins>
      <w:del w:id="125" w:author="ERCOT" w:date="2023-03-22T08:53:00Z">
        <w:r w:rsidRPr="00C478F8" w:rsidDel="00F100D4">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478F8" w:rsidRPr="00C478F8" w14:paraId="465EA73B" w14:textId="77777777" w:rsidTr="0021533B">
        <w:tc>
          <w:tcPr>
            <w:tcW w:w="9445" w:type="dxa"/>
            <w:tcBorders>
              <w:top w:val="single" w:sz="4" w:space="0" w:color="auto"/>
              <w:left w:val="single" w:sz="4" w:space="0" w:color="auto"/>
              <w:bottom w:val="single" w:sz="4" w:space="0" w:color="auto"/>
              <w:right w:val="single" w:sz="4" w:space="0" w:color="auto"/>
            </w:tcBorders>
            <w:shd w:val="clear" w:color="auto" w:fill="D9D9D9"/>
          </w:tcPr>
          <w:p w14:paraId="0289DB7C" w14:textId="31F870E8" w:rsidR="00C478F8" w:rsidRPr="00C478F8" w:rsidRDefault="00C478F8" w:rsidP="00C478F8">
            <w:pPr>
              <w:spacing w:before="120" w:after="240"/>
              <w:rPr>
                <w:b/>
                <w:i/>
                <w:szCs w:val="20"/>
              </w:rPr>
            </w:pPr>
            <w:r w:rsidRPr="00C478F8">
              <w:rPr>
                <w:b/>
                <w:i/>
                <w:szCs w:val="20"/>
              </w:rPr>
              <w:t>[NPRR1154:  Replace paragraph (</w:t>
            </w:r>
            <w:ins w:id="126" w:author="ERCOT" w:date="2023-03-22T08:53:00Z">
              <w:r w:rsidR="00F100D4">
                <w:rPr>
                  <w:b/>
                  <w:i/>
                  <w:szCs w:val="20"/>
                </w:rPr>
                <w:t>c</w:t>
              </w:r>
            </w:ins>
            <w:del w:id="127" w:author="ERCOT" w:date="2023-03-22T08:53:00Z">
              <w:r w:rsidRPr="00C478F8" w:rsidDel="00F100D4">
                <w:rPr>
                  <w:b/>
                  <w:i/>
                  <w:szCs w:val="20"/>
                </w:rPr>
                <w:delText>b</w:delText>
              </w:r>
            </w:del>
            <w:r w:rsidRPr="00C478F8">
              <w:rPr>
                <w:b/>
                <w:i/>
                <w:szCs w:val="20"/>
              </w:rPr>
              <w:t>) above with the following upon system implementation:]</w:t>
            </w:r>
          </w:p>
          <w:p w14:paraId="7DB5E6A8" w14:textId="00F1E869" w:rsidR="00C478F8" w:rsidRPr="00C478F8" w:rsidRDefault="00C478F8" w:rsidP="00C478F8">
            <w:pPr>
              <w:spacing w:after="240"/>
              <w:ind w:left="1440" w:hanging="720"/>
              <w:rPr>
                <w:iCs/>
                <w:szCs w:val="20"/>
              </w:rPr>
            </w:pPr>
            <w:r w:rsidRPr="00C478F8">
              <w:rPr>
                <w:iCs/>
                <w:szCs w:val="20"/>
              </w:rPr>
              <w:t>(</w:t>
            </w:r>
            <w:ins w:id="128" w:author="ERCOT" w:date="2023-03-22T08:53:00Z">
              <w:r w:rsidR="00F100D4">
                <w:rPr>
                  <w:iCs/>
                  <w:szCs w:val="20"/>
                </w:rPr>
                <w:t>c</w:t>
              </w:r>
            </w:ins>
            <w:del w:id="129" w:author="ERCOT" w:date="2023-03-22T08:53:00Z">
              <w:r w:rsidRPr="00C478F8" w:rsidDel="00F100D4">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  A QSE representing a FFSSR is allowed to provide the FFSS with an alternate Resource previously approved by ERCOT to replace the FFSSR.</w:t>
            </w:r>
          </w:p>
        </w:tc>
      </w:tr>
    </w:tbl>
    <w:p w14:paraId="7C4F9273" w14:textId="5B3B23FB" w:rsidR="00F323A6" w:rsidRPr="00C478F8" w:rsidRDefault="00C478F8" w:rsidP="0000467A">
      <w:pPr>
        <w:spacing w:before="240" w:after="240"/>
        <w:ind w:left="1440" w:hanging="720"/>
        <w:rPr>
          <w:iCs/>
          <w:szCs w:val="20"/>
        </w:rPr>
      </w:pPr>
      <w:r w:rsidRPr="00C478F8">
        <w:rPr>
          <w:iCs/>
          <w:szCs w:val="20"/>
        </w:rPr>
        <w:t>(</w:t>
      </w:r>
      <w:ins w:id="130" w:author="ERCOT" w:date="2023-03-22T08:53:00Z">
        <w:r w:rsidR="00F100D4">
          <w:rPr>
            <w:iCs/>
            <w:szCs w:val="20"/>
          </w:rPr>
          <w:t>d</w:t>
        </w:r>
      </w:ins>
      <w:del w:id="131" w:author="ERCOT" w:date="2023-03-22T08:53:00Z">
        <w:r w:rsidRPr="00C478F8" w:rsidDel="00F100D4">
          <w:rPr>
            <w:iCs/>
            <w:szCs w:val="20"/>
          </w:rPr>
          <w:delText>c</w:delText>
        </w:r>
      </w:del>
      <w:r w:rsidRPr="00C478F8">
        <w:rPr>
          <w:iCs/>
          <w:szCs w:val="20"/>
        </w:rPr>
        <w:t>)</w:t>
      </w:r>
      <w:r w:rsidRPr="00C478F8">
        <w:rPr>
          <w:iCs/>
          <w:szCs w:val="20"/>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6439C258" w14:textId="77777777" w:rsidR="00C478F8" w:rsidRPr="00C478F8" w:rsidRDefault="00C478F8" w:rsidP="00C478F8">
      <w:pPr>
        <w:spacing w:after="240"/>
        <w:ind w:left="720" w:hanging="720"/>
        <w:rPr>
          <w:iCs/>
          <w:szCs w:val="20"/>
        </w:rPr>
      </w:pPr>
      <w:r w:rsidRPr="00C478F8">
        <w:rPr>
          <w:iCs/>
          <w:color w:val="000000"/>
        </w:rPr>
        <w:t>(4)</w:t>
      </w:r>
      <w:r w:rsidRPr="00C478F8">
        <w:rPr>
          <w:iCs/>
          <w:color w:val="000000"/>
        </w:rPr>
        <w:tab/>
        <w:t xml:space="preserve">The QSE for an </w:t>
      </w:r>
      <w:r w:rsidRPr="00C478F8">
        <w:rPr>
          <w:iCs/>
          <w:szCs w:val="20"/>
        </w:rPr>
        <w:t xml:space="preserve">FFSSR shall ensure that the Resource is prepared and able to come On-Line or remain On-Line </w:t>
      </w:r>
      <w:r w:rsidRPr="00C478F8">
        <w:rPr>
          <w:iCs/>
          <w:color w:val="000000"/>
          <w:szCs w:val="20"/>
        </w:rPr>
        <w:t>in order to maintain Resource availability in the event of a natural gas curtailment or other fuel supply disruption</w:t>
      </w:r>
      <w:r w:rsidRPr="00C478F8">
        <w:rPr>
          <w:iCs/>
          <w:szCs w:val="20"/>
        </w:rPr>
        <w:t xml:space="preserve">. </w:t>
      </w:r>
    </w:p>
    <w:p w14:paraId="16E183F6" w14:textId="5E7AC1A2" w:rsidR="00C478F8" w:rsidRPr="00C478F8" w:rsidRDefault="00C478F8" w:rsidP="00C478F8">
      <w:pPr>
        <w:spacing w:after="240"/>
        <w:ind w:left="1440" w:hanging="720"/>
        <w:rPr>
          <w:iCs/>
          <w:szCs w:val="20"/>
        </w:rPr>
      </w:pPr>
      <w:r w:rsidRPr="00C478F8">
        <w:rPr>
          <w:iCs/>
          <w:szCs w:val="20"/>
        </w:rPr>
        <w:t>(a)</w:t>
      </w:r>
      <w:r w:rsidRPr="00C478F8">
        <w:rPr>
          <w:iCs/>
          <w:szCs w:val="20"/>
        </w:rPr>
        <w:tab/>
        <w:t xml:space="preserve">When ERCOT issues a Watch for winter weather, ERCOT will notify </w:t>
      </w:r>
      <w:r w:rsidRPr="00C478F8">
        <w:rPr>
          <w:szCs w:val="20"/>
        </w:rPr>
        <w:t>all Market Participants</w:t>
      </w:r>
      <w:r w:rsidRPr="00C478F8">
        <w:rPr>
          <w:iCs/>
          <w:szCs w:val="20"/>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4902D9C" w14:textId="3F1874AC" w:rsidR="00C478F8" w:rsidRPr="00C478F8" w:rsidRDefault="00C478F8" w:rsidP="00C478F8">
      <w:pPr>
        <w:spacing w:after="240"/>
        <w:ind w:left="1440" w:hanging="720"/>
        <w:rPr>
          <w:iCs/>
          <w:szCs w:val="20"/>
        </w:rPr>
      </w:pPr>
      <w:r w:rsidRPr="00C478F8">
        <w:rPr>
          <w:iCs/>
          <w:color w:val="000000"/>
        </w:rPr>
        <w:t>(b)</w:t>
      </w:r>
      <w:r w:rsidRPr="00C478F8">
        <w:rPr>
          <w:iCs/>
          <w:color w:val="000000"/>
        </w:rPr>
        <w:tab/>
        <w:t xml:space="preserve">In anticipation of or in the event of a natural gas curtailment or other fuel supply disruption to an FFSSR, the </w:t>
      </w:r>
      <w:r w:rsidRPr="00C478F8">
        <w:rPr>
          <w:iCs/>
          <w:szCs w:val="20"/>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0A32B130" w14:textId="15B4A810" w:rsidR="00C478F8" w:rsidRPr="00C478F8" w:rsidRDefault="00C478F8" w:rsidP="00C478F8">
      <w:pPr>
        <w:spacing w:after="240"/>
        <w:ind w:left="1440" w:hanging="720"/>
        <w:rPr>
          <w:szCs w:val="20"/>
        </w:rPr>
      </w:pPr>
      <w:r w:rsidRPr="00C478F8">
        <w:rPr>
          <w:szCs w:val="20"/>
        </w:rPr>
        <w:t>(c)</w:t>
      </w:r>
      <w:r w:rsidRPr="00C478F8">
        <w:rPr>
          <w:szCs w:val="20"/>
        </w:rPr>
        <w:tab/>
      </w:r>
      <w:r w:rsidRPr="00C478F8">
        <w:rPr>
          <w:iCs/>
          <w:color w:val="000000"/>
        </w:rPr>
        <w:t>In conjunction with a QSE notification under paragraph (b) above</w:t>
      </w:r>
      <w:r w:rsidRPr="00C478F8">
        <w:rPr>
          <w:szCs w:val="20"/>
        </w:rPr>
        <w:t>, the QSE shall also report to ERCOT any environmental limitations that would impair the ability of the FFSSR to provide FFSS for the required duration of the FFSS award.</w:t>
      </w:r>
    </w:p>
    <w:p w14:paraId="55C4270C" w14:textId="77777777" w:rsidR="00C478F8" w:rsidRPr="00C478F8" w:rsidRDefault="00C478F8" w:rsidP="00C478F8">
      <w:pPr>
        <w:spacing w:after="240"/>
        <w:ind w:left="1440" w:hanging="720"/>
        <w:rPr>
          <w:iCs/>
          <w:szCs w:val="20"/>
        </w:rPr>
      </w:pPr>
      <w:r w:rsidRPr="00C478F8">
        <w:rPr>
          <w:iCs/>
          <w:szCs w:val="20"/>
        </w:rPr>
        <w:lastRenderedPageBreak/>
        <w:t>(d)</w:t>
      </w:r>
      <w:r w:rsidRPr="00C478F8">
        <w:rPr>
          <w:iCs/>
          <w:szCs w:val="20"/>
        </w:rPr>
        <w:tab/>
        <w:t xml:space="preserve">ERCOT may issue an FFSS VDI without a request from the QSE, however ERCOT shall not issue an FFSS VDI without evidence of an impending or actual fuel supply disruption affecting the FFSSR. </w:t>
      </w:r>
    </w:p>
    <w:p w14:paraId="611AE26E" w14:textId="591FC5A8" w:rsidR="00C478F8" w:rsidRPr="00C478F8" w:rsidRDefault="00C478F8" w:rsidP="00C478F8">
      <w:pPr>
        <w:spacing w:after="240"/>
        <w:ind w:left="1440" w:hanging="720"/>
        <w:rPr>
          <w:iCs/>
          <w:szCs w:val="20"/>
        </w:rPr>
      </w:pPr>
      <w:r w:rsidRPr="00C478F8">
        <w:rPr>
          <w:iCs/>
          <w:szCs w:val="20"/>
        </w:rPr>
        <w:t>(e)</w:t>
      </w:r>
      <w:r w:rsidRPr="00C478F8">
        <w:rPr>
          <w:iCs/>
          <w:szCs w:val="20"/>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5F6D8574" w14:textId="0ED75527" w:rsidR="00C478F8" w:rsidRPr="00C478F8" w:rsidRDefault="00C478F8" w:rsidP="00C478F8">
      <w:pPr>
        <w:spacing w:after="240"/>
        <w:ind w:left="1440" w:hanging="720"/>
        <w:rPr>
          <w:iCs/>
          <w:szCs w:val="20"/>
        </w:rPr>
      </w:pPr>
      <w:r w:rsidRPr="00C478F8">
        <w:rPr>
          <w:iCs/>
          <w:szCs w:val="20"/>
        </w:rPr>
        <w:t>(f)</w:t>
      </w:r>
      <w:r w:rsidRPr="00C478F8">
        <w:rPr>
          <w:iCs/>
          <w:szCs w:val="20"/>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07A597C6" w14:textId="522F7989" w:rsidR="00C478F8" w:rsidRPr="00C478F8" w:rsidRDefault="00C478F8" w:rsidP="00C478F8">
      <w:pPr>
        <w:spacing w:after="240"/>
        <w:ind w:left="1440" w:hanging="720"/>
        <w:rPr>
          <w:szCs w:val="20"/>
        </w:rPr>
      </w:pPr>
      <w:r w:rsidRPr="00C478F8">
        <w:rPr>
          <w:szCs w:val="20"/>
        </w:rPr>
        <w:t>(g)</w:t>
      </w:r>
      <w:r w:rsidRPr="00C478F8">
        <w:rPr>
          <w:szCs w:val="20"/>
        </w:rPr>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76BC383B" w14:textId="0256714A" w:rsidR="00C478F8" w:rsidRPr="00C478F8" w:rsidRDefault="00C478F8" w:rsidP="00C478F8">
      <w:pPr>
        <w:spacing w:after="240"/>
        <w:ind w:left="1440" w:hanging="720"/>
        <w:rPr>
          <w:iCs/>
          <w:szCs w:val="20"/>
        </w:rPr>
      </w:pPr>
      <w:r w:rsidRPr="00C478F8">
        <w:rPr>
          <w:szCs w:val="20"/>
        </w:rPr>
        <w:t>(h)</w:t>
      </w:r>
      <w:r w:rsidRPr="00C478F8">
        <w:rPr>
          <w:szCs w:val="20"/>
        </w:rPr>
        <w:tab/>
        <w:t>Upon deployment or recall of FFSS, ERCOT shall notify all Market Participants that such deployment or recall has been made, including the MW capacity of service deployed or recalled.</w:t>
      </w:r>
    </w:p>
    <w:p w14:paraId="2DC61D34" w14:textId="57698309" w:rsidR="00C478F8" w:rsidRPr="00C478F8" w:rsidRDefault="00C478F8" w:rsidP="00C478F8">
      <w:pPr>
        <w:spacing w:after="240"/>
        <w:ind w:left="720" w:hanging="720"/>
        <w:rPr>
          <w:iCs/>
          <w:szCs w:val="20"/>
        </w:rPr>
      </w:pPr>
      <w:r w:rsidRPr="00C478F8">
        <w:rPr>
          <w:iCs/>
          <w:szCs w:val="20"/>
        </w:rPr>
        <w:t>(5)</w:t>
      </w:r>
      <w:r w:rsidRPr="00C478F8">
        <w:rPr>
          <w:iCs/>
          <w:szCs w:val="20"/>
        </w:rPr>
        <w:tab/>
        <w:t>During or following the deployment of FFSS, the QSE for an FFSSR may request an approval from ERCOT to restock their fuel reserve to restore their FFSS capability.  Following approval from ERCOT, a QSE may restock their FFSS obligation.  In the event ERCOT does not receive the request to restock from a QSE representing an FFSSR, ERCOT may instruct QSE to start restocking fuel reserve to restore its FFSS capability.</w:t>
      </w:r>
    </w:p>
    <w:p w14:paraId="245B31C7" w14:textId="7CEA0FC5" w:rsidR="00C478F8" w:rsidRPr="00C478F8" w:rsidRDefault="00C478F8" w:rsidP="00C478F8">
      <w:pPr>
        <w:spacing w:after="240"/>
        <w:ind w:left="720" w:hanging="720"/>
        <w:rPr>
          <w:iCs/>
          <w:szCs w:val="20"/>
        </w:rPr>
      </w:pPr>
      <w:r w:rsidRPr="00C478F8">
        <w:rPr>
          <w:iCs/>
          <w:szCs w:val="20"/>
        </w:rPr>
        <w:t>(6)</w:t>
      </w:r>
      <w:r w:rsidRPr="00C478F8">
        <w:rPr>
          <w:iCs/>
          <w:szCs w:val="20"/>
        </w:rPr>
        <w:tab/>
        <w:t>FFSSRs providing BSS must reserve FFSS capability in addition to the contracted BSS obligation.  Any remaining fuel reserve in addition to that required for meeting FFSS and BSS obligations can be used at the QSE’s discretion.</w:t>
      </w:r>
    </w:p>
    <w:p w14:paraId="5991699F" w14:textId="014AED02" w:rsidR="00C478F8" w:rsidRPr="00C478F8" w:rsidRDefault="00C478F8" w:rsidP="00C478F8">
      <w:pPr>
        <w:spacing w:after="240"/>
        <w:ind w:left="720" w:hanging="720"/>
        <w:rPr>
          <w:iCs/>
          <w:szCs w:val="20"/>
        </w:rPr>
      </w:pPr>
      <w:r w:rsidRPr="00C478F8">
        <w:rPr>
          <w:iCs/>
          <w:szCs w:val="20"/>
        </w:rPr>
        <w:t>(7)</w:t>
      </w:r>
      <w:r w:rsidRPr="00C478F8">
        <w:rPr>
          <w:iCs/>
          <w:szCs w:val="20"/>
        </w:rPr>
        <w:tab/>
        <w:t>If ERCOT issues an FFSS VDI to an FFSSR for the same Operating Hour where a RUC instruction was issued, for Settlement, ERCOT will consider the RUC instruction as cancelled.</w:t>
      </w:r>
    </w:p>
    <w:p w14:paraId="3A8DD9CB" w14:textId="376F9D2C" w:rsidR="00C478F8" w:rsidRPr="00C478F8" w:rsidRDefault="00C478F8" w:rsidP="00C478F8">
      <w:pPr>
        <w:spacing w:after="240"/>
        <w:ind w:left="720" w:hanging="720"/>
        <w:rPr>
          <w:iCs/>
          <w:szCs w:val="20"/>
        </w:rPr>
      </w:pPr>
      <w:r w:rsidRPr="00C478F8">
        <w:rPr>
          <w:iCs/>
          <w:szCs w:val="20"/>
        </w:rPr>
        <w:t>(8)</w:t>
      </w:r>
      <w:r w:rsidR="005507B4">
        <w:rPr>
          <w:iCs/>
          <w:szCs w:val="20"/>
        </w:rPr>
        <w:tab/>
      </w:r>
      <w:r w:rsidRPr="00C478F8">
        <w:rPr>
          <w:iCs/>
          <w:szCs w:val="20"/>
        </w:rPr>
        <w:t xml:space="preserve">ERCOT will provide a report to the TAC or its designated subcommittee within 45 days of any FFSS deployments, including the Resources deployed and the reason for the deployments. </w:t>
      </w:r>
    </w:p>
    <w:p w14:paraId="6EE92333" w14:textId="66231B8D" w:rsidR="00C478F8" w:rsidRPr="00C478F8" w:rsidRDefault="00C478F8" w:rsidP="00C478F8">
      <w:pPr>
        <w:spacing w:after="240"/>
        <w:ind w:left="720" w:hanging="720"/>
        <w:rPr>
          <w:iCs/>
          <w:szCs w:val="20"/>
        </w:rPr>
      </w:pPr>
      <w:r w:rsidRPr="00C478F8">
        <w:rPr>
          <w:iCs/>
          <w:szCs w:val="20"/>
        </w:rPr>
        <w:t>(9)</w:t>
      </w:r>
      <w:r w:rsidRPr="00C478F8">
        <w:rPr>
          <w:iCs/>
          <w:szCs w:val="20"/>
        </w:rPr>
        <w:tab/>
        <w:t xml:space="preserve">Any QSE that submits a bid or receives an award for a SWGR to provide FFSS, and the Resource Entity that owns or controls that SWGR, shall: </w:t>
      </w:r>
    </w:p>
    <w:p w14:paraId="00F84F4C" w14:textId="77777777" w:rsidR="00C478F8" w:rsidRPr="00C478F8" w:rsidRDefault="00C478F8" w:rsidP="00C478F8">
      <w:pPr>
        <w:spacing w:after="240"/>
        <w:ind w:left="1440" w:hanging="720"/>
        <w:rPr>
          <w:iCs/>
          <w:szCs w:val="20"/>
        </w:rPr>
      </w:pPr>
      <w:r w:rsidRPr="00C478F8">
        <w:rPr>
          <w:iCs/>
          <w:szCs w:val="20"/>
        </w:rPr>
        <w:lastRenderedPageBreak/>
        <w:t>(a)</w:t>
      </w:r>
      <w:r w:rsidRPr="00C478F8">
        <w:rPr>
          <w:iCs/>
          <w:szCs w:val="20"/>
        </w:rPr>
        <w:tab/>
        <w:t>Not nominate the SWGR to satisfy supply adequacy or capacity planning requirements in any Control Area other than the ERCOT Region during the period of the FFSS obligation; and</w:t>
      </w:r>
    </w:p>
    <w:p w14:paraId="5106BC26" w14:textId="77777777" w:rsidR="00C478F8" w:rsidRPr="00C478F8" w:rsidRDefault="00C478F8" w:rsidP="00C478F8">
      <w:pPr>
        <w:spacing w:after="240"/>
        <w:ind w:left="1440" w:hanging="720"/>
        <w:rPr>
          <w:iCs/>
          <w:szCs w:val="20"/>
        </w:rPr>
      </w:pPr>
      <w:r w:rsidRPr="00C478F8">
        <w:rPr>
          <w:iCs/>
          <w:szCs w:val="20"/>
        </w:rPr>
        <w:t>(b)</w:t>
      </w:r>
      <w:r w:rsidRPr="00C478F8">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0A6CD7B9" w14:textId="6BE4E256" w:rsidR="00C478F8" w:rsidRDefault="00C478F8" w:rsidP="00C478F8">
      <w:pPr>
        <w:spacing w:after="240"/>
        <w:ind w:left="720" w:hanging="720"/>
        <w:rPr>
          <w:iCs/>
          <w:szCs w:val="20"/>
        </w:rPr>
      </w:pPr>
      <w:r w:rsidRPr="00C478F8">
        <w:rPr>
          <w:iCs/>
          <w:szCs w:val="20"/>
        </w:rPr>
        <w:t>(10)</w:t>
      </w:r>
      <w:r w:rsidRPr="00C478F8">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01606E06" w14:textId="77777777" w:rsidR="00F4707E" w:rsidRPr="00F4707E" w:rsidRDefault="00F4707E" w:rsidP="00F4707E">
      <w:pPr>
        <w:keepNext/>
        <w:widowControl w:val="0"/>
        <w:tabs>
          <w:tab w:val="left" w:pos="1260"/>
        </w:tabs>
        <w:spacing w:before="240" w:after="240"/>
        <w:ind w:left="1267" w:hanging="1267"/>
        <w:outlineLvl w:val="3"/>
        <w:rPr>
          <w:b/>
          <w:bCs/>
          <w:snapToGrid w:val="0"/>
          <w:szCs w:val="20"/>
        </w:rPr>
      </w:pPr>
      <w:bookmarkStart w:id="132" w:name="_Toc125966310"/>
      <w:r w:rsidRPr="00F4707E">
        <w:rPr>
          <w:b/>
          <w:bCs/>
          <w:snapToGrid w:val="0"/>
          <w:szCs w:val="20"/>
        </w:rPr>
        <w:t>6.6.14.1</w:t>
      </w:r>
      <w:r w:rsidRPr="00F4707E">
        <w:rPr>
          <w:b/>
          <w:bCs/>
          <w:snapToGrid w:val="0"/>
          <w:szCs w:val="20"/>
        </w:rPr>
        <w:tab/>
        <w:t>Firm Fuel Supply Service Fuel Replacement Costs Recovery</w:t>
      </w:r>
      <w:bookmarkEnd w:id="132"/>
    </w:p>
    <w:p w14:paraId="6B698C5B" w14:textId="027AD6EF" w:rsidR="00F4707E" w:rsidRPr="00F4707E" w:rsidRDefault="00F4707E" w:rsidP="00256D03">
      <w:pPr>
        <w:spacing w:after="240"/>
        <w:ind w:left="720" w:hanging="720"/>
        <w:rPr>
          <w:szCs w:val="20"/>
        </w:rPr>
      </w:pPr>
      <w:r w:rsidRPr="00F4707E">
        <w:rPr>
          <w:szCs w:val="20"/>
        </w:rPr>
        <w:t>(1)</w:t>
      </w:r>
      <w:r w:rsidRPr="00F4707E">
        <w:rPr>
          <w:szCs w:val="20"/>
        </w:rPr>
        <w:tab/>
        <w:t xml:space="preserve">If ERCOT approves a Firm Fuel Supply Service Resource (FFSSR) to switch to consume the reserved </w:t>
      </w:r>
      <w:r w:rsidRPr="00256D03">
        <w:rPr>
          <w:iCs/>
          <w:szCs w:val="20"/>
        </w:rPr>
        <w:t>fuel</w:t>
      </w:r>
      <w:ins w:id="133" w:author="ERCOT" w:date="2023-03-27T10:59:00Z">
        <w:r w:rsidR="00256D03">
          <w:rPr>
            <w:szCs w:val="20"/>
          </w:rPr>
          <w:t xml:space="preserve"> and directs or approves a restocking pursuant to paragraph (5) of Section 3.14.5</w:t>
        </w:r>
      </w:ins>
      <w:ins w:id="134" w:author="ERCOT" w:date="2023-03-27T11:00:00Z">
        <w:r w:rsidR="00256D03">
          <w:rPr>
            <w:szCs w:val="20"/>
          </w:rPr>
          <w:t xml:space="preserve">, </w:t>
        </w:r>
        <w:r w:rsidR="00256D03" w:rsidRPr="00256D03">
          <w:rPr>
            <w:szCs w:val="20"/>
          </w:rPr>
          <w:t>Firm Fuel Supply Service</w:t>
        </w:r>
      </w:ins>
      <w:r w:rsidRPr="00F4707E">
        <w:rPr>
          <w:szCs w:val="20"/>
        </w:rPr>
        <w:t>, ERCOT shall pay the QSE representing the FFSSR for the replacement of burned fuel, if the QSE has:</w:t>
      </w:r>
    </w:p>
    <w:p w14:paraId="4B3A7765" w14:textId="77777777" w:rsidR="00F4707E" w:rsidRPr="00F4707E" w:rsidRDefault="00F4707E" w:rsidP="00F4707E">
      <w:pPr>
        <w:spacing w:after="240"/>
        <w:ind w:left="1440" w:hanging="720"/>
        <w:rPr>
          <w:szCs w:val="20"/>
        </w:rPr>
      </w:pPr>
      <w:r w:rsidRPr="00F4707E">
        <w:rPr>
          <w:szCs w:val="20"/>
        </w:rPr>
        <w:t>(a)</w:t>
      </w:r>
      <w:r w:rsidRPr="00F4707E">
        <w:rPr>
          <w:szCs w:val="20"/>
        </w:rPr>
        <w:tab/>
        <w:t>Complied with the Firm Fuel Supply Service (FFSS) instruction to switch to the reserved fuel;</w:t>
      </w:r>
    </w:p>
    <w:p w14:paraId="1D033822" w14:textId="77777777" w:rsidR="00F4707E" w:rsidRPr="00F4707E" w:rsidRDefault="00F4707E" w:rsidP="00F4707E">
      <w:pPr>
        <w:spacing w:after="240"/>
        <w:ind w:left="1440" w:hanging="720"/>
        <w:rPr>
          <w:szCs w:val="20"/>
        </w:rPr>
      </w:pPr>
      <w:r w:rsidRPr="00F4707E">
        <w:rPr>
          <w:szCs w:val="20"/>
        </w:rPr>
        <w:t>(b)</w:t>
      </w:r>
      <w:r w:rsidRPr="00F4707E">
        <w:rPr>
          <w:szCs w:val="20"/>
        </w:rPr>
        <w:tab/>
        <w:t xml:space="preserve">Submitted a Settlement and billing dispute consistent with the dispute process described in Section 9.14, Settlement and Billing Dispute Process;  </w:t>
      </w:r>
    </w:p>
    <w:p w14:paraId="1F8D2D0C" w14:textId="77777777" w:rsidR="00F4707E" w:rsidRPr="00F4707E" w:rsidRDefault="00F4707E" w:rsidP="00F4707E">
      <w:pPr>
        <w:spacing w:after="240"/>
        <w:ind w:left="1440" w:hanging="720"/>
        <w:rPr>
          <w:szCs w:val="20"/>
        </w:rPr>
      </w:pPr>
      <w:r w:rsidRPr="00F4707E">
        <w:rPr>
          <w:szCs w:val="20"/>
        </w:rPr>
        <w:t>(c)</w:t>
      </w:r>
      <w:r w:rsidRPr="00F4707E">
        <w:rPr>
          <w:szCs w:val="20"/>
        </w:rPr>
        <w:tab/>
        <w:t>Submitted the following within 90 days of the issuance of a Real-Time Market (RTM) Initial Statement for the Operating Day on which the FFSS instruction was issued:</w:t>
      </w:r>
    </w:p>
    <w:p w14:paraId="0605DDC9" w14:textId="77777777" w:rsidR="00F4707E" w:rsidRPr="00F4707E" w:rsidRDefault="00F4707E" w:rsidP="00F4707E">
      <w:pPr>
        <w:spacing w:after="240"/>
        <w:ind w:left="2160" w:hanging="720"/>
        <w:rPr>
          <w:szCs w:val="20"/>
        </w:rPr>
      </w:pPr>
      <w:r w:rsidRPr="00F4707E">
        <w:rPr>
          <w:szCs w:val="20"/>
        </w:rPr>
        <w:t>(i)</w:t>
      </w:r>
      <w:r w:rsidRPr="00F4707E">
        <w:rPr>
          <w:szCs w:val="20"/>
        </w:rPr>
        <w:tab/>
        <w:t>An attestation signed by an officer or executive with authority to bind the QSE stating that the information contained in the dispute is accurate;</w:t>
      </w:r>
    </w:p>
    <w:p w14:paraId="2A1A12E1" w14:textId="77777777" w:rsidR="00F4707E" w:rsidRPr="00F4707E" w:rsidRDefault="00F4707E" w:rsidP="00F4707E">
      <w:pPr>
        <w:spacing w:after="240"/>
        <w:ind w:left="2160" w:hanging="720"/>
        <w:rPr>
          <w:szCs w:val="20"/>
        </w:rPr>
      </w:pPr>
      <w:r w:rsidRPr="00F4707E">
        <w:rPr>
          <w:szCs w:val="20"/>
        </w:rPr>
        <w:t>(ii)</w:t>
      </w:r>
      <w:r w:rsidRPr="00F4707E">
        <w:rPr>
          <w:szCs w:val="20"/>
        </w:rPr>
        <w:tab/>
        <w:t>For each deployment of FFSS, the quantity of total fuel consumed for the hours in each instance when FFSS was deployed;</w:t>
      </w:r>
    </w:p>
    <w:p w14:paraId="455317AE" w14:textId="77777777" w:rsidR="00F4707E" w:rsidRPr="00F4707E" w:rsidRDefault="00F4707E" w:rsidP="00F4707E">
      <w:pPr>
        <w:spacing w:after="240"/>
        <w:ind w:left="2160" w:hanging="720"/>
        <w:rPr>
          <w:szCs w:val="20"/>
        </w:rPr>
      </w:pPr>
      <w:r w:rsidRPr="00F4707E">
        <w:rPr>
          <w:szCs w:val="20"/>
        </w:rPr>
        <w:t>(iii)</w:t>
      </w:r>
      <w:r w:rsidRPr="00F4707E">
        <w:rPr>
          <w:szCs w:val="20"/>
        </w:rPr>
        <w:tab/>
        <w:t>For thermal units, the input-output equation or other documentation that allows for verification of fuel consumption for the hours when FFSS was deployed;</w:t>
      </w:r>
    </w:p>
    <w:p w14:paraId="1FC0552A" w14:textId="221A8776" w:rsidR="00F4707E" w:rsidRPr="00F4707E" w:rsidRDefault="00F4707E" w:rsidP="00F4707E">
      <w:pPr>
        <w:spacing w:after="240"/>
        <w:ind w:left="2160" w:hanging="720"/>
        <w:rPr>
          <w:szCs w:val="20"/>
        </w:rPr>
      </w:pPr>
      <w:r w:rsidRPr="00F4707E">
        <w:rPr>
          <w:szCs w:val="20"/>
        </w:rPr>
        <w:t>(iv)</w:t>
      </w:r>
      <w:r w:rsidRPr="00F4707E">
        <w:rPr>
          <w:szCs w:val="20"/>
        </w:rPr>
        <w:tab/>
        <w:t>The dollar amount and quantity of fuel purchased to replace the consumed fuel;</w:t>
      </w:r>
    </w:p>
    <w:p w14:paraId="308FF5C4" w14:textId="274CEF5A" w:rsidR="00F4707E" w:rsidRPr="00F4707E" w:rsidRDefault="00F4707E" w:rsidP="00F4707E">
      <w:pPr>
        <w:spacing w:after="240"/>
        <w:ind w:left="2160" w:hanging="720"/>
        <w:rPr>
          <w:szCs w:val="20"/>
        </w:rPr>
      </w:pPr>
      <w:r w:rsidRPr="00F4707E">
        <w:rPr>
          <w:szCs w:val="20"/>
        </w:rPr>
        <w:t>(v)</w:t>
      </w:r>
      <w:r w:rsidRPr="00F4707E">
        <w:rPr>
          <w:szCs w:val="20"/>
        </w:rPr>
        <w:tab/>
        <w:t xml:space="preserve">Sufficient documentation to support the QSE’s determination of the amount and cost of replaced fuel; and </w:t>
      </w:r>
    </w:p>
    <w:p w14:paraId="372DFC5E" w14:textId="77777777" w:rsidR="00256D03" w:rsidRDefault="00F4707E" w:rsidP="00256D03">
      <w:pPr>
        <w:spacing w:after="240"/>
        <w:ind w:left="2160" w:hanging="720"/>
        <w:rPr>
          <w:ins w:id="135" w:author="ERCOT" w:date="2023-03-27T11:00:00Z"/>
          <w:szCs w:val="20"/>
        </w:rPr>
      </w:pPr>
      <w:r w:rsidRPr="00F4707E">
        <w:rPr>
          <w:szCs w:val="20"/>
        </w:rPr>
        <w:lastRenderedPageBreak/>
        <w:t>(vi)</w:t>
      </w:r>
      <w:r w:rsidRPr="00F4707E">
        <w:rPr>
          <w:szCs w:val="20"/>
        </w:rPr>
        <w:tab/>
        <w:t>Any other technical documentation within the possession of the QSE or Resource Entity which ERCOT finds reasonably necessary to verify paragraphs (i) through (v) above.  Any additional request from ERCOT for documentation or clarification of previously submitted documentation must be honored within 15 Business Days.</w:t>
      </w:r>
      <w:ins w:id="136" w:author="ERCOT" w:date="2023-03-27T11:00:00Z">
        <w:r w:rsidR="00256D03" w:rsidRPr="00F4707E">
          <w:rPr>
            <w:szCs w:val="20"/>
          </w:rPr>
          <w:t xml:space="preserve">  </w:t>
        </w:r>
      </w:ins>
    </w:p>
    <w:p w14:paraId="64FA5EC7" w14:textId="75306ACC" w:rsidR="00355B7D" w:rsidRPr="00D05C9D" w:rsidRDefault="00256D03" w:rsidP="00256D03">
      <w:pPr>
        <w:spacing w:after="240"/>
        <w:ind w:left="720" w:hanging="720"/>
        <w:rPr>
          <w:szCs w:val="20"/>
        </w:rPr>
      </w:pPr>
      <w:ins w:id="137" w:author="ERCOT" w:date="2023-03-27T11:00:00Z">
        <w:r w:rsidRPr="00D05C9D">
          <w:rPr>
            <w:szCs w:val="20"/>
          </w:rPr>
          <w:t>(2)</w:t>
        </w:r>
        <w:r w:rsidRPr="00D05C9D">
          <w:rPr>
            <w:szCs w:val="20"/>
          </w:rPr>
          <w:tab/>
        </w:r>
      </w:ins>
      <w:ins w:id="138" w:author="ERCOT" w:date="2023-03-29T13:49:00Z">
        <w:r w:rsidR="00D05C9D" w:rsidRPr="00D05C9D">
          <w:rPr>
            <w:szCs w:val="20"/>
          </w:rPr>
          <w:t xml:space="preserve">In addition to the requirements </w:t>
        </w:r>
        <w:r w:rsidR="00D05C9D" w:rsidRPr="00D05C9D">
          <w:t>under paragraph (1)(c)</w:t>
        </w:r>
        <w:r w:rsidR="00D05C9D" w:rsidRPr="00D05C9D">
          <w:rPr>
            <w:szCs w:val="20"/>
          </w:rPr>
          <w:t xml:space="preserve">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w:t>
        </w:r>
        <w:r w:rsidR="00D05C9D" w:rsidRPr="00D05C9D">
          <w:t>deployment and that its actual receipts and deliveries of such replacement fuel conformed with its nominated quantities.</w:t>
        </w:r>
      </w:ins>
    </w:p>
    <w:p w14:paraId="6D1A9F56" w14:textId="65900AE7" w:rsidR="00F4707E" w:rsidRPr="00D05C9D" w:rsidRDefault="00F4707E" w:rsidP="00F4707E">
      <w:pPr>
        <w:spacing w:after="240"/>
        <w:ind w:left="720" w:hanging="720"/>
        <w:rPr>
          <w:szCs w:val="20"/>
        </w:rPr>
      </w:pPr>
      <w:r w:rsidRPr="00D05C9D">
        <w:rPr>
          <w:szCs w:val="20"/>
        </w:rPr>
        <w:t>(</w:t>
      </w:r>
      <w:ins w:id="139" w:author="ERCOT" w:date="2023-03-27T11:03:00Z">
        <w:r w:rsidR="00256D03" w:rsidRPr="00D05C9D">
          <w:rPr>
            <w:szCs w:val="20"/>
          </w:rPr>
          <w:t>3</w:t>
        </w:r>
      </w:ins>
      <w:del w:id="140" w:author="ERCOT" w:date="2023-03-27T11:03:00Z">
        <w:r w:rsidRPr="00D05C9D" w:rsidDel="00256D03">
          <w:rPr>
            <w:szCs w:val="20"/>
          </w:rPr>
          <w:delText>2</w:delText>
        </w:r>
      </w:del>
      <w:r w:rsidRPr="00D05C9D">
        <w:rPr>
          <w:szCs w:val="20"/>
        </w:rPr>
        <w:t>)</w:t>
      </w:r>
      <w:r w:rsidRPr="00D05C9D">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ins w:id="141" w:author="ERCOT" w:date="2023-03-27T11:00:00Z">
        <w:r w:rsidR="00256D03" w:rsidRPr="00D05C9D">
          <w:rPr>
            <w:szCs w:val="20"/>
          </w:rPr>
          <w:t xml:space="preserve">  </w:t>
        </w:r>
      </w:ins>
      <w:ins w:id="142" w:author="ERCOT" w:date="2023-03-29T13:50:00Z">
        <w:r w:rsidR="00D05C9D" w:rsidRPr="00D05C9D">
          <w:rPr>
            <w:shd w:val="clear" w:color="auto" w:fill="FFFFFF"/>
          </w:rPr>
          <w:t>In addition, the Firm Fuel Supply Service Fuel Replacement Cost shall only include commodity and variable transportation costs directly attributable to the replenishment of fuel for the FFSSR.</w:t>
        </w:r>
      </w:ins>
    </w:p>
    <w:p w14:paraId="315F95E3" w14:textId="018103F5" w:rsidR="00F4707E" w:rsidRPr="00D05C9D" w:rsidRDefault="00F4707E" w:rsidP="00F4707E">
      <w:pPr>
        <w:spacing w:after="240"/>
        <w:ind w:left="720" w:hanging="720"/>
        <w:rPr>
          <w:szCs w:val="20"/>
        </w:rPr>
      </w:pPr>
      <w:r w:rsidRPr="00D05C9D">
        <w:rPr>
          <w:szCs w:val="20"/>
        </w:rPr>
        <w:t>(</w:t>
      </w:r>
      <w:ins w:id="143" w:author="ERCOT" w:date="2023-03-27T11:03:00Z">
        <w:r w:rsidR="00256D03" w:rsidRPr="00D05C9D">
          <w:rPr>
            <w:szCs w:val="20"/>
          </w:rPr>
          <w:t>4</w:t>
        </w:r>
      </w:ins>
      <w:del w:id="144" w:author="ERCOT" w:date="2023-03-27T11:03:00Z">
        <w:r w:rsidRPr="00D05C9D" w:rsidDel="00256D03">
          <w:rPr>
            <w:szCs w:val="20"/>
          </w:rPr>
          <w:delText>3</w:delText>
        </w:r>
      </w:del>
      <w:r w:rsidRPr="00D05C9D">
        <w:rPr>
          <w:szCs w:val="20"/>
        </w:rPr>
        <w:t>)</w:t>
      </w:r>
      <w:r w:rsidRPr="00D05C9D">
        <w:rPr>
          <w:szCs w:val="20"/>
        </w:rPr>
        <w:tab/>
        <w:t>ERCOT shall allocate any approved fuel replacement costs to the hours of the corresponding FFSS deployment period when the fuel was consumed following ERCOT’s approval to switch to utilize the awarded FFSS.</w:t>
      </w:r>
    </w:p>
    <w:p w14:paraId="05CC0603" w14:textId="19D51D7B" w:rsidR="00E972B1" w:rsidRDefault="00E972B1" w:rsidP="000017A9">
      <w:pPr>
        <w:pStyle w:val="H6"/>
        <w:spacing w:before="480"/>
      </w:pPr>
      <w:bookmarkStart w:id="145" w:name="_Hlk127918004"/>
      <w:r w:rsidRPr="000051D5">
        <w:t>8.1.1.2.1.6</w:t>
      </w:r>
      <w:r w:rsidRPr="000051D5">
        <w:tab/>
        <w:t>Firm Fuel Supply Service Resource Qualification, Testing, and Decertification</w:t>
      </w:r>
      <w:bookmarkEnd w:id="9"/>
    </w:p>
    <w:p w14:paraId="793821AC" w14:textId="18C540B6" w:rsidR="00B561F2" w:rsidRPr="00B561F2" w:rsidRDefault="00B561F2" w:rsidP="00B561F2">
      <w:pPr>
        <w:spacing w:after="240"/>
        <w:ind w:left="720" w:hanging="720"/>
        <w:rPr>
          <w:b/>
          <w:bCs/>
          <w:szCs w:val="20"/>
        </w:rPr>
      </w:pPr>
      <w:r w:rsidRPr="00B561F2">
        <w:rPr>
          <w:iCs/>
          <w:szCs w:val="20"/>
        </w:rPr>
        <w:t>(1)</w:t>
      </w:r>
      <w:r w:rsidRPr="00B561F2">
        <w:rPr>
          <w:iCs/>
          <w:szCs w:val="20"/>
        </w:rPr>
        <w:tab/>
        <w:t>Generation Resources that meet the following requirements will be considered qualified to provide Firm Fuel Supply Service (FFSS) and may be selected in the bidding process for FFSS:</w:t>
      </w:r>
    </w:p>
    <w:p w14:paraId="7970BD9D" w14:textId="62442BAB" w:rsidR="00B561F2" w:rsidRPr="00B561F2" w:rsidRDefault="00B561F2" w:rsidP="00AA4215">
      <w:pPr>
        <w:spacing w:after="240"/>
        <w:ind w:left="1440" w:hanging="720"/>
        <w:rPr>
          <w:b/>
          <w:bCs/>
          <w:iCs/>
          <w:szCs w:val="20"/>
        </w:rPr>
      </w:pPr>
      <w:r w:rsidRPr="00B561F2">
        <w:t>(a)</w:t>
      </w:r>
      <w:r w:rsidRPr="00B561F2">
        <w:tab/>
        <w:t>Successfully demonstrates dual fuel capability, the ability to establish and burn an alternative</w:t>
      </w:r>
      <w:r w:rsidRPr="00B561F2">
        <w:rPr>
          <w:b/>
          <w:bCs/>
        </w:rPr>
        <w:t xml:space="preserve"> </w:t>
      </w:r>
      <w:r w:rsidRPr="00B561F2">
        <w:t>onsite stored fuel, and has onsite fuel storage capability in an amount that satisfies the minimum FFSS capability requirements set forth in the FFSS request for proposal (RFP).  This minimum alternative fuel storage capability must be demonstrated such that the Firm Fuel Supply Service Resource (FFSSR) has the capability to operate at the awarded MW value for a period defined in the FFSS RFP.  A QSE demonstrates this capability by confirming the following in its bid submission form:</w:t>
      </w:r>
    </w:p>
    <w:p w14:paraId="7527333B" w14:textId="3C7C569C" w:rsidR="00B561F2" w:rsidRPr="00B561F2" w:rsidRDefault="00B561F2" w:rsidP="0000467A">
      <w:pPr>
        <w:spacing w:after="240"/>
        <w:ind w:left="2160" w:hanging="720"/>
        <w:rPr>
          <w:b/>
          <w:bCs/>
        </w:rPr>
      </w:pPr>
      <w:r w:rsidRPr="00B561F2">
        <w:t>(i)</w:t>
      </w:r>
      <w:r w:rsidRPr="00B561F2">
        <w:tab/>
        <w:t>The onsite fuel storage for the FFSSR is sufficient to satisfy the requirements established in the Protocols and the FFSS RFP;</w:t>
      </w:r>
    </w:p>
    <w:p w14:paraId="7BE560BB" w14:textId="31ADEE29" w:rsidR="00B561F2" w:rsidRPr="00B561F2" w:rsidRDefault="00B561F2" w:rsidP="0000467A">
      <w:pPr>
        <w:spacing w:after="240"/>
        <w:ind w:left="2160" w:hanging="720"/>
        <w:rPr>
          <w:szCs w:val="22"/>
        </w:rPr>
      </w:pPr>
      <w:r w:rsidRPr="00B561F2">
        <w:t>(ii)</w:t>
      </w:r>
      <w:r w:rsidRPr="00B561F2">
        <w:tab/>
      </w:r>
      <w:r w:rsidRPr="00B561F2">
        <w:rPr>
          <w:szCs w:val="22"/>
        </w:rPr>
        <w:t>The FFSSR is capable of being dispatched by SCED but does not have to be qualified for any specific Ancillary Service; and</w:t>
      </w:r>
    </w:p>
    <w:p w14:paraId="29BCE158" w14:textId="789666A5" w:rsidR="00B561F2" w:rsidRPr="00B561F2" w:rsidRDefault="00B561F2" w:rsidP="0000467A">
      <w:pPr>
        <w:spacing w:after="240"/>
        <w:ind w:left="2160" w:hanging="720"/>
        <w:rPr>
          <w:szCs w:val="22"/>
        </w:rPr>
      </w:pPr>
      <w:r w:rsidRPr="00B561F2">
        <w:rPr>
          <w:szCs w:val="22"/>
        </w:rPr>
        <w:lastRenderedPageBreak/>
        <w:t>(iii)</w:t>
      </w:r>
      <w:r w:rsidRPr="00B561F2">
        <w:rPr>
          <w:szCs w:val="22"/>
        </w:rPr>
        <w:tab/>
        <w:t>The FFSSR is able to begin operation using onsite stored alternative fuel within the period defined in the RFP; or</w:t>
      </w:r>
    </w:p>
    <w:p w14:paraId="4E1DA6BD" w14:textId="40263E5E" w:rsidR="00B561F2" w:rsidRPr="00B561F2" w:rsidRDefault="00B561F2" w:rsidP="008D1602">
      <w:pPr>
        <w:spacing w:after="240"/>
        <w:ind w:left="1440" w:hanging="720"/>
      </w:pPr>
      <w:r w:rsidRPr="00B561F2">
        <w:t>(b)</w:t>
      </w:r>
      <w:r w:rsidRPr="00B561F2">
        <w:tab/>
        <w:t xml:space="preserve">Has an onsite natural gas </w:t>
      </w:r>
      <w:ins w:id="146" w:author="HEN 040723" w:date="2023-04-07T09:17:00Z">
        <w:r w:rsidR="001071E9">
          <w:t>or fuel oil</w:t>
        </w:r>
        <w:r w:rsidR="001071E9" w:rsidRPr="00B561F2">
          <w:t xml:space="preserve"> </w:t>
        </w:r>
      </w:ins>
      <w:r w:rsidRPr="00B561F2">
        <w:t>storage capability in an amount that satisfies the minimum FFSS capability requirements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t>
      </w:r>
    </w:p>
    <w:p w14:paraId="62927C39" w14:textId="24E601D0" w:rsidR="00B561F2" w:rsidRPr="00B561F2" w:rsidRDefault="00B561F2" w:rsidP="0000467A">
      <w:pPr>
        <w:spacing w:after="240"/>
        <w:ind w:left="2160" w:hanging="720"/>
      </w:pPr>
      <w:r w:rsidRPr="00B561F2">
        <w:t>(i)</w:t>
      </w:r>
      <w:r w:rsidRPr="00B561F2">
        <w:tab/>
        <w:t xml:space="preserve">The onsite natural gas </w:t>
      </w:r>
      <w:ins w:id="147" w:author="HEN 040723" w:date="2023-04-07T09:18:00Z">
        <w:r w:rsidR="001071E9">
          <w:t>or fuel oil</w:t>
        </w:r>
        <w:r w:rsidR="001071E9" w:rsidRPr="00B561F2">
          <w:t xml:space="preserve"> </w:t>
        </w:r>
      </w:ins>
      <w:r w:rsidRPr="00B561F2">
        <w:t>fuel storage for the FFSSR is sufficient to satisfy the requirements established in the Protocols and the FFSS RFP;</w:t>
      </w:r>
    </w:p>
    <w:p w14:paraId="28B46F33" w14:textId="3BCAB2CA" w:rsidR="00B561F2" w:rsidRPr="00B561F2" w:rsidRDefault="00B561F2" w:rsidP="0000467A">
      <w:pPr>
        <w:spacing w:after="240"/>
        <w:ind w:left="2160" w:hanging="720"/>
      </w:pPr>
      <w:r w:rsidRPr="00B561F2">
        <w:t>(ii)</w:t>
      </w:r>
      <w:r w:rsidRPr="00B561F2">
        <w:tab/>
        <w:t xml:space="preserve">The FFSSR is capable of being dispatched by SCED </w:t>
      </w:r>
      <w:r w:rsidRPr="00B561F2">
        <w:rPr>
          <w:szCs w:val="22"/>
        </w:rPr>
        <w:t>but does not have to be qualified for any specific Ancillary Service</w:t>
      </w:r>
      <w:r w:rsidRPr="00B561F2">
        <w:t xml:space="preserve">; and </w:t>
      </w:r>
    </w:p>
    <w:p w14:paraId="2D1ABEDC" w14:textId="600301B7" w:rsidR="00B561F2" w:rsidRPr="00B561F2" w:rsidRDefault="00B561F2" w:rsidP="0000467A">
      <w:pPr>
        <w:spacing w:after="240"/>
        <w:ind w:left="2160" w:hanging="720"/>
        <w:rPr>
          <w:szCs w:val="22"/>
        </w:rPr>
      </w:pPr>
      <w:r w:rsidRPr="00B561F2">
        <w:t>(iii)</w:t>
      </w:r>
      <w:r w:rsidRPr="00B561F2">
        <w:tab/>
        <w:t>The FFSSR is able to begin operation using onsite stored natural gas</w:t>
      </w:r>
      <w:ins w:id="148" w:author="HEN 040723" w:date="2023-04-07T09:18:00Z">
        <w:r w:rsidR="001071E9" w:rsidRPr="001071E9">
          <w:t xml:space="preserve"> </w:t>
        </w:r>
        <w:r w:rsidR="001071E9">
          <w:t>or fuel oil</w:t>
        </w:r>
      </w:ins>
      <w:r w:rsidRPr="00B561F2">
        <w:t xml:space="preserve"> fuel within the period defined in the RFP</w:t>
      </w:r>
      <w:r w:rsidRPr="00B561F2">
        <w:rPr>
          <w:szCs w:val="22"/>
        </w:rPr>
        <w:t>; or</w:t>
      </w:r>
    </w:p>
    <w:p w14:paraId="02035589" w14:textId="6FA8B17A" w:rsidR="00F100D4" w:rsidRDefault="00F100D4" w:rsidP="00F100D4">
      <w:pPr>
        <w:spacing w:after="240"/>
        <w:ind w:left="1440" w:hanging="720"/>
        <w:rPr>
          <w:ins w:id="149" w:author="ERCOT" w:date="2023-03-22T08:58:00Z"/>
          <w:szCs w:val="22"/>
        </w:rPr>
      </w:pPr>
      <w:ins w:id="150" w:author="ERCOT" w:date="2023-03-22T08:58:00Z">
        <w:r>
          <w:rPr>
            <w:szCs w:val="22"/>
          </w:rPr>
          <w:t>(c)</w:t>
        </w:r>
        <w:r>
          <w:rPr>
            <w:szCs w:val="22"/>
          </w:rPr>
          <w:tab/>
          <w:t xml:space="preserve">Meets the following requirements:  </w:t>
        </w:r>
      </w:ins>
    </w:p>
    <w:p w14:paraId="54F52516" w14:textId="18B00A1A" w:rsidR="00F100D4" w:rsidRDefault="00F100D4" w:rsidP="00F100D4">
      <w:pPr>
        <w:spacing w:after="240"/>
        <w:ind w:left="2160" w:hanging="720"/>
        <w:rPr>
          <w:ins w:id="151" w:author="ERCOT" w:date="2023-03-22T08:58:00Z"/>
        </w:rPr>
      </w:pPr>
      <w:ins w:id="152" w:author="ERCOT" w:date="2023-03-22T08:58:00Z">
        <w:r>
          <w:t>(i)</w:t>
        </w:r>
        <w:r>
          <w:tab/>
        </w:r>
        <w:r w:rsidRPr="002F79E0">
          <w:t>The Generation Entity for the Generation Resource (or an Affiliate of such Generation Entity) either</w:t>
        </w:r>
      </w:ins>
      <w:ins w:id="153" w:author="ERCOT" w:date="2023-03-27T11:03:00Z">
        <w:r w:rsidR="00256D03" w:rsidRPr="002F79E0">
          <w:t xml:space="preserve"> own</w:t>
        </w:r>
        <w:r w:rsidR="00256D03">
          <w:t>s a storage facility with</w:t>
        </w:r>
        <w:r w:rsidR="00256D03" w:rsidRPr="002F79E0">
          <w:t>, or</w:t>
        </w:r>
      </w:ins>
      <w:ins w:id="154" w:author="ERCOT" w:date="2023-03-22T08:58:00Z">
        <w:r w:rsidRPr="002F79E0">
          <w:t xml:space="preserve"> ha</w:t>
        </w:r>
        <w:r>
          <w:t>s</w:t>
        </w:r>
        <w:r w:rsidRPr="002F79E0">
          <w:t xml:space="preserve"> a Firm Gas Storage Agreement for, sufficient natural gas storage capacity for the offered Generation Resource to deliver the offered MW </w:t>
        </w:r>
        <w:r>
          <w:rPr>
            <w:iCs/>
          </w:rPr>
          <w:t>for the duration requirement specified in the RFP</w:t>
        </w:r>
        <w:r>
          <w:t xml:space="preserve">; </w:t>
        </w:r>
      </w:ins>
    </w:p>
    <w:p w14:paraId="5B9C9F4D" w14:textId="2E7D8306" w:rsidR="00F100D4" w:rsidRDefault="00F100D4" w:rsidP="00F100D4">
      <w:pPr>
        <w:spacing w:after="240"/>
        <w:ind w:left="2160" w:hanging="720"/>
        <w:rPr>
          <w:ins w:id="155" w:author="ERCOT" w:date="2023-03-22T08:58:00Z"/>
        </w:rPr>
      </w:pPr>
      <w:ins w:id="156" w:author="ERCOT" w:date="2023-03-22T08:58:00Z">
        <w:r>
          <w:t>(ii)</w:t>
        </w:r>
        <w:r>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Pr>
            <w:iCs/>
          </w:rPr>
          <w:t>the duration requirement specified in the RFP</w:t>
        </w:r>
        <w:r>
          <w:t xml:space="preserve">, and must commit to maintain such quantity </w:t>
        </w:r>
      </w:ins>
      <w:ins w:id="157" w:author="ERCOT" w:date="2023-03-27T11:03:00Z">
        <w:r w:rsidR="00256D03">
          <w:t>of natural gas in storage at all times during the obligation period; and</w:t>
        </w:r>
      </w:ins>
    </w:p>
    <w:p w14:paraId="22982371" w14:textId="6240D0A2" w:rsidR="00F100D4" w:rsidRPr="00E777F0" w:rsidRDefault="00F100D4" w:rsidP="00F100D4">
      <w:pPr>
        <w:spacing w:after="240"/>
        <w:ind w:left="2160" w:hanging="720"/>
        <w:rPr>
          <w:ins w:id="158" w:author="ERCOT" w:date="2023-03-22T08:58:00Z"/>
        </w:rPr>
      </w:pPr>
      <w:ins w:id="159" w:author="ERCOT" w:date="2023-03-22T08:58:00Z">
        <w:r>
          <w:t>(iii)</w:t>
        </w:r>
        <w:r>
          <w:tab/>
        </w:r>
        <w:r w:rsidRPr="00E777F0">
          <w:t xml:space="preserve">The Generation Entity for the Generation Resource (or an Affiliate of such Generation Entity) must have entered into a Firm Transportation Agreement with: </w:t>
        </w:r>
      </w:ins>
    </w:p>
    <w:p w14:paraId="4194710E" w14:textId="77777777" w:rsidR="00F100D4" w:rsidRPr="00E777F0" w:rsidRDefault="00F100D4" w:rsidP="00F100D4">
      <w:pPr>
        <w:spacing w:after="240"/>
        <w:ind w:left="2880" w:hanging="720"/>
        <w:rPr>
          <w:ins w:id="160" w:author="ERCOT" w:date="2023-03-22T08:58:00Z"/>
        </w:rPr>
      </w:pPr>
      <w:ins w:id="161" w:author="ERCOT" w:date="2023-03-22T08:58:00Z">
        <w:r>
          <w:t>(A)</w:t>
        </w:r>
        <w:r>
          <w:tab/>
          <w:t>A</w:t>
        </w:r>
        <w:r w:rsidRPr="00E777F0">
          <w:t xml:space="preserve"> maximum daily contract quantity sufficient to transport the quantity of natural gas described above from the storage facility to the Generation Resource in a quantity that is sufficient to allow generation of the offered FFSS MW for at least </w:t>
        </w:r>
        <w:r w:rsidRPr="00F100D4">
          <w:rPr>
            <w:iCs/>
          </w:rPr>
          <w:t>the duration requirement specified in the RFP</w:t>
        </w:r>
        <w:r w:rsidRPr="00E777F0">
          <w:t>;</w:t>
        </w:r>
      </w:ins>
    </w:p>
    <w:p w14:paraId="4D3EAF10" w14:textId="77777777" w:rsidR="00D05C9D" w:rsidRPr="00E777F0" w:rsidRDefault="00F100D4" w:rsidP="00D05C9D">
      <w:pPr>
        <w:spacing w:after="240"/>
        <w:ind w:left="2880" w:hanging="720"/>
        <w:rPr>
          <w:ins w:id="162" w:author="ERCOT" w:date="2023-03-29T13:50:00Z"/>
        </w:rPr>
      </w:pPr>
      <w:ins w:id="163" w:author="ERCOT" w:date="2023-03-22T08:58:00Z">
        <w:r>
          <w:t>(B)</w:t>
        </w:r>
        <w:r>
          <w:tab/>
        </w:r>
      </w:ins>
      <w:ins w:id="164" w:author="ERCOT" w:date="2023-03-29T13:50:00Z">
        <w:r w:rsidR="00D05C9D">
          <w:t>A</w:t>
        </w:r>
        <w:r w:rsidR="00D05C9D" w:rsidRPr="00E777F0">
          <w:t xml:space="preserve"> primary receipt point </w:t>
        </w:r>
        <w:r w:rsidR="00D05C9D">
          <w:t>that is</w:t>
        </w:r>
        <w:r w:rsidR="00D05C9D" w:rsidRPr="00E777F0">
          <w:t xml:space="preserve"> the point of withdrawal for the storage facility </w:t>
        </w:r>
        <w:r w:rsidR="00D05C9D">
          <w:t>used to comply with paragraph (i) above</w:t>
        </w:r>
        <w:r w:rsidR="00D05C9D" w:rsidRPr="00E777F0">
          <w:t xml:space="preserve">; </w:t>
        </w:r>
      </w:ins>
    </w:p>
    <w:p w14:paraId="60E8733E" w14:textId="77777777" w:rsidR="00256D03" w:rsidRPr="00E777F0" w:rsidRDefault="00256D03" w:rsidP="00256D03">
      <w:pPr>
        <w:spacing w:after="240"/>
        <w:ind w:left="2880" w:hanging="720"/>
        <w:rPr>
          <w:ins w:id="165" w:author="ERCOT" w:date="2023-03-27T11:05:00Z"/>
        </w:rPr>
      </w:pPr>
      <w:ins w:id="166" w:author="ERCOT" w:date="2023-03-27T11:05:00Z">
        <w:r>
          <w:lastRenderedPageBreak/>
          <w:t>(C)</w:t>
        </w:r>
        <w:r>
          <w:tab/>
          <w:t>A</w:t>
        </w:r>
        <w:r w:rsidRPr="00E777F0">
          <w:t xml:space="preserve"> primary delivery point that permits delivery of the </w:t>
        </w:r>
        <w:r>
          <w:t xml:space="preserve">natural </w:t>
        </w:r>
        <w:r w:rsidRPr="00E777F0">
          <w:t>gas directly to the Generation Resource (including through a plant line or other dedicated lateral); and</w:t>
        </w:r>
      </w:ins>
    </w:p>
    <w:p w14:paraId="509A006B" w14:textId="77777777" w:rsidR="00256D03" w:rsidRDefault="00256D03" w:rsidP="00256D03">
      <w:pPr>
        <w:spacing w:after="240"/>
        <w:ind w:left="2880" w:hanging="720"/>
        <w:rPr>
          <w:ins w:id="167" w:author="ERCOT" w:date="2023-03-27T11:05:00Z"/>
        </w:rPr>
      </w:pPr>
      <w:ins w:id="168" w:author="ERCOT" w:date="2023-03-27T11:05:00Z">
        <w:r>
          <w:t>(D)</w:t>
        </w:r>
        <w:r>
          <w:tab/>
          <w:t>A</w:t>
        </w:r>
        <w:r w:rsidRPr="002F79E0">
          <w:t xml:space="preserve"> term that </w:t>
        </w:r>
        <w:r>
          <w:t xml:space="preserve">includes </w:t>
        </w:r>
        <w:r w:rsidRPr="00F100D4">
          <w:rPr>
            <w:szCs w:val="20"/>
          </w:rPr>
          <w:t xml:space="preserve">each hour of November 15 through March 15, </w:t>
        </w:r>
        <w:r w:rsidRPr="00F100D4">
          <w:rPr>
            <w:i/>
            <w:iCs/>
            <w:szCs w:val="20"/>
          </w:rPr>
          <w:t>i</w:t>
        </w:r>
        <w:r w:rsidRPr="00F100D4">
          <w:rPr>
            <w:szCs w:val="20"/>
          </w:rPr>
          <w:t>.</w:t>
        </w:r>
        <w:r w:rsidRPr="00F100D4">
          <w:rPr>
            <w:i/>
            <w:iCs/>
            <w:szCs w:val="20"/>
          </w:rPr>
          <w:t>e</w:t>
        </w:r>
        <w:r w:rsidRPr="00F100D4">
          <w:rPr>
            <w:szCs w:val="20"/>
          </w:rPr>
          <w:t>., during the FFSS obligation period</w:t>
        </w:r>
        <w:r>
          <w:t>.</w:t>
        </w:r>
      </w:ins>
    </w:p>
    <w:p w14:paraId="3F0EDC1E" w14:textId="77777777" w:rsidR="00256D03" w:rsidRPr="002F79E0" w:rsidRDefault="00256D03" w:rsidP="00256D03">
      <w:pPr>
        <w:spacing w:after="240"/>
        <w:ind w:left="2160" w:hanging="720"/>
        <w:rPr>
          <w:ins w:id="169" w:author="ERCOT" w:date="2023-03-27T11:05:00Z"/>
        </w:rPr>
      </w:pPr>
      <w:ins w:id="170" w:author="ERCOT" w:date="2023-03-27T11:05:00Z">
        <w:r>
          <w:t>(iv)</w:t>
        </w:r>
        <w:r>
          <w:tab/>
        </w:r>
        <w:r w:rsidRPr="002F79E0">
          <w:t>If the Generation Entity will utilize a contractual right to firm gas storage capacity on a third-party system under a Firm Gas Storage Agreement</w:t>
        </w:r>
        <w:r>
          <w:t xml:space="preserve"> to comply with paragraph (i) above</w:t>
        </w:r>
        <w:r w:rsidRPr="002F79E0">
          <w:t xml:space="preserve"> rather than a self-owned physical gas storage facility to qualify, then the Firm Gas Storage Agreement must have: </w:t>
        </w:r>
      </w:ins>
    </w:p>
    <w:p w14:paraId="61E8757F" w14:textId="77777777" w:rsidR="00F100D4" w:rsidRPr="002F79E0" w:rsidRDefault="00F100D4" w:rsidP="00F100D4">
      <w:pPr>
        <w:spacing w:after="240"/>
        <w:ind w:left="2880" w:hanging="720"/>
        <w:rPr>
          <w:ins w:id="171" w:author="ERCOT" w:date="2023-03-22T08:58:00Z"/>
        </w:rPr>
      </w:pPr>
      <w:ins w:id="172" w:author="ERCOT" w:date="2023-03-22T08:58:00Z">
        <w:r>
          <w:t>(A)</w:t>
        </w:r>
        <w:r>
          <w:tab/>
          <w:t>A</w:t>
        </w:r>
        <w:r w:rsidRPr="002F79E0">
          <w:t xml:space="preserve"> term that </w:t>
        </w:r>
        <w:r>
          <w:t xml:space="preserve">includes </w:t>
        </w:r>
        <w:r w:rsidRPr="00F4707E">
          <w:rPr>
            <w:szCs w:val="20"/>
          </w:rPr>
          <w:t xml:space="preserve">each hour of November 15 through March 15, </w:t>
        </w:r>
        <w:r w:rsidRPr="008176EC">
          <w:rPr>
            <w:i/>
            <w:iCs/>
            <w:szCs w:val="20"/>
          </w:rPr>
          <w:t>i</w:t>
        </w:r>
        <w:r>
          <w:rPr>
            <w:szCs w:val="20"/>
          </w:rPr>
          <w:t>.</w:t>
        </w:r>
        <w:r w:rsidRPr="008176EC">
          <w:rPr>
            <w:i/>
            <w:iCs/>
            <w:szCs w:val="20"/>
          </w:rPr>
          <w:t>e</w:t>
        </w:r>
        <w:r>
          <w:rPr>
            <w:szCs w:val="20"/>
          </w:rPr>
          <w:t xml:space="preserve">., </w:t>
        </w:r>
        <w:r w:rsidRPr="00F4707E">
          <w:rPr>
            <w:szCs w:val="20"/>
          </w:rPr>
          <w:t xml:space="preserve">during the FFSS obligation </w:t>
        </w:r>
        <w:r>
          <w:rPr>
            <w:szCs w:val="20"/>
          </w:rPr>
          <w:t>period</w:t>
        </w:r>
        <w:r w:rsidRPr="002F79E0">
          <w:t xml:space="preserve">; </w:t>
        </w:r>
      </w:ins>
    </w:p>
    <w:p w14:paraId="2A23B34D" w14:textId="77777777" w:rsidR="00256D03" w:rsidRPr="002F79E0" w:rsidRDefault="00256D03" w:rsidP="00256D03">
      <w:pPr>
        <w:spacing w:after="240"/>
        <w:ind w:left="2880" w:hanging="720"/>
        <w:rPr>
          <w:ins w:id="173" w:author="ERCOT" w:date="2023-03-27T11:05:00Z"/>
        </w:rPr>
      </w:pPr>
      <w:ins w:id="174" w:author="ERCOT" w:date="2023-03-27T11:05:00Z">
        <w:r>
          <w:t>(B)</w:t>
        </w:r>
        <w:r>
          <w:tab/>
          <w:t>A</w:t>
        </w:r>
        <w:r w:rsidRPr="002F79E0">
          <w:t xml:space="preserve"> maximum storage quantity not less than the amount of </w:t>
        </w:r>
        <w:r>
          <w:t xml:space="preserve">natural </w:t>
        </w:r>
        <w:r w:rsidRPr="002F79E0">
          <w:t>gas needed to allow the Generation Resource to deliver the offered MW for</w:t>
        </w:r>
        <w:r>
          <w:rPr>
            <w:iCs/>
          </w:rPr>
          <w:t xml:space="preserve"> the duration requirement specified in the RFP</w:t>
        </w:r>
        <w:r w:rsidRPr="002F79E0">
          <w:t>;</w:t>
        </w:r>
      </w:ins>
    </w:p>
    <w:p w14:paraId="36A256A8" w14:textId="77777777" w:rsidR="00256D03" w:rsidRPr="002F79E0" w:rsidRDefault="00256D03" w:rsidP="00256D03">
      <w:pPr>
        <w:spacing w:after="240"/>
        <w:ind w:left="2880" w:hanging="720"/>
        <w:rPr>
          <w:ins w:id="175" w:author="ERCOT" w:date="2023-03-27T11:05:00Z"/>
        </w:rPr>
      </w:pPr>
      <w:ins w:id="176" w:author="ERCOT" w:date="2023-03-27T11:05:00Z">
        <w:r>
          <w:t>(C)</w:t>
        </w:r>
        <w:r>
          <w:tab/>
          <w:t>A</w:t>
        </w:r>
        <w:r w:rsidRPr="002F79E0">
          <w:t xml:space="preserve"> maximum daily withdrawal quantity that permits the Generation Entity (or an Affiliate) to withdraw from storage a daily quantity of </w:t>
        </w:r>
        <w:r>
          <w:t xml:space="preserve">natural </w:t>
        </w:r>
        <w:r w:rsidRPr="002F79E0">
          <w:t>gas sufficient to allow the Generation Resource to deliver the offered MW for</w:t>
        </w:r>
        <w:r>
          <w:rPr>
            <w:iCs/>
          </w:rPr>
          <w:t xml:space="preserve"> the duration requirement specified in the RFP</w:t>
        </w:r>
        <w:r w:rsidRPr="002F79E0">
          <w:t>; and</w:t>
        </w:r>
      </w:ins>
    </w:p>
    <w:p w14:paraId="0CE34207" w14:textId="77777777" w:rsidR="00256D03" w:rsidRPr="002F79E0" w:rsidRDefault="00256D03" w:rsidP="00256D03">
      <w:pPr>
        <w:spacing w:after="240"/>
        <w:ind w:left="2880" w:hanging="720"/>
        <w:rPr>
          <w:ins w:id="177" w:author="ERCOT" w:date="2023-03-27T11:05:00Z"/>
        </w:rPr>
      </w:pPr>
      <w:ins w:id="178" w:author="ERCOT" w:date="2023-03-27T11:05:00Z">
        <w:r>
          <w:t>(D)</w:t>
        </w:r>
        <w:r>
          <w:tab/>
          <w:t>A</w:t>
        </w:r>
        <w:r w:rsidRPr="002F79E0">
          <w:t xml:space="preserve"> point of withdrawal that is a primary receipt point under its Firm Transportation Agreement.</w:t>
        </w:r>
      </w:ins>
    </w:p>
    <w:p w14:paraId="0568B59A" w14:textId="77777777" w:rsidR="00256D03" w:rsidRPr="008176EC" w:rsidRDefault="00256D03" w:rsidP="00256D03">
      <w:pPr>
        <w:spacing w:after="240"/>
        <w:ind w:left="2160" w:hanging="720"/>
        <w:rPr>
          <w:ins w:id="179" w:author="ERCOT" w:date="2023-03-27T11:05:00Z"/>
        </w:rPr>
      </w:pPr>
      <w:ins w:id="180" w:author="ERCOT" w:date="2023-03-27T11:05:00Z">
        <w:r>
          <w:t>(v)</w:t>
        </w:r>
        <w:r>
          <w:tab/>
        </w:r>
        <w:r w:rsidRPr="008176EC">
          <w:t>If the Generation Entity will utilize storage owned by it or an Affiliate</w:t>
        </w:r>
        <w:r>
          <w:t xml:space="preserve"> to comply with paragraph (i) above</w:t>
        </w:r>
        <w:r w:rsidRPr="008176EC">
          <w:t xml:space="preserve">, then the Generation Entity must certify that for the entire obligation period it or its Affiliate, as applicable, retains the rights to: </w:t>
        </w:r>
      </w:ins>
    </w:p>
    <w:p w14:paraId="1D0B8B1F" w14:textId="77777777" w:rsidR="00256D03" w:rsidRPr="00296F7D" w:rsidRDefault="00256D03" w:rsidP="00256D03">
      <w:pPr>
        <w:spacing w:after="240"/>
        <w:ind w:left="2880" w:hanging="720"/>
        <w:rPr>
          <w:ins w:id="181" w:author="ERCOT" w:date="2023-03-27T11:05:00Z"/>
        </w:rPr>
      </w:pPr>
      <w:ins w:id="182" w:author="ERCOT" w:date="2023-03-27T11:05:00Z">
        <w:r>
          <w:t>(A)</w:t>
        </w:r>
        <w:r>
          <w:tab/>
          <w:t>S</w:t>
        </w:r>
        <w:r w:rsidRPr="00296F7D">
          <w:t xml:space="preserve">ufficient storage capacity in its facility to store not less than the amount of </w:t>
        </w:r>
        <w:r>
          <w:t xml:space="preserve">natural </w:t>
        </w:r>
        <w:r w:rsidRPr="00296F7D">
          <w:t xml:space="preserve">gas needed to allow the Generation Resource to deliver the offered MW for </w:t>
        </w:r>
        <w:r>
          <w:rPr>
            <w:iCs/>
          </w:rPr>
          <w:t>the duration requirement specified in the RFP</w:t>
        </w:r>
        <w:r w:rsidRPr="002F79E0">
          <w:t>;</w:t>
        </w:r>
        <w:r w:rsidRPr="00296F7D">
          <w:t xml:space="preserve">  </w:t>
        </w:r>
      </w:ins>
    </w:p>
    <w:p w14:paraId="2F80C227" w14:textId="77777777" w:rsidR="001E5804" w:rsidRPr="00296F7D" w:rsidRDefault="001E5804" w:rsidP="001E5804">
      <w:pPr>
        <w:spacing w:after="240"/>
        <w:ind w:left="2880" w:hanging="720"/>
        <w:rPr>
          <w:ins w:id="183" w:author="ERCOT" w:date="2023-03-27T11:07:00Z"/>
        </w:rPr>
      </w:pPr>
      <w:ins w:id="184" w:author="ERCOT" w:date="2023-03-27T11:07:00Z">
        <w:r>
          <w:t>(B)</w:t>
        </w:r>
        <w:r>
          <w:tab/>
          <w:t>W</w:t>
        </w:r>
        <w:r w:rsidRPr="00296F7D">
          <w:t xml:space="preserve">ithdraw from its storage a daily quantity of </w:t>
        </w:r>
        <w:r>
          <w:t xml:space="preserve">natural </w:t>
        </w:r>
        <w:r w:rsidRPr="00296F7D">
          <w:t xml:space="preserve">gas sufficient to allow the Generation Resource to deliver the offered MW </w:t>
        </w:r>
        <w:r w:rsidRPr="00D50191">
          <w:t xml:space="preserve">for </w:t>
        </w:r>
        <w:r>
          <w:rPr>
            <w:iCs/>
          </w:rPr>
          <w:t>the duration requirement specified in the RFP</w:t>
        </w:r>
        <w:r w:rsidRPr="00296F7D">
          <w:t>; and</w:t>
        </w:r>
      </w:ins>
    </w:p>
    <w:p w14:paraId="79A5251C" w14:textId="77777777" w:rsidR="001E5804" w:rsidRPr="00296F7D" w:rsidRDefault="001E5804" w:rsidP="001E5804">
      <w:pPr>
        <w:spacing w:after="240"/>
        <w:ind w:left="2880" w:hanging="720"/>
        <w:rPr>
          <w:ins w:id="185" w:author="ERCOT" w:date="2023-03-27T11:07:00Z"/>
        </w:rPr>
      </w:pPr>
      <w:ins w:id="186" w:author="ERCOT" w:date="2023-03-27T11:07:00Z">
        <w:r>
          <w:t>(C)</w:t>
        </w:r>
        <w:r>
          <w:tab/>
          <w:t>W</w:t>
        </w:r>
        <w:r w:rsidRPr="00296F7D">
          <w:t>ithdraw from its storage facility at a point of withdrawal that is a primary receipt point under its Firm Transportation Agreement.</w:t>
        </w:r>
      </w:ins>
    </w:p>
    <w:p w14:paraId="4F8DA64C" w14:textId="77777777" w:rsidR="001E5804" w:rsidRDefault="001E5804" w:rsidP="001E5804">
      <w:pPr>
        <w:pStyle w:val="ListParagraph"/>
        <w:numPr>
          <w:ilvl w:val="0"/>
          <w:numId w:val="30"/>
        </w:numPr>
        <w:spacing w:after="240"/>
        <w:ind w:left="2160"/>
        <w:contextualSpacing w:val="0"/>
        <w:rPr>
          <w:ins w:id="187" w:author="ERCOT" w:date="2023-03-27T11:07:00Z"/>
        </w:rPr>
      </w:pPr>
      <w:ins w:id="188" w:author="ERCOT" w:date="2023-03-27T11:07:00Z">
        <w:r w:rsidRPr="00DC3487">
          <w:t xml:space="preserve">The MW offered </w:t>
        </w:r>
        <w:r>
          <w:t xml:space="preserve">by the QSE </w:t>
        </w:r>
        <w:r w:rsidRPr="00DC3487">
          <w:t>for the Generation Resource may not be less than the Generation Resource’s Low Sustained Limit</w:t>
        </w:r>
        <w:r>
          <w:t>.</w:t>
        </w:r>
      </w:ins>
    </w:p>
    <w:p w14:paraId="083186A8" w14:textId="77777777" w:rsidR="001E5804" w:rsidRPr="00F100D4" w:rsidRDefault="001E5804" w:rsidP="001E5804">
      <w:pPr>
        <w:spacing w:after="240"/>
        <w:ind w:left="1440" w:hanging="720"/>
        <w:rPr>
          <w:ins w:id="189" w:author="ERCOT" w:date="2023-03-27T11:07:00Z"/>
        </w:rPr>
      </w:pPr>
      <w:ins w:id="190" w:author="ERCOT" w:date="2023-03-27T11:07:00Z">
        <w:r>
          <w:lastRenderedPageBreak/>
          <w:t>(d)</w:t>
        </w:r>
        <w:r>
          <w:tab/>
          <w:t>A Generation Resource may participate as an FFSSR under only one of paragraphs (a), (b), or (c) above.</w:t>
        </w:r>
      </w:ins>
    </w:p>
    <w:p w14:paraId="7618D4C3" w14:textId="06591113" w:rsidR="00B561F2" w:rsidRPr="00B561F2" w:rsidRDefault="00B561F2" w:rsidP="00B561F2">
      <w:pPr>
        <w:spacing w:after="240"/>
        <w:ind w:left="1440" w:hanging="720"/>
        <w:rPr>
          <w:szCs w:val="22"/>
        </w:rPr>
      </w:pPr>
      <w:r w:rsidRPr="00B561F2">
        <w:rPr>
          <w:szCs w:val="22"/>
        </w:rPr>
        <w:t>(</w:t>
      </w:r>
      <w:ins w:id="191" w:author="ERCOT" w:date="2023-03-27T11:07:00Z">
        <w:r w:rsidR="001E5804">
          <w:rPr>
            <w:szCs w:val="22"/>
          </w:rPr>
          <w:t>e</w:t>
        </w:r>
      </w:ins>
      <w:del w:id="192" w:author="ERCOT" w:date="2023-03-22T08:58:00Z">
        <w:r w:rsidRPr="00B561F2" w:rsidDel="007069C0">
          <w:rPr>
            <w:szCs w:val="22"/>
          </w:rPr>
          <w:delText>c</w:delText>
        </w:r>
      </w:del>
      <w:r w:rsidRPr="00B561F2">
        <w:rPr>
          <w:szCs w:val="22"/>
        </w:rPr>
        <w:t>)</w:t>
      </w:r>
      <w:r w:rsidRPr="00B561F2">
        <w:rPr>
          <w:szCs w:val="22"/>
        </w:rPr>
        <w:tab/>
      </w:r>
      <w:r w:rsidRPr="00207833">
        <w:rPr>
          <w:color w:val="000000"/>
        </w:rPr>
        <w:t>Successfully demonstrates the ability to provide FFSS</w:t>
      </w:r>
      <w:r w:rsidRPr="00B561F2">
        <w:rPr>
          <w:color w:val="000000"/>
        </w:rPr>
        <w:t xml:space="preserve"> in order to maintain Resource availability in the event of a natural gas curtailment or other fuel supply disruption</w:t>
      </w:r>
      <w:r w:rsidRPr="00B561F2">
        <w:rPr>
          <w:szCs w:val="22"/>
        </w:rPr>
        <w:t xml:space="preserve"> consistent with qualifying technologies identified by the Public Utility Commission of Texas (PUCT).</w:t>
      </w:r>
    </w:p>
    <w:p w14:paraId="07504B99" w14:textId="77777777" w:rsidR="001E5804" w:rsidRPr="00207833" w:rsidRDefault="001E5804" w:rsidP="001E5804">
      <w:pPr>
        <w:spacing w:after="240"/>
        <w:ind w:left="720" w:hanging="720"/>
        <w:rPr>
          <w:ins w:id="193" w:author="ERCOT" w:date="2023-03-27T11:08:00Z"/>
          <w:bCs/>
          <w:color w:val="000000"/>
        </w:rPr>
      </w:pPr>
      <w:ins w:id="194" w:author="ERCOT" w:date="2023-03-27T11:08:00Z">
        <w:r w:rsidRPr="00207833">
          <w:rPr>
            <w:iCs/>
            <w:color w:val="000000"/>
          </w:rPr>
          <w:t>(2)</w:t>
        </w:r>
        <w:r>
          <w:rPr>
            <w:color w:val="000000"/>
          </w:rPr>
          <w:tab/>
        </w:r>
        <w:r w:rsidRPr="00207833">
          <w:rPr>
            <w:color w:val="000000"/>
          </w:rPr>
          <w:t xml:space="preserve">A Generation Entity may, but is not required to, submit in writing a proposed form of Firm Gas Storage Agreement or Firm Transportation Agreement (whether to be entered into by the Generation Entity or an Affiliate thereof) to ERCOT for review </w:t>
        </w:r>
        <w:r>
          <w:rPr>
            <w:color w:val="000000"/>
          </w:rPr>
          <w:t xml:space="preserve">to be certified as an FFSS </w:t>
        </w:r>
        <w:r w:rsidRPr="00207833">
          <w:rPr>
            <w:color w:val="000000"/>
          </w:rPr>
          <w:t xml:space="preserve">Qualified Contract in accordance with such policies and procedures as ERCOT may develop or require from time to time consistent with the requirements of the </w:t>
        </w:r>
        <w:r>
          <w:rPr>
            <w:color w:val="000000"/>
          </w:rPr>
          <w:t>ERCOT Protocols</w:t>
        </w:r>
        <w:r w:rsidRPr="00207833">
          <w:rPr>
            <w:color w:val="000000"/>
          </w:rPr>
          <w:t>.</w:t>
        </w:r>
      </w:ins>
    </w:p>
    <w:p w14:paraId="2E70F0EB" w14:textId="77777777" w:rsidR="001E5804" w:rsidRPr="007069C0" w:rsidRDefault="001E5804" w:rsidP="001E5804">
      <w:pPr>
        <w:spacing w:after="240"/>
        <w:ind w:left="1440" w:hanging="720"/>
        <w:rPr>
          <w:ins w:id="195" w:author="ERCOT" w:date="2023-03-27T11:08:00Z"/>
          <w:szCs w:val="22"/>
        </w:rPr>
      </w:pPr>
      <w:ins w:id="196" w:author="ERCOT" w:date="2023-03-27T11:08:00Z">
        <w:r w:rsidRPr="007069C0">
          <w:rPr>
            <w:szCs w:val="22"/>
          </w:rPr>
          <w:t>(a)</w:t>
        </w:r>
        <w:r w:rsidRPr="007069C0">
          <w:rPr>
            <w:szCs w:val="22"/>
          </w:rPr>
          <w:tab/>
          <w:t xml:space="preserve">ERCOT may, but is not obligated to, undertake a review of such agreement and, if acceptable, certify in writing such agreement as an FFSS Qualified Contract.  </w:t>
        </w:r>
        <w:r>
          <w:rPr>
            <w:szCs w:val="22"/>
          </w:rPr>
          <w:t>The decision w</w:t>
        </w:r>
        <w:r w:rsidRPr="007069C0">
          <w:rPr>
            <w:szCs w:val="22"/>
          </w:rPr>
          <w:t xml:space="preserve">hether to certify such agreement </w:t>
        </w:r>
        <w:r>
          <w:rPr>
            <w:color w:val="000000"/>
          </w:rPr>
          <w:t>as an FFSS Qualified Contract shall be</w:t>
        </w:r>
        <w:r w:rsidRPr="007069C0">
          <w:rPr>
            <w:szCs w:val="22"/>
          </w:rPr>
          <w:t xml:space="preserve"> in ERCOT’s sole discretion.</w:t>
        </w:r>
      </w:ins>
    </w:p>
    <w:p w14:paraId="3DD73406" w14:textId="47038DE1" w:rsidR="001E5804" w:rsidRPr="007069C0" w:rsidRDefault="001E5804" w:rsidP="001E5804">
      <w:pPr>
        <w:spacing w:after="240"/>
        <w:ind w:left="1440" w:hanging="720"/>
        <w:rPr>
          <w:ins w:id="197" w:author="ERCOT" w:date="2023-03-27T11:08:00Z"/>
          <w:szCs w:val="22"/>
        </w:rPr>
      </w:pPr>
      <w:ins w:id="198" w:author="ERCOT" w:date="2023-03-27T11:08:00Z">
        <w:r w:rsidRPr="007069C0">
          <w:rPr>
            <w:szCs w:val="22"/>
          </w:rPr>
          <w:t>(b)</w:t>
        </w:r>
        <w:r w:rsidRPr="007069C0">
          <w:rPr>
            <w:szCs w:val="22"/>
          </w:rPr>
          <w:tab/>
          <w:t xml:space="preserve">To the extent that any such agreement is so certified by ERCOT, it shall constitute an FFSS Qualified Contract, and a Generation Entity may rely upon such certification for purposes of </w:t>
        </w:r>
        <w:r>
          <w:rPr>
            <w:color w:val="000000"/>
          </w:rPr>
          <w:t xml:space="preserve">qualifying as an </w:t>
        </w:r>
        <w:r w:rsidRPr="007069C0">
          <w:rPr>
            <w:szCs w:val="22"/>
          </w:rPr>
          <w:t>FFSSR</w:t>
        </w:r>
        <w:r>
          <w:rPr>
            <w:szCs w:val="22"/>
          </w:rPr>
          <w:t xml:space="preserve"> </w:t>
        </w:r>
        <w:r>
          <w:rPr>
            <w:color w:val="000000"/>
          </w:rPr>
          <w:t>under paragraph (1)(c) above</w:t>
        </w:r>
        <w:r w:rsidRPr="007069C0">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ins>
    </w:p>
    <w:p w14:paraId="5F21B545" w14:textId="37E64EB2" w:rsidR="000249E5" w:rsidRPr="00B561F2" w:rsidRDefault="00B561F2" w:rsidP="0000467A">
      <w:pPr>
        <w:spacing w:after="240"/>
        <w:ind w:left="720" w:hanging="720"/>
        <w:rPr>
          <w:iCs/>
          <w:szCs w:val="20"/>
        </w:rPr>
      </w:pPr>
      <w:r w:rsidRPr="00B561F2">
        <w:rPr>
          <w:iCs/>
          <w:szCs w:val="20"/>
        </w:rPr>
        <w:t>(</w:t>
      </w:r>
      <w:ins w:id="199" w:author="ERCOT" w:date="2023-03-22T09:01:00Z">
        <w:r w:rsidR="007069C0">
          <w:rPr>
            <w:iCs/>
            <w:szCs w:val="20"/>
          </w:rPr>
          <w:t>3</w:t>
        </w:r>
      </w:ins>
      <w:del w:id="200" w:author="ERCOT" w:date="2023-03-22T09:01:00Z">
        <w:r w:rsidRPr="00B561F2" w:rsidDel="007069C0">
          <w:rPr>
            <w:iCs/>
            <w:szCs w:val="20"/>
          </w:rPr>
          <w:delText>2</w:delText>
        </w:r>
      </w:del>
      <w:r w:rsidRPr="00B561F2">
        <w:rPr>
          <w:iCs/>
          <w:szCs w:val="20"/>
        </w:rPr>
        <w:t>)</w:t>
      </w:r>
      <w:r w:rsidRPr="00B561F2">
        <w:rPr>
          <w:iCs/>
          <w:szCs w:val="20"/>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751D6080" w14:textId="6EA439BB" w:rsidR="00B561F2" w:rsidRPr="00B561F2" w:rsidRDefault="00B561F2" w:rsidP="00B561F2">
      <w:pPr>
        <w:spacing w:after="240"/>
        <w:ind w:left="720" w:hanging="720"/>
        <w:rPr>
          <w:iCs/>
          <w:szCs w:val="20"/>
        </w:rPr>
      </w:pPr>
      <w:r w:rsidRPr="00B561F2">
        <w:rPr>
          <w:iCs/>
          <w:szCs w:val="20"/>
        </w:rPr>
        <w:t>(</w:t>
      </w:r>
      <w:ins w:id="201" w:author="ERCOT" w:date="2023-03-22T09:01:00Z">
        <w:r w:rsidR="007069C0">
          <w:rPr>
            <w:iCs/>
            <w:szCs w:val="20"/>
          </w:rPr>
          <w:t>4</w:t>
        </w:r>
      </w:ins>
      <w:del w:id="202" w:author="ERCOT" w:date="2023-03-22T09:01:00Z">
        <w:r w:rsidRPr="00B561F2" w:rsidDel="007069C0">
          <w:rPr>
            <w:iCs/>
            <w:szCs w:val="20"/>
          </w:rPr>
          <w:delText>3</w:delText>
        </w:r>
      </w:del>
      <w:r w:rsidRPr="00B561F2">
        <w:rPr>
          <w:iCs/>
          <w:szCs w:val="20"/>
        </w:rPr>
        <w:t>)</w:t>
      </w:r>
      <w:r w:rsidRPr="00B561F2">
        <w:rPr>
          <w:iCs/>
          <w:szCs w:val="20"/>
        </w:rPr>
        <w:tab/>
        <w:t>A QSE representing an FFSSR must ensure the full awarded FFSS capability is available by November 15 of each year awarded in the RFP.</w:t>
      </w:r>
    </w:p>
    <w:p w14:paraId="030C020B" w14:textId="2C372FAC" w:rsidR="00B561F2" w:rsidRPr="00B561F2" w:rsidRDefault="00B561F2" w:rsidP="00B561F2">
      <w:pPr>
        <w:spacing w:after="240"/>
        <w:ind w:left="720" w:hanging="720"/>
        <w:rPr>
          <w:iCs/>
          <w:szCs w:val="20"/>
        </w:rPr>
      </w:pPr>
      <w:r w:rsidRPr="00B561F2">
        <w:rPr>
          <w:iCs/>
          <w:szCs w:val="20"/>
        </w:rPr>
        <w:t>(</w:t>
      </w:r>
      <w:ins w:id="203" w:author="ERCOT" w:date="2023-03-22T09:01:00Z">
        <w:r w:rsidR="007069C0">
          <w:rPr>
            <w:iCs/>
            <w:szCs w:val="20"/>
          </w:rPr>
          <w:t>5</w:t>
        </w:r>
      </w:ins>
      <w:del w:id="204" w:author="ERCOT" w:date="2023-03-22T09:01:00Z">
        <w:r w:rsidRPr="00B561F2" w:rsidDel="007069C0">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w:t>
      </w:r>
      <w:ins w:id="205" w:author="ERCOT" w:date="2023-03-22T09:01:00Z">
        <w:r w:rsidR="007069C0">
          <w:rPr>
            <w:iCs/>
            <w:szCs w:val="20"/>
          </w:rPr>
          <w:t>3</w:t>
        </w:r>
      </w:ins>
      <w:del w:id="206" w:author="ERCOT" w:date="2023-03-22T09:01:00Z">
        <w:r w:rsidRPr="00B561F2" w:rsidDel="007069C0">
          <w:rPr>
            <w:iCs/>
            <w:szCs w:val="20"/>
          </w:rPr>
          <w:delText>2</w:delText>
        </w:r>
      </w:del>
      <w:r w:rsidRPr="00B561F2">
        <w:rPr>
          <w:iCs/>
          <w:szCs w:val="20"/>
        </w:rPr>
        <w:t>) above.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B561F2" w:rsidRPr="00B561F2" w14:paraId="0E6E1DB6" w14:textId="77777777" w:rsidTr="0021533B">
        <w:tc>
          <w:tcPr>
            <w:tcW w:w="9450" w:type="dxa"/>
            <w:shd w:val="clear" w:color="auto" w:fill="E0E0E0"/>
          </w:tcPr>
          <w:p w14:paraId="7EB71711" w14:textId="1EA5E863" w:rsidR="00B561F2" w:rsidRPr="00B561F2" w:rsidRDefault="00B561F2" w:rsidP="00B561F2">
            <w:pPr>
              <w:spacing w:before="120" w:after="240"/>
              <w:rPr>
                <w:b/>
                <w:i/>
                <w:iCs/>
              </w:rPr>
            </w:pPr>
            <w:r w:rsidRPr="00B561F2">
              <w:rPr>
                <w:b/>
                <w:i/>
                <w:iCs/>
              </w:rPr>
              <w:lastRenderedPageBreak/>
              <w:t>[NPRR1154:  Replace paragraph (</w:t>
            </w:r>
            <w:ins w:id="207" w:author="ERCOT" w:date="2023-03-22T09:01:00Z">
              <w:r w:rsidR="007069C0">
                <w:rPr>
                  <w:b/>
                  <w:i/>
                  <w:iCs/>
                </w:rPr>
                <w:t>5</w:t>
              </w:r>
            </w:ins>
            <w:del w:id="208" w:author="ERCOT" w:date="2023-03-22T09:01:00Z">
              <w:r w:rsidRPr="00B561F2" w:rsidDel="007069C0">
                <w:rPr>
                  <w:b/>
                  <w:i/>
                  <w:iCs/>
                </w:rPr>
                <w:delText>4</w:delText>
              </w:r>
            </w:del>
            <w:r w:rsidRPr="00B561F2">
              <w:rPr>
                <w:b/>
                <w:i/>
                <w:iCs/>
              </w:rPr>
              <w:t>) above with the following upon system implementation:]</w:t>
            </w:r>
          </w:p>
          <w:p w14:paraId="50FCD46C" w14:textId="601EF495" w:rsidR="00B561F2" w:rsidRPr="00B561F2" w:rsidRDefault="00B561F2" w:rsidP="00B561F2">
            <w:pPr>
              <w:spacing w:after="240"/>
              <w:ind w:left="720" w:hanging="720"/>
              <w:rPr>
                <w:iCs/>
                <w:szCs w:val="20"/>
              </w:rPr>
            </w:pPr>
            <w:r w:rsidRPr="00B561F2">
              <w:rPr>
                <w:iCs/>
                <w:szCs w:val="20"/>
              </w:rPr>
              <w:t>(</w:t>
            </w:r>
            <w:ins w:id="209" w:author="ERCOT" w:date="2023-03-22T09:01:00Z">
              <w:r w:rsidR="007069C0">
                <w:rPr>
                  <w:iCs/>
                  <w:szCs w:val="20"/>
                </w:rPr>
                <w:t>5</w:t>
              </w:r>
            </w:ins>
            <w:del w:id="210" w:author="ERCOT" w:date="2023-03-22T09:01:00Z">
              <w:r w:rsidRPr="00B561F2" w:rsidDel="007069C0">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QSE representing an FFSSR may submit an Availability Plan for an alternate Resource</w:t>
            </w:r>
            <w:r w:rsidRPr="00B561F2">
              <w:rPr>
                <w:szCs w:val="20"/>
              </w:rPr>
              <w:t xml:space="preserve"> </w:t>
            </w:r>
            <w:r w:rsidRPr="00B561F2">
              <w:rPr>
                <w:iCs/>
                <w:szCs w:val="20"/>
              </w:rPr>
              <w:t>previously approved by ERCOT to replace the FFSSR.  The FFSSR shall continue to be shown as unavailable until it can successfully come On-Line using reserved fuel or completes a successful test as described in paragraph (</w:t>
            </w:r>
            <w:ins w:id="211" w:author="ERCOT" w:date="2023-03-22T09:01:00Z">
              <w:r w:rsidR="007069C0">
                <w:rPr>
                  <w:iCs/>
                  <w:szCs w:val="20"/>
                </w:rPr>
                <w:t>3</w:t>
              </w:r>
            </w:ins>
            <w:del w:id="212" w:author="ERCOT" w:date="2023-03-22T09:01:00Z">
              <w:r w:rsidRPr="00B561F2" w:rsidDel="007069C0">
                <w:rPr>
                  <w:iCs/>
                  <w:szCs w:val="20"/>
                </w:rPr>
                <w:delText>2</w:delText>
              </w:r>
            </w:del>
            <w:r w:rsidRPr="00B561F2">
              <w:rPr>
                <w:iCs/>
                <w:szCs w:val="20"/>
              </w:rPr>
              <w:t>) above.</w:t>
            </w:r>
          </w:p>
        </w:tc>
      </w:tr>
    </w:tbl>
    <w:p w14:paraId="317686DD" w14:textId="50B8D33B" w:rsidR="00B561F2" w:rsidRPr="00B561F2" w:rsidRDefault="00B561F2" w:rsidP="00B561F2">
      <w:pPr>
        <w:spacing w:before="240" w:after="240"/>
        <w:ind w:left="720" w:hanging="720"/>
      </w:pPr>
      <w:r w:rsidRPr="00B561F2">
        <w:t>(</w:t>
      </w:r>
      <w:ins w:id="213" w:author="ERCOT" w:date="2023-03-22T09:01:00Z">
        <w:r w:rsidR="007069C0">
          <w:t>6</w:t>
        </w:r>
      </w:ins>
      <w:del w:id="214" w:author="ERCOT" w:date="2023-03-22T09:01:00Z">
        <w:r w:rsidRPr="00B561F2" w:rsidDel="007069C0">
          <w:delText>5</w:delText>
        </w:r>
      </w:del>
      <w:r w:rsidRPr="00B561F2">
        <w:t>)</w:t>
      </w:r>
      <w:r w:rsidRPr="00B561F2">
        <w:tab/>
        <w:t xml:space="preserve">If the FFSSR does not reflect that it is available, through its Availability Plan, for the hours for which ERCOT has issued a Watch for winter weather, ERCOT shall claw back and/or withhold the FFSS Standby Fee for 90 days, unless the FFSSR successfully deployed for its entire FFSS award obligation and exhausted emission hours allocated in the RFP for the FFSSR. </w:t>
      </w:r>
    </w:p>
    <w:p w14:paraId="2B20AB85" w14:textId="2D4EE8DF" w:rsidR="00B561F2" w:rsidRPr="00B561F2" w:rsidRDefault="00B561F2" w:rsidP="00B561F2">
      <w:pPr>
        <w:spacing w:after="240"/>
        <w:ind w:left="720" w:hanging="720"/>
      </w:pPr>
      <w:r w:rsidRPr="00B561F2">
        <w:t>(</w:t>
      </w:r>
      <w:ins w:id="215" w:author="ERCOT" w:date="2023-03-22T09:01:00Z">
        <w:r w:rsidR="007069C0">
          <w:t>7</w:t>
        </w:r>
      </w:ins>
      <w:del w:id="216" w:author="ERCOT" w:date="2023-03-22T09:01:00Z">
        <w:r w:rsidRPr="00B561F2" w:rsidDel="007069C0">
          <w:delText>6</w:delText>
        </w:r>
      </w:del>
      <w:r w:rsidRPr="00B561F2">
        <w:t>)</w:t>
      </w:r>
      <w:r w:rsidRPr="00B561F2">
        <w:tab/>
        <w:t>If the FFSSR fails to come On-Line or stay On-Line during an FFSS deployment due to a fuel-related issue, ERCOT shall claw back and/or withhold the FFSS Standby Fee</w:t>
      </w:r>
      <w:r w:rsidRPr="00B561F2">
        <w:rPr>
          <w:i/>
        </w:rPr>
        <w:t xml:space="preserve"> </w:t>
      </w:r>
      <w:r w:rsidRPr="00B561F2">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1F60E1FD" w14:textId="4968DD23" w:rsidR="00B561F2" w:rsidRPr="00B561F2" w:rsidRDefault="00B561F2" w:rsidP="00B561F2">
      <w:pPr>
        <w:spacing w:after="240"/>
        <w:ind w:left="720" w:hanging="720"/>
      </w:pPr>
      <w:r w:rsidRPr="00B561F2">
        <w:t>(</w:t>
      </w:r>
      <w:ins w:id="217" w:author="ERCOT" w:date="2023-03-22T09:01:00Z">
        <w:r w:rsidR="007069C0">
          <w:t>8</w:t>
        </w:r>
      </w:ins>
      <w:del w:id="218" w:author="ERCOT" w:date="2023-03-22T09:01:00Z">
        <w:r w:rsidRPr="00B561F2" w:rsidDel="007069C0">
          <w:delText>7</w:delText>
        </w:r>
      </w:del>
      <w:r w:rsidRPr="00B561F2">
        <w:t>)</w:t>
      </w:r>
      <w:r w:rsidRPr="00B561F2">
        <w:tab/>
        <w:t>If the FFSSR comes On-Line or continues generating using reserved fuel during an FFSS deployment, but fails to telemeter on average an HSL equal to or greater than 95% of the awarded FFSS MW value due to a fuel-related issue, ERCOT shall claw back and/or withhold the FFSS Standby Fee</w:t>
      </w:r>
      <w:r w:rsidRPr="00B561F2">
        <w:rPr>
          <w:i/>
        </w:rPr>
        <w:t xml:space="preserve"> </w:t>
      </w:r>
      <w:r w:rsidRPr="00B561F2">
        <w:t>for 90 days, in proportion to the difference between the awarded MW value and the average telemetered HSL over the FFSS deployment period.</w:t>
      </w:r>
    </w:p>
    <w:p w14:paraId="62CA6420" w14:textId="1A278A11" w:rsidR="00B561F2" w:rsidRPr="00B561F2" w:rsidRDefault="00B561F2" w:rsidP="00B561F2">
      <w:pPr>
        <w:spacing w:after="240"/>
        <w:ind w:left="720" w:hanging="720"/>
      </w:pPr>
      <w:r w:rsidRPr="00B561F2">
        <w:t>(</w:t>
      </w:r>
      <w:ins w:id="219" w:author="ERCOT" w:date="2023-03-22T09:01:00Z">
        <w:r w:rsidR="007069C0">
          <w:t>9</w:t>
        </w:r>
      </w:ins>
      <w:del w:id="220" w:author="ERCOT" w:date="2023-03-22T09:01:00Z">
        <w:r w:rsidRPr="00B561F2" w:rsidDel="007069C0">
          <w:delText>8</w:delText>
        </w:r>
      </w:del>
      <w:r w:rsidRPr="00B561F2">
        <w:t>)</w:t>
      </w:r>
      <w:r w:rsidR="00D7324C" w:rsidRPr="00B561F2">
        <w:tab/>
      </w:r>
      <w:r w:rsidRPr="00B561F2">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Standby Fee for 90 days, in proportion to the difference between the average MW level instructed by ERCOT over the FFSS deployment period and the corresponding average generation of the FFSSR.</w:t>
      </w:r>
    </w:p>
    <w:p w14:paraId="097008D4" w14:textId="0737A836" w:rsidR="00B561F2" w:rsidRPr="00B561F2" w:rsidRDefault="00B561F2" w:rsidP="00B561F2">
      <w:pPr>
        <w:spacing w:after="240"/>
        <w:ind w:left="720" w:hanging="720"/>
      </w:pPr>
      <w:r w:rsidRPr="00B561F2">
        <w:t>(</w:t>
      </w:r>
      <w:ins w:id="221" w:author="ERCOT" w:date="2023-03-22T09:01:00Z">
        <w:r w:rsidR="007069C0">
          <w:t>10</w:t>
        </w:r>
      </w:ins>
      <w:del w:id="222" w:author="ERCOT" w:date="2023-03-22T09:01:00Z">
        <w:r w:rsidRPr="00B561F2" w:rsidDel="007069C0">
          <w:delText>9</w:delText>
        </w:r>
      </w:del>
      <w:r w:rsidRPr="00B561F2">
        <w:t>)</w:t>
      </w:r>
      <w:r w:rsidRPr="00B561F2">
        <w:tab/>
        <w:t>If the FFSSR fails to come On-Line or stay On-Line during an FFSS deployment due to a non-fuel related issue, ERCOT shall claw back and/or withhold the FFSS Standby Fee</w:t>
      </w:r>
      <w:r w:rsidRPr="00B561F2">
        <w:rPr>
          <w:i/>
        </w:rPr>
        <w:t xml:space="preserve"> </w:t>
      </w:r>
      <w:r w:rsidRPr="00B561F2">
        <w:t xml:space="preserve">for 15 days. </w:t>
      </w:r>
    </w:p>
    <w:p w14:paraId="2A0F6164" w14:textId="74FA0321" w:rsidR="00B561F2" w:rsidRPr="00B561F2" w:rsidRDefault="00B561F2" w:rsidP="00B561F2">
      <w:pPr>
        <w:spacing w:after="240"/>
        <w:ind w:left="720" w:hanging="720"/>
      </w:pPr>
      <w:r w:rsidRPr="00B561F2">
        <w:t>(1</w:t>
      </w:r>
      <w:ins w:id="223" w:author="ERCOT" w:date="2023-03-22T09:01:00Z">
        <w:r w:rsidR="007069C0">
          <w:t>1</w:t>
        </w:r>
      </w:ins>
      <w:del w:id="224" w:author="ERCOT" w:date="2023-03-22T09:01:00Z">
        <w:r w:rsidRPr="00B561F2" w:rsidDel="007069C0">
          <w:delText>0</w:delText>
        </w:r>
      </w:del>
      <w:r w:rsidRPr="00B561F2">
        <w:t>)</w:t>
      </w:r>
      <w:r w:rsidRPr="00B561F2">
        <w:tab/>
        <w:t xml:space="preserve">If the FFSSR comes On-Line or continues generating using reserved fuel during an FFSS deployment but fails to telemeter on average an HSL equal to or greater than 95% of the awarded FFSS MW value due to a non-fuel related issue, ERCOT shall claw back and/or </w:t>
      </w:r>
      <w:r w:rsidRPr="00B561F2">
        <w:lastRenderedPageBreak/>
        <w:t>withhold the FFSS Standby Fee</w:t>
      </w:r>
      <w:r w:rsidRPr="00B561F2">
        <w:rPr>
          <w:i/>
        </w:rPr>
        <w:t xml:space="preserve"> </w:t>
      </w:r>
      <w:r w:rsidRPr="00B561F2">
        <w:t>for 15 days, in proportion to the difference between the awarded MW value and the average telemetered HSL over the FFSS deployment period.</w:t>
      </w:r>
    </w:p>
    <w:p w14:paraId="2B1811E5" w14:textId="02E8C1FF" w:rsidR="00B561F2" w:rsidRPr="00B561F2" w:rsidRDefault="00B561F2" w:rsidP="00B561F2">
      <w:pPr>
        <w:spacing w:after="240"/>
        <w:ind w:left="720" w:hanging="720"/>
      </w:pPr>
      <w:r w:rsidRPr="00B561F2">
        <w:t>(1</w:t>
      </w:r>
      <w:ins w:id="225" w:author="ERCOT" w:date="2023-03-22T09:01:00Z">
        <w:r w:rsidR="007069C0">
          <w:t>2</w:t>
        </w:r>
      </w:ins>
      <w:del w:id="226" w:author="ERCOT" w:date="2023-03-22T09:01:00Z">
        <w:r w:rsidRPr="00B561F2" w:rsidDel="007069C0">
          <w:delText>1</w:delText>
        </w:r>
      </w:del>
      <w:r w:rsidRPr="00B561F2">
        <w:t>)</w:t>
      </w:r>
      <w:r w:rsidRPr="00B561F2">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Standby Fee for 15 days, in proportion to the difference between the average MW level instructed by ERCOT over the FFSS deployment period and the corresponding average generation of the FFSSR.</w:t>
      </w:r>
    </w:p>
    <w:p w14:paraId="561E392E" w14:textId="1AA350E6" w:rsidR="00D7324C" w:rsidRDefault="00B561F2" w:rsidP="00D7324C">
      <w:pPr>
        <w:spacing w:after="240"/>
        <w:ind w:left="720" w:hanging="720"/>
      </w:pPr>
      <w:r w:rsidRPr="00B561F2">
        <w:t>(1</w:t>
      </w:r>
      <w:ins w:id="227" w:author="ERCOT" w:date="2023-03-22T09:01:00Z">
        <w:r w:rsidR="007069C0">
          <w:t>3</w:t>
        </w:r>
      </w:ins>
      <w:del w:id="228" w:author="ERCOT" w:date="2023-03-22T09:01:00Z">
        <w:r w:rsidRPr="00B561F2" w:rsidDel="007069C0">
          <w:delText>2</w:delText>
        </w:r>
      </w:del>
      <w:r w:rsidRPr="00B561F2">
        <w:t>)</w:t>
      </w:r>
      <w:r w:rsidRPr="00B561F2">
        <w:tab/>
        <w:t>Notwithstanding paragraphs (</w:t>
      </w:r>
      <w:ins w:id="229" w:author="ERCOT" w:date="2023-03-22T09:00:00Z">
        <w:r w:rsidR="007069C0">
          <w:t>6</w:t>
        </w:r>
      </w:ins>
      <w:del w:id="230" w:author="ERCOT" w:date="2023-03-22T09:00:00Z">
        <w:r w:rsidRPr="00B561F2" w:rsidDel="007069C0">
          <w:delText>5</w:delText>
        </w:r>
      </w:del>
      <w:r w:rsidRPr="00B561F2">
        <w:t>) through (1</w:t>
      </w:r>
      <w:ins w:id="231" w:author="ERCOT" w:date="2023-03-22T09:00:00Z">
        <w:r w:rsidR="007069C0">
          <w:t>2</w:t>
        </w:r>
      </w:ins>
      <w:del w:id="232" w:author="ERCOT" w:date="2023-03-22T09:00:00Z">
        <w:r w:rsidRPr="00B561F2" w:rsidDel="007069C0">
          <w:delText>1</w:delText>
        </w:r>
      </w:del>
      <w:r w:rsidRPr="00B561F2">
        <w:t>) above, if the FFSSR is otherwise available but fails to come On-Line or is forced Off-Line due to a transmission system outage or transmission system limitation that would prevent the unit from being deployed to LSL, ERCOT shall not claw back the hourly FFSS Standby Fee.  If conditions described in paragraphs (</w:t>
      </w:r>
      <w:ins w:id="233" w:author="ERCOT" w:date="2023-03-22T09:00:00Z">
        <w:r w:rsidR="007069C0">
          <w:t>8</w:t>
        </w:r>
      </w:ins>
      <w:del w:id="234" w:author="ERCOT" w:date="2023-03-22T09:00:00Z">
        <w:r w:rsidRPr="00B561F2" w:rsidDel="007069C0">
          <w:delText>7</w:delText>
        </w:r>
      </w:del>
      <w:r w:rsidRPr="00B561F2">
        <w:t>) and (</w:t>
      </w:r>
      <w:ins w:id="235" w:author="ERCOT" w:date="2023-03-22T09:00:00Z">
        <w:r w:rsidR="007069C0">
          <w:t>9</w:t>
        </w:r>
      </w:ins>
      <w:del w:id="236" w:author="ERCOT" w:date="2023-03-22T09:00:00Z">
        <w:r w:rsidRPr="00B561F2" w:rsidDel="007069C0">
          <w:delText>8</w:delText>
        </w:r>
      </w:del>
      <w:r w:rsidRPr="00B561F2">
        <w:t>) occur for the same deployment period, ERCOT shall only claw back the larger amount calculated in paragraph (</w:t>
      </w:r>
      <w:ins w:id="237" w:author="ERCOT" w:date="2023-03-22T09:00:00Z">
        <w:r w:rsidR="007069C0">
          <w:t>8</w:t>
        </w:r>
      </w:ins>
      <w:del w:id="238" w:author="ERCOT" w:date="2023-03-22T09:00:00Z">
        <w:r w:rsidRPr="00B561F2" w:rsidDel="007069C0">
          <w:delText>7</w:delText>
        </w:r>
      </w:del>
      <w:r w:rsidRPr="00B561F2">
        <w:t>) or (</w:t>
      </w:r>
      <w:ins w:id="239" w:author="ERCOT" w:date="2023-03-22T09:00:00Z">
        <w:r w:rsidR="007069C0">
          <w:t>9</w:t>
        </w:r>
      </w:ins>
      <w:del w:id="240" w:author="ERCOT" w:date="2023-03-22T09:00:00Z">
        <w:r w:rsidRPr="00B561F2" w:rsidDel="007069C0">
          <w:delText>8</w:delText>
        </w:r>
      </w:del>
      <w:r w:rsidRPr="00B561F2">
        <w:t>).  If conditions described in paragraphs (1</w:t>
      </w:r>
      <w:ins w:id="241" w:author="ERCOT" w:date="2023-03-22T09:01:00Z">
        <w:r w:rsidR="007069C0">
          <w:t>1</w:t>
        </w:r>
      </w:ins>
      <w:del w:id="242" w:author="ERCOT" w:date="2023-03-22T09:01:00Z">
        <w:r w:rsidRPr="00B561F2" w:rsidDel="007069C0">
          <w:delText>0</w:delText>
        </w:r>
      </w:del>
      <w:r w:rsidRPr="00B561F2">
        <w:t>) and (1</w:t>
      </w:r>
      <w:ins w:id="243" w:author="ERCOT" w:date="2023-03-22T09:01:00Z">
        <w:r w:rsidR="007069C0">
          <w:t>2</w:t>
        </w:r>
      </w:ins>
      <w:del w:id="244" w:author="ERCOT" w:date="2023-03-22T09:01:00Z">
        <w:r w:rsidRPr="00B561F2" w:rsidDel="007069C0">
          <w:delText>1</w:delText>
        </w:r>
      </w:del>
      <w:r w:rsidRPr="00B561F2">
        <w:t>) occur for the same deployment period, ERCOT shall only claw back the larger amount calculated in paragraph (1</w:t>
      </w:r>
      <w:ins w:id="245" w:author="ERCOT" w:date="2023-03-22T09:01:00Z">
        <w:r w:rsidR="007069C0">
          <w:t>1</w:t>
        </w:r>
      </w:ins>
      <w:del w:id="246" w:author="ERCOT" w:date="2023-03-22T09:01:00Z">
        <w:r w:rsidRPr="00B561F2" w:rsidDel="007069C0">
          <w:delText>0</w:delText>
        </w:r>
      </w:del>
      <w:r w:rsidRPr="00B561F2">
        <w:t>) or (1</w:t>
      </w:r>
      <w:ins w:id="247" w:author="ERCOT" w:date="2023-03-22T09:01:00Z">
        <w:r w:rsidR="007069C0">
          <w:t>2</w:t>
        </w:r>
      </w:ins>
      <w:del w:id="248" w:author="ERCOT" w:date="2023-03-22T09:01:00Z">
        <w:r w:rsidRPr="00B561F2" w:rsidDel="007069C0">
          <w:delText>1</w:delText>
        </w:r>
      </w:del>
      <w:r w:rsidRPr="00B561F2">
        <w:t>).</w:t>
      </w:r>
      <w:bookmarkEnd w:id="145"/>
    </w:p>
    <w:p w14:paraId="31FE1BA1" w14:textId="77777777" w:rsidR="007069C0" w:rsidRPr="001D749D" w:rsidRDefault="007069C0" w:rsidP="007069C0">
      <w:pPr>
        <w:spacing w:after="240"/>
        <w:ind w:left="720" w:hanging="720"/>
        <w:rPr>
          <w:ins w:id="249" w:author="ERCOT" w:date="2023-03-22T09:04:00Z"/>
        </w:rPr>
      </w:pPr>
      <w:ins w:id="250" w:author="ERCOT" w:date="2023-03-22T09:04:00Z">
        <w:r>
          <w:t>(14)</w:t>
        </w:r>
        <w:r>
          <w:tab/>
        </w:r>
        <w:r w:rsidRPr="001D749D">
          <w:t xml:space="preserve">If </w:t>
        </w:r>
        <w:r>
          <w:t>an</w:t>
        </w:r>
        <w:r w:rsidRPr="001D749D">
          <w:t xml:space="preserve"> FFSSR fails to deploy due to a Force Majeure Event, the Generation Entity for such Generation Resource must provide a report to ERCOT containing certain additional information, including:</w:t>
        </w:r>
      </w:ins>
    </w:p>
    <w:p w14:paraId="7C76AB0E" w14:textId="77777777" w:rsidR="007069C0" w:rsidRPr="001D749D" w:rsidRDefault="007069C0" w:rsidP="007069C0">
      <w:pPr>
        <w:spacing w:after="240"/>
        <w:ind w:left="1440" w:hanging="720"/>
        <w:rPr>
          <w:ins w:id="251" w:author="ERCOT" w:date="2023-03-22T09:04:00Z"/>
        </w:rPr>
      </w:pPr>
      <w:ins w:id="252" w:author="ERCOT" w:date="2023-03-22T09:04:00Z">
        <w:r>
          <w:t>(a)</w:t>
        </w:r>
        <w:r>
          <w:tab/>
        </w:r>
        <w:r w:rsidRPr="001D749D">
          <w:t xml:space="preserve">If the basis of the non-performance is a Force Majeure Event affecting the </w:t>
        </w:r>
        <w:r>
          <w:t>FFSSR</w:t>
        </w:r>
        <w:r w:rsidRPr="001D749D">
          <w:t>, a description of the Force Majeure Event giving rise to the non-performance, with reasonably full details of such Force Majeure Event</w:t>
        </w:r>
        <w:r>
          <w:t>;</w:t>
        </w:r>
      </w:ins>
    </w:p>
    <w:p w14:paraId="0D6F189F" w14:textId="77777777" w:rsidR="001E5804" w:rsidRPr="001D749D" w:rsidRDefault="001E5804" w:rsidP="001E5804">
      <w:pPr>
        <w:spacing w:after="240"/>
        <w:ind w:left="1440" w:hanging="720"/>
        <w:rPr>
          <w:ins w:id="253" w:author="ERCOT" w:date="2023-03-27T11:10:00Z"/>
        </w:rPr>
      </w:pPr>
      <w:ins w:id="254" w:author="ERCOT" w:date="2023-03-27T11:10:00Z">
        <w:r>
          <w:t>(b)</w:t>
        </w:r>
        <w:r>
          <w:tab/>
        </w:r>
        <w:r w:rsidRPr="001D749D">
          <w:t xml:space="preserve">If the basis of the non-performance is the unavailability of the FFSSR’s </w:t>
        </w:r>
        <w:r>
          <w:t xml:space="preserve">FFSS </w:t>
        </w:r>
        <w:r w:rsidRPr="001D749D">
          <w:t xml:space="preserve">Qualifying Pipeline or </w:t>
        </w:r>
        <w:r>
          <w:t xml:space="preserve">natural </w:t>
        </w:r>
        <w:r w:rsidRPr="001D749D">
          <w:t>gas storage facility:</w:t>
        </w:r>
      </w:ins>
    </w:p>
    <w:p w14:paraId="14488827" w14:textId="77777777" w:rsidR="007069C0" w:rsidRPr="001D749D" w:rsidRDefault="007069C0" w:rsidP="007069C0">
      <w:pPr>
        <w:spacing w:after="240"/>
        <w:ind w:left="2160" w:hanging="720"/>
        <w:rPr>
          <w:ins w:id="255" w:author="ERCOT" w:date="2023-03-22T09:04:00Z"/>
        </w:rPr>
      </w:pPr>
      <w:ins w:id="256" w:author="ERCOT" w:date="2023-03-22T09:04:00Z">
        <w:r>
          <w:t>(i)</w:t>
        </w:r>
        <w:r>
          <w:tab/>
        </w:r>
        <w:r w:rsidRPr="001D749D">
          <w:t xml:space="preserve">a copy of the relevant Firm Transportation Agreement and/or Firm Gas Storage Agreement; </w:t>
        </w:r>
      </w:ins>
    </w:p>
    <w:p w14:paraId="3D9BF824" w14:textId="77777777" w:rsidR="007069C0" w:rsidRPr="001D749D" w:rsidRDefault="007069C0" w:rsidP="007069C0">
      <w:pPr>
        <w:spacing w:after="240"/>
        <w:ind w:left="2160" w:hanging="720"/>
        <w:rPr>
          <w:ins w:id="257" w:author="ERCOT" w:date="2023-03-22T09:04:00Z"/>
        </w:rPr>
      </w:pPr>
      <w:ins w:id="258" w:author="ERCOT" w:date="2023-03-22T09:04:00Z">
        <w:r>
          <w:t>(ii)</w:t>
        </w:r>
        <w:r>
          <w:tab/>
        </w:r>
        <w:r w:rsidRPr="001D749D">
          <w:t xml:space="preserve">a copy of the nominations submitted or a detailed accounting of no notices volumes delivered for the gas day prior to the Force Majeure Event until the gas day after the Force Majeure Event; </w:t>
        </w:r>
      </w:ins>
    </w:p>
    <w:p w14:paraId="238B4ADB" w14:textId="77777777" w:rsidR="007069C0" w:rsidRPr="001D749D" w:rsidRDefault="007069C0" w:rsidP="007069C0">
      <w:pPr>
        <w:spacing w:after="240"/>
        <w:ind w:left="2160" w:hanging="720"/>
        <w:rPr>
          <w:ins w:id="259" w:author="ERCOT" w:date="2023-03-22T09:04:00Z"/>
        </w:rPr>
      </w:pPr>
      <w:ins w:id="260" w:author="ERCOT" w:date="2023-03-22T09:04:00Z">
        <w:r>
          <w:t>(iii)</w:t>
        </w:r>
        <w:r>
          <w:tab/>
        </w:r>
        <w:r w:rsidRPr="001D749D">
          <w:t xml:space="preserve">the applicable storage inventory level for the gas day prior to the Force Majeure Event until the gas day after the Force Majeure Event; </w:t>
        </w:r>
      </w:ins>
    </w:p>
    <w:p w14:paraId="69ECAC10" w14:textId="77777777" w:rsidR="001E5804" w:rsidRPr="001D749D" w:rsidRDefault="001E5804" w:rsidP="001E5804">
      <w:pPr>
        <w:spacing w:after="240"/>
        <w:ind w:left="2160" w:hanging="720"/>
        <w:rPr>
          <w:ins w:id="261" w:author="ERCOT" w:date="2023-03-27T11:10:00Z"/>
        </w:rPr>
      </w:pPr>
      <w:ins w:id="262" w:author="ERCOT" w:date="2023-03-27T11:10:00Z">
        <w:r>
          <w:t>(iv)</w:t>
        </w:r>
        <w:r>
          <w:tab/>
        </w:r>
        <w:r w:rsidRPr="001D749D">
          <w:t xml:space="preserve">a copy of the force majeure notice from the </w:t>
        </w:r>
        <w:r>
          <w:t xml:space="preserve">FFSS </w:t>
        </w:r>
        <w:r w:rsidRPr="001D749D">
          <w:t>Qualifying Pipeline operator or storage provider; and</w:t>
        </w:r>
      </w:ins>
    </w:p>
    <w:p w14:paraId="3791CAB7" w14:textId="77777777" w:rsidR="001E5804" w:rsidRPr="001D749D" w:rsidRDefault="001E5804" w:rsidP="001E5804">
      <w:pPr>
        <w:spacing w:after="240"/>
        <w:ind w:left="2160" w:hanging="720"/>
        <w:rPr>
          <w:ins w:id="263" w:author="ERCOT" w:date="2023-03-27T11:10:00Z"/>
        </w:rPr>
      </w:pPr>
      <w:ins w:id="264" w:author="ERCOT" w:date="2023-03-27T11:10:00Z">
        <w:r>
          <w:t>(v)</w:t>
        </w:r>
        <w:r>
          <w:tab/>
        </w:r>
        <w:r w:rsidRPr="001D749D">
          <w:t xml:space="preserve">the capacity and flow data from the </w:t>
        </w:r>
        <w:r>
          <w:t xml:space="preserve">FFSS </w:t>
        </w:r>
        <w:r w:rsidRPr="001D749D">
          <w:t>Qualifying Pipeline or storage facility for the gas day prior to the Force Majeure Event until the gas day after the Force Majeure Event</w:t>
        </w:r>
        <w:r>
          <w:t>;</w:t>
        </w:r>
      </w:ins>
    </w:p>
    <w:p w14:paraId="6F1A8D58" w14:textId="77777777" w:rsidR="001E5804" w:rsidRPr="001D749D" w:rsidRDefault="001E5804" w:rsidP="001E5804">
      <w:pPr>
        <w:spacing w:after="240"/>
        <w:ind w:left="1440" w:hanging="720"/>
        <w:rPr>
          <w:ins w:id="265" w:author="ERCOT" w:date="2023-03-27T11:10:00Z"/>
        </w:rPr>
      </w:pPr>
      <w:ins w:id="266" w:author="ERCOT" w:date="2023-03-27T11:10:00Z">
        <w:r>
          <w:lastRenderedPageBreak/>
          <w:t>(c)</w:t>
        </w:r>
        <w:r>
          <w:tab/>
        </w:r>
        <w:r w:rsidRPr="001D749D">
          <w:t>To the best of its knowledge, how, why, and to what extent the Force Majeure Event actually and directly affected the FFSSR’s ability to perform</w:t>
        </w:r>
        <w:r>
          <w:t>;</w:t>
        </w:r>
      </w:ins>
    </w:p>
    <w:p w14:paraId="68AD5204" w14:textId="20B58141" w:rsidR="001E5804" w:rsidRPr="001D749D" w:rsidRDefault="001E5804" w:rsidP="001E5804">
      <w:pPr>
        <w:spacing w:after="240"/>
        <w:ind w:left="1440" w:hanging="720"/>
        <w:rPr>
          <w:ins w:id="267" w:author="ERCOT" w:date="2023-03-27T11:10:00Z"/>
        </w:rPr>
      </w:pPr>
      <w:ins w:id="268" w:author="ERCOT" w:date="2023-03-27T11:10:00Z">
        <w:r>
          <w:t>(d)</w:t>
        </w:r>
        <w:r>
          <w:tab/>
        </w:r>
        <w:r w:rsidRPr="001D749D">
          <w:t>The FFSSR’s heat rate</w:t>
        </w:r>
        <w:r>
          <w:t>;</w:t>
        </w:r>
      </w:ins>
    </w:p>
    <w:p w14:paraId="5C3056C4" w14:textId="4BF63292" w:rsidR="001E5804" w:rsidRPr="001D749D" w:rsidRDefault="001E5804" w:rsidP="001E5804">
      <w:pPr>
        <w:spacing w:after="240"/>
        <w:ind w:left="1440" w:hanging="720"/>
        <w:rPr>
          <w:ins w:id="269" w:author="ERCOT" w:date="2023-03-27T11:10:00Z"/>
        </w:rPr>
      </w:pPr>
      <w:ins w:id="270" w:author="ERCOT" w:date="2023-03-27T11:10:00Z">
        <w:r>
          <w:t>(e)</w:t>
        </w:r>
        <w:r>
          <w:tab/>
        </w:r>
      </w:ins>
      <w:ins w:id="271" w:author="ERCOT" w:date="2023-03-29T13:51:00Z">
        <w:r w:rsidR="00D05C9D" w:rsidRPr="001D749D">
          <w:t xml:space="preserve">The applicable nominations, and if applicable, no-notice </w:t>
        </w:r>
        <w:proofErr w:type="gramStart"/>
        <w:r w:rsidR="00D05C9D" w:rsidRPr="001D749D">
          <w:t>delivered,</w:t>
        </w:r>
        <w:proofErr w:type="gramEnd"/>
        <w:r w:rsidR="00D05C9D" w:rsidRPr="001D749D">
          <w:t xml:space="preserve"> on the </w:t>
        </w:r>
        <w:r w:rsidR="00D05C9D">
          <w:t xml:space="preserve">FFSS </w:t>
        </w:r>
        <w:r w:rsidR="00D05C9D" w:rsidRPr="001D749D">
          <w:t>Qualifying Pipeline from the gas day prior to the Force Majeure Event until the day after the Force Majeure Event</w:t>
        </w:r>
        <w:r w:rsidR="00D05C9D">
          <w:t>; and</w:t>
        </w:r>
      </w:ins>
    </w:p>
    <w:p w14:paraId="1CBF153F" w14:textId="4E72F1C7" w:rsidR="001E5804" w:rsidRDefault="001E5804" w:rsidP="001E5804">
      <w:pPr>
        <w:spacing w:after="240"/>
        <w:ind w:left="1440" w:hanging="720"/>
        <w:rPr>
          <w:ins w:id="272" w:author="ERCOT" w:date="2023-03-27T11:11:00Z"/>
        </w:rPr>
      </w:pPr>
      <w:ins w:id="273" w:author="ERCOT" w:date="2023-03-27T11:11:00Z">
        <w:r>
          <w:t>(f)</w:t>
        </w:r>
        <w:r>
          <w:tab/>
        </w:r>
        <w:r w:rsidRPr="001D749D">
          <w:t xml:space="preserve">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w:t>
        </w:r>
        <w:r>
          <w:t xml:space="preserve">FFSS </w:t>
        </w:r>
        <w:r w:rsidRPr="001D749D">
          <w:t xml:space="preserve">Qualifying Pipeline operator or storage provider, the Generation Entity will exercise any contractual rights it has to request such information from the </w:t>
        </w:r>
        <w:r>
          <w:t xml:space="preserve">FFSS </w:t>
        </w:r>
        <w:r w:rsidRPr="001D749D">
          <w:t>Qualifying Pipeline operator or storage provider, as applicable</w:t>
        </w:r>
      </w:ins>
      <w:ins w:id="274" w:author="ERCOT" w:date="2023-03-29T13:51:00Z">
        <w:r w:rsidR="00D05C9D">
          <w:t>.</w:t>
        </w:r>
      </w:ins>
    </w:p>
    <w:p w14:paraId="4FEFEC6C" w14:textId="77777777" w:rsidR="00D05C9D" w:rsidRPr="00D05C9D" w:rsidRDefault="00D05C9D" w:rsidP="00D05C9D">
      <w:pPr>
        <w:spacing w:after="240"/>
        <w:ind w:left="720" w:hanging="720"/>
        <w:rPr>
          <w:ins w:id="275" w:author="ERCOT" w:date="2023-03-29T13:51:00Z"/>
        </w:rPr>
      </w:pPr>
      <w:ins w:id="276" w:author="ERCOT" w:date="2023-03-29T13:51:00Z">
        <w:r w:rsidRPr="00D05C9D">
          <w:t>(15)</w:t>
        </w:r>
        <w:r w:rsidRPr="00D05C9D">
          <w:tab/>
          <w:t>Unless the agreement is a Certified Contract,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ins>
    </w:p>
    <w:p w14:paraId="424DC8AC" w14:textId="77777777" w:rsidR="00D05C9D" w:rsidRPr="00D05C9D" w:rsidRDefault="00D05C9D" w:rsidP="00D05C9D">
      <w:pPr>
        <w:spacing w:after="240"/>
        <w:ind w:left="720" w:hanging="720"/>
        <w:rPr>
          <w:ins w:id="277" w:author="ERCOT" w:date="2023-03-29T13:51:00Z"/>
        </w:rPr>
      </w:pPr>
      <w:ins w:id="278" w:author="ERCOT" w:date="2023-03-29T13:51:00Z">
        <w:r w:rsidRPr="00D05C9D">
          <w:rPr>
            <w:szCs w:val="20"/>
          </w:rPr>
          <w:t>(16)</w:t>
        </w:r>
        <w:r w:rsidRPr="00D05C9D">
          <w:rPr>
            <w:szCs w:val="20"/>
          </w:rPr>
          <w:tab/>
        </w:r>
        <w:r w:rsidRPr="00D05C9D">
          <w:t>For an FFSSR, a Force Majeure Event will be treated the same as any other cause for unavailability for the purposes of calculating the FFSSR’s Firm Fuel Supply Service Hourly Rolling Equivalent Availability Factor.</w:t>
        </w:r>
      </w:ins>
    </w:p>
    <w:p w14:paraId="3D18355E" w14:textId="77777777" w:rsidR="00D05C9D" w:rsidRPr="0083388C" w:rsidRDefault="00D05C9D" w:rsidP="00D05C9D">
      <w:pPr>
        <w:spacing w:after="240"/>
        <w:ind w:left="720" w:hanging="720"/>
        <w:rPr>
          <w:ins w:id="279" w:author="ERCOT" w:date="2023-03-29T13:51:00Z"/>
        </w:rPr>
      </w:pPr>
      <w:ins w:id="280" w:author="ERCOT" w:date="2023-03-29T13:51:00Z">
        <w:r>
          <w:rPr>
            <w:szCs w:val="20"/>
          </w:rPr>
          <w:t>(17)</w:t>
        </w:r>
        <w:r>
          <w:rPr>
            <w:szCs w:val="20"/>
          </w:rPr>
          <w:tab/>
        </w:r>
        <w:r w:rsidRPr="0083388C">
          <w:t xml:space="preserve">It will constitute a material change under the ERCOT Protocols if a </w:t>
        </w:r>
        <w:r>
          <w:t xml:space="preserve">primary Generation Resource or any alternate Generation Resource that qualified to provide FFSS under paragraph </w:t>
        </w:r>
        <w:r>
          <w:rPr>
            <w:iCs/>
          </w:rPr>
          <w:t xml:space="preserve">(1)(c) </w:t>
        </w:r>
        <w:r>
          <w:t xml:space="preserve">above </w:t>
        </w:r>
        <w:r w:rsidRPr="0083388C">
          <w:t>ceases to satisfy any of the requirements to qualify as a</w:t>
        </w:r>
        <w:r>
          <w:t>n</w:t>
        </w:r>
        <w:r w:rsidRPr="0083388C">
          <w:t xml:space="preserve"> FFSSR</w:t>
        </w:r>
        <w:r>
          <w:t xml:space="preserve"> under </w:t>
        </w:r>
        <w:r>
          <w:rPr>
            <w:iCs/>
          </w:rPr>
          <w:t>paragraph (1)(c) above</w:t>
        </w:r>
        <w:r w:rsidRPr="0083388C">
          <w:t xml:space="preserve"> (</w:t>
        </w:r>
        <w:r>
          <w:t>for example, but not limited to</w:t>
        </w:r>
        <w:r w:rsidRPr="0083388C">
          <w:t xml:space="preserve">, if the Firm Transportation Agreement is terminated or if the </w:t>
        </w:r>
        <w:r>
          <w:t>FFSS Qualifying P</w:t>
        </w:r>
        <w:r w:rsidRPr="0083388C">
          <w:t>ipeline no longer qualifies as a</w:t>
        </w:r>
        <w:r>
          <w:t>n FFSS</w:t>
        </w:r>
        <w:r w:rsidRPr="0083388C">
          <w:t xml:space="preserve"> Qualifying Pipeline). </w:t>
        </w:r>
      </w:ins>
    </w:p>
    <w:p w14:paraId="221C01D3" w14:textId="77777777" w:rsidR="001E5804" w:rsidRPr="0083388C" w:rsidRDefault="001E5804" w:rsidP="001E5804">
      <w:pPr>
        <w:spacing w:after="240"/>
        <w:ind w:left="1440" w:hanging="720"/>
        <w:rPr>
          <w:ins w:id="281" w:author="ERCOT" w:date="2023-03-27T11:12:00Z"/>
        </w:rPr>
      </w:pPr>
      <w:ins w:id="282" w:author="ERCOT" w:date="2023-03-27T11:12:00Z">
        <w:r>
          <w:t>(a)</w:t>
        </w:r>
        <w:r>
          <w:tab/>
        </w:r>
        <w:r w:rsidRPr="0083388C">
          <w:t xml:space="preserve">The </w:t>
        </w:r>
        <w:r>
          <w:t>QSE of such Generation Resource</w:t>
        </w:r>
        <w:r w:rsidRPr="0083388C">
          <w:t xml:space="preserve"> will be required to notify ERCOT within two business days of such a material change.</w:t>
        </w:r>
      </w:ins>
    </w:p>
    <w:p w14:paraId="4E6ED6EC" w14:textId="392D7A77" w:rsidR="00A302B1" w:rsidRPr="007069C0" w:rsidRDefault="001E5804" w:rsidP="001E5804">
      <w:pPr>
        <w:spacing w:after="240"/>
        <w:ind w:left="1440" w:hanging="720"/>
      </w:pPr>
      <w:ins w:id="283" w:author="ERCOT" w:date="2023-03-27T11:12:00Z">
        <w:r>
          <w:t>(b)</w:t>
        </w:r>
        <w:r>
          <w:tab/>
          <w:t xml:space="preserve">ERCOT may decertify a primary </w:t>
        </w:r>
        <w:r w:rsidRPr="00AA1E2D">
          <w:t>Generation Resource</w:t>
        </w:r>
        <w:r>
          <w:t xml:space="preserve"> or alternate Generation Resource</w:t>
        </w:r>
        <w:r w:rsidRPr="0083388C">
          <w:t xml:space="preserve"> if such material change is</w:t>
        </w:r>
        <w:r>
          <w:t>, in ERCOT’s sole opinion,</w:t>
        </w:r>
        <w:r w:rsidRPr="0083388C">
          <w:t xml:space="preserve"> an adverse change (</w:t>
        </w:r>
        <w:r>
          <w:t>for example, but not limited to</w:t>
        </w:r>
        <w:r w:rsidRPr="0083388C">
          <w:t>, if a Firm Transportation Agreement is terminated and not replaced with a comparable, qualifying Firm Transportation Agreement).</w:t>
        </w:r>
      </w:ins>
    </w:p>
    <w:sectPr w:rsidR="00A302B1" w:rsidRPr="007069C0">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AD9CD" w14:textId="77777777" w:rsidR="004844D7" w:rsidRDefault="004844D7">
      <w:r>
        <w:separator/>
      </w:r>
    </w:p>
  </w:endnote>
  <w:endnote w:type="continuationSeparator" w:id="0">
    <w:p w14:paraId="73E28A9A" w14:textId="77777777" w:rsidR="004844D7" w:rsidRDefault="00484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92F7B4A" w:rsidR="00D176CF" w:rsidRDefault="00DB0711">
    <w:pPr>
      <w:pStyle w:val="Footer"/>
      <w:tabs>
        <w:tab w:val="clear" w:pos="4320"/>
        <w:tab w:val="clear" w:pos="8640"/>
        <w:tab w:val="right" w:pos="9360"/>
      </w:tabs>
      <w:rPr>
        <w:rFonts w:ascii="Arial" w:hAnsi="Arial" w:cs="Arial"/>
        <w:sz w:val="18"/>
      </w:rPr>
    </w:pPr>
    <w:r w:rsidRPr="008C4961">
      <w:rPr>
        <w:rFonts w:ascii="Arial" w:hAnsi="Arial" w:cs="Arial"/>
        <w:sz w:val="18"/>
      </w:rPr>
      <w:t>11</w:t>
    </w:r>
    <w:r w:rsidR="0006699C">
      <w:rPr>
        <w:rFonts w:ascii="Arial" w:hAnsi="Arial" w:cs="Arial"/>
        <w:sz w:val="18"/>
      </w:rPr>
      <w:t>69</w:t>
    </w:r>
    <w:r w:rsidR="00D176CF" w:rsidRPr="008C4961">
      <w:rPr>
        <w:rFonts w:ascii="Arial" w:hAnsi="Arial" w:cs="Arial"/>
        <w:sz w:val="18"/>
      </w:rPr>
      <w:t>NPRR</w:t>
    </w:r>
    <w:r w:rsidR="00A91A27" w:rsidRPr="008C4961">
      <w:rPr>
        <w:rFonts w:ascii="Arial" w:hAnsi="Arial" w:cs="Arial"/>
        <w:sz w:val="18"/>
      </w:rPr>
      <w:t>-0</w:t>
    </w:r>
    <w:r w:rsidR="001071E9">
      <w:rPr>
        <w:rFonts w:ascii="Arial" w:hAnsi="Arial" w:cs="Arial"/>
        <w:sz w:val="18"/>
      </w:rPr>
      <w:t>3 HEN Comments</w:t>
    </w:r>
    <w:r w:rsidR="00A91A27" w:rsidRPr="008C4961">
      <w:rPr>
        <w:rFonts w:ascii="Arial" w:hAnsi="Arial" w:cs="Arial"/>
        <w:sz w:val="18"/>
      </w:rPr>
      <w:t xml:space="preserve"> </w:t>
    </w:r>
    <w:r w:rsidR="005D5AEC" w:rsidRPr="008C4961">
      <w:rPr>
        <w:rFonts w:ascii="Arial" w:hAnsi="Arial" w:cs="Arial"/>
        <w:sz w:val="18"/>
      </w:rPr>
      <w:t>0</w:t>
    </w:r>
    <w:r w:rsidR="001071E9">
      <w:rPr>
        <w:rFonts w:ascii="Arial" w:hAnsi="Arial" w:cs="Arial"/>
        <w:sz w:val="18"/>
      </w:rPr>
      <w:t>407</w:t>
    </w:r>
    <w:r w:rsidR="00A91A27" w:rsidRPr="008C4961">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ACEDE" w14:textId="77777777" w:rsidR="004844D7" w:rsidRDefault="004844D7">
      <w:r>
        <w:separator/>
      </w:r>
    </w:p>
  </w:footnote>
  <w:footnote w:type="continuationSeparator" w:id="0">
    <w:p w14:paraId="22AD25A6" w14:textId="77777777" w:rsidR="004844D7" w:rsidRDefault="00484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8AB2437" w:rsidR="00D176CF" w:rsidRDefault="001071E9"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754430"/>
    <w:multiLevelType w:val="hybridMultilevel"/>
    <w:tmpl w:val="6B9838DE"/>
    <w:lvl w:ilvl="0" w:tplc="04090001">
      <w:start w:val="1"/>
      <w:numFmt w:val="bullet"/>
      <w:lvlText w:val=""/>
      <w:lvlJc w:val="left"/>
      <w:pPr>
        <w:ind w:left="720" w:hanging="360"/>
      </w:pPr>
      <w:rPr>
        <w:rFonts w:ascii="Symbol" w:hAnsi="Symbol" w:hint="default"/>
      </w:rPr>
    </w:lvl>
    <w:lvl w:ilvl="1" w:tplc="EF5EAB86">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FE4C84"/>
    <w:multiLevelType w:val="hybridMultilevel"/>
    <w:tmpl w:val="7026057C"/>
    <w:lvl w:ilvl="0" w:tplc="0409001B">
      <w:start w:val="1"/>
      <w:numFmt w:val="lowerRoman"/>
      <w:lvlText w:val="%1."/>
      <w:lvlJc w:val="righ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5" w15:restartNumberingAfterBreak="0">
    <w:nsid w:val="1B7D2EA8"/>
    <w:multiLevelType w:val="hybridMultilevel"/>
    <w:tmpl w:val="CF50BC0A"/>
    <w:lvl w:ilvl="0" w:tplc="DA4E870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8B0672"/>
    <w:multiLevelType w:val="hybridMultilevel"/>
    <w:tmpl w:val="0C28D9D2"/>
    <w:lvl w:ilvl="0" w:tplc="9AC4E6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894AC4"/>
    <w:multiLevelType w:val="hybridMultilevel"/>
    <w:tmpl w:val="5578522A"/>
    <w:lvl w:ilvl="0" w:tplc="73B69CAE">
      <w:start w:val="1"/>
      <w:numFmt w:val="lowerLetter"/>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15:restartNumberingAfterBreak="0">
    <w:nsid w:val="3BD92430"/>
    <w:multiLevelType w:val="hybridMultilevel"/>
    <w:tmpl w:val="13449328"/>
    <w:lvl w:ilvl="0" w:tplc="29004A7E">
      <w:start w:val="6"/>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F719E2"/>
    <w:multiLevelType w:val="hybridMultilevel"/>
    <w:tmpl w:val="A0A090BC"/>
    <w:lvl w:ilvl="0" w:tplc="97FC2234">
      <w:start w:val="1"/>
      <w:numFmt w:val="lowerLetter"/>
      <w:lvlText w:val="(%1)"/>
      <w:lvlJc w:val="left"/>
      <w:pPr>
        <w:ind w:left="1296" w:hanging="360"/>
      </w:pPr>
      <w:rPr>
        <w:rFonts w:hint="default"/>
      </w:r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4F6C3866"/>
    <w:multiLevelType w:val="hybridMultilevel"/>
    <w:tmpl w:val="BE82FDDA"/>
    <w:lvl w:ilvl="0" w:tplc="04090001">
      <w:start w:val="1"/>
      <w:numFmt w:val="bullet"/>
      <w:lvlText w:val=""/>
      <w:lvlJc w:val="left"/>
      <w:pPr>
        <w:ind w:left="676" w:hanging="360"/>
      </w:pPr>
      <w:rPr>
        <w:rFonts w:ascii="Symbol" w:hAnsi="Symbol"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13" w15:restartNumberingAfterBreak="0">
    <w:nsid w:val="4FD01DFB"/>
    <w:multiLevelType w:val="hybridMultilevel"/>
    <w:tmpl w:val="1DB275B4"/>
    <w:lvl w:ilvl="0" w:tplc="97FC223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3E742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579469C"/>
    <w:multiLevelType w:val="hybridMultilevel"/>
    <w:tmpl w:val="9F46DAF0"/>
    <w:lvl w:ilvl="0" w:tplc="425C4E8C">
      <w:start w:val="1"/>
      <w:numFmt w:val="lowerRoman"/>
      <w:lvlText w:val="(%1)"/>
      <w:lvlJc w:val="left"/>
      <w:pPr>
        <w:ind w:left="1987" w:hanging="72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6" w15:restartNumberingAfterBreak="0">
    <w:nsid w:val="5D415CAA"/>
    <w:multiLevelType w:val="hybridMultilevel"/>
    <w:tmpl w:val="80CEF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0A069C7"/>
    <w:multiLevelType w:val="multilevel"/>
    <w:tmpl w:val="0C28D9D2"/>
    <w:styleLink w:val="CurrentList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8977F28"/>
    <w:multiLevelType w:val="hybridMultilevel"/>
    <w:tmpl w:val="5FBAF274"/>
    <w:lvl w:ilvl="0" w:tplc="19FE88F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53219674">
    <w:abstractNumId w:val="0"/>
  </w:num>
  <w:num w:numId="2" w16cid:durableId="510678789">
    <w:abstractNumId w:val="24"/>
  </w:num>
  <w:num w:numId="3" w16cid:durableId="1945530929">
    <w:abstractNumId w:val="26"/>
  </w:num>
  <w:num w:numId="4" w16cid:durableId="1263488503">
    <w:abstractNumId w:val="1"/>
  </w:num>
  <w:num w:numId="5" w16cid:durableId="1038358134">
    <w:abstractNumId w:val="18"/>
  </w:num>
  <w:num w:numId="6" w16cid:durableId="373427168">
    <w:abstractNumId w:val="18"/>
  </w:num>
  <w:num w:numId="7" w16cid:durableId="1083531798">
    <w:abstractNumId w:val="18"/>
  </w:num>
  <w:num w:numId="8" w16cid:durableId="1546453161">
    <w:abstractNumId w:val="18"/>
  </w:num>
  <w:num w:numId="9" w16cid:durableId="1466968525">
    <w:abstractNumId w:val="18"/>
  </w:num>
  <w:num w:numId="10" w16cid:durableId="1317612042">
    <w:abstractNumId w:val="18"/>
  </w:num>
  <w:num w:numId="11" w16cid:durableId="1978029278">
    <w:abstractNumId w:val="18"/>
  </w:num>
  <w:num w:numId="12" w16cid:durableId="416489263">
    <w:abstractNumId w:val="18"/>
  </w:num>
  <w:num w:numId="13" w16cid:durableId="1721858207">
    <w:abstractNumId w:val="18"/>
  </w:num>
  <w:num w:numId="14" w16cid:durableId="1635410442">
    <w:abstractNumId w:val="6"/>
  </w:num>
  <w:num w:numId="15" w16cid:durableId="368410508">
    <w:abstractNumId w:val="17"/>
  </w:num>
  <w:num w:numId="16" w16cid:durableId="156113667">
    <w:abstractNumId w:val="20"/>
  </w:num>
  <w:num w:numId="17" w16cid:durableId="599947590">
    <w:abstractNumId w:val="22"/>
  </w:num>
  <w:num w:numId="18" w16cid:durableId="1468162312">
    <w:abstractNumId w:val="7"/>
  </w:num>
  <w:num w:numId="19" w16cid:durableId="489256784">
    <w:abstractNumId w:val="19"/>
  </w:num>
  <w:num w:numId="20" w16cid:durableId="1569267494">
    <w:abstractNumId w:val="3"/>
  </w:num>
  <w:num w:numId="21" w16cid:durableId="514269677">
    <w:abstractNumId w:val="4"/>
  </w:num>
  <w:num w:numId="22" w16cid:durableId="301422341">
    <w:abstractNumId w:val="16"/>
  </w:num>
  <w:num w:numId="23" w16cid:durableId="2101683404">
    <w:abstractNumId w:val="23"/>
  </w:num>
  <w:num w:numId="24" w16cid:durableId="377705848">
    <w:abstractNumId w:val="15"/>
  </w:num>
  <w:num w:numId="25" w16cid:durableId="115368257">
    <w:abstractNumId w:val="14"/>
  </w:num>
  <w:num w:numId="26" w16cid:durableId="1633444768">
    <w:abstractNumId w:val="11"/>
  </w:num>
  <w:num w:numId="27" w16cid:durableId="783502180">
    <w:abstractNumId w:val="13"/>
  </w:num>
  <w:num w:numId="28" w16cid:durableId="1658193520">
    <w:abstractNumId w:val="9"/>
  </w:num>
  <w:num w:numId="29" w16cid:durableId="845897309">
    <w:abstractNumId w:val="8"/>
  </w:num>
  <w:num w:numId="30" w16cid:durableId="810756732">
    <w:abstractNumId w:val="10"/>
  </w:num>
  <w:num w:numId="31" w16cid:durableId="904410539">
    <w:abstractNumId w:val="25"/>
  </w:num>
  <w:num w:numId="32" w16cid:durableId="1069229400">
    <w:abstractNumId w:val="21"/>
  </w:num>
  <w:num w:numId="33" w16cid:durableId="262762811">
    <w:abstractNumId w:val="12"/>
  </w:num>
  <w:num w:numId="34" w16cid:durableId="206646267">
    <w:abstractNumId w:val="5"/>
  </w:num>
  <w:num w:numId="35" w16cid:durableId="104525139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HEN 040723">
    <w15:presenceInfo w15:providerId="None" w15:userId="HEN 0407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E67"/>
    <w:rsid w:val="000017A9"/>
    <w:rsid w:val="00003AE5"/>
    <w:rsid w:val="0000457B"/>
    <w:rsid w:val="0000467A"/>
    <w:rsid w:val="0000475B"/>
    <w:rsid w:val="00006711"/>
    <w:rsid w:val="000077E3"/>
    <w:rsid w:val="00013095"/>
    <w:rsid w:val="00013C6C"/>
    <w:rsid w:val="0001590C"/>
    <w:rsid w:val="00015E20"/>
    <w:rsid w:val="00017C6D"/>
    <w:rsid w:val="000249E5"/>
    <w:rsid w:val="000271CD"/>
    <w:rsid w:val="00031614"/>
    <w:rsid w:val="0003235F"/>
    <w:rsid w:val="00034790"/>
    <w:rsid w:val="00040FC6"/>
    <w:rsid w:val="00041172"/>
    <w:rsid w:val="00047205"/>
    <w:rsid w:val="00050AA2"/>
    <w:rsid w:val="000519D8"/>
    <w:rsid w:val="00060A5A"/>
    <w:rsid w:val="00064B44"/>
    <w:rsid w:val="0006699C"/>
    <w:rsid w:val="00067963"/>
    <w:rsid w:val="00067FE2"/>
    <w:rsid w:val="0007682E"/>
    <w:rsid w:val="00080FBF"/>
    <w:rsid w:val="00094677"/>
    <w:rsid w:val="000A053C"/>
    <w:rsid w:val="000A7A63"/>
    <w:rsid w:val="000A7E4D"/>
    <w:rsid w:val="000C5954"/>
    <w:rsid w:val="000D0E58"/>
    <w:rsid w:val="000D1AEB"/>
    <w:rsid w:val="000D3E64"/>
    <w:rsid w:val="000D4B0C"/>
    <w:rsid w:val="000E6B06"/>
    <w:rsid w:val="000F13C5"/>
    <w:rsid w:val="000F2229"/>
    <w:rsid w:val="000F427A"/>
    <w:rsid w:val="000F60C6"/>
    <w:rsid w:val="00105896"/>
    <w:rsid w:val="00105A36"/>
    <w:rsid w:val="00105EEA"/>
    <w:rsid w:val="001071E9"/>
    <w:rsid w:val="00110A24"/>
    <w:rsid w:val="00111D82"/>
    <w:rsid w:val="00112816"/>
    <w:rsid w:val="0011529F"/>
    <w:rsid w:val="00116887"/>
    <w:rsid w:val="001224EA"/>
    <w:rsid w:val="00122F79"/>
    <w:rsid w:val="001313B4"/>
    <w:rsid w:val="00132747"/>
    <w:rsid w:val="00135676"/>
    <w:rsid w:val="00140AFE"/>
    <w:rsid w:val="0014312A"/>
    <w:rsid w:val="00143F26"/>
    <w:rsid w:val="0014546D"/>
    <w:rsid w:val="001500D9"/>
    <w:rsid w:val="00156DB7"/>
    <w:rsid w:val="00156EB5"/>
    <w:rsid w:val="00157228"/>
    <w:rsid w:val="00157A32"/>
    <w:rsid w:val="00160295"/>
    <w:rsid w:val="00160B8E"/>
    <w:rsid w:val="00160C3C"/>
    <w:rsid w:val="00170D3A"/>
    <w:rsid w:val="00172D2B"/>
    <w:rsid w:val="00175190"/>
    <w:rsid w:val="0017783C"/>
    <w:rsid w:val="00182017"/>
    <w:rsid w:val="00183A91"/>
    <w:rsid w:val="00186489"/>
    <w:rsid w:val="00192A2E"/>
    <w:rsid w:val="0019314C"/>
    <w:rsid w:val="001963CC"/>
    <w:rsid w:val="001A3F8A"/>
    <w:rsid w:val="001A7801"/>
    <w:rsid w:val="001B3DE3"/>
    <w:rsid w:val="001B7495"/>
    <w:rsid w:val="001C0D20"/>
    <w:rsid w:val="001C1C36"/>
    <w:rsid w:val="001C6F0E"/>
    <w:rsid w:val="001C7313"/>
    <w:rsid w:val="001D1A8C"/>
    <w:rsid w:val="001D7C3E"/>
    <w:rsid w:val="001E5804"/>
    <w:rsid w:val="001E76BB"/>
    <w:rsid w:val="001F38F0"/>
    <w:rsid w:val="001F7B57"/>
    <w:rsid w:val="002021C4"/>
    <w:rsid w:val="002024D3"/>
    <w:rsid w:val="00207833"/>
    <w:rsid w:val="00210A86"/>
    <w:rsid w:val="002112B7"/>
    <w:rsid w:val="00215FF2"/>
    <w:rsid w:val="002167E2"/>
    <w:rsid w:val="00216ED7"/>
    <w:rsid w:val="00225D1E"/>
    <w:rsid w:val="00226560"/>
    <w:rsid w:val="00232EFA"/>
    <w:rsid w:val="002338AF"/>
    <w:rsid w:val="00237430"/>
    <w:rsid w:val="002475CB"/>
    <w:rsid w:val="00247E1F"/>
    <w:rsid w:val="00250DA7"/>
    <w:rsid w:val="002534AC"/>
    <w:rsid w:val="00256D03"/>
    <w:rsid w:val="002721A4"/>
    <w:rsid w:val="00273F98"/>
    <w:rsid w:val="00276A99"/>
    <w:rsid w:val="00286AD9"/>
    <w:rsid w:val="00287F77"/>
    <w:rsid w:val="00293A23"/>
    <w:rsid w:val="00295C0E"/>
    <w:rsid w:val="002961C4"/>
    <w:rsid w:val="002966F3"/>
    <w:rsid w:val="00296F7D"/>
    <w:rsid w:val="002A2AFC"/>
    <w:rsid w:val="002B3BE2"/>
    <w:rsid w:val="002B3CC5"/>
    <w:rsid w:val="002B69F3"/>
    <w:rsid w:val="002B74E1"/>
    <w:rsid w:val="002B763A"/>
    <w:rsid w:val="002C1F39"/>
    <w:rsid w:val="002D299D"/>
    <w:rsid w:val="002D382A"/>
    <w:rsid w:val="002D7425"/>
    <w:rsid w:val="002E2630"/>
    <w:rsid w:val="002E3F48"/>
    <w:rsid w:val="002F1EDD"/>
    <w:rsid w:val="002F268F"/>
    <w:rsid w:val="002F2D84"/>
    <w:rsid w:val="00301239"/>
    <w:rsid w:val="003013F2"/>
    <w:rsid w:val="0030232A"/>
    <w:rsid w:val="0030694A"/>
    <w:rsid w:val="003069F4"/>
    <w:rsid w:val="00315BAC"/>
    <w:rsid w:val="00325738"/>
    <w:rsid w:val="00325F9C"/>
    <w:rsid w:val="00351975"/>
    <w:rsid w:val="00355423"/>
    <w:rsid w:val="00355B7D"/>
    <w:rsid w:val="00357499"/>
    <w:rsid w:val="00357E67"/>
    <w:rsid w:val="00360920"/>
    <w:rsid w:val="00362913"/>
    <w:rsid w:val="00371F89"/>
    <w:rsid w:val="00374EE9"/>
    <w:rsid w:val="00384709"/>
    <w:rsid w:val="00386C35"/>
    <w:rsid w:val="003959F7"/>
    <w:rsid w:val="003A3D77"/>
    <w:rsid w:val="003B5621"/>
    <w:rsid w:val="003B56D8"/>
    <w:rsid w:val="003B5AED"/>
    <w:rsid w:val="003C2EE2"/>
    <w:rsid w:val="003C6B7B"/>
    <w:rsid w:val="003D01B1"/>
    <w:rsid w:val="003D1495"/>
    <w:rsid w:val="003D6021"/>
    <w:rsid w:val="003D7579"/>
    <w:rsid w:val="003F02FC"/>
    <w:rsid w:val="003F0AA5"/>
    <w:rsid w:val="003F1217"/>
    <w:rsid w:val="003F2123"/>
    <w:rsid w:val="003F4938"/>
    <w:rsid w:val="00400198"/>
    <w:rsid w:val="004135BD"/>
    <w:rsid w:val="00417D63"/>
    <w:rsid w:val="00420585"/>
    <w:rsid w:val="00420CA3"/>
    <w:rsid w:val="00422537"/>
    <w:rsid w:val="004302A4"/>
    <w:rsid w:val="004307F9"/>
    <w:rsid w:val="00434514"/>
    <w:rsid w:val="004372BB"/>
    <w:rsid w:val="00437570"/>
    <w:rsid w:val="004414A1"/>
    <w:rsid w:val="004463BA"/>
    <w:rsid w:val="00446B6E"/>
    <w:rsid w:val="00460A01"/>
    <w:rsid w:val="004627C4"/>
    <w:rsid w:val="00466D55"/>
    <w:rsid w:val="00477083"/>
    <w:rsid w:val="00480C71"/>
    <w:rsid w:val="004822D4"/>
    <w:rsid w:val="00482F53"/>
    <w:rsid w:val="00483E36"/>
    <w:rsid w:val="004844D7"/>
    <w:rsid w:val="0049290B"/>
    <w:rsid w:val="00496C02"/>
    <w:rsid w:val="004A3995"/>
    <w:rsid w:val="004A4451"/>
    <w:rsid w:val="004A51E0"/>
    <w:rsid w:val="004B26B8"/>
    <w:rsid w:val="004D3958"/>
    <w:rsid w:val="004D5B1B"/>
    <w:rsid w:val="004F04F7"/>
    <w:rsid w:val="004F053B"/>
    <w:rsid w:val="004F1E3F"/>
    <w:rsid w:val="004F2399"/>
    <w:rsid w:val="005008DF"/>
    <w:rsid w:val="0050211F"/>
    <w:rsid w:val="005045D0"/>
    <w:rsid w:val="005065BF"/>
    <w:rsid w:val="005145F9"/>
    <w:rsid w:val="00514DE3"/>
    <w:rsid w:val="005269D3"/>
    <w:rsid w:val="00534C6C"/>
    <w:rsid w:val="00535BCB"/>
    <w:rsid w:val="00536EA0"/>
    <w:rsid w:val="005413DC"/>
    <w:rsid w:val="00545C89"/>
    <w:rsid w:val="005507B4"/>
    <w:rsid w:val="00552AA7"/>
    <w:rsid w:val="005545AA"/>
    <w:rsid w:val="00555923"/>
    <w:rsid w:val="00567C29"/>
    <w:rsid w:val="00574C03"/>
    <w:rsid w:val="00582EA5"/>
    <w:rsid w:val="005841C0"/>
    <w:rsid w:val="005912FB"/>
    <w:rsid w:val="0059260F"/>
    <w:rsid w:val="0059425E"/>
    <w:rsid w:val="005B1CD9"/>
    <w:rsid w:val="005C244E"/>
    <w:rsid w:val="005C2D7C"/>
    <w:rsid w:val="005C58A2"/>
    <w:rsid w:val="005C6492"/>
    <w:rsid w:val="005D477E"/>
    <w:rsid w:val="005D5AEC"/>
    <w:rsid w:val="005E078D"/>
    <w:rsid w:val="005E3022"/>
    <w:rsid w:val="005E4D46"/>
    <w:rsid w:val="005E5074"/>
    <w:rsid w:val="005F03E6"/>
    <w:rsid w:val="005F11B4"/>
    <w:rsid w:val="005F4DC2"/>
    <w:rsid w:val="00602C49"/>
    <w:rsid w:val="00605D37"/>
    <w:rsid w:val="006064B3"/>
    <w:rsid w:val="00612E4F"/>
    <w:rsid w:val="00615D5E"/>
    <w:rsid w:val="00620DB3"/>
    <w:rsid w:val="00622E99"/>
    <w:rsid w:val="0062394B"/>
    <w:rsid w:val="006251C8"/>
    <w:rsid w:val="00625E5D"/>
    <w:rsid w:val="00626362"/>
    <w:rsid w:val="00635539"/>
    <w:rsid w:val="006435CC"/>
    <w:rsid w:val="00654567"/>
    <w:rsid w:val="006564E9"/>
    <w:rsid w:val="006608D4"/>
    <w:rsid w:val="0066252B"/>
    <w:rsid w:val="0066370F"/>
    <w:rsid w:val="00667C82"/>
    <w:rsid w:val="00670F84"/>
    <w:rsid w:val="00673EC3"/>
    <w:rsid w:val="00674761"/>
    <w:rsid w:val="00683157"/>
    <w:rsid w:val="00695345"/>
    <w:rsid w:val="00696FCF"/>
    <w:rsid w:val="00697290"/>
    <w:rsid w:val="00697E24"/>
    <w:rsid w:val="006A0784"/>
    <w:rsid w:val="006A697B"/>
    <w:rsid w:val="006B4DDE"/>
    <w:rsid w:val="006B6BC6"/>
    <w:rsid w:val="006C1BA2"/>
    <w:rsid w:val="006C28CB"/>
    <w:rsid w:val="006C5B92"/>
    <w:rsid w:val="006C5CB3"/>
    <w:rsid w:val="006D00D3"/>
    <w:rsid w:val="006D3905"/>
    <w:rsid w:val="006D5AD1"/>
    <w:rsid w:val="006D688F"/>
    <w:rsid w:val="006E4597"/>
    <w:rsid w:val="006F1BFF"/>
    <w:rsid w:val="006F5524"/>
    <w:rsid w:val="00701570"/>
    <w:rsid w:val="007037DF"/>
    <w:rsid w:val="007065D2"/>
    <w:rsid w:val="00706607"/>
    <w:rsid w:val="007069C0"/>
    <w:rsid w:val="00711F97"/>
    <w:rsid w:val="0071294B"/>
    <w:rsid w:val="00712C81"/>
    <w:rsid w:val="00720DDF"/>
    <w:rsid w:val="00735DBF"/>
    <w:rsid w:val="00735E36"/>
    <w:rsid w:val="00743968"/>
    <w:rsid w:val="007757BC"/>
    <w:rsid w:val="00777325"/>
    <w:rsid w:val="00783A74"/>
    <w:rsid w:val="00785415"/>
    <w:rsid w:val="00785C20"/>
    <w:rsid w:val="00791CB9"/>
    <w:rsid w:val="00792FDC"/>
    <w:rsid w:val="00793130"/>
    <w:rsid w:val="00793CEC"/>
    <w:rsid w:val="007950B0"/>
    <w:rsid w:val="0079677B"/>
    <w:rsid w:val="007A1BE1"/>
    <w:rsid w:val="007A3D84"/>
    <w:rsid w:val="007B3233"/>
    <w:rsid w:val="007B34FE"/>
    <w:rsid w:val="007B5A42"/>
    <w:rsid w:val="007B6373"/>
    <w:rsid w:val="007C199B"/>
    <w:rsid w:val="007C5735"/>
    <w:rsid w:val="007C74DA"/>
    <w:rsid w:val="007C7CAE"/>
    <w:rsid w:val="007D00CC"/>
    <w:rsid w:val="007D2301"/>
    <w:rsid w:val="007D3073"/>
    <w:rsid w:val="007D64B9"/>
    <w:rsid w:val="007D72D4"/>
    <w:rsid w:val="007E0452"/>
    <w:rsid w:val="007F1088"/>
    <w:rsid w:val="007F1E3D"/>
    <w:rsid w:val="007F2515"/>
    <w:rsid w:val="007F4B68"/>
    <w:rsid w:val="007F7AB2"/>
    <w:rsid w:val="008070C0"/>
    <w:rsid w:val="00811C12"/>
    <w:rsid w:val="00813D57"/>
    <w:rsid w:val="00815C5E"/>
    <w:rsid w:val="008176EC"/>
    <w:rsid w:val="008209AA"/>
    <w:rsid w:val="00832F96"/>
    <w:rsid w:val="00837889"/>
    <w:rsid w:val="00845778"/>
    <w:rsid w:val="008505F7"/>
    <w:rsid w:val="00851213"/>
    <w:rsid w:val="008576B4"/>
    <w:rsid w:val="00860616"/>
    <w:rsid w:val="00866C21"/>
    <w:rsid w:val="008702C4"/>
    <w:rsid w:val="00872252"/>
    <w:rsid w:val="008724F7"/>
    <w:rsid w:val="00875251"/>
    <w:rsid w:val="008817C5"/>
    <w:rsid w:val="00883627"/>
    <w:rsid w:val="00887C33"/>
    <w:rsid w:val="00887E28"/>
    <w:rsid w:val="008A3E7D"/>
    <w:rsid w:val="008B75DC"/>
    <w:rsid w:val="008C1FA0"/>
    <w:rsid w:val="008C3FDA"/>
    <w:rsid w:val="008C4961"/>
    <w:rsid w:val="008C4DF0"/>
    <w:rsid w:val="008D1602"/>
    <w:rsid w:val="008D5C3A"/>
    <w:rsid w:val="008E43A3"/>
    <w:rsid w:val="008E4CB4"/>
    <w:rsid w:val="008E5DA9"/>
    <w:rsid w:val="008E6DA2"/>
    <w:rsid w:val="008F6CF0"/>
    <w:rsid w:val="008F7F7A"/>
    <w:rsid w:val="00900E80"/>
    <w:rsid w:val="00907B1E"/>
    <w:rsid w:val="009127E2"/>
    <w:rsid w:val="00914F0C"/>
    <w:rsid w:val="0091554D"/>
    <w:rsid w:val="00916126"/>
    <w:rsid w:val="00924688"/>
    <w:rsid w:val="009276E8"/>
    <w:rsid w:val="00935D44"/>
    <w:rsid w:val="009400B1"/>
    <w:rsid w:val="00943A3C"/>
    <w:rsid w:val="00943AFD"/>
    <w:rsid w:val="00952B20"/>
    <w:rsid w:val="00955842"/>
    <w:rsid w:val="00960E08"/>
    <w:rsid w:val="00963A51"/>
    <w:rsid w:val="009724EF"/>
    <w:rsid w:val="009741B9"/>
    <w:rsid w:val="00974789"/>
    <w:rsid w:val="009775BA"/>
    <w:rsid w:val="0098210B"/>
    <w:rsid w:val="00983B6E"/>
    <w:rsid w:val="00985956"/>
    <w:rsid w:val="009936F8"/>
    <w:rsid w:val="009A3772"/>
    <w:rsid w:val="009A60A8"/>
    <w:rsid w:val="009A7273"/>
    <w:rsid w:val="009B11A0"/>
    <w:rsid w:val="009B3F8D"/>
    <w:rsid w:val="009B5A03"/>
    <w:rsid w:val="009B5F9B"/>
    <w:rsid w:val="009C3D30"/>
    <w:rsid w:val="009C7DA9"/>
    <w:rsid w:val="009D17F0"/>
    <w:rsid w:val="009D2EA7"/>
    <w:rsid w:val="009F30E3"/>
    <w:rsid w:val="009F41CE"/>
    <w:rsid w:val="009F6052"/>
    <w:rsid w:val="00A10073"/>
    <w:rsid w:val="00A1018C"/>
    <w:rsid w:val="00A13A85"/>
    <w:rsid w:val="00A15534"/>
    <w:rsid w:val="00A21139"/>
    <w:rsid w:val="00A21E98"/>
    <w:rsid w:val="00A302B1"/>
    <w:rsid w:val="00A37DC3"/>
    <w:rsid w:val="00A42796"/>
    <w:rsid w:val="00A44CF2"/>
    <w:rsid w:val="00A47695"/>
    <w:rsid w:val="00A5311D"/>
    <w:rsid w:val="00A57D77"/>
    <w:rsid w:val="00A701BB"/>
    <w:rsid w:val="00A73642"/>
    <w:rsid w:val="00A755D7"/>
    <w:rsid w:val="00A81023"/>
    <w:rsid w:val="00A91A27"/>
    <w:rsid w:val="00A9688E"/>
    <w:rsid w:val="00AA1E2D"/>
    <w:rsid w:val="00AA3A5D"/>
    <w:rsid w:val="00AA4215"/>
    <w:rsid w:val="00AA7CC6"/>
    <w:rsid w:val="00AB2526"/>
    <w:rsid w:val="00AB2D76"/>
    <w:rsid w:val="00AB2E34"/>
    <w:rsid w:val="00AB6031"/>
    <w:rsid w:val="00AB6846"/>
    <w:rsid w:val="00AC68A9"/>
    <w:rsid w:val="00AD3B58"/>
    <w:rsid w:val="00AF56C6"/>
    <w:rsid w:val="00AF7CB2"/>
    <w:rsid w:val="00B032E8"/>
    <w:rsid w:val="00B12481"/>
    <w:rsid w:val="00B1457B"/>
    <w:rsid w:val="00B14C95"/>
    <w:rsid w:val="00B17DCC"/>
    <w:rsid w:val="00B20EE4"/>
    <w:rsid w:val="00B22E87"/>
    <w:rsid w:val="00B304BE"/>
    <w:rsid w:val="00B32717"/>
    <w:rsid w:val="00B34037"/>
    <w:rsid w:val="00B35DC2"/>
    <w:rsid w:val="00B3720E"/>
    <w:rsid w:val="00B45C8D"/>
    <w:rsid w:val="00B54BE9"/>
    <w:rsid w:val="00B55E4A"/>
    <w:rsid w:val="00B561F2"/>
    <w:rsid w:val="00B56F8B"/>
    <w:rsid w:val="00B57F96"/>
    <w:rsid w:val="00B634CC"/>
    <w:rsid w:val="00B64606"/>
    <w:rsid w:val="00B67892"/>
    <w:rsid w:val="00B74BF4"/>
    <w:rsid w:val="00B8283A"/>
    <w:rsid w:val="00B82CC6"/>
    <w:rsid w:val="00B87DAB"/>
    <w:rsid w:val="00B9282A"/>
    <w:rsid w:val="00B94644"/>
    <w:rsid w:val="00BA4D33"/>
    <w:rsid w:val="00BA50E7"/>
    <w:rsid w:val="00BB4107"/>
    <w:rsid w:val="00BC2D06"/>
    <w:rsid w:val="00BC4FFE"/>
    <w:rsid w:val="00BC7756"/>
    <w:rsid w:val="00BD1A6F"/>
    <w:rsid w:val="00BD69D0"/>
    <w:rsid w:val="00BE1318"/>
    <w:rsid w:val="00BE46FB"/>
    <w:rsid w:val="00BE65A6"/>
    <w:rsid w:val="00BE7BEC"/>
    <w:rsid w:val="00BF5857"/>
    <w:rsid w:val="00C01816"/>
    <w:rsid w:val="00C04871"/>
    <w:rsid w:val="00C110D6"/>
    <w:rsid w:val="00C313C7"/>
    <w:rsid w:val="00C327B2"/>
    <w:rsid w:val="00C478F8"/>
    <w:rsid w:val="00C54FCE"/>
    <w:rsid w:val="00C556B5"/>
    <w:rsid w:val="00C572F9"/>
    <w:rsid w:val="00C6203A"/>
    <w:rsid w:val="00C744EB"/>
    <w:rsid w:val="00C75163"/>
    <w:rsid w:val="00C8189A"/>
    <w:rsid w:val="00C84EA6"/>
    <w:rsid w:val="00C86464"/>
    <w:rsid w:val="00C90702"/>
    <w:rsid w:val="00C917FF"/>
    <w:rsid w:val="00C9559E"/>
    <w:rsid w:val="00C9766A"/>
    <w:rsid w:val="00CA2685"/>
    <w:rsid w:val="00CA5574"/>
    <w:rsid w:val="00CA7BF2"/>
    <w:rsid w:val="00CC3648"/>
    <w:rsid w:val="00CC4F39"/>
    <w:rsid w:val="00CC63E2"/>
    <w:rsid w:val="00CD2352"/>
    <w:rsid w:val="00CD544C"/>
    <w:rsid w:val="00CE0610"/>
    <w:rsid w:val="00CF4256"/>
    <w:rsid w:val="00CF7308"/>
    <w:rsid w:val="00D00498"/>
    <w:rsid w:val="00D023F5"/>
    <w:rsid w:val="00D04FE8"/>
    <w:rsid w:val="00D05C9D"/>
    <w:rsid w:val="00D176CF"/>
    <w:rsid w:val="00D17AD5"/>
    <w:rsid w:val="00D2112B"/>
    <w:rsid w:val="00D271E3"/>
    <w:rsid w:val="00D37B8D"/>
    <w:rsid w:val="00D45AE0"/>
    <w:rsid w:val="00D46B1D"/>
    <w:rsid w:val="00D47A80"/>
    <w:rsid w:val="00D47E76"/>
    <w:rsid w:val="00D64FA4"/>
    <w:rsid w:val="00D7324C"/>
    <w:rsid w:val="00D75950"/>
    <w:rsid w:val="00D85807"/>
    <w:rsid w:val="00D87349"/>
    <w:rsid w:val="00D9176C"/>
    <w:rsid w:val="00D91EE9"/>
    <w:rsid w:val="00D9627A"/>
    <w:rsid w:val="00D968A7"/>
    <w:rsid w:val="00D97220"/>
    <w:rsid w:val="00DB0711"/>
    <w:rsid w:val="00DC0E55"/>
    <w:rsid w:val="00DC1975"/>
    <w:rsid w:val="00DC22E7"/>
    <w:rsid w:val="00DD0D52"/>
    <w:rsid w:val="00DD60D4"/>
    <w:rsid w:val="00DE6E06"/>
    <w:rsid w:val="00DE7E63"/>
    <w:rsid w:val="00DF48DB"/>
    <w:rsid w:val="00E05981"/>
    <w:rsid w:val="00E06A6C"/>
    <w:rsid w:val="00E12A4D"/>
    <w:rsid w:val="00E14C50"/>
    <w:rsid w:val="00E14D47"/>
    <w:rsid w:val="00E1641C"/>
    <w:rsid w:val="00E20017"/>
    <w:rsid w:val="00E20BF3"/>
    <w:rsid w:val="00E22020"/>
    <w:rsid w:val="00E26708"/>
    <w:rsid w:val="00E26B7C"/>
    <w:rsid w:val="00E3063B"/>
    <w:rsid w:val="00E34958"/>
    <w:rsid w:val="00E379E1"/>
    <w:rsid w:val="00E37AB0"/>
    <w:rsid w:val="00E438E1"/>
    <w:rsid w:val="00E44064"/>
    <w:rsid w:val="00E45495"/>
    <w:rsid w:val="00E46610"/>
    <w:rsid w:val="00E52043"/>
    <w:rsid w:val="00E71C39"/>
    <w:rsid w:val="00E816BB"/>
    <w:rsid w:val="00E835D8"/>
    <w:rsid w:val="00E84C0C"/>
    <w:rsid w:val="00E84C62"/>
    <w:rsid w:val="00E85E43"/>
    <w:rsid w:val="00E913B1"/>
    <w:rsid w:val="00E91A4E"/>
    <w:rsid w:val="00E972B1"/>
    <w:rsid w:val="00EA1ED0"/>
    <w:rsid w:val="00EA56E6"/>
    <w:rsid w:val="00EA694D"/>
    <w:rsid w:val="00EB2965"/>
    <w:rsid w:val="00EB6CA2"/>
    <w:rsid w:val="00EC335F"/>
    <w:rsid w:val="00EC48FB"/>
    <w:rsid w:val="00EE4AEE"/>
    <w:rsid w:val="00EE6A61"/>
    <w:rsid w:val="00EE6E5A"/>
    <w:rsid w:val="00EF232A"/>
    <w:rsid w:val="00EF40EA"/>
    <w:rsid w:val="00EF4182"/>
    <w:rsid w:val="00F05A69"/>
    <w:rsid w:val="00F100D4"/>
    <w:rsid w:val="00F10173"/>
    <w:rsid w:val="00F12DEF"/>
    <w:rsid w:val="00F20A71"/>
    <w:rsid w:val="00F302BC"/>
    <w:rsid w:val="00F31642"/>
    <w:rsid w:val="00F323A6"/>
    <w:rsid w:val="00F361E5"/>
    <w:rsid w:val="00F436DA"/>
    <w:rsid w:val="00F43FFD"/>
    <w:rsid w:val="00F44236"/>
    <w:rsid w:val="00F4473F"/>
    <w:rsid w:val="00F4707E"/>
    <w:rsid w:val="00F51202"/>
    <w:rsid w:val="00F51EF6"/>
    <w:rsid w:val="00F52517"/>
    <w:rsid w:val="00F54A64"/>
    <w:rsid w:val="00F8198A"/>
    <w:rsid w:val="00FA1153"/>
    <w:rsid w:val="00FA188A"/>
    <w:rsid w:val="00FA57B2"/>
    <w:rsid w:val="00FB3814"/>
    <w:rsid w:val="00FB4610"/>
    <w:rsid w:val="00FB509B"/>
    <w:rsid w:val="00FB543B"/>
    <w:rsid w:val="00FC3693"/>
    <w:rsid w:val="00FC3D4B"/>
    <w:rsid w:val="00FC51A5"/>
    <w:rsid w:val="00FC6054"/>
    <w:rsid w:val="00FC6312"/>
    <w:rsid w:val="00FD338B"/>
    <w:rsid w:val="00FE1B4B"/>
    <w:rsid w:val="00FE24F6"/>
    <w:rsid w:val="00FE36E3"/>
    <w:rsid w:val="00FE553C"/>
    <w:rsid w:val="00FE691A"/>
    <w:rsid w:val="00FE6B01"/>
    <w:rsid w:val="00FF0046"/>
    <w:rsid w:val="00FF0C4C"/>
    <w:rsid w:val="00FF1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styleId="Mention">
    <w:name w:val="Mention"/>
    <w:basedOn w:val="DefaultParagraphFont"/>
    <w:uiPriority w:val="99"/>
    <w:unhideWhenUsed/>
    <w:rsid w:val="00697290"/>
    <w:rPr>
      <w:color w:val="2B579A"/>
      <w:shd w:val="clear" w:color="auto" w:fill="E1DFDD"/>
    </w:rPr>
  </w:style>
  <w:style w:type="character" w:styleId="FootnoteReference">
    <w:name w:val="footnote reference"/>
    <w:basedOn w:val="DefaultParagraphFont"/>
    <w:rsid w:val="00D00498"/>
    <w:rPr>
      <w:vertAlign w:val="superscript"/>
    </w:rPr>
  </w:style>
  <w:style w:type="numbering" w:styleId="111111">
    <w:name w:val="Outline List 2"/>
    <w:basedOn w:val="NoList"/>
    <w:uiPriority w:val="99"/>
    <w:unhideWhenUsed/>
    <w:rsid w:val="00FE1B4B"/>
    <w:pPr>
      <w:numPr>
        <w:numId w:val="25"/>
      </w:numPr>
    </w:pPr>
  </w:style>
  <w:style w:type="character" w:customStyle="1" w:styleId="FootnoteTextChar">
    <w:name w:val="Footnote Text Char"/>
    <w:basedOn w:val="DefaultParagraphFont"/>
    <w:link w:val="FootnoteText"/>
    <w:rsid w:val="00296F7D"/>
    <w:rPr>
      <w:sz w:val="18"/>
    </w:rPr>
  </w:style>
  <w:style w:type="numbering" w:customStyle="1" w:styleId="CurrentList1">
    <w:name w:val="Current List1"/>
    <w:uiPriority w:val="99"/>
    <w:rsid w:val="00F100D4"/>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77504">
      <w:bodyDiv w:val="1"/>
      <w:marLeft w:val="0"/>
      <w:marRight w:val="0"/>
      <w:marTop w:val="0"/>
      <w:marBottom w:val="0"/>
      <w:divBdr>
        <w:top w:val="none" w:sz="0" w:space="0" w:color="auto"/>
        <w:left w:val="none" w:sz="0" w:space="0" w:color="auto"/>
        <w:bottom w:val="none" w:sz="0" w:space="0" w:color="auto"/>
        <w:right w:val="none" w:sz="0" w:space="0" w:color="auto"/>
      </w:divBdr>
    </w:div>
    <w:div w:id="264844180">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59127664">
      <w:bodyDiv w:val="1"/>
      <w:marLeft w:val="0"/>
      <w:marRight w:val="0"/>
      <w:marTop w:val="0"/>
      <w:marBottom w:val="0"/>
      <w:divBdr>
        <w:top w:val="none" w:sz="0" w:space="0" w:color="auto"/>
        <w:left w:val="none" w:sz="0" w:space="0" w:color="auto"/>
        <w:bottom w:val="none" w:sz="0" w:space="0" w:color="auto"/>
        <w:right w:val="none" w:sz="0" w:space="0" w:color="auto"/>
      </w:divBdr>
    </w:div>
    <w:div w:id="1171137365">
      <w:bodyDiv w:val="1"/>
      <w:marLeft w:val="0"/>
      <w:marRight w:val="0"/>
      <w:marTop w:val="0"/>
      <w:marBottom w:val="0"/>
      <w:divBdr>
        <w:top w:val="none" w:sz="0" w:space="0" w:color="auto"/>
        <w:left w:val="none" w:sz="0" w:space="0" w:color="auto"/>
        <w:bottom w:val="none" w:sz="0" w:space="0" w:color="auto"/>
        <w:right w:val="none" w:sz="0" w:space="0" w:color="auto"/>
      </w:divBdr>
    </w:div>
    <w:div w:id="12732423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n.blackburn@huntenergynetwork.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69"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54b2f64a-4128-45e5-885e-00415c90a28b">
      <UserInfo>
        <DisplayName>Chu, Zhengguo</DisplayName>
        <AccountId>23</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3C5157-B61D-4F63-9A91-814521733D67}">
  <ds:schemaRefs>
    <ds:schemaRef ds:uri="http://purl.org/dc/elements/1.1/"/>
    <ds:schemaRef ds:uri="http://purl.org/dc/terms/"/>
    <ds:schemaRef ds:uri="http://schemas.microsoft.com/office/2006/metadata/properties"/>
    <ds:schemaRef ds:uri="54b2f64a-4128-45e5-885e-00415c90a28b"/>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685203b-1255-41d2-8f70-b98a843edfb9"/>
    <ds:schemaRef ds:uri="http://www.w3.org/XML/1998/namespace"/>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79351AE1-25AD-417A-BF3C-FC426C910B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7949</Words>
  <Characters>42831</Characters>
  <Application>Microsoft Office Word</Application>
  <DocSecurity>0</DocSecurity>
  <Lines>356</Lines>
  <Paragraphs>101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50679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HEN 040723</cp:lastModifiedBy>
  <cp:revision>5</cp:revision>
  <cp:lastPrinted>2013-11-15T22:11:00Z</cp:lastPrinted>
  <dcterms:created xsi:type="dcterms:W3CDTF">2023-04-07T14:15:00Z</dcterms:created>
  <dcterms:modified xsi:type="dcterms:W3CDTF">2023-04-07T14:21:00Z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0x01010030392B6A48ECE1499725E89436B59D53</vt:lpwstr>
  </property>
</Properties>
</file>