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9E71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5EE917DA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1CF31172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33F10553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406622DC" w14:textId="15DC7A5D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A323A3">
              <w:rPr>
                <w:b/>
              </w:rPr>
              <w:t>2023</w:t>
            </w:r>
            <w:r w:rsidR="000D364E" w:rsidRPr="006E1495">
              <w:rPr>
                <w:b/>
              </w:rPr>
              <w:t>-</w:t>
            </w:r>
            <w:r w:rsidR="00A92EF6">
              <w:rPr>
                <w:b/>
              </w:rPr>
              <w:t>844</w:t>
            </w:r>
          </w:p>
          <w:p w14:paraId="2954265E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</w:t>
            </w:r>
            <w:r w:rsidR="00A323A3">
              <w:rPr>
                <w:b/>
              </w:rPr>
              <w:t xml:space="preserve">              </w:t>
            </w:r>
            <w:r w:rsidRPr="006E1495">
              <w:rPr>
                <w:b/>
              </w:rPr>
              <w:t xml:space="preserve">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</w:t>
            </w:r>
            <w:r w:rsidR="00A323A3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1C50B2D3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F44DFD0" w14:textId="77777777" w:rsidR="000D364E" w:rsidRDefault="000D364E" w:rsidP="007A003D">
      <w:pPr>
        <w:rPr>
          <w:b/>
        </w:rPr>
      </w:pPr>
    </w:p>
    <w:p w14:paraId="004AEB55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6F14D747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532DB44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1B12B32C" w14:textId="77777777" w:rsidR="00506878" w:rsidRPr="005B145A" w:rsidRDefault="00A323A3" w:rsidP="005B145A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7705D5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6CB917C9" w14:textId="77777777" w:rsidR="00506878" w:rsidRPr="005B145A" w:rsidRDefault="00A323A3">
            <w:r>
              <w:t>CenterPoint Energy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3D263AC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09467576" w14:textId="77777777" w:rsidR="00506878" w:rsidRPr="005B145A" w:rsidRDefault="00A323A3">
            <w:r>
              <w:t>713-582-8654</w:t>
            </w:r>
          </w:p>
        </w:tc>
      </w:tr>
      <w:tr w:rsidR="00063DC0" w14:paraId="40597DE9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93AD7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75726CA5" w14:textId="77777777" w:rsidR="00063DC0" w:rsidRPr="005B145A" w:rsidRDefault="00A323A3">
            <w:r>
              <w:t>April 18, 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1BEDB8B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51F94906" w14:textId="77777777" w:rsidR="00063DC0" w:rsidRPr="005B145A" w:rsidRDefault="00A323A3">
            <w:r>
              <w:t>814_04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37349BD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58E0BA57" w14:textId="77777777" w:rsidR="00063DC0" w:rsidRPr="005B145A" w:rsidRDefault="00042CE9">
            <w:hyperlink r:id="rId7" w:history="1">
              <w:r w:rsidR="00A323A3" w:rsidRPr="003E3781">
                <w:rPr>
                  <w:rStyle w:val="Hyperlink"/>
                </w:rPr>
                <w:t>Kathy.Scott@CenterPointEnergy.com</w:t>
              </w:r>
            </w:hyperlink>
            <w:r w:rsidR="00A323A3">
              <w:t xml:space="preserve"> </w:t>
            </w:r>
          </w:p>
        </w:tc>
      </w:tr>
      <w:tr w:rsidR="00063DC0" w14:paraId="42A55BB9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440397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6EE9AB06" w14:textId="77777777" w:rsidR="00063DC0" w:rsidRPr="005B145A" w:rsidRDefault="00A323A3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552FDBE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BDD1F8B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5D0FCFD7" w14:textId="77777777" w:rsidR="00063DC0" w:rsidRPr="005B145A" w:rsidRDefault="00A323A3" w:rsidP="005B145A">
            <w:r>
              <w:t>N</w:t>
            </w:r>
          </w:p>
        </w:tc>
      </w:tr>
      <w:tr w:rsidR="00506878" w14:paraId="1A392CB8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CBCA245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4BAA17A5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5759E1F7" w14:textId="77777777" w:rsidR="005F2175" w:rsidRDefault="00A323A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This Change Control </w:t>
            </w:r>
            <w:r w:rsidR="00E351E2">
              <w:t xml:space="preserve">is a correction by </w:t>
            </w:r>
            <w:r>
              <w:t>delet</w:t>
            </w:r>
            <w:r w:rsidR="00E351E2">
              <w:t>ing</w:t>
            </w:r>
            <w:r>
              <w:t xml:space="preserve"> the Reject Reason Code of </w:t>
            </w:r>
            <w:r w:rsidR="00E351E2" w:rsidRPr="00E351E2">
              <w:rPr>
                <w:b/>
                <w:bCs/>
              </w:rPr>
              <w:t>“</w:t>
            </w:r>
            <w:r w:rsidRPr="00E351E2">
              <w:rPr>
                <w:b/>
                <w:bCs/>
              </w:rPr>
              <w:t>I2M</w:t>
            </w:r>
            <w:r w:rsidR="00E351E2" w:rsidRPr="00E351E2">
              <w:rPr>
                <w:b/>
                <w:bCs/>
              </w:rPr>
              <w:t xml:space="preserve"> - </w:t>
            </w:r>
            <w:r w:rsidRPr="00E351E2">
              <w:rPr>
                <w:b/>
                <w:bCs/>
              </w:rPr>
              <w:t>Invalid Second Move-Out</w:t>
            </w:r>
            <w:r>
              <w:t>”</w:t>
            </w:r>
            <w:r w:rsidR="00E351E2">
              <w:t xml:space="preserve"> </w:t>
            </w:r>
            <w:r w:rsidR="00CD345F">
              <w:t xml:space="preserve">including </w:t>
            </w:r>
            <w:r w:rsidR="00E351E2">
              <w:t xml:space="preserve">graybox </w:t>
            </w:r>
            <w:r w:rsidR="00CD345F">
              <w:t>stating</w:t>
            </w:r>
            <w:r>
              <w:t xml:space="preserve"> “</w:t>
            </w:r>
            <w:r w:rsidRPr="00E351E2">
              <w:rPr>
                <w:b/>
                <w:bCs/>
              </w:rPr>
              <w:t>Received Invalid 2MR code</w:t>
            </w:r>
            <w:r w:rsidRPr="00CD345F">
              <w:rPr>
                <w:b/>
                <w:bCs/>
              </w:rPr>
              <w:t>” from the 814_04 TX SET transaction</w:t>
            </w:r>
            <w:r>
              <w:t xml:space="preserve"> that was </w:t>
            </w:r>
            <w:r w:rsidR="008E1FDB">
              <w:t>previously A</w:t>
            </w:r>
            <w:r>
              <w:t xml:space="preserve">pproved </w:t>
            </w:r>
            <w:r w:rsidR="008E1FDB">
              <w:t xml:space="preserve">with </w:t>
            </w:r>
            <w:r>
              <w:t>Change Control 2021-830 (</w:t>
            </w:r>
            <w:r w:rsidR="00E351E2">
              <w:t>original redline added I2M</w:t>
            </w:r>
            <w:r>
              <w:t xml:space="preserve">) and </w:t>
            </w:r>
            <w:r w:rsidR="00CD345F">
              <w:t xml:space="preserve">I2M </w:t>
            </w:r>
            <w:r w:rsidR="008E1FDB">
              <w:t>clarified</w:t>
            </w:r>
            <w:r>
              <w:t xml:space="preserve"> on Change Control 2023-842. </w:t>
            </w:r>
          </w:p>
          <w:p w14:paraId="2E3EB672" w14:textId="77777777" w:rsidR="008E1FDB" w:rsidRDefault="008E1FD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6E9F49A" w14:textId="77777777" w:rsidR="008E1FDB" w:rsidRDefault="008E1FD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After further investigations there isn’t a need </w:t>
            </w:r>
            <w:r w:rsidR="00E351E2">
              <w:t xml:space="preserve">to include the </w:t>
            </w:r>
            <w:r>
              <w:t>Reject Code of “</w:t>
            </w:r>
            <w:r w:rsidRPr="00E351E2">
              <w:rPr>
                <w:b/>
                <w:bCs/>
              </w:rPr>
              <w:t>I2M</w:t>
            </w:r>
            <w:r>
              <w:t xml:space="preserve">” </w:t>
            </w:r>
            <w:r w:rsidR="009B5EF4" w:rsidRPr="00CD345F">
              <w:rPr>
                <w:b/>
                <w:bCs/>
              </w:rPr>
              <w:t>on the</w:t>
            </w:r>
            <w:r w:rsidRPr="00CD345F">
              <w:rPr>
                <w:b/>
                <w:bCs/>
              </w:rPr>
              <w:t xml:space="preserve"> 814_04 </w:t>
            </w:r>
            <w:r w:rsidR="009B5EF4" w:rsidRPr="00CD345F">
              <w:rPr>
                <w:b/>
                <w:bCs/>
              </w:rPr>
              <w:t xml:space="preserve">TX SET </w:t>
            </w:r>
            <w:r w:rsidRPr="00CD345F">
              <w:rPr>
                <w:b/>
                <w:bCs/>
              </w:rPr>
              <w:t>transaction</w:t>
            </w:r>
            <w:r w:rsidR="009B5EF4">
              <w:t xml:space="preserve"> </w:t>
            </w:r>
            <w:r>
              <w:t xml:space="preserve">since there </w:t>
            </w:r>
            <w:r w:rsidRPr="008E1FDB">
              <w:t>is</w:t>
            </w:r>
            <w:r>
              <w:t>n’t a</w:t>
            </w:r>
            <w:r w:rsidRPr="008E1FDB">
              <w:t xml:space="preserve"> </w:t>
            </w:r>
            <w:r w:rsidRPr="009B5EF4">
              <w:rPr>
                <w:b/>
                <w:bCs/>
              </w:rPr>
              <w:t>REF*1P</w:t>
            </w:r>
            <w:r w:rsidRPr="008E1FDB">
              <w:t xml:space="preserve"> in the 814_03</w:t>
            </w:r>
            <w:r>
              <w:t xml:space="preserve"> </w:t>
            </w:r>
            <w:r w:rsidR="00CD345F">
              <w:t xml:space="preserve">that would </w:t>
            </w:r>
            <w:r w:rsidR="009B5EF4">
              <w:t xml:space="preserve">allow </w:t>
            </w:r>
            <w:r>
              <w:t>ERCOT</w:t>
            </w:r>
            <w:r w:rsidRPr="008E1FDB">
              <w:t xml:space="preserve"> </w:t>
            </w:r>
            <w:r w:rsidR="009B5EF4">
              <w:t>a</w:t>
            </w:r>
            <w:r w:rsidRPr="008E1FDB">
              <w:t xml:space="preserve"> way to</w:t>
            </w:r>
            <w:r w:rsidR="009B5EF4">
              <w:t xml:space="preserve"> communicate the</w:t>
            </w:r>
            <w:r w:rsidRPr="008E1FDB">
              <w:t xml:space="preserve"> </w:t>
            </w:r>
            <w:r w:rsidR="00CD345F">
              <w:t xml:space="preserve">“2MR” code to the </w:t>
            </w:r>
            <w:r>
              <w:t>TDSPs “</w:t>
            </w:r>
            <w:r w:rsidRPr="008E1FDB">
              <w:t>2MR</w:t>
            </w:r>
            <w:r>
              <w:t>”</w:t>
            </w:r>
            <w:r w:rsidRPr="008E1FDB">
              <w:t xml:space="preserve"> if the </w:t>
            </w:r>
            <w:r w:rsidR="00CD345F">
              <w:t>MVO R</w:t>
            </w:r>
            <w:r w:rsidRPr="008E1FDB">
              <w:t>equest</w:t>
            </w:r>
            <w:r w:rsidR="00CD345F">
              <w:t xml:space="preserve"> is transitioned to </w:t>
            </w:r>
            <w:proofErr w:type="gramStart"/>
            <w:r w:rsidR="00CD345F">
              <w:t>a</w:t>
            </w:r>
            <w:proofErr w:type="gramEnd"/>
            <w:r w:rsidR="00CD345F">
              <w:t xml:space="preserve"> </w:t>
            </w:r>
            <w:r w:rsidRPr="008E1FDB">
              <w:t xml:space="preserve">MVO </w:t>
            </w:r>
            <w:r>
              <w:t xml:space="preserve">(Move-Out) </w:t>
            </w:r>
            <w:r w:rsidRPr="008E1FDB">
              <w:t>to CSA.</w:t>
            </w:r>
            <w:r>
              <w:t xml:space="preserve">  In addition</w:t>
            </w:r>
            <w:r w:rsidR="009B5EF4">
              <w:t>,</w:t>
            </w:r>
            <w:r>
              <w:t xml:space="preserve"> since the MVO to CSA </w:t>
            </w:r>
            <w:r w:rsidR="00CD345F">
              <w:t>replaces</w:t>
            </w:r>
            <w:r>
              <w:t xml:space="preserve"> the 814_24 </w:t>
            </w:r>
            <w:r w:rsidR="009B5EF4">
              <w:t>Move-Out Request</w:t>
            </w:r>
            <w:r>
              <w:t xml:space="preserve"> </w:t>
            </w:r>
            <w:r w:rsidR="00CD345F">
              <w:t xml:space="preserve">received </w:t>
            </w:r>
            <w:r>
              <w:t>from the REP of Record</w:t>
            </w:r>
            <w:r w:rsidR="00CD345F">
              <w:t xml:space="preserve">, the MVO to CSA </w:t>
            </w:r>
            <w:r w:rsidR="009B5EF4">
              <w:t>now becomes a read-only for the TDSPs</w:t>
            </w:r>
            <w:r>
              <w:t xml:space="preserve"> </w:t>
            </w:r>
            <w:proofErr w:type="gramStart"/>
            <w:r w:rsidR="009B5EF4">
              <w:t>regardless</w:t>
            </w:r>
            <w:proofErr w:type="gramEnd"/>
            <w:r w:rsidR="009B5EF4">
              <w:t xml:space="preserve"> if</w:t>
            </w:r>
            <w:r>
              <w:t xml:space="preserve"> </w:t>
            </w:r>
            <w:r w:rsidR="009B5EF4">
              <w:t xml:space="preserve">this was the REP of Records first or </w:t>
            </w:r>
            <w:r>
              <w:t>second Move-Out Request</w:t>
            </w:r>
            <w:r w:rsidR="00CD345F">
              <w:t xml:space="preserve"> to ERCOT</w:t>
            </w:r>
            <w:r w:rsidR="009B5EF4">
              <w:t xml:space="preserve">.   </w:t>
            </w:r>
            <w:r>
              <w:t xml:space="preserve">   </w:t>
            </w:r>
          </w:p>
          <w:p w14:paraId="485992D5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F62DBE2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E9A3328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A97F5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D87FA1D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492F098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424CAB1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280A91E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CE49BF1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93F67A9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07882A8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0E89AF80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E753F79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1310DA61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0896716A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8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531E799F" w14:textId="77777777" w:rsidR="007155F4" w:rsidRPr="007A003D" w:rsidRDefault="007155F4" w:rsidP="007155F4">
      <w:pPr>
        <w:rPr>
          <w:b/>
        </w:rPr>
      </w:pPr>
    </w:p>
    <w:p w14:paraId="532CA47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4B909BD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2AE9C62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2FB2410E" w14:textId="3E878275" w:rsidR="00471710" w:rsidRPr="004824DD" w:rsidRDefault="004824DD" w:rsidP="00471710">
            <w:pPr>
              <w:jc w:val="both"/>
              <w:rPr>
                <w:bCs/>
              </w:rPr>
            </w:pPr>
            <w:r w:rsidRPr="004824DD">
              <w:rPr>
                <w:bCs/>
              </w:rPr>
              <w:t>Recommend for Approval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4768DD3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332BCC64" w14:textId="6FA487E3" w:rsidR="00471710" w:rsidRPr="004824DD" w:rsidRDefault="004824DD" w:rsidP="00471710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324CF205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4CED6D8D" w14:textId="6E69EE0D" w:rsidR="00471710" w:rsidRPr="004824DD" w:rsidRDefault="004824DD" w:rsidP="00471710">
            <w:pPr>
              <w:rPr>
                <w:bCs/>
              </w:rPr>
            </w:pPr>
            <w:r>
              <w:rPr>
                <w:bCs/>
              </w:rPr>
              <w:t>05/17/2023</w:t>
            </w:r>
          </w:p>
        </w:tc>
      </w:tr>
      <w:tr w:rsidR="00471710" w14:paraId="40DB82B9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5B7EE0A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7C33A210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DD3500" w14:textId="5685D33F" w:rsidR="00471710" w:rsidRDefault="005C40E9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ERCOT has reviewed this Change Control and considers the changes as minimal impact and will be able to absorb these changes into the project. </w:t>
            </w:r>
          </w:p>
          <w:p w14:paraId="379BC972" w14:textId="77777777" w:rsidR="005C40E9" w:rsidRPr="005B145A" w:rsidRDefault="005C40E9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471E23" w14:textId="210ECBF7" w:rsidR="00471710" w:rsidRPr="005B145A" w:rsidRDefault="005C40E9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Texas SET has reviewed and recommends this Change Control as non-emergency for Texas SET 5.0</w:t>
            </w:r>
          </w:p>
          <w:p w14:paraId="1B5BF61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1FC8DDF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510EFE7E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032BD76" w14:textId="77777777" w:rsidR="00EF4095" w:rsidRDefault="00EF4095" w:rsidP="006E1495">
            <w:r>
              <w:rPr>
                <w:b/>
              </w:rPr>
              <w:lastRenderedPageBreak/>
              <w:t>RMS Decision:</w:t>
            </w:r>
          </w:p>
          <w:p w14:paraId="759B31EE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D75E09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2A3F72BC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F216C9D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2050A678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1D6D536C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7460AC1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51765ED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AE30C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932468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DE86DE4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CCA1F0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06262AE8" w14:textId="77777777" w:rsidR="00471710" w:rsidRDefault="00471710" w:rsidP="0046670B">
      <w:pPr>
        <w:rPr>
          <w:b/>
        </w:rPr>
      </w:pPr>
    </w:p>
    <w:p w14:paraId="0148C380" w14:textId="77777777" w:rsidR="005F2175" w:rsidRDefault="005F2175" w:rsidP="00FE6D1C">
      <w:pPr>
        <w:rPr>
          <w:sz w:val="16"/>
        </w:rPr>
      </w:pPr>
    </w:p>
    <w:p w14:paraId="5F80C856" w14:textId="77777777" w:rsidR="005F2175" w:rsidRDefault="005F2175" w:rsidP="00FE6D1C">
      <w:pPr>
        <w:rPr>
          <w:sz w:val="16"/>
        </w:rPr>
      </w:pPr>
    </w:p>
    <w:p w14:paraId="6A9265FB" w14:textId="77777777" w:rsidR="009B5EF4" w:rsidRDefault="009B5EF4" w:rsidP="00FE6D1C">
      <w:pPr>
        <w:rPr>
          <w:sz w:val="16"/>
        </w:rPr>
      </w:pPr>
    </w:p>
    <w:p w14:paraId="0D5F3237" w14:textId="77777777" w:rsidR="009B5EF4" w:rsidRDefault="009B5EF4" w:rsidP="00FE6D1C">
      <w:pPr>
        <w:rPr>
          <w:sz w:val="16"/>
        </w:rPr>
      </w:pPr>
    </w:p>
    <w:p w14:paraId="18162E44" w14:textId="77777777" w:rsidR="009B5EF4" w:rsidRDefault="009B5EF4" w:rsidP="00FE6D1C">
      <w:pPr>
        <w:rPr>
          <w:sz w:val="16"/>
        </w:rPr>
      </w:pPr>
    </w:p>
    <w:p w14:paraId="25F9A8B8" w14:textId="77777777" w:rsidR="009B5EF4" w:rsidRDefault="009B5EF4" w:rsidP="00FE6D1C">
      <w:pPr>
        <w:rPr>
          <w:sz w:val="16"/>
        </w:rPr>
      </w:pPr>
    </w:p>
    <w:p w14:paraId="75CA4F4A" w14:textId="77777777" w:rsidR="009B5EF4" w:rsidRDefault="009B5EF4" w:rsidP="00FE6D1C">
      <w:pPr>
        <w:rPr>
          <w:sz w:val="16"/>
        </w:rPr>
      </w:pPr>
    </w:p>
    <w:p w14:paraId="6D50CFC7" w14:textId="77777777" w:rsidR="009B5EF4" w:rsidRDefault="009B5EF4" w:rsidP="00FE6D1C">
      <w:pPr>
        <w:rPr>
          <w:sz w:val="16"/>
        </w:rPr>
      </w:pPr>
    </w:p>
    <w:p w14:paraId="503FF5E9" w14:textId="77777777" w:rsidR="009B5EF4" w:rsidRDefault="009B5EF4" w:rsidP="00FE6D1C">
      <w:pPr>
        <w:rPr>
          <w:sz w:val="16"/>
        </w:rPr>
      </w:pPr>
    </w:p>
    <w:p w14:paraId="40C9C5C9" w14:textId="77777777" w:rsidR="009B5EF4" w:rsidRDefault="009B5EF4" w:rsidP="00FE6D1C">
      <w:pPr>
        <w:rPr>
          <w:sz w:val="16"/>
        </w:rPr>
      </w:pPr>
    </w:p>
    <w:p w14:paraId="17B57734" w14:textId="77777777" w:rsidR="009B5EF4" w:rsidRDefault="009B5EF4" w:rsidP="00FE6D1C">
      <w:pPr>
        <w:rPr>
          <w:sz w:val="16"/>
        </w:rPr>
      </w:pPr>
    </w:p>
    <w:p w14:paraId="27AACECC" w14:textId="77777777" w:rsidR="009B5EF4" w:rsidRDefault="009B5EF4" w:rsidP="00FE6D1C">
      <w:pPr>
        <w:rPr>
          <w:sz w:val="16"/>
        </w:rPr>
      </w:pPr>
    </w:p>
    <w:p w14:paraId="5ECC37D5" w14:textId="77777777" w:rsidR="009B5EF4" w:rsidRDefault="009B5EF4" w:rsidP="00FE6D1C">
      <w:pPr>
        <w:rPr>
          <w:sz w:val="16"/>
        </w:rPr>
      </w:pPr>
    </w:p>
    <w:p w14:paraId="5B86CA68" w14:textId="77777777" w:rsidR="009B5EF4" w:rsidRDefault="009B5EF4" w:rsidP="00FE6D1C">
      <w:pPr>
        <w:rPr>
          <w:sz w:val="16"/>
        </w:rPr>
      </w:pPr>
    </w:p>
    <w:p w14:paraId="5D0FE46D" w14:textId="77777777" w:rsidR="009B5EF4" w:rsidRDefault="009B5EF4" w:rsidP="00FE6D1C">
      <w:pPr>
        <w:rPr>
          <w:sz w:val="16"/>
        </w:rPr>
      </w:pPr>
    </w:p>
    <w:p w14:paraId="45BB11F9" w14:textId="77777777" w:rsidR="009B5EF4" w:rsidRDefault="009B5EF4" w:rsidP="00FE6D1C">
      <w:pPr>
        <w:rPr>
          <w:sz w:val="16"/>
        </w:rPr>
      </w:pPr>
    </w:p>
    <w:p w14:paraId="34AD5845" w14:textId="77777777" w:rsidR="009B5EF4" w:rsidRDefault="009B5EF4" w:rsidP="00FE6D1C">
      <w:pPr>
        <w:rPr>
          <w:sz w:val="16"/>
        </w:rPr>
      </w:pPr>
    </w:p>
    <w:p w14:paraId="79202E99" w14:textId="77777777" w:rsidR="009B5EF4" w:rsidRDefault="009B5EF4" w:rsidP="00FE6D1C">
      <w:pPr>
        <w:rPr>
          <w:sz w:val="16"/>
        </w:rPr>
      </w:pPr>
    </w:p>
    <w:p w14:paraId="62A8941F" w14:textId="77777777" w:rsidR="009B5EF4" w:rsidRDefault="009B5EF4" w:rsidP="00FE6D1C">
      <w:pPr>
        <w:rPr>
          <w:sz w:val="16"/>
        </w:rPr>
      </w:pPr>
    </w:p>
    <w:p w14:paraId="784762DE" w14:textId="77777777" w:rsidR="009B5EF4" w:rsidRDefault="009B5EF4" w:rsidP="00FE6D1C">
      <w:pPr>
        <w:rPr>
          <w:sz w:val="16"/>
        </w:rPr>
      </w:pPr>
    </w:p>
    <w:p w14:paraId="65A8D748" w14:textId="77777777" w:rsidR="009B5EF4" w:rsidRDefault="009B5EF4" w:rsidP="00FE6D1C">
      <w:pPr>
        <w:rPr>
          <w:sz w:val="16"/>
        </w:rPr>
      </w:pPr>
    </w:p>
    <w:p w14:paraId="1957D015" w14:textId="77777777" w:rsidR="009B5EF4" w:rsidRDefault="009B5EF4" w:rsidP="00FE6D1C">
      <w:pPr>
        <w:rPr>
          <w:sz w:val="16"/>
        </w:rPr>
      </w:pPr>
    </w:p>
    <w:p w14:paraId="58D670D2" w14:textId="77777777" w:rsidR="009B5EF4" w:rsidRDefault="009B5EF4" w:rsidP="00FE6D1C">
      <w:pPr>
        <w:rPr>
          <w:sz w:val="16"/>
        </w:rPr>
      </w:pPr>
    </w:p>
    <w:p w14:paraId="35B31529" w14:textId="77777777" w:rsidR="009B5EF4" w:rsidRDefault="009B5EF4" w:rsidP="00FE6D1C">
      <w:pPr>
        <w:rPr>
          <w:sz w:val="16"/>
        </w:rPr>
      </w:pPr>
    </w:p>
    <w:p w14:paraId="323F9CD0" w14:textId="77777777" w:rsidR="009B5EF4" w:rsidRDefault="009B5EF4" w:rsidP="00FE6D1C">
      <w:pPr>
        <w:rPr>
          <w:sz w:val="16"/>
        </w:rPr>
      </w:pPr>
    </w:p>
    <w:p w14:paraId="4D6FA603" w14:textId="77777777" w:rsidR="009B5EF4" w:rsidRDefault="009B5EF4" w:rsidP="00FE6D1C">
      <w:pPr>
        <w:rPr>
          <w:sz w:val="16"/>
        </w:rPr>
      </w:pPr>
    </w:p>
    <w:p w14:paraId="4F40A1BF" w14:textId="77777777" w:rsidR="009B5EF4" w:rsidRDefault="009B5EF4" w:rsidP="00FE6D1C">
      <w:pPr>
        <w:rPr>
          <w:sz w:val="16"/>
        </w:rPr>
      </w:pPr>
    </w:p>
    <w:p w14:paraId="7D8A025C" w14:textId="77777777" w:rsidR="009B5EF4" w:rsidRDefault="009B5EF4" w:rsidP="00FE6D1C">
      <w:pPr>
        <w:rPr>
          <w:sz w:val="16"/>
        </w:rPr>
      </w:pPr>
    </w:p>
    <w:p w14:paraId="32898BCB" w14:textId="77777777" w:rsidR="009B5EF4" w:rsidRDefault="009B5EF4" w:rsidP="00FE6D1C">
      <w:pPr>
        <w:rPr>
          <w:sz w:val="16"/>
        </w:rPr>
      </w:pPr>
    </w:p>
    <w:p w14:paraId="61C4B4B3" w14:textId="77777777" w:rsidR="009B5EF4" w:rsidRDefault="009B5EF4" w:rsidP="00FE6D1C">
      <w:pPr>
        <w:rPr>
          <w:sz w:val="16"/>
        </w:rPr>
      </w:pPr>
    </w:p>
    <w:p w14:paraId="52551B95" w14:textId="77777777" w:rsidR="009B5EF4" w:rsidRDefault="009B5EF4" w:rsidP="00FE6D1C">
      <w:pPr>
        <w:rPr>
          <w:sz w:val="16"/>
        </w:rPr>
      </w:pPr>
    </w:p>
    <w:p w14:paraId="260FF3D4" w14:textId="77777777" w:rsidR="009B5EF4" w:rsidRDefault="009B5EF4" w:rsidP="00FE6D1C">
      <w:pPr>
        <w:rPr>
          <w:sz w:val="16"/>
        </w:rPr>
      </w:pPr>
    </w:p>
    <w:p w14:paraId="4D09D78B" w14:textId="77777777" w:rsidR="009B5EF4" w:rsidRDefault="009B5EF4" w:rsidP="00FE6D1C">
      <w:pPr>
        <w:rPr>
          <w:sz w:val="16"/>
        </w:rPr>
      </w:pPr>
    </w:p>
    <w:p w14:paraId="0D9ECCEF" w14:textId="77777777" w:rsidR="009B5EF4" w:rsidRDefault="009B5EF4" w:rsidP="00FE6D1C">
      <w:pPr>
        <w:rPr>
          <w:sz w:val="16"/>
        </w:rPr>
      </w:pPr>
    </w:p>
    <w:p w14:paraId="2028B3B5" w14:textId="77777777" w:rsidR="009B5EF4" w:rsidRDefault="009B5EF4" w:rsidP="00FE6D1C">
      <w:pPr>
        <w:rPr>
          <w:sz w:val="16"/>
        </w:rPr>
      </w:pPr>
    </w:p>
    <w:p w14:paraId="5482FA26" w14:textId="77777777" w:rsidR="009B5EF4" w:rsidRDefault="009B5EF4" w:rsidP="00FE6D1C">
      <w:pPr>
        <w:rPr>
          <w:sz w:val="16"/>
        </w:rPr>
      </w:pPr>
    </w:p>
    <w:p w14:paraId="3FC36403" w14:textId="77777777" w:rsidR="009B5EF4" w:rsidRDefault="009B5EF4" w:rsidP="00FE6D1C">
      <w:pPr>
        <w:rPr>
          <w:sz w:val="16"/>
        </w:rPr>
      </w:pPr>
    </w:p>
    <w:p w14:paraId="45E0A99F" w14:textId="77777777" w:rsidR="009B5EF4" w:rsidRDefault="009B5EF4" w:rsidP="00FE6D1C">
      <w:pPr>
        <w:rPr>
          <w:sz w:val="16"/>
        </w:rPr>
      </w:pPr>
    </w:p>
    <w:p w14:paraId="56D80D21" w14:textId="77777777" w:rsidR="009B5EF4" w:rsidRDefault="009B5EF4" w:rsidP="00FE6D1C">
      <w:pPr>
        <w:rPr>
          <w:sz w:val="16"/>
        </w:rPr>
      </w:pPr>
    </w:p>
    <w:p w14:paraId="397C990F" w14:textId="77777777" w:rsidR="009B5EF4" w:rsidRDefault="009B5EF4" w:rsidP="00FE6D1C">
      <w:pPr>
        <w:rPr>
          <w:sz w:val="16"/>
        </w:rPr>
      </w:pPr>
    </w:p>
    <w:p w14:paraId="7C08A7C4" w14:textId="77777777" w:rsidR="009B5EF4" w:rsidRDefault="009B5EF4" w:rsidP="00FE6D1C">
      <w:pPr>
        <w:rPr>
          <w:sz w:val="16"/>
        </w:rPr>
      </w:pPr>
    </w:p>
    <w:p w14:paraId="731909CE" w14:textId="77777777" w:rsidR="009B5EF4" w:rsidRDefault="009B5EF4" w:rsidP="00FE6D1C">
      <w:pPr>
        <w:rPr>
          <w:sz w:val="16"/>
        </w:rPr>
      </w:pPr>
    </w:p>
    <w:p w14:paraId="229A0A91" w14:textId="77777777" w:rsidR="009B5EF4" w:rsidRDefault="009B5EF4" w:rsidP="00FE6D1C">
      <w:pPr>
        <w:rPr>
          <w:sz w:val="16"/>
        </w:rPr>
      </w:pPr>
    </w:p>
    <w:p w14:paraId="0A94115B" w14:textId="77777777" w:rsidR="009B5EF4" w:rsidRDefault="009B5EF4" w:rsidP="00FE6D1C">
      <w:pPr>
        <w:rPr>
          <w:sz w:val="16"/>
        </w:rPr>
      </w:pPr>
    </w:p>
    <w:p w14:paraId="6D6A77C5" w14:textId="77777777" w:rsidR="009B5EF4" w:rsidRDefault="009B5EF4" w:rsidP="00FE6D1C">
      <w:pPr>
        <w:rPr>
          <w:sz w:val="16"/>
        </w:rPr>
      </w:pPr>
    </w:p>
    <w:p w14:paraId="2881A4BF" w14:textId="77777777" w:rsidR="009B5EF4" w:rsidRDefault="009B5EF4" w:rsidP="00FE6D1C">
      <w:pPr>
        <w:rPr>
          <w:sz w:val="16"/>
        </w:rPr>
      </w:pPr>
    </w:p>
    <w:p w14:paraId="109A07AF" w14:textId="77777777" w:rsidR="009B5EF4" w:rsidRDefault="009B5EF4" w:rsidP="00FE6D1C">
      <w:pPr>
        <w:rPr>
          <w:sz w:val="16"/>
        </w:rPr>
      </w:pPr>
    </w:p>
    <w:p w14:paraId="00258551" w14:textId="77777777" w:rsidR="009B5EF4" w:rsidRDefault="009B5EF4" w:rsidP="00FE6D1C">
      <w:pPr>
        <w:rPr>
          <w:sz w:val="16"/>
        </w:rPr>
      </w:pPr>
    </w:p>
    <w:p w14:paraId="3A782581" w14:textId="77777777" w:rsidR="009B5EF4" w:rsidRDefault="009B5EF4" w:rsidP="00FE6D1C">
      <w:pPr>
        <w:rPr>
          <w:sz w:val="16"/>
        </w:rPr>
      </w:pPr>
    </w:p>
    <w:p w14:paraId="2E439EBB" w14:textId="77777777" w:rsidR="009B5EF4" w:rsidRDefault="009B5EF4" w:rsidP="00FE6D1C">
      <w:pPr>
        <w:rPr>
          <w:sz w:val="16"/>
        </w:rPr>
      </w:pPr>
    </w:p>
    <w:p w14:paraId="732D3E21" w14:textId="77777777" w:rsidR="009B5EF4" w:rsidRDefault="009B5EF4" w:rsidP="00FE6D1C">
      <w:pPr>
        <w:rPr>
          <w:sz w:val="16"/>
        </w:rPr>
      </w:pPr>
    </w:p>
    <w:p w14:paraId="29B55BCB" w14:textId="77777777" w:rsidR="009B5EF4" w:rsidRDefault="009B5EF4" w:rsidP="00FE6D1C">
      <w:pPr>
        <w:rPr>
          <w:sz w:val="16"/>
        </w:rPr>
      </w:pPr>
    </w:p>
    <w:p w14:paraId="2D8F527D" w14:textId="77777777" w:rsidR="009B5EF4" w:rsidRDefault="009B5EF4" w:rsidP="00FE6D1C">
      <w:pPr>
        <w:rPr>
          <w:sz w:val="16"/>
        </w:rPr>
      </w:pPr>
    </w:p>
    <w:p w14:paraId="6E5C53C8" w14:textId="77777777" w:rsidR="009B5EF4" w:rsidRDefault="009B5EF4" w:rsidP="00FE6D1C">
      <w:pPr>
        <w:rPr>
          <w:sz w:val="16"/>
        </w:rPr>
      </w:pPr>
    </w:p>
    <w:p w14:paraId="67071FB5" w14:textId="77777777" w:rsidR="009B5EF4" w:rsidRDefault="009B5EF4" w:rsidP="00FE6D1C">
      <w:pPr>
        <w:rPr>
          <w:sz w:val="16"/>
        </w:rPr>
      </w:pPr>
    </w:p>
    <w:p w14:paraId="17584CEE" w14:textId="77777777" w:rsidR="009B5EF4" w:rsidRDefault="009B5EF4" w:rsidP="00FE6D1C">
      <w:pPr>
        <w:rPr>
          <w:sz w:val="16"/>
        </w:rPr>
      </w:pPr>
    </w:p>
    <w:p w14:paraId="318C08B3" w14:textId="77777777" w:rsidR="009B5EF4" w:rsidRDefault="009B5EF4" w:rsidP="00FE6D1C">
      <w:pPr>
        <w:rPr>
          <w:sz w:val="16"/>
        </w:rPr>
      </w:pPr>
    </w:p>
    <w:p w14:paraId="64368461" w14:textId="77777777" w:rsidR="009B5EF4" w:rsidRDefault="009B5EF4" w:rsidP="00FE6D1C">
      <w:pPr>
        <w:rPr>
          <w:sz w:val="16"/>
        </w:rPr>
      </w:pPr>
    </w:p>
    <w:p w14:paraId="1A8176C6" w14:textId="77777777" w:rsidR="009B5EF4" w:rsidRDefault="009B5EF4" w:rsidP="00FE6D1C">
      <w:pPr>
        <w:rPr>
          <w:sz w:val="16"/>
        </w:rPr>
      </w:pPr>
    </w:p>
    <w:p w14:paraId="73B6553B" w14:textId="77777777" w:rsidR="009B5EF4" w:rsidRDefault="009B5EF4" w:rsidP="00FE6D1C">
      <w:pPr>
        <w:rPr>
          <w:sz w:val="16"/>
        </w:rPr>
      </w:pPr>
    </w:p>
    <w:p w14:paraId="34F0A754" w14:textId="77777777" w:rsidR="009B5EF4" w:rsidRDefault="009B5EF4" w:rsidP="00FE6D1C">
      <w:pPr>
        <w:rPr>
          <w:sz w:val="16"/>
        </w:rPr>
      </w:pPr>
    </w:p>
    <w:p w14:paraId="0F5014C4" w14:textId="77777777" w:rsidR="009B5EF4" w:rsidRDefault="009B5EF4" w:rsidP="009B5EF4">
      <w:pPr>
        <w:rPr>
          <w:b/>
          <w:bCs/>
          <w:sz w:val="28"/>
          <w:szCs w:val="28"/>
        </w:rPr>
      </w:pPr>
      <w:r w:rsidRPr="009B5EF4">
        <w:rPr>
          <w:b/>
          <w:bCs/>
          <w:sz w:val="28"/>
          <w:szCs w:val="28"/>
          <w:highlight w:val="yellow"/>
        </w:rPr>
        <w:lastRenderedPageBreak/>
        <w:t>814_04</w:t>
      </w:r>
    </w:p>
    <w:p w14:paraId="0E394F1D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479CCFF2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65E24A88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35523885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2E4F1C7C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2C04968B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47100FA3" w14:textId="77777777" w:rsidR="009B5EF4" w:rsidRDefault="009B5EF4" w:rsidP="009B5EF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4E34C272" w14:textId="77777777" w:rsidR="009B5EF4" w:rsidRDefault="009B5EF4" w:rsidP="009B5EF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59146E46" w14:textId="77777777" w:rsidR="009B5EF4" w:rsidRDefault="009B5EF4" w:rsidP="009B5EF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7FD74B9E" w14:textId="77777777" w:rsidR="009B5EF4" w:rsidRDefault="009B5EF4" w:rsidP="009B5EF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017CE496" w14:textId="77777777" w:rsidR="009B5EF4" w:rsidRDefault="009B5EF4" w:rsidP="009B5EF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2F5A0F75" w14:textId="77777777" w:rsidR="009B5EF4" w:rsidRDefault="009B5EF4" w:rsidP="009B5EF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9B5EF4" w14:paraId="4979A107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D0FC17D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07EB06A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42A61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42EA9EC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  <w:p w14:paraId="3DD999F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5FF3C37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259E6AF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</w:tr>
      <w:tr w:rsidR="009B5EF4" w14:paraId="6D34AF89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A235E9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9F0808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A8075D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193F0818" w14:textId="77777777" w:rsidR="009B5EF4" w:rsidRDefault="009B5EF4" w:rsidP="009B5EF4">
      <w:pPr>
        <w:autoSpaceDE w:val="0"/>
        <w:autoSpaceDN w:val="0"/>
        <w:adjustRightInd w:val="0"/>
      </w:pPr>
    </w:p>
    <w:p w14:paraId="222634CC" w14:textId="77777777" w:rsidR="009B5EF4" w:rsidRDefault="009B5EF4" w:rsidP="009B5EF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2EC432CD" w14:textId="77777777" w:rsidR="009B5EF4" w:rsidRDefault="009B5EF4" w:rsidP="009B5EF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37DDC142" w14:textId="77777777" w:rsidR="009B5EF4" w:rsidRDefault="009B5EF4" w:rsidP="009B5EF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9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84"/>
        <w:gridCol w:w="59"/>
      </w:tblGrid>
      <w:tr w:rsidR="009B5EF4" w14:paraId="1A714199" w14:textId="77777777" w:rsidTr="009B5EF4">
        <w:trPr>
          <w:gridAfter w:val="1"/>
          <w:wAfter w:w="59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14BD233" w14:textId="77777777" w:rsidR="009B5EF4" w:rsidRDefault="009B5EF4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CBC478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83D168B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6C25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4AB4AF7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A67D620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E4EC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9B5EF4" w14:paraId="67903201" w14:textId="77777777" w:rsidTr="009B5EF4"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E567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78ACF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9B5EF4" w14:paraId="60181AA4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DB4BF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FF443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E9A06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BAFA1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9B5EF4" w14:paraId="70DAA431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C2F5D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5D56E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9B5EF4" w14:paraId="7E3C1395" w14:textId="77777777" w:rsidTr="009B5EF4">
        <w:trPr>
          <w:gridAfter w:val="1"/>
          <w:wAfter w:w="59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ED9DD5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70C4D75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E0463F7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7BA1C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6F9CE64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86FCBA3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4090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9B5EF4" w14:paraId="4DD168C2" w14:textId="77777777" w:rsidTr="009B5EF4"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82F7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7D2D20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9B5EF4" w14:paraId="75240055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ACB61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D355F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F96DB0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5C4DD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9B5EF4" w14:paraId="0F286A43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2DB00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C776E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9B5EF4" w14:paraId="64181A1E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81471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90DA0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0A145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BC265B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9B5EF4" w14:paraId="65AC6E17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AEDF6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EBDE2A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9B5EF4" w14:paraId="503D90B0" w14:textId="77777777" w:rsidTr="009B5EF4">
        <w:trPr>
          <w:ins w:id="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8514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" w:author="ERCOT" w:date="2023-01-30T13:58:00Z"/>
              </w:rPr>
            </w:pPr>
            <w:ins w:id="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220FD8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" w:author="ERCOT" w:date="2023-01-30T13:58:00Z"/>
              </w:rPr>
            </w:pPr>
            <w:ins w:id="4" w:author="ERCOT" w:date="2023-01-30T13:58:00Z">
              <w:r>
                <w:t>090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2C69427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2E8F54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" w:author="ERCOT" w:date="2023-01-30T13:58:00Z"/>
              </w:rPr>
            </w:pPr>
            <w:ins w:id="7" w:author="ERCOT" w:date="2023-01-30T13:58:00Z">
              <w:r>
                <w:t>Greater than 90 in the future</w:t>
              </w:r>
            </w:ins>
          </w:p>
        </w:tc>
      </w:tr>
      <w:tr w:rsidR="009B5EF4" w14:paraId="5059CF0D" w14:textId="77777777" w:rsidTr="009B5EF4">
        <w:trPr>
          <w:gridAfter w:val="2"/>
          <w:wAfter w:w="143" w:type="dxa"/>
          <w:ins w:id="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E47D7D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9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CAEFE2D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" w:author="ERCOT" w:date="2023-01-30T13:58:00Z"/>
              </w:rPr>
            </w:pPr>
            <w:ins w:id="11" w:author="ERCOT" w:date="2023-01-30T13:58:00Z">
              <w:r>
                <w:t>Transaction requested a date greater than 90 days in the future.</w:t>
              </w:r>
            </w:ins>
          </w:p>
        </w:tc>
      </w:tr>
      <w:tr w:rsidR="009B5EF4" w14:paraId="53AEDC15" w14:textId="77777777" w:rsidTr="009B5EF4">
        <w:trPr>
          <w:ins w:id="12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9033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3" w:author="ERCOT" w:date="2023-01-30T13:58:00Z"/>
              </w:rPr>
            </w:pPr>
            <w:ins w:id="14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ADE2A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5" w:author="ERCOT" w:date="2023-01-30T13:58:00Z"/>
              </w:rPr>
            </w:pPr>
            <w:ins w:id="16" w:author="ERCOT" w:date="2023-01-30T13:58:00Z">
              <w: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DCC994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7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2E1381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8" w:author="ERCOT" w:date="2023-01-30T13:58:00Z"/>
              </w:rPr>
            </w:pPr>
            <w:ins w:id="19" w:author="ERCOT" w:date="2023-01-30T13:58:00Z">
              <w:r>
                <w:t>Move In Date Greater Than 150 Days in the Past</w:t>
              </w:r>
            </w:ins>
          </w:p>
        </w:tc>
      </w:tr>
      <w:tr w:rsidR="009B5EF4" w14:paraId="6B597FE4" w14:textId="77777777" w:rsidTr="009B5EF4">
        <w:trPr>
          <w:gridAfter w:val="2"/>
          <w:wAfter w:w="143" w:type="dxa"/>
          <w:ins w:id="20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3DEF8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21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11A6548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22" w:author="ERCOT" w:date="2023-01-30T13:58:00Z"/>
              </w:rPr>
            </w:pPr>
            <w:ins w:id="23" w:author="ERCOT" w:date="2023-01-30T13:58:00Z">
              <w:r>
                <w:t xml:space="preserve">TDSP's Usage and Invoicing transactions are limited to 150 Days in the Past. </w:t>
              </w:r>
            </w:ins>
          </w:p>
          <w:p w14:paraId="2CAC5C31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24" w:author="ERCOT" w:date="2023-01-30T13:58:00Z"/>
              </w:rPr>
            </w:pPr>
            <w:ins w:id="25" w:author="ERCOT" w:date="2023-01-30T13:58:00Z">
              <w:r>
                <w:t>(Inadvertent Gain/Loss or Customer Rescission Reject)</w:t>
              </w:r>
            </w:ins>
          </w:p>
        </w:tc>
      </w:tr>
      <w:tr w:rsidR="009B5EF4" w14:paraId="1545E442" w14:textId="77777777" w:rsidTr="009B5EF4">
        <w:trPr>
          <w:ins w:id="2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8C4197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27" w:author="ERCOT" w:date="2023-01-30T13:58:00Z"/>
              </w:rPr>
            </w:pPr>
            <w:ins w:id="2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BD302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29" w:author="ERCOT" w:date="2023-01-30T13:58:00Z"/>
              </w:rPr>
            </w:pPr>
            <w:ins w:id="30" w:author="ERCOT" w:date="2023-01-30T13:58:00Z">
              <w:r>
                <w:t>270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2EBEF2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1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4369F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2" w:author="ERCOT" w:date="2023-01-30T13:58:00Z"/>
              </w:rPr>
            </w:pPr>
            <w:ins w:id="33" w:author="ERCOT" w:date="2023-01-30T13:58:00Z">
              <w:r>
                <w:t>Greater than 270 in the past</w:t>
              </w:r>
            </w:ins>
          </w:p>
        </w:tc>
      </w:tr>
      <w:tr w:rsidR="009B5EF4" w14:paraId="6EBDFB2E" w14:textId="77777777" w:rsidTr="009B5EF4">
        <w:trPr>
          <w:gridAfter w:val="2"/>
          <w:wAfter w:w="143" w:type="dxa"/>
          <w:ins w:id="3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52672F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5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4D3A2F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6" w:author="ERCOT" w:date="2023-01-30T13:58:00Z"/>
              </w:rPr>
            </w:pPr>
            <w:ins w:id="37" w:author="ERCOT" w:date="2023-01-30T13:58:00Z">
              <w:r>
                <w:t>Transaction requested a date greater than 270 days in the past.</w:t>
              </w:r>
            </w:ins>
          </w:p>
        </w:tc>
      </w:tr>
      <w:tr w:rsidR="009B5EF4" w14:paraId="43AA9982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5A195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089C07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FA8999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1967A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9B5EF4" w14:paraId="70F66838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CFE54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9B681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9B5EF4" w14:paraId="31FCFB35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091FF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11BDE5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2D450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BE422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9B5EF4" w14:paraId="0C2EEAF8" w14:textId="77777777" w:rsidTr="009B5EF4">
        <w:trPr>
          <w:ins w:id="3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DF1B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39" w:author="ERCOT" w:date="2023-01-30T13:58:00Z"/>
              </w:rPr>
            </w:pPr>
            <w:ins w:id="4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6E4AE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41" w:author="ERCOT" w:date="2023-01-30T13:58:00Z"/>
              </w:rPr>
            </w:pPr>
            <w:ins w:id="42" w:author="ERCOT" w:date="2023-01-30T13:58:00Z">
              <w:r>
                <w:t>A78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23B4DF7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43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2AC75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44" w:author="ERCOT" w:date="2023-01-30T13:58:00Z"/>
              </w:rPr>
            </w:pPr>
            <w:ins w:id="45" w:author="ERCOT" w:date="2023-01-30T13:58:00Z">
              <w:r>
                <w:t>Item or Service Already Established</w:t>
              </w:r>
            </w:ins>
          </w:p>
        </w:tc>
      </w:tr>
      <w:tr w:rsidR="009B5EF4" w14:paraId="31577210" w14:textId="77777777" w:rsidTr="009B5EF4">
        <w:trPr>
          <w:gridAfter w:val="2"/>
          <w:wAfter w:w="143" w:type="dxa"/>
          <w:ins w:id="4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F8D7B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47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77E34B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48" w:author="ERCOT" w:date="2023-01-30T13:58:00Z"/>
              </w:rPr>
            </w:pPr>
            <w:ins w:id="49" w:author="ERCOT" w:date="2023-01-30T13:58:00Z">
              <w:r>
                <w:t>Requested action has already completed.  Used by TDSP and ERCOT only.</w:t>
              </w:r>
            </w:ins>
          </w:p>
        </w:tc>
      </w:tr>
      <w:tr w:rsidR="009B5EF4" w14:paraId="3EC304AD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BFA40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D04A70B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689063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BF9BA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9B5EF4" w14:paraId="6DC2F077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973DD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72BFE2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9B5EF4" w14:paraId="55F3D42F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9009A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CE3DD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D26CDC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B1040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9B5EF4" w14:paraId="6E70745B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1FFAE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E90BA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9B5EF4" w14:paraId="6F670609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CC8D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21844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0DD274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37EC0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9B5EF4" w14:paraId="4283DB4C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5F6F4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3C886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349A53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53377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9B5EF4" w14:paraId="7B4D732A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80D13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3E8212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9B5EF4" w14:paraId="2F03AAEB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481ED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D3553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78697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73795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9B5EF4" w14:paraId="68A68F65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C0D3C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28A8F4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9B5EF4" w14:paraId="467251F6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D80D4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38232B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E13D3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F789E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9B5EF4" w14:paraId="4722A4C6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BF2B8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F68A4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9B5EF4" w14:paraId="1FCEE178" w14:textId="77777777" w:rsidTr="009B5EF4">
        <w:trPr>
          <w:ins w:id="5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180C8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1" w:author="ERCOT" w:date="2023-01-30T13:58:00Z"/>
              </w:rPr>
            </w:pPr>
            <w:ins w:id="5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A4BA2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3" w:author="ERCOT" w:date="2023-01-30T13:58:00Z"/>
              </w:rPr>
            </w:pPr>
            <w:ins w:id="54" w:author="ERCOT" w:date="2023-01-30T13:58:00Z">
              <w:r>
                <w:t>CCL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A857B34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5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D42CFF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6" w:author="ERCOT" w:date="2023-01-30T13:58:00Z"/>
              </w:rPr>
            </w:pPr>
            <w:ins w:id="57" w:author="ERCOT" w:date="2023-01-30T13:58:00Z">
              <w:r>
                <w:t>Critical Care or Critical Load</w:t>
              </w:r>
            </w:ins>
          </w:p>
        </w:tc>
      </w:tr>
      <w:tr w:rsidR="009B5EF4" w14:paraId="7CD615A6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C803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BFFD6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269F59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FFAE7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9B5EF4" w14:paraId="2E01F58E" w14:textId="77777777" w:rsidTr="009B5EF4">
        <w:trPr>
          <w:ins w:id="5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09878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59" w:author="ERCOT" w:date="2023-01-30T13:58:00Z"/>
              </w:rPr>
            </w:pPr>
            <w:ins w:id="6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A01FA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1" w:author="ERCOT" w:date="2023-01-30T13:58:00Z"/>
              </w:rPr>
            </w:pPr>
            <w:ins w:id="62" w:author="ERCOT" w:date="2023-01-30T13:58:00Z">
              <w:r>
                <w:t>DIP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DEA2D1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3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CFCD4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4" w:author="ERCOT" w:date="2023-01-30T13:58:00Z"/>
              </w:rPr>
            </w:pPr>
            <w:ins w:id="65" w:author="ERCOT" w:date="2023-01-30T13:58:00Z">
              <w:r>
                <w:t>Date In Past</w:t>
              </w:r>
            </w:ins>
          </w:p>
        </w:tc>
      </w:tr>
      <w:tr w:rsidR="009B5EF4" w14:paraId="38A9B513" w14:textId="77777777" w:rsidTr="009B5EF4">
        <w:trPr>
          <w:gridAfter w:val="2"/>
          <w:wAfter w:w="143" w:type="dxa"/>
          <w:ins w:id="6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36123E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7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1669D34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68" w:author="ERCOT" w:date="2023-01-30T13:58:00Z"/>
              </w:rPr>
            </w:pPr>
            <w:ins w:id="69" w:author="ERCOT" w:date="2023-01-30T13:58:00Z">
              <w:r>
                <w:t>Request cannot be backdated.</w:t>
              </w:r>
            </w:ins>
          </w:p>
        </w:tc>
      </w:tr>
      <w:tr w:rsidR="009B5EF4" w14:paraId="3546BBF5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9463E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CA8CF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98F6C2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33D38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9B5EF4" w14:paraId="5C60F3EB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A57EA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F8553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E9C75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92375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9B5EF4" w14:paraId="76C9092A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7A61E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809B09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9B5EF4" w14:paraId="6264871E" w14:textId="77777777" w:rsidTr="009B5EF4">
        <w:trPr>
          <w:ins w:id="7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18ED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71" w:author="ERCOT" w:date="2023-01-30T13:58:00Z"/>
              </w:rPr>
            </w:pPr>
            <w:ins w:id="72" w:author="ERCOT" w:date="2023-01-30T13:58:00Z">
              <w:del w:id="73" w:author="Scott, Kathy D" w:date="2023-04-17T17:41:00Z">
                <w:r w:rsidDel="009B5EF4">
                  <w:delText xml:space="preserve"> </w:delText>
                </w:r>
              </w:del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4809376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74" w:author="ERCOT" w:date="2023-01-30T13:58:00Z"/>
              </w:rPr>
            </w:pPr>
            <w:ins w:id="75" w:author="ERCOT" w:date="2023-01-30T13:58:00Z">
              <w:del w:id="76" w:author="Scott, Kathy D" w:date="2023-04-17T17:41:00Z">
                <w:r w:rsidDel="009B5EF4">
                  <w:delText>I2M</w:delText>
                </w:r>
              </w:del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3A5DDC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77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3AC356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78" w:author="ERCOT" w:date="2023-01-30T13:58:00Z"/>
              </w:rPr>
            </w:pPr>
            <w:ins w:id="79" w:author="ERCOT" w:date="2023-01-30T13:58:00Z">
              <w:del w:id="80" w:author="Scott, Kathy D" w:date="2023-04-17T17:41:00Z">
                <w:r w:rsidDel="009B5EF4">
                  <w:delText>Invalid Second Move Out</w:delText>
                </w:r>
              </w:del>
            </w:ins>
          </w:p>
        </w:tc>
      </w:tr>
      <w:tr w:rsidR="009B5EF4" w14:paraId="249154EF" w14:textId="77777777" w:rsidTr="009B5EF4">
        <w:trPr>
          <w:gridAfter w:val="2"/>
          <w:wAfter w:w="143" w:type="dxa"/>
          <w:ins w:id="81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A071AD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82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735C347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83" w:author="ERCOT" w:date="2023-01-30T13:58:00Z"/>
              </w:rPr>
            </w:pPr>
            <w:ins w:id="84" w:author="ERCOT" w:date="2023-01-30T13:58:00Z">
              <w:del w:id="85" w:author="Scott, Kathy D" w:date="2023-04-17T17:41:00Z">
                <w:r w:rsidDel="009B5EF4">
                  <w:delText>Received invalid 2MO</w:delText>
                </w:r>
              </w:del>
            </w:ins>
            <w:ins w:id="86" w:author="Thurman, Kathryn" w:date="2023-02-07T17:14:00Z">
              <w:del w:id="87" w:author="Scott, Kathy D" w:date="2023-04-17T17:41:00Z">
                <w:r w:rsidRPr="000172E5" w:rsidDel="009B5EF4">
                  <w:rPr>
                    <w:highlight w:val="yellow"/>
                  </w:rPr>
                  <w:delText>2MR</w:delText>
                </w:r>
              </w:del>
            </w:ins>
            <w:ins w:id="88" w:author="ERCOT" w:date="2023-01-30T13:58:00Z">
              <w:del w:id="89" w:author="Scott, Kathy D" w:date="2023-04-17T17:41:00Z">
                <w:r w:rsidDel="009B5EF4">
                  <w:delText xml:space="preserve"> code.</w:delText>
                </w:r>
              </w:del>
            </w:ins>
          </w:p>
        </w:tc>
      </w:tr>
      <w:tr w:rsidR="009B5EF4" w14:paraId="2A09BC80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741C0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6341A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DD9B3A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CDD24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9B5EF4" w14:paraId="41058868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913CE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D9A7C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90" w:author="ERCOT" w:date="2023-01-30T13:58:00Z">
              <w:r>
                <w:delText xml:space="preserve"> MIMO Rules, ERCOT 24</w:delText>
              </w:r>
            </w:del>
          </w:p>
        </w:tc>
      </w:tr>
      <w:tr w:rsidR="009B5EF4" w14:paraId="4D38849C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4EC9D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A1D83B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CF11FD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5F0465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9B5EF4" w14:paraId="72740E7C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44407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6B0A3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9B5EF4" w14:paraId="011488B3" w14:textId="77777777" w:rsidTr="009B5EF4">
        <w:trPr>
          <w:ins w:id="91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5CACD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92" w:author="ERCOT" w:date="2023-01-30T13:58:00Z"/>
              </w:rPr>
            </w:pPr>
            <w:ins w:id="93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35EE53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94" w:author="ERCOT" w:date="2023-01-30T13:58:00Z"/>
              </w:rPr>
            </w:pPr>
            <w:ins w:id="95" w:author="ERCOT" w:date="2023-01-30T13:58:00Z">
              <w: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A8BF1D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96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9281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97" w:author="ERCOT" w:date="2023-01-30T13:58:00Z"/>
              </w:rPr>
            </w:pPr>
            <w:ins w:id="98" w:author="ERCOT" w:date="2023-01-30T13:58:00Z">
              <w:r>
                <w:t>Leapfrog Scenario</w:t>
              </w:r>
            </w:ins>
          </w:p>
        </w:tc>
      </w:tr>
      <w:tr w:rsidR="009B5EF4" w14:paraId="2C688D9E" w14:textId="77777777" w:rsidTr="009B5EF4">
        <w:trPr>
          <w:gridAfter w:val="2"/>
          <w:wAfter w:w="143" w:type="dxa"/>
          <w:ins w:id="99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CCFC4B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0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F784BD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1" w:author="ERCOT" w:date="2023-01-30T13:58:00Z"/>
              </w:rPr>
            </w:pPr>
            <w:ins w:id="102" w:author="ERCOT" w:date="2023-01-30T13:58:00Z">
              <w:r>
                <w:t xml:space="preserve">Third Party has gained or in the process of gaining this ESI ID. </w:t>
              </w:r>
            </w:ins>
          </w:p>
          <w:p w14:paraId="1FAC348B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3" w:author="ERCOT" w:date="2023-01-30T13:58:00Z"/>
              </w:rPr>
            </w:pPr>
            <w:ins w:id="104" w:author="ERCOT" w:date="2023-01-30T13:58:00Z">
              <w:r>
                <w:t xml:space="preserve">(Inadvertent Gain/Loss or Customer Rescission Reject) </w:t>
              </w:r>
            </w:ins>
          </w:p>
        </w:tc>
      </w:tr>
      <w:tr w:rsidR="009B5EF4" w14:paraId="40EC1F84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0DA71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CEE14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BA58A8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BF60A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9B5EF4" w14:paraId="0DDC0ABA" w14:textId="77777777" w:rsidTr="009B5EF4">
        <w:trPr>
          <w:ins w:id="105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1E8EA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6" w:author="ERCOT" w:date="2023-01-30T13:58:00Z"/>
              </w:rPr>
            </w:pPr>
            <w:ins w:id="107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D12A4E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08" w:author="ERCOT" w:date="2023-01-30T13:58:00Z"/>
              </w:rPr>
            </w:pPr>
            <w:ins w:id="109" w:author="ERCOT" w:date="2023-01-30T13:58:00Z">
              <w: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250CF3F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10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2B86B7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11" w:author="ERCOT" w:date="2023-01-30T13:58:00Z"/>
              </w:rPr>
            </w:pPr>
            <w:ins w:id="112" w:author="ERCOT" w:date="2023-01-30T13:58:00Z">
              <w:r>
                <w:t>Move-Out</w:t>
              </w:r>
            </w:ins>
          </w:p>
        </w:tc>
      </w:tr>
      <w:tr w:rsidR="009B5EF4" w14:paraId="114F4EFA" w14:textId="77777777" w:rsidTr="009B5EF4">
        <w:trPr>
          <w:gridAfter w:val="2"/>
          <w:wAfter w:w="143" w:type="dxa"/>
          <w:ins w:id="113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9438CB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14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539891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15" w:author="ERCOT" w:date="2023-01-30T13:58:00Z"/>
              </w:rPr>
            </w:pPr>
            <w:ins w:id="116" w:author="ERCOT" w:date="2023-01-30T13:58:00Z">
              <w:r>
                <w:t>Move-Out is scheduled or has been completed by the TDSP.</w:t>
              </w:r>
            </w:ins>
          </w:p>
          <w:p w14:paraId="0410BDD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17" w:author="ERCOT" w:date="2023-01-30T13:58:00Z"/>
              </w:rPr>
            </w:pPr>
            <w:ins w:id="118" w:author="ERCOT" w:date="2023-01-30T13:58:00Z">
              <w:r>
                <w:t>(Inadvertent Gain/Loss or Customer Rescission Reject)</w:t>
              </w:r>
            </w:ins>
          </w:p>
        </w:tc>
      </w:tr>
      <w:tr w:rsidR="009B5EF4" w14:paraId="6C5322DC" w14:textId="77777777" w:rsidTr="009B5EF4">
        <w:trPr>
          <w:ins w:id="119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581F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0" w:author="ERCOT" w:date="2023-01-30T13:58:00Z"/>
              </w:rPr>
            </w:pPr>
            <w:ins w:id="121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4A6F27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2" w:author="ERCOT" w:date="2023-01-30T13:58:00Z"/>
              </w:rPr>
            </w:pPr>
            <w:ins w:id="123" w:author="ERCOT" w:date="2023-01-30T13:58:00Z">
              <w:r>
                <w:t>NFI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3AF7E24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4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87018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5" w:author="ERCOT" w:date="2023-01-30T13:58:00Z"/>
              </w:rPr>
            </w:pPr>
            <w:ins w:id="126" w:author="ERCOT" w:date="2023-01-30T13:58:00Z">
              <w:r>
                <w:t>Not First In</w:t>
              </w:r>
            </w:ins>
          </w:p>
        </w:tc>
      </w:tr>
      <w:tr w:rsidR="009B5EF4" w14:paraId="402403F3" w14:textId="77777777" w:rsidTr="009B5EF4">
        <w:trPr>
          <w:gridAfter w:val="2"/>
          <w:wAfter w:w="143" w:type="dxa"/>
          <w:ins w:id="127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6D4B4E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8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EED311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29" w:author="ERCOT" w:date="2023-01-30T13:58:00Z"/>
              </w:rPr>
            </w:pPr>
            <w:ins w:id="130" w:author="ERCOT" w:date="2023-01-30T13:58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9B5EF4" w14:paraId="5CB031E6" w14:textId="77777777" w:rsidTr="009B5EF4">
        <w:trPr>
          <w:ins w:id="131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B853C6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32" w:author="ERCOT" w:date="2023-01-30T13:58:00Z"/>
              </w:rPr>
            </w:pPr>
            <w:ins w:id="133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72AC3E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34" w:author="ERCOT" w:date="2023-01-30T13:58:00Z"/>
              </w:rPr>
            </w:pPr>
            <w:ins w:id="135" w:author="ERCOT" w:date="2023-01-30T13:58:00Z">
              <w:r>
                <w:t>NVS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C46B42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36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79BF6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37" w:author="ERCOT" w:date="2023-01-30T13:58:00Z"/>
              </w:rPr>
            </w:pPr>
            <w:ins w:id="138" w:author="ERCOT" w:date="2023-01-30T13:58:00Z">
              <w:r>
                <w:t>No Valid Safety Net</w:t>
              </w:r>
            </w:ins>
          </w:p>
        </w:tc>
      </w:tr>
      <w:tr w:rsidR="009B5EF4" w14:paraId="34CE8DC6" w14:textId="77777777" w:rsidTr="009B5EF4">
        <w:trPr>
          <w:gridAfter w:val="2"/>
          <w:wAfter w:w="143" w:type="dxa"/>
          <w:ins w:id="139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7724D6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0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CD0F3D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1" w:author="ERCOT" w:date="2023-01-30T13:58:00Z"/>
              </w:rPr>
            </w:pPr>
            <w:ins w:id="142" w:author="ERCOT" w:date="2023-01-30T13:58:00Z">
              <w:r>
                <w:t>Backdated request with no valid safety net.</w:t>
              </w:r>
            </w:ins>
          </w:p>
        </w:tc>
      </w:tr>
      <w:tr w:rsidR="009B5EF4" w14:paraId="260B791A" w14:textId="77777777" w:rsidTr="009B5EF4">
        <w:trPr>
          <w:ins w:id="143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21AD15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4" w:author="ERCOT" w:date="2023-01-30T13:58:00Z"/>
              </w:rPr>
            </w:pPr>
            <w:ins w:id="145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F9FBC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6" w:author="ERCOT" w:date="2023-01-30T13:58:00Z"/>
              </w:rPr>
            </w:pPr>
            <w:ins w:id="147" w:author="ERCOT" w:date="2023-01-30T13:58:00Z">
              <w:r>
                <w:t>PCI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A3C2881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8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EAAD69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49" w:author="ERCOT" w:date="2023-01-30T13:58:00Z"/>
              </w:rPr>
            </w:pPr>
            <w:ins w:id="150" w:author="ERCOT" w:date="2023-01-30T13:58:00Z">
              <w:r>
                <w:t>Priority Code Invalid</w:t>
              </w:r>
            </w:ins>
          </w:p>
        </w:tc>
      </w:tr>
      <w:tr w:rsidR="009B5EF4" w14:paraId="0A0D91E6" w14:textId="77777777" w:rsidTr="009B5EF4">
        <w:trPr>
          <w:gridAfter w:val="2"/>
          <w:wAfter w:w="143" w:type="dxa"/>
          <w:ins w:id="151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3199C3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52" w:author="ERCOT" w:date="2023-01-30T13:58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E493FA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53" w:author="ERCOT" w:date="2023-01-30T13:58:00Z"/>
              </w:rPr>
            </w:pPr>
            <w:ins w:id="154" w:author="ERCOT" w:date="2023-01-30T13:58:00Z">
              <w:r>
                <w:t>Priority Code Invalid or in conflict with date requested.</w:t>
              </w:r>
            </w:ins>
          </w:p>
        </w:tc>
      </w:tr>
      <w:tr w:rsidR="009B5EF4" w14:paraId="73795F9D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A2E13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A80CA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DFAF3B6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643CB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9B5EF4" w14:paraId="0A0E2742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55FA0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66B3D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55" w:author="ERCOT" w:date="2023-01-30T13:58:00Z">
              <w:r>
                <w:t>.</w:t>
              </w:r>
            </w:ins>
          </w:p>
        </w:tc>
      </w:tr>
      <w:tr w:rsidR="009B5EF4" w14:paraId="7182B02C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4D4E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67CE0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9569F0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20B9B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9B5EF4" w14:paraId="4D661801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AD756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7CEB9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56" w:author="ERCOT" w:date="2023-01-30T13:58:00Z">
              <w:r>
                <w:delText xml:space="preserve"> MIMO Rules, ERCOT 4</w:delText>
              </w:r>
            </w:del>
          </w:p>
        </w:tc>
      </w:tr>
      <w:tr w:rsidR="009B5EF4" w14:paraId="25D77D84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B3C1A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18A444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B62AFE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03EE3E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9B5EF4" w14:paraId="24DE495A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F7053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9128F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57" w:author="ERCOT" w:date="2023-01-30T13:58:00Z">
              <w:r>
                <w:delText xml:space="preserve"> MIMO Rules, ERCOT 1, TDSP 4.</w:delText>
              </w:r>
            </w:del>
          </w:p>
        </w:tc>
      </w:tr>
      <w:tr w:rsidR="009B5EF4" w14:paraId="5CC722A3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B0DA8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1BD8A1F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F68AFF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325A8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9B5EF4" w14:paraId="004BF18E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88B94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E37DDF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For TDSP use only when Switch Hold has been placed on Premise.  This Switch Hold will block MVI or Switch request from being scheduled by the TDSP</w:t>
            </w:r>
            <w:ins w:id="158" w:author="ERCOT" w:date="2023-01-30T13:58:00Z">
              <w:r>
                <w:t>.</w:t>
              </w:r>
            </w:ins>
          </w:p>
        </w:tc>
      </w:tr>
      <w:tr w:rsidR="009B5EF4" w14:paraId="736F4EB9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7E825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5C2951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A9D02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A27BA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9B5EF4" w14:paraId="385EDE57" w14:textId="77777777" w:rsidTr="009B5EF4">
        <w:trPr>
          <w:gridAfter w:val="2"/>
          <w:wAfter w:w="14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2BF5DD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183CD12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59" w:author="ERCOT" w:date="2023-01-30T13:58:00Z">
              <w:r>
                <w:t xml:space="preserve">or Acquisition </w:t>
              </w:r>
            </w:ins>
            <w:r>
              <w:t>(BGN07='TS'</w:t>
            </w:r>
            <w:ins w:id="160" w:author="ERCOT" w:date="2023-01-30T13:58:00Z">
              <w:r>
                <w:t xml:space="preserve"> or BGN07='AQ'</w:t>
              </w:r>
            </w:ins>
            <w:r>
              <w:t>) transaction is received from ERCOT.  This code is valid only when BGN07='TS'</w:t>
            </w:r>
            <w:ins w:id="161" w:author="ERCOT" w:date="2023-01-30T13:58:00Z">
              <w:r>
                <w:t xml:space="preserve"> or BGN07='AQ'</w:t>
              </w:r>
            </w:ins>
            <w:r>
              <w:t>.</w:t>
            </w:r>
          </w:p>
        </w:tc>
      </w:tr>
      <w:tr w:rsidR="009B5EF4" w14:paraId="3EB2F0A6" w14:textId="77777777" w:rsidTr="009B5EF4"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48F4B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79ED77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297B11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70B3EA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9B5EF4" w14:paraId="35045229" w14:textId="77777777" w:rsidTr="009B5EF4">
        <w:trPr>
          <w:ins w:id="162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6E592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63" w:author="ERCOT" w:date="2023-01-30T13:58:00Z"/>
              </w:rPr>
            </w:pPr>
            <w:ins w:id="164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6620700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65" w:author="ERCOT" w:date="2023-01-30T13:58:00Z"/>
              </w:rPr>
            </w:pPr>
            <w:ins w:id="166" w:author="ERCOT" w:date="2023-01-30T13:58:00Z">
              <w:r>
                <w:t>TMI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9B379AC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67" w:author="ERCOT" w:date="2023-01-30T13:58:00Z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4F79E6" w14:textId="77777777" w:rsidR="009B5EF4" w:rsidRDefault="009B5EF4">
            <w:pPr>
              <w:autoSpaceDE w:val="0"/>
              <w:autoSpaceDN w:val="0"/>
              <w:adjustRightInd w:val="0"/>
              <w:ind w:right="144"/>
              <w:rPr>
                <w:ins w:id="168" w:author="ERCOT" w:date="2023-01-30T13:58:00Z"/>
              </w:rPr>
            </w:pPr>
            <w:ins w:id="169" w:author="ERCOT" w:date="2023-01-30T13:58:00Z">
              <w:r>
                <w:t xml:space="preserve">Invalid Move </w:t>
              </w:r>
              <w:proofErr w:type="gramStart"/>
              <w:r>
                <w:t>In</w:t>
              </w:r>
              <w:proofErr w:type="gramEnd"/>
              <w:r>
                <w:t xml:space="preserve"> on Temporary Service</w:t>
              </w:r>
            </w:ins>
          </w:p>
        </w:tc>
      </w:tr>
      <w:tr w:rsidR="009B5EF4" w14:paraId="7C6A866D" w14:textId="77777777" w:rsidTr="009B5EF4">
        <w:trPr>
          <w:gridAfter w:val="1"/>
          <w:wAfter w:w="59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1D0AE1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B25402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D4DB368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E8961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DD2CD30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16ACAA" w14:textId="77777777" w:rsidR="009B5EF4" w:rsidRDefault="009B5EF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AC3E8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9B5EF4" w14:paraId="662DFBEA" w14:textId="77777777" w:rsidTr="009B5EF4"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3FA10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C8CF209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9B5EF4" w14:paraId="74D6E352" w14:textId="77777777" w:rsidTr="009B5EF4"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62623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91D64C" w14:textId="77777777" w:rsidR="009B5EF4" w:rsidRDefault="009B5EF4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70" w:author="ERCOT" w:date="2023-01-30T13:58:00Z">
              <w:r>
                <w:t xml:space="preserve">"API", </w:t>
              </w:r>
            </w:ins>
            <w:r>
              <w:t>and "</w:t>
            </w:r>
            <w:del w:id="171" w:author="ERCOT" w:date="2023-01-30T13:58:00Z">
              <w:r>
                <w:delText>API</w:delText>
              </w:r>
            </w:del>
            <w:ins w:id="172" w:author="ERCOT" w:date="2023-01-30T13:58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72DBA617" w14:textId="77777777" w:rsidR="009B5EF4" w:rsidRDefault="009B5EF4" w:rsidP="009B5EF4"/>
    <w:sectPr w:rsidR="009B5EF4" w:rsidSect="00020896">
      <w:headerReference w:type="default" r:id="rId9"/>
      <w:footerReference w:type="default" r:id="rId10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0ED6" w14:textId="77777777" w:rsidR="00B17B94" w:rsidRDefault="00B17B94">
      <w:r>
        <w:separator/>
      </w:r>
    </w:p>
  </w:endnote>
  <w:endnote w:type="continuationSeparator" w:id="0">
    <w:p w14:paraId="4F90FF1F" w14:textId="77777777" w:rsidR="00B17B94" w:rsidRDefault="00B1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9B70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1F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B05F" w14:textId="77777777" w:rsidR="00B17B94" w:rsidRDefault="00B17B94">
      <w:r>
        <w:separator/>
      </w:r>
    </w:p>
  </w:footnote>
  <w:footnote w:type="continuationSeparator" w:id="0">
    <w:p w14:paraId="1C96D7B7" w14:textId="77777777" w:rsidR="00B17B94" w:rsidRDefault="00B17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0F1B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17989641">
    <w:abstractNumId w:val="1"/>
  </w:num>
  <w:num w:numId="2" w16cid:durableId="188470600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92219"/>
    <w:rsid w:val="000D364E"/>
    <w:rsid w:val="00255686"/>
    <w:rsid w:val="0027711D"/>
    <w:rsid w:val="002B1F2B"/>
    <w:rsid w:val="002B6478"/>
    <w:rsid w:val="002C379F"/>
    <w:rsid w:val="002E55FE"/>
    <w:rsid w:val="00344FB2"/>
    <w:rsid w:val="00404557"/>
    <w:rsid w:val="004369D5"/>
    <w:rsid w:val="0046670B"/>
    <w:rsid w:val="00471710"/>
    <w:rsid w:val="004824DD"/>
    <w:rsid w:val="00506878"/>
    <w:rsid w:val="00552D06"/>
    <w:rsid w:val="00587B1C"/>
    <w:rsid w:val="00593F9F"/>
    <w:rsid w:val="005B145A"/>
    <w:rsid w:val="005C40E9"/>
    <w:rsid w:val="005F2175"/>
    <w:rsid w:val="00634EEE"/>
    <w:rsid w:val="00663A88"/>
    <w:rsid w:val="006958FD"/>
    <w:rsid w:val="006E1495"/>
    <w:rsid w:val="007155F4"/>
    <w:rsid w:val="007A003D"/>
    <w:rsid w:val="008807CA"/>
    <w:rsid w:val="00897728"/>
    <w:rsid w:val="008E1FDB"/>
    <w:rsid w:val="0097406F"/>
    <w:rsid w:val="009B5EF4"/>
    <w:rsid w:val="009C64C6"/>
    <w:rsid w:val="009F326A"/>
    <w:rsid w:val="00A323A3"/>
    <w:rsid w:val="00A92EF6"/>
    <w:rsid w:val="00B04C2E"/>
    <w:rsid w:val="00B17B94"/>
    <w:rsid w:val="00B751F7"/>
    <w:rsid w:val="00BA1D26"/>
    <w:rsid w:val="00BA730B"/>
    <w:rsid w:val="00BB00DA"/>
    <w:rsid w:val="00CD345F"/>
    <w:rsid w:val="00D151CB"/>
    <w:rsid w:val="00DF1746"/>
    <w:rsid w:val="00E351E2"/>
    <w:rsid w:val="00E83F26"/>
    <w:rsid w:val="00EF4095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50BA650"/>
  <w15:chartTrackingRefBased/>
  <w15:docId w15:val="{55BB556D-749F-4AB0-A561-6550555D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323A3"/>
  </w:style>
  <w:style w:type="character" w:styleId="UnresolvedMention">
    <w:name w:val="Unresolved Mention"/>
    <w:uiPriority w:val="99"/>
    <w:semiHidden/>
    <w:unhideWhenUsed/>
    <w:rsid w:val="00A32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xsetchangecontrol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thy.Scott@CenterPointEnergy.com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1106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7649</CharactersWithSpaces>
  <SharedDoc>false</SharedDoc>
  <HLinks>
    <vt:vector size="12" baseType="variant">
      <vt:variant>
        <vt:i4>1703984</vt:i4>
      </vt:variant>
      <vt:variant>
        <vt:i4>3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  <vt:variant>
        <vt:i4>131198</vt:i4>
      </vt:variant>
      <vt:variant>
        <vt:i4>0</vt:i4>
      </vt:variant>
      <vt:variant>
        <vt:i4>0</vt:i4>
      </vt:variant>
      <vt:variant>
        <vt:i4>5</vt:i4>
      </vt:variant>
      <vt:variant>
        <vt:lpwstr>mailto:Kathy.Scott@CenterPointEnergy.com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TXSET_05172023</cp:lastModifiedBy>
  <cp:revision>2</cp:revision>
  <cp:lastPrinted>2010-12-01T22:31:00Z</cp:lastPrinted>
  <dcterms:created xsi:type="dcterms:W3CDTF">2023-05-17T16:27:00Z</dcterms:created>
  <dcterms:modified xsi:type="dcterms:W3CDTF">2023-05-17T16:27:00Z</dcterms:modified>
</cp:coreProperties>
</file>