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B1BEB" w14:textId="77777777" w:rsidR="00915BBA" w:rsidRDefault="00915BBA">
      <w:pPr>
        <w:pStyle w:val="Footer"/>
        <w:widowControl/>
        <w:tabs>
          <w:tab w:val="clear" w:pos="4320"/>
          <w:tab w:val="clear" w:pos="8640"/>
        </w:tabs>
        <w:rPr>
          <w:rFonts w:ascii="Times New Roman" w:hAnsi="Times New Roman"/>
        </w:rPr>
      </w:pPr>
    </w:p>
    <w:p w14:paraId="241AC77C" w14:textId="77777777" w:rsidR="00915BBA" w:rsidRDefault="00915BBA"/>
    <w:p w14:paraId="3263B3F8" w14:textId="77777777" w:rsidR="00915BBA" w:rsidRDefault="00915BBA"/>
    <w:p w14:paraId="35FBF55B" w14:textId="77777777" w:rsidR="00915BBA" w:rsidRDefault="00915BBA"/>
    <w:p w14:paraId="1E0069BF" w14:textId="77777777" w:rsidR="00915BBA" w:rsidRDefault="00915BBA"/>
    <w:p w14:paraId="10E57505" w14:textId="77777777" w:rsidR="00915BBA" w:rsidRDefault="00915BBA">
      <w:pPr>
        <w:rPr>
          <w:sz w:val="72"/>
        </w:rPr>
      </w:pPr>
    </w:p>
    <w:p w14:paraId="4DC6EFDF" w14:textId="77777777" w:rsidR="00915BBA" w:rsidRDefault="00915BBA">
      <w:pPr>
        <w:jc w:val="center"/>
        <w:rPr>
          <w:b/>
          <w:sz w:val="96"/>
        </w:rPr>
      </w:pPr>
      <w:smartTag w:uri="urn:schemas-microsoft-com:office:smarttags" w:element="State">
        <w:smartTag w:uri="urn:schemas-microsoft-com:office:smarttags" w:element="place">
          <w:r>
            <w:rPr>
              <w:b/>
              <w:sz w:val="96"/>
            </w:rPr>
            <w:t>Texas</w:t>
          </w:r>
        </w:smartTag>
      </w:smartTag>
    </w:p>
    <w:p w14:paraId="63ED1A8C" w14:textId="77777777" w:rsidR="00915BBA" w:rsidRDefault="00915BBA">
      <w:pPr>
        <w:jc w:val="center"/>
        <w:rPr>
          <w:b/>
          <w:sz w:val="96"/>
        </w:rPr>
      </w:pPr>
    </w:p>
    <w:p w14:paraId="1A205337" w14:textId="77777777" w:rsidR="00915BBA" w:rsidRDefault="00915BBA">
      <w:pPr>
        <w:jc w:val="center"/>
        <w:rPr>
          <w:b/>
          <w:sz w:val="96"/>
        </w:rPr>
      </w:pPr>
      <w:r>
        <w:rPr>
          <w:b/>
          <w:sz w:val="96"/>
          <w:u w:val="single"/>
        </w:rPr>
        <w:t>S</w:t>
      </w:r>
      <w:r>
        <w:rPr>
          <w:b/>
          <w:sz w:val="96"/>
        </w:rPr>
        <w:t>tandard</w:t>
      </w:r>
    </w:p>
    <w:p w14:paraId="65251D1A" w14:textId="77777777" w:rsidR="00915BBA" w:rsidRDefault="00915BBA">
      <w:pPr>
        <w:jc w:val="center"/>
        <w:rPr>
          <w:b/>
          <w:sz w:val="96"/>
        </w:rPr>
      </w:pPr>
      <w:r>
        <w:rPr>
          <w:b/>
          <w:sz w:val="96"/>
          <w:u w:val="single"/>
        </w:rPr>
        <w:t>E</w:t>
      </w:r>
      <w:r>
        <w:rPr>
          <w:b/>
          <w:sz w:val="96"/>
        </w:rPr>
        <w:t>lectronic</w:t>
      </w:r>
    </w:p>
    <w:p w14:paraId="5BDA4A28" w14:textId="77777777" w:rsidR="00915BBA" w:rsidRDefault="00915BBA">
      <w:pPr>
        <w:jc w:val="center"/>
        <w:rPr>
          <w:b/>
          <w:sz w:val="96"/>
        </w:rPr>
      </w:pPr>
      <w:r>
        <w:rPr>
          <w:b/>
          <w:sz w:val="96"/>
          <w:u w:val="single"/>
        </w:rPr>
        <w:t>T</w:t>
      </w:r>
      <w:r>
        <w:rPr>
          <w:b/>
          <w:sz w:val="96"/>
        </w:rPr>
        <w:t>ransaction</w:t>
      </w:r>
    </w:p>
    <w:p w14:paraId="605BC6F5" w14:textId="77777777" w:rsidR="00915BBA" w:rsidRDefault="00915BBA">
      <w:pPr>
        <w:jc w:val="center"/>
        <w:rPr>
          <w:sz w:val="72"/>
        </w:rPr>
      </w:pPr>
    </w:p>
    <w:p w14:paraId="3BEC8A75" w14:textId="77777777" w:rsidR="00915BBA" w:rsidRDefault="00915BBA">
      <w:pPr>
        <w:jc w:val="center"/>
        <w:rPr>
          <w:b/>
          <w:sz w:val="72"/>
        </w:rPr>
      </w:pPr>
      <w:r>
        <w:rPr>
          <w:b/>
          <w:sz w:val="72"/>
        </w:rPr>
        <w:t>814_20:</w:t>
      </w:r>
    </w:p>
    <w:p w14:paraId="7C888217" w14:textId="77777777" w:rsidR="00915BBA" w:rsidRDefault="00915BBA">
      <w:pPr>
        <w:pStyle w:val="Heading5"/>
      </w:pPr>
      <w:r>
        <w:t>ESI ID</w:t>
      </w:r>
      <w:r w:rsidR="00825800">
        <w:t xml:space="preserve"> Maintenance</w:t>
      </w:r>
      <w:r>
        <w:t xml:space="preserve"> Request</w:t>
      </w:r>
    </w:p>
    <w:p w14:paraId="1BF3B986" w14:textId="77777777" w:rsidR="00915BBA" w:rsidRDefault="00915BBA">
      <w:pPr>
        <w:jc w:val="center"/>
        <w:rPr>
          <w:sz w:val="72"/>
        </w:rPr>
      </w:pPr>
    </w:p>
    <w:p w14:paraId="7021053F" w14:textId="77777777" w:rsidR="00915BBA" w:rsidRDefault="00915BBA">
      <w:pPr>
        <w:jc w:val="center"/>
        <w:rPr>
          <w:sz w:val="72"/>
          <w:u w:val="single"/>
        </w:rPr>
      </w:pPr>
    </w:p>
    <w:p w14:paraId="3DD32B3D" w14:textId="77777777" w:rsidR="00915BBA" w:rsidRDefault="00915BBA">
      <w:pPr>
        <w:rPr>
          <w:sz w:val="32"/>
          <w:u w:val="single"/>
        </w:rPr>
      </w:pPr>
    </w:p>
    <w:p w14:paraId="692E859F" w14:textId="77777777" w:rsidR="00915BBA" w:rsidRDefault="00915BBA">
      <w:pPr>
        <w:rPr>
          <w:sz w:val="32"/>
        </w:rPr>
      </w:pPr>
      <w:r>
        <w:rPr>
          <w:sz w:val="32"/>
          <w:u w:val="single"/>
        </w:rPr>
        <w:t>E</w:t>
      </w:r>
      <w:r>
        <w:rPr>
          <w:sz w:val="32"/>
        </w:rPr>
        <w:t xml:space="preserve">lectronic </w:t>
      </w:r>
      <w:r>
        <w:rPr>
          <w:sz w:val="32"/>
          <w:u w:val="single"/>
        </w:rPr>
        <w:t>D</w:t>
      </w:r>
      <w:r>
        <w:rPr>
          <w:sz w:val="32"/>
        </w:rPr>
        <w:t xml:space="preserve">ata </w:t>
      </w:r>
      <w:r>
        <w:rPr>
          <w:sz w:val="32"/>
          <w:u w:val="single"/>
        </w:rPr>
        <w:t>I</w:t>
      </w:r>
      <w:r>
        <w:rPr>
          <w:sz w:val="32"/>
        </w:rPr>
        <w:t>nterchange</w:t>
      </w:r>
    </w:p>
    <w:p w14:paraId="38C90306" w14:textId="77777777" w:rsidR="00915BBA" w:rsidRPr="00C9540C" w:rsidRDefault="00915BBA">
      <w:pPr>
        <w:rPr>
          <w:sz w:val="32"/>
        </w:rPr>
      </w:pPr>
      <w:r w:rsidRPr="00C9540C">
        <w:rPr>
          <w:sz w:val="32"/>
        </w:rPr>
        <w:t>ANSI ASC X12 Ver/Rel 004010</w:t>
      </w:r>
    </w:p>
    <w:p w14:paraId="1285C3FD" w14:textId="77777777" w:rsidR="00915BBA" w:rsidRDefault="00915BBA">
      <w:pPr>
        <w:rPr>
          <w:sz w:val="32"/>
        </w:rPr>
      </w:pPr>
      <w:r>
        <w:rPr>
          <w:sz w:val="32"/>
        </w:rPr>
        <w:t>Transaction Set 814</w:t>
      </w:r>
    </w:p>
    <w:p w14:paraId="30BC8D57" w14:textId="77777777" w:rsidR="00915BBA" w:rsidRDefault="00915BBA">
      <w:pPr>
        <w:ind w:right="144"/>
        <w:jc w:val="center"/>
        <w:rPr>
          <w:ins w:id="0" w:author="ERCOT" w:date="2023-03-30T15:35:00Z"/>
          <w:sz w:val="48"/>
        </w:rPr>
      </w:pPr>
      <w:ins w:id="1" w:author="ERCOT" w:date="2023-03-30T15:35:00Z">
        <w:r>
          <w:rPr>
            <w:sz w:val="48"/>
          </w:rPr>
          <w:br w:type="page"/>
        </w:r>
      </w:ins>
    </w:p>
    <w:p w14:paraId="4C870092" w14:textId="77777777" w:rsidR="00915BBA" w:rsidRDefault="00915BBA">
      <w:pPr>
        <w:ind w:right="144"/>
        <w:jc w:val="center"/>
        <w:rPr>
          <w:sz w:val="48"/>
        </w:rPr>
      </w:pPr>
    </w:p>
    <w:p w14:paraId="722DC331" w14:textId="77777777" w:rsidR="00915BBA" w:rsidRDefault="00915BBA">
      <w:pPr>
        <w:ind w:right="144"/>
        <w:jc w:val="center"/>
        <w:rPr>
          <w:b/>
          <w:snapToGrid w:val="0"/>
          <w:sz w:val="40"/>
        </w:rPr>
      </w:pPr>
      <w:smartTag w:uri="urn:schemas-microsoft-com:office:smarttags" w:element="State">
        <w:smartTag w:uri="urn:schemas-microsoft-com:office:smarttags" w:element="place">
          <w:r>
            <w:rPr>
              <w:b/>
              <w:snapToGrid w:val="0"/>
              <w:sz w:val="40"/>
            </w:rPr>
            <w:t>Texas</w:t>
          </w:r>
        </w:smartTag>
      </w:smartTag>
      <w:r>
        <w:rPr>
          <w:b/>
          <w:snapToGrid w:val="0"/>
          <w:sz w:val="40"/>
        </w:rPr>
        <w:t xml:space="preserve"> 814_20:</w:t>
      </w:r>
    </w:p>
    <w:p w14:paraId="60A62D0E" w14:textId="77777777" w:rsidR="00915BBA" w:rsidRDefault="00825800">
      <w:pPr>
        <w:pStyle w:val="Heading7"/>
        <w:jc w:val="center"/>
      </w:pPr>
      <w:r>
        <w:t>ESI ID Maintenance Request</w:t>
      </w:r>
    </w:p>
    <w:p w14:paraId="621B4E79" w14:textId="77777777" w:rsidR="00915BBA" w:rsidRDefault="00915BBA">
      <w:pPr>
        <w:ind w:right="144"/>
        <w:rPr>
          <w:snapToGrid w:val="0"/>
          <w:sz w:val="36"/>
        </w:rPr>
      </w:pPr>
    </w:p>
    <w:p w14:paraId="4C9E505F" w14:textId="77777777" w:rsidR="00915BBA" w:rsidRPr="00B67264" w:rsidRDefault="00915BBA">
      <w:pPr>
        <w:ind w:right="144"/>
        <w:rPr>
          <w:snapToGrid w:val="0"/>
          <w:sz w:val="28"/>
          <w:szCs w:val="28"/>
        </w:rPr>
      </w:pPr>
      <w:r w:rsidRPr="00B67264">
        <w:rPr>
          <w:snapToGrid w:val="0"/>
          <w:sz w:val="28"/>
          <w:szCs w:val="28"/>
        </w:rPr>
        <w:t>This transaction set...</w:t>
      </w:r>
    </w:p>
    <w:p w14:paraId="707E333C" w14:textId="77777777" w:rsidR="00915BBA" w:rsidRPr="00B67264" w:rsidRDefault="00915BBA">
      <w:pPr>
        <w:ind w:right="144"/>
        <w:rPr>
          <w:snapToGrid w:val="0"/>
          <w:sz w:val="28"/>
          <w:szCs w:val="28"/>
        </w:rPr>
      </w:pPr>
    </w:p>
    <w:p w14:paraId="34808620" w14:textId="77777777" w:rsidR="00915BBA" w:rsidRPr="00B67264" w:rsidRDefault="00915BBA">
      <w:pPr>
        <w:pStyle w:val="BodyText"/>
        <w:rPr>
          <w:sz w:val="28"/>
          <w:szCs w:val="28"/>
        </w:rPr>
      </w:pPr>
      <w:r w:rsidRPr="00B67264">
        <w:rPr>
          <w:sz w:val="28"/>
          <w:szCs w:val="28"/>
        </w:rPr>
        <w:t xml:space="preserve">... from the TDSP to ERCOT is used to communicate the </w:t>
      </w:r>
      <w:r w:rsidR="00825800">
        <w:rPr>
          <w:sz w:val="28"/>
          <w:szCs w:val="28"/>
        </w:rPr>
        <w:t>creation</w:t>
      </w:r>
      <w:r w:rsidRPr="00B67264">
        <w:rPr>
          <w:sz w:val="28"/>
          <w:szCs w:val="28"/>
        </w:rPr>
        <w:t xml:space="preserve"> of a new ESI ID, changes to information associated with an existing ESI ID, or retirement of an existing ESI ID.</w:t>
      </w:r>
    </w:p>
    <w:p w14:paraId="41A640E2" w14:textId="77777777" w:rsidR="00915BBA" w:rsidRPr="00B67264" w:rsidRDefault="00915BBA">
      <w:pPr>
        <w:pStyle w:val="BodyText"/>
        <w:rPr>
          <w:sz w:val="28"/>
          <w:szCs w:val="28"/>
        </w:rPr>
      </w:pPr>
    </w:p>
    <w:p w14:paraId="2213EDFA" w14:textId="77777777" w:rsidR="00915BBA" w:rsidRPr="00B67264" w:rsidRDefault="00915BBA">
      <w:pPr>
        <w:pStyle w:val="BodyText"/>
        <w:rPr>
          <w:sz w:val="28"/>
          <w:szCs w:val="28"/>
        </w:rPr>
      </w:pPr>
      <w:r w:rsidRPr="00B67264">
        <w:rPr>
          <w:sz w:val="28"/>
          <w:szCs w:val="28"/>
        </w:rPr>
        <w:t>... from ERCOT to the current CR, is used to communicate the TDSP’s changes to an existing ESI ID.</w:t>
      </w:r>
    </w:p>
    <w:p w14:paraId="719D5B6C" w14:textId="77777777" w:rsidR="00915BBA" w:rsidRPr="00B67264" w:rsidRDefault="00915BBA">
      <w:pPr>
        <w:pStyle w:val="BodyText"/>
        <w:rPr>
          <w:sz w:val="28"/>
          <w:szCs w:val="28"/>
        </w:rPr>
      </w:pPr>
    </w:p>
    <w:p w14:paraId="3CC922A4" w14:textId="77777777" w:rsidR="00915BBA" w:rsidRPr="00B67264" w:rsidRDefault="00915BBA">
      <w:pPr>
        <w:pStyle w:val="BodyText"/>
        <w:rPr>
          <w:sz w:val="28"/>
          <w:szCs w:val="28"/>
        </w:rPr>
      </w:pPr>
      <w:r w:rsidRPr="00B67264">
        <w:rPr>
          <w:sz w:val="28"/>
          <w:szCs w:val="28"/>
        </w:rPr>
        <w:t>... from ERCOT to the new CR, is used to communicate the TDSP’s changes to an existing ESI ID.</w:t>
      </w:r>
    </w:p>
    <w:p w14:paraId="0B42B058" w14:textId="77777777" w:rsidR="00915BBA" w:rsidRPr="00B67264" w:rsidRDefault="00915BBA">
      <w:pPr>
        <w:pStyle w:val="BodyText"/>
        <w:rPr>
          <w:sz w:val="28"/>
          <w:szCs w:val="28"/>
        </w:rPr>
      </w:pPr>
      <w:r w:rsidRPr="00B67264">
        <w:rPr>
          <w:sz w:val="28"/>
          <w:szCs w:val="28"/>
        </w:rPr>
        <w:t xml:space="preserve"> </w:t>
      </w:r>
    </w:p>
    <w:p w14:paraId="1873CD61" w14:textId="77777777" w:rsidR="00915BBA" w:rsidRPr="00B67264" w:rsidRDefault="00915BBA">
      <w:pPr>
        <w:ind w:right="144"/>
        <w:rPr>
          <w:snapToGrid w:val="0"/>
          <w:sz w:val="28"/>
          <w:szCs w:val="28"/>
        </w:rPr>
      </w:pPr>
      <w:r w:rsidRPr="00B67264">
        <w:rPr>
          <w:snapToGrid w:val="0"/>
          <w:sz w:val="28"/>
          <w:szCs w:val="28"/>
        </w:rPr>
        <w:t xml:space="preserve">   </w:t>
      </w:r>
    </w:p>
    <w:p w14:paraId="2D9AB890" w14:textId="77777777" w:rsidR="00915BBA" w:rsidRPr="00B67264" w:rsidRDefault="00915BBA">
      <w:pPr>
        <w:ind w:right="144"/>
        <w:rPr>
          <w:snapToGrid w:val="0"/>
          <w:sz w:val="28"/>
          <w:szCs w:val="28"/>
        </w:rPr>
      </w:pPr>
      <w:r w:rsidRPr="00B67264">
        <w:rPr>
          <w:snapToGrid w:val="0"/>
          <w:sz w:val="28"/>
          <w:szCs w:val="28"/>
        </w:rPr>
        <w:t>Document Flow:</w:t>
      </w:r>
    </w:p>
    <w:p w14:paraId="23A73A3D" w14:textId="77777777" w:rsidR="00915BBA" w:rsidRPr="00B67264" w:rsidRDefault="00915BBA">
      <w:pPr>
        <w:numPr>
          <w:ilvl w:val="0"/>
          <w:numId w:val="1"/>
        </w:numPr>
        <w:ind w:right="144"/>
        <w:rPr>
          <w:snapToGrid w:val="0"/>
          <w:sz w:val="28"/>
          <w:szCs w:val="28"/>
        </w:rPr>
      </w:pPr>
      <w:r w:rsidRPr="00B67264">
        <w:rPr>
          <w:snapToGrid w:val="0"/>
          <w:sz w:val="28"/>
          <w:szCs w:val="28"/>
        </w:rPr>
        <w:t>TDSP to ERCOT</w:t>
      </w:r>
    </w:p>
    <w:p w14:paraId="61720C67" w14:textId="77777777" w:rsidR="00915BBA" w:rsidRPr="00B67264" w:rsidRDefault="00915BBA">
      <w:pPr>
        <w:numPr>
          <w:ilvl w:val="0"/>
          <w:numId w:val="1"/>
        </w:numPr>
        <w:ind w:right="144"/>
        <w:rPr>
          <w:snapToGrid w:val="0"/>
          <w:sz w:val="28"/>
          <w:szCs w:val="28"/>
        </w:rPr>
      </w:pPr>
      <w:r w:rsidRPr="00B67264">
        <w:rPr>
          <w:snapToGrid w:val="0"/>
          <w:sz w:val="28"/>
          <w:szCs w:val="28"/>
        </w:rPr>
        <w:t>ERCOT to Current CR</w:t>
      </w:r>
    </w:p>
    <w:p w14:paraId="6F52A7E0" w14:textId="77777777" w:rsidR="00915BBA" w:rsidRPr="00B67264" w:rsidRDefault="00915BBA" w:rsidP="00B67264">
      <w:pPr>
        <w:numPr>
          <w:ilvl w:val="0"/>
          <w:numId w:val="1"/>
        </w:numPr>
        <w:ind w:right="144"/>
        <w:rPr>
          <w:snapToGrid w:val="0"/>
          <w:sz w:val="28"/>
          <w:szCs w:val="28"/>
        </w:rPr>
      </w:pPr>
      <w:r w:rsidRPr="00B67264">
        <w:rPr>
          <w:snapToGrid w:val="0"/>
          <w:sz w:val="28"/>
          <w:szCs w:val="28"/>
        </w:rPr>
        <w:t>ERCOT to New CR</w:t>
      </w:r>
    </w:p>
    <w:p w14:paraId="50FF421F" w14:textId="77777777" w:rsidR="00915BBA" w:rsidRPr="00B67264" w:rsidRDefault="00915BBA">
      <w:pPr>
        <w:ind w:right="144"/>
        <w:rPr>
          <w:snapToGrid w:val="0"/>
          <w:sz w:val="28"/>
          <w:szCs w:val="28"/>
        </w:rPr>
      </w:pPr>
    </w:p>
    <w:p w14:paraId="6B9881F1" w14:textId="77777777" w:rsidR="00B67264" w:rsidRPr="00B67264" w:rsidRDefault="00915BBA">
      <w:pPr>
        <w:rPr>
          <w:sz w:val="28"/>
          <w:szCs w:val="28"/>
        </w:rPr>
      </w:pPr>
      <w:r w:rsidRPr="00B67264">
        <w:rPr>
          <w:sz w:val="28"/>
          <w:szCs w:val="28"/>
        </w:rPr>
        <w:t xml:space="preserve">Note:  When the Current CR and New CR are the same ERCOT will only send one 814_20 to that CR. </w:t>
      </w:r>
    </w:p>
    <w:p w14:paraId="54BDDCDB" w14:textId="77777777" w:rsidR="00915BBA" w:rsidRPr="00B67264" w:rsidRDefault="00B67264">
      <w:pPr>
        <w:rPr>
          <w:sz w:val="24"/>
          <w:szCs w:val="24"/>
        </w:rPr>
      </w:pPr>
      <w:r w:rsidRPr="00B67264">
        <w:rPr>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r w:rsidR="00915BBA" w:rsidRPr="00B67264">
        <w:rPr>
          <w:sz w:val="24"/>
          <w:szCs w:val="24"/>
        </w:rPr>
        <w:br w:type="page"/>
      </w:r>
      <w:r w:rsidR="00915BBA" w:rsidRPr="00B67264">
        <w:rPr>
          <w:sz w:val="24"/>
          <w:szCs w:val="24"/>
        </w:rPr>
        <w:lastRenderedPageBreak/>
        <w:tab/>
      </w:r>
      <w:r w:rsidR="00915BBA" w:rsidRPr="00B67264">
        <w:rPr>
          <w:sz w:val="24"/>
          <w:szCs w:val="24"/>
        </w:rPr>
        <w:tab/>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2160"/>
        <w:gridCol w:w="180"/>
        <w:gridCol w:w="7560"/>
      </w:tblGrid>
      <w:tr w:rsidR="00915BBA" w14:paraId="3B420109" w14:textId="77777777" w:rsidTr="009F11D1">
        <w:trPr>
          <w:cantSplit/>
          <w:trHeight w:val="530"/>
        </w:trPr>
        <w:tc>
          <w:tcPr>
            <w:tcW w:w="2160" w:type="dxa"/>
            <w:tcBorders>
              <w:top w:val="nil"/>
              <w:left w:val="nil"/>
              <w:bottom w:val="nil"/>
              <w:right w:val="nil"/>
            </w:tcBorders>
          </w:tcPr>
          <w:p w14:paraId="12CEA364" w14:textId="77777777" w:rsidR="00915BBA"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pPr>
            <w:r>
              <w:br w:type="page"/>
            </w:r>
          </w:p>
        </w:tc>
        <w:tc>
          <w:tcPr>
            <w:tcW w:w="180" w:type="dxa"/>
            <w:tcBorders>
              <w:top w:val="nil"/>
              <w:left w:val="nil"/>
              <w:bottom w:val="nil"/>
              <w:right w:val="nil"/>
            </w:tcBorders>
          </w:tcPr>
          <w:p w14:paraId="1C5EE109" w14:textId="77777777" w:rsidR="00915BBA" w:rsidRDefault="00915BBA">
            <w:pPr>
              <w:pStyle w:val="Heading1"/>
              <w:rPr>
                <w:rFonts w:ascii="Times New Roman" w:hAnsi="Times New Roman"/>
                <w:b w:val="0"/>
              </w:rPr>
            </w:pPr>
          </w:p>
        </w:tc>
        <w:tc>
          <w:tcPr>
            <w:tcW w:w="7560" w:type="dxa"/>
            <w:tcBorders>
              <w:top w:val="nil"/>
              <w:left w:val="nil"/>
              <w:bottom w:val="nil"/>
              <w:right w:val="nil"/>
            </w:tcBorders>
          </w:tcPr>
          <w:p w14:paraId="7EEBE876" w14:textId="77777777" w:rsidR="00915BBA" w:rsidRDefault="00915BBA">
            <w:pPr>
              <w:pStyle w:val="Heading1"/>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6858"/>
              </w:tabs>
              <w:rPr>
                <w:rFonts w:ascii="Times New Roman" w:hAnsi="Times New Roman"/>
                <w:sz w:val="32"/>
              </w:rPr>
            </w:pPr>
            <w:r>
              <w:rPr>
                <w:rFonts w:ascii="Times New Roman" w:hAnsi="Times New Roman"/>
                <w:sz w:val="32"/>
              </w:rPr>
              <w:t>Summary of Changes</w:t>
            </w:r>
          </w:p>
        </w:tc>
      </w:tr>
      <w:tr w:rsidR="00915BBA" w:rsidRPr="00C93711" w14:paraId="186CE637" w14:textId="77777777" w:rsidTr="009F11D1">
        <w:trPr>
          <w:cantSplit/>
        </w:trPr>
        <w:tc>
          <w:tcPr>
            <w:tcW w:w="2160" w:type="dxa"/>
            <w:tcBorders>
              <w:top w:val="nil"/>
              <w:left w:val="nil"/>
              <w:bottom w:val="nil"/>
            </w:tcBorders>
          </w:tcPr>
          <w:p w14:paraId="6E2E8E0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3, 2000</w:t>
            </w:r>
          </w:p>
        </w:tc>
        <w:tc>
          <w:tcPr>
            <w:tcW w:w="180" w:type="dxa"/>
            <w:tcBorders>
              <w:top w:val="nil"/>
              <w:left w:val="nil"/>
              <w:bottom w:val="nil"/>
              <w:right w:val="nil"/>
            </w:tcBorders>
          </w:tcPr>
          <w:p w14:paraId="0B0AD77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9F8CA12"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Initial Release</w:t>
            </w:r>
          </w:p>
        </w:tc>
      </w:tr>
      <w:tr w:rsidR="00915BBA" w:rsidRPr="00C93711" w14:paraId="27503FAC" w14:textId="77777777" w:rsidTr="009F11D1">
        <w:trPr>
          <w:cantSplit/>
        </w:trPr>
        <w:tc>
          <w:tcPr>
            <w:tcW w:w="2160" w:type="dxa"/>
            <w:tcBorders>
              <w:top w:val="nil"/>
              <w:left w:val="nil"/>
              <w:bottom w:val="nil"/>
            </w:tcBorders>
          </w:tcPr>
          <w:p w14:paraId="24C87F0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ABD3DF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8FE8566" w14:textId="77777777" w:rsidR="00915BBA" w:rsidRPr="00C93711" w:rsidRDefault="00915BBA">
            <w:pPr>
              <w:rPr>
                <w:sz w:val="18"/>
                <w:szCs w:val="18"/>
              </w:rPr>
            </w:pPr>
          </w:p>
        </w:tc>
      </w:tr>
      <w:tr w:rsidR="00915BBA" w:rsidRPr="00C93711" w14:paraId="72D9AF76" w14:textId="77777777" w:rsidTr="009F11D1">
        <w:trPr>
          <w:cantSplit/>
        </w:trPr>
        <w:tc>
          <w:tcPr>
            <w:tcW w:w="2160" w:type="dxa"/>
            <w:tcBorders>
              <w:top w:val="nil"/>
              <w:left w:val="nil"/>
              <w:bottom w:val="nil"/>
            </w:tcBorders>
          </w:tcPr>
          <w:p w14:paraId="4CA7640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23, 2000</w:t>
            </w:r>
          </w:p>
        </w:tc>
        <w:tc>
          <w:tcPr>
            <w:tcW w:w="180" w:type="dxa"/>
            <w:tcBorders>
              <w:top w:val="nil"/>
              <w:left w:val="nil"/>
              <w:bottom w:val="nil"/>
              <w:right w:val="nil"/>
            </w:tcBorders>
          </w:tcPr>
          <w:p w14:paraId="4CB44EE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4309BF" w14:textId="77777777" w:rsidR="00915BBA" w:rsidRPr="00C93711" w:rsidRDefault="00915BBA">
            <w:pPr>
              <w:rPr>
                <w:sz w:val="18"/>
                <w:szCs w:val="18"/>
              </w:rPr>
            </w:pPr>
            <w:r w:rsidRPr="00C93711">
              <w:rPr>
                <w:sz w:val="18"/>
                <w:szCs w:val="18"/>
              </w:rPr>
              <w:t>The following changes were made:</w:t>
            </w:r>
          </w:p>
        </w:tc>
      </w:tr>
      <w:tr w:rsidR="00915BBA" w:rsidRPr="00C93711" w14:paraId="2862A040" w14:textId="77777777" w:rsidTr="009F11D1">
        <w:trPr>
          <w:cantSplit/>
        </w:trPr>
        <w:tc>
          <w:tcPr>
            <w:tcW w:w="2160" w:type="dxa"/>
            <w:tcBorders>
              <w:top w:val="nil"/>
              <w:left w:val="nil"/>
              <w:bottom w:val="nil"/>
            </w:tcBorders>
          </w:tcPr>
          <w:p w14:paraId="242D423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523E0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226AA9" w14:textId="77777777" w:rsidR="00915BBA" w:rsidRPr="00C93711" w:rsidRDefault="00915BBA">
            <w:pPr>
              <w:numPr>
                <w:ilvl w:val="0"/>
                <w:numId w:val="4"/>
              </w:numPr>
              <w:rPr>
                <w:sz w:val="18"/>
                <w:szCs w:val="18"/>
              </w:rPr>
            </w:pPr>
            <w:r w:rsidRPr="00C93711">
              <w:rPr>
                <w:sz w:val="18"/>
                <w:szCs w:val="18"/>
              </w:rPr>
              <w:t>Added LIN code value “IN” for Initial Conversion/</w:t>
            </w:r>
            <w:proofErr w:type="spellStart"/>
            <w:r w:rsidRPr="00C93711">
              <w:rPr>
                <w:sz w:val="18"/>
                <w:szCs w:val="18"/>
              </w:rPr>
              <w:t>Opt</w:t>
            </w:r>
            <w:proofErr w:type="spellEnd"/>
            <w:r w:rsidRPr="00C93711">
              <w:rPr>
                <w:sz w:val="18"/>
                <w:szCs w:val="18"/>
              </w:rPr>
              <w:t xml:space="preserve"> In</w:t>
            </w:r>
          </w:p>
        </w:tc>
      </w:tr>
      <w:tr w:rsidR="00915BBA" w:rsidRPr="00C93711" w14:paraId="453E40E2" w14:textId="77777777" w:rsidTr="009F11D1">
        <w:trPr>
          <w:cantSplit/>
        </w:trPr>
        <w:tc>
          <w:tcPr>
            <w:tcW w:w="2160" w:type="dxa"/>
            <w:tcBorders>
              <w:top w:val="nil"/>
              <w:left w:val="nil"/>
              <w:bottom w:val="nil"/>
            </w:tcBorders>
          </w:tcPr>
          <w:p w14:paraId="6AAA7C5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970B4D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D6DF38" w14:textId="77777777" w:rsidR="00915BBA" w:rsidRPr="00C93711" w:rsidRDefault="00915BBA">
            <w:pPr>
              <w:numPr>
                <w:ilvl w:val="0"/>
                <w:numId w:val="4"/>
              </w:numPr>
              <w:rPr>
                <w:sz w:val="18"/>
                <w:szCs w:val="18"/>
              </w:rPr>
            </w:pPr>
            <w:r w:rsidRPr="00C93711">
              <w:rPr>
                <w:sz w:val="18"/>
                <w:szCs w:val="18"/>
              </w:rPr>
              <w:t>Added Voltage Code (REF~AQ) with possible codes for Primary, Secondary and Transmission and associated Reason for Change Code (REF~TD~REFAQ)</w:t>
            </w:r>
          </w:p>
        </w:tc>
      </w:tr>
      <w:tr w:rsidR="00915BBA" w:rsidRPr="00C93711" w14:paraId="3F3E1FFB" w14:textId="77777777" w:rsidTr="009F11D1">
        <w:trPr>
          <w:cantSplit/>
        </w:trPr>
        <w:tc>
          <w:tcPr>
            <w:tcW w:w="2160" w:type="dxa"/>
            <w:tcBorders>
              <w:top w:val="nil"/>
              <w:left w:val="nil"/>
              <w:bottom w:val="nil"/>
            </w:tcBorders>
          </w:tcPr>
          <w:p w14:paraId="004BFA4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DCCC63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DCF8B6" w14:textId="77777777" w:rsidR="00915BBA" w:rsidRPr="00C93711" w:rsidRDefault="00915BBA">
            <w:pPr>
              <w:numPr>
                <w:ilvl w:val="0"/>
                <w:numId w:val="2"/>
              </w:numPr>
              <w:rPr>
                <w:sz w:val="18"/>
                <w:szCs w:val="18"/>
              </w:rPr>
            </w:pPr>
            <w:r w:rsidRPr="00C93711">
              <w:rPr>
                <w:sz w:val="18"/>
                <w:szCs w:val="18"/>
              </w:rPr>
              <w:t>Clarified Standard Interconnection Point (REF~SPL)</w:t>
            </w:r>
          </w:p>
        </w:tc>
      </w:tr>
      <w:tr w:rsidR="00915BBA" w:rsidRPr="00C93711" w14:paraId="72B65AA3" w14:textId="77777777" w:rsidTr="009F11D1">
        <w:trPr>
          <w:cantSplit/>
        </w:trPr>
        <w:tc>
          <w:tcPr>
            <w:tcW w:w="2160" w:type="dxa"/>
            <w:tcBorders>
              <w:top w:val="nil"/>
              <w:left w:val="nil"/>
              <w:bottom w:val="nil"/>
            </w:tcBorders>
          </w:tcPr>
          <w:p w14:paraId="4D5DAD0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C5003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9A67A80" w14:textId="77777777" w:rsidR="00915BBA" w:rsidRPr="00C93711" w:rsidRDefault="00915BBA">
            <w:pPr>
              <w:numPr>
                <w:ilvl w:val="0"/>
                <w:numId w:val="2"/>
              </w:numPr>
              <w:rPr>
                <w:sz w:val="18"/>
                <w:szCs w:val="18"/>
              </w:rPr>
            </w:pPr>
            <w:r w:rsidRPr="00C93711">
              <w:rPr>
                <w:sz w:val="18"/>
                <w:szCs w:val="18"/>
              </w:rPr>
              <w:t>Removed Settlement Zone (REF~S1) and associated Reason for Change Code (REF~TD~REFS1)</w:t>
            </w:r>
          </w:p>
        </w:tc>
      </w:tr>
      <w:tr w:rsidR="00915BBA" w:rsidRPr="00C93711" w14:paraId="3AFD41FC" w14:textId="77777777" w:rsidTr="009F11D1">
        <w:trPr>
          <w:cantSplit/>
        </w:trPr>
        <w:tc>
          <w:tcPr>
            <w:tcW w:w="2160" w:type="dxa"/>
            <w:tcBorders>
              <w:top w:val="nil"/>
              <w:left w:val="nil"/>
              <w:bottom w:val="nil"/>
            </w:tcBorders>
          </w:tcPr>
          <w:p w14:paraId="58C00CC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AB65DE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13CF7DB" w14:textId="77777777" w:rsidR="00915BBA" w:rsidRPr="00C93711" w:rsidRDefault="00915BBA">
            <w:pPr>
              <w:numPr>
                <w:ilvl w:val="0"/>
                <w:numId w:val="3"/>
              </w:numPr>
              <w:rPr>
                <w:sz w:val="18"/>
                <w:szCs w:val="18"/>
              </w:rPr>
            </w:pPr>
            <w:r w:rsidRPr="00C93711">
              <w:rPr>
                <w:sz w:val="18"/>
                <w:szCs w:val="18"/>
              </w:rPr>
              <w:t>Changed ERCOT/Non-ERCOT to Power Region and added the codes: ERCOT, WSCC, SERC and SPP</w:t>
            </w:r>
          </w:p>
        </w:tc>
      </w:tr>
      <w:tr w:rsidR="00915BBA" w:rsidRPr="00C93711" w14:paraId="37CF14A4" w14:textId="77777777" w:rsidTr="009F11D1">
        <w:trPr>
          <w:cantSplit/>
        </w:trPr>
        <w:tc>
          <w:tcPr>
            <w:tcW w:w="2160" w:type="dxa"/>
            <w:tcBorders>
              <w:top w:val="nil"/>
              <w:left w:val="nil"/>
              <w:bottom w:val="nil"/>
            </w:tcBorders>
          </w:tcPr>
          <w:p w14:paraId="20D9279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5D03A1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051A90C" w14:textId="77777777" w:rsidR="00915BBA" w:rsidRPr="00C93711" w:rsidRDefault="00915BBA">
            <w:pPr>
              <w:numPr>
                <w:ilvl w:val="0"/>
                <w:numId w:val="7"/>
              </w:numPr>
              <w:rPr>
                <w:sz w:val="18"/>
                <w:szCs w:val="18"/>
              </w:rPr>
            </w:pPr>
            <w:r w:rsidRPr="00C93711">
              <w:rPr>
                <w:sz w:val="18"/>
                <w:szCs w:val="18"/>
              </w:rPr>
              <w:t>Added NM101 codes for Meter Addition (MA), Meter Removal (MR) and Meter Exchange (MX) along with their associated Reason for Change Codes (REF~TD)</w:t>
            </w:r>
          </w:p>
        </w:tc>
      </w:tr>
      <w:tr w:rsidR="00915BBA" w:rsidRPr="00C93711" w14:paraId="08E7F8D5" w14:textId="77777777" w:rsidTr="009F11D1">
        <w:trPr>
          <w:cantSplit/>
        </w:trPr>
        <w:tc>
          <w:tcPr>
            <w:tcW w:w="2160" w:type="dxa"/>
            <w:tcBorders>
              <w:top w:val="nil"/>
              <w:left w:val="nil"/>
              <w:bottom w:val="nil"/>
            </w:tcBorders>
          </w:tcPr>
          <w:p w14:paraId="1E57A4E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5E1D2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90C524"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Old Meter Number for Meter Exchange</w:t>
            </w:r>
          </w:p>
        </w:tc>
      </w:tr>
      <w:tr w:rsidR="00915BBA" w:rsidRPr="00C93711" w14:paraId="4B74423A" w14:textId="77777777" w:rsidTr="009F11D1">
        <w:trPr>
          <w:cantSplit/>
        </w:trPr>
        <w:tc>
          <w:tcPr>
            <w:tcW w:w="2160" w:type="dxa"/>
            <w:tcBorders>
              <w:top w:val="nil"/>
              <w:left w:val="nil"/>
              <w:bottom w:val="nil"/>
            </w:tcBorders>
          </w:tcPr>
          <w:p w14:paraId="4641B58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DD038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6DE5BCA"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Meter information – Meter Multiplier (REF~4P), Number of Dials (REF~IX)</w:t>
            </w:r>
          </w:p>
        </w:tc>
      </w:tr>
      <w:tr w:rsidR="00915BBA" w:rsidRPr="00C93711" w14:paraId="24C03A3D" w14:textId="77777777" w:rsidTr="009F11D1">
        <w:trPr>
          <w:cantSplit/>
        </w:trPr>
        <w:tc>
          <w:tcPr>
            <w:tcW w:w="2160" w:type="dxa"/>
            <w:tcBorders>
              <w:top w:val="nil"/>
              <w:left w:val="nil"/>
              <w:bottom w:val="nil"/>
            </w:tcBorders>
          </w:tcPr>
          <w:p w14:paraId="461D900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72A1D2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AE24A3" w14:textId="77777777" w:rsidR="00915BBA" w:rsidRPr="00C93711" w:rsidRDefault="00915BBA">
            <w:pPr>
              <w:pStyle w:val="Footer"/>
              <w:widowControl/>
              <w:numPr>
                <w:ilvl w:val="0"/>
                <w:numId w:val="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Removed UFE Zone (REF~D8) and associated Reason for Change Code (REF~TD~REFD8)</w:t>
            </w:r>
          </w:p>
        </w:tc>
      </w:tr>
      <w:tr w:rsidR="00915BBA" w:rsidRPr="00C93711" w14:paraId="6793AB60" w14:textId="77777777" w:rsidTr="009F11D1">
        <w:trPr>
          <w:cantSplit/>
        </w:trPr>
        <w:tc>
          <w:tcPr>
            <w:tcW w:w="2160" w:type="dxa"/>
            <w:tcBorders>
              <w:top w:val="nil"/>
              <w:left w:val="nil"/>
              <w:bottom w:val="nil"/>
            </w:tcBorders>
          </w:tcPr>
          <w:p w14:paraId="7D86F26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0E34C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50ABA23" w14:textId="77777777" w:rsidR="00915BBA" w:rsidRPr="00C93711" w:rsidRDefault="00915BBA">
            <w:pPr>
              <w:numPr>
                <w:ilvl w:val="0"/>
                <w:numId w:val="6"/>
              </w:numPr>
              <w:rPr>
                <w:sz w:val="18"/>
                <w:szCs w:val="18"/>
              </w:rPr>
            </w:pPr>
            <w:r w:rsidRPr="00C93711">
              <w:rPr>
                <w:sz w:val="18"/>
                <w:szCs w:val="18"/>
              </w:rPr>
              <w:t xml:space="preserve">Changed Load Profile (REF~LO), TDSP Rate Class (REF~NH), TDSP Rate Subclass (REF~PR), Meter Cycle (REF~TZ or DTM~313) to </w:t>
            </w:r>
            <w:proofErr w:type="spellStart"/>
            <w:r w:rsidRPr="00C93711">
              <w:rPr>
                <w:sz w:val="18"/>
                <w:szCs w:val="18"/>
              </w:rPr>
              <w:t>Required</w:t>
            </w:r>
            <w:proofErr w:type="spellEnd"/>
            <w:r w:rsidRPr="00C93711">
              <w:rPr>
                <w:sz w:val="18"/>
                <w:szCs w:val="18"/>
              </w:rPr>
              <w:t xml:space="preserve"> on Conversion/Create ESI ID.</w:t>
            </w:r>
          </w:p>
        </w:tc>
      </w:tr>
      <w:tr w:rsidR="00915BBA" w:rsidRPr="00C93711" w14:paraId="4B2AEFC3" w14:textId="77777777" w:rsidTr="009F11D1">
        <w:trPr>
          <w:cantSplit/>
        </w:trPr>
        <w:tc>
          <w:tcPr>
            <w:tcW w:w="2160" w:type="dxa"/>
            <w:tcBorders>
              <w:top w:val="nil"/>
              <w:left w:val="nil"/>
              <w:bottom w:val="nil"/>
            </w:tcBorders>
          </w:tcPr>
          <w:p w14:paraId="272279D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8D92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9FF29B" w14:textId="77777777" w:rsidR="00915BBA" w:rsidRPr="00C93711" w:rsidRDefault="00915BBA">
            <w:pPr>
              <w:numPr>
                <w:ilvl w:val="0"/>
                <w:numId w:val="6"/>
              </w:numPr>
              <w:rPr>
                <w:sz w:val="18"/>
                <w:szCs w:val="18"/>
              </w:rPr>
            </w:pPr>
            <w:r w:rsidRPr="00C93711">
              <w:rPr>
                <w:sz w:val="18"/>
                <w:szCs w:val="18"/>
              </w:rPr>
              <w:t>Added Start and End Meter Read for Meter Additions, Removals and Exchanges.</w:t>
            </w:r>
          </w:p>
        </w:tc>
      </w:tr>
      <w:tr w:rsidR="00915BBA" w:rsidRPr="00C93711" w14:paraId="39CD8EE0" w14:textId="77777777" w:rsidTr="009F11D1">
        <w:trPr>
          <w:cantSplit/>
        </w:trPr>
        <w:tc>
          <w:tcPr>
            <w:tcW w:w="2160" w:type="dxa"/>
            <w:tcBorders>
              <w:top w:val="nil"/>
              <w:left w:val="nil"/>
              <w:bottom w:val="nil"/>
            </w:tcBorders>
          </w:tcPr>
          <w:p w14:paraId="493CE24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C2BBB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A7BB6A" w14:textId="77777777" w:rsidR="00915BBA" w:rsidRPr="00C93711" w:rsidRDefault="00915BBA">
            <w:pPr>
              <w:numPr>
                <w:ilvl w:val="0"/>
                <w:numId w:val="6"/>
              </w:numPr>
              <w:rPr>
                <w:sz w:val="18"/>
                <w:szCs w:val="18"/>
              </w:rPr>
            </w:pPr>
            <w:r w:rsidRPr="00C93711">
              <w:rPr>
                <w:sz w:val="18"/>
                <w:szCs w:val="18"/>
              </w:rPr>
              <w:t>Removed Congestion Zone (REF~ZW) and associated Reason for Change Code (REF~TD~REFZW)</w:t>
            </w:r>
          </w:p>
        </w:tc>
      </w:tr>
      <w:tr w:rsidR="00915BBA" w:rsidRPr="00C93711" w14:paraId="2A0E5124" w14:textId="77777777" w:rsidTr="009F11D1">
        <w:trPr>
          <w:cantSplit/>
        </w:trPr>
        <w:tc>
          <w:tcPr>
            <w:tcW w:w="2160" w:type="dxa"/>
            <w:tcBorders>
              <w:top w:val="nil"/>
              <w:left w:val="nil"/>
              <w:bottom w:val="nil"/>
            </w:tcBorders>
          </w:tcPr>
          <w:p w14:paraId="1DEEF826"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3B29C4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6230F4A" w14:textId="77777777" w:rsidR="00915BBA" w:rsidRPr="00C93711" w:rsidRDefault="00915BBA">
            <w:pPr>
              <w:numPr>
                <w:ilvl w:val="0"/>
                <w:numId w:val="8"/>
              </w:numPr>
              <w:rPr>
                <w:sz w:val="18"/>
                <w:szCs w:val="18"/>
              </w:rPr>
            </w:pPr>
            <w:r w:rsidRPr="00C93711">
              <w:rPr>
                <w:sz w:val="18"/>
                <w:szCs w:val="18"/>
              </w:rPr>
              <w:t>Change transaction description page</w:t>
            </w:r>
          </w:p>
        </w:tc>
      </w:tr>
      <w:tr w:rsidR="00915BBA" w:rsidRPr="00C93711" w14:paraId="00029B3B" w14:textId="77777777" w:rsidTr="009F11D1">
        <w:trPr>
          <w:cantSplit/>
        </w:trPr>
        <w:tc>
          <w:tcPr>
            <w:tcW w:w="2160" w:type="dxa"/>
            <w:tcBorders>
              <w:top w:val="nil"/>
              <w:left w:val="nil"/>
              <w:bottom w:val="nil"/>
            </w:tcBorders>
          </w:tcPr>
          <w:p w14:paraId="024BA1F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A90D93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1EB03EF" w14:textId="77777777" w:rsidR="00915BBA" w:rsidRPr="00C93711" w:rsidRDefault="00915BBA">
            <w:pPr>
              <w:numPr>
                <w:ilvl w:val="0"/>
                <w:numId w:val="9"/>
              </w:numPr>
              <w:rPr>
                <w:sz w:val="18"/>
                <w:szCs w:val="18"/>
              </w:rPr>
            </w:pPr>
            <w:r w:rsidRPr="00C93711">
              <w:rPr>
                <w:sz w:val="18"/>
                <w:szCs w:val="18"/>
              </w:rPr>
              <w:t>Remove REF Reference Identification (New Premise Indicator) segment.</w:t>
            </w:r>
          </w:p>
        </w:tc>
      </w:tr>
      <w:tr w:rsidR="00915BBA" w:rsidRPr="00C93711" w14:paraId="7286E422" w14:textId="77777777" w:rsidTr="009F11D1">
        <w:trPr>
          <w:cantSplit/>
        </w:trPr>
        <w:tc>
          <w:tcPr>
            <w:tcW w:w="2160" w:type="dxa"/>
            <w:tcBorders>
              <w:top w:val="nil"/>
              <w:left w:val="nil"/>
              <w:bottom w:val="nil"/>
            </w:tcBorders>
          </w:tcPr>
          <w:p w14:paraId="7F09CAC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B4EB7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8B929D6" w14:textId="77777777" w:rsidR="00915BBA" w:rsidRPr="00C93711" w:rsidRDefault="00915BBA">
            <w:pPr>
              <w:rPr>
                <w:sz w:val="18"/>
                <w:szCs w:val="18"/>
              </w:rPr>
            </w:pPr>
          </w:p>
        </w:tc>
      </w:tr>
      <w:tr w:rsidR="00915BBA" w:rsidRPr="00C93711" w14:paraId="00A8367C" w14:textId="77777777" w:rsidTr="009F11D1">
        <w:trPr>
          <w:cantSplit/>
        </w:trPr>
        <w:tc>
          <w:tcPr>
            <w:tcW w:w="2160" w:type="dxa"/>
            <w:tcBorders>
              <w:top w:val="nil"/>
              <w:left w:val="nil"/>
              <w:bottom w:val="nil"/>
            </w:tcBorders>
          </w:tcPr>
          <w:p w14:paraId="3BEAF40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14:paraId="3FA1486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w:t>
            </w:r>
          </w:p>
        </w:tc>
        <w:tc>
          <w:tcPr>
            <w:tcW w:w="180" w:type="dxa"/>
            <w:tcBorders>
              <w:top w:val="nil"/>
              <w:left w:val="nil"/>
              <w:bottom w:val="nil"/>
              <w:right w:val="nil"/>
            </w:tcBorders>
          </w:tcPr>
          <w:p w14:paraId="29635B4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3B2888A"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532D01BB"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3AD2B790" w14:textId="77777777" w:rsidTr="009F11D1">
        <w:trPr>
          <w:cantSplit/>
        </w:trPr>
        <w:tc>
          <w:tcPr>
            <w:tcW w:w="2160" w:type="dxa"/>
            <w:tcBorders>
              <w:top w:val="nil"/>
              <w:left w:val="nil"/>
              <w:bottom w:val="nil"/>
            </w:tcBorders>
          </w:tcPr>
          <w:p w14:paraId="503ED47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569B38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18D5E7" w14:textId="77777777" w:rsidR="00915BBA" w:rsidRPr="00C93711" w:rsidRDefault="00915BBA">
            <w:pPr>
              <w:numPr>
                <w:ilvl w:val="0"/>
                <w:numId w:val="7"/>
              </w:numPr>
              <w:rPr>
                <w:sz w:val="18"/>
                <w:szCs w:val="18"/>
              </w:rPr>
            </w:pPr>
            <w:r w:rsidRPr="00C93711">
              <w:rPr>
                <w:sz w:val="18"/>
                <w:szCs w:val="18"/>
              </w:rPr>
              <w:t>Change the term Utility to Transmission Distribution Service Provider (TDSP) to match ERCOT Protocols.</w:t>
            </w:r>
          </w:p>
        </w:tc>
      </w:tr>
      <w:tr w:rsidR="00915BBA" w:rsidRPr="00C93711" w14:paraId="2C98A29E" w14:textId="77777777" w:rsidTr="009F11D1">
        <w:trPr>
          <w:cantSplit/>
        </w:trPr>
        <w:tc>
          <w:tcPr>
            <w:tcW w:w="2160" w:type="dxa"/>
            <w:tcBorders>
              <w:top w:val="nil"/>
              <w:left w:val="nil"/>
              <w:bottom w:val="nil"/>
            </w:tcBorders>
          </w:tcPr>
          <w:p w14:paraId="40D8F57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E4CB9A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7A3D90" w14:textId="77777777" w:rsidR="00915BBA" w:rsidRPr="00C93711" w:rsidRDefault="00915BBA">
            <w:pPr>
              <w:numPr>
                <w:ilvl w:val="0"/>
                <w:numId w:val="7"/>
              </w:numPr>
              <w:rPr>
                <w:sz w:val="18"/>
                <w:szCs w:val="18"/>
              </w:rPr>
            </w:pPr>
            <w:r w:rsidRPr="00C93711">
              <w:rPr>
                <w:sz w:val="18"/>
                <w:szCs w:val="18"/>
              </w:rPr>
              <w:t>Change the term Retail Electric Provider (REP) to Competitive Retailer (CR) to match ERCOT Protocols.</w:t>
            </w:r>
          </w:p>
        </w:tc>
      </w:tr>
      <w:tr w:rsidR="00915BBA" w:rsidRPr="00C93711" w14:paraId="043EDDD0" w14:textId="77777777" w:rsidTr="009F11D1">
        <w:trPr>
          <w:cantSplit/>
        </w:trPr>
        <w:tc>
          <w:tcPr>
            <w:tcW w:w="2160" w:type="dxa"/>
            <w:tcBorders>
              <w:top w:val="nil"/>
              <w:left w:val="nil"/>
              <w:bottom w:val="nil"/>
            </w:tcBorders>
          </w:tcPr>
          <w:p w14:paraId="76A3510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694EC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CFF9689" w14:textId="77777777" w:rsidR="00915BBA" w:rsidRPr="00C93711" w:rsidRDefault="00915BBA">
            <w:pPr>
              <w:numPr>
                <w:ilvl w:val="0"/>
                <w:numId w:val="7"/>
              </w:numPr>
              <w:rPr>
                <w:sz w:val="18"/>
                <w:szCs w:val="18"/>
              </w:rPr>
            </w:pPr>
            <w:r w:rsidRPr="00C93711">
              <w:rPr>
                <w:sz w:val="18"/>
                <w:szCs w:val="18"/>
              </w:rPr>
              <w:t>Change description page transaction purpose to read the same as ERCOT Protocols.</w:t>
            </w:r>
          </w:p>
        </w:tc>
      </w:tr>
      <w:tr w:rsidR="00915BBA" w:rsidRPr="00C93711" w14:paraId="260F5013" w14:textId="77777777" w:rsidTr="009F11D1">
        <w:trPr>
          <w:cantSplit/>
        </w:trPr>
        <w:tc>
          <w:tcPr>
            <w:tcW w:w="2160" w:type="dxa"/>
            <w:tcBorders>
              <w:top w:val="nil"/>
              <w:left w:val="nil"/>
              <w:bottom w:val="nil"/>
            </w:tcBorders>
          </w:tcPr>
          <w:p w14:paraId="7AD0387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125CF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885F4DB" w14:textId="77777777" w:rsidR="00915BBA" w:rsidRPr="00C93711" w:rsidRDefault="00915BBA">
            <w:pPr>
              <w:numPr>
                <w:ilvl w:val="0"/>
                <w:numId w:val="7"/>
              </w:numPr>
              <w:rPr>
                <w:sz w:val="18"/>
                <w:szCs w:val="18"/>
              </w:rPr>
            </w:pPr>
            <w:r w:rsidRPr="00C93711">
              <w:rPr>
                <w:sz w:val="18"/>
                <w:szCs w:val="18"/>
              </w:rPr>
              <w:t>Insert the “How to use this Implementation Guide” page.</w:t>
            </w:r>
          </w:p>
        </w:tc>
      </w:tr>
      <w:tr w:rsidR="00915BBA" w:rsidRPr="00C93711" w14:paraId="472DBD4B" w14:textId="77777777" w:rsidTr="009F11D1">
        <w:trPr>
          <w:cantSplit/>
        </w:trPr>
        <w:tc>
          <w:tcPr>
            <w:tcW w:w="2160" w:type="dxa"/>
            <w:tcBorders>
              <w:top w:val="nil"/>
              <w:left w:val="nil"/>
              <w:bottom w:val="nil"/>
            </w:tcBorders>
          </w:tcPr>
          <w:p w14:paraId="347FAC9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0BEAF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1424A6A" w14:textId="77777777" w:rsidR="00915BBA" w:rsidRPr="00C93711" w:rsidRDefault="00915BBA">
            <w:pPr>
              <w:numPr>
                <w:ilvl w:val="0"/>
                <w:numId w:val="7"/>
              </w:numPr>
              <w:rPr>
                <w:sz w:val="18"/>
                <w:szCs w:val="18"/>
              </w:rPr>
            </w:pPr>
            <w:r w:rsidRPr="00C93711">
              <w:rPr>
                <w:sz w:val="18"/>
                <w:szCs w:val="18"/>
              </w:rPr>
              <w:t>Remove “.” between X and 12 in all references to ANSI ASC X12.</w:t>
            </w:r>
          </w:p>
        </w:tc>
      </w:tr>
      <w:tr w:rsidR="00915BBA" w:rsidRPr="00C93711" w14:paraId="1863D7C2" w14:textId="77777777" w:rsidTr="009F11D1">
        <w:trPr>
          <w:cantSplit/>
        </w:trPr>
        <w:tc>
          <w:tcPr>
            <w:tcW w:w="2160" w:type="dxa"/>
            <w:tcBorders>
              <w:top w:val="nil"/>
              <w:left w:val="nil"/>
              <w:bottom w:val="nil"/>
            </w:tcBorders>
          </w:tcPr>
          <w:p w14:paraId="40C3B89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F8D6A9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F3F3F14" w14:textId="77777777" w:rsidR="00915BBA" w:rsidRPr="00C93711" w:rsidRDefault="00915BBA">
            <w:pPr>
              <w:numPr>
                <w:ilvl w:val="0"/>
                <w:numId w:val="11"/>
              </w:numPr>
              <w:rPr>
                <w:sz w:val="18"/>
                <w:szCs w:val="18"/>
              </w:rPr>
            </w:pPr>
            <w:r w:rsidRPr="00C93711">
              <w:rPr>
                <w:sz w:val="18"/>
                <w:szCs w:val="18"/>
              </w:rPr>
              <w:t>Add BGN06 Element to BGN segment per Change Control #2000-037.</w:t>
            </w:r>
          </w:p>
        </w:tc>
      </w:tr>
      <w:tr w:rsidR="00915BBA" w:rsidRPr="00C93711" w14:paraId="51262CF9" w14:textId="77777777" w:rsidTr="009F11D1">
        <w:trPr>
          <w:cantSplit/>
        </w:trPr>
        <w:tc>
          <w:tcPr>
            <w:tcW w:w="2160" w:type="dxa"/>
            <w:tcBorders>
              <w:top w:val="nil"/>
              <w:left w:val="nil"/>
              <w:bottom w:val="nil"/>
            </w:tcBorders>
          </w:tcPr>
          <w:p w14:paraId="4958D9C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0A6CEB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559AF3" w14:textId="77777777" w:rsidR="00915BBA" w:rsidRPr="00C93711" w:rsidRDefault="00915BBA">
            <w:pPr>
              <w:numPr>
                <w:ilvl w:val="0"/>
                <w:numId w:val="11"/>
              </w:numPr>
              <w:rPr>
                <w:sz w:val="18"/>
                <w:szCs w:val="18"/>
              </w:rPr>
            </w:pPr>
            <w:r w:rsidRPr="00C93711">
              <w:rPr>
                <w:sz w:val="18"/>
                <w:szCs w:val="18"/>
              </w:rPr>
              <w:t>Add BGN08 Element to indicate the TX SET Transaction Number per Change Control #2000-015.</w:t>
            </w:r>
          </w:p>
        </w:tc>
      </w:tr>
      <w:tr w:rsidR="00915BBA" w:rsidRPr="00C93711" w14:paraId="3A65EC2C" w14:textId="77777777" w:rsidTr="009F11D1">
        <w:trPr>
          <w:cantSplit/>
        </w:trPr>
        <w:tc>
          <w:tcPr>
            <w:tcW w:w="2160" w:type="dxa"/>
            <w:tcBorders>
              <w:top w:val="nil"/>
              <w:left w:val="nil"/>
              <w:bottom w:val="nil"/>
            </w:tcBorders>
          </w:tcPr>
          <w:p w14:paraId="40983E5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B9CB9C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8F8173" w14:textId="77777777" w:rsidR="00915BBA" w:rsidRPr="00C93711" w:rsidRDefault="00915BBA">
            <w:pPr>
              <w:numPr>
                <w:ilvl w:val="0"/>
                <w:numId w:val="10"/>
              </w:numPr>
              <w:rPr>
                <w:sz w:val="18"/>
                <w:szCs w:val="18"/>
              </w:rPr>
            </w:pPr>
            <w:r w:rsidRPr="00C93711">
              <w:rPr>
                <w:sz w:val="18"/>
                <w:szCs w:val="18"/>
              </w:rPr>
              <w:t>Add examples to end of transaction.</w:t>
            </w:r>
          </w:p>
        </w:tc>
      </w:tr>
      <w:tr w:rsidR="00915BBA" w:rsidRPr="00C93711" w14:paraId="0AE779D5" w14:textId="77777777" w:rsidTr="009F11D1">
        <w:trPr>
          <w:cantSplit/>
        </w:trPr>
        <w:tc>
          <w:tcPr>
            <w:tcW w:w="2160" w:type="dxa"/>
            <w:tcBorders>
              <w:top w:val="nil"/>
              <w:left w:val="nil"/>
              <w:bottom w:val="nil"/>
            </w:tcBorders>
          </w:tcPr>
          <w:p w14:paraId="7322343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391E5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44D7752" w14:textId="77777777" w:rsidR="00915BBA" w:rsidRPr="00C93711" w:rsidRDefault="00915BBA">
            <w:pPr>
              <w:numPr>
                <w:ilvl w:val="0"/>
                <w:numId w:val="12"/>
              </w:numPr>
              <w:rPr>
                <w:sz w:val="18"/>
                <w:szCs w:val="18"/>
              </w:rPr>
            </w:pPr>
            <w:r w:rsidRPr="00C93711">
              <w:rPr>
                <w:sz w:val="18"/>
                <w:szCs w:val="18"/>
              </w:rPr>
              <w:t>Add REF~PTC Premise Type to LIN loop per Change Control #2000-006.</w:t>
            </w:r>
          </w:p>
        </w:tc>
      </w:tr>
      <w:tr w:rsidR="00915BBA" w:rsidRPr="00C93711" w14:paraId="3583C835" w14:textId="77777777" w:rsidTr="009F11D1">
        <w:trPr>
          <w:cantSplit/>
        </w:trPr>
        <w:tc>
          <w:tcPr>
            <w:tcW w:w="2160" w:type="dxa"/>
            <w:tcBorders>
              <w:top w:val="nil"/>
              <w:left w:val="nil"/>
              <w:bottom w:val="nil"/>
            </w:tcBorders>
          </w:tcPr>
          <w:p w14:paraId="6D39A03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C454E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F992DB" w14:textId="77777777" w:rsidR="00915BBA" w:rsidRPr="00C93711" w:rsidRDefault="00915BBA">
            <w:pPr>
              <w:numPr>
                <w:ilvl w:val="0"/>
                <w:numId w:val="13"/>
              </w:numPr>
              <w:rPr>
                <w:sz w:val="18"/>
                <w:szCs w:val="18"/>
              </w:rPr>
            </w:pPr>
            <w:r w:rsidRPr="00C93711">
              <w:rPr>
                <w:sz w:val="18"/>
                <w:szCs w:val="18"/>
              </w:rPr>
              <w:t xml:space="preserve">Change REF~AQ Distribution Loss Factor to include 5 TDSP defined codes and the Code “T” Transmission </w:t>
            </w:r>
            <w:proofErr w:type="gramStart"/>
            <w:r w:rsidRPr="00C93711">
              <w:rPr>
                <w:sz w:val="18"/>
                <w:szCs w:val="18"/>
              </w:rPr>
              <w:t>Only  per</w:t>
            </w:r>
            <w:proofErr w:type="gramEnd"/>
            <w:r w:rsidRPr="00C93711">
              <w:rPr>
                <w:sz w:val="18"/>
                <w:szCs w:val="18"/>
              </w:rPr>
              <w:t xml:space="preserve"> Change Control #2000-035.</w:t>
            </w:r>
          </w:p>
        </w:tc>
      </w:tr>
      <w:tr w:rsidR="00915BBA" w:rsidRPr="00C93711" w14:paraId="3E4A9A97" w14:textId="77777777" w:rsidTr="009F11D1">
        <w:trPr>
          <w:cantSplit/>
        </w:trPr>
        <w:tc>
          <w:tcPr>
            <w:tcW w:w="2160" w:type="dxa"/>
            <w:tcBorders>
              <w:top w:val="nil"/>
              <w:left w:val="nil"/>
              <w:bottom w:val="nil"/>
            </w:tcBorders>
          </w:tcPr>
          <w:p w14:paraId="1BA45B4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B4E1A8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E5C197C" w14:textId="77777777" w:rsidR="00915BBA" w:rsidRPr="00C93711" w:rsidRDefault="00915BBA">
            <w:pPr>
              <w:numPr>
                <w:ilvl w:val="0"/>
                <w:numId w:val="13"/>
              </w:numPr>
              <w:rPr>
                <w:sz w:val="18"/>
                <w:szCs w:val="18"/>
              </w:rPr>
            </w:pPr>
            <w:r w:rsidRPr="00C93711">
              <w:rPr>
                <w:sz w:val="18"/>
                <w:szCs w:val="18"/>
              </w:rPr>
              <w:t xml:space="preserve">Change REF~SPL from Standard Interconnection Point </w:t>
            </w:r>
            <w:proofErr w:type="gramStart"/>
            <w:r w:rsidRPr="00C93711">
              <w:rPr>
                <w:sz w:val="18"/>
                <w:szCs w:val="18"/>
              </w:rPr>
              <w:t>to  Station</w:t>
            </w:r>
            <w:proofErr w:type="gramEnd"/>
            <w:r w:rsidRPr="00C93711">
              <w:rPr>
                <w:sz w:val="18"/>
                <w:szCs w:val="18"/>
              </w:rPr>
              <w:t xml:space="preserve"> ID in the LIN loop  per Change Control #2000-004.</w:t>
            </w:r>
          </w:p>
        </w:tc>
      </w:tr>
      <w:tr w:rsidR="00915BBA" w:rsidRPr="00C93711" w14:paraId="047938D5" w14:textId="77777777" w:rsidTr="009F11D1">
        <w:trPr>
          <w:cantSplit/>
        </w:trPr>
        <w:tc>
          <w:tcPr>
            <w:tcW w:w="2160" w:type="dxa"/>
            <w:tcBorders>
              <w:top w:val="nil"/>
              <w:left w:val="nil"/>
              <w:bottom w:val="nil"/>
            </w:tcBorders>
          </w:tcPr>
          <w:p w14:paraId="4F1965F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C6905F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417147A" w14:textId="77777777" w:rsidR="00915BBA" w:rsidRPr="00C93711" w:rsidRDefault="00915BBA">
            <w:pPr>
              <w:numPr>
                <w:ilvl w:val="0"/>
                <w:numId w:val="14"/>
              </w:numPr>
              <w:rPr>
                <w:sz w:val="18"/>
                <w:szCs w:val="18"/>
              </w:rPr>
            </w:pPr>
            <w:r w:rsidRPr="00C93711">
              <w:rPr>
                <w:sz w:val="18"/>
                <w:szCs w:val="18"/>
              </w:rPr>
              <w:t>Add Time of Use code 71--</w:t>
            </w:r>
            <w:r w:rsidRPr="00C93711">
              <w:rPr>
                <w:snapToGrid w:val="0"/>
                <w:sz w:val="18"/>
                <w:szCs w:val="18"/>
              </w:rPr>
              <w:t xml:space="preserve"> Summer Super On-Peak to REF04 of REF~4P, REF~IX, Q2 and Q3 Segments in the NM1 loop per Change Control #2000-18.</w:t>
            </w:r>
          </w:p>
        </w:tc>
      </w:tr>
      <w:tr w:rsidR="00915BBA" w:rsidRPr="00C93711" w14:paraId="270E3AEE" w14:textId="77777777" w:rsidTr="009F11D1">
        <w:trPr>
          <w:cantSplit/>
        </w:trPr>
        <w:tc>
          <w:tcPr>
            <w:tcW w:w="2160" w:type="dxa"/>
            <w:tcBorders>
              <w:top w:val="nil"/>
              <w:left w:val="nil"/>
              <w:bottom w:val="nil"/>
            </w:tcBorders>
          </w:tcPr>
          <w:p w14:paraId="3985F2C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C0C83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CDB7BB" w14:textId="77777777" w:rsidR="00915BBA" w:rsidRPr="00C93711" w:rsidRDefault="00915BBA">
            <w:pPr>
              <w:numPr>
                <w:ilvl w:val="0"/>
                <w:numId w:val="14"/>
              </w:numPr>
              <w:rPr>
                <w:sz w:val="18"/>
                <w:szCs w:val="18"/>
              </w:rPr>
            </w:pPr>
            <w:r w:rsidRPr="00C93711">
              <w:rPr>
                <w:sz w:val="18"/>
                <w:szCs w:val="18"/>
              </w:rPr>
              <w:t>Change the gray box Level 1 note to read “</w:t>
            </w:r>
            <w:r w:rsidRPr="00C93711">
              <w:rPr>
                <w:snapToGrid w:val="0"/>
                <w:sz w:val="18"/>
                <w:szCs w:val="18"/>
              </w:rPr>
              <w:t xml:space="preserve">Create ESI ID Request: Not Used” instead of “Create ESI ID Request: Required” in the REF~NH TDSP Rate Class segment and the REF~PR TDSP </w:t>
            </w:r>
            <w:proofErr w:type="gramStart"/>
            <w:r w:rsidRPr="00C93711">
              <w:rPr>
                <w:snapToGrid w:val="0"/>
                <w:sz w:val="18"/>
                <w:szCs w:val="18"/>
              </w:rPr>
              <w:t>Rate  Subclass</w:t>
            </w:r>
            <w:proofErr w:type="gramEnd"/>
            <w:r w:rsidRPr="00C93711">
              <w:rPr>
                <w:snapToGrid w:val="0"/>
                <w:sz w:val="18"/>
                <w:szCs w:val="18"/>
              </w:rPr>
              <w:t xml:space="preserve"> segment in the NM1 loop per Change Control #2000-003.</w:t>
            </w:r>
          </w:p>
        </w:tc>
      </w:tr>
      <w:tr w:rsidR="00915BBA" w:rsidRPr="00C93711" w14:paraId="571E5339" w14:textId="77777777">
        <w:trPr>
          <w:cantSplit/>
        </w:trPr>
        <w:tc>
          <w:tcPr>
            <w:tcW w:w="2160" w:type="dxa"/>
            <w:tcBorders>
              <w:top w:val="nil"/>
              <w:left w:val="nil"/>
              <w:bottom w:val="nil"/>
            </w:tcBorders>
          </w:tcPr>
          <w:p w14:paraId="67F7869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DF234C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E08B4A" w14:textId="77777777" w:rsidR="00915BBA" w:rsidRDefault="00915BBA">
            <w:pPr>
              <w:numPr>
                <w:ilvl w:val="0"/>
                <w:numId w:val="14"/>
              </w:numPr>
              <w:rPr>
                <w:sz w:val="18"/>
                <w:szCs w:val="18"/>
              </w:rPr>
            </w:pPr>
            <w:r w:rsidRPr="00C93711">
              <w:rPr>
                <w:sz w:val="18"/>
                <w:szCs w:val="18"/>
              </w:rPr>
              <w:t>Remove codes NM1MA, NM1MR and NM1</w:t>
            </w:r>
            <w:proofErr w:type="gramStart"/>
            <w:r w:rsidRPr="00C93711">
              <w:rPr>
                <w:sz w:val="18"/>
                <w:szCs w:val="18"/>
              </w:rPr>
              <w:t>MX;  add</w:t>
            </w:r>
            <w:proofErr w:type="gramEnd"/>
            <w:r w:rsidRPr="00C93711">
              <w:rPr>
                <w:sz w:val="18"/>
                <w:szCs w:val="18"/>
              </w:rPr>
              <w:t xml:space="preserve"> codes REF4P, REFIX, REFMT and REFPRT to REF~TD in the NM1 loop per Change Control #2000-009..</w:t>
            </w:r>
          </w:p>
          <w:p w14:paraId="144C8887" w14:textId="77777777" w:rsidR="00CD315E" w:rsidRPr="00C93711" w:rsidRDefault="00CD315E" w:rsidP="009F11D1">
            <w:pPr>
              <w:ind w:left="360"/>
              <w:rPr>
                <w:sz w:val="18"/>
                <w:szCs w:val="18"/>
              </w:rPr>
            </w:pPr>
          </w:p>
        </w:tc>
      </w:tr>
      <w:tr w:rsidR="00915BBA" w:rsidRPr="00C93711" w14:paraId="6DCE3A3F" w14:textId="77777777" w:rsidTr="009F11D1">
        <w:trPr>
          <w:cantSplit/>
        </w:trPr>
        <w:tc>
          <w:tcPr>
            <w:tcW w:w="2160" w:type="dxa"/>
            <w:tcBorders>
              <w:top w:val="nil"/>
              <w:left w:val="nil"/>
              <w:bottom w:val="nil"/>
            </w:tcBorders>
          </w:tcPr>
          <w:p w14:paraId="416B83A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December 12, 2000</w:t>
            </w:r>
          </w:p>
          <w:p w14:paraId="54A7791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 (Continued)</w:t>
            </w:r>
          </w:p>
        </w:tc>
        <w:tc>
          <w:tcPr>
            <w:tcW w:w="180" w:type="dxa"/>
            <w:tcBorders>
              <w:top w:val="nil"/>
              <w:left w:val="nil"/>
              <w:bottom w:val="nil"/>
              <w:right w:val="nil"/>
            </w:tcBorders>
          </w:tcPr>
          <w:p w14:paraId="37DE0B4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C63700B" w14:textId="77777777" w:rsidR="00915BBA" w:rsidRPr="00C93711" w:rsidRDefault="00915BBA">
            <w:pPr>
              <w:numPr>
                <w:ilvl w:val="0"/>
                <w:numId w:val="13"/>
              </w:numPr>
              <w:rPr>
                <w:sz w:val="18"/>
                <w:szCs w:val="18"/>
              </w:rPr>
            </w:pPr>
            <w:r w:rsidRPr="00C93711">
              <w:rPr>
                <w:sz w:val="18"/>
                <w:szCs w:val="18"/>
              </w:rPr>
              <w:t xml:space="preserve">Add REF~PRT Unmetered Service class </w:t>
            </w:r>
            <w:r w:rsidRPr="00C93711">
              <w:rPr>
                <w:snapToGrid w:val="0"/>
                <w:sz w:val="18"/>
                <w:szCs w:val="18"/>
              </w:rPr>
              <w:t>in the NM1 loop per Change Control #2000-002.</w:t>
            </w:r>
            <w:r w:rsidRPr="00C93711">
              <w:rPr>
                <w:sz w:val="18"/>
                <w:szCs w:val="18"/>
              </w:rPr>
              <w:t xml:space="preserve"> </w:t>
            </w:r>
          </w:p>
        </w:tc>
      </w:tr>
      <w:tr w:rsidR="00915BBA" w:rsidRPr="00C93711" w14:paraId="3843D097" w14:textId="77777777" w:rsidTr="009F11D1">
        <w:trPr>
          <w:cantSplit/>
        </w:trPr>
        <w:tc>
          <w:tcPr>
            <w:tcW w:w="2160" w:type="dxa"/>
            <w:tcBorders>
              <w:top w:val="nil"/>
              <w:left w:val="nil"/>
              <w:bottom w:val="nil"/>
            </w:tcBorders>
          </w:tcPr>
          <w:p w14:paraId="1B9D847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4EE98C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067C6D6" w14:textId="77777777" w:rsidR="00915BBA" w:rsidRPr="00C93711" w:rsidRDefault="00915BBA">
            <w:pPr>
              <w:numPr>
                <w:ilvl w:val="0"/>
                <w:numId w:val="13"/>
              </w:numPr>
              <w:rPr>
                <w:sz w:val="18"/>
                <w:szCs w:val="18"/>
              </w:rPr>
            </w:pPr>
            <w:r w:rsidRPr="00C93711">
              <w:rPr>
                <w:sz w:val="18"/>
                <w:szCs w:val="18"/>
              </w:rPr>
              <w:t>Add REF~TD code of DTM307 in the LIN loop to indicate Change of Pilot Eligibility Date per Change Control #2000-040.</w:t>
            </w:r>
          </w:p>
        </w:tc>
      </w:tr>
      <w:tr w:rsidR="00915BBA" w:rsidRPr="00C93711" w14:paraId="35FEF010" w14:textId="77777777" w:rsidTr="009F11D1">
        <w:trPr>
          <w:cantSplit/>
        </w:trPr>
        <w:tc>
          <w:tcPr>
            <w:tcW w:w="2160" w:type="dxa"/>
            <w:tcBorders>
              <w:top w:val="nil"/>
              <w:left w:val="nil"/>
              <w:bottom w:val="nil"/>
            </w:tcBorders>
          </w:tcPr>
          <w:p w14:paraId="1CA60A5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8E6C0F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7864B2E"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2B663F37" w14:textId="77777777" w:rsidTr="009F11D1">
        <w:trPr>
          <w:cantSplit/>
        </w:trPr>
        <w:tc>
          <w:tcPr>
            <w:tcW w:w="2160" w:type="dxa"/>
            <w:tcBorders>
              <w:top w:val="nil"/>
              <w:left w:val="nil"/>
              <w:bottom w:val="nil"/>
            </w:tcBorders>
          </w:tcPr>
          <w:p w14:paraId="104C732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 xml:space="preserve">February 15, 2001 </w:t>
            </w:r>
          </w:p>
          <w:p w14:paraId="5FEB454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1.2a</w:t>
            </w:r>
          </w:p>
        </w:tc>
        <w:tc>
          <w:tcPr>
            <w:tcW w:w="180" w:type="dxa"/>
            <w:tcBorders>
              <w:top w:val="nil"/>
              <w:left w:val="nil"/>
              <w:bottom w:val="nil"/>
              <w:right w:val="nil"/>
            </w:tcBorders>
          </w:tcPr>
          <w:p w14:paraId="5FCCF2D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48D9B64"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578F3161"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53838B90" w14:textId="77777777" w:rsidTr="009F11D1">
        <w:trPr>
          <w:cantSplit/>
        </w:trPr>
        <w:tc>
          <w:tcPr>
            <w:tcW w:w="2160" w:type="dxa"/>
            <w:tcBorders>
              <w:top w:val="nil"/>
              <w:left w:val="nil"/>
              <w:bottom w:val="nil"/>
            </w:tcBorders>
          </w:tcPr>
          <w:p w14:paraId="0C93E6D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10A9E7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F6F14F3" w14:textId="77777777"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 xml:space="preserve">Add REF PHC (Energized/De-energized) to the LIN loop to indicate to ERCOT when a facility is energized or de-energized during conversion per Change Control #2001-044. </w:t>
            </w:r>
          </w:p>
        </w:tc>
      </w:tr>
      <w:tr w:rsidR="00915BBA" w:rsidRPr="00C93711" w14:paraId="4E24141C" w14:textId="77777777" w:rsidTr="009F11D1">
        <w:trPr>
          <w:cantSplit/>
        </w:trPr>
        <w:tc>
          <w:tcPr>
            <w:tcW w:w="2160" w:type="dxa"/>
            <w:tcBorders>
              <w:top w:val="nil"/>
              <w:left w:val="nil"/>
              <w:bottom w:val="nil"/>
            </w:tcBorders>
          </w:tcPr>
          <w:p w14:paraId="788DF29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8A1996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86BD96" w14:textId="77777777" w:rsidR="00915BBA" w:rsidRPr="00C93711" w:rsidRDefault="00915BBA">
            <w:pPr>
              <w:pStyle w:val="Footer"/>
              <w:widowControl/>
              <w:numPr>
                <w:ilvl w:val="0"/>
                <w:numId w:val="15"/>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 xml:space="preserve">Change the N106 element in the N1 (Transmission Distribution Service Provider) segment from required to dependent to facilitate when the TDSP is neither the sender </w:t>
            </w:r>
            <w:proofErr w:type="gramStart"/>
            <w:r w:rsidRPr="00C93711">
              <w:rPr>
                <w:rFonts w:ascii="Times New Roman" w:hAnsi="Times New Roman" w:cs="Times New Roman"/>
                <w:sz w:val="18"/>
                <w:szCs w:val="18"/>
              </w:rPr>
              <w:t>or</w:t>
            </w:r>
            <w:proofErr w:type="gramEnd"/>
            <w:r w:rsidRPr="00C93711">
              <w:rPr>
                <w:rFonts w:ascii="Times New Roman" w:hAnsi="Times New Roman" w:cs="Times New Roman"/>
                <w:sz w:val="18"/>
                <w:szCs w:val="18"/>
              </w:rPr>
              <w:t xml:space="preserve"> receiver (i.e. when ERCOT forwards the transaction to the CR) per Change Control #2001-045.</w:t>
            </w:r>
          </w:p>
        </w:tc>
      </w:tr>
      <w:tr w:rsidR="00915BBA" w:rsidRPr="00C93711" w14:paraId="12C31445" w14:textId="77777777" w:rsidTr="009F11D1">
        <w:trPr>
          <w:cantSplit/>
        </w:trPr>
        <w:tc>
          <w:tcPr>
            <w:tcW w:w="2160" w:type="dxa"/>
            <w:tcBorders>
              <w:top w:val="nil"/>
              <w:left w:val="nil"/>
              <w:bottom w:val="nil"/>
            </w:tcBorders>
          </w:tcPr>
          <w:p w14:paraId="5924503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126F45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E79D3E7"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4D4F9391" w14:textId="77777777" w:rsidTr="009F11D1">
        <w:trPr>
          <w:cantSplit/>
        </w:trPr>
        <w:tc>
          <w:tcPr>
            <w:tcW w:w="2160" w:type="dxa"/>
            <w:tcBorders>
              <w:top w:val="nil"/>
              <w:left w:val="nil"/>
              <w:bottom w:val="nil"/>
            </w:tcBorders>
          </w:tcPr>
          <w:p w14:paraId="60ED5C4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March 16, 2001</w:t>
            </w:r>
          </w:p>
          <w:p w14:paraId="0CF9048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1.3</w:t>
            </w:r>
          </w:p>
        </w:tc>
        <w:tc>
          <w:tcPr>
            <w:tcW w:w="180" w:type="dxa"/>
            <w:tcBorders>
              <w:top w:val="nil"/>
              <w:left w:val="nil"/>
              <w:bottom w:val="nil"/>
              <w:right w:val="nil"/>
            </w:tcBorders>
          </w:tcPr>
          <w:p w14:paraId="482E890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4AB16C"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p w14:paraId="18854FB5"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The following changes were made:</w:t>
            </w:r>
          </w:p>
        </w:tc>
      </w:tr>
      <w:tr w:rsidR="00915BBA" w:rsidRPr="00C93711" w14:paraId="45F86D03" w14:textId="77777777" w:rsidTr="009F11D1">
        <w:trPr>
          <w:cantSplit/>
        </w:trPr>
        <w:tc>
          <w:tcPr>
            <w:tcW w:w="2160" w:type="dxa"/>
            <w:tcBorders>
              <w:top w:val="nil"/>
              <w:left w:val="nil"/>
              <w:bottom w:val="nil"/>
            </w:tcBorders>
          </w:tcPr>
          <w:p w14:paraId="00DD001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95920B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B49B6D9" w14:textId="77777777" w:rsidR="00915BBA" w:rsidRPr="00C93711" w:rsidRDefault="00915BBA">
            <w:pPr>
              <w:numPr>
                <w:ilvl w:val="0"/>
                <w:numId w:val="18"/>
              </w:numPr>
              <w:rPr>
                <w:sz w:val="18"/>
                <w:szCs w:val="18"/>
              </w:rPr>
            </w:pPr>
            <w:r w:rsidRPr="00C93711">
              <w:rPr>
                <w:sz w:val="18"/>
                <w:szCs w:val="18"/>
              </w:rPr>
              <w:t>Removed Scenario Names from Transaction Description page</w:t>
            </w:r>
          </w:p>
        </w:tc>
      </w:tr>
      <w:tr w:rsidR="00915BBA" w:rsidRPr="00C93711" w14:paraId="5C8B7700" w14:textId="77777777" w:rsidTr="009F11D1">
        <w:trPr>
          <w:cantSplit/>
        </w:trPr>
        <w:tc>
          <w:tcPr>
            <w:tcW w:w="2160" w:type="dxa"/>
            <w:tcBorders>
              <w:top w:val="nil"/>
              <w:left w:val="nil"/>
              <w:bottom w:val="nil"/>
            </w:tcBorders>
          </w:tcPr>
          <w:p w14:paraId="667ADF2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D0F8C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E49094" w14:textId="77777777" w:rsidR="00915BBA" w:rsidRPr="00C93711" w:rsidRDefault="00915BBA">
            <w:pPr>
              <w:numPr>
                <w:ilvl w:val="0"/>
                <w:numId w:val="19"/>
              </w:numPr>
              <w:rPr>
                <w:sz w:val="18"/>
                <w:szCs w:val="18"/>
              </w:rPr>
            </w:pPr>
            <w:r w:rsidRPr="00C93711">
              <w:rPr>
                <w:sz w:val="18"/>
                <w:szCs w:val="18"/>
              </w:rPr>
              <w:t>Corrected the How to Use this Implementation Guide page</w:t>
            </w:r>
          </w:p>
        </w:tc>
      </w:tr>
      <w:tr w:rsidR="00915BBA" w:rsidRPr="00C93711" w14:paraId="671510FF" w14:textId="77777777" w:rsidTr="009F11D1">
        <w:trPr>
          <w:cantSplit/>
        </w:trPr>
        <w:tc>
          <w:tcPr>
            <w:tcW w:w="2160" w:type="dxa"/>
            <w:tcBorders>
              <w:top w:val="nil"/>
              <w:left w:val="nil"/>
              <w:bottom w:val="nil"/>
            </w:tcBorders>
          </w:tcPr>
          <w:p w14:paraId="6D6110F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FD3D48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C8C2285" w14:textId="77777777" w:rsidR="00915BBA" w:rsidRPr="00C93711" w:rsidRDefault="00915BBA">
            <w:pPr>
              <w:numPr>
                <w:ilvl w:val="0"/>
                <w:numId w:val="19"/>
              </w:numPr>
              <w:rPr>
                <w:sz w:val="18"/>
                <w:szCs w:val="18"/>
              </w:rPr>
            </w:pPr>
            <w:r w:rsidRPr="00C93711">
              <w:rPr>
                <w:sz w:val="18"/>
                <w:szCs w:val="18"/>
              </w:rPr>
              <w:t>Changed RA/Clearinghouse to ERCOT</w:t>
            </w:r>
          </w:p>
        </w:tc>
      </w:tr>
      <w:tr w:rsidR="00915BBA" w:rsidRPr="00C93711" w14:paraId="7472A1ED" w14:textId="77777777" w:rsidTr="009F11D1">
        <w:trPr>
          <w:cantSplit/>
        </w:trPr>
        <w:tc>
          <w:tcPr>
            <w:tcW w:w="2160" w:type="dxa"/>
            <w:tcBorders>
              <w:top w:val="nil"/>
              <w:left w:val="nil"/>
              <w:bottom w:val="nil"/>
            </w:tcBorders>
          </w:tcPr>
          <w:p w14:paraId="2E39E7D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E7F2D5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FFA67F2" w14:textId="77777777" w:rsidR="00915BBA" w:rsidRPr="00C93711" w:rsidRDefault="00915BBA">
            <w:pPr>
              <w:numPr>
                <w:ilvl w:val="0"/>
                <w:numId w:val="16"/>
              </w:numPr>
              <w:rPr>
                <w:sz w:val="18"/>
                <w:szCs w:val="18"/>
              </w:rPr>
            </w:pPr>
            <w:r w:rsidRPr="00C93711">
              <w:rPr>
                <w:sz w:val="18"/>
                <w:szCs w:val="18"/>
              </w:rPr>
              <w:t>Corrected the gray box example for Distribution Loss Factor Code (REF~AQ)</w:t>
            </w:r>
          </w:p>
        </w:tc>
      </w:tr>
      <w:tr w:rsidR="00915BBA" w:rsidRPr="00C93711" w14:paraId="7C2BE135" w14:textId="77777777" w:rsidTr="009F11D1">
        <w:trPr>
          <w:cantSplit/>
        </w:trPr>
        <w:tc>
          <w:tcPr>
            <w:tcW w:w="2160" w:type="dxa"/>
            <w:tcBorders>
              <w:top w:val="nil"/>
              <w:left w:val="nil"/>
              <w:bottom w:val="nil"/>
            </w:tcBorders>
          </w:tcPr>
          <w:p w14:paraId="6CBAFA6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C25449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C63D57" w14:textId="77777777" w:rsidR="00915BBA" w:rsidRPr="00C93711" w:rsidRDefault="00915BBA">
            <w:pPr>
              <w:numPr>
                <w:ilvl w:val="0"/>
                <w:numId w:val="16"/>
              </w:numPr>
              <w:rPr>
                <w:sz w:val="18"/>
                <w:szCs w:val="18"/>
              </w:rPr>
            </w:pPr>
            <w:r w:rsidRPr="00C93711">
              <w:rPr>
                <w:sz w:val="18"/>
                <w:szCs w:val="18"/>
              </w:rPr>
              <w:t>Corrected the spelling of Southwest Power Pool on REF~SR</w:t>
            </w:r>
          </w:p>
        </w:tc>
      </w:tr>
      <w:tr w:rsidR="00915BBA" w:rsidRPr="00C93711" w14:paraId="2E4D53C0" w14:textId="77777777" w:rsidTr="009F11D1">
        <w:trPr>
          <w:cantSplit/>
        </w:trPr>
        <w:tc>
          <w:tcPr>
            <w:tcW w:w="2160" w:type="dxa"/>
            <w:tcBorders>
              <w:top w:val="nil"/>
              <w:left w:val="nil"/>
              <w:bottom w:val="nil"/>
            </w:tcBorders>
          </w:tcPr>
          <w:p w14:paraId="3A6BADB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FF3D18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7BAA4B3" w14:textId="77777777" w:rsidR="00915BBA" w:rsidRPr="00C93711" w:rsidRDefault="00915BBA">
            <w:pPr>
              <w:numPr>
                <w:ilvl w:val="0"/>
                <w:numId w:val="16"/>
              </w:numPr>
              <w:rPr>
                <w:sz w:val="18"/>
                <w:szCs w:val="18"/>
              </w:rPr>
            </w:pPr>
            <w:r w:rsidRPr="00C93711">
              <w:rPr>
                <w:sz w:val="18"/>
                <w:szCs w:val="18"/>
              </w:rPr>
              <w:t>Changed “Standard Interconnection Point” to “Station ID” on REF~TD~REFSPL</w:t>
            </w:r>
          </w:p>
        </w:tc>
      </w:tr>
      <w:tr w:rsidR="00915BBA" w:rsidRPr="00C93711" w14:paraId="639396ED" w14:textId="77777777" w:rsidTr="009F11D1">
        <w:trPr>
          <w:cantSplit/>
        </w:trPr>
        <w:tc>
          <w:tcPr>
            <w:tcW w:w="2160" w:type="dxa"/>
            <w:tcBorders>
              <w:top w:val="nil"/>
              <w:left w:val="nil"/>
              <w:bottom w:val="nil"/>
            </w:tcBorders>
          </w:tcPr>
          <w:p w14:paraId="6792B5B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2529DA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675E309" w14:textId="77777777" w:rsidR="00915BBA" w:rsidRPr="00C93711" w:rsidRDefault="00915BBA">
            <w:pPr>
              <w:numPr>
                <w:ilvl w:val="0"/>
                <w:numId w:val="16"/>
              </w:numPr>
              <w:rPr>
                <w:sz w:val="18"/>
                <w:szCs w:val="18"/>
              </w:rPr>
            </w:pPr>
            <w:r w:rsidRPr="00C93711">
              <w:rPr>
                <w:sz w:val="18"/>
                <w:szCs w:val="18"/>
              </w:rPr>
              <w:t>Corrected examples on the NM1 segments</w:t>
            </w:r>
          </w:p>
        </w:tc>
      </w:tr>
      <w:tr w:rsidR="00915BBA" w:rsidRPr="00C93711" w14:paraId="1A804359" w14:textId="77777777" w:rsidTr="009F11D1">
        <w:trPr>
          <w:cantSplit/>
        </w:trPr>
        <w:tc>
          <w:tcPr>
            <w:tcW w:w="2160" w:type="dxa"/>
            <w:tcBorders>
              <w:top w:val="nil"/>
              <w:left w:val="nil"/>
              <w:bottom w:val="nil"/>
            </w:tcBorders>
          </w:tcPr>
          <w:p w14:paraId="3011FDF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D485D2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C2A36AD" w14:textId="77777777" w:rsidR="00915BBA" w:rsidRPr="00C93711" w:rsidRDefault="00915BBA">
            <w:pPr>
              <w:numPr>
                <w:ilvl w:val="0"/>
                <w:numId w:val="16"/>
              </w:numPr>
              <w:rPr>
                <w:sz w:val="18"/>
                <w:szCs w:val="18"/>
              </w:rPr>
            </w:pPr>
            <w:r w:rsidRPr="00C93711">
              <w:rPr>
                <w:sz w:val="18"/>
                <w:szCs w:val="18"/>
              </w:rPr>
              <w:t>Corrected gray box example on REF~46 Old Meter Number</w:t>
            </w:r>
          </w:p>
        </w:tc>
      </w:tr>
      <w:tr w:rsidR="00915BBA" w:rsidRPr="00C93711" w14:paraId="5412F32E" w14:textId="77777777" w:rsidTr="009F11D1">
        <w:trPr>
          <w:cantSplit/>
        </w:trPr>
        <w:tc>
          <w:tcPr>
            <w:tcW w:w="2160" w:type="dxa"/>
            <w:tcBorders>
              <w:top w:val="nil"/>
              <w:left w:val="nil"/>
              <w:bottom w:val="nil"/>
            </w:tcBorders>
          </w:tcPr>
          <w:p w14:paraId="45A45F2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DE379B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AC148CF" w14:textId="77777777" w:rsidR="00915BBA" w:rsidRPr="00C93711" w:rsidRDefault="00915BBA">
            <w:pPr>
              <w:numPr>
                <w:ilvl w:val="0"/>
                <w:numId w:val="16"/>
              </w:numPr>
              <w:rPr>
                <w:sz w:val="18"/>
                <w:szCs w:val="18"/>
              </w:rPr>
            </w:pPr>
            <w:r w:rsidRPr="00C93711">
              <w:rPr>
                <w:sz w:val="18"/>
                <w:szCs w:val="18"/>
              </w:rPr>
              <w:t>Added decimal example to gray box for REF~4P Meter Multiplier</w:t>
            </w:r>
          </w:p>
        </w:tc>
      </w:tr>
      <w:tr w:rsidR="00915BBA" w:rsidRPr="00C93711" w14:paraId="65732313" w14:textId="77777777" w:rsidTr="009F11D1">
        <w:trPr>
          <w:cantSplit/>
        </w:trPr>
        <w:tc>
          <w:tcPr>
            <w:tcW w:w="2160" w:type="dxa"/>
            <w:tcBorders>
              <w:top w:val="nil"/>
              <w:left w:val="nil"/>
              <w:bottom w:val="nil"/>
            </w:tcBorders>
          </w:tcPr>
          <w:p w14:paraId="76081E9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89D8B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4B2910" w14:textId="77777777" w:rsidR="00915BBA" w:rsidRPr="00C93711" w:rsidRDefault="00915BBA">
            <w:pPr>
              <w:numPr>
                <w:ilvl w:val="0"/>
                <w:numId w:val="16"/>
              </w:numPr>
              <w:rPr>
                <w:sz w:val="18"/>
                <w:szCs w:val="18"/>
              </w:rPr>
            </w:pPr>
            <w:r w:rsidRPr="00C93711">
              <w:rPr>
                <w:sz w:val="18"/>
                <w:szCs w:val="18"/>
              </w:rPr>
              <w:t>Corrected gray box example on REF~Q2 Start Meter Read</w:t>
            </w:r>
          </w:p>
        </w:tc>
      </w:tr>
      <w:tr w:rsidR="00915BBA" w:rsidRPr="00C93711" w14:paraId="4C42C14A" w14:textId="77777777" w:rsidTr="009F11D1">
        <w:trPr>
          <w:cantSplit/>
        </w:trPr>
        <w:tc>
          <w:tcPr>
            <w:tcW w:w="2160" w:type="dxa"/>
            <w:tcBorders>
              <w:top w:val="nil"/>
              <w:left w:val="nil"/>
              <w:bottom w:val="nil"/>
            </w:tcBorders>
          </w:tcPr>
          <w:p w14:paraId="0D158F0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F1DEF4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A71D69B" w14:textId="77777777" w:rsidR="00915BBA" w:rsidRPr="00C93711" w:rsidRDefault="00915BBA">
            <w:pPr>
              <w:numPr>
                <w:ilvl w:val="0"/>
                <w:numId w:val="16"/>
              </w:numPr>
              <w:rPr>
                <w:sz w:val="18"/>
                <w:szCs w:val="18"/>
              </w:rPr>
            </w:pPr>
            <w:r w:rsidRPr="00C93711">
              <w:rPr>
                <w:sz w:val="18"/>
                <w:szCs w:val="18"/>
              </w:rPr>
              <w:t>Added the descriptions to REF~Q3 C04002 which were omitted prior</w:t>
            </w:r>
          </w:p>
        </w:tc>
      </w:tr>
      <w:tr w:rsidR="00915BBA" w:rsidRPr="00C93711" w14:paraId="59D1DFB2" w14:textId="77777777" w:rsidTr="009F11D1">
        <w:trPr>
          <w:cantSplit/>
        </w:trPr>
        <w:tc>
          <w:tcPr>
            <w:tcW w:w="2160" w:type="dxa"/>
            <w:tcBorders>
              <w:top w:val="nil"/>
              <w:left w:val="nil"/>
              <w:bottom w:val="nil"/>
            </w:tcBorders>
          </w:tcPr>
          <w:p w14:paraId="37FE0A9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7E8895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EE888B9" w14:textId="77777777" w:rsidR="00915BBA" w:rsidRPr="00C93711" w:rsidRDefault="00915BBA">
            <w:pPr>
              <w:pStyle w:val="Footer"/>
              <w:widowControl/>
              <w:numPr>
                <w:ilvl w:val="0"/>
                <w:numId w:val="17"/>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Clarified requirements for meter additions, meter exchanges or meter removals in NM1 Loop REF segments</w:t>
            </w:r>
          </w:p>
        </w:tc>
      </w:tr>
      <w:tr w:rsidR="00915BBA" w:rsidRPr="00C93711" w14:paraId="04F105D1" w14:textId="77777777" w:rsidTr="009F11D1">
        <w:trPr>
          <w:cantSplit/>
        </w:trPr>
        <w:tc>
          <w:tcPr>
            <w:tcW w:w="2160" w:type="dxa"/>
            <w:tcBorders>
              <w:top w:val="nil"/>
              <w:left w:val="nil"/>
              <w:bottom w:val="nil"/>
            </w:tcBorders>
          </w:tcPr>
          <w:p w14:paraId="637F9C3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1998B3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7E28D3" w14:textId="77777777" w:rsidR="00915BBA" w:rsidRPr="00C93711" w:rsidRDefault="00915BBA">
            <w:pPr>
              <w:numPr>
                <w:ilvl w:val="0"/>
                <w:numId w:val="16"/>
              </w:numPr>
              <w:rPr>
                <w:sz w:val="18"/>
                <w:szCs w:val="18"/>
              </w:rPr>
            </w:pPr>
            <w:r w:rsidRPr="00C93711">
              <w:rPr>
                <w:sz w:val="18"/>
                <w:szCs w:val="18"/>
              </w:rPr>
              <w:t>Added REF~TD Reason for Change code REF~TD~REFPTC</w:t>
            </w:r>
          </w:p>
        </w:tc>
      </w:tr>
      <w:tr w:rsidR="00915BBA" w:rsidRPr="00C93711" w14:paraId="15A422C4" w14:textId="77777777" w:rsidTr="009F11D1">
        <w:trPr>
          <w:cantSplit/>
        </w:trPr>
        <w:tc>
          <w:tcPr>
            <w:tcW w:w="2160" w:type="dxa"/>
            <w:tcBorders>
              <w:top w:val="nil"/>
              <w:left w:val="nil"/>
              <w:bottom w:val="nil"/>
            </w:tcBorders>
          </w:tcPr>
          <w:p w14:paraId="2D78CA4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DF4540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148EC74"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p>
        </w:tc>
      </w:tr>
      <w:tr w:rsidR="00915BBA" w:rsidRPr="00C93711" w14:paraId="73CE4DC3" w14:textId="77777777" w:rsidTr="009F11D1">
        <w:trPr>
          <w:cantSplit/>
        </w:trPr>
        <w:tc>
          <w:tcPr>
            <w:tcW w:w="2160" w:type="dxa"/>
            <w:tcBorders>
              <w:top w:val="nil"/>
              <w:left w:val="nil"/>
              <w:bottom w:val="nil"/>
            </w:tcBorders>
          </w:tcPr>
          <w:p w14:paraId="54D6802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August 3, 2001</w:t>
            </w:r>
          </w:p>
          <w:p w14:paraId="43FF7F4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1.4</w:t>
            </w:r>
          </w:p>
        </w:tc>
        <w:tc>
          <w:tcPr>
            <w:tcW w:w="180" w:type="dxa"/>
            <w:tcBorders>
              <w:top w:val="nil"/>
              <w:left w:val="nil"/>
              <w:bottom w:val="nil"/>
              <w:right w:val="nil"/>
            </w:tcBorders>
          </w:tcPr>
          <w:p w14:paraId="3BC1E31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30BFB8" w14:textId="77777777" w:rsidR="00915BBA" w:rsidRPr="00C93711" w:rsidRDefault="00915BBA">
            <w:pPr>
              <w:rPr>
                <w:sz w:val="18"/>
                <w:szCs w:val="18"/>
              </w:rPr>
            </w:pPr>
          </w:p>
          <w:p w14:paraId="2137C6B2" w14:textId="77777777" w:rsidR="00915BBA" w:rsidRPr="00C93711" w:rsidRDefault="00915BBA">
            <w:pPr>
              <w:rPr>
                <w:sz w:val="18"/>
                <w:szCs w:val="18"/>
              </w:rPr>
            </w:pPr>
            <w:r w:rsidRPr="00C93711">
              <w:rPr>
                <w:sz w:val="18"/>
                <w:szCs w:val="18"/>
              </w:rPr>
              <w:t>The following changes were made:</w:t>
            </w:r>
          </w:p>
        </w:tc>
      </w:tr>
      <w:tr w:rsidR="00915BBA" w:rsidRPr="00C93711" w14:paraId="182A122F" w14:textId="77777777" w:rsidTr="009F11D1">
        <w:trPr>
          <w:cantSplit/>
        </w:trPr>
        <w:tc>
          <w:tcPr>
            <w:tcW w:w="2160" w:type="dxa"/>
            <w:tcBorders>
              <w:top w:val="nil"/>
              <w:left w:val="nil"/>
              <w:bottom w:val="nil"/>
            </w:tcBorders>
          </w:tcPr>
          <w:p w14:paraId="4C8A2D6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BFC69C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D723129" w14:textId="77777777" w:rsidR="00915BBA" w:rsidRPr="00C93711" w:rsidRDefault="00915BBA">
            <w:pPr>
              <w:numPr>
                <w:ilvl w:val="0"/>
                <w:numId w:val="16"/>
              </w:numPr>
              <w:rPr>
                <w:sz w:val="18"/>
                <w:szCs w:val="18"/>
              </w:rPr>
            </w:pPr>
            <w:r w:rsidRPr="00C93711">
              <w:rPr>
                <w:sz w:val="18"/>
                <w:szCs w:val="18"/>
              </w:rPr>
              <w:t xml:space="preserve">Per Change Control 2001-047, added codes to REF~PRT for unmetered service types: </w:t>
            </w:r>
          </w:p>
          <w:p w14:paraId="30D4CB23" w14:textId="77777777" w:rsidR="00915BBA" w:rsidRPr="00C93711" w:rsidRDefault="00915BBA" w:rsidP="00CA4547">
            <w:pPr>
              <w:numPr>
                <w:ilvl w:val="0"/>
                <w:numId w:val="16"/>
              </w:numPr>
              <w:ind w:left="1080"/>
              <w:rPr>
                <w:sz w:val="18"/>
                <w:szCs w:val="18"/>
              </w:rPr>
            </w:pPr>
            <w:r w:rsidRPr="00C93711">
              <w:rPr>
                <w:sz w:val="18"/>
                <w:szCs w:val="18"/>
              </w:rPr>
              <w:t xml:space="preserve"> “ED” - Electronic Device</w:t>
            </w:r>
          </w:p>
          <w:p w14:paraId="6E81BE00" w14:textId="77777777" w:rsidR="00915BBA" w:rsidRPr="00C93711" w:rsidRDefault="00915BBA" w:rsidP="00CA4547">
            <w:pPr>
              <w:numPr>
                <w:ilvl w:val="0"/>
                <w:numId w:val="16"/>
              </w:numPr>
              <w:ind w:left="1080"/>
              <w:rPr>
                <w:sz w:val="18"/>
                <w:szCs w:val="18"/>
              </w:rPr>
            </w:pPr>
            <w:r w:rsidRPr="00C93711">
              <w:rPr>
                <w:sz w:val="18"/>
                <w:szCs w:val="18"/>
              </w:rPr>
              <w:t xml:space="preserve"> “CU” -Cat Unit</w:t>
            </w:r>
          </w:p>
          <w:p w14:paraId="0263005D" w14:textId="77777777" w:rsidR="00915BBA" w:rsidRPr="00C93711" w:rsidRDefault="00915BBA" w:rsidP="00CA4547">
            <w:pPr>
              <w:numPr>
                <w:ilvl w:val="0"/>
                <w:numId w:val="16"/>
              </w:numPr>
              <w:ind w:left="1080"/>
              <w:rPr>
                <w:sz w:val="18"/>
                <w:szCs w:val="18"/>
              </w:rPr>
            </w:pPr>
            <w:r w:rsidRPr="00C93711">
              <w:rPr>
                <w:sz w:val="18"/>
                <w:szCs w:val="18"/>
              </w:rPr>
              <w:t xml:space="preserve">“BS” -Bus Shelters </w:t>
            </w:r>
          </w:p>
          <w:p w14:paraId="2B1194BA" w14:textId="77777777" w:rsidR="00915BBA" w:rsidRPr="00C93711" w:rsidRDefault="00915BBA" w:rsidP="00CA4547">
            <w:pPr>
              <w:numPr>
                <w:ilvl w:val="0"/>
                <w:numId w:val="16"/>
              </w:numPr>
              <w:ind w:left="1080"/>
              <w:rPr>
                <w:sz w:val="18"/>
                <w:szCs w:val="18"/>
              </w:rPr>
            </w:pPr>
            <w:r w:rsidRPr="00C93711">
              <w:rPr>
                <w:sz w:val="18"/>
                <w:szCs w:val="18"/>
              </w:rPr>
              <w:t>“TR” – Transceiver</w:t>
            </w:r>
          </w:p>
          <w:p w14:paraId="5C836C1A" w14:textId="77777777" w:rsidR="00915BBA" w:rsidRPr="00C93711" w:rsidRDefault="00915BBA" w:rsidP="00CA4547">
            <w:pPr>
              <w:numPr>
                <w:ilvl w:val="0"/>
                <w:numId w:val="16"/>
              </w:numPr>
              <w:ind w:left="1080"/>
              <w:rPr>
                <w:sz w:val="18"/>
                <w:szCs w:val="18"/>
              </w:rPr>
            </w:pPr>
            <w:r w:rsidRPr="00C93711">
              <w:rPr>
                <w:sz w:val="18"/>
                <w:szCs w:val="18"/>
              </w:rPr>
              <w:t xml:space="preserve"> “</w:t>
            </w:r>
            <w:smartTag w:uri="urn:schemas-microsoft-com:office:smarttags" w:element="place">
              <w:r w:rsidRPr="00C93711">
                <w:rPr>
                  <w:sz w:val="18"/>
                  <w:szCs w:val="18"/>
                </w:rPr>
                <w:t>PO</w:t>
              </w:r>
            </w:smartTag>
            <w:r w:rsidRPr="00C93711">
              <w:rPr>
                <w:sz w:val="18"/>
                <w:szCs w:val="18"/>
              </w:rPr>
              <w:t>” -Phone Outlet</w:t>
            </w:r>
          </w:p>
          <w:p w14:paraId="38D70BB2" w14:textId="77777777" w:rsidR="00915BBA" w:rsidRPr="00C93711" w:rsidRDefault="00915BBA" w:rsidP="00CA4547">
            <w:pPr>
              <w:numPr>
                <w:ilvl w:val="0"/>
                <w:numId w:val="16"/>
              </w:numPr>
              <w:ind w:left="1080"/>
              <w:rPr>
                <w:sz w:val="18"/>
                <w:szCs w:val="18"/>
              </w:rPr>
            </w:pPr>
            <w:r w:rsidRPr="00C93711">
              <w:rPr>
                <w:sz w:val="18"/>
                <w:szCs w:val="18"/>
              </w:rPr>
              <w:t xml:space="preserve"> “PA” - Power Analog node </w:t>
            </w:r>
          </w:p>
          <w:p w14:paraId="2CE874DF" w14:textId="77777777" w:rsidR="00915BBA" w:rsidRPr="00C93711" w:rsidRDefault="00915BBA" w:rsidP="00CA4547">
            <w:pPr>
              <w:numPr>
                <w:ilvl w:val="0"/>
                <w:numId w:val="16"/>
              </w:numPr>
              <w:ind w:left="1080"/>
              <w:rPr>
                <w:sz w:val="18"/>
                <w:szCs w:val="18"/>
              </w:rPr>
            </w:pPr>
            <w:r w:rsidRPr="00C93711">
              <w:rPr>
                <w:sz w:val="18"/>
                <w:szCs w:val="18"/>
              </w:rPr>
              <w:t>“PB” - Phone Booth</w:t>
            </w:r>
          </w:p>
          <w:p w14:paraId="6CD8543E" w14:textId="77777777" w:rsidR="00915BBA" w:rsidRPr="00C93711" w:rsidRDefault="00915BBA" w:rsidP="00CA4547">
            <w:pPr>
              <w:numPr>
                <w:ilvl w:val="0"/>
                <w:numId w:val="16"/>
              </w:numPr>
              <w:ind w:left="1080"/>
              <w:rPr>
                <w:sz w:val="18"/>
                <w:szCs w:val="18"/>
              </w:rPr>
            </w:pPr>
            <w:r w:rsidRPr="00C93711">
              <w:rPr>
                <w:sz w:val="18"/>
                <w:szCs w:val="18"/>
              </w:rPr>
              <w:t xml:space="preserve"> “AN” – Antenna</w:t>
            </w:r>
          </w:p>
          <w:p w14:paraId="4224C86F" w14:textId="77777777" w:rsidR="00915BBA" w:rsidRPr="00C93711" w:rsidRDefault="00915BBA">
            <w:pPr>
              <w:rPr>
                <w:sz w:val="18"/>
                <w:szCs w:val="18"/>
              </w:rPr>
            </w:pPr>
            <w:r w:rsidRPr="00C93711">
              <w:rPr>
                <w:sz w:val="18"/>
                <w:szCs w:val="18"/>
              </w:rPr>
              <w:t>“OT” - Other Unmetered</w:t>
            </w:r>
          </w:p>
        </w:tc>
      </w:tr>
      <w:tr w:rsidR="00915BBA" w:rsidRPr="00C93711" w14:paraId="22BED26E" w14:textId="77777777" w:rsidTr="009F11D1">
        <w:trPr>
          <w:cantSplit/>
        </w:trPr>
        <w:tc>
          <w:tcPr>
            <w:tcW w:w="2160" w:type="dxa"/>
            <w:tcBorders>
              <w:top w:val="nil"/>
              <w:left w:val="nil"/>
              <w:bottom w:val="nil"/>
            </w:tcBorders>
          </w:tcPr>
          <w:p w14:paraId="21084FF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6F0AE1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A538FC1" w14:textId="77777777" w:rsidR="00915BBA" w:rsidRPr="00C93711" w:rsidRDefault="00915BBA">
            <w:pPr>
              <w:numPr>
                <w:ilvl w:val="0"/>
                <w:numId w:val="16"/>
              </w:numPr>
              <w:rPr>
                <w:sz w:val="18"/>
                <w:szCs w:val="18"/>
              </w:rPr>
            </w:pPr>
            <w:r w:rsidRPr="00C93711">
              <w:rPr>
                <w:sz w:val="18"/>
                <w:szCs w:val="18"/>
              </w:rPr>
              <w:t>Per Change Control 2001-109, delete the words “addition” &amp; “retirement” on the transaction set page in the bullet from ERCOT to current CR, etc. as ERCOT does not forward the 814_20 to the CR in this situation</w:t>
            </w:r>
          </w:p>
        </w:tc>
      </w:tr>
      <w:tr w:rsidR="00915BBA" w:rsidRPr="00C93711" w14:paraId="050C8C98" w14:textId="77777777" w:rsidTr="009F11D1">
        <w:trPr>
          <w:cantSplit/>
        </w:trPr>
        <w:tc>
          <w:tcPr>
            <w:tcW w:w="2160" w:type="dxa"/>
            <w:tcBorders>
              <w:top w:val="nil"/>
              <w:left w:val="nil"/>
              <w:bottom w:val="nil"/>
            </w:tcBorders>
          </w:tcPr>
          <w:p w14:paraId="0D9B8E5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23B08B4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6DBFD4E" w14:textId="77777777" w:rsidR="00915BBA" w:rsidRPr="00C93711" w:rsidRDefault="00915BBA">
            <w:pPr>
              <w:numPr>
                <w:ilvl w:val="0"/>
                <w:numId w:val="16"/>
              </w:numPr>
              <w:rPr>
                <w:sz w:val="18"/>
                <w:szCs w:val="18"/>
              </w:rPr>
            </w:pPr>
            <w:r w:rsidRPr="00C93711">
              <w:rPr>
                <w:sz w:val="18"/>
                <w:szCs w:val="18"/>
              </w:rPr>
              <w:t>Per Change Control 2001-114:</w:t>
            </w:r>
          </w:p>
          <w:p w14:paraId="0091835D" w14:textId="77777777" w:rsidR="00915BBA" w:rsidRPr="00C93711" w:rsidRDefault="00915BBA" w:rsidP="00CA4547">
            <w:pPr>
              <w:numPr>
                <w:ilvl w:val="0"/>
                <w:numId w:val="16"/>
              </w:numPr>
              <w:ind w:left="1080"/>
              <w:rPr>
                <w:sz w:val="18"/>
                <w:szCs w:val="18"/>
              </w:rPr>
            </w:pPr>
            <w:r w:rsidRPr="00C93711">
              <w:rPr>
                <w:sz w:val="18"/>
                <w:szCs w:val="18"/>
              </w:rPr>
              <w:t xml:space="preserve">remove the REF segment Meter Service Voltage.  </w:t>
            </w:r>
          </w:p>
          <w:p w14:paraId="69693B15" w14:textId="77777777" w:rsidR="00915BBA" w:rsidRPr="00C93711" w:rsidRDefault="00915BBA" w:rsidP="00CA4547">
            <w:pPr>
              <w:numPr>
                <w:ilvl w:val="0"/>
                <w:numId w:val="16"/>
              </w:numPr>
              <w:ind w:left="1080"/>
              <w:rPr>
                <w:sz w:val="18"/>
                <w:szCs w:val="18"/>
              </w:rPr>
            </w:pPr>
            <w:r w:rsidRPr="00C93711">
              <w:rPr>
                <w:sz w:val="18"/>
                <w:szCs w:val="18"/>
              </w:rPr>
              <w:t>remove the Reason for Change “REF4L – Change Meter Service Voltage” code from the REF ~TD segment &amp; the REF~4L in the example, change SE01 value.</w:t>
            </w:r>
          </w:p>
        </w:tc>
      </w:tr>
      <w:tr w:rsidR="00915BBA" w:rsidRPr="00C93711" w14:paraId="774D42F8" w14:textId="77777777" w:rsidTr="009F11D1">
        <w:trPr>
          <w:cantSplit/>
        </w:trPr>
        <w:tc>
          <w:tcPr>
            <w:tcW w:w="2160" w:type="dxa"/>
            <w:tcBorders>
              <w:top w:val="nil"/>
              <w:left w:val="nil"/>
              <w:bottom w:val="nil"/>
            </w:tcBorders>
          </w:tcPr>
          <w:p w14:paraId="4D7A5AB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9F7F55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88C5EBA" w14:textId="77777777" w:rsidR="00915BBA" w:rsidRPr="00C93711" w:rsidRDefault="00915BBA">
            <w:pPr>
              <w:numPr>
                <w:ilvl w:val="0"/>
                <w:numId w:val="16"/>
              </w:numPr>
              <w:rPr>
                <w:sz w:val="18"/>
                <w:szCs w:val="18"/>
              </w:rPr>
            </w:pPr>
            <w:r w:rsidRPr="00C93711">
              <w:rPr>
                <w:sz w:val="18"/>
                <w:szCs w:val="18"/>
              </w:rPr>
              <w:t>Per Change Control 2001-116:</w:t>
            </w:r>
          </w:p>
          <w:p w14:paraId="6C1AE806" w14:textId="77777777" w:rsidR="00915BBA" w:rsidRPr="00C93711" w:rsidRDefault="00915BBA" w:rsidP="00CA4547">
            <w:pPr>
              <w:numPr>
                <w:ilvl w:val="0"/>
                <w:numId w:val="16"/>
              </w:numPr>
              <w:ind w:left="1080"/>
              <w:rPr>
                <w:sz w:val="18"/>
                <w:szCs w:val="18"/>
              </w:rPr>
            </w:pPr>
            <w:r w:rsidRPr="00C93711">
              <w:rPr>
                <w:sz w:val="18"/>
                <w:szCs w:val="18"/>
              </w:rPr>
              <w:t xml:space="preserve">Add sentence to REF and REF01 of Load Profile gray box: “The load profile is made up of the following codes, with mandatory underscores between each: Profile Group and Segment Code, Weather Zone Code, Meter Data Type Code, Weather Sensitivity Code, TOU Schedule Code.  </w:t>
            </w:r>
            <w:r w:rsidRPr="00C93711">
              <w:rPr>
                <w:snapToGrid w:val="0"/>
                <w:color w:val="000000"/>
                <w:sz w:val="18"/>
                <w:szCs w:val="18"/>
              </w:rPr>
              <w:t>The value shall correspond to an ERCOT-defined Load Profile that is published on the ERCOT website.</w:t>
            </w:r>
            <w:r w:rsidRPr="00C93711">
              <w:rPr>
                <w:sz w:val="18"/>
                <w:szCs w:val="18"/>
              </w:rPr>
              <w:t>”</w:t>
            </w:r>
          </w:p>
          <w:p w14:paraId="5F4421F1" w14:textId="77777777" w:rsidR="00915BBA" w:rsidRPr="00C93711" w:rsidRDefault="00915BBA" w:rsidP="00CA4547">
            <w:pPr>
              <w:numPr>
                <w:ilvl w:val="0"/>
                <w:numId w:val="16"/>
              </w:numPr>
              <w:ind w:left="1080"/>
              <w:rPr>
                <w:sz w:val="18"/>
                <w:szCs w:val="18"/>
              </w:rPr>
            </w:pPr>
            <w:r w:rsidRPr="00C93711">
              <w:rPr>
                <w:sz w:val="18"/>
                <w:szCs w:val="18"/>
              </w:rPr>
              <w:t>Change the example in the gray box of the REF~LO from REF~LO~GS to REF~LO~RESLOWR_WEST_NIDR_NWS_NOTOU</w:t>
            </w:r>
          </w:p>
          <w:p w14:paraId="53D70CD1" w14:textId="77777777" w:rsidR="00915BBA" w:rsidRPr="00C93711" w:rsidRDefault="00915BBA" w:rsidP="00CA4547">
            <w:pPr>
              <w:numPr>
                <w:ilvl w:val="0"/>
                <w:numId w:val="16"/>
              </w:numPr>
              <w:ind w:left="1080"/>
              <w:rPr>
                <w:sz w:val="18"/>
                <w:szCs w:val="18"/>
              </w:rPr>
            </w:pPr>
            <w:r w:rsidRPr="00C93711">
              <w:rPr>
                <w:sz w:val="18"/>
                <w:szCs w:val="18"/>
              </w:rPr>
              <w:t>Change the example in the gray box on the REF~SPL from REF~SPL~~MESA SUBSTATION to REF~SPL~~WEST</w:t>
            </w:r>
          </w:p>
          <w:p w14:paraId="7C1387D6" w14:textId="77777777" w:rsidR="00915BBA" w:rsidRPr="00C93711" w:rsidRDefault="00915BBA">
            <w:pPr>
              <w:numPr>
                <w:ilvl w:val="0"/>
                <w:numId w:val="20"/>
              </w:numPr>
              <w:rPr>
                <w:sz w:val="18"/>
                <w:szCs w:val="18"/>
              </w:rPr>
            </w:pPr>
            <w:r w:rsidRPr="00C93711">
              <w:rPr>
                <w:sz w:val="18"/>
                <w:szCs w:val="18"/>
              </w:rPr>
              <w:t>Change Example #1 load profile to REF~LO~RESLOWR_WEST_NIDR_NWS_TOU01</w:t>
            </w:r>
          </w:p>
          <w:p w14:paraId="144F1BC0" w14:textId="77777777" w:rsidR="00915BBA" w:rsidRPr="00C93711" w:rsidRDefault="00915BBA">
            <w:pPr>
              <w:numPr>
                <w:ilvl w:val="0"/>
                <w:numId w:val="20"/>
              </w:numPr>
              <w:rPr>
                <w:sz w:val="18"/>
                <w:szCs w:val="18"/>
              </w:rPr>
            </w:pPr>
            <w:r w:rsidRPr="00C93711">
              <w:rPr>
                <w:sz w:val="18"/>
                <w:szCs w:val="18"/>
              </w:rPr>
              <w:t>Change Example #1 station id to REF~SPL~~WEST</w:t>
            </w:r>
          </w:p>
          <w:p w14:paraId="39E843BB" w14:textId="77777777" w:rsidR="00915BBA" w:rsidRPr="00C93711" w:rsidRDefault="00915BBA">
            <w:pPr>
              <w:numPr>
                <w:ilvl w:val="0"/>
                <w:numId w:val="20"/>
              </w:numPr>
              <w:rPr>
                <w:sz w:val="18"/>
                <w:szCs w:val="18"/>
              </w:rPr>
            </w:pPr>
            <w:r w:rsidRPr="00C93711">
              <w:rPr>
                <w:sz w:val="18"/>
                <w:szCs w:val="18"/>
              </w:rPr>
              <w:t>Change Example #2 load profile to REF~LO~ RESHIWR_WEST_NIDR_NWS_TOU09</w:t>
            </w:r>
          </w:p>
          <w:p w14:paraId="1E7B3281" w14:textId="77777777" w:rsidR="00915BBA" w:rsidRPr="00C93711" w:rsidRDefault="00915BBA">
            <w:pPr>
              <w:rPr>
                <w:sz w:val="18"/>
                <w:szCs w:val="18"/>
              </w:rPr>
            </w:pPr>
          </w:p>
        </w:tc>
      </w:tr>
      <w:tr w:rsidR="00915BBA" w:rsidRPr="00C93711" w14:paraId="42754508" w14:textId="77777777" w:rsidTr="009F11D1">
        <w:trPr>
          <w:cantSplit/>
        </w:trPr>
        <w:tc>
          <w:tcPr>
            <w:tcW w:w="2160" w:type="dxa"/>
            <w:tcBorders>
              <w:top w:val="nil"/>
              <w:left w:val="nil"/>
              <w:bottom w:val="nil"/>
            </w:tcBorders>
          </w:tcPr>
          <w:p w14:paraId="6A0F289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29421E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E5BC50" w14:textId="77777777" w:rsidR="00915BBA" w:rsidRPr="00C93711" w:rsidRDefault="00915BBA">
            <w:pPr>
              <w:numPr>
                <w:ilvl w:val="0"/>
                <w:numId w:val="16"/>
              </w:numPr>
              <w:rPr>
                <w:sz w:val="18"/>
                <w:szCs w:val="18"/>
              </w:rPr>
            </w:pPr>
            <w:r w:rsidRPr="00C93711">
              <w:rPr>
                <w:sz w:val="18"/>
                <w:szCs w:val="18"/>
              </w:rPr>
              <w:t>Per Change Control 2001-120:</w:t>
            </w:r>
          </w:p>
          <w:p w14:paraId="73762CA4" w14:textId="77777777" w:rsidR="00915BBA" w:rsidRPr="00C93711" w:rsidRDefault="00915BBA">
            <w:pPr>
              <w:numPr>
                <w:ilvl w:val="0"/>
                <w:numId w:val="20"/>
              </w:numPr>
              <w:rPr>
                <w:sz w:val="18"/>
                <w:szCs w:val="18"/>
              </w:rPr>
            </w:pPr>
            <w:r w:rsidRPr="00C93711">
              <w:rPr>
                <w:sz w:val="18"/>
                <w:szCs w:val="18"/>
              </w:rPr>
              <w:t>Change explanation in REF*Q2 gray box from “Meter Addition: Required” to “Meter Addition: Required when adding meters. Not required when adding unmetered service devices.”</w:t>
            </w:r>
          </w:p>
          <w:p w14:paraId="179B78C8" w14:textId="77777777" w:rsidR="00915BBA" w:rsidRPr="00C93711" w:rsidRDefault="00915BBA">
            <w:pPr>
              <w:numPr>
                <w:ilvl w:val="0"/>
                <w:numId w:val="20"/>
              </w:numPr>
              <w:rPr>
                <w:sz w:val="18"/>
                <w:szCs w:val="18"/>
              </w:rPr>
            </w:pPr>
            <w:r w:rsidRPr="00C93711">
              <w:rPr>
                <w:sz w:val="18"/>
                <w:szCs w:val="18"/>
              </w:rPr>
              <w:t>Change explanation in REF*Q3 gray box from “Meter Removal: Required” to “Meter Removal: Required when removing meters. Not required when removing unmetered service devices.”</w:t>
            </w:r>
          </w:p>
        </w:tc>
      </w:tr>
      <w:tr w:rsidR="00915BBA" w:rsidRPr="00C93711" w14:paraId="2544B4E3" w14:textId="77777777" w:rsidTr="009F11D1">
        <w:trPr>
          <w:cantSplit/>
        </w:trPr>
        <w:tc>
          <w:tcPr>
            <w:tcW w:w="2160" w:type="dxa"/>
            <w:tcBorders>
              <w:top w:val="nil"/>
              <w:left w:val="nil"/>
              <w:bottom w:val="nil"/>
            </w:tcBorders>
          </w:tcPr>
          <w:p w14:paraId="27E61C7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1DF1C4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4BE2B3" w14:textId="77777777" w:rsidR="00915BBA" w:rsidRPr="00C93711" w:rsidRDefault="00915BBA">
            <w:pPr>
              <w:numPr>
                <w:ilvl w:val="0"/>
                <w:numId w:val="16"/>
              </w:numPr>
              <w:rPr>
                <w:sz w:val="18"/>
                <w:szCs w:val="18"/>
              </w:rPr>
            </w:pPr>
            <w:r w:rsidRPr="00C93711">
              <w:rPr>
                <w:sz w:val="18"/>
                <w:szCs w:val="18"/>
              </w:rPr>
              <w:t>Per Change Control 2001-123</w:t>
            </w:r>
          </w:p>
        </w:tc>
      </w:tr>
      <w:tr w:rsidR="00915BBA" w:rsidRPr="00C93711" w14:paraId="1D741362" w14:textId="77777777" w:rsidTr="009F11D1">
        <w:trPr>
          <w:cantSplit/>
        </w:trPr>
        <w:tc>
          <w:tcPr>
            <w:tcW w:w="2160" w:type="dxa"/>
            <w:tcBorders>
              <w:top w:val="nil"/>
              <w:left w:val="nil"/>
              <w:bottom w:val="nil"/>
            </w:tcBorders>
          </w:tcPr>
          <w:p w14:paraId="57DC235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345516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515D47" w14:textId="77777777" w:rsidR="00915BBA" w:rsidRPr="00C93711" w:rsidRDefault="00915BBA" w:rsidP="00CA4547">
            <w:pPr>
              <w:numPr>
                <w:ilvl w:val="0"/>
                <w:numId w:val="16"/>
              </w:numPr>
              <w:ind w:left="1080"/>
              <w:rPr>
                <w:sz w:val="18"/>
                <w:szCs w:val="18"/>
              </w:rPr>
            </w:pPr>
            <w:r w:rsidRPr="00C93711">
              <w:rPr>
                <w:sz w:val="18"/>
                <w:szCs w:val="18"/>
              </w:rPr>
              <w:t xml:space="preserve">Add note to N1, N2 and N4:  When submitting a change for the customer loop, service address, city and state and zip code must be provided.  If the service address, city, </w:t>
            </w:r>
            <w:proofErr w:type="gramStart"/>
            <w:r w:rsidRPr="00C93711">
              <w:rPr>
                <w:sz w:val="18"/>
                <w:szCs w:val="18"/>
              </w:rPr>
              <w:t>state</w:t>
            </w:r>
            <w:proofErr w:type="gramEnd"/>
            <w:r w:rsidRPr="00C93711">
              <w:rPr>
                <w:sz w:val="18"/>
                <w:szCs w:val="18"/>
              </w:rPr>
              <w:t xml:space="preserve"> and zip data are not provided, they will be replaced with blanks in the ERCOT system.</w:t>
            </w:r>
          </w:p>
        </w:tc>
      </w:tr>
      <w:tr w:rsidR="00915BBA" w:rsidRPr="00C93711" w14:paraId="142DB691" w14:textId="77777777" w:rsidTr="009F11D1">
        <w:trPr>
          <w:cantSplit/>
        </w:trPr>
        <w:tc>
          <w:tcPr>
            <w:tcW w:w="2160" w:type="dxa"/>
            <w:tcBorders>
              <w:top w:val="nil"/>
              <w:left w:val="nil"/>
              <w:bottom w:val="nil"/>
            </w:tcBorders>
          </w:tcPr>
          <w:p w14:paraId="09185EF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00AED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040E213" w14:textId="77777777" w:rsidR="00915BBA" w:rsidRPr="00C93711" w:rsidRDefault="00915BBA">
            <w:pPr>
              <w:numPr>
                <w:ilvl w:val="0"/>
                <w:numId w:val="16"/>
              </w:numPr>
              <w:rPr>
                <w:sz w:val="18"/>
                <w:szCs w:val="18"/>
              </w:rPr>
            </w:pPr>
            <w:r w:rsidRPr="00C93711">
              <w:rPr>
                <w:sz w:val="18"/>
                <w:szCs w:val="18"/>
              </w:rPr>
              <w:t>Per Change Control 2001-124</w:t>
            </w:r>
          </w:p>
        </w:tc>
      </w:tr>
      <w:tr w:rsidR="00915BBA" w:rsidRPr="00C93711" w14:paraId="515E3915" w14:textId="77777777" w:rsidTr="009F11D1">
        <w:trPr>
          <w:cantSplit/>
        </w:trPr>
        <w:tc>
          <w:tcPr>
            <w:tcW w:w="2160" w:type="dxa"/>
            <w:tcBorders>
              <w:top w:val="nil"/>
              <w:left w:val="nil"/>
              <w:bottom w:val="nil"/>
            </w:tcBorders>
          </w:tcPr>
          <w:p w14:paraId="38C18CF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44A246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B63EF4A" w14:textId="77777777" w:rsidR="00915BBA" w:rsidRPr="00C93711" w:rsidRDefault="00915BBA">
            <w:pPr>
              <w:numPr>
                <w:ilvl w:val="0"/>
                <w:numId w:val="20"/>
              </w:numPr>
              <w:rPr>
                <w:sz w:val="18"/>
                <w:szCs w:val="18"/>
              </w:rPr>
            </w:pPr>
            <w:r w:rsidRPr="00C93711">
              <w:rPr>
                <w:sz w:val="18"/>
                <w:szCs w:val="18"/>
              </w:rPr>
              <w:t xml:space="preserve">Gray box on NM1 loop </w:t>
            </w:r>
            <w:proofErr w:type="spellStart"/>
            <w:r w:rsidRPr="00C93711">
              <w:rPr>
                <w:sz w:val="18"/>
                <w:szCs w:val="18"/>
              </w:rPr>
              <w:t>clarifiying</w:t>
            </w:r>
            <w:proofErr w:type="spellEnd"/>
            <w:r w:rsidRPr="00C93711">
              <w:rPr>
                <w:sz w:val="18"/>
                <w:szCs w:val="18"/>
              </w:rPr>
              <w:t>:  When replacing two meters with one meter, send two NM1 loops:  one NM1 loop removes one of the existing meters and another NM1 loop exchanges the other existing meter.</w:t>
            </w:r>
          </w:p>
          <w:p w14:paraId="23DFE298" w14:textId="77777777" w:rsidR="00915BBA" w:rsidRPr="00C93711" w:rsidRDefault="00915BBA">
            <w:pPr>
              <w:numPr>
                <w:ilvl w:val="0"/>
                <w:numId w:val="20"/>
              </w:numPr>
              <w:rPr>
                <w:sz w:val="18"/>
                <w:szCs w:val="18"/>
              </w:rPr>
            </w:pPr>
            <w:r w:rsidRPr="00C93711">
              <w:rPr>
                <w:sz w:val="18"/>
                <w:szCs w:val="18"/>
              </w:rPr>
              <w:t>Add another example showing how to exchange two existing meters for one new meter</w:t>
            </w:r>
          </w:p>
          <w:p w14:paraId="5F04AC98" w14:textId="77777777" w:rsidR="00915BBA" w:rsidRPr="00C93711" w:rsidRDefault="00915BBA">
            <w:pPr>
              <w:numPr>
                <w:ilvl w:val="0"/>
                <w:numId w:val="20"/>
              </w:numPr>
              <w:rPr>
                <w:sz w:val="18"/>
                <w:szCs w:val="18"/>
              </w:rPr>
            </w:pPr>
            <w:r w:rsidRPr="00C93711">
              <w:rPr>
                <w:sz w:val="18"/>
                <w:szCs w:val="18"/>
              </w:rPr>
              <w:t>Renumber examples</w:t>
            </w:r>
          </w:p>
        </w:tc>
      </w:tr>
      <w:tr w:rsidR="00915BBA" w:rsidRPr="00C93711" w14:paraId="2C35B4F3" w14:textId="77777777" w:rsidTr="009F11D1">
        <w:trPr>
          <w:cantSplit/>
        </w:trPr>
        <w:tc>
          <w:tcPr>
            <w:tcW w:w="2160" w:type="dxa"/>
            <w:tcBorders>
              <w:top w:val="nil"/>
              <w:left w:val="nil"/>
              <w:bottom w:val="nil"/>
            </w:tcBorders>
          </w:tcPr>
          <w:p w14:paraId="26C0A9C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83D23C2"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C91B0BA" w14:textId="77777777" w:rsidR="00915BBA" w:rsidRPr="00C93711" w:rsidRDefault="00915BBA">
            <w:pPr>
              <w:numPr>
                <w:ilvl w:val="0"/>
                <w:numId w:val="16"/>
              </w:numPr>
              <w:rPr>
                <w:sz w:val="18"/>
                <w:szCs w:val="18"/>
              </w:rPr>
            </w:pPr>
            <w:r w:rsidRPr="00C93711">
              <w:rPr>
                <w:sz w:val="18"/>
                <w:szCs w:val="18"/>
              </w:rPr>
              <w:t>Per Change Control 2001-149</w:t>
            </w:r>
          </w:p>
        </w:tc>
      </w:tr>
      <w:tr w:rsidR="00915BBA" w:rsidRPr="00C93711" w14:paraId="08FABB87" w14:textId="77777777" w:rsidTr="009F11D1">
        <w:trPr>
          <w:cantSplit/>
        </w:trPr>
        <w:tc>
          <w:tcPr>
            <w:tcW w:w="2160" w:type="dxa"/>
            <w:tcBorders>
              <w:top w:val="nil"/>
              <w:left w:val="nil"/>
              <w:bottom w:val="nil"/>
            </w:tcBorders>
          </w:tcPr>
          <w:p w14:paraId="236B9EF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72BEA85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74D3BC5" w14:textId="77777777" w:rsidR="00915BBA" w:rsidRPr="00C93711" w:rsidRDefault="00915BBA">
            <w:pPr>
              <w:numPr>
                <w:ilvl w:val="0"/>
                <w:numId w:val="20"/>
              </w:numPr>
              <w:rPr>
                <w:sz w:val="18"/>
                <w:szCs w:val="18"/>
              </w:rPr>
            </w:pPr>
            <w:r w:rsidRPr="00C93711">
              <w:rPr>
                <w:sz w:val="18"/>
                <w:szCs w:val="18"/>
              </w:rPr>
              <w:t xml:space="preserve">Delete the REF where REF01=KK (Wholesale Meter Point) segment.  ERCOT does not permit electronic establishment or updating of Wholesale Delivery points.  Paperwork must be submitted </w:t>
            </w:r>
            <w:proofErr w:type="gramStart"/>
            <w:r w:rsidRPr="00C93711">
              <w:rPr>
                <w:sz w:val="18"/>
                <w:szCs w:val="18"/>
              </w:rPr>
              <w:t>in order to</w:t>
            </w:r>
            <w:proofErr w:type="gramEnd"/>
            <w:r w:rsidRPr="00C93711">
              <w:rPr>
                <w:sz w:val="18"/>
                <w:szCs w:val="18"/>
              </w:rPr>
              <w:t xml:space="preserve"> establish these points.</w:t>
            </w:r>
          </w:p>
        </w:tc>
      </w:tr>
      <w:tr w:rsidR="00915BBA" w:rsidRPr="00C93711" w14:paraId="18CEA89F" w14:textId="77777777" w:rsidTr="009F11D1">
        <w:trPr>
          <w:cantSplit/>
        </w:trPr>
        <w:tc>
          <w:tcPr>
            <w:tcW w:w="2160" w:type="dxa"/>
            <w:tcBorders>
              <w:top w:val="nil"/>
              <w:left w:val="nil"/>
              <w:bottom w:val="nil"/>
            </w:tcBorders>
          </w:tcPr>
          <w:p w14:paraId="15F8DE0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76B281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ED9089" w14:textId="77777777" w:rsidR="00915BBA" w:rsidRPr="00C93711" w:rsidRDefault="00915BBA">
            <w:pPr>
              <w:numPr>
                <w:ilvl w:val="0"/>
                <w:numId w:val="20"/>
              </w:numPr>
              <w:rPr>
                <w:sz w:val="18"/>
                <w:szCs w:val="18"/>
              </w:rPr>
            </w:pPr>
            <w:r w:rsidRPr="00C93711">
              <w:rPr>
                <w:sz w:val="18"/>
                <w:szCs w:val="18"/>
              </w:rPr>
              <w:t>Remove the Reason for Change code REFKK from the REF~TD</w:t>
            </w:r>
          </w:p>
        </w:tc>
      </w:tr>
      <w:tr w:rsidR="00915BBA" w:rsidRPr="00C93711" w14:paraId="10A41EC8" w14:textId="77777777" w:rsidTr="009F11D1">
        <w:trPr>
          <w:cantSplit/>
        </w:trPr>
        <w:tc>
          <w:tcPr>
            <w:tcW w:w="2160" w:type="dxa"/>
            <w:tcBorders>
              <w:top w:val="nil"/>
              <w:left w:val="nil"/>
              <w:bottom w:val="nil"/>
            </w:tcBorders>
          </w:tcPr>
          <w:p w14:paraId="4B278EDD"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7A0897A"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4C6FB50" w14:textId="77777777" w:rsidR="00915BBA" w:rsidRPr="00C93711" w:rsidRDefault="00915BBA">
            <w:pPr>
              <w:numPr>
                <w:ilvl w:val="0"/>
                <w:numId w:val="16"/>
              </w:numPr>
              <w:rPr>
                <w:sz w:val="18"/>
                <w:szCs w:val="18"/>
              </w:rPr>
            </w:pPr>
            <w:r w:rsidRPr="00C93711">
              <w:rPr>
                <w:sz w:val="18"/>
                <w:szCs w:val="18"/>
              </w:rPr>
              <w:t>Modify gray box in REF~4P. Ref. 2001-118</w:t>
            </w:r>
          </w:p>
        </w:tc>
      </w:tr>
      <w:tr w:rsidR="00915BBA" w:rsidRPr="00C93711" w14:paraId="28E0C700" w14:textId="77777777" w:rsidTr="009F11D1">
        <w:trPr>
          <w:cantSplit/>
        </w:trPr>
        <w:tc>
          <w:tcPr>
            <w:tcW w:w="2160" w:type="dxa"/>
            <w:tcBorders>
              <w:top w:val="nil"/>
              <w:left w:val="nil"/>
              <w:bottom w:val="nil"/>
            </w:tcBorders>
          </w:tcPr>
          <w:p w14:paraId="033D95B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6CA5EDD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4A13E53" w14:textId="77777777" w:rsidR="00915BBA" w:rsidRPr="00C93711" w:rsidRDefault="00915BBA">
            <w:pPr>
              <w:numPr>
                <w:ilvl w:val="0"/>
                <w:numId w:val="16"/>
              </w:numPr>
              <w:rPr>
                <w:sz w:val="18"/>
                <w:szCs w:val="18"/>
              </w:rPr>
            </w:pPr>
            <w:r w:rsidRPr="00C93711">
              <w:rPr>
                <w:sz w:val="18"/>
                <w:szCs w:val="18"/>
              </w:rPr>
              <w:t>Modified example in REF~IX.  Changed from K1MON to KHMON</w:t>
            </w:r>
          </w:p>
        </w:tc>
      </w:tr>
      <w:tr w:rsidR="00915BBA" w:rsidRPr="00C93711" w14:paraId="26E85ACA" w14:textId="77777777" w:rsidTr="009F11D1">
        <w:trPr>
          <w:cantSplit/>
        </w:trPr>
        <w:tc>
          <w:tcPr>
            <w:tcW w:w="2160" w:type="dxa"/>
            <w:tcBorders>
              <w:top w:val="nil"/>
              <w:left w:val="nil"/>
              <w:bottom w:val="nil"/>
            </w:tcBorders>
          </w:tcPr>
          <w:p w14:paraId="523F247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B66BE6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FA4233B" w14:textId="77777777" w:rsidR="00915BBA" w:rsidRPr="00C93711" w:rsidRDefault="00915BBA">
            <w:pPr>
              <w:numPr>
                <w:ilvl w:val="0"/>
                <w:numId w:val="16"/>
              </w:numPr>
              <w:rPr>
                <w:sz w:val="18"/>
                <w:szCs w:val="18"/>
              </w:rPr>
            </w:pPr>
            <w:r w:rsidRPr="00C93711">
              <w:rPr>
                <w:sz w:val="18"/>
                <w:szCs w:val="18"/>
              </w:rPr>
              <w:t>Fixed example in gray box of REF~MT from “REF~IX~6.0~TU^51” to “REF~IX~6.0~KHMON~TU^51”</w:t>
            </w:r>
          </w:p>
        </w:tc>
      </w:tr>
      <w:tr w:rsidR="00915BBA" w:rsidRPr="00C93711" w14:paraId="4111A9B0" w14:textId="77777777" w:rsidTr="009F11D1">
        <w:trPr>
          <w:cantSplit/>
        </w:trPr>
        <w:tc>
          <w:tcPr>
            <w:tcW w:w="2160" w:type="dxa"/>
            <w:tcBorders>
              <w:top w:val="nil"/>
              <w:left w:val="nil"/>
              <w:bottom w:val="nil"/>
            </w:tcBorders>
          </w:tcPr>
          <w:p w14:paraId="3AEFAE6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01A585"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2379079"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Added REDLINES from CHANGE CONTROLS:</w:t>
            </w:r>
          </w:p>
          <w:p w14:paraId="78AE2B6D" w14:textId="77777777" w:rsidR="00915BBA" w:rsidRPr="00C93711" w:rsidRDefault="00915BBA">
            <w:pPr>
              <w:pStyle w:val="Footer"/>
              <w:widowControl/>
              <w:numPr>
                <w:ilvl w:val="1"/>
                <w:numId w:val="21"/>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11/14/01</w:t>
            </w:r>
          </w:p>
          <w:p w14:paraId="4CC4DAA6"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2002-252     02/22/02</w:t>
            </w:r>
          </w:p>
          <w:p w14:paraId="3704FB6E" w14:textId="77777777" w:rsidR="00915BBA" w:rsidRPr="00C93711" w:rsidRDefault="00915BBA">
            <w:pPr>
              <w:pStyle w:val="Footer"/>
              <w:widowControl/>
              <w:numPr>
                <w:ilvl w:val="1"/>
                <w:numId w:val="22"/>
              </w:numPr>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02/22/02</w:t>
            </w:r>
          </w:p>
          <w:p w14:paraId="552E7EBB"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2002-277     02/22/02</w:t>
            </w:r>
          </w:p>
          <w:p w14:paraId="73C0A89E"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2001-219 – 02/27/02 – TEMP meter indicator in service address</w:t>
            </w:r>
          </w:p>
        </w:tc>
      </w:tr>
      <w:tr w:rsidR="00915BBA" w:rsidRPr="00C93711" w14:paraId="3234C3C2" w14:textId="77777777" w:rsidTr="009F11D1">
        <w:trPr>
          <w:cantSplit/>
        </w:trPr>
        <w:tc>
          <w:tcPr>
            <w:tcW w:w="2160" w:type="dxa"/>
            <w:tcBorders>
              <w:top w:val="nil"/>
              <w:left w:val="nil"/>
              <w:bottom w:val="nil"/>
            </w:tcBorders>
          </w:tcPr>
          <w:p w14:paraId="5DA79B2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01F9102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AEE475E" w14:textId="77777777" w:rsidR="00915BBA" w:rsidRPr="00C93711" w:rsidRDefault="00915BBA">
            <w:pPr>
              <w:rPr>
                <w:sz w:val="18"/>
                <w:szCs w:val="18"/>
              </w:rPr>
            </w:pPr>
          </w:p>
        </w:tc>
      </w:tr>
      <w:tr w:rsidR="00915BBA" w:rsidRPr="00C93711" w14:paraId="3F75E94D" w14:textId="77777777" w:rsidTr="009F11D1">
        <w:trPr>
          <w:cantSplit/>
        </w:trPr>
        <w:tc>
          <w:tcPr>
            <w:tcW w:w="2160" w:type="dxa"/>
            <w:tcBorders>
              <w:top w:val="nil"/>
              <w:left w:val="nil"/>
              <w:bottom w:val="nil"/>
            </w:tcBorders>
          </w:tcPr>
          <w:p w14:paraId="2D46B57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June 17, 2002</w:t>
            </w:r>
          </w:p>
          <w:p w14:paraId="0CAC040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1.5</w:t>
            </w:r>
          </w:p>
        </w:tc>
        <w:tc>
          <w:tcPr>
            <w:tcW w:w="180" w:type="dxa"/>
            <w:tcBorders>
              <w:top w:val="nil"/>
              <w:left w:val="nil"/>
              <w:bottom w:val="nil"/>
              <w:right w:val="nil"/>
            </w:tcBorders>
          </w:tcPr>
          <w:p w14:paraId="3E232EB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C35EAB" w14:textId="77777777" w:rsidR="00915BBA" w:rsidRPr="00C93711" w:rsidRDefault="00915BBA">
            <w:pPr>
              <w:rPr>
                <w:sz w:val="18"/>
                <w:szCs w:val="18"/>
              </w:rPr>
            </w:pPr>
          </w:p>
          <w:p w14:paraId="7013B78F" w14:textId="77777777" w:rsidR="00915BBA" w:rsidRPr="00C93711" w:rsidRDefault="00915BBA">
            <w:pPr>
              <w:rPr>
                <w:sz w:val="18"/>
                <w:szCs w:val="18"/>
              </w:rPr>
            </w:pPr>
            <w:r w:rsidRPr="00C93711">
              <w:rPr>
                <w:sz w:val="18"/>
                <w:szCs w:val="18"/>
              </w:rPr>
              <w:t>The following changes were made:</w:t>
            </w:r>
          </w:p>
        </w:tc>
      </w:tr>
      <w:tr w:rsidR="00915BBA" w:rsidRPr="00C93711" w14:paraId="5154577A" w14:textId="77777777" w:rsidTr="009F11D1">
        <w:trPr>
          <w:cantSplit/>
        </w:trPr>
        <w:tc>
          <w:tcPr>
            <w:tcW w:w="2160" w:type="dxa"/>
            <w:tcBorders>
              <w:top w:val="nil"/>
              <w:left w:val="nil"/>
              <w:bottom w:val="nil"/>
            </w:tcBorders>
          </w:tcPr>
          <w:p w14:paraId="29840EA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A331B2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5A54BA9" w14:textId="77777777" w:rsidR="00915BBA" w:rsidRPr="00C93711" w:rsidRDefault="00915BBA">
            <w:pPr>
              <w:numPr>
                <w:ilvl w:val="0"/>
                <w:numId w:val="23"/>
              </w:numPr>
              <w:rPr>
                <w:sz w:val="18"/>
                <w:szCs w:val="18"/>
              </w:rPr>
            </w:pPr>
            <w:r w:rsidRPr="00C93711">
              <w:rPr>
                <w:sz w:val="18"/>
                <w:szCs w:val="18"/>
              </w:rPr>
              <w:t>Remove gray box QTR Quarterly from REF02 Meter Type.  Ref.2001-179</w:t>
            </w:r>
          </w:p>
        </w:tc>
      </w:tr>
      <w:tr w:rsidR="00915BBA" w:rsidRPr="00C93711" w14:paraId="1743C679" w14:textId="77777777" w:rsidTr="009F11D1">
        <w:trPr>
          <w:cantSplit/>
        </w:trPr>
        <w:tc>
          <w:tcPr>
            <w:tcW w:w="2160" w:type="dxa"/>
            <w:tcBorders>
              <w:top w:val="nil"/>
              <w:left w:val="nil"/>
              <w:bottom w:val="nil"/>
            </w:tcBorders>
          </w:tcPr>
          <w:p w14:paraId="2BACCF4B"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7/16/02</w:t>
            </w:r>
          </w:p>
        </w:tc>
        <w:tc>
          <w:tcPr>
            <w:tcW w:w="180" w:type="dxa"/>
            <w:tcBorders>
              <w:top w:val="nil"/>
              <w:left w:val="nil"/>
              <w:bottom w:val="nil"/>
              <w:right w:val="nil"/>
            </w:tcBorders>
          </w:tcPr>
          <w:p w14:paraId="1F99404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5543709B" w14:textId="77777777" w:rsidR="00915BBA" w:rsidRPr="00C93711" w:rsidRDefault="00915BBA">
            <w:pPr>
              <w:numPr>
                <w:ilvl w:val="0"/>
                <w:numId w:val="23"/>
              </w:numPr>
              <w:rPr>
                <w:sz w:val="18"/>
                <w:szCs w:val="18"/>
              </w:rPr>
            </w:pPr>
            <w:r w:rsidRPr="00C93711">
              <w:rPr>
                <w:sz w:val="18"/>
                <w:szCs w:val="18"/>
              </w:rPr>
              <w:t>Added clarification to REF03 of the REF~</w:t>
            </w:r>
            <w:proofErr w:type="gramStart"/>
            <w:r w:rsidRPr="00C93711">
              <w:rPr>
                <w:sz w:val="18"/>
                <w:szCs w:val="18"/>
              </w:rPr>
              <w:t>PRT  Ref</w:t>
            </w:r>
            <w:proofErr w:type="gramEnd"/>
            <w:r w:rsidRPr="00C93711">
              <w:rPr>
                <w:sz w:val="18"/>
                <w:szCs w:val="18"/>
              </w:rPr>
              <w:t>: 2001-215</w:t>
            </w:r>
          </w:p>
        </w:tc>
      </w:tr>
      <w:tr w:rsidR="00915BBA" w:rsidRPr="00C93711" w14:paraId="57CCD029" w14:textId="77777777" w:rsidTr="009F11D1">
        <w:trPr>
          <w:cantSplit/>
        </w:trPr>
        <w:tc>
          <w:tcPr>
            <w:tcW w:w="2160" w:type="dxa"/>
            <w:tcBorders>
              <w:top w:val="nil"/>
              <w:left w:val="nil"/>
              <w:bottom w:val="nil"/>
            </w:tcBorders>
          </w:tcPr>
          <w:p w14:paraId="1E21D37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2BA6F5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54D76A2" w14:textId="77777777" w:rsidR="00915BBA" w:rsidRPr="00C93711" w:rsidRDefault="00915BBA">
            <w:pPr>
              <w:numPr>
                <w:ilvl w:val="0"/>
                <w:numId w:val="23"/>
              </w:numPr>
              <w:rPr>
                <w:sz w:val="18"/>
                <w:szCs w:val="18"/>
              </w:rPr>
            </w:pPr>
            <w:r w:rsidRPr="00C93711">
              <w:rPr>
                <w:sz w:val="18"/>
                <w:szCs w:val="18"/>
              </w:rPr>
              <w:t>Update gray box for Example REF~TD~REF4</w:t>
            </w:r>
            <w:proofErr w:type="gramStart"/>
            <w:r w:rsidRPr="00C93711">
              <w:rPr>
                <w:sz w:val="18"/>
                <w:szCs w:val="18"/>
              </w:rPr>
              <w:t>P .</w:t>
            </w:r>
            <w:proofErr w:type="gramEnd"/>
            <w:r w:rsidRPr="00C93711">
              <w:rPr>
                <w:sz w:val="18"/>
                <w:szCs w:val="18"/>
              </w:rPr>
              <w:t xml:space="preserve">   Ref. 2001-245</w:t>
            </w:r>
          </w:p>
        </w:tc>
      </w:tr>
      <w:tr w:rsidR="00915BBA" w:rsidRPr="00C93711" w14:paraId="7B9F040D" w14:textId="77777777" w:rsidTr="009F11D1">
        <w:trPr>
          <w:cantSplit/>
        </w:trPr>
        <w:tc>
          <w:tcPr>
            <w:tcW w:w="2160" w:type="dxa"/>
            <w:tcBorders>
              <w:top w:val="nil"/>
              <w:left w:val="nil"/>
              <w:bottom w:val="nil"/>
            </w:tcBorders>
          </w:tcPr>
          <w:p w14:paraId="675A8E4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81154B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BECEF23" w14:textId="77777777" w:rsidR="00915BBA" w:rsidRPr="00C93711" w:rsidRDefault="00915BBA">
            <w:pPr>
              <w:numPr>
                <w:ilvl w:val="0"/>
                <w:numId w:val="23"/>
              </w:numPr>
              <w:rPr>
                <w:sz w:val="18"/>
                <w:szCs w:val="18"/>
              </w:rPr>
            </w:pPr>
            <w:r w:rsidRPr="00C93711">
              <w:rPr>
                <w:sz w:val="18"/>
                <w:szCs w:val="18"/>
              </w:rPr>
              <w:t>Removed “9” as DUNs option for ERCOT. Ref: 2002-267</w:t>
            </w:r>
          </w:p>
        </w:tc>
      </w:tr>
      <w:tr w:rsidR="00915BBA" w:rsidRPr="00C93711" w14:paraId="72EAE395" w14:textId="77777777" w:rsidTr="009F11D1">
        <w:trPr>
          <w:cantSplit/>
        </w:trPr>
        <w:tc>
          <w:tcPr>
            <w:tcW w:w="2160" w:type="dxa"/>
            <w:tcBorders>
              <w:top w:val="nil"/>
              <w:left w:val="nil"/>
              <w:bottom w:val="nil"/>
            </w:tcBorders>
          </w:tcPr>
          <w:p w14:paraId="1E6B6E1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1A6C576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962EB54" w14:textId="77777777" w:rsidR="00915BBA" w:rsidRPr="00C93711" w:rsidRDefault="00915BBA">
            <w:pPr>
              <w:numPr>
                <w:ilvl w:val="0"/>
                <w:numId w:val="23"/>
              </w:numPr>
              <w:rPr>
                <w:sz w:val="18"/>
                <w:szCs w:val="18"/>
              </w:rPr>
            </w:pPr>
            <w:r w:rsidRPr="00C93711">
              <w:rPr>
                <w:sz w:val="18"/>
                <w:szCs w:val="18"/>
              </w:rPr>
              <w:t>Add Special Needs REF~SU</w:t>
            </w:r>
            <w:r w:rsidR="00C93711">
              <w:rPr>
                <w:sz w:val="18"/>
                <w:szCs w:val="18"/>
              </w:rPr>
              <w:t xml:space="preserve"> </w:t>
            </w:r>
            <w:r w:rsidRPr="00C93711">
              <w:rPr>
                <w:sz w:val="18"/>
                <w:szCs w:val="18"/>
              </w:rPr>
              <w:t>segment, Example 6 of 7, and code in REF~TD for Special Needs.  Ref.2002-258</w:t>
            </w:r>
          </w:p>
        </w:tc>
      </w:tr>
      <w:tr w:rsidR="00915BBA" w:rsidRPr="00C93711" w14:paraId="09F85AA0" w14:textId="77777777" w:rsidTr="009F11D1">
        <w:trPr>
          <w:cantSplit/>
        </w:trPr>
        <w:tc>
          <w:tcPr>
            <w:tcW w:w="2160" w:type="dxa"/>
            <w:tcBorders>
              <w:top w:val="nil"/>
              <w:left w:val="nil"/>
              <w:bottom w:val="nil"/>
            </w:tcBorders>
          </w:tcPr>
          <w:p w14:paraId="3829C4D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57038C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D3FF720" w14:textId="77777777" w:rsidR="00915BBA" w:rsidRPr="00C93711" w:rsidRDefault="00915BBA">
            <w:pPr>
              <w:numPr>
                <w:ilvl w:val="0"/>
                <w:numId w:val="23"/>
              </w:numPr>
              <w:rPr>
                <w:sz w:val="18"/>
                <w:szCs w:val="18"/>
              </w:rPr>
            </w:pPr>
            <w:r w:rsidRPr="00C93711">
              <w:rPr>
                <w:sz w:val="18"/>
                <w:szCs w:val="18"/>
              </w:rPr>
              <w:t>Added examples for special needs indicator.  Ref:2002.307</w:t>
            </w:r>
          </w:p>
        </w:tc>
      </w:tr>
      <w:tr w:rsidR="00915BBA" w:rsidRPr="00C93711" w14:paraId="20495212" w14:textId="77777777" w:rsidTr="009F11D1">
        <w:trPr>
          <w:cantSplit/>
        </w:trPr>
        <w:tc>
          <w:tcPr>
            <w:tcW w:w="2160" w:type="dxa"/>
            <w:tcBorders>
              <w:top w:val="nil"/>
              <w:left w:val="nil"/>
              <w:bottom w:val="nil"/>
            </w:tcBorders>
          </w:tcPr>
          <w:p w14:paraId="17B950F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B64E1D6"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838A61C" w14:textId="77777777" w:rsidR="00915BBA" w:rsidRPr="00C93711" w:rsidRDefault="00915BBA">
            <w:pPr>
              <w:numPr>
                <w:ilvl w:val="0"/>
                <w:numId w:val="23"/>
              </w:numPr>
              <w:rPr>
                <w:sz w:val="18"/>
                <w:szCs w:val="18"/>
              </w:rPr>
            </w:pPr>
            <w:r w:rsidRPr="00C93711">
              <w:rPr>
                <w:sz w:val="18"/>
                <w:szCs w:val="18"/>
              </w:rPr>
              <w:t>Applied Change Control 2002-322, Add Language to the grey boxes as shown in the below Redline 814_20 NM1 Meter Level Information Segment.</w:t>
            </w:r>
          </w:p>
        </w:tc>
      </w:tr>
      <w:tr w:rsidR="00915BBA" w:rsidRPr="00C93711" w14:paraId="1D16B22B" w14:textId="77777777">
        <w:trPr>
          <w:cantSplit/>
        </w:trPr>
        <w:tc>
          <w:tcPr>
            <w:tcW w:w="2160" w:type="dxa"/>
            <w:tcBorders>
              <w:top w:val="nil"/>
              <w:left w:val="nil"/>
              <w:bottom w:val="nil"/>
            </w:tcBorders>
          </w:tcPr>
          <w:p w14:paraId="37DE4479"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4F597D1"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CCE202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14:paraId="4AB4D308"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610C9B4" w14:textId="77777777" w:rsidR="00915BBA" w:rsidRPr="00C93711" w:rsidRDefault="00915BBA">
            <w:pPr>
              <w:numPr>
                <w:ilvl w:val="0"/>
                <w:numId w:val="24"/>
              </w:numPr>
              <w:rPr>
                <w:sz w:val="18"/>
                <w:szCs w:val="18"/>
              </w:rPr>
            </w:pPr>
            <w:r w:rsidRPr="00C93711">
              <w:rPr>
                <w:sz w:val="18"/>
                <w:szCs w:val="18"/>
              </w:rPr>
              <w:t>Corrected Typo in REF~SU Ref: 2002-338</w:t>
            </w:r>
          </w:p>
        </w:tc>
      </w:tr>
      <w:tr w:rsidR="00915BBA" w:rsidRPr="00C93711" w14:paraId="16AF346B" w14:textId="77777777" w:rsidTr="009F11D1">
        <w:trPr>
          <w:cantSplit/>
        </w:trPr>
        <w:tc>
          <w:tcPr>
            <w:tcW w:w="2160" w:type="dxa"/>
            <w:tcBorders>
              <w:top w:val="nil"/>
              <w:left w:val="nil"/>
              <w:bottom w:val="nil"/>
            </w:tcBorders>
          </w:tcPr>
          <w:p w14:paraId="0ABDE2C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8/5/02</w:t>
            </w:r>
          </w:p>
        </w:tc>
        <w:tc>
          <w:tcPr>
            <w:tcW w:w="180" w:type="dxa"/>
            <w:tcBorders>
              <w:top w:val="nil"/>
              <w:left w:val="nil"/>
              <w:bottom w:val="nil"/>
              <w:right w:val="nil"/>
            </w:tcBorders>
          </w:tcPr>
          <w:p w14:paraId="31B2C1B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BF65C0" w14:textId="77777777" w:rsidR="00915BBA" w:rsidRPr="00C93711" w:rsidRDefault="00915BBA">
            <w:pPr>
              <w:pStyle w:val="Footer"/>
              <w:widowControl/>
              <w:tabs>
                <w:tab w:val="clear" w:pos="4320"/>
                <w:tab w:val="clear" w:pos="8640"/>
              </w:tabs>
              <w:rPr>
                <w:rFonts w:ascii="Times New Roman" w:hAnsi="Times New Roman" w:cs="Times New Roman"/>
                <w:sz w:val="18"/>
                <w:szCs w:val="18"/>
              </w:rPr>
            </w:pPr>
            <w:r w:rsidRPr="00C93711">
              <w:rPr>
                <w:rFonts w:ascii="Times New Roman" w:hAnsi="Times New Roman" w:cs="Times New Roman"/>
                <w:sz w:val="18"/>
                <w:szCs w:val="18"/>
              </w:rPr>
              <w:t>Change Control 2002-353 – Corrected Implementation guide “Summary of Changes” by cleaning up previously missed or inaccurate additions to Summary of Changes:</w:t>
            </w:r>
          </w:p>
        </w:tc>
      </w:tr>
      <w:tr w:rsidR="00915BBA" w:rsidRPr="00C93711" w14:paraId="7905883B" w14:textId="77777777" w:rsidTr="009F11D1">
        <w:trPr>
          <w:cantSplit/>
        </w:trPr>
        <w:tc>
          <w:tcPr>
            <w:tcW w:w="2160" w:type="dxa"/>
            <w:tcBorders>
              <w:top w:val="nil"/>
              <w:left w:val="nil"/>
              <w:bottom w:val="nil"/>
            </w:tcBorders>
          </w:tcPr>
          <w:p w14:paraId="5A7AB327"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3037C78B"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6EEFA4F" w14:textId="77777777" w:rsidR="00915BBA" w:rsidRPr="00C93711" w:rsidRDefault="00915BBA">
            <w:pPr>
              <w:numPr>
                <w:ilvl w:val="0"/>
                <w:numId w:val="24"/>
              </w:numPr>
              <w:rPr>
                <w:sz w:val="18"/>
                <w:szCs w:val="18"/>
              </w:rPr>
            </w:pPr>
            <w:r w:rsidRPr="00C93711">
              <w:rPr>
                <w:sz w:val="18"/>
                <w:szCs w:val="18"/>
              </w:rPr>
              <w:t>Change Control 2002-325 – Clean-up Change Control for the 2001-179. Modified language in Change Control Log to “Remove gray box QTR Quarterly from REF02 Meter Type.  Ref.2001-179.” This was previously missed at time of update of implementation guide and is needed to reflect the approved change control.</w:t>
            </w:r>
          </w:p>
        </w:tc>
      </w:tr>
      <w:tr w:rsidR="00915BBA" w:rsidRPr="00C93711" w14:paraId="7FE62B2F" w14:textId="77777777" w:rsidTr="009F11D1">
        <w:trPr>
          <w:cantSplit/>
        </w:trPr>
        <w:tc>
          <w:tcPr>
            <w:tcW w:w="2160" w:type="dxa"/>
            <w:tcBorders>
              <w:top w:val="nil"/>
              <w:left w:val="nil"/>
              <w:bottom w:val="nil"/>
            </w:tcBorders>
          </w:tcPr>
          <w:p w14:paraId="64482FF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40655D11"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BB02773" w14:textId="77777777" w:rsidR="00915BBA" w:rsidRPr="00C93711" w:rsidRDefault="00915BBA">
            <w:pPr>
              <w:numPr>
                <w:ilvl w:val="0"/>
                <w:numId w:val="24"/>
              </w:numPr>
              <w:rPr>
                <w:sz w:val="18"/>
                <w:szCs w:val="18"/>
              </w:rPr>
            </w:pPr>
            <w:r w:rsidRPr="00C93711">
              <w:rPr>
                <w:sz w:val="18"/>
                <w:szCs w:val="18"/>
              </w:rPr>
              <w:t>Change Control 2002-327 – Clean-up Change Control for the 2001-215. Added clarification to REF03 of the REF~PRT. This was previously missed at time of update of implementation guide and is needed to reflect the approved change control.</w:t>
            </w:r>
          </w:p>
        </w:tc>
      </w:tr>
      <w:tr w:rsidR="00915BBA" w:rsidRPr="00C93711" w14:paraId="7A5E0627" w14:textId="77777777" w:rsidTr="009F11D1">
        <w:trPr>
          <w:cantSplit/>
        </w:trPr>
        <w:tc>
          <w:tcPr>
            <w:tcW w:w="2160" w:type="dxa"/>
            <w:tcBorders>
              <w:top w:val="nil"/>
              <w:left w:val="nil"/>
              <w:bottom w:val="nil"/>
            </w:tcBorders>
          </w:tcPr>
          <w:p w14:paraId="3C13A40F"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tc>
        <w:tc>
          <w:tcPr>
            <w:tcW w:w="180" w:type="dxa"/>
            <w:tcBorders>
              <w:top w:val="nil"/>
              <w:left w:val="nil"/>
              <w:bottom w:val="nil"/>
              <w:right w:val="nil"/>
            </w:tcBorders>
          </w:tcPr>
          <w:p w14:paraId="5889A23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32054B2" w14:textId="77777777" w:rsidR="00915BBA" w:rsidRPr="00C93711" w:rsidRDefault="00915BBA">
            <w:pPr>
              <w:numPr>
                <w:ilvl w:val="0"/>
                <w:numId w:val="24"/>
              </w:numPr>
              <w:rPr>
                <w:sz w:val="18"/>
                <w:szCs w:val="18"/>
              </w:rPr>
            </w:pPr>
            <w:r w:rsidRPr="00C93711">
              <w:rPr>
                <w:sz w:val="18"/>
                <w:szCs w:val="18"/>
              </w:rPr>
              <w:t xml:space="preserve">Change Control 2002-353 – Updated Change Control Log to add approved Version 1.5 Clean-up Change Controls 2002-325 and 2002-327. These were previously missed at time of update of implementation guide and </w:t>
            </w:r>
            <w:proofErr w:type="gramStart"/>
            <w:r w:rsidRPr="00C93711">
              <w:rPr>
                <w:sz w:val="18"/>
                <w:szCs w:val="18"/>
              </w:rPr>
              <w:t>are  needed</w:t>
            </w:r>
            <w:proofErr w:type="gramEnd"/>
            <w:r w:rsidRPr="00C93711">
              <w:rPr>
                <w:sz w:val="18"/>
                <w:szCs w:val="18"/>
              </w:rPr>
              <w:t xml:space="preserve"> to reflect the approved cleanup change controls.</w:t>
            </w:r>
          </w:p>
        </w:tc>
      </w:tr>
      <w:tr w:rsidR="00915BBA" w:rsidRPr="00C93711" w14:paraId="65DC55E2" w14:textId="77777777">
        <w:trPr>
          <w:cantSplit/>
        </w:trPr>
        <w:tc>
          <w:tcPr>
            <w:tcW w:w="2160" w:type="dxa"/>
            <w:tcBorders>
              <w:top w:val="nil"/>
              <w:left w:val="nil"/>
              <w:bottom w:val="nil"/>
            </w:tcBorders>
          </w:tcPr>
          <w:p w14:paraId="041F100A"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36B70B80"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27410C5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0583FD9E" w14:textId="77777777" w:rsidR="00D31F74" w:rsidRDefault="00D31F74" w:rsidP="00D31F74">
            <w:pPr>
              <w:ind w:left="720"/>
              <w:rPr>
                <w:sz w:val="18"/>
                <w:szCs w:val="18"/>
              </w:rPr>
            </w:pPr>
          </w:p>
          <w:p w14:paraId="33A541DC" w14:textId="77777777" w:rsidR="00915BBA" w:rsidRPr="00C93711" w:rsidRDefault="00915BBA">
            <w:pPr>
              <w:numPr>
                <w:ilvl w:val="0"/>
                <w:numId w:val="24"/>
              </w:numPr>
              <w:rPr>
                <w:sz w:val="18"/>
                <w:szCs w:val="18"/>
              </w:rPr>
            </w:pPr>
            <w:r w:rsidRPr="00C93711">
              <w:rPr>
                <w:sz w:val="18"/>
                <w:szCs w:val="18"/>
              </w:rPr>
              <w:t>Change Control 2003-502 Make the Start Date and Eligibility Date both Optional from the TDSP</w:t>
            </w:r>
          </w:p>
        </w:tc>
      </w:tr>
      <w:tr w:rsidR="00915BBA" w:rsidRPr="00C93711" w14:paraId="6323E263" w14:textId="77777777" w:rsidTr="009F11D1">
        <w:trPr>
          <w:cantSplit/>
        </w:trPr>
        <w:tc>
          <w:tcPr>
            <w:tcW w:w="2160" w:type="dxa"/>
            <w:tcBorders>
              <w:top w:val="nil"/>
              <w:left w:val="nil"/>
              <w:bottom w:val="nil"/>
            </w:tcBorders>
          </w:tcPr>
          <w:p w14:paraId="50D7AB7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lastRenderedPageBreak/>
              <w:t>5/29/03</w:t>
            </w:r>
          </w:p>
        </w:tc>
        <w:tc>
          <w:tcPr>
            <w:tcW w:w="180" w:type="dxa"/>
            <w:tcBorders>
              <w:top w:val="nil"/>
              <w:left w:val="nil"/>
              <w:bottom w:val="nil"/>
              <w:right w:val="nil"/>
            </w:tcBorders>
          </w:tcPr>
          <w:p w14:paraId="7CD9274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1C4BA17" w14:textId="77777777" w:rsidR="00915BBA" w:rsidRPr="00C93711" w:rsidRDefault="00915BBA">
            <w:pPr>
              <w:numPr>
                <w:ilvl w:val="0"/>
                <w:numId w:val="24"/>
              </w:numPr>
              <w:rPr>
                <w:sz w:val="18"/>
                <w:szCs w:val="18"/>
              </w:rPr>
            </w:pPr>
            <w:r w:rsidRPr="00C93711">
              <w:rPr>
                <w:sz w:val="18"/>
                <w:szCs w:val="18"/>
              </w:rPr>
              <w:t>Change Control 2003-505 Update the transaction flow in the 814_20 to reflect ERCOT’s system changes to only send one 814_20 when the New CR is also the Current CR</w:t>
            </w:r>
          </w:p>
        </w:tc>
      </w:tr>
      <w:tr w:rsidR="00915BBA" w:rsidRPr="00C93711" w14:paraId="1A818C1D" w14:textId="77777777">
        <w:trPr>
          <w:cantSplit/>
        </w:trPr>
        <w:tc>
          <w:tcPr>
            <w:tcW w:w="2160" w:type="dxa"/>
            <w:tcBorders>
              <w:top w:val="nil"/>
              <w:left w:val="nil"/>
              <w:bottom w:val="nil"/>
            </w:tcBorders>
          </w:tcPr>
          <w:p w14:paraId="72B0EE97" w14:textId="77777777" w:rsidR="00D31F74" w:rsidRDefault="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8BE1603"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May 27</w:t>
            </w:r>
            <w:r w:rsidRPr="00C93711">
              <w:rPr>
                <w:sz w:val="18"/>
                <w:szCs w:val="18"/>
                <w:vertAlign w:val="superscript"/>
              </w:rPr>
              <w:t>th</w:t>
            </w:r>
            <w:r w:rsidRPr="00C93711">
              <w:rPr>
                <w:sz w:val="18"/>
                <w:szCs w:val="18"/>
              </w:rPr>
              <w:t>, 2003</w:t>
            </w:r>
          </w:p>
          <w:p w14:paraId="7F5F2E01"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1.6</w:t>
            </w:r>
          </w:p>
        </w:tc>
        <w:tc>
          <w:tcPr>
            <w:tcW w:w="180" w:type="dxa"/>
            <w:tcBorders>
              <w:top w:val="nil"/>
              <w:left w:val="nil"/>
              <w:bottom w:val="nil"/>
              <w:right w:val="nil"/>
            </w:tcBorders>
          </w:tcPr>
          <w:p w14:paraId="0174D00F"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95E6DF1" w14:textId="77777777" w:rsidR="00D31F74" w:rsidRDefault="00D31F74">
            <w:pPr>
              <w:rPr>
                <w:sz w:val="18"/>
                <w:szCs w:val="18"/>
              </w:rPr>
            </w:pPr>
          </w:p>
          <w:p w14:paraId="36ACB3FC" w14:textId="77777777" w:rsidR="00915BBA" w:rsidRPr="00C93711" w:rsidRDefault="00915BBA">
            <w:pPr>
              <w:rPr>
                <w:sz w:val="18"/>
                <w:szCs w:val="18"/>
              </w:rPr>
            </w:pPr>
            <w:r w:rsidRPr="00C93711">
              <w:rPr>
                <w:sz w:val="18"/>
                <w:szCs w:val="18"/>
              </w:rPr>
              <w:t>The following changes were made:</w:t>
            </w:r>
          </w:p>
        </w:tc>
      </w:tr>
      <w:tr w:rsidR="00915BBA" w:rsidRPr="00C93711" w14:paraId="0FA1A4D7" w14:textId="77777777" w:rsidTr="009F11D1">
        <w:trPr>
          <w:cantSplit/>
        </w:trPr>
        <w:tc>
          <w:tcPr>
            <w:tcW w:w="2160" w:type="dxa"/>
            <w:tcBorders>
              <w:top w:val="nil"/>
              <w:left w:val="nil"/>
              <w:bottom w:val="nil"/>
            </w:tcBorders>
          </w:tcPr>
          <w:p w14:paraId="76E8E589"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5/27/03</w:t>
            </w:r>
          </w:p>
        </w:tc>
        <w:tc>
          <w:tcPr>
            <w:tcW w:w="180" w:type="dxa"/>
            <w:tcBorders>
              <w:top w:val="nil"/>
              <w:left w:val="nil"/>
              <w:bottom w:val="nil"/>
              <w:right w:val="nil"/>
            </w:tcBorders>
          </w:tcPr>
          <w:p w14:paraId="5FBAB107"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82647EA" w14:textId="77777777" w:rsidR="00915BBA" w:rsidRPr="00C93711" w:rsidRDefault="00915BBA">
            <w:pPr>
              <w:rPr>
                <w:sz w:val="18"/>
                <w:szCs w:val="18"/>
              </w:rPr>
            </w:pPr>
            <w:r w:rsidRPr="00C93711">
              <w:rPr>
                <w:sz w:val="18"/>
                <w:szCs w:val="18"/>
              </w:rPr>
              <w:t>Change Control 2002-386 – Removed D-U-N-S+4 from the N104 gray box in the N1~AY loop</w:t>
            </w:r>
          </w:p>
        </w:tc>
      </w:tr>
      <w:tr w:rsidR="00915BBA" w:rsidRPr="00C93711" w14:paraId="12851B19" w14:textId="77777777" w:rsidTr="009F11D1">
        <w:trPr>
          <w:cantSplit/>
        </w:trPr>
        <w:tc>
          <w:tcPr>
            <w:tcW w:w="2160" w:type="dxa"/>
            <w:tcBorders>
              <w:top w:val="nil"/>
              <w:left w:val="nil"/>
              <w:bottom w:val="nil"/>
            </w:tcBorders>
          </w:tcPr>
          <w:p w14:paraId="473D94DC"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2084A41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B9732D0" w14:textId="77777777" w:rsidR="00915BBA" w:rsidRPr="00C93711" w:rsidRDefault="00915BBA">
            <w:pPr>
              <w:rPr>
                <w:sz w:val="18"/>
                <w:szCs w:val="18"/>
              </w:rPr>
            </w:pPr>
            <w:r w:rsidRPr="00C93711">
              <w:rPr>
                <w:sz w:val="18"/>
                <w:szCs w:val="18"/>
              </w:rPr>
              <w:t>Change Control 2002-427 Add note to the Meter Multiplier (REF~4P), Number of Dials (REF~IX) and the Meter Type (REF~MT) that the segments are not used for unmetered devices</w:t>
            </w:r>
          </w:p>
        </w:tc>
      </w:tr>
      <w:tr w:rsidR="00915BBA" w:rsidRPr="00C93711" w14:paraId="193E75CB" w14:textId="77777777" w:rsidTr="009F11D1">
        <w:trPr>
          <w:cantSplit/>
        </w:trPr>
        <w:tc>
          <w:tcPr>
            <w:tcW w:w="2160" w:type="dxa"/>
            <w:tcBorders>
              <w:top w:val="nil"/>
              <w:left w:val="nil"/>
              <w:bottom w:val="nil"/>
            </w:tcBorders>
          </w:tcPr>
          <w:p w14:paraId="176D5724"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58B4B760"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7EBB9AA" w14:textId="77777777" w:rsidR="00915BBA" w:rsidRPr="00C93711" w:rsidRDefault="00915BBA">
            <w:pPr>
              <w:rPr>
                <w:sz w:val="18"/>
                <w:szCs w:val="18"/>
              </w:rPr>
            </w:pPr>
            <w:r w:rsidRPr="00C93711">
              <w:rPr>
                <w:sz w:val="18"/>
                <w:szCs w:val="18"/>
              </w:rPr>
              <w:t>Change Control 2002-442 Update example #5 of 7</w:t>
            </w:r>
          </w:p>
        </w:tc>
      </w:tr>
      <w:tr w:rsidR="00915BBA" w:rsidRPr="00C93711" w14:paraId="1D4438FE" w14:textId="77777777" w:rsidTr="009F11D1">
        <w:trPr>
          <w:cantSplit/>
        </w:trPr>
        <w:tc>
          <w:tcPr>
            <w:tcW w:w="2160" w:type="dxa"/>
            <w:tcBorders>
              <w:top w:val="nil"/>
              <w:left w:val="nil"/>
              <w:bottom w:val="nil"/>
            </w:tcBorders>
          </w:tcPr>
          <w:p w14:paraId="0C39A7B8"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1AE3EF73"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65CBB2" w14:textId="77777777" w:rsidR="00915BBA" w:rsidRPr="00C93711" w:rsidRDefault="00915BBA">
            <w:pPr>
              <w:rPr>
                <w:sz w:val="18"/>
                <w:szCs w:val="18"/>
              </w:rPr>
            </w:pPr>
            <w:r w:rsidRPr="00C93711">
              <w:rPr>
                <w:sz w:val="18"/>
                <w:szCs w:val="18"/>
              </w:rPr>
              <w:t>Change Control 2002-452 Remove references in the Document Flow that indicate the 814_20 is sent to and the 814_21 is sent from the CSA CR</w:t>
            </w:r>
          </w:p>
        </w:tc>
      </w:tr>
      <w:tr w:rsidR="00915BBA" w:rsidRPr="00C93711" w14:paraId="32BB7565" w14:textId="77777777" w:rsidTr="009F11D1">
        <w:trPr>
          <w:cantSplit/>
        </w:trPr>
        <w:tc>
          <w:tcPr>
            <w:tcW w:w="2160" w:type="dxa"/>
            <w:tcBorders>
              <w:top w:val="nil"/>
              <w:left w:val="nil"/>
              <w:bottom w:val="nil"/>
            </w:tcBorders>
          </w:tcPr>
          <w:p w14:paraId="5D4B2D2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280F486C"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D5A0D41" w14:textId="77777777" w:rsidR="00915BBA" w:rsidRPr="00C93711" w:rsidRDefault="00915BBA">
            <w:pPr>
              <w:rPr>
                <w:sz w:val="18"/>
                <w:szCs w:val="18"/>
              </w:rPr>
            </w:pPr>
            <w:r w:rsidRPr="00C93711">
              <w:rPr>
                <w:sz w:val="18"/>
                <w:szCs w:val="18"/>
              </w:rPr>
              <w:t>Change Control 2002-467 Include how to use section for the 814_20 transaction</w:t>
            </w:r>
          </w:p>
        </w:tc>
      </w:tr>
      <w:tr w:rsidR="00915BBA" w:rsidRPr="00C93711" w14:paraId="54DE6A51" w14:textId="77777777" w:rsidTr="009F11D1">
        <w:trPr>
          <w:cantSplit/>
        </w:trPr>
        <w:tc>
          <w:tcPr>
            <w:tcW w:w="2160" w:type="dxa"/>
            <w:tcBorders>
              <w:top w:val="nil"/>
              <w:left w:val="nil"/>
              <w:bottom w:val="nil"/>
            </w:tcBorders>
          </w:tcPr>
          <w:p w14:paraId="5C93640E"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5/29/03</w:t>
            </w:r>
          </w:p>
        </w:tc>
        <w:tc>
          <w:tcPr>
            <w:tcW w:w="180" w:type="dxa"/>
            <w:tcBorders>
              <w:top w:val="nil"/>
              <w:left w:val="nil"/>
              <w:bottom w:val="nil"/>
              <w:right w:val="nil"/>
            </w:tcBorders>
          </w:tcPr>
          <w:p w14:paraId="1D72480D"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4442E1D4" w14:textId="77777777" w:rsidR="00915BBA" w:rsidRPr="008870F4" w:rsidRDefault="00915BBA" w:rsidP="008870F4">
            <w:r w:rsidRPr="008870F4">
              <w:t>Change Control 2003-505 Update the transaction flow in the 814_20 to reflect ERCOT’s system changes to only send one 814_20 when the New CR is also the Current CR</w:t>
            </w:r>
          </w:p>
        </w:tc>
      </w:tr>
      <w:tr w:rsidR="00915BBA" w:rsidRPr="00C93711" w14:paraId="50FA8773" w14:textId="77777777" w:rsidTr="009F11D1">
        <w:trPr>
          <w:cantSplit/>
        </w:trPr>
        <w:tc>
          <w:tcPr>
            <w:tcW w:w="2160" w:type="dxa"/>
            <w:tcBorders>
              <w:top w:val="nil"/>
              <w:left w:val="nil"/>
              <w:bottom w:val="nil"/>
            </w:tcBorders>
          </w:tcPr>
          <w:p w14:paraId="73A1794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5/30/03</w:t>
            </w:r>
          </w:p>
        </w:tc>
        <w:tc>
          <w:tcPr>
            <w:tcW w:w="180" w:type="dxa"/>
            <w:tcBorders>
              <w:top w:val="nil"/>
              <w:left w:val="nil"/>
              <w:bottom w:val="nil"/>
              <w:right w:val="nil"/>
            </w:tcBorders>
          </w:tcPr>
          <w:p w14:paraId="14B62FB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C51962A" w14:textId="77777777" w:rsidR="00915BBA" w:rsidRPr="008870F4" w:rsidRDefault="00915BBA" w:rsidP="008870F4">
            <w:r w:rsidRPr="008870F4">
              <w:t xml:space="preserve">Change Control 2003-513 The 814_20 would need a new REF segment for Competitive Meter Owner Type at the NM1 Meter level loop, and REF01 populated with the code “0P” Owner Type to indicate that the Customer, CR, Third Party or TDSP is the owner. </w:t>
            </w:r>
          </w:p>
        </w:tc>
      </w:tr>
      <w:tr w:rsidR="00915BBA" w:rsidRPr="00C93711" w14:paraId="77E54CB0" w14:textId="77777777">
        <w:trPr>
          <w:cantSplit/>
        </w:trPr>
        <w:tc>
          <w:tcPr>
            <w:tcW w:w="2160" w:type="dxa"/>
            <w:tcBorders>
              <w:top w:val="nil"/>
              <w:left w:val="nil"/>
              <w:bottom w:val="nil"/>
            </w:tcBorders>
          </w:tcPr>
          <w:p w14:paraId="362B177A"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1/29/04</w:t>
            </w:r>
          </w:p>
        </w:tc>
        <w:tc>
          <w:tcPr>
            <w:tcW w:w="180" w:type="dxa"/>
            <w:tcBorders>
              <w:top w:val="nil"/>
              <w:left w:val="nil"/>
              <w:bottom w:val="nil"/>
              <w:right w:val="nil"/>
            </w:tcBorders>
          </w:tcPr>
          <w:p w14:paraId="2E306ED9"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3195845" w14:textId="77777777" w:rsidR="00915BBA" w:rsidRDefault="00915BBA" w:rsidP="008870F4">
            <w:r w:rsidRPr="008870F4">
              <w:t>Change Control 2003-552 Verbiage contained in the REF~0P gray box indicates incorrectly that this segment is required any time a meter is added or exchanged on an ESI ID</w:t>
            </w:r>
          </w:p>
          <w:p w14:paraId="4E5C15F3" w14:textId="77777777" w:rsidR="00CD315E" w:rsidRDefault="00CD315E" w:rsidP="008870F4"/>
          <w:p w14:paraId="3DC2DEAC" w14:textId="77777777" w:rsidR="00CD315E" w:rsidRPr="008870F4" w:rsidRDefault="00CD315E" w:rsidP="008870F4"/>
        </w:tc>
      </w:tr>
      <w:tr w:rsidR="00915BBA" w:rsidRPr="00C93711" w14:paraId="28F34AD6" w14:textId="77777777" w:rsidTr="009F11D1">
        <w:trPr>
          <w:cantSplit/>
          <w:trHeight w:val="720"/>
        </w:trPr>
        <w:tc>
          <w:tcPr>
            <w:tcW w:w="2160" w:type="dxa"/>
            <w:tcBorders>
              <w:top w:val="nil"/>
              <w:left w:val="nil"/>
              <w:bottom w:val="nil"/>
            </w:tcBorders>
          </w:tcPr>
          <w:p w14:paraId="32BC04D5"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July 21</w:t>
            </w:r>
            <w:r w:rsidRPr="00C93711">
              <w:rPr>
                <w:sz w:val="18"/>
                <w:szCs w:val="18"/>
                <w:vertAlign w:val="superscript"/>
              </w:rPr>
              <w:t>st</w:t>
            </w:r>
            <w:r w:rsidRPr="00C93711">
              <w:rPr>
                <w:sz w:val="18"/>
                <w:szCs w:val="18"/>
              </w:rPr>
              <w:t>, 2003</w:t>
            </w:r>
          </w:p>
          <w:p w14:paraId="721233D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w:t>
            </w:r>
          </w:p>
        </w:tc>
        <w:tc>
          <w:tcPr>
            <w:tcW w:w="180" w:type="dxa"/>
            <w:tcBorders>
              <w:top w:val="nil"/>
              <w:left w:val="nil"/>
              <w:bottom w:val="nil"/>
              <w:right w:val="nil"/>
            </w:tcBorders>
          </w:tcPr>
          <w:p w14:paraId="3F5AF454"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1F5C09DE" w14:textId="77777777" w:rsidR="00915BBA" w:rsidRPr="008870F4" w:rsidRDefault="00915BBA" w:rsidP="008870F4"/>
        </w:tc>
      </w:tr>
      <w:tr w:rsidR="00915BBA" w:rsidRPr="00C93711" w14:paraId="5D7B0A59" w14:textId="77777777" w:rsidTr="009F11D1">
        <w:trPr>
          <w:cantSplit/>
          <w:trHeight w:val="720"/>
        </w:trPr>
        <w:tc>
          <w:tcPr>
            <w:tcW w:w="2160" w:type="dxa"/>
            <w:tcBorders>
              <w:top w:val="nil"/>
              <w:left w:val="nil"/>
              <w:bottom w:val="nil"/>
            </w:tcBorders>
          </w:tcPr>
          <w:p w14:paraId="188ACEA2" w14:textId="77777777" w:rsidR="00915BBA" w:rsidRPr="00C93711" w:rsidRDefault="00915BB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8/15/03</w:t>
            </w:r>
          </w:p>
        </w:tc>
        <w:tc>
          <w:tcPr>
            <w:tcW w:w="180" w:type="dxa"/>
            <w:tcBorders>
              <w:top w:val="nil"/>
              <w:left w:val="nil"/>
              <w:bottom w:val="nil"/>
              <w:right w:val="nil"/>
            </w:tcBorders>
          </w:tcPr>
          <w:p w14:paraId="2025DCFE" w14:textId="77777777" w:rsidR="00915BBA" w:rsidRPr="00C93711" w:rsidRDefault="00915BBA">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679BC254" w14:textId="77777777" w:rsidR="00915BBA" w:rsidRPr="008870F4" w:rsidRDefault="00915BBA" w:rsidP="008870F4">
            <w:r w:rsidRPr="008870F4">
              <w:t>Change Control 2003-547 – Please include the Move-In/Move-Out Task Force (MIMO) High Level Requirement Specification as part of the Baseline for Version 2.0</w:t>
            </w:r>
          </w:p>
        </w:tc>
      </w:tr>
      <w:tr w:rsidR="00B67264" w:rsidRPr="00C93711" w14:paraId="3A5C2A50" w14:textId="77777777" w:rsidTr="009F11D1">
        <w:trPr>
          <w:cantSplit/>
          <w:trHeight w:val="720"/>
        </w:trPr>
        <w:tc>
          <w:tcPr>
            <w:tcW w:w="2160" w:type="dxa"/>
            <w:tcBorders>
              <w:top w:val="nil"/>
              <w:left w:val="nil"/>
              <w:bottom w:val="nil"/>
            </w:tcBorders>
          </w:tcPr>
          <w:p w14:paraId="5448DF82" w14:textId="77777777"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October 8, 2004</w:t>
            </w:r>
          </w:p>
          <w:p w14:paraId="0AB35CA4" w14:textId="77777777" w:rsidR="00B67264" w:rsidRPr="00C93711" w:rsidRDefault="00B67264" w:rsidP="00CA454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Version 2.0A</w:t>
            </w:r>
          </w:p>
        </w:tc>
        <w:tc>
          <w:tcPr>
            <w:tcW w:w="180" w:type="dxa"/>
            <w:tcBorders>
              <w:top w:val="nil"/>
              <w:left w:val="nil"/>
              <w:bottom w:val="nil"/>
              <w:right w:val="nil"/>
            </w:tcBorders>
          </w:tcPr>
          <w:p w14:paraId="1DF5ADF6" w14:textId="77777777" w:rsidR="00B67264" w:rsidRPr="00C93711" w:rsidRDefault="00B67264" w:rsidP="00CA454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751F7A8D" w14:textId="77777777" w:rsidR="00B67264" w:rsidRPr="00C93711" w:rsidRDefault="00B67264" w:rsidP="00B67264">
            <w:pPr>
              <w:rPr>
                <w:sz w:val="18"/>
                <w:szCs w:val="18"/>
              </w:rPr>
            </w:pPr>
            <w:r w:rsidRPr="00C93711">
              <w:rPr>
                <w:sz w:val="18"/>
                <w:szCs w:val="18"/>
              </w:rPr>
              <w:t>Change Control 2004-617:</w:t>
            </w:r>
          </w:p>
          <w:p w14:paraId="53AD584D" w14:textId="77777777" w:rsidR="00B67264" w:rsidRPr="00C93711" w:rsidRDefault="00B67264" w:rsidP="00CA4547">
            <w:pPr>
              <w:numPr>
                <w:ilvl w:val="0"/>
                <w:numId w:val="24"/>
              </w:numPr>
              <w:tabs>
                <w:tab w:val="clear" w:pos="720"/>
                <w:tab w:val="num" w:pos="378"/>
              </w:tabs>
              <w:ind w:left="378"/>
              <w:rPr>
                <w:sz w:val="18"/>
                <w:szCs w:val="18"/>
              </w:rPr>
            </w:pPr>
            <w:r w:rsidRPr="00C93711">
              <w:rPr>
                <w:sz w:val="18"/>
                <w:szCs w:val="18"/>
              </w:rPr>
              <w:t>Update the DTM Effective Date gray box, DTM Start Date gray box, &amp; DTM End Date gray box to reflect validations that are in ERCOT’s Lodestar system.</w:t>
            </w:r>
          </w:p>
          <w:p w14:paraId="3C215D29" w14:textId="77777777" w:rsidR="00B67264" w:rsidRPr="00C93711" w:rsidRDefault="00B67264" w:rsidP="00B67264">
            <w:pPr>
              <w:rPr>
                <w:sz w:val="18"/>
                <w:szCs w:val="18"/>
              </w:rPr>
            </w:pPr>
            <w:r w:rsidRPr="00C93711">
              <w:rPr>
                <w:sz w:val="18"/>
                <w:szCs w:val="18"/>
              </w:rPr>
              <w:t>Change Control 2004-634:</w:t>
            </w:r>
          </w:p>
          <w:p w14:paraId="66FFC9E8" w14:textId="77777777" w:rsidR="00B37289" w:rsidRPr="00C93711" w:rsidRDefault="00B67264" w:rsidP="00B37289">
            <w:pPr>
              <w:numPr>
                <w:ilvl w:val="0"/>
                <w:numId w:val="24"/>
              </w:numPr>
              <w:tabs>
                <w:tab w:val="clear" w:pos="720"/>
                <w:tab w:val="num" w:pos="378"/>
              </w:tabs>
              <w:ind w:left="378"/>
              <w:rPr>
                <w:sz w:val="18"/>
                <w:szCs w:val="18"/>
              </w:rPr>
            </w:pPr>
            <w:r w:rsidRPr="00C93711">
              <w:rPr>
                <w:sz w:val="18"/>
                <w:szCs w:val="18"/>
              </w:rPr>
              <w:t xml:space="preserve">As per discussions at the June 04 TX SET meeting, additional language should be added to each Transaction Set to identify the requirements and required response to the 997 Functional acknowledgement - 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  </w:t>
            </w:r>
          </w:p>
          <w:p w14:paraId="7DF1A537" w14:textId="77777777" w:rsidR="00B37289" w:rsidRPr="00C93711" w:rsidRDefault="00B37289" w:rsidP="00B37289">
            <w:pPr>
              <w:rPr>
                <w:sz w:val="18"/>
                <w:szCs w:val="18"/>
              </w:rPr>
            </w:pPr>
            <w:r w:rsidRPr="00C93711">
              <w:rPr>
                <w:sz w:val="18"/>
                <w:szCs w:val="18"/>
              </w:rPr>
              <w:t>Code order for the REF0P was corrected in the REF~TD to match SEF File.</w:t>
            </w:r>
          </w:p>
        </w:tc>
      </w:tr>
      <w:tr w:rsidR="008870F4" w:rsidRPr="00C93711" w14:paraId="38F6962E" w14:textId="77777777">
        <w:trPr>
          <w:cantSplit/>
          <w:trHeight w:val="720"/>
        </w:trPr>
        <w:tc>
          <w:tcPr>
            <w:tcW w:w="2160" w:type="dxa"/>
            <w:tcBorders>
              <w:top w:val="nil"/>
              <w:left w:val="nil"/>
              <w:bottom w:val="nil"/>
            </w:tcBorders>
          </w:tcPr>
          <w:p w14:paraId="7CD0184C" w14:textId="77777777" w:rsidR="00D31F74" w:rsidRDefault="00D31F7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564128A0" w14:textId="77777777"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March 1, 2005</w:t>
            </w:r>
          </w:p>
          <w:p w14:paraId="1CC05646" w14:textId="77777777" w:rsidR="008870F4" w:rsidRPr="00C93711" w:rsidRDefault="008870F4" w:rsidP="00A92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2.1</w:t>
            </w:r>
          </w:p>
        </w:tc>
        <w:tc>
          <w:tcPr>
            <w:tcW w:w="180" w:type="dxa"/>
            <w:tcBorders>
              <w:top w:val="nil"/>
              <w:left w:val="nil"/>
              <w:bottom w:val="nil"/>
              <w:right w:val="nil"/>
            </w:tcBorders>
          </w:tcPr>
          <w:p w14:paraId="19BA6E3C" w14:textId="77777777" w:rsidR="008870F4" w:rsidRPr="00C93711" w:rsidRDefault="008870F4"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2023AD1F" w14:textId="77777777" w:rsidR="00D31F74" w:rsidRDefault="00D31F74" w:rsidP="008870F4">
            <w:pPr>
              <w:rPr>
                <w:sz w:val="18"/>
                <w:szCs w:val="18"/>
              </w:rPr>
            </w:pPr>
          </w:p>
          <w:p w14:paraId="13B53004" w14:textId="77777777" w:rsidR="008870F4" w:rsidRDefault="008870F4" w:rsidP="008870F4">
            <w:pPr>
              <w:rPr>
                <w:sz w:val="18"/>
                <w:szCs w:val="18"/>
              </w:rPr>
            </w:pPr>
            <w:r>
              <w:rPr>
                <w:sz w:val="18"/>
                <w:szCs w:val="18"/>
              </w:rPr>
              <w:t xml:space="preserve">Change Control </w:t>
            </w:r>
            <w:r w:rsidRPr="008870F4">
              <w:rPr>
                <w:sz w:val="18"/>
                <w:szCs w:val="18"/>
              </w:rPr>
              <w:t>2003-569</w:t>
            </w:r>
            <w:r>
              <w:rPr>
                <w:sz w:val="18"/>
                <w:szCs w:val="18"/>
              </w:rPr>
              <w:t>:</w:t>
            </w:r>
          </w:p>
          <w:p w14:paraId="28FFD44F"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Provide gray box clarification to the LIN segment to indicate that the Texas Market supports only 1 LIN loop per EDI Transaction.</w:t>
            </w:r>
          </w:p>
          <w:p w14:paraId="79809FC8" w14:textId="77777777" w:rsidR="008870F4" w:rsidRDefault="008870F4" w:rsidP="008870F4">
            <w:pPr>
              <w:rPr>
                <w:sz w:val="18"/>
                <w:szCs w:val="18"/>
              </w:rPr>
            </w:pPr>
            <w:r>
              <w:rPr>
                <w:sz w:val="18"/>
                <w:szCs w:val="18"/>
              </w:rPr>
              <w:t xml:space="preserve">Change Control </w:t>
            </w:r>
            <w:r w:rsidRPr="008870F4">
              <w:rPr>
                <w:sz w:val="18"/>
                <w:szCs w:val="18"/>
              </w:rPr>
              <w:t>2003-576</w:t>
            </w:r>
            <w:r>
              <w:rPr>
                <w:sz w:val="18"/>
                <w:szCs w:val="18"/>
              </w:rPr>
              <w:t>:</w:t>
            </w:r>
          </w:p>
          <w:p w14:paraId="567EA7A0"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 xml:space="preserve">1. Change gray box </w:t>
            </w:r>
            <w:r w:rsidR="00B42D25">
              <w:rPr>
                <w:sz w:val="18"/>
                <w:szCs w:val="18"/>
              </w:rPr>
              <w:t>i</w:t>
            </w:r>
            <w:r w:rsidRPr="008870F4">
              <w:rPr>
                <w:sz w:val="18"/>
                <w:szCs w:val="18"/>
              </w:rPr>
              <w:t>n the REF = 4P, MT, To NM1 = MQ, Required</w:t>
            </w:r>
            <w:r w:rsidR="00B42D25">
              <w:rPr>
                <w:sz w:val="18"/>
                <w:szCs w:val="18"/>
              </w:rPr>
              <w:t xml:space="preserve">.  </w:t>
            </w:r>
            <w:r>
              <w:rPr>
                <w:sz w:val="18"/>
                <w:szCs w:val="18"/>
              </w:rPr>
              <w:t>2. Add examples</w:t>
            </w:r>
          </w:p>
          <w:p w14:paraId="53F19B96" w14:textId="77777777" w:rsidR="008870F4" w:rsidRDefault="008870F4" w:rsidP="008870F4">
            <w:pPr>
              <w:rPr>
                <w:sz w:val="18"/>
                <w:szCs w:val="18"/>
              </w:rPr>
            </w:pPr>
            <w:r>
              <w:rPr>
                <w:sz w:val="18"/>
                <w:szCs w:val="18"/>
              </w:rPr>
              <w:t xml:space="preserve">Change Control </w:t>
            </w:r>
            <w:r w:rsidRPr="008870F4">
              <w:rPr>
                <w:sz w:val="18"/>
                <w:szCs w:val="18"/>
              </w:rPr>
              <w:t>2003-578</w:t>
            </w:r>
            <w:r>
              <w:rPr>
                <w:sz w:val="18"/>
                <w:szCs w:val="18"/>
              </w:rPr>
              <w:t>:</w:t>
            </w:r>
          </w:p>
          <w:p w14:paraId="76EAA9FF" w14:textId="77777777" w:rsidR="008870F4" w:rsidRPr="008870F4" w:rsidRDefault="008870F4" w:rsidP="008870F4">
            <w:pPr>
              <w:numPr>
                <w:ilvl w:val="0"/>
                <w:numId w:val="24"/>
              </w:numPr>
              <w:tabs>
                <w:tab w:val="clear" w:pos="720"/>
                <w:tab w:val="num" w:pos="378"/>
              </w:tabs>
              <w:ind w:left="378"/>
              <w:rPr>
                <w:sz w:val="18"/>
                <w:szCs w:val="18"/>
              </w:rPr>
            </w:pPr>
            <w:r w:rsidRPr="008870F4">
              <w:rPr>
                <w:sz w:val="18"/>
                <w:szCs w:val="18"/>
              </w:rPr>
              <w:t>Added a new change Code to indicate the annual Load Profile changes</w:t>
            </w:r>
          </w:p>
          <w:p w14:paraId="23889A0B" w14:textId="77777777" w:rsidR="0067239C" w:rsidRDefault="0067239C" w:rsidP="0067239C">
            <w:pPr>
              <w:adjustRightInd w:val="0"/>
              <w:rPr>
                <w:sz w:val="18"/>
                <w:szCs w:val="18"/>
              </w:rPr>
            </w:pPr>
            <w:r>
              <w:rPr>
                <w:sz w:val="18"/>
                <w:szCs w:val="18"/>
              </w:rPr>
              <w:t>Change Control 2005-683:</w:t>
            </w:r>
          </w:p>
          <w:p w14:paraId="4A8A5BF5" w14:textId="77777777" w:rsidR="008870F4" w:rsidRPr="008870F4" w:rsidRDefault="0067239C" w:rsidP="0067239C">
            <w:pPr>
              <w:numPr>
                <w:ilvl w:val="0"/>
                <w:numId w:val="24"/>
              </w:numPr>
              <w:tabs>
                <w:tab w:val="clear" w:pos="720"/>
                <w:tab w:val="num" w:pos="378"/>
              </w:tabs>
              <w:ind w:left="378"/>
              <w:rPr>
                <w:sz w:val="18"/>
                <w:szCs w:val="18"/>
              </w:rPr>
            </w:pPr>
            <w:r>
              <w:rPr>
                <w:sz w:val="18"/>
                <w:szCs w:val="18"/>
              </w:rPr>
              <w:t>Add clarity to the transaction notes section regarding the Texas Market use of characters in alphanumeric fields</w:t>
            </w:r>
          </w:p>
        </w:tc>
      </w:tr>
      <w:tr w:rsidR="0046407D" w:rsidRPr="00C93711" w14:paraId="36C1E808" w14:textId="77777777">
        <w:trPr>
          <w:cantSplit/>
          <w:trHeight w:val="720"/>
        </w:trPr>
        <w:tc>
          <w:tcPr>
            <w:tcW w:w="2160" w:type="dxa"/>
            <w:tcBorders>
              <w:top w:val="nil"/>
              <w:left w:val="nil"/>
              <w:bottom w:val="nil"/>
            </w:tcBorders>
          </w:tcPr>
          <w:p w14:paraId="66EC23D2" w14:textId="77777777" w:rsidR="00D31F74" w:rsidRDefault="00D31F74"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0C272993" w14:textId="77777777" w:rsidR="0046407D" w:rsidRPr="00C93711"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September 1, 2006</w:t>
            </w:r>
          </w:p>
          <w:p w14:paraId="5572B0A9" w14:textId="77777777" w:rsidR="0046407D" w:rsidRDefault="0046407D" w:rsidP="004640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sidRPr="00C93711">
              <w:rPr>
                <w:sz w:val="18"/>
                <w:szCs w:val="18"/>
              </w:rPr>
              <w:t>Versio</w:t>
            </w:r>
            <w:r>
              <w:rPr>
                <w:sz w:val="18"/>
                <w:szCs w:val="18"/>
              </w:rPr>
              <w:t>n 3.0</w:t>
            </w:r>
          </w:p>
        </w:tc>
        <w:tc>
          <w:tcPr>
            <w:tcW w:w="180" w:type="dxa"/>
            <w:tcBorders>
              <w:top w:val="nil"/>
              <w:left w:val="nil"/>
              <w:bottom w:val="nil"/>
              <w:right w:val="nil"/>
            </w:tcBorders>
          </w:tcPr>
          <w:p w14:paraId="2BF02F71" w14:textId="77777777" w:rsidR="0046407D" w:rsidRPr="00C93711" w:rsidRDefault="0046407D" w:rsidP="00A92107">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858D90B" w14:textId="77777777" w:rsidR="00D31F74" w:rsidRDefault="00D31F74" w:rsidP="008870F4">
            <w:pPr>
              <w:rPr>
                <w:sz w:val="18"/>
                <w:szCs w:val="18"/>
              </w:rPr>
            </w:pPr>
          </w:p>
          <w:p w14:paraId="438B506A" w14:textId="77777777" w:rsidR="0046407D" w:rsidRDefault="00905151" w:rsidP="008870F4">
            <w:pPr>
              <w:rPr>
                <w:sz w:val="18"/>
                <w:szCs w:val="18"/>
              </w:rPr>
            </w:pPr>
            <w:r>
              <w:rPr>
                <w:sz w:val="18"/>
                <w:szCs w:val="18"/>
              </w:rPr>
              <w:t>Change Control 2006-693:</w:t>
            </w:r>
          </w:p>
          <w:p w14:paraId="5298CF0B" w14:textId="77777777" w:rsidR="00905151" w:rsidRDefault="00905151" w:rsidP="00905151">
            <w:pPr>
              <w:numPr>
                <w:ilvl w:val="0"/>
                <w:numId w:val="44"/>
              </w:numPr>
              <w:rPr>
                <w:sz w:val="18"/>
                <w:szCs w:val="18"/>
              </w:rPr>
            </w:pPr>
            <w:r w:rsidRPr="00905151">
              <w:rPr>
                <w:sz w:val="18"/>
                <w:szCs w:val="18"/>
              </w:rPr>
              <w:t xml:space="preserve">A TDSP may create ESI IDs using subdivision plats and at this time no TDSP equipment has been installed.   These ESI IDs are created with a profile based on the assumption that each address may be residential with the intention </w:t>
            </w:r>
            <w:proofErr w:type="gramStart"/>
            <w:r w:rsidRPr="00905151">
              <w:rPr>
                <w:sz w:val="18"/>
                <w:szCs w:val="18"/>
              </w:rPr>
              <w:t>later on</w:t>
            </w:r>
            <w:proofErr w:type="gramEnd"/>
            <w:r w:rsidRPr="00905151">
              <w:rPr>
                <w:sz w:val="18"/>
                <w:szCs w:val="18"/>
              </w:rPr>
              <w:t xml:space="preserve"> being to correct the profile, if necessary, when the metering equipment is installed and energized.  The ESI ID’s Load Profile cannot be modified without meter data because currently in the implementation guides whenever Load Profile is changing the meter </w:t>
            </w:r>
            <w:proofErr w:type="gramStart"/>
            <w:r w:rsidRPr="00905151">
              <w:rPr>
                <w:sz w:val="18"/>
                <w:szCs w:val="18"/>
              </w:rPr>
              <w:t>data  (</w:t>
            </w:r>
            <w:proofErr w:type="gramEnd"/>
            <w:r w:rsidRPr="00905151">
              <w:rPr>
                <w:sz w:val="18"/>
                <w:szCs w:val="18"/>
              </w:rPr>
              <w:t>meter number, multiplier, and meter type) is required, however all the information may not be available at the time when the profile is being corrected.</w:t>
            </w:r>
          </w:p>
          <w:p w14:paraId="4B4BBF59" w14:textId="77777777" w:rsidR="00B7463A" w:rsidRPr="00B7463A" w:rsidRDefault="00B7463A" w:rsidP="00B7463A">
            <w:pPr>
              <w:rPr>
                <w:sz w:val="18"/>
                <w:szCs w:val="18"/>
              </w:rPr>
            </w:pPr>
            <w:r w:rsidRPr="00B7463A">
              <w:rPr>
                <w:sz w:val="18"/>
                <w:szCs w:val="18"/>
              </w:rPr>
              <w:t>Change Control 2006-694:</w:t>
            </w:r>
          </w:p>
          <w:p w14:paraId="33F897D1" w14:textId="77777777" w:rsidR="00B7463A" w:rsidRDefault="00B7463A" w:rsidP="00B7463A">
            <w:pPr>
              <w:numPr>
                <w:ilvl w:val="0"/>
                <w:numId w:val="44"/>
              </w:numPr>
              <w:rPr>
                <w:sz w:val="18"/>
                <w:szCs w:val="18"/>
              </w:rPr>
            </w:pPr>
            <w:r w:rsidRPr="00B7463A">
              <w:rPr>
                <w:sz w:val="18"/>
                <w:szCs w:val="18"/>
              </w:rPr>
              <w:t>ERCOT validation is allowing only 5 or 9 digits in the customer service address zip segment.  ANSI validation on the segment is 3 to 15 characters.  Updated so that Market Participants know that only 5 or 9 digits can be submitted in this field.</w:t>
            </w:r>
          </w:p>
          <w:p w14:paraId="62E508A3" w14:textId="77777777" w:rsidR="00905151" w:rsidRDefault="00905151" w:rsidP="00B7463A">
            <w:pPr>
              <w:rPr>
                <w:sz w:val="18"/>
                <w:szCs w:val="18"/>
              </w:rPr>
            </w:pPr>
            <w:r>
              <w:rPr>
                <w:sz w:val="18"/>
                <w:szCs w:val="18"/>
              </w:rPr>
              <w:t>Change Control 2006-696:</w:t>
            </w:r>
          </w:p>
          <w:p w14:paraId="07893BA5" w14:textId="77777777" w:rsidR="00B7463A" w:rsidRDefault="00905151" w:rsidP="00B7463A">
            <w:pPr>
              <w:numPr>
                <w:ilvl w:val="0"/>
                <w:numId w:val="44"/>
              </w:numPr>
              <w:rPr>
                <w:sz w:val="18"/>
                <w:szCs w:val="18"/>
              </w:rPr>
            </w:pPr>
            <w:r w:rsidRPr="00905151">
              <w:rPr>
                <w:sz w:val="18"/>
                <w:szCs w:val="18"/>
              </w:rPr>
              <w:t>Remove BPO from 814_20 Guides.  The necessary information is available in the appropriate grey boxes for each segment.</w:t>
            </w:r>
          </w:p>
        </w:tc>
      </w:tr>
      <w:tr w:rsidR="008E5173" w:rsidRPr="00462E39" w14:paraId="2A2EBFC6" w14:textId="77777777" w:rsidTr="008E5173">
        <w:trPr>
          <w:cantSplit/>
          <w:trHeight w:val="720"/>
        </w:trPr>
        <w:tc>
          <w:tcPr>
            <w:tcW w:w="2160" w:type="dxa"/>
            <w:tcBorders>
              <w:top w:val="nil"/>
              <w:left w:val="nil"/>
              <w:bottom w:val="nil"/>
            </w:tcBorders>
          </w:tcPr>
          <w:p w14:paraId="47EF527F" w14:textId="77777777" w:rsidR="00D31F74" w:rsidRDefault="00D31F74"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433CB8F0" w14:textId="77777777"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30, 2010</w:t>
            </w:r>
          </w:p>
          <w:p w14:paraId="0B8FB11F" w14:textId="77777777" w:rsidR="008E5173" w:rsidRDefault="008E5173" w:rsidP="00D52C9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3.0A</w:t>
            </w:r>
          </w:p>
        </w:tc>
        <w:tc>
          <w:tcPr>
            <w:tcW w:w="180" w:type="dxa"/>
            <w:tcBorders>
              <w:top w:val="nil"/>
              <w:left w:val="nil"/>
              <w:bottom w:val="nil"/>
              <w:right w:val="nil"/>
            </w:tcBorders>
          </w:tcPr>
          <w:p w14:paraId="228AB540" w14:textId="77777777" w:rsidR="008E5173" w:rsidRPr="008E5173" w:rsidRDefault="008E5173" w:rsidP="00D52C96">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E581A90" w14:textId="77777777" w:rsidR="00D31F74" w:rsidRDefault="00D31F74" w:rsidP="00D52C96">
            <w:pPr>
              <w:rPr>
                <w:sz w:val="18"/>
                <w:szCs w:val="18"/>
              </w:rPr>
            </w:pPr>
          </w:p>
          <w:p w14:paraId="54FFD6A2" w14:textId="77777777" w:rsidR="008E5173" w:rsidRPr="008E5173" w:rsidRDefault="008E5173" w:rsidP="00D52C96">
            <w:pPr>
              <w:rPr>
                <w:sz w:val="18"/>
                <w:szCs w:val="18"/>
              </w:rPr>
            </w:pPr>
            <w:r w:rsidRPr="008E5173">
              <w:rPr>
                <w:sz w:val="18"/>
                <w:szCs w:val="18"/>
              </w:rPr>
              <w:t>Change Control 2009-729:</w:t>
            </w:r>
          </w:p>
          <w:p w14:paraId="75D9FA43" w14:textId="77777777" w:rsidR="008E5173" w:rsidRPr="008E5173" w:rsidRDefault="008E5173" w:rsidP="008E5173">
            <w:pPr>
              <w:numPr>
                <w:ilvl w:val="0"/>
                <w:numId w:val="45"/>
              </w:numPr>
              <w:rPr>
                <w:sz w:val="18"/>
                <w:szCs w:val="18"/>
              </w:rPr>
            </w:pPr>
            <w:r w:rsidRPr="008E5173">
              <w:rPr>
                <w:sz w:val="18"/>
                <w:szCs w:val="18"/>
              </w:rPr>
              <w:t>Remove all examples from the TX SET Implementation guides and post them into a separate document for quicker correction and addition of new examples without a TX SET release</w:t>
            </w:r>
          </w:p>
          <w:p w14:paraId="4662CE61" w14:textId="77777777" w:rsidR="008E5173" w:rsidRPr="008E5173" w:rsidRDefault="008E5173" w:rsidP="00D52C96">
            <w:pPr>
              <w:rPr>
                <w:sz w:val="18"/>
                <w:szCs w:val="18"/>
              </w:rPr>
            </w:pPr>
            <w:r w:rsidRPr="008E5173">
              <w:rPr>
                <w:sz w:val="18"/>
                <w:szCs w:val="18"/>
              </w:rPr>
              <w:t>Change Control 2010-731:</w:t>
            </w:r>
          </w:p>
          <w:p w14:paraId="57944AC2" w14:textId="77777777" w:rsidR="008E5173" w:rsidRPr="008E5173" w:rsidRDefault="008E5173" w:rsidP="008E5173">
            <w:pPr>
              <w:numPr>
                <w:ilvl w:val="0"/>
                <w:numId w:val="45"/>
              </w:numPr>
              <w:rPr>
                <w:sz w:val="18"/>
                <w:szCs w:val="18"/>
              </w:rPr>
            </w:pPr>
            <w:r w:rsidRPr="008E5173">
              <w:rPr>
                <w:sz w:val="18"/>
                <w:szCs w:val="18"/>
              </w:rPr>
              <w:t xml:space="preserve">Update the TX SET Guides to correct spelling, </w:t>
            </w:r>
            <w:proofErr w:type="gramStart"/>
            <w:r w:rsidRPr="008E5173">
              <w:rPr>
                <w:sz w:val="18"/>
                <w:szCs w:val="18"/>
              </w:rPr>
              <w:t>grammar</w:t>
            </w:r>
            <w:proofErr w:type="gramEnd"/>
            <w:r w:rsidRPr="008E5173">
              <w:rPr>
                <w:sz w:val="18"/>
                <w:szCs w:val="18"/>
              </w:rPr>
              <w:t xml:space="preserve"> and punctuation. </w:t>
            </w:r>
          </w:p>
          <w:p w14:paraId="6F04E76A" w14:textId="77777777" w:rsidR="008E5173" w:rsidRPr="008E5173" w:rsidRDefault="008E5173" w:rsidP="008E5173">
            <w:pPr>
              <w:numPr>
                <w:ilvl w:val="0"/>
                <w:numId w:val="45"/>
              </w:numPr>
              <w:rPr>
                <w:sz w:val="18"/>
                <w:szCs w:val="18"/>
              </w:rPr>
            </w:pPr>
            <w:r w:rsidRPr="008E5173">
              <w:rPr>
                <w:sz w:val="18"/>
                <w:szCs w:val="18"/>
              </w:rPr>
              <w:t>Cleanup of gray box example for consistency.</w:t>
            </w:r>
          </w:p>
        </w:tc>
      </w:tr>
      <w:tr w:rsidR="00C9540C" w:rsidRPr="004F5924" w14:paraId="3A66B80C" w14:textId="77777777" w:rsidTr="00C9540C">
        <w:trPr>
          <w:cantSplit/>
          <w:trHeight w:val="720"/>
        </w:trPr>
        <w:tc>
          <w:tcPr>
            <w:tcW w:w="2160" w:type="dxa"/>
            <w:tcBorders>
              <w:top w:val="nil"/>
              <w:left w:val="nil"/>
              <w:bottom w:val="nil"/>
            </w:tcBorders>
          </w:tcPr>
          <w:p w14:paraId="5E7FE8EB" w14:textId="77777777" w:rsidR="00D31F74" w:rsidRDefault="00D31F74"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6C175EFA" w14:textId="77777777" w:rsidR="00C9540C" w:rsidRDefault="00C24ECD"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 xml:space="preserve">June </w:t>
            </w:r>
            <w:r w:rsidR="00EC4935">
              <w:rPr>
                <w:sz w:val="18"/>
                <w:szCs w:val="18"/>
              </w:rPr>
              <w:t>11</w:t>
            </w:r>
            <w:r w:rsidR="00C9540C">
              <w:rPr>
                <w:sz w:val="18"/>
                <w:szCs w:val="18"/>
              </w:rPr>
              <w:t>, 2012</w:t>
            </w:r>
          </w:p>
          <w:p w14:paraId="57A39454" w14:textId="77777777" w:rsidR="00C9540C" w:rsidRDefault="00C9540C" w:rsidP="00435B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w:t>
            </w:r>
          </w:p>
        </w:tc>
        <w:tc>
          <w:tcPr>
            <w:tcW w:w="180" w:type="dxa"/>
            <w:tcBorders>
              <w:top w:val="nil"/>
              <w:left w:val="nil"/>
              <w:bottom w:val="nil"/>
              <w:right w:val="nil"/>
            </w:tcBorders>
          </w:tcPr>
          <w:p w14:paraId="397E4FEE" w14:textId="77777777" w:rsidR="00C9540C" w:rsidRPr="0083702C" w:rsidRDefault="00C9540C" w:rsidP="00435B9B">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DCD2924" w14:textId="77777777" w:rsidR="00D31F74" w:rsidRDefault="00D31F74" w:rsidP="00435B9B">
            <w:pPr>
              <w:rPr>
                <w:sz w:val="18"/>
                <w:szCs w:val="18"/>
              </w:rPr>
            </w:pPr>
          </w:p>
          <w:p w14:paraId="02B00F17" w14:textId="77777777" w:rsidR="00C9540C" w:rsidRDefault="00C9540C" w:rsidP="00435B9B">
            <w:pPr>
              <w:rPr>
                <w:sz w:val="18"/>
                <w:szCs w:val="18"/>
              </w:rPr>
            </w:pPr>
            <w:r>
              <w:rPr>
                <w:sz w:val="18"/>
                <w:szCs w:val="18"/>
              </w:rPr>
              <w:t>Change Control 2010-734:</w:t>
            </w:r>
          </w:p>
          <w:p w14:paraId="373FA3FF" w14:textId="77777777" w:rsidR="00C9540C" w:rsidRDefault="00C9540C" w:rsidP="00435B9B">
            <w:pPr>
              <w:numPr>
                <w:ilvl w:val="0"/>
                <w:numId w:val="46"/>
              </w:numPr>
              <w:autoSpaceDE/>
              <w:autoSpaceDN/>
              <w:rPr>
                <w:sz w:val="18"/>
                <w:szCs w:val="18"/>
              </w:rPr>
            </w:pPr>
            <w:r w:rsidRPr="0083702C">
              <w:rPr>
                <w:sz w:val="18"/>
                <w:szCs w:val="18"/>
              </w:rPr>
              <w:t>New REF Segment to the 814_20 with Switch Hold Add and Removal and new Reason for Change added to REF~TD segment to support Meter Tampering Rulemaking</w:t>
            </w:r>
          </w:p>
          <w:p w14:paraId="1F8341C9" w14:textId="77777777" w:rsidR="00C9540C" w:rsidRDefault="00C9540C" w:rsidP="00435B9B">
            <w:pPr>
              <w:rPr>
                <w:sz w:val="18"/>
                <w:szCs w:val="18"/>
              </w:rPr>
            </w:pPr>
            <w:r>
              <w:rPr>
                <w:sz w:val="18"/>
                <w:szCs w:val="18"/>
              </w:rPr>
              <w:t>Change Control 2010-747:</w:t>
            </w:r>
          </w:p>
          <w:p w14:paraId="097F85D4" w14:textId="77777777" w:rsidR="00C9540C" w:rsidRDefault="00C9540C" w:rsidP="00435B9B">
            <w:pPr>
              <w:numPr>
                <w:ilvl w:val="0"/>
                <w:numId w:val="46"/>
              </w:numPr>
              <w:autoSpaceDE/>
              <w:autoSpaceDN/>
              <w:rPr>
                <w:sz w:val="18"/>
                <w:szCs w:val="18"/>
              </w:rPr>
            </w:pPr>
            <w:proofErr w:type="gramStart"/>
            <w:r w:rsidRPr="00725629">
              <w:rPr>
                <w:sz w:val="18"/>
                <w:szCs w:val="18"/>
              </w:rPr>
              <w:t>In order to</w:t>
            </w:r>
            <w:proofErr w:type="gramEnd"/>
            <w:r w:rsidRPr="00725629">
              <w:rPr>
                <w:sz w:val="18"/>
                <w:szCs w:val="18"/>
              </w:rPr>
              <w:t xml:space="preserve"> provide REPs information on whether an ESI ID has a provisioned Advanced Meter installed at the premise, a new REF segment will be added to the 814_04, 814_05, 814_14, 814_22 and 814_20.</w:t>
            </w:r>
          </w:p>
          <w:p w14:paraId="7C3DC644" w14:textId="77777777" w:rsidR="00C9540C" w:rsidRDefault="00C9540C" w:rsidP="00435B9B">
            <w:pPr>
              <w:rPr>
                <w:sz w:val="18"/>
                <w:szCs w:val="18"/>
              </w:rPr>
            </w:pPr>
            <w:r>
              <w:rPr>
                <w:sz w:val="18"/>
                <w:szCs w:val="18"/>
              </w:rPr>
              <w:t>Change Control 2010-748:</w:t>
            </w:r>
          </w:p>
          <w:p w14:paraId="68EC1E01" w14:textId="77777777" w:rsidR="00C9540C" w:rsidRDefault="00C9540C" w:rsidP="00435B9B">
            <w:pPr>
              <w:numPr>
                <w:ilvl w:val="0"/>
                <w:numId w:val="46"/>
              </w:numPr>
              <w:autoSpaceDE/>
              <w:autoSpaceDN/>
              <w:rPr>
                <w:sz w:val="18"/>
                <w:szCs w:val="18"/>
              </w:rPr>
            </w:pPr>
            <w:r w:rsidRPr="00725629">
              <w:rPr>
                <w:sz w:val="18"/>
                <w:szCs w:val="18"/>
              </w:rPr>
              <w:t>The purpose of this Change Control is to sync the names of the Texas SET Guide transactions, with the names of the transactions in Protocol and the Retail Market Guide.</w:t>
            </w:r>
          </w:p>
          <w:p w14:paraId="4547FD94" w14:textId="77777777" w:rsidR="00C9540C" w:rsidRDefault="00C9540C" w:rsidP="00435B9B">
            <w:pPr>
              <w:rPr>
                <w:sz w:val="18"/>
                <w:szCs w:val="18"/>
              </w:rPr>
            </w:pPr>
            <w:r>
              <w:rPr>
                <w:sz w:val="18"/>
                <w:szCs w:val="18"/>
              </w:rPr>
              <w:t>Change Control 2010-760:</w:t>
            </w:r>
          </w:p>
          <w:p w14:paraId="75D80236" w14:textId="77777777" w:rsidR="00C9540C" w:rsidRDefault="00C9540C" w:rsidP="00435B9B">
            <w:pPr>
              <w:numPr>
                <w:ilvl w:val="0"/>
                <w:numId w:val="46"/>
              </w:numPr>
              <w:autoSpaceDE/>
              <w:autoSpaceDN/>
              <w:rPr>
                <w:sz w:val="18"/>
                <w:szCs w:val="18"/>
              </w:rPr>
            </w:pPr>
            <w:r w:rsidRPr="004F5924">
              <w:rPr>
                <w:sz w:val="18"/>
                <w:szCs w:val="18"/>
              </w:rPr>
              <w:t>Add a new code in the ESIID attributes to specify LED bulb types for Unmetered Service type.</w:t>
            </w:r>
          </w:p>
          <w:p w14:paraId="7AD9BD96" w14:textId="77777777" w:rsidR="00C9540C" w:rsidRDefault="00C9540C" w:rsidP="00435B9B">
            <w:pPr>
              <w:rPr>
                <w:sz w:val="18"/>
                <w:szCs w:val="18"/>
              </w:rPr>
            </w:pPr>
            <w:r>
              <w:rPr>
                <w:sz w:val="18"/>
                <w:szCs w:val="18"/>
              </w:rPr>
              <w:t>Change Control 2010-761:</w:t>
            </w:r>
          </w:p>
          <w:p w14:paraId="0E4B19F5" w14:textId="77777777" w:rsidR="00C9540C" w:rsidRDefault="00C9540C" w:rsidP="00435B9B">
            <w:pPr>
              <w:numPr>
                <w:ilvl w:val="0"/>
                <w:numId w:val="46"/>
              </w:numPr>
              <w:autoSpaceDE/>
              <w:autoSpaceDN/>
              <w:rPr>
                <w:sz w:val="18"/>
                <w:szCs w:val="18"/>
              </w:rPr>
            </w:pPr>
            <w:r w:rsidRPr="004F5924">
              <w:rPr>
                <w:sz w:val="18"/>
                <w:szCs w:val="18"/>
              </w:rPr>
              <w:t>Add to the existing REF02 of the REF~PRT segment the "WF" code to represent Wi-Fi (Wireless Fidelity).</w:t>
            </w:r>
          </w:p>
          <w:p w14:paraId="722F8638" w14:textId="77777777" w:rsidR="00C9540C" w:rsidRDefault="00C9540C" w:rsidP="00435B9B">
            <w:pPr>
              <w:rPr>
                <w:sz w:val="18"/>
                <w:szCs w:val="18"/>
              </w:rPr>
            </w:pPr>
            <w:r>
              <w:rPr>
                <w:sz w:val="18"/>
                <w:szCs w:val="18"/>
              </w:rPr>
              <w:t>Change Control 2011-776:</w:t>
            </w:r>
          </w:p>
          <w:p w14:paraId="243D17B8" w14:textId="77777777" w:rsidR="00C9540C" w:rsidRDefault="00C9540C" w:rsidP="00435B9B">
            <w:pPr>
              <w:numPr>
                <w:ilvl w:val="0"/>
                <w:numId w:val="46"/>
              </w:numPr>
              <w:autoSpaceDE/>
              <w:autoSpaceDN/>
              <w:rPr>
                <w:sz w:val="18"/>
                <w:szCs w:val="18"/>
              </w:rPr>
            </w:pPr>
            <w:r w:rsidRPr="0083702C">
              <w:rPr>
                <w:sz w:val="18"/>
                <w:szCs w:val="18"/>
              </w:rPr>
              <w:t>This Change Control updates the existing 2010-734 Change Control for Switch Hold.  This new Change Control breaks out Switch Hold into Switch Hold for Tampering and Switch Hold for Payment Plan.</w:t>
            </w:r>
          </w:p>
          <w:p w14:paraId="56C3AD9B" w14:textId="77777777" w:rsidR="00C9540C" w:rsidRDefault="00C9540C" w:rsidP="00435B9B">
            <w:pPr>
              <w:rPr>
                <w:sz w:val="18"/>
                <w:szCs w:val="18"/>
              </w:rPr>
            </w:pPr>
            <w:r>
              <w:rPr>
                <w:sz w:val="18"/>
                <w:szCs w:val="18"/>
              </w:rPr>
              <w:t>Change Control 2011-778:</w:t>
            </w:r>
          </w:p>
          <w:p w14:paraId="2BE80341" w14:textId="77777777" w:rsidR="00C9540C" w:rsidRDefault="00C9540C" w:rsidP="00435B9B">
            <w:pPr>
              <w:numPr>
                <w:ilvl w:val="0"/>
                <w:numId w:val="46"/>
              </w:numPr>
              <w:autoSpaceDE/>
              <w:autoSpaceDN/>
              <w:rPr>
                <w:sz w:val="18"/>
                <w:szCs w:val="18"/>
              </w:rPr>
            </w:pPr>
            <w:r w:rsidRPr="0083702C">
              <w:rPr>
                <w:sz w:val="18"/>
                <w:szCs w:val="18"/>
              </w:rPr>
              <w:t>This Change Control adds a new code "R" to the existing Change Control 2010-747 for the 814_20 transaction only. Adding the “R” code in the 814_20 will remove the AMSM/AMSR code in the event a meter is replaced with non-AMS meter.</w:t>
            </w:r>
          </w:p>
          <w:p w14:paraId="7ED19652" w14:textId="77777777" w:rsidR="00C9540C" w:rsidRDefault="00C9540C" w:rsidP="00435B9B">
            <w:pPr>
              <w:rPr>
                <w:sz w:val="18"/>
                <w:szCs w:val="18"/>
              </w:rPr>
            </w:pPr>
            <w:r>
              <w:rPr>
                <w:sz w:val="18"/>
                <w:szCs w:val="18"/>
              </w:rPr>
              <w:t>Change Control 2011-781:</w:t>
            </w:r>
          </w:p>
          <w:p w14:paraId="4980D375" w14:textId="77777777" w:rsidR="00C9540C" w:rsidRDefault="00C9540C" w:rsidP="00435B9B">
            <w:pPr>
              <w:numPr>
                <w:ilvl w:val="0"/>
                <w:numId w:val="46"/>
              </w:numPr>
              <w:autoSpaceDE/>
              <w:autoSpaceDN/>
              <w:rPr>
                <w:sz w:val="18"/>
                <w:szCs w:val="18"/>
              </w:rPr>
            </w:pPr>
            <w:r w:rsidRPr="00B10CE5">
              <w:rPr>
                <w:sz w:val="18"/>
                <w:szCs w:val="18"/>
              </w:rPr>
              <w:t>The Critical Care Change Controls have been consolidated into this new Change Control. This Change Control replaces 2010-738, 2010-757, 2010-764, 2010-765, 2010-767, 2011-773, and 2011-774.</w:t>
            </w:r>
          </w:p>
          <w:p w14:paraId="6E3CF928" w14:textId="77777777" w:rsidR="00A506A9" w:rsidRDefault="00A506A9" w:rsidP="00A506A9">
            <w:pPr>
              <w:rPr>
                <w:sz w:val="18"/>
                <w:szCs w:val="18"/>
              </w:rPr>
            </w:pPr>
            <w:r>
              <w:rPr>
                <w:sz w:val="18"/>
                <w:szCs w:val="18"/>
              </w:rPr>
              <w:t>Change Control 2011-788:</w:t>
            </w:r>
          </w:p>
          <w:p w14:paraId="342F6293" w14:textId="77777777" w:rsidR="00A506A9" w:rsidRPr="001A11DC" w:rsidRDefault="00A506A9" w:rsidP="00A506A9">
            <w:pPr>
              <w:numPr>
                <w:ilvl w:val="0"/>
                <w:numId w:val="46"/>
              </w:numPr>
              <w:autoSpaceDE/>
              <w:autoSpaceDN/>
              <w:rPr>
                <w:sz w:val="18"/>
                <w:szCs w:val="18"/>
              </w:rPr>
            </w:pPr>
            <w:r>
              <w:rPr>
                <w:bCs/>
                <w:sz w:val="18"/>
                <w:szCs w:val="18"/>
              </w:rPr>
              <w:t>Clarify in the gray box of the REF~MR that only one REF~MR segment will be sent for each transaction.</w:t>
            </w:r>
          </w:p>
          <w:p w14:paraId="18E582BD" w14:textId="77777777" w:rsidR="00A506A9" w:rsidRDefault="00A506A9" w:rsidP="00A506A9">
            <w:pPr>
              <w:rPr>
                <w:sz w:val="18"/>
                <w:szCs w:val="18"/>
              </w:rPr>
            </w:pPr>
            <w:r>
              <w:rPr>
                <w:sz w:val="18"/>
                <w:szCs w:val="18"/>
              </w:rPr>
              <w:t>Change Control 2011-789:</w:t>
            </w:r>
          </w:p>
          <w:p w14:paraId="37D53E43" w14:textId="77777777" w:rsidR="00A506A9" w:rsidRDefault="00A506A9" w:rsidP="00A506A9">
            <w:pPr>
              <w:numPr>
                <w:ilvl w:val="0"/>
                <w:numId w:val="46"/>
              </w:numPr>
              <w:autoSpaceDE/>
              <w:autoSpaceDN/>
              <w:rPr>
                <w:bCs/>
                <w:sz w:val="18"/>
                <w:szCs w:val="18"/>
              </w:rPr>
            </w:pPr>
            <w:r>
              <w:rPr>
                <w:bCs/>
                <w:sz w:val="18"/>
                <w:szCs w:val="18"/>
              </w:rPr>
              <w:t>Critical Care secondary contact information to be updated to be called Emergency Contact Information.</w:t>
            </w:r>
          </w:p>
          <w:p w14:paraId="0AC273A0" w14:textId="77777777" w:rsidR="00A506A9" w:rsidRDefault="00A506A9" w:rsidP="00A506A9">
            <w:pPr>
              <w:numPr>
                <w:ilvl w:val="0"/>
                <w:numId w:val="46"/>
              </w:numPr>
              <w:autoSpaceDE/>
              <w:autoSpaceDN/>
              <w:rPr>
                <w:sz w:val="18"/>
                <w:szCs w:val="18"/>
              </w:rPr>
            </w:pPr>
            <w:r>
              <w:rPr>
                <w:bCs/>
                <w:sz w:val="18"/>
                <w:szCs w:val="18"/>
              </w:rPr>
              <w:t>Remove requirement for TDSPs to send Emergency Contact Information in the transaction and allow the TDSP rule to drive if the contact information is required.</w:t>
            </w:r>
          </w:p>
          <w:p w14:paraId="60DA6816" w14:textId="77777777" w:rsidR="00221F11" w:rsidRDefault="00221F11" w:rsidP="00221F11">
            <w:pPr>
              <w:rPr>
                <w:sz w:val="18"/>
                <w:szCs w:val="18"/>
              </w:rPr>
            </w:pPr>
            <w:r>
              <w:rPr>
                <w:sz w:val="18"/>
                <w:szCs w:val="18"/>
              </w:rPr>
              <w:t>Change Control 2011-795:</w:t>
            </w:r>
          </w:p>
          <w:p w14:paraId="35D7FF37" w14:textId="77777777" w:rsidR="00221F11" w:rsidRPr="00221F11" w:rsidRDefault="00221F11" w:rsidP="00221F11">
            <w:pPr>
              <w:numPr>
                <w:ilvl w:val="0"/>
                <w:numId w:val="46"/>
              </w:numPr>
              <w:autoSpaceDE/>
              <w:autoSpaceDN/>
              <w:rPr>
                <w:sz w:val="18"/>
                <w:szCs w:val="18"/>
              </w:rPr>
            </w:pPr>
            <w:r w:rsidRPr="00221F11">
              <w:rPr>
                <w:bCs/>
                <w:sz w:val="18"/>
                <w:szCs w:val="18"/>
              </w:rPr>
              <w:t>Change Control 2011-781 left off the NM102 and NM109 segments from the new NM1~SC.  These are both required for ANSI.</w:t>
            </w:r>
          </w:p>
        </w:tc>
      </w:tr>
      <w:tr w:rsidR="00EC4935" w:rsidRPr="003057C7" w14:paraId="3E101B9F" w14:textId="77777777" w:rsidTr="00EC4935">
        <w:trPr>
          <w:cantSplit/>
          <w:trHeight w:val="720"/>
        </w:trPr>
        <w:tc>
          <w:tcPr>
            <w:tcW w:w="2160" w:type="dxa"/>
            <w:tcBorders>
              <w:top w:val="nil"/>
              <w:left w:val="nil"/>
              <w:bottom w:val="nil"/>
            </w:tcBorders>
          </w:tcPr>
          <w:p w14:paraId="11AF80C0" w14:textId="77777777" w:rsidR="00D31F74" w:rsidRDefault="00D31F74" w:rsidP="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p>
          <w:p w14:paraId="14EAF7CE" w14:textId="77777777" w:rsidR="00D31F74" w:rsidRDefault="0093537D" w:rsidP="00D31F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November 2</w:t>
            </w:r>
            <w:r w:rsidR="00EC4935">
              <w:rPr>
                <w:sz w:val="18"/>
                <w:szCs w:val="18"/>
              </w:rPr>
              <w:t>, 2020</w:t>
            </w:r>
          </w:p>
          <w:p w14:paraId="15315A34" w14:textId="77777777" w:rsidR="00EC4935" w:rsidRDefault="00EC4935"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sz w:val="18"/>
                <w:szCs w:val="18"/>
              </w:rPr>
            </w:pPr>
            <w:r>
              <w:rPr>
                <w:sz w:val="18"/>
                <w:szCs w:val="18"/>
              </w:rPr>
              <w:t>Version 4.0A</w:t>
            </w:r>
          </w:p>
        </w:tc>
        <w:tc>
          <w:tcPr>
            <w:tcW w:w="180" w:type="dxa"/>
            <w:tcBorders>
              <w:top w:val="nil"/>
              <w:left w:val="nil"/>
              <w:bottom w:val="nil"/>
              <w:right w:val="nil"/>
            </w:tcBorders>
          </w:tcPr>
          <w:p w14:paraId="215E317E" w14:textId="77777777" w:rsidR="00EC4935" w:rsidRPr="00EC4935" w:rsidRDefault="00EC4935" w:rsidP="00DB34B0">
            <w:pPr>
              <w:pStyle w:val="Heading1"/>
              <w:rPr>
                <w:rFonts w:ascii="Times New Roman" w:hAnsi="Times New Roman" w:cs="Times New Roman"/>
                <w:b w:val="0"/>
                <w:sz w:val="18"/>
                <w:szCs w:val="18"/>
              </w:rPr>
            </w:pPr>
          </w:p>
        </w:tc>
        <w:tc>
          <w:tcPr>
            <w:tcW w:w="7560" w:type="dxa"/>
            <w:tcBorders>
              <w:top w:val="nil"/>
              <w:left w:val="nil"/>
              <w:bottom w:val="nil"/>
              <w:right w:val="nil"/>
            </w:tcBorders>
          </w:tcPr>
          <w:p w14:paraId="359D75E2" w14:textId="77777777" w:rsidR="00D31F74" w:rsidRDefault="00D31F74" w:rsidP="00EC4935">
            <w:pPr>
              <w:rPr>
                <w:sz w:val="18"/>
                <w:szCs w:val="18"/>
              </w:rPr>
            </w:pPr>
          </w:p>
          <w:p w14:paraId="74C02109" w14:textId="77777777" w:rsidR="00EC4935" w:rsidRDefault="00EC4935" w:rsidP="00EC4935">
            <w:pPr>
              <w:rPr>
                <w:sz w:val="18"/>
                <w:szCs w:val="18"/>
              </w:rPr>
            </w:pPr>
            <w:r>
              <w:rPr>
                <w:sz w:val="18"/>
                <w:szCs w:val="18"/>
              </w:rPr>
              <w:t>Change Control 2020-811:</w:t>
            </w:r>
          </w:p>
          <w:p w14:paraId="09C0507B" w14:textId="77777777" w:rsidR="00EC4935" w:rsidRDefault="00EC4935" w:rsidP="00EC4935">
            <w:pPr>
              <w:numPr>
                <w:ilvl w:val="0"/>
                <w:numId w:val="47"/>
              </w:numPr>
              <w:autoSpaceDE/>
              <w:autoSpaceDN/>
              <w:ind w:left="378"/>
              <w:rPr>
                <w:sz w:val="18"/>
                <w:szCs w:val="18"/>
              </w:rPr>
            </w:pPr>
            <w:r>
              <w:rPr>
                <w:sz w:val="18"/>
                <w:szCs w:val="18"/>
              </w:rPr>
              <w:t>Administrative updates to the</w:t>
            </w:r>
            <w:r w:rsidRPr="008149FF">
              <w:rPr>
                <w:sz w:val="18"/>
                <w:szCs w:val="18"/>
              </w:rPr>
              <w:t xml:space="preserve"> TX SET Guides</w:t>
            </w:r>
            <w:r>
              <w:rPr>
                <w:sz w:val="18"/>
                <w:szCs w:val="18"/>
              </w:rPr>
              <w:t xml:space="preserve"> </w:t>
            </w:r>
            <w:proofErr w:type="gramStart"/>
            <w:r>
              <w:rPr>
                <w:sz w:val="18"/>
                <w:szCs w:val="18"/>
              </w:rPr>
              <w:t>in order to</w:t>
            </w:r>
            <w:proofErr w:type="gramEnd"/>
            <w:r>
              <w:rPr>
                <w:sz w:val="18"/>
                <w:szCs w:val="18"/>
              </w:rPr>
              <w:t xml:space="preserve"> reflect actual transaction processing.  Changes included limiting number of REF segments, clarification for punctuation and clarification of ESI ID format. </w:t>
            </w:r>
          </w:p>
          <w:p w14:paraId="31DC3C0D" w14:textId="77777777" w:rsidR="00EC4935" w:rsidRDefault="00EC4935" w:rsidP="00EC4935">
            <w:pPr>
              <w:rPr>
                <w:sz w:val="18"/>
                <w:szCs w:val="18"/>
              </w:rPr>
            </w:pPr>
            <w:r>
              <w:rPr>
                <w:sz w:val="18"/>
                <w:szCs w:val="18"/>
              </w:rPr>
              <w:t>Change Control 2020-820</w:t>
            </w:r>
          </w:p>
          <w:p w14:paraId="68F88F7E" w14:textId="77777777" w:rsidR="00EC4935" w:rsidRDefault="00EC4935" w:rsidP="00EC4935">
            <w:pPr>
              <w:numPr>
                <w:ilvl w:val="0"/>
                <w:numId w:val="47"/>
              </w:numPr>
              <w:autoSpaceDE/>
              <w:autoSpaceDN/>
              <w:ind w:left="378"/>
              <w:rPr>
                <w:sz w:val="18"/>
                <w:szCs w:val="18"/>
              </w:rPr>
            </w:pPr>
            <w:r>
              <w:rPr>
                <w:sz w:val="18"/>
                <w:szCs w:val="18"/>
              </w:rPr>
              <w:t xml:space="preserve">Recipients of the Select Language Characters (Special Characters) found in the Extended Character Set of the Application Control Structure can be rejected with a 997 Reject. </w:t>
            </w:r>
          </w:p>
          <w:p w14:paraId="22A5CDA3" w14:textId="77777777" w:rsidR="00785A7A" w:rsidRDefault="00785A7A" w:rsidP="00785A7A">
            <w:pPr>
              <w:ind w:left="18"/>
              <w:rPr>
                <w:sz w:val="18"/>
                <w:szCs w:val="18"/>
              </w:rPr>
            </w:pPr>
            <w:r>
              <w:rPr>
                <w:sz w:val="18"/>
                <w:szCs w:val="18"/>
              </w:rPr>
              <w:t>Change Control 2020-824</w:t>
            </w:r>
          </w:p>
          <w:p w14:paraId="4DCE992A" w14:textId="77777777" w:rsidR="00785A7A" w:rsidRDefault="00785A7A" w:rsidP="00785A7A">
            <w:pPr>
              <w:numPr>
                <w:ilvl w:val="0"/>
                <w:numId w:val="47"/>
              </w:numPr>
              <w:autoSpaceDE/>
              <w:autoSpaceDN/>
              <w:ind w:left="378"/>
              <w:rPr>
                <w:sz w:val="18"/>
                <w:szCs w:val="18"/>
              </w:rPr>
            </w:pPr>
            <w:r>
              <w:rPr>
                <w:sz w:val="18"/>
                <w:szCs w:val="18"/>
              </w:rPr>
              <w:t>Update to the TX SET Guides for the N2 and N3 to only allow one per loop</w:t>
            </w:r>
          </w:p>
          <w:p w14:paraId="09D6CDE2" w14:textId="77777777" w:rsidR="003567DB" w:rsidRDefault="003567DB" w:rsidP="003567DB">
            <w:pPr>
              <w:ind w:left="18"/>
              <w:rPr>
                <w:sz w:val="18"/>
                <w:szCs w:val="18"/>
              </w:rPr>
            </w:pPr>
            <w:r>
              <w:rPr>
                <w:sz w:val="18"/>
                <w:szCs w:val="18"/>
              </w:rPr>
              <w:t>Change Control 2020-825</w:t>
            </w:r>
          </w:p>
          <w:p w14:paraId="10A5009D" w14:textId="77777777" w:rsidR="003567DB" w:rsidRDefault="003567DB" w:rsidP="003567DB">
            <w:pPr>
              <w:numPr>
                <w:ilvl w:val="0"/>
                <w:numId w:val="47"/>
              </w:numPr>
              <w:autoSpaceDE/>
              <w:autoSpaceDN/>
              <w:ind w:left="378"/>
              <w:rPr>
                <w:ins w:id="2" w:author="ERCOT" w:date="2023-03-30T15:35:00Z"/>
                <w:sz w:val="18"/>
                <w:szCs w:val="18"/>
              </w:rPr>
            </w:pPr>
            <w:r w:rsidRPr="003567DB">
              <w:rPr>
                <w:sz w:val="18"/>
                <w:szCs w:val="18"/>
              </w:rPr>
              <w:t>Modify the 814_20 Implementation Guide to allow the REF~PRT when NM101 equals MQ</w:t>
            </w:r>
          </w:p>
          <w:p w14:paraId="251552A4" w14:textId="77777777" w:rsidR="00CD315E" w:rsidRPr="003057C7" w:rsidRDefault="00CD315E" w:rsidP="009F11D1">
            <w:pPr>
              <w:autoSpaceDE/>
              <w:autoSpaceDN/>
              <w:ind w:left="378"/>
              <w:rPr>
                <w:sz w:val="18"/>
                <w:szCs w:val="18"/>
              </w:rPr>
            </w:pPr>
          </w:p>
        </w:tc>
      </w:tr>
      <w:tr w:rsidR="00D31F74" w:rsidRPr="003057C7" w14:paraId="7A88AEC8" w14:textId="77777777" w:rsidTr="00EC4935">
        <w:trPr>
          <w:cantSplit/>
          <w:trHeight w:val="720"/>
          <w:ins w:id="3" w:author="ERCOT" w:date="2023-03-30T15:35:00Z"/>
        </w:trPr>
        <w:tc>
          <w:tcPr>
            <w:tcW w:w="2160" w:type="dxa"/>
            <w:tcBorders>
              <w:top w:val="nil"/>
              <w:left w:val="nil"/>
              <w:bottom w:val="nil"/>
            </w:tcBorders>
          </w:tcPr>
          <w:p w14:paraId="0B006587" w14:textId="77777777" w:rsidR="00D31F74" w:rsidRDefault="00D31F7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4" w:author="ERCOT" w:date="2023-03-30T15:35:00Z"/>
                <w:sz w:val="18"/>
                <w:szCs w:val="18"/>
              </w:rPr>
            </w:pPr>
            <w:ins w:id="5" w:author="ERCOT" w:date="2023-03-30T15:35:00Z">
              <w:r>
                <w:rPr>
                  <w:sz w:val="18"/>
                  <w:szCs w:val="18"/>
                </w:rPr>
                <w:t>TBD</w:t>
              </w:r>
            </w:ins>
          </w:p>
          <w:p w14:paraId="29439974" w14:textId="77777777" w:rsidR="00D31F74" w:rsidRDefault="00D31F74" w:rsidP="00DB34B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right"/>
              <w:rPr>
                <w:ins w:id="6" w:author="ERCOT" w:date="2023-03-30T15:35:00Z"/>
                <w:sz w:val="18"/>
                <w:szCs w:val="18"/>
              </w:rPr>
            </w:pPr>
            <w:ins w:id="7" w:author="ERCOT" w:date="2023-03-30T15:35:00Z">
              <w:r>
                <w:rPr>
                  <w:sz w:val="18"/>
                  <w:szCs w:val="18"/>
                </w:rPr>
                <w:t>Version 5.0</w:t>
              </w:r>
            </w:ins>
          </w:p>
        </w:tc>
        <w:tc>
          <w:tcPr>
            <w:tcW w:w="180" w:type="dxa"/>
            <w:tcBorders>
              <w:top w:val="nil"/>
              <w:left w:val="nil"/>
              <w:bottom w:val="nil"/>
              <w:right w:val="nil"/>
            </w:tcBorders>
          </w:tcPr>
          <w:p w14:paraId="2162AD77" w14:textId="77777777" w:rsidR="00D31F74" w:rsidRPr="00EC4935" w:rsidRDefault="00D31F74" w:rsidP="00DB34B0">
            <w:pPr>
              <w:pStyle w:val="Heading1"/>
              <w:rPr>
                <w:ins w:id="8" w:author="ERCOT" w:date="2023-03-30T15:35:00Z"/>
                <w:rFonts w:ascii="Times New Roman" w:hAnsi="Times New Roman" w:cs="Times New Roman"/>
                <w:b w:val="0"/>
                <w:sz w:val="18"/>
                <w:szCs w:val="18"/>
              </w:rPr>
            </w:pPr>
          </w:p>
        </w:tc>
        <w:tc>
          <w:tcPr>
            <w:tcW w:w="7560" w:type="dxa"/>
            <w:tcBorders>
              <w:top w:val="nil"/>
              <w:left w:val="nil"/>
              <w:bottom w:val="nil"/>
              <w:right w:val="nil"/>
            </w:tcBorders>
          </w:tcPr>
          <w:p w14:paraId="61A57C27" w14:textId="77777777" w:rsidR="00D31F74" w:rsidRDefault="00D31F74" w:rsidP="00EC4935">
            <w:pPr>
              <w:rPr>
                <w:ins w:id="9" w:author="ERCOT" w:date="2023-03-30T15:35:00Z"/>
                <w:sz w:val="18"/>
                <w:szCs w:val="18"/>
              </w:rPr>
            </w:pPr>
            <w:ins w:id="10" w:author="ERCOT" w:date="2023-03-30T15:35:00Z">
              <w:r>
                <w:rPr>
                  <w:sz w:val="18"/>
                  <w:szCs w:val="18"/>
                </w:rPr>
                <w:t>Change Control 2011-794</w:t>
              </w:r>
            </w:ins>
          </w:p>
          <w:p w14:paraId="2498E0C7" w14:textId="77777777" w:rsidR="005D5F7A" w:rsidRDefault="006D066E" w:rsidP="005D5F7A">
            <w:pPr>
              <w:numPr>
                <w:ilvl w:val="0"/>
                <w:numId w:val="47"/>
              </w:numPr>
              <w:ind w:left="360"/>
              <w:rPr>
                <w:ins w:id="11" w:author="ERCOT" w:date="2023-03-30T15:35:00Z"/>
                <w:sz w:val="18"/>
                <w:szCs w:val="18"/>
              </w:rPr>
            </w:pPr>
            <w:ins w:id="12" w:author="ERCOT" w:date="2023-03-30T15:35:00Z">
              <w:r w:rsidRPr="006D066E">
                <w:rPr>
                  <w:sz w:val="18"/>
                  <w:szCs w:val="18"/>
                </w:rPr>
                <w:t>Make the “Unmetered Service Type” found in the REF~PRT segment “Optional” for the TDSP when the information is available at the time the 814_20 Create transaction is established and communicated to ERCOT.  This would prevent multiple 814_20s from being initiated for an ESI ID Create of an Unmetered Service Type and again following-up with another 814_20 to provide the REF~PRT “Unmetered Service Type” update.</w:t>
              </w:r>
            </w:ins>
          </w:p>
          <w:p w14:paraId="17F3E865" w14:textId="77777777" w:rsidR="00D31F74" w:rsidRDefault="00D31F74" w:rsidP="005D5F7A">
            <w:pPr>
              <w:rPr>
                <w:ins w:id="13" w:author="ERCOT" w:date="2023-03-30T15:35:00Z"/>
                <w:sz w:val="18"/>
                <w:szCs w:val="18"/>
              </w:rPr>
            </w:pPr>
            <w:ins w:id="14" w:author="ERCOT" w:date="2023-03-30T15:35:00Z">
              <w:r>
                <w:rPr>
                  <w:sz w:val="18"/>
                  <w:szCs w:val="18"/>
                </w:rPr>
                <w:t xml:space="preserve">Change Control </w:t>
              </w:r>
              <w:r w:rsidR="00C66183">
                <w:rPr>
                  <w:sz w:val="18"/>
                  <w:szCs w:val="18"/>
                </w:rPr>
                <w:t>2020-</w:t>
              </w:r>
              <w:r>
                <w:rPr>
                  <w:sz w:val="18"/>
                  <w:szCs w:val="18"/>
                </w:rPr>
                <w:t>819</w:t>
              </w:r>
            </w:ins>
          </w:p>
          <w:p w14:paraId="032723B7" w14:textId="77777777" w:rsidR="00C66183" w:rsidRDefault="00C66183" w:rsidP="00C66183">
            <w:pPr>
              <w:numPr>
                <w:ilvl w:val="0"/>
                <w:numId w:val="47"/>
              </w:numPr>
              <w:ind w:left="360"/>
              <w:rPr>
                <w:ins w:id="15" w:author="ERCOT" w:date="2023-03-30T15:35:00Z"/>
                <w:sz w:val="18"/>
                <w:szCs w:val="18"/>
              </w:rPr>
            </w:pPr>
            <w:ins w:id="16" w:author="ERCOT" w:date="2023-03-30T15:35:00Z">
              <w:r w:rsidRPr="00C66183">
                <w:rPr>
                  <w:sz w:val="18"/>
                  <w:szCs w:val="18"/>
                </w:rPr>
                <w:t>Clarify REF~4P and REF~IX are not provided when NM109 is NONE or UNMETERED in the 814_20</w:t>
              </w:r>
            </w:ins>
          </w:p>
          <w:p w14:paraId="0F91DFBA" w14:textId="77777777" w:rsidR="00D31F74" w:rsidRDefault="00D31F74" w:rsidP="00EC4935">
            <w:pPr>
              <w:rPr>
                <w:ins w:id="17" w:author="ERCOT" w:date="2023-03-30T15:35:00Z"/>
                <w:sz w:val="18"/>
                <w:szCs w:val="18"/>
              </w:rPr>
            </w:pPr>
            <w:ins w:id="18" w:author="ERCOT" w:date="2023-03-30T15:35:00Z">
              <w:r>
                <w:rPr>
                  <w:sz w:val="18"/>
                  <w:szCs w:val="18"/>
                </w:rPr>
                <w:t xml:space="preserve">Change Control </w:t>
              </w:r>
              <w:r w:rsidR="00BD6A12">
                <w:rPr>
                  <w:sz w:val="18"/>
                  <w:szCs w:val="18"/>
                </w:rPr>
                <w:t>2020-</w:t>
              </w:r>
              <w:r>
                <w:rPr>
                  <w:sz w:val="18"/>
                  <w:szCs w:val="18"/>
                </w:rPr>
                <w:t>821</w:t>
              </w:r>
            </w:ins>
          </w:p>
          <w:p w14:paraId="6A40978B" w14:textId="77777777" w:rsidR="00BD6A12" w:rsidRDefault="00BD6A12" w:rsidP="00BD6A12">
            <w:pPr>
              <w:numPr>
                <w:ilvl w:val="0"/>
                <w:numId w:val="47"/>
              </w:numPr>
              <w:ind w:left="360"/>
              <w:rPr>
                <w:ins w:id="19" w:author="ERCOT" w:date="2023-03-30T15:35:00Z"/>
                <w:sz w:val="18"/>
                <w:szCs w:val="18"/>
              </w:rPr>
            </w:pPr>
            <w:ins w:id="20" w:author="ERCOT" w:date="2023-03-30T15:35:00Z">
              <w:r w:rsidRPr="00BD6A12">
                <w:rPr>
                  <w:sz w:val="18"/>
                  <w:szCs w:val="18"/>
                </w:rPr>
                <w:t>Add a new data element to the customer service address segment that will allow for the county to be communicated, to assist with weather moratoriums.</w:t>
              </w:r>
            </w:ins>
          </w:p>
          <w:p w14:paraId="4B02B073" w14:textId="77777777" w:rsidR="00D31F74" w:rsidRDefault="00D31F74" w:rsidP="00EC4935">
            <w:pPr>
              <w:rPr>
                <w:ins w:id="21" w:author="ERCOT" w:date="2023-03-30T15:35:00Z"/>
                <w:sz w:val="18"/>
                <w:szCs w:val="18"/>
              </w:rPr>
            </w:pPr>
            <w:ins w:id="22" w:author="ERCOT" w:date="2023-03-30T15:35:00Z">
              <w:r>
                <w:rPr>
                  <w:sz w:val="18"/>
                  <w:szCs w:val="18"/>
                </w:rPr>
                <w:t xml:space="preserve">Change Control </w:t>
              </w:r>
              <w:r w:rsidR="00B7054F">
                <w:rPr>
                  <w:sz w:val="18"/>
                  <w:szCs w:val="18"/>
                </w:rPr>
                <w:t>2021-</w:t>
              </w:r>
              <w:r>
                <w:rPr>
                  <w:sz w:val="18"/>
                  <w:szCs w:val="18"/>
                </w:rPr>
                <w:t>831</w:t>
              </w:r>
            </w:ins>
          </w:p>
          <w:p w14:paraId="4137F668" w14:textId="77777777" w:rsidR="00B7054F" w:rsidRDefault="00B7054F" w:rsidP="00B7054F">
            <w:pPr>
              <w:numPr>
                <w:ilvl w:val="0"/>
                <w:numId w:val="47"/>
              </w:numPr>
              <w:ind w:left="360"/>
              <w:rPr>
                <w:ins w:id="23" w:author="ERCOT" w:date="2023-03-30T15:35:00Z"/>
                <w:sz w:val="18"/>
                <w:szCs w:val="18"/>
              </w:rPr>
            </w:pPr>
            <w:ins w:id="24" w:author="ERCOT" w:date="2023-03-30T15:35:00Z">
              <w:r w:rsidRPr="00B7054F">
                <w:rPr>
                  <w:sz w:val="18"/>
                  <w:szCs w:val="18"/>
                </w:rPr>
                <w:t>Add new REF~MSL segment to communicate the Meter Service Type</w:t>
              </w:r>
            </w:ins>
          </w:p>
          <w:p w14:paraId="1AF4CA53" w14:textId="77777777" w:rsidR="00D31F74" w:rsidRDefault="00D31F74" w:rsidP="00EC4935">
            <w:pPr>
              <w:rPr>
                <w:ins w:id="25" w:author="ERCOT" w:date="2023-03-30T15:35:00Z"/>
                <w:sz w:val="18"/>
                <w:szCs w:val="18"/>
              </w:rPr>
            </w:pPr>
            <w:ins w:id="26" w:author="ERCOT" w:date="2023-03-30T15:35:00Z">
              <w:r>
                <w:rPr>
                  <w:sz w:val="18"/>
                  <w:szCs w:val="18"/>
                </w:rPr>
                <w:t>Change Control 836</w:t>
              </w:r>
            </w:ins>
          </w:p>
          <w:p w14:paraId="3C02A420" w14:textId="77777777" w:rsidR="00B7054F" w:rsidRDefault="00B7054F" w:rsidP="00B7054F">
            <w:pPr>
              <w:numPr>
                <w:ilvl w:val="0"/>
                <w:numId w:val="47"/>
              </w:numPr>
              <w:ind w:left="360"/>
              <w:rPr>
                <w:ins w:id="27" w:author="ERCOT" w:date="2023-03-30T15:35:00Z"/>
                <w:sz w:val="18"/>
                <w:szCs w:val="18"/>
              </w:rPr>
            </w:pPr>
            <w:ins w:id="28" w:author="ERCOT" w:date="2023-03-30T15:35:00Z">
              <w:r w:rsidRPr="00B7054F">
                <w:rPr>
                  <w:sz w:val="18"/>
                  <w:szCs w:val="18"/>
                </w:rPr>
                <w:t>Add clarification to all name fields that the use of a comma is only valid when associated with a customer name. Name fields with only a comma or other one character punctuation will be rejected.</w:t>
              </w:r>
            </w:ins>
          </w:p>
          <w:p w14:paraId="4C5F2E86" w14:textId="77777777" w:rsidR="007E6964" w:rsidRDefault="007E6964" w:rsidP="007E6964">
            <w:pPr>
              <w:ind w:left="360"/>
              <w:rPr>
                <w:ins w:id="29" w:author="ERCOT" w:date="2023-03-30T15:35:00Z"/>
                <w:sz w:val="18"/>
                <w:szCs w:val="18"/>
              </w:rPr>
            </w:pPr>
          </w:p>
        </w:tc>
      </w:tr>
    </w:tbl>
    <w:p w14:paraId="68A62245" w14:textId="77777777" w:rsidR="00C9540C" w:rsidRDefault="00C9540C">
      <w:pPr>
        <w:tabs>
          <w:tab w:val="right" w:pos="1800"/>
          <w:tab w:val="left" w:pos="2160"/>
        </w:tabs>
        <w:rPr>
          <w:ins w:id="30" w:author="ERCOT" w:date="2023-03-30T15:35:00Z"/>
          <w:b/>
          <w:snapToGrid w:val="0"/>
          <w:sz w:val="48"/>
        </w:rPr>
      </w:pPr>
    </w:p>
    <w:p w14:paraId="487D9565" w14:textId="77777777" w:rsidR="00C9540C" w:rsidRDefault="00C9540C">
      <w:pPr>
        <w:tabs>
          <w:tab w:val="right" w:pos="1800"/>
          <w:tab w:val="left" w:pos="2160"/>
        </w:tabs>
        <w:rPr>
          <w:ins w:id="31" w:author="ERCOT" w:date="2023-03-30T15:35:00Z"/>
          <w:b/>
          <w:snapToGrid w:val="0"/>
          <w:sz w:val="48"/>
        </w:rPr>
      </w:pPr>
    </w:p>
    <w:p w14:paraId="14D925DA" w14:textId="77777777" w:rsidR="00C9540C" w:rsidRDefault="00C9540C">
      <w:pPr>
        <w:tabs>
          <w:tab w:val="right" w:pos="1800"/>
          <w:tab w:val="left" w:pos="2160"/>
        </w:tabs>
        <w:rPr>
          <w:b/>
          <w:snapToGrid w:val="0"/>
          <w:sz w:val="48"/>
        </w:rPr>
      </w:pPr>
    </w:p>
    <w:p w14:paraId="698DCDB9" w14:textId="77777777" w:rsidR="00C9540C" w:rsidRDefault="00C9540C">
      <w:pPr>
        <w:tabs>
          <w:tab w:val="right" w:pos="1800"/>
          <w:tab w:val="left" w:pos="2160"/>
        </w:tabs>
        <w:rPr>
          <w:b/>
          <w:snapToGrid w:val="0"/>
          <w:sz w:val="48"/>
        </w:rPr>
      </w:pPr>
    </w:p>
    <w:p w14:paraId="001A0E86" w14:textId="77777777" w:rsidR="00C9540C" w:rsidRDefault="00C9540C">
      <w:pPr>
        <w:tabs>
          <w:tab w:val="right" w:pos="1800"/>
          <w:tab w:val="left" w:pos="2160"/>
        </w:tabs>
        <w:rPr>
          <w:b/>
          <w:snapToGrid w:val="0"/>
          <w:sz w:val="48"/>
        </w:rPr>
      </w:pPr>
    </w:p>
    <w:p w14:paraId="35E14881" w14:textId="77777777" w:rsidR="009F11D1" w:rsidRDefault="00E90D4F" w:rsidP="009F11D1">
      <w:pPr>
        <w:tabs>
          <w:tab w:val="right" w:pos="1800"/>
          <w:tab w:val="left" w:pos="2160"/>
        </w:tabs>
        <w:rPr>
          <w:b/>
          <w:sz w:val="48"/>
        </w:rPr>
      </w:pPr>
      <w:r>
        <w:rPr>
          <w:b/>
          <w:snapToGrid w:val="0"/>
          <w:sz w:val="48"/>
        </w:rPr>
        <w:br w:type="page"/>
      </w:r>
      <w:r w:rsidR="009F11D1">
        <w:rPr>
          <w:b/>
          <w:snapToGrid w:val="0"/>
          <w:sz w:val="48"/>
        </w:rPr>
        <w:lastRenderedPageBreak/>
        <w:t xml:space="preserve">How to Use this </w:t>
      </w:r>
      <w:r w:rsidR="009F11D1">
        <w:rPr>
          <w:b/>
          <w:sz w:val="48"/>
        </w:rPr>
        <w:t>Implementation Guide</w:t>
      </w:r>
    </w:p>
    <w:p w14:paraId="1EA757FA" w14:textId="77777777" w:rsidR="009F11D1" w:rsidRDefault="009F11D1" w:rsidP="009F11D1">
      <w:pPr>
        <w:tabs>
          <w:tab w:val="right" w:pos="1800"/>
          <w:tab w:val="left" w:pos="2160"/>
        </w:tabs>
        <w:jc w:val="center"/>
        <w:rPr>
          <w:b/>
          <w:sz w:val="48"/>
        </w:rPr>
      </w:pPr>
    </w:p>
    <w:p w14:paraId="14E6E6DE" w14:textId="59F02D55" w:rsidR="009F11D1" w:rsidRDefault="00B865D6" w:rsidP="009F11D1">
      <w:pPr>
        <w:tabs>
          <w:tab w:val="right" w:pos="1800"/>
          <w:tab w:val="left" w:pos="2160"/>
        </w:tabs>
        <w:adjustRightInd w:val="0"/>
        <w:ind w:left="2160" w:hanging="2160"/>
        <w:rPr>
          <w:b/>
        </w:rPr>
      </w:pPr>
      <w:r>
        <w:rPr>
          <w:noProof/>
        </w:rPr>
        <w:pict w14:anchorId="2F9DF5EC">
          <v:shapetype id="_x0000_t202" coordsize="21600,21600" o:spt="202" path="m,l,21600r21600,l21600,xe">
            <v:stroke joinstyle="miter"/>
            <v:path gradientshapeok="t" o:connecttype="rect"/>
          </v:shapetype>
          <v:shape id="Text Box 2" o:spid="_x0000_s1052" type="#_x0000_t202" style="position:absolute;left:0;text-align:left;margin-left:415.05pt;margin-top:8pt;width:1in;height:1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" o:allowincell="f">
            <v:textbox>
              <w:txbxContent>
                <w:p w14:paraId="36D10038" w14:textId="77777777" w:rsidR="009F11D1" w:rsidRDefault="009F11D1" w:rsidP="009F11D1">
                  <w:r>
                    <w:t xml:space="preserve">This section is used to show the </w:t>
                  </w:r>
                  <w:r>
                    <w:rPr>
                      <w:b/>
                    </w:rPr>
                    <w:t>X12 Rules</w:t>
                  </w:r>
                  <w:r>
                    <w:t xml:space="preserve"> for this segment.  You must look further into the grayboxes below for Texas Rules.</w:t>
                  </w:r>
                </w:p>
              </w:txbxContent>
            </v:textbox>
          </v:shape>
        </w:pict>
      </w:r>
    </w:p>
    <w:p w14:paraId="79338C57" w14:textId="08245506" w:rsidR="009F11D1" w:rsidRDefault="00B865D6" w:rsidP="009F11D1">
      <w:pPr>
        <w:tabs>
          <w:tab w:val="right" w:pos="1800"/>
          <w:tab w:val="left" w:pos="2160"/>
        </w:tabs>
        <w:adjustRightInd w:val="0"/>
        <w:ind w:left="2160" w:hanging="2160"/>
        <w:rPr>
          <w:b/>
        </w:rPr>
      </w:pPr>
      <w:r>
        <w:rPr>
          <w:noProof/>
        </w:rPr>
        <w:pict w14:anchorId="048BF435">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 o:spid="_x0000_s1051" type="#_x0000_t88" style="position:absolute;left:0;text-align:left;margin-left:391.05pt;margin-top:2.5pt;width:18.6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" o:allowincell="f" adj="1556"/>
        </w:pict>
      </w:r>
      <w:r w:rsidR="009F11D1">
        <w:rPr>
          <w:b/>
        </w:rPr>
        <w:tab/>
        <w:t>Segment:</w:t>
      </w:r>
      <w:r w:rsidR="009F11D1">
        <w:rPr>
          <w:b/>
        </w:rPr>
        <w:tab/>
      </w:r>
      <w:r w:rsidR="009F11D1">
        <w:rPr>
          <w:b/>
          <w:sz w:val="40"/>
        </w:rPr>
        <w:t xml:space="preserve">REF </w:t>
      </w:r>
      <w:r w:rsidR="009F11D1">
        <w:rPr>
          <w:b/>
        </w:rPr>
        <w:t>Reference Identification (ESI ID)</w:t>
      </w:r>
    </w:p>
    <w:p w14:paraId="499BE090" w14:textId="77777777" w:rsidR="009F11D1" w:rsidRDefault="009F11D1" w:rsidP="009F11D1">
      <w:pPr>
        <w:tabs>
          <w:tab w:val="right" w:pos="1800"/>
          <w:tab w:val="left" w:pos="2160"/>
        </w:tabs>
        <w:adjustRightInd w:val="0"/>
        <w:ind w:left="2160" w:hanging="2160"/>
      </w:pPr>
      <w:r>
        <w:rPr>
          <w:b/>
        </w:rPr>
        <w:tab/>
        <w:t>Position:</w:t>
      </w:r>
      <w:r>
        <w:rPr>
          <w:b/>
        </w:rPr>
        <w:tab/>
      </w:r>
      <w:r>
        <w:t>030</w:t>
      </w:r>
    </w:p>
    <w:p w14:paraId="7C02D0FF" w14:textId="77777777" w:rsidR="009F11D1" w:rsidRDefault="009F11D1" w:rsidP="009F11D1">
      <w:pPr>
        <w:tabs>
          <w:tab w:val="right" w:pos="1800"/>
          <w:tab w:val="left" w:pos="2160"/>
        </w:tabs>
        <w:adjustRightInd w:val="0"/>
        <w:ind w:left="2160" w:hanging="2160"/>
      </w:pPr>
      <w:r>
        <w:tab/>
      </w:r>
      <w:smartTag w:uri="urn:schemas-microsoft-com:office:smarttags" w:element="place">
        <w:r>
          <w:rPr>
            <w:b/>
          </w:rPr>
          <w:t>Loop</w:t>
        </w:r>
      </w:smartTag>
      <w:r>
        <w:rPr>
          <w:b/>
        </w:rPr>
        <w:t>:</w:t>
      </w:r>
      <w:r>
        <w:tab/>
        <w:t>LIN        Optional</w:t>
      </w:r>
    </w:p>
    <w:p w14:paraId="1318BAEE" w14:textId="77777777" w:rsidR="009F11D1" w:rsidRDefault="009F11D1" w:rsidP="009F11D1">
      <w:pPr>
        <w:tabs>
          <w:tab w:val="right" w:pos="1800"/>
          <w:tab w:val="left" w:pos="2160"/>
        </w:tabs>
        <w:adjustRightInd w:val="0"/>
        <w:ind w:left="2160" w:hanging="2160"/>
      </w:pPr>
      <w:r>
        <w:tab/>
      </w:r>
      <w:r>
        <w:rPr>
          <w:b/>
        </w:rPr>
        <w:t>Level:</w:t>
      </w:r>
      <w:r>
        <w:tab/>
        <w:t>Detail</w:t>
      </w:r>
    </w:p>
    <w:p w14:paraId="36C7EC57" w14:textId="77777777" w:rsidR="009F11D1" w:rsidRDefault="009F11D1" w:rsidP="009F11D1">
      <w:pPr>
        <w:tabs>
          <w:tab w:val="right" w:pos="1800"/>
          <w:tab w:val="left" w:pos="2160"/>
        </w:tabs>
        <w:adjustRightInd w:val="0"/>
        <w:ind w:left="2160" w:hanging="2160"/>
      </w:pPr>
      <w:r>
        <w:tab/>
      </w:r>
      <w:r>
        <w:rPr>
          <w:b/>
        </w:rPr>
        <w:t>Usage:</w:t>
      </w:r>
      <w:r>
        <w:tab/>
        <w:t>Optional</w:t>
      </w:r>
    </w:p>
    <w:p w14:paraId="2EC2A211" w14:textId="77777777" w:rsidR="009F11D1" w:rsidRDefault="009F11D1" w:rsidP="009F11D1">
      <w:pPr>
        <w:tabs>
          <w:tab w:val="right" w:pos="1800"/>
          <w:tab w:val="left" w:pos="2160"/>
        </w:tabs>
        <w:adjustRightInd w:val="0"/>
        <w:ind w:left="2160" w:hanging="2160"/>
      </w:pPr>
      <w:r>
        <w:tab/>
      </w:r>
      <w:r>
        <w:rPr>
          <w:b/>
        </w:rPr>
        <w:t>Max Use:</w:t>
      </w:r>
      <w:r>
        <w:tab/>
        <w:t>&gt;1</w:t>
      </w:r>
    </w:p>
    <w:p w14:paraId="7BD0458E" w14:textId="77777777" w:rsidR="009F11D1" w:rsidRDefault="009F11D1" w:rsidP="009F11D1">
      <w:pPr>
        <w:tabs>
          <w:tab w:val="right" w:pos="1800"/>
          <w:tab w:val="left" w:pos="2160"/>
        </w:tabs>
        <w:adjustRightInd w:val="0"/>
        <w:ind w:left="2160" w:hanging="2160"/>
      </w:pPr>
      <w:r>
        <w:tab/>
      </w:r>
      <w:r>
        <w:rPr>
          <w:b/>
        </w:rPr>
        <w:t>Purpose:</w:t>
      </w:r>
      <w:r>
        <w:tab/>
        <w:t>To specify identifying information</w:t>
      </w:r>
    </w:p>
    <w:p w14:paraId="0009618F" w14:textId="77777777" w:rsidR="009F11D1" w:rsidRDefault="009F11D1" w:rsidP="009F11D1">
      <w:pPr>
        <w:tabs>
          <w:tab w:val="right" w:pos="1800"/>
          <w:tab w:val="left" w:pos="2160"/>
          <w:tab w:val="left" w:pos="2520"/>
        </w:tabs>
        <w:adjustRightInd w:val="0"/>
        <w:ind w:left="2520" w:hanging="2520"/>
      </w:pPr>
      <w:r>
        <w:tab/>
      </w:r>
      <w:r>
        <w:rPr>
          <w:b/>
        </w:rPr>
        <w:t>Syntax Notes:</w:t>
      </w:r>
      <w:r>
        <w:tab/>
      </w:r>
      <w:r>
        <w:rPr>
          <w:b/>
        </w:rPr>
        <w:t>1</w:t>
      </w:r>
      <w:r>
        <w:tab/>
        <w:t>At least one of REF02 or REF03 is required.</w:t>
      </w:r>
    </w:p>
    <w:p w14:paraId="02F05FED" w14:textId="77777777" w:rsidR="009F11D1" w:rsidRDefault="009F11D1" w:rsidP="009F11D1">
      <w:pPr>
        <w:tabs>
          <w:tab w:val="right" w:pos="1800"/>
          <w:tab w:val="left" w:pos="2160"/>
          <w:tab w:val="left" w:pos="2520"/>
        </w:tabs>
        <w:adjustRightInd w:val="0"/>
        <w:ind w:left="2520" w:hanging="2520"/>
      </w:pPr>
      <w:r>
        <w:tab/>
      </w:r>
      <w:r>
        <w:tab/>
      </w:r>
      <w:r>
        <w:rPr>
          <w:b/>
        </w:rPr>
        <w:t>2</w:t>
      </w:r>
      <w:r>
        <w:tab/>
        <w:t>If either C04003 or C04004 is present, then the other is required.</w:t>
      </w:r>
    </w:p>
    <w:p w14:paraId="5A9CCAAF" w14:textId="77777777" w:rsidR="009F11D1" w:rsidRDefault="009F11D1" w:rsidP="009F11D1">
      <w:pPr>
        <w:tabs>
          <w:tab w:val="right" w:pos="1800"/>
          <w:tab w:val="left" w:pos="2160"/>
          <w:tab w:val="left" w:pos="2520"/>
        </w:tabs>
        <w:adjustRightInd w:val="0"/>
        <w:ind w:left="2520" w:hanging="2520"/>
      </w:pPr>
      <w:r>
        <w:tab/>
      </w:r>
      <w:r>
        <w:tab/>
      </w:r>
      <w:r>
        <w:rPr>
          <w:b/>
        </w:rPr>
        <w:t>3</w:t>
      </w:r>
      <w:r>
        <w:tab/>
        <w:t>If either C04005 or C04006 is present, then the other is required.</w:t>
      </w:r>
    </w:p>
    <w:p w14:paraId="4C187CED" w14:textId="77777777" w:rsidR="009F11D1" w:rsidRDefault="009F11D1" w:rsidP="009F11D1">
      <w:pPr>
        <w:tabs>
          <w:tab w:val="right" w:pos="1800"/>
          <w:tab w:val="left" w:pos="2160"/>
          <w:tab w:val="left" w:pos="2520"/>
        </w:tabs>
        <w:adjustRightInd w:val="0"/>
        <w:ind w:left="2520" w:hanging="2520"/>
      </w:pPr>
      <w:r>
        <w:tab/>
      </w:r>
      <w:r>
        <w:rPr>
          <w:b/>
        </w:rPr>
        <w:t>Semantic Notes:</w:t>
      </w:r>
      <w:r>
        <w:tab/>
      </w:r>
      <w:r>
        <w:rPr>
          <w:b/>
        </w:rPr>
        <w:t>1</w:t>
      </w:r>
      <w:r>
        <w:tab/>
        <w:t>REF04 contains data relating to the value cited in REF02.</w:t>
      </w:r>
    </w:p>
    <w:p w14:paraId="627D6032" w14:textId="2005DA6D" w:rsidR="009F11D1" w:rsidRDefault="00B865D6" w:rsidP="009F11D1">
      <w:pPr>
        <w:tabs>
          <w:tab w:val="right" w:pos="1800"/>
          <w:tab w:val="left" w:pos="2160"/>
          <w:tab w:val="left" w:pos="2520"/>
        </w:tabs>
        <w:adjustRightInd w:val="0"/>
        <w:ind w:left="2520" w:hanging="2520"/>
      </w:pPr>
      <w:r>
        <w:rPr>
          <w:noProof/>
        </w:rPr>
        <w:pict w14:anchorId="4FA24A36">
          <v:shape id="Text Box 4" o:spid="_x0000_s1050" type="#_x0000_t202" style="position:absolute;left:0;text-align:left;margin-left:415.05pt;margin-top:8.5pt;width:90pt;height:6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" o:allowincell="f">
            <v:textbox>
              <w:txbxContent>
                <w:p w14:paraId="0B024501" w14:textId="77777777" w:rsidR="009F11D1" w:rsidRDefault="009F11D1" w:rsidP="009F11D1">
                  <w:r>
                    <w:t>This section is used to show the Texas Rules for implementation of this segment.</w:t>
                  </w:r>
                </w:p>
              </w:txbxContent>
            </v:textbox>
          </v:shape>
        </w:pict>
      </w:r>
      <w:r w:rsidR="009F11D1">
        <w:tab/>
      </w:r>
      <w:r w:rsidR="009F11D1">
        <w:rPr>
          <w:b/>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5760"/>
      </w:tblGrid>
      <w:tr w:rsidR="009F11D1" w14:paraId="40BE981E" w14:textId="77777777" w:rsidTr="0066566F">
        <w:tc>
          <w:tcPr>
            <w:tcW w:w="1944" w:type="dxa"/>
            <w:tcBorders>
              <w:top w:val="nil"/>
              <w:left w:val="nil"/>
              <w:bottom w:val="nil"/>
              <w:right w:val="nil"/>
            </w:tcBorders>
          </w:tcPr>
          <w:p w14:paraId="7EE03EAB" w14:textId="4F1627C5" w:rsidR="009F11D1" w:rsidRDefault="00B865D6" w:rsidP="0066566F">
            <w:pPr>
              <w:adjustRightInd w:val="0"/>
              <w:ind w:right="144"/>
              <w:jc w:val="right"/>
            </w:pPr>
            <w:r>
              <w:rPr>
                <w:noProof/>
              </w:rPr>
              <w:pict w14:anchorId="042308D3">
                <v:shape id="AutoShape 5" o:spid="_x0000_s1049" type="#_x0000_t88" style="position:absolute;left:0;text-align:left;margin-left:396pt;margin-top:6.2pt;width:9pt;height:2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" o:allowincell="f" adj=",12013"/>
              </w:pict>
            </w:r>
            <w:r w:rsidR="009F11D1">
              <w:rPr>
                <w:b/>
              </w:rPr>
              <w:t>Notes:</w:t>
            </w:r>
          </w:p>
        </w:tc>
        <w:tc>
          <w:tcPr>
            <w:tcW w:w="216" w:type="dxa"/>
            <w:tcBorders>
              <w:top w:val="nil"/>
              <w:left w:val="nil"/>
              <w:bottom w:val="nil"/>
              <w:right w:val="nil"/>
            </w:tcBorders>
          </w:tcPr>
          <w:p w14:paraId="7BD12486" w14:textId="77777777" w:rsidR="009F11D1" w:rsidRDefault="009F11D1" w:rsidP="0066566F">
            <w:pPr>
              <w:adjustRightInd w:val="0"/>
              <w:ind w:right="144"/>
              <w:jc w:val="right"/>
            </w:pPr>
          </w:p>
        </w:tc>
        <w:tc>
          <w:tcPr>
            <w:tcW w:w="5760" w:type="dxa"/>
            <w:tcBorders>
              <w:top w:val="nil"/>
              <w:left w:val="nil"/>
              <w:bottom w:val="nil"/>
              <w:right w:val="nil"/>
            </w:tcBorders>
            <w:shd w:val="pct20" w:color="auto" w:fill="auto"/>
          </w:tcPr>
          <w:p w14:paraId="21731301" w14:textId="77777777" w:rsidR="009F11D1" w:rsidRDefault="009F11D1" w:rsidP="0066566F">
            <w:pPr>
              <w:adjustRightInd w:val="0"/>
              <w:ind w:right="144"/>
            </w:pPr>
            <w:r>
              <w:t>Required</w:t>
            </w:r>
          </w:p>
          <w:p w14:paraId="56ACDD9C" w14:textId="77777777" w:rsidR="009F11D1" w:rsidRDefault="009F11D1" w:rsidP="0066566F">
            <w:pPr>
              <w:adjustRightInd w:val="0"/>
              <w:ind w:right="144"/>
            </w:pPr>
          </w:p>
        </w:tc>
      </w:tr>
      <w:tr w:rsidR="009F11D1" w14:paraId="3B6EBC32" w14:textId="77777777" w:rsidTr="0066566F">
        <w:tc>
          <w:tcPr>
            <w:tcW w:w="1944" w:type="dxa"/>
            <w:tcBorders>
              <w:top w:val="nil"/>
              <w:left w:val="nil"/>
              <w:bottom w:val="nil"/>
              <w:right w:val="nil"/>
            </w:tcBorders>
          </w:tcPr>
          <w:p w14:paraId="6ADE86B2" w14:textId="77777777" w:rsidR="009F11D1" w:rsidRDefault="009F11D1" w:rsidP="0066566F">
            <w:pPr>
              <w:adjustRightInd w:val="0"/>
              <w:ind w:right="144"/>
            </w:pPr>
          </w:p>
        </w:tc>
        <w:tc>
          <w:tcPr>
            <w:tcW w:w="216" w:type="dxa"/>
            <w:tcBorders>
              <w:top w:val="nil"/>
              <w:left w:val="nil"/>
              <w:bottom w:val="nil"/>
              <w:right w:val="nil"/>
            </w:tcBorders>
          </w:tcPr>
          <w:p w14:paraId="75E245A9" w14:textId="77777777" w:rsidR="009F11D1" w:rsidRDefault="009F11D1" w:rsidP="0066566F">
            <w:pPr>
              <w:adjustRightInd w:val="0"/>
              <w:ind w:right="144"/>
            </w:pPr>
          </w:p>
        </w:tc>
        <w:tc>
          <w:tcPr>
            <w:tcW w:w="5760" w:type="dxa"/>
            <w:tcBorders>
              <w:top w:val="nil"/>
              <w:left w:val="nil"/>
              <w:bottom w:val="nil"/>
              <w:right w:val="nil"/>
            </w:tcBorders>
            <w:shd w:val="pct20" w:color="auto" w:fill="auto"/>
          </w:tcPr>
          <w:p w14:paraId="04974CEC" w14:textId="77777777" w:rsidR="009F11D1" w:rsidRDefault="009F11D1" w:rsidP="0066566F">
            <w:pPr>
              <w:adjustRightInd w:val="0"/>
              <w:ind w:right="144"/>
            </w:pPr>
            <w:r>
              <w:t>REF~Q5~~10111111234567890ABCDEFGHIJKLMNOPQRS</w:t>
            </w:r>
          </w:p>
        </w:tc>
      </w:tr>
    </w:tbl>
    <w:p w14:paraId="2236A86D" w14:textId="159AB034" w:rsidR="009F11D1" w:rsidRDefault="00B865D6" w:rsidP="009F11D1">
      <w:pPr>
        <w:adjustRightInd w:val="0"/>
      </w:pPr>
      <w:r>
        <w:rPr>
          <w:noProof/>
        </w:rPr>
        <w:pict w14:anchorId="32AC4332">
          <v:line id="Line 6" o:spid="_x0000_s1048"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8pt" to="324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" o:allowincell="f">
            <v:stroke endarrow="block"/>
          </v:line>
        </w:pict>
      </w:r>
    </w:p>
    <w:p w14:paraId="25E82468" w14:textId="1A2FEF1D" w:rsidR="009F11D1" w:rsidRDefault="00B865D6" w:rsidP="009F11D1">
      <w:pPr>
        <w:pStyle w:val="Heading9"/>
      </w:pPr>
      <w:r>
        <w:rPr>
          <w:noProof/>
        </w:rPr>
        <w:pict w14:anchorId="2DB880BF">
          <v:shape id="Text Box 7" o:spid="_x0000_s1047" type="#_x0000_t202" style="position:absolute;left:0;text-align:left;margin-left:283.05pt;margin-top:11pt;width:112.05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" o:allowincell="f">
            <v:textbox>
              <w:txbxContent>
                <w:p w14:paraId="711DF6FA" w14:textId="77777777" w:rsidR="009F11D1" w:rsidRDefault="009F11D1" w:rsidP="009F11D1">
                  <w:r w:rsidRPr="00553D15">
                    <w:t>One or more examples.</w:t>
                  </w:r>
                </w:p>
              </w:txbxContent>
            </v:textbox>
          </v:shape>
        </w:pict>
      </w:r>
      <w:r w:rsidR="009F11D1">
        <w:t>Data Element Summary</w:t>
      </w:r>
    </w:p>
    <w:p w14:paraId="55C97635" w14:textId="77777777" w:rsidR="009F11D1" w:rsidRDefault="009F11D1" w:rsidP="009F11D1">
      <w:pPr>
        <w:tabs>
          <w:tab w:val="center" w:pos="1440"/>
          <w:tab w:val="center" w:pos="2448"/>
          <w:tab w:val="left" w:pos="2988"/>
          <w:tab w:val="left" w:pos="7956"/>
          <w:tab w:val="left" w:pos="9432"/>
          <w:tab w:val="left" w:pos="10080"/>
        </w:tabs>
        <w:adjustRightInd w:val="0"/>
        <w:rPr>
          <w:b/>
        </w:rPr>
      </w:pPr>
      <w:r>
        <w:rPr>
          <w:b/>
        </w:rPr>
        <w:tab/>
        <w:t>Ref.</w:t>
      </w:r>
      <w:r>
        <w:rPr>
          <w:b/>
        </w:rPr>
        <w:tab/>
        <w:t>Data</w:t>
      </w:r>
      <w:r>
        <w:rPr>
          <w:b/>
        </w:rPr>
        <w:tab/>
      </w:r>
    </w:p>
    <w:p w14:paraId="2CC8B396" w14:textId="77777777" w:rsidR="009F11D1" w:rsidRDefault="009F11D1" w:rsidP="009F11D1">
      <w:pPr>
        <w:tabs>
          <w:tab w:val="center" w:pos="1440"/>
          <w:tab w:val="center" w:pos="2448"/>
          <w:tab w:val="left" w:pos="2988"/>
          <w:tab w:val="left" w:pos="7956"/>
          <w:tab w:val="left" w:pos="9432"/>
          <w:tab w:val="left" w:pos="10080"/>
        </w:tabs>
        <w:adjustRightInd w:val="0"/>
      </w:pPr>
      <w:r>
        <w:rPr>
          <w:b/>
          <w:u w:val="words"/>
        </w:rPr>
        <w:tab/>
        <w:t>Des.</w:t>
      </w:r>
      <w:r>
        <w:rPr>
          <w:b/>
          <w:u w:val="words"/>
        </w:rPr>
        <w:tab/>
        <w:t>Element</w:t>
      </w:r>
      <w:r>
        <w:rPr>
          <w:b/>
          <w:u w:val="words"/>
        </w:rPr>
        <w:tab/>
        <w:t>Name</w:t>
      </w:r>
      <w:r>
        <w:rPr>
          <w:b/>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35"/>
        <w:gridCol w:w="966"/>
        <w:gridCol w:w="143"/>
        <w:gridCol w:w="331"/>
      </w:tblGrid>
      <w:tr w:rsidR="009F11D1" w14:paraId="479BDBFF" w14:textId="77777777" w:rsidTr="0066566F">
        <w:tc>
          <w:tcPr>
            <w:tcW w:w="1007" w:type="dxa"/>
            <w:tcBorders>
              <w:top w:val="nil"/>
              <w:left w:val="nil"/>
              <w:bottom w:val="nil"/>
              <w:right w:val="nil"/>
            </w:tcBorders>
          </w:tcPr>
          <w:p w14:paraId="2A9E3D49" w14:textId="77777777" w:rsidR="009F11D1" w:rsidRDefault="009F11D1" w:rsidP="0066566F">
            <w:pPr>
              <w:rPr>
                <w:b/>
              </w:rPr>
            </w:pPr>
            <w:r>
              <w:rPr>
                <w:b/>
              </w:rPr>
              <w:t>Must Use</w:t>
            </w:r>
          </w:p>
        </w:tc>
        <w:tc>
          <w:tcPr>
            <w:tcW w:w="1080" w:type="dxa"/>
            <w:tcBorders>
              <w:top w:val="nil"/>
              <w:left w:val="nil"/>
              <w:bottom w:val="nil"/>
              <w:right w:val="nil"/>
            </w:tcBorders>
          </w:tcPr>
          <w:p w14:paraId="13A1F16A" w14:textId="77777777" w:rsidR="009F11D1" w:rsidRDefault="009F11D1" w:rsidP="0066566F">
            <w:pPr>
              <w:rPr>
                <w:b/>
              </w:rPr>
            </w:pPr>
            <w:r>
              <w:rPr>
                <w:b/>
              </w:rPr>
              <w:t>REF01</w:t>
            </w:r>
          </w:p>
        </w:tc>
        <w:tc>
          <w:tcPr>
            <w:tcW w:w="893" w:type="dxa"/>
            <w:tcBorders>
              <w:top w:val="nil"/>
              <w:left w:val="nil"/>
              <w:bottom w:val="nil"/>
              <w:right w:val="nil"/>
            </w:tcBorders>
          </w:tcPr>
          <w:p w14:paraId="46B72575" w14:textId="77777777" w:rsidR="009F11D1" w:rsidRDefault="009F11D1" w:rsidP="0066566F">
            <w:pPr>
              <w:rPr>
                <w:b/>
              </w:rPr>
            </w:pPr>
            <w:r>
              <w:rPr>
                <w:b/>
              </w:rPr>
              <w:t>128</w:t>
            </w:r>
          </w:p>
        </w:tc>
        <w:tc>
          <w:tcPr>
            <w:tcW w:w="4968" w:type="dxa"/>
            <w:gridSpan w:val="4"/>
            <w:tcBorders>
              <w:top w:val="nil"/>
              <w:left w:val="nil"/>
              <w:bottom w:val="nil"/>
              <w:right w:val="nil"/>
            </w:tcBorders>
          </w:tcPr>
          <w:p w14:paraId="7B24CAF3" w14:textId="77777777" w:rsidR="009F11D1" w:rsidRDefault="009F11D1" w:rsidP="0066566F">
            <w:pPr>
              <w:rPr>
                <w:b/>
              </w:rPr>
            </w:pPr>
            <w:r>
              <w:rPr>
                <w:b/>
              </w:rPr>
              <w:t>Reference Identification Qualifier</w:t>
            </w:r>
          </w:p>
        </w:tc>
        <w:tc>
          <w:tcPr>
            <w:tcW w:w="432" w:type="dxa"/>
            <w:tcBorders>
              <w:top w:val="nil"/>
              <w:left w:val="nil"/>
              <w:bottom w:val="nil"/>
              <w:right w:val="nil"/>
            </w:tcBorders>
          </w:tcPr>
          <w:p w14:paraId="4D8AB720" w14:textId="77777777" w:rsidR="009F11D1" w:rsidRDefault="009F11D1" w:rsidP="0066566F">
            <w:pPr>
              <w:rPr>
                <w:b/>
              </w:rPr>
            </w:pPr>
            <w:r>
              <w:rPr>
                <w:b/>
              </w:rPr>
              <w:t>M</w:t>
            </w:r>
          </w:p>
        </w:tc>
        <w:tc>
          <w:tcPr>
            <w:tcW w:w="35" w:type="dxa"/>
            <w:tcBorders>
              <w:top w:val="nil"/>
              <w:left w:val="nil"/>
              <w:bottom w:val="nil"/>
              <w:right w:val="nil"/>
            </w:tcBorders>
          </w:tcPr>
          <w:p w14:paraId="5DA0215D" w14:textId="77777777" w:rsidR="009F11D1" w:rsidRDefault="009F11D1" w:rsidP="0066566F">
            <w:pPr>
              <w:rPr>
                <w:b/>
              </w:rPr>
            </w:pPr>
          </w:p>
        </w:tc>
        <w:tc>
          <w:tcPr>
            <w:tcW w:w="1440" w:type="dxa"/>
            <w:gridSpan w:val="3"/>
            <w:tcBorders>
              <w:top w:val="nil"/>
              <w:left w:val="nil"/>
              <w:bottom w:val="nil"/>
              <w:right w:val="nil"/>
            </w:tcBorders>
          </w:tcPr>
          <w:p w14:paraId="632CC559" w14:textId="77777777" w:rsidR="009F11D1" w:rsidRDefault="009F11D1" w:rsidP="0066566F">
            <w:pPr>
              <w:rPr>
                <w:b/>
              </w:rPr>
            </w:pPr>
            <w:r>
              <w:rPr>
                <w:b/>
              </w:rPr>
              <w:t>ID 2/3</w:t>
            </w:r>
          </w:p>
        </w:tc>
      </w:tr>
      <w:tr w:rsidR="009F11D1" w14:paraId="4F1E8A0D" w14:textId="77777777" w:rsidTr="0066566F">
        <w:trPr>
          <w:gridAfter w:val="1"/>
          <w:wAfter w:w="331" w:type="dxa"/>
        </w:trPr>
        <w:tc>
          <w:tcPr>
            <w:tcW w:w="2980" w:type="dxa"/>
            <w:gridSpan w:val="3"/>
            <w:tcBorders>
              <w:top w:val="nil"/>
              <w:left w:val="nil"/>
              <w:bottom w:val="nil"/>
              <w:right w:val="nil"/>
            </w:tcBorders>
          </w:tcPr>
          <w:p w14:paraId="4153985C" w14:textId="77777777" w:rsidR="009F11D1" w:rsidRDefault="009F11D1" w:rsidP="0066566F">
            <w:pPr>
              <w:adjustRightInd w:val="0"/>
              <w:ind w:right="144"/>
            </w:pPr>
          </w:p>
        </w:tc>
        <w:tc>
          <w:tcPr>
            <w:tcW w:w="6544" w:type="dxa"/>
            <w:gridSpan w:val="8"/>
            <w:tcBorders>
              <w:top w:val="nil"/>
              <w:left w:val="nil"/>
              <w:bottom w:val="nil"/>
              <w:right w:val="nil"/>
            </w:tcBorders>
          </w:tcPr>
          <w:p w14:paraId="3F08C947" w14:textId="77777777" w:rsidR="009F11D1" w:rsidRDefault="009F11D1" w:rsidP="0066566F">
            <w:pPr>
              <w:adjustRightInd w:val="0"/>
              <w:ind w:right="144"/>
            </w:pPr>
            <w:r>
              <w:t>Code qualifying the Reference Identification</w:t>
            </w:r>
          </w:p>
        </w:tc>
      </w:tr>
      <w:tr w:rsidR="009F11D1" w14:paraId="7031BCB7" w14:textId="77777777" w:rsidTr="0066566F">
        <w:trPr>
          <w:gridAfter w:val="1"/>
          <w:wAfter w:w="331" w:type="dxa"/>
        </w:trPr>
        <w:tc>
          <w:tcPr>
            <w:tcW w:w="3168" w:type="dxa"/>
            <w:gridSpan w:val="4"/>
            <w:tcBorders>
              <w:top w:val="nil"/>
              <w:left w:val="nil"/>
              <w:bottom w:val="nil"/>
              <w:right w:val="nil"/>
            </w:tcBorders>
          </w:tcPr>
          <w:p w14:paraId="61A2E5B8" w14:textId="77777777" w:rsidR="009F11D1" w:rsidRDefault="009F11D1" w:rsidP="0066566F">
            <w:pPr>
              <w:adjustRightInd w:val="0"/>
              <w:ind w:right="144"/>
            </w:pPr>
            <w:r>
              <w:t xml:space="preserve"> </w:t>
            </w:r>
          </w:p>
        </w:tc>
        <w:tc>
          <w:tcPr>
            <w:tcW w:w="1367" w:type="dxa"/>
            <w:tcBorders>
              <w:top w:val="nil"/>
              <w:left w:val="nil"/>
              <w:bottom w:val="nil"/>
              <w:right w:val="nil"/>
            </w:tcBorders>
          </w:tcPr>
          <w:p w14:paraId="4153AB3F" w14:textId="77777777" w:rsidR="009F11D1" w:rsidRDefault="009F11D1" w:rsidP="0066566F">
            <w:pPr>
              <w:adjustRightInd w:val="0"/>
              <w:ind w:right="144"/>
            </w:pPr>
            <w:r>
              <w:t>Q5</w:t>
            </w:r>
          </w:p>
        </w:tc>
        <w:tc>
          <w:tcPr>
            <w:tcW w:w="145" w:type="dxa"/>
            <w:tcBorders>
              <w:top w:val="nil"/>
              <w:left w:val="nil"/>
              <w:bottom w:val="nil"/>
              <w:right w:val="nil"/>
            </w:tcBorders>
          </w:tcPr>
          <w:p w14:paraId="41DD5CD7" w14:textId="77777777" w:rsidR="009F11D1" w:rsidRDefault="009F11D1" w:rsidP="0066566F">
            <w:pPr>
              <w:adjustRightInd w:val="0"/>
              <w:ind w:right="144"/>
            </w:pPr>
          </w:p>
        </w:tc>
        <w:tc>
          <w:tcPr>
            <w:tcW w:w="4844" w:type="dxa"/>
            <w:gridSpan w:val="5"/>
            <w:tcBorders>
              <w:top w:val="nil"/>
              <w:left w:val="nil"/>
              <w:bottom w:val="nil"/>
              <w:right w:val="nil"/>
            </w:tcBorders>
          </w:tcPr>
          <w:p w14:paraId="643F6C7C" w14:textId="77777777" w:rsidR="009F11D1" w:rsidRDefault="009F11D1" w:rsidP="0066566F">
            <w:pPr>
              <w:adjustRightInd w:val="0"/>
              <w:ind w:right="144"/>
            </w:pPr>
            <w:r>
              <w:t>Property Control Number</w:t>
            </w:r>
          </w:p>
        </w:tc>
      </w:tr>
      <w:tr w:rsidR="009F11D1" w14:paraId="62B27A4A" w14:textId="77777777" w:rsidTr="0066566F">
        <w:trPr>
          <w:gridAfter w:val="2"/>
          <w:wAfter w:w="474" w:type="dxa"/>
        </w:trPr>
        <w:tc>
          <w:tcPr>
            <w:tcW w:w="4680" w:type="dxa"/>
            <w:gridSpan w:val="6"/>
            <w:tcBorders>
              <w:top w:val="nil"/>
              <w:left w:val="nil"/>
              <w:bottom w:val="nil"/>
              <w:right w:val="nil"/>
            </w:tcBorders>
          </w:tcPr>
          <w:p w14:paraId="3F21B95C" w14:textId="77777777" w:rsidR="009F11D1" w:rsidRDefault="009F11D1" w:rsidP="0066566F">
            <w:pPr>
              <w:adjustRightInd w:val="0"/>
              <w:ind w:right="144"/>
            </w:pPr>
          </w:p>
        </w:tc>
        <w:tc>
          <w:tcPr>
            <w:tcW w:w="4701" w:type="dxa"/>
            <w:gridSpan w:val="4"/>
            <w:tcBorders>
              <w:top w:val="nil"/>
              <w:left w:val="nil"/>
              <w:bottom w:val="nil"/>
              <w:right w:val="nil"/>
            </w:tcBorders>
            <w:shd w:val="pct20" w:color="auto" w:fill="auto"/>
          </w:tcPr>
          <w:p w14:paraId="0BD0C216" w14:textId="77777777" w:rsidR="009F11D1" w:rsidRDefault="009F11D1" w:rsidP="0066566F">
            <w:pPr>
              <w:adjustRightInd w:val="0"/>
              <w:ind w:right="144"/>
            </w:pPr>
            <w:r>
              <w:t>Electric Service Identifier (ESI ID)</w:t>
            </w:r>
          </w:p>
        </w:tc>
      </w:tr>
      <w:tr w:rsidR="009F11D1" w14:paraId="53C5926E" w14:textId="77777777" w:rsidTr="0066566F">
        <w:tc>
          <w:tcPr>
            <w:tcW w:w="1007" w:type="dxa"/>
            <w:tcBorders>
              <w:top w:val="nil"/>
              <w:left w:val="nil"/>
              <w:bottom w:val="nil"/>
              <w:right w:val="nil"/>
            </w:tcBorders>
          </w:tcPr>
          <w:p w14:paraId="740A60D7" w14:textId="77777777" w:rsidR="009F11D1" w:rsidRDefault="009F11D1" w:rsidP="0066566F">
            <w:pPr>
              <w:rPr>
                <w:b/>
              </w:rPr>
            </w:pPr>
            <w:r>
              <w:rPr>
                <w:b/>
              </w:rPr>
              <w:t>Must Use</w:t>
            </w:r>
          </w:p>
        </w:tc>
        <w:tc>
          <w:tcPr>
            <w:tcW w:w="1080" w:type="dxa"/>
            <w:tcBorders>
              <w:top w:val="nil"/>
              <w:left w:val="nil"/>
              <w:bottom w:val="nil"/>
              <w:right w:val="nil"/>
            </w:tcBorders>
          </w:tcPr>
          <w:p w14:paraId="4D3210E4" w14:textId="77777777" w:rsidR="009F11D1" w:rsidRDefault="009F11D1" w:rsidP="0066566F">
            <w:pPr>
              <w:rPr>
                <w:b/>
              </w:rPr>
            </w:pPr>
            <w:r>
              <w:rPr>
                <w:b/>
              </w:rPr>
              <w:t>REF03</w:t>
            </w:r>
          </w:p>
        </w:tc>
        <w:tc>
          <w:tcPr>
            <w:tcW w:w="893" w:type="dxa"/>
            <w:tcBorders>
              <w:top w:val="nil"/>
              <w:left w:val="nil"/>
              <w:bottom w:val="nil"/>
              <w:right w:val="nil"/>
            </w:tcBorders>
          </w:tcPr>
          <w:p w14:paraId="14BECD2D" w14:textId="77777777" w:rsidR="009F11D1" w:rsidRDefault="009F11D1" w:rsidP="0066566F">
            <w:pPr>
              <w:rPr>
                <w:b/>
              </w:rPr>
            </w:pPr>
            <w:r>
              <w:rPr>
                <w:b/>
              </w:rPr>
              <w:t>352</w:t>
            </w:r>
          </w:p>
        </w:tc>
        <w:tc>
          <w:tcPr>
            <w:tcW w:w="4968" w:type="dxa"/>
            <w:gridSpan w:val="4"/>
            <w:tcBorders>
              <w:top w:val="nil"/>
              <w:left w:val="nil"/>
              <w:bottom w:val="nil"/>
              <w:right w:val="nil"/>
            </w:tcBorders>
          </w:tcPr>
          <w:p w14:paraId="76D202B9" w14:textId="77777777" w:rsidR="009F11D1" w:rsidRDefault="009F11D1" w:rsidP="0066566F">
            <w:pPr>
              <w:rPr>
                <w:b/>
              </w:rPr>
            </w:pPr>
            <w:r>
              <w:rPr>
                <w:b/>
              </w:rPr>
              <w:t>Description</w:t>
            </w:r>
          </w:p>
        </w:tc>
        <w:tc>
          <w:tcPr>
            <w:tcW w:w="432" w:type="dxa"/>
            <w:tcBorders>
              <w:top w:val="nil"/>
              <w:left w:val="nil"/>
              <w:bottom w:val="nil"/>
              <w:right w:val="nil"/>
            </w:tcBorders>
          </w:tcPr>
          <w:p w14:paraId="71BF6911" w14:textId="77777777" w:rsidR="009F11D1" w:rsidRDefault="009F11D1" w:rsidP="0066566F">
            <w:pPr>
              <w:rPr>
                <w:b/>
              </w:rPr>
            </w:pPr>
            <w:r>
              <w:rPr>
                <w:b/>
              </w:rPr>
              <w:t>X</w:t>
            </w:r>
          </w:p>
        </w:tc>
        <w:tc>
          <w:tcPr>
            <w:tcW w:w="35" w:type="dxa"/>
            <w:tcBorders>
              <w:top w:val="nil"/>
              <w:left w:val="nil"/>
              <w:bottom w:val="nil"/>
              <w:right w:val="nil"/>
            </w:tcBorders>
          </w:tcPr>
          <w:p w14:paraId="572EA6BD" w14:textId="77777777" w:rsidR="009F11D1" w:rsidRDefault="009F11D1" w:rsidP="0066566F">
            <w:pPr>
              <w:rPr>
                <w:b/>
              </w:rPr>
            </w:pPr>
          </w:p>
        </w:tc>
        <w:tc>
          <w:tcPr>
            <w:tcW w:w="1440" w:type="dxa"/>
            <w:gridSpan w:val="3"/>
            <w:tcBorders>
              <w:top w:val="nil"/>
              <w:left w:val="nil"/>
              <w:bottom w:val="nil"/>
              <w:right w:val="nil"/>
            </w:tcBorders>
          </w:tcPr>
          <w:p w14:paraId="33BF7A5A" w14:textId="77777777" w:rsidR="009F11D1" w:rsidRDefault="009F11D1" w:rsidP="0066566F">
            <w:pPr>
              <w:rPr>
                <w:b/>
              </w:rPr>
            </w:pPr>
            <w:r>
              <w:rPr>
                <w:b/>
              </w:rPr>
              <w:t>AN 1/80</w:t>
            </w:r>
          </w:p>
        </w:tc>
      </w:tr>
      <w:tr w:rsidR="009F11D1" w14:paraId="6CAF2275" w14:textId="77777777" w:rsidTr="0066566F">
        <w:trPr>
          <w:gridAfter w:val="1"/>
          <w:wAfter w:w="331" w:type="dxa"/>
        </w:trPr>
        <w:tc>
          <w:tcPr>
            <w:tcW w:w="2980" w:type="dxa"/>
            <w:gridSpan w:val="3"/>
            <w:tcBorders>
              <w:top w:val="nil"/>
              <w:left w:val="nil"/>
              <w:bottom w:val="nil"/>
              <w:right w:val="nil"/>
            </w:tcBorders>
          </w:tcPr>
          <w:p w14:paraId="5D8F6797" w14:textId="77777777" w:rsidR="009F11D1" w:rsidRDefault="009F11D1" w:rsidP="0066566F">
            <w:pPr>
              <w:adjustRightInd w:val="0"/>
              <w:ind w:right="144"/>
            </w:pPr>
          </w:p>
        </w:tc>
        <w:tc>
          <w:tcPr>
            <w:tcW w:w="6544" w:type="dxa"/>
            <w:gridSpan w:val="8"/>
            <w:tcBorders>
              <w:top w:val="nil"/>
              <w:left w:val="nil"/>
              <w:bottom w:val="nil"/>
              <w:right w:val="nil"/>
            </w:tcBorders>
          </w:tcPr>
          <w:p w14:paraId="6185FFB1" w14:textId="77777777" w:rsidR="009F11D1" w:rsidRDefault="009F11D1" w:rsidP="0066566F">
            <w:pPr>
              <w:adjustRightInd w:val="0"/>
              <w:ind w:right="144"/>
            </w:pPr>
            <w:r>
              <w:t>A free-form description to clarify the related data elements and their content</w:t>
            </w:r>
          </w:p>
        </w:tc>
      </w:tr>
      <w:tr w:rsidR="009F11D1" w14:paraId="5953600F" w14:textId="77777777" w:rsidTr="0066566F">
        <w:trPr>
          <w:gridAfter w:val="1"/>
          <w:wAfter w:w="331" w:type="dxa"/>
        </w:trPr>
        <w:tc>
          <w:tcPr>
            <w:tcW w:w="2980" w:type="dxa"/>
            <w:gridSpan w:val="3"/>
            <w:tcBorders>
              <w:top w:val="nil"/>
              <w:left w:val="nil"/>
              <w:bottom w:val="nil"/>
              <w:right w:val="nil"/>
            </w:tcBorders>
          </w:tcPr>
          <w:p w14:paraId="15C9D7B2" w14:textId="77777777" w:rsidR="009F11D1" w:rsidRDefault="009F11D1" w:rsidP="0066566F">
            <w:pPr>
              <w:adjustRightInd w:val="0"/>
              <w:ind w:right="144"/>
            </w:pPr>
          </w:p>
        </w:tc>
        <w:tc>
          <w:tcPr>
            <w:tcW w:w="6544" w:type="dxa"/>
            <w:gridSpan w:val="8"/>
            <w:tcBorders>
              <w:top w:val="nil"/>
              <w:left w:val="nil"/>
              <w:bottom w:val="nil"/>
              <w:right w:val="nil"/>
            </w:tcBorders>
            <w:shd w:val="pct20" w:color="auto" w:fill="auto"/>
          </w:tcPr>
          <w:p w14:paraId="7B647E6F" w14:textId="77777777" w:rsidR="009F11D1" w:rsidRDefault="009F11D1" w:rsidP="0066566F">
            <w:pPr>
              <w:adjustRightInd w:val="0"/>
              <w:ind w:right="144"/>
            </w:pPr>
            <w:r>
              <w:t>ESI ID</w:t>
            </w:r>
          </w:p>
        </w:tc>
      </w:tr>
    </w:tbl>
    <w:p w14:paraId="6E99037A" w14:textId="77777777" w:rsidR="009F11D1" w:rsidRDefault="009F11D1" w:rsidP="009F11D1"/>
    <w:p w14:paraId="7F274BF6" w14:textId="5A91BC72" w:rsidR="009F11D1" w:rsidRDefault="00B865D6" w:rsidP="009F11D1">
      <w:r>
        <w:rPr>
          <w:noProof/>
        </w:rPr>
        <w:pict w14:anchorId="659D31F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46" type="#_x0000_t61" style="position:absolute;margin-left:-10.95pt;margin-top:22.55pt;width:96pt;height: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" o:allowincell="f" adj="7594,-28697">
            <v:textbox>
              <w:txbxContent>
                <w:p w14:paraId="2598B6D4" w14:textId="77777777" w:rsidR="009F11D1" w:rsidRDefault="009F11D1" w:rsidP="009F11D1">
                  <w:r>
                    <w:t xml:space="preserve">This column shows the </w:t>
                  </w:r>
                  <w:smartTag w:uri="urn:schemas-microsoft-com:office:smarttags" w:element="place">
                    <w:smartTag w:uri="urn:schemas-microsoft-com:office:smarttags" w:element="State">
                      <w:r>
                        <w:t>Texas</w:t>
                      </w:r>
                    </w:smartTag>
                  </w:smartTag>
                  <w:r>
                    <w:t xml:space="preserve"> use of each data element.</w:t>
                  </w:r>
                </w:p>
              </w:txbxContent>
            </v:textbox>
          </v:shape>
        </w:pict>
      </w:r>
      <w:r>
        <w:rPr>
          <w:noProof/>
        </w:rPr>
        <w:pict w14:anchorId="2B3E381E">
          <v:shape id="AutoShape 9" o:spid="_x0000_s1045" type="#_x0000_t61" style="position:absolute;margin-left:319.05pt;margin-top:34.55pt;width:171pt;height:171pt;rotation:-11765212fd;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" o:allowincell="f" adj="7988,29767">
            <v:textbox>
              <w:txbxContent>
                <w:p w14:paraId="6EAAACF8" w14:textId="77777777" w:rsidR="009F11D1" w:rsidRDefault="009F11D1" w:rsidP="009F11D1">
                  <w:r>
                    <w:t>This column shows the X12 attributes for each data element.</w:t>
                  </w:r>
                </w:p>
                <w:p w14:paraId="24BA8AA6" w14:textId="77777777" w:rsidR="009F11D1" w:rsidRDefault="009F11D1" w:rsidP="009F11D1"/>
                <w:p w14:paraId="2365D328" w14:textId="77777777" w:rsidR="009F11D1" w:rsidRDefault="009F11D1" w:rsidP="009F11D1">
                  <w:r>
                    <w:t>M = Mandatory</w:t>
                  </w:r>
                </w:p>
                <w:p w14:paraId="146258A3" w14:textId="77777777" w:rsidR="009F11D1" w:rsidRDefault="009F11D1" w:rsidP="009F11D1">
                  <w:r>
                    <w:t>O = Optional</w:t>
                  </w:r>
                </w:p>
                <w:p w14:paraId="1BEF140C" w14:textId="77777777" w:rsidR="009F11D1" w:rsidRDefault="009F11D1" w:rsidP="009F11D1">
                  <w:r>
                    <w:t>X = Relational</w:t>
                  </w:r>
                </w:p>
                <w:p w14:paraId="3DE0D7FE" w14:textId="77777777" w:rsidR="009F11D1" w:rsidRDefault="009F11D1" w:rsidP="009F11D1">
                  <w:r>
                    <w:t>C = Conditional</w:t>
                  </w:r>
                </w:p>
                <w:p w14:paraId="75CAF79F" w14:textId="77777777" w:rsidR="009F11D1" w:rsidRDefault="009F11D1" w:rsidP="009F11D1"/>
                <w:p w14:paraId="068A927D" w14:textId="77777777" w:rsidR="009F11D1" w:rsidRDefault="009F11D1" w:rsidP="009F11D1">
                  <w:r>
                    <w:t>AN = Alphanumeric</w:t>
                  </w:r>
                </w:p>
                <w:p w14:paraId="0D22857A" w14:textId="77777777" w:rsidR="009F11D1" w:rsidRDefault="009F11D1" w:rsidP="009F11D1">
                  <w:r>
                    <w:t>N# = Implied Decimal at position #</w:t>
                  </w:r>
                </w:p>
                <w:p w14:paraId="0067586A" w14:textId="77777777" w:rsidR="009F11D1" w:rsidRDefault="009F11D1" w:rsidP="009F11D1">
                  <w:r>
                    <w:t>ID = Identification</w:t>
                  </w:r>
                </w:p>
                <w:p w14:paraId="17B78BBD" w14:textId="77777777" w:rsidR="009F11D1" w:rsidRDefault="009F11D1" w:rsidP="009F11D1">
                  <w:r>
                    <w:t>R = Real</w:t>
                  </w:r>
                </w:p>
                <w:p w14:paraId="77789219" w14:textId="77777777" w:rsidR="009F11D1" w:rsidRDefault="009F11D1" w:rsidP="009F11D1"/>
                <w:p w14:paraId="6789B961" w14:textId="77777777" w:rsidR="009F11D1" w:rsidRDefault="009F11D1" w:rsidP="009F11D1">
                  <w:r>
                    <w:t>1/30 = Minimum 1, Maximum 30</w:t>
                  </w:r>
                </w:p>
              </w:txbxContent>
            </v:textbox>
          </v:shape>
        </w:pict>
      </w:r>
      <w:r>
        <w:rPr>
          <w:noProof/>
        </w:rPr>
        <w:pict w14:anchorId="3FAA6E19">
          <v:shape id="AutoShape 10" o:spid="_x0000_s1044" type="#_x0000_t61" style="position:absolute;margin-left:133.05pt;margin-top:49.35pt;width:151.2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" o:allowincell="f" adj="18936,-23170">
            <v:textbox>
              <w:txbxContent>
                <w:p w14:paraId="2999AAA9" w14:textId="77777777" w:rsidR="009F11D1" w:rsidRDefault="009F11D1" w:rsidP="009F11D1">
                  <w:r>
                    <w:t xml:space="preserve">These are X12 code descriptions, which often do not relate to the </w:t>
                  </w:r>
                  <w:smartTag w:uri="urn:schemas-microsoft-com:office:smarttags" w:element="place">
                    <w:smartTag w:uri="urn:schemas-microsoft-com:office:smarttags" w:element="State">
                      <w:r>
                        <w:t>Texas</w:t>
                      </w:r>
                    </w:smartTag>
                  </w:smartTag>
                  <w:r>
                    <w:t xml:space="preserve"> descriptions.  </w:t>
                  </w:r>
                </w:p>
                <w:p w14:paraId="0734E8DE" w14:textId="77777777" w:rsidR="009F11D1" w:rsidRDefault="009F11D1" w:rsidP="009F11D1">
                  <w:pPr>
                    <w:pStyle w:val="BodyTextIndent"/>
                    <w:rPr>
                      <w:b w:val="0"/>
                    </w:rPr>
                  </w:pPr>
                  <w:r>
                    <w:rPr>
                      <w:b w:val="0"/>
                    </w:rPr>
                    <w:t xml:space="preserve">X12 cannot keep up with </w:t>
                  </w:r>
                  <w:smartTag w:uri="urn:schemas-microsoft-com:office:smarttags" w:element="State">
                    <w:r>
                      <w:rPr>
                        <w:b w:val="0"/>
                      </w:rPr>
                      <w:t>Texas</w:t>
                    </w:r>
                  </w:smartTag>
                  <w:r>
                    <w:rPr>
                      <w:b w:val="0"/>
                    </w:rPr>
                    <w:t xml:space="preserve"> needs, thus, </w:t>
                  </w:r>
                  <w:smartTag w:uri="urn:schemas-microsoft-com:office:smarttags" w:element="place">
                    <w:smartTag w:uri="urn:schemas-microsoft-com:office:smarttags" w:element="State">
                      <w:r>
                        <w:rPr>
                          <w:b w:val="0"/>
                        </w:rPr>
                        <w:t>Texas</w:t>
                      </w:r>
                    </w:smartTag>
                  </w:smartTag>
                  <w:r>
                    <w:rPr>
                      <w:b w:val="0"/>
                    </w:rPr>
                    <w:t xml:space="preserve"> often changes the meaning of existing codes.  See the corresponding graybox for the </w:t>
                  </w:r>
                  <w:smartTag w:uri="urn:schemas-microsoft-com:office:smarttags" w:element="place">
                    <w:smartTag w:uri="urn:schemas-microsoft-com:office:smarttags" w:element="State">
                      <w:r>
                        <w:rPr>
                          <w:b w:val="0"/>
                        </w:rPr>
                        <w:t>Texas</w:t>
                      </w:r>
                    </w:smartTag>
                  </w:smartTag>
                  <w:r>
                    <w:rPr>
                      <w:b w:val="0"/>
                    </w:rPr>
                    <w:t xml:space="preserve"> definitions.</w:t>
                  </w:r>
                </w:p>
                <w:p w14:paraId="13D64D77" w14:textId="77777777" w:rsidR="009F11D1" w:rsidRDefault="009F11D1" w:rsidP="009F11D1"/>
                <w:p w14:paraId="1F668647" w14:textId="77777777" w:rsidR="009F11D1" w:rsidRDefault="009F11D1" w:rsidP="009F11D1"/>
                <w:p w14:paraId="3B3A268A" w14:textId="77777777" w:rsidR="009F11D1" w:rsidRDefault="009F11D1" w:rsidP="009F11D1"/>
                <w:p w14:paraId="40E54051" w14:textId="77777777" w:rsidR="009F11D1" w:rsidRDefault="009F11D1" w:rsidP="009F11D1"/>
              </w:txbxContent>
            </v:textbox>
          </v:shape>
        </w:pict>
      </w:r>
      <w:r w:rsidR="009F11D1">
        <w:t xml:space="preserve">   </w:t>
      </w:r>
    </w:p>
    <w:p w14:paraId="219A2B42" w14:textId="77777777" w:rsidR="009F11D1" w:rsidRDefault="009F11D1" w:rsidP="009F11D1">
      <w:pPr>
        <w:pStyle w:val="Footer"/>
        <w:widowControl/>
        <w:tabs>
          <w:tab w:val="clear" w:pos="4320"/>
          <w:tab w:val="clear" w:pos="8640"/>
        </w:tabs>
        <w:rPr>
          <w:rFonts w:ascii="Times New Roman" w:hAnsi="Times New Roman"/>
        </w:rPr>
      </w:pPr>
    </w:p>
    <w:p w14:paraId="327A4570" w14:textId="77777777" w:rsidR="009F11D1" w:rsidRDefault="009F11D1" w:rsidP="009F11D1">
      <w:pPr>
        <w:pStyle w:val="Footer"/>
        <w:widowControl/>
        <w:tabs>
          <w:tab w:val="clear" w:pos="4320"/>
          <w:tab w:val="clear" w:pos="8640"/>
        </w:tabs>
        <w:rPr>
          <w:rFonts w:ascii="Times New Roman" w:hAnsi="Times New Roman"/>
        </w:rPr>
      </w:pPr>
    </w:p>
    <w:p w14:paraId="17C6B7F3" w14:textId="77777777" w:rsidR="009F11D1" w:rsidRDefault="009F11D1" w:rsidP="009F11D1"/>
    <w:p w14:paraId="3D8BAC16" w14:textId="77777777" w:rsidR="009F11D1" w:rsidRDefault="009F11D1" w:rsidP="009F11D1"/>
    <w:p w14:paraId="3255946C" w14:textId="77777777" w:rsidR="009F11D1" w:rsidRDefault="009F11D1" w:rsidP="009F11D1"/>
    <w:p w14:paraId="182BB134" w14:textId="77777777" w:rsidR="009F11D1" w:rsidRDefault="009F11D1" w:rsidP="009F11D1"/>
    <w:p w14:paraId="5F39D3AF" w14:textId="77777777" w:rsidR="009F11D1" w:rsidRDefault="009F11D1" w:rsidP="009F11D1"/>
    <w:p w14:paraId="487AB877" w14:textId="77777777" w:rsidR="009F11D1" w:rsidRDefault="009F11D1" w:rsidP="009F11D1"/>
    <w:p w14:paraId="2703898B" w14:textId="77777777" w:rsidR="009F11D1" w:rsidRDefault="009F11D1" w:rsidP="009F11D1"/>
    <w:p w14:paraId="4DC06AF1" w14:textId="77777777" w:rsidR="009F11D1" w:rsidRDefault="009F11D1" w:rsidP="009F11D1"/>
    <w:p w14:paraId="69D38A65" w14:textId="77777777" w:rsidR="009F11D1" w:rsidRDefault="009F11D1" w:rsidP="009F11D1"/>
    <w:p w14:paraId="737145A4" w14:textId="77777777" w:rsidR="009F11D1" w:rsidRDefault="009F11D1" w:rsidP="009F11D1"/>
    <w:p w14:paraId="5B899592" w14:textId="77777777" w:rsidR="009F11D1" w:rsidRDefault="009F11D1" w:rsidP="009F11D1"/>
    <w:p w14:paraId="483BD895" w14:textId="77777777" w:rsidR="009F11D1" w:rsidRDefault="009F11D1" w:rsidP="009F11D1"/>
    <w:p w14:paraId="3AF09E1A" w14:textId="77777777" w:rsidR="009F11D1" w:rsidRDefault="009F11D1" w:rsidP="009F11D1"/>
    <w:p w14:paraId="3BEE1A58" w14:textId="77777777" w:rsidR="009F11D1" w:rsidRDefault="009F11D1" w:rsidP="009F11D1"/>
    <w:p w14:paraId="38758613" w14:textId="77777777" w:rsidR="009F11D1" w:rsidRDefault="009F11D1" w:rsidP="009F11D1"/>
    <w:p w14:paraId="0FA55428" w14:textId="77777777" w:rsidR="009F11D1" w:rsidRDefault="009F11D1" w:rsidP="009F11D1">
      <w:pPr>
        <w:autoSpaceDE/>
        <w:autoSpaceDN/>
        <w:spacing w:after="200" w:line="276" w:lineRule="auto"/>
      </w:pPr>
      <w:r>
        <w:br w:type="page"/>
      </w:r>
    </w:p>
    <w:p w14:paraId="549A406C" w14:textId="77777777" w:rsidR="009F11D1" w:rsidRDefault="009F11D1" w:rsidP="009F11D1"/>
    <w:p w14:paraId="3CA64A6C" w14:textId="77777777" w:rsidR="009F11D1" w:rsidRDefault="009F11D1" w:rsidP="009F11D1"/>
    <w:p w14:paraId="5281ED3F" w14:textId="77777777" w:rsidR="009F11D1" w:rsidRDefault="009F11D1" w:rsidP="009F11D1"/>
    <w:p w14:paraId="5D7765D2" w14:textId="77777777" w:rsidR="009F11D1" w:rsidRDefault="009F11D1" w:rsidP="009F11D1">
      <w:pPr>
        <w:widowControl w:val="0"/>
        <w:rPr>
          <w:b/>
          <w:snapToGrid w:val="0"/>
          <w:sz w:val="40"/>
        </w:rPr>
      </w:pPr>
      <w:r>
        <w:rPr>
          <w:b/>
          <w:snapToGrid w:val="0"/>
          <w:sz w:val="40"/>
        </w:rPr>
        <w:t>814 General Request, Response or Confirmation</w:t>
      </w:r>
    </w:p>
    <w:p w14:paraId="488A249F" w14:textId="77777777" w:rsidR="009F11D1" w:rsidRDefault="009F11D1" w:rsidP="009F11D1">
      <w:pPr>
        <w:pStyle w:val="Heading7"/>
      </w:pPr>
      <w:r>
        <w:t>ANSI ASC X12 Structure</w:t>
      </w:r>
    </w:p>
    <w:p w14:paraId="76ABC0D9" w14:textId="77777777" w:rsidR="009F11D1" w:rsidRDefault="009F11D1" w:rsidP="009F11D1">
      <w:pPr>
        <w:widowControl w:val="0"/>
        <w:rPr>
          <w:b/>
          <w:snapToGrid w:val="0"/>
          <w:sz w:val="40"/>
        </w:rPr>
      </w:pPr>
    </w:p>
    <w:p w14:paraId="361243E9" w14:textId="77777777" w:rsidR="009F11D1" w:rsidRDefault="009F11D1" w:rsidP="009F11D1">
      <w:pPr>
        <w:jc w:val="right"/>
        <w:rPr>
          <w:b/>
          <w:snapToGrid w:val="0"/>
          <w:sz w:val="40"/>
        </w:rPr>
      </w:pPr>
      <w:r>
        <w:rPr>
          <w:b/>
          <w:snapToGrid w:val="0"/>
        </w:rPr>
        <w:t>Functional Group ID=</w:t>
      </w:r>
      <w:r>
        <w:rPr>
          <w:b/>
          <w:snapToGrid w:val="0"/>
          <w:sz w:val="40"/>
        </w:rPr>
        <w:t>GE</w:t>
      </w:r>
    </w:p>
    <w:p w14:paraId="75C41DE1" w14:textId="77777777" w:rsidR="009F11D1" w:rsidRDefault="009F11D1" w:rsidP="009F11D1">
      <w:pPr>
        <w:rPr>
          <w:b/>
          <w:snapToGrid w:val="0"/>
          <w:sz w:val="24"/>
        </w:rPr>
      </w:pPr>
    </w:p>
    <w:p w14:paraId="7FBB3194" w14:textId="77777777" w:rsidR="009F11D1" w:rsidRDefault="009F11D1" w:rsidP="009F11D1">
      <w:pPr>
        <w:rPr>
          <w:snapToGrid w:val="0"/>
        </w:rPr>
      </w:pPr>
      <w:r>
        <w:rPr>
          <w:b/>
          <w:snapToGrid w:val="0"/>
          <w:sz w:val="24"/>
        </w:rPr>
        <w:t>Introduction:</w:t>
      </w:r>
    </w:p>
    <w:p w14:paraId="4B69E9E2" w14:textId="77777777" w:rsidR="009F11D1" w:rsidRDefault="009F11D1" w:rsidP="009F11D1">
      <w:pPr>
        <w:rPr>
          <w:snapToGrid w:val="0"/>
        </w:rPr>
      </w:pPr>
    </w:p>
    <w:p w14:paraId="393E6B54" w14:textId="77777777" w:rsidR="009F11D1" w:rsidRDefault="009F11D1" w:rsidP="009F11D1">
      <w:pPr>
        <w:rPr>
          <w:snapToGrid w:val="0"/>
        </w:rPr>
      </w:pPr>
      <w:r>
        <w:rPr>
          <w:snapToGrid w:val="0"/>
        </w:rPr>
        <w:t>This Draft Standard for Trial Use contains the format and establishes the data contents of the General Request, Response or Confirmation Transaction Set (814) for use within the context of an Electronic Data Interchange (EDI) environment. This standard can be used to request actions to be performed, to respond to a request for actions to be performed or to confirm information related to actions performed.</w:t>
      </w:r>
    </w:p>
    <w:p w14:paraId="2AA84265" w14:textId="77777777" w:rsidR="009F11D1" w:rsidRDefault="009F11D1" w:rsidP="009F11D1">
      <w:pPr>
        <w:rPr>
          <w:snapToGrid w:val="0"/>
        </w:rPr>
      </w:pPr>
    </w:p>
    <w:p w14:paraId="1407DE1B" w14:textId="77777777" w:rsidR="009F11D1" w:rsidRDefault="009F11D1" w:rsidP="009F11D1">
      <w:pPr>
        <w:rPr>
          <w:b/>
          <w:snapToGrid w:val="0"/>
          <w:sz w:val="24"/>
        </w:rPr>
      </w:pPr>
      <w:r>
        <w:rPr>
          <w:b/>
          <w:snapToGrid w:val="0"/>
          <w:sz w:val="24"/>
        </w:rPr>
        <w:t>Heading:</w:t>
      </w:r>
    </w:p>
    <w:p w14:paraId="0CE07B3E" w14:textId="77777777" w:rsidR="009F11D1" w:rsidRDefault="009F11D1" w:rsidP="009F11D1">
      <w:pPr>
        <w:rPr>
          <w:b/>
          <w:snapToGrid w:val="0"/>
          <w:sz w:val="16"/>
        </w:rPr>
      </w:pPr>
    </w:p>
    <w:p w14:paraId="1AE4AD4D" w14:textId="77777777" w:rsidR="009F11D1" w:rsidRDefault="009F11D1" w:rsidP="009F11D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51D92A27" w14:textId="77777777" w:rsidR="009F11D1" w:rsidRDefault="009F11D1" w:rsidP="009F11D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F11D1" w14:paraId="63DF137B" w14:textId="77777777" w:rsidTr="0066566F">
        <w:tc>
          <w:tcPr>
            <w:tcW w:w="864" w:type="dxa"/>
            <w:tcBorders>
              <w:top w:val="nil"/>
              <w:left w:val="nil"/>
              <w:bottom w:val="nil"/>
              <w:right w:val="nil"/>
            </w:tcBorders>
          </w:tcPr>
          <w:p w14:paraId="13330971" w14:textId="77777777" w:rsidR="009F11D1" w:rsidRDefault="009F11D1"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M</w:t>
            </w:r>
          </w:p>
        </w:tc>
        <w:tc>
          <w:tcPr>
            <w:tcW w:w="576" w:type="dxa"/>
            <w:tcBorders>
              <w:top w:val="nil"/>
              <w:left w:val="nil"/>
              <w:bottom w:val="nil"/>
              <w:right w:val="nil"/>
            </w:tcBorders>
          </w:tcPr>
          <w:p w14:paraId="27FDDD6A" w14:textId="77777777" w:rsidR="009F11D1" w:rsidRDefault="009F11D1"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010</w:t>
            </w:r>
          </w:p>
        </w:tc>
        <w:tc>
          <w:tcPr>
            <w:tcW w:w="720" w:type="dxa"/>
            <w:tcBorders>
              <w:top w:val="nil"/>
              <w:left w:val="nil"/>
              <w:bottom w:val="nil"/>
              <w:right w:val="nil"/>
            </w:tcBorders>
          </w:tcPr>
          <w:p w14:paraId="5123E92C" w14:textId="77777777" w:rsidR="009F11D1" w:rsidRDefault="009F11D1"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ST</w:t>
            </w:r>
          </w:p>
        </w:tc>
        <w:tc>
          <w:tcPr>
            <w:tcW w:w="3240" w:type="dxa"/>
            <w:tcBorders>
              <w:top w:val="nil"/>
              <w:left w:val="nil"/>
              <w:bottom w:val="nil"/>
              <w:right w:val="nil"/>
            </w:tcBorders>
          </w:tcPr>
          <w:p w14:paraId="69B529A1" w14:textId="77777777" w:rsidR="009F11D1" w:rsidRDefault="009F11D1" w:rsidP="0066566F">
            <w:pPr>
              <w:tabs>
                <w:tab w:val="left" w:pos="864"/>
                <w:tab w:val="left" w:pos="1440"/>
                <w:tab w:val="left" w:pos="2160"/>
                <w:tab w:val="center" w:pos="5688"/>
                <w:tab w:val="center" w:pos="6480"/>
                <w:tab w:val="center" w:pos="7487"/>
                <w:tab w:val="center" w:pos="8496"/>
              </w:tabs>
              <w:ind w:right="144"/>
              <w:rPr>
                <w:snapToGrid w:val="0"/>
                <w:sz w:val="24"/>
              </w:rPr>
            </w:pPr>
            <w:r>
              <w:rPr>
                <w:snapToGrid w:val="0"/>
                <w:sz w:val="16"/>
              </w:rPr>
              <w:t>Transaction Set Header</w:t>
            </w:r>
          </w:p>
        </w:tc>
        <w:tc>
          <w:tcPr>
            <w:tcW w:w="576" w:type="dxa"/>
            <w:tcBorders>
              <w:top w:val="nil"/>
              <w:left w:val="nil"/>
              <w:bottom w:val="nil"/>
              <w:right w:val="nil"/>
            </w:tcBorders>
          </w:tcPr>
          <w:p w14:paraId="660AEDDD" w14:textId="77777777" w:rsidR="009F11D1" w:rsidRDefault="009F11D1" w:rsidP="0066566F">
            <w:pPr>
              <w:ind w:right="144"/>
              <w:jc w:val="center"/>
              <w:rPr>
                <w:snapToGrid w:val="0"/>
                <w:sz w:val="24"/>
              </w:rPr>
            </w:pPr>
            <w:r>
              <w:rPr>
                <w:snapToGrid w:val="0"/>
                <w:sz w:val="16"/>
              </w:rPr>
              <w:t>M</w:t>
            </w:r>
          </w:p>
        </w:tc>
        <w:tc>
          <w:tcPr>
            <w:tcW w:w="1007" w:type="dxa"/>
            <w:tcBorders>
              <w:top w:val="nil"/>
              <w:left w:val="nil"/>
              <w:bottom w:val="nil"/>
              <w:right w:val="nil"/>
            </w:tcBorders>
          </w:tcPr>
          <w:p w14:paraId="4C541219" w14:textId="77777777" w:rsidR="009F11D1" w:rsidRDefault="009F11D1"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5047289D"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54EDFF94"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4972A3DC"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4E05199F"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34B4B56A"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13A07662"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0DEA3D09"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6E3434EB" w14:textId="77777777" w:rsidR="009F11D1" w:rsidRDefault="009F11D1" w:rsidP="0066566F">
            <w:pPr>
              <w:ind w:right="144"/>
              <w:jc w:val="center"/>
              <w:rPr>
                <w:snapToGrid w:val="0"/>
                <w:sz w:val="24"/>
              </w:rPr>
            </w:pPr>
          </w:p>
        </w:tc>
      </w:tr>
      <w:tr w:rsidR="009F11D1" w14:paraId="3A02FFFF" w14:textId="77777777" w:rsidTr="0066566F">
        <w:tc>
          <w:tcPr>
            <w:tcW w:w="864" w:type="dxa"/>
            <w:tcBorders>
              <w:top w:val="nil"/>
              <w:left w:val="nil"/>
              <w:bottom w:val="nil"/>
              <w:right w:val="nil"/>
            </w:tcBorders>
          </w:tcPr>
          <w:p w14:paraId="7FFB361D" w14:textId="77777777" w:rsidR="009F11D1" w:rsidRDefault="009F11D1" w:rsidP="0066566F">
            <w:pPr>
              <w:ind w:right="144"/>
              <w:rPr>
                <w:snapToGrid w:val="0"/>
                <w:sz w:val="24"/>
              </w:rPr>
            </w:pPr>
            <w:r>
              <w:rPr>
                <w:snapToGrid w:val="0"/>
                <w:sz w:val="16"/>
              </w:rPr>
              <w:t>M</w:t>
            </w:r>
          </w:p>
        </w:tc>
        <w:tc>
          <w:tcPr>
            <w:tcW w:w="576" w:type="dxa"/>
            <w:tcBorders>
              <w:top w:val="nil"/>
              <w:left w:val="nil"/>
              <w:bottom w:val="nil"/>
              <w:right w:val="nil"/>
            </w:tcBorders>
          </w:tcPr>
          <w:p w14:paraId="6357EDF8" w14:textId="77777777" w:rsidR="009F11D1" w:rsidRDefault="009F11D1" w:rsidP="0066566F">
            <w:pPr>
              <w:ind w:right="144"/>
              <w:rPr>
                <w:snapToGrid w:val="0"/>
                <w:sz w:val="24"/>
              </w:rPr>
            </w:pPr>
            <w:r>
              <w:rPr>
                <w:snapToGrid w:val="0"/>
                <w:sz w:val="16"/>
              </w:rPr>
              <w:t>020</w:t>
            </w:r>
          </w:p>
        </w:tc>
        <w:tc>
          <w:tcPr>
            <w:tcW w:w="720" w:type="dxa"/>
            <w:tcBorders>
              <w:top w:val="nil"/>
              <w:left w:val="nil"/>
              <w:bottom w:val="nil"/>
              <w:right w:val="nil"/>
            </w:tcBorders>
          </w:tcPr>
          <w:p w14:paraId="3F51319D" w14:textId="77777777" w:rsidR="009F11D1" w:rsidRDefault="009F11D1" w:rsidP="0066566F">
            <w:pPr>
              <w:ind w:right="144"/>
              <w:rPr>
                <w:snapToGrid w:val="0"/>
                <w:sz w:val="24"/>
              </w:rPr>
            </w:pPr>
            <w:r>
              <w:rPr>
                <w:snapToGrid w:val="0"/>
                <w:sz w:val="16"/>
              </w:rPr>
              <w:t>BGN</w:t>
            </w:r>
          </w:p>
        </w:tc>
        <w:tc>
          <w:tcPr>
            <w:tcW w:w="3240" w:type="dxa"/>
            <w:tcBorders>
              <w:top w:val="nil"/>
              <w:left w:val="nil"/>
              <w:bottom w:val="nil"/>
              <w:right w:val="nil"/>
            </w:tcBorders>
          </w:tcPr>
          <w:p w14:paraId="28E92ACE" w14:textId="77777777" w:rsidR="009F11D1" w:rsidRDefault="009F11D1" w:rsidP="0066566F">
            <w:pPr>
              <w:ind w:right="144"/>
              <w:rPr>
                <w:snapToGrid w:val="0"/>
                <w:sz w:val="24"/>
              </w:rPr>
            </w:pPr>
            <w:r>
              <w:rPr>
                <w:snapToGrid w:val="0"/>
                <w:sz w:val="16"/>
              </w:rPr>
              <w:t>Beginning Segment</w:t>
            </w:r>
          </w:p>
        </w:tc>
        <w:tc>
          <w:tcPr>
            <w:tcW w:w="576" w:type="dxa"/>
            <w:tcBorders>
              <w:top w:val="nil"/>
              <w:left w:val="nil"/>
              <w:bottom w:val="nil"/>
              <w:right w:val="nil"/>
            </w:tcBorders>
          </w:tcPr>
          <w:p w14:paraId="141BE15A" w14:textId="77777777" w:rsidR="009F11D1" w:rsidRDefault="009F11D1" w:rsidP="0066566F">
            <w:pPr>
              <w:ind w:right="144"/>
              <w:jc w:val="center"/>
              <w:rPr>
                <w:snapToGrid w:val="0"/>
                <w:sz w:val="24"/>
              </w:rPr>
            </w:pPr>
            <w:r>
              <w:rPr>
                <w:snapToGrid w:val="0"/>
                <w:sz w:val="16"/>
              </w:rPr>
              <w:t>M</w:t>
            </w:r>
          </w:p>
        </w:tc>
        <w:tc>
          <w:tcPr>
            <w:tcW w:w="1007" w:type="dxa"/>
            <w:tcBorders>
              <w:top w:val="nil"/>
              <w:left w:val="nil"/>
              <w:bottom w:val="nil"/>
              <w:right w:val="nil"/>
            </w:tcBorders>
          </w:tcPr>
          <w:p w14:paraId="0CA0FC3C" w14:textId="77777777" w:rsidR="009F11D1" w:rsidRDefault="009F11D1"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16F948AA"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74656471"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70CB3637"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3EEBBCDD"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74B93EE0"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01AE1A5B"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0F35B5A8"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1A86A209" w14:textId="77777777" w:rsidR="009F11D1" w:rsidRDefault="009F11D1" w:rsidP="0066566F">
            <w:pPr>
              <w:ind w:right="144"/>
              <w:jc w:val="center"/>
              <w:rPr>
                <w:snapToGrid w:val="0"/>
                <w:sz w:val="24"/>
              </w:rPr>
            </w:pPr>
          </w:p>
        </w:tc>
      </w:tr>
      <w:tr w:rsidR="009F11D1" w14:paraId="6C61876D" w14:textId="77777777" w:rsidTr="0066566F">
        <w:tc>
          <w:tcPr>
            <w:tcW w:w="864" w:type="dxa"/>
            <w:tcBorders>
              <w:top w:val="nil"/>
              <w:left w:val="nil"/>
              <w:bottom w:val="nil"/>
              <w:right w:val="nil"/>
            </w:tcBorders>
          </w:tcPr>
          <w:p w14:paraId="2023B37A" w14:textId="77777777" w:rsidR="009F11D1" w:rsidRDefault="009F11D1" w:rsidP="0066566F">
            <w:pPr>
              <w:ind w:right="144"/>
              <w:rPr>
                <w:snapToGrid w:val="0"/>
                <w:sz w:val="24"/>
              </w:rPr>
            </w:pPr>
          </w:p>
        </w:tc>
        <w:tc>
          <w:tcPr>
            <w:tcW w:w="576" w:type="dxa"/>
            <w:tcBorders>
              <w:top w:val="nil"/>
              <w:left w:val="nil"/>
              <w:bottom w:val="nil"/>
              <w:right w:val="nil"/>
            </w:tcBorders>
          </w:tcPr>
          <w:p w14:paraId="14A920FF" w14:textId="77777777" w:rsidR="009F11D1" w:rsidRDefault="009F11D1" w:rsidP="0066566F">
            <w:pPr>
              <w:ind w:right="144"/>
              <w:rPr>
                <w:snapToGrid w:val="0"/>
                <w:sz w:val="24"/>
              </w:rPr>
            </w:pPr>
          </w:p>
        </w:tc>
        <w:tc>
          <w:tcPr>
            <w:tcW w:w="720" w:type="dxa"/>
            <w:tcBorders>
              <w:top w:val="nil"/>
              <w:left w:val="nil"/>
              <w:bottom w:val="nil"/>
              <w:right w:val="nil"/>
            </w:tcBorders>
          </w:tcPr>
          <w:p w14:paraId="376389AA" w14:textId="77777777" w:rsidR="009F11D1" w:rsidRDefault="009F11D1" w:rsidP="0066566F">
            <w:pPr>
              <w:ind w:right="144"/>
              <w:rPr>
                <w:snapToGrid w:val="0"/>
                <w:sz w:val="24"/>
              </w:rPr>
            </w:pPr>
          </w:p>
        </w:tc>
        <w:tc>
          <w:tcPr>
            <w:tcW w:w="3240" w:type="dxa"/>
            <w:tcBorders>
              <w:top w:val="single" w:sz="6" w:space="0" w:color="auto"/>
              <w:left w:val="nil"/>
              <w:bottom w:val="nil"/>
              <w:right w:val="nil"/>
            </w:tcBorders>
            <w:shd w:val="pct20" w:color="auto" w:fill="auto"/>
          </w:tcPr>
          <w:p w14:paraId="00A50CFD" w14:textId="77777777" w:rsidR="009F11D1" w:rsidRDefault="009F11D1" w:rsidP="0066566F">
            <w:pPr>
              <w:ind w:right="144"/>
              <w:rPr>
                <w:snapToGrid w:val="0"/>
                <w:sz w:val="24"/>
              </w:rPr>
            </w:pPr>
            <w:smartTag w:uri="urn:schemas-microsoft-com:office:smarttags" w:element="place">
              <w:r>
                <w:rPr>
                  <w:snapToGrid w:val="0"/>
                  <w:sz w:val="16"/>
                </w:rPr>
                <w:t>LOOP</w:t>
              </w:r>
            </w:smartTag>
            <w:r>
              <w:rPr>
                <w:snapToGrid w:val="0"/>
                <w:sz w:val="16"/>
              </w:rPr>
              <w:t xml:space="preserve"> ID - N1</w:t>
            </w:r>
          </w:p>
        </w:tc>
        <w:tc>
          <w:tcPr>
            <w:tcW w:w="576" w:type="dxa"/>
            <w:tcBorders>
              <w:top w:val="single" w:sz="6" w:space="0" w:color="auto"/>
              <w:left w:val="nil"/>
              <w:bottom w:val="nil"/>
              <w:right w:val="nil"/>
            </w:tcBorders>
            <w:shd w:val="pct20" w:color="auto" w:fill="auto"/>
          </w:tcPr>
          <w:p w14:paraId="56EFEB4C" w14:textId="77777777" w:rsidR="009F11D1" w:rsidRDefault="009F11D1" w:rsidP="0066566F">
            <w:pPr>
              <w:ind w:right="144"/>
              <w:rPr>
                <w:snapToGrid w:val="0"/>
                <w:sz w:val="24"/>
              </w:rPr>
            </w:pPr>
          </w:p>
        </w:tc>
        <w:tc>
          <w:tcPr>
            <w:tcW w:w="1007" w:type="dxa"/>
            <w:tcBorders>
              <w:top w:val="single" w:sz="6" w:space="0" w:color="auto"/>
              <w:left w:val="nil"/>
              <w:bottom w:val="nil"/>
              <w:right w:val="nil"/>
            </w:tcBorders>
            <w:shd w:val="pct20" w:color="auto" w:fill="auto"/>
          </w:tcPr>
          <w:p w14:paraId="4D22B4F3" w14:textId="77777777" w:rsidR="009F11D1" w:rsidRDefault="009F11D1" w:rsidP="0066566F">
            <w:pPr>
              <w:ind w:right="144"/>
              <w:rPr>
                <w:snapToGrid w:val="0"/>
                <w:sz w:val="24"/>
              </w:rPr>
            </w:pPr>
          </w:p>
        </w:tc>
        <w:tc>
          <w:tcPr>
            <w:tcW w:w="1007" w:type="dxa"/>
            <w:tcBorders>
              <w:top w:val="single" w:sz="6" w:space="0" w:color="auto"/>
              <w:left w:val="nil"/>
              <w:bottom w:val="nil"/>
              <w:right w:val="nil"/>
            </w:tcBorders>
            <w:shd w:val="pct20" w:color="auto" w:fill="auto"/>
          </w:tcPr>
          <w:p w14:paraId="4784BAA0" w14:textId="77777777" w:rsidR="009F11D1" w:rsidRDefault="009F11D1" w:rsidP="0066566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49F858A0"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576CDD6C"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06775646"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2B356D55"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3BB02EAB"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70FB3953" w14:textId="77777777" w:rsidR="009F11D1" w:rsidRDefault="009F11D1" w:rsidP="0066566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70D311DF" w14:textId="77777777" w:rsidR="009F11D1" w:rsidRDefault="009F11D1" w:rsidP="0066566F">
            <w:pPr>
              <w:ind w:right="144"/>
              <w:rPr>
                <w:snapToGrid w:val="0"/>
                <w:sz w:val="24"/>
              </w:rPr>
            </w:pPr>
          </w:p>
        </w:tc>
      </w:tr>
      <w:tr w:rsidR="009F11D1" w14:paraId="26ECD1F3" w14:textId="77777777" w:rsidTr="0066566F">
        <w:tc>
          <w:tcPr>
            <w:tcW w:w="864" w:type="dxa"/>
            <w:tcBorders>
              <w:top w:val="nil"/>
              <w:left w:val="nil"/>
              <w:bottom w:val="nil"/>
              <w:right w:val="nil"/>
            </w:tcBorders>
          </w:tcPr>
          <w:p w14:paraId="749564B1" w14:textId="77777777" w:rsidR="009F11D1" w:rsidRDefault="009F11D1" w:rsidP="0066566F">
            <w:pPr>
              <w:ind w:right="144"/>
              <w:rPr>
                <w:snapToGrid w:val="0"/>
                <w:sz w:val="24"/>
              </w:rPr>
            </w:pPr>
          </w:p>
        </w:tc>
        <w:tc>
          <w:tcPr>
            <w:tcW w:w="576" w:type="dxa"/>
            <w:tcBorders>
              <w:top w:val="nil"/>
              <w:left w:val="nil"/>
              <w:bottom w:val="nil"/>
              <w:right w:val="nil"/>
            </w:tcBorders>
          </w:tcPr>
          <w:p w14:paraId="2244E37F" w14:textId="77777777" w:rsidR="009F11D1" w:rsidRDefault="009F11D1" w:rsidP="0066566F">
            <w:pPr>
              <w:ind w:right="144"/>
              <w:rPr>
                <w:snapToGrid w:val="0"/>
                <w:sz w:val="24"/>
              </w:rPr>
            </w:pPr>
            <w:r>
              <w:rPr>
                <w:snapToGrid w:val="0"/>
                <w:sz w:val="16"/>
              </w:rPr>
              <w:t>040</w:t>
            </w:r>
          </w:p>
        </w:tc>
        <w:tc>
          <w:tcPr>
            <w:tcW w:w="720" w:type="dxa"/>
            <w:tcBorders>
              <w:top w:val="nil"/>
              <w:left w:val="nil"/>
              <w:bottom w:val="nil"/>
              <w:right w:val="nil"/>
            </w:tcBorders>
          </w:tcPr>
          <w:p w14:paraId="47D84917" w14:textId="77777777" w:rsidR="009F11D1" w:rsidRDefault="009F11D1" w:rsidP="0066566F">
            <w:pPr>
              <w:ind w:right="144"/>
              <w:rPr>
                <w:snapToGrid w:val="0"/>
                <w:sz w:val="24"/>
              </w:rPr>
            </w:pPr>
            <w:r>
              <w:rPr>
                <w:snapToGrid w:val="0"/>
                <w:sz w:val="16"/>
              </w:rPr>
              <w:t>N1</w:t>
            </w:r>
          </w:p>
        </w:tc>
        <w:tc>
          <w:tcPr>
            <w:tcW w:w="3240" w:type="dxa"/>
            <w:tcBorders>
              <w:top w:val="nil"/>
              <w:left w:val="nil"/>
              <w:bottom w:val="nil"/>
              <w:right w:val="nil"/>
            </w:tcBorders>
          </w:tcPr>
          <w:p w14:paraId="4F78DBE9" w14:textId="77777777" w:rsidR="009F11D1" w:rsidRDefault="009F11D1" w:rsidP="0066566F">
            <w:pPr>
              <w:ind w:right="144"/>
              <w:rPr>
                <w:snapToGrid w:val="0"/>
                <w:sz w:val="24"/>
              </w:rPr>
            </w:pPr>
            <w:r>
              <w:rPr>
                <w:snapToGrid w:val="0"/>
                <w:sz w:val="16"/>
              </w:rPr>
              <w:t>Name</w:t>
            </w:r>
          </w:p>
        </w:tc>
        <w:tc>
          <w:tcPr>
            <w:tcW w:w="576" w:type="dxa"/>
            <w:tcBorders>
              <w:top w:val="nil"/>
              <w:left w:val="nil"/>
              <w:bottom w:val="nil"/>
              <w:right w:val="nil"/>
            </w:tcBorders>
          </w:tcPr>
          <w:p w14:paraId="6A994A57" w14:textId="77777777" w:rsidR="009F11D1" w:rsidRDefault="009F11D1"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15C5DD80" w14:textId="77777777" w:rsidR="009F11D1" w:rsidRDefault="009F11D1"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62CF2E92"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413A8449" w14:textId="77777777" w:rsidR="009F11D1" w:rsidRDefault="009F11D1" w:rsidP="0066566F">
            <w:pPr>
              <w:ind w:right="144"/>
              <w:jc w:val="center"/>
              <w:rPr>
                <w:snapToGrid w:val="0"/>
                <w:sz w:val="24"/>
              </w:rPr>
            </w:pPr>
            <w:r>
              <w:rPr>
                <w:snapToGrid w:val="0"/>
                <w:sz w:val="16"/>
              </w:rPr>
              <w:t>n1</w:t>
            </w:r>
          </w:p>
        </w:tc>
        <w:tc>
          <w:tcPr>
            <w:tcW w:w="108" w:type="dxa"/>
            <w:tcBorders>
              <w:top w:val="nil"/>
              <w:left w:val="nil"/>
              <w:bottom w:val="nil"/>
              <w:right w:val="nil"/>
            </w:tcBorders>
          </w:tcPr>
          <w:p w14:paraId="7CF1B7E9"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60296C37"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30295C83"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3DCEE1F6"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44BF6213" w14:textId="77777777" w:rsidR="009F11D1" w:rsidRDefault="009F11D1" w:rsidP="0066566F">
            <w:pPr>
              <w:ind w:right="144"/>
              <w:jc w:val="center"/>
              <w:rPr>
                <w:snapToGrid w:val="0"/>
                <w:sz w:val="24"/>
              </w:rPr>
            </w:pPr>
          </w:p>
        </w:tc>
        <w:tc>
          <w:tcPr>
            <w:tcW w:w="108" w:type="dxa"/>
            <w:tcBorders>
              <w:top w:val="nil"/>
              <w:left w:val="nil"/>
              <w:bottom w:val="nil"/>
              <w:right w:val="single" w:sz="6" w:space="0" w:color="auto"/>
            </w:tcBorders>
          </w:tcPr>
          <w:p w14:paraId="7D224638" w14:textId="77777777" w:rsidR="009F11D1" w:rsidRDefault="009F11D1" w:rsidP="0066566F">
            <w:pPr>
              <w:ind w:right="144"/>
              <w:jc w:val="center"/>
              <w:rPr>
                <w:snapToGrid w:val="0"/>
                <w:sz w:val="24"/>
              </w:rPr>
            </w:pPr>
          </w:p>
        </w:tc>
      </w:tr>
      <w:tr w:rsidR="009F11D1" w14:paraId="7A3ABAA2" w14:textId="77777777" w:rsidTr="0066566F">
        <w:tc>
          <w:tcPr>
            <w:tcW w:w="864" w:type="dxa"/>
            <w:tcBorders>
              <w:top w:val="nil"/>
              <w:left w:val="nil"/>
              <w:bottom w:val="nil"/>
              <w:right w:val="nil"/>
            </w:tcBorders>
          </w:tcPr>
          <w:p w14:paraId="663F17A4" w14:textId="77777777" w:rsidR="009F11D1" w:rsidRDefault="009F11D1" w:rsidP="0066566F">
            <w:pPr>
              <w:ind w:right="144"/>
              <w:rPr>
                <w:snapToGrid w:val="0"/>
                <w:sz w:val="24"/>
              </w:rPr>
            </w:pPr>
          </w:p>
        </w:tc>
        <w:tc>
          <w:tcPr>
            <w:tcW w:w="576" w:type="dxa"/>
            <w:tcBorders>
              <w:top w:val="nil"/>
              <w:left w:val="nil"/>
              <w:bottom w:val="nil"/>
              <w:right w:val="nil"/>
            </w:tcBorders>
          </w:tcPr>
          <w:p w14:paraId="1D7AC98B" w14:textId="77777777" w:rsidR="009F11D1" w:rsidRDefault="009F11D1" w:rsidP="0066566F">
            <w:pPr>
              <w:ind w:right="144"/>
              <w:rPr>
                <w:snapToGrid w:val="0"/>
                <w:sz w:val="24"/>
              </w:rPr>
            </w:pPr>
            <w:r>
              <w:rPr>
                <w:snapToGrid w:val="0"/>
                <w:sz w:val="16"/>
              </w:rPr>
              <w:t>060</w:t>
            </w:r>
          </w:p>
        </w:tc>
        <w:tc>
          <w:tcPr>
            <w:tcW w:w="720" w:type="dxa"/>
            <w:tcBorders>
              <w:top w:val="nil"/>
              <w:left w:val="nil"/>
              <w:bottom w:val="nil"/>
              <w:right w:val="nil"/>
            </w:tcBorders>
          </w:tcPr>
          <w:p w14:paraId="0A92A09B" w14:textId="77777777" w:rsidR="009F11D1" w:rsidRDefault="009F11D1" w:rsidP="0066566F">
            <w:pPr>
              <w:ind w:right="144"/>
              <w:rPr>
                <w:snapToGrid w:val="0"/>
                <w:sz w:val="24"/>
              </w:rPr>
            </w:pPr>
            <w:r>
              <w:rPr>
                <w:snapToGrid w:val="0"/>
                <w:sz w:val="16"/>
              </w:rPr>
              <w:t>N3</w:t>
            </w:r>
          </w:p>
        </w:tc>
        <w:tc>
          <w:tcPr>
            <w:tcW w:w="3240" w:type="dxa"/>
            <w:tcBorders>
              <w:top w:val="nil"/>
              <w:left w:val="nil"/>
              <w:bottom w:val="nil"/>
              <w:right w:val="nil"/>
            </w:tcBorders>
          </w:tcPr>
          <w:p w14:paraId="36281C3F" w14:textId="77777777" w:rsidR="009F11D1" w:rsidRDefault="009F11D1" w:rsidP="0066566F">
            <w:pPr>
              <w:ind w:right="144"/>
              <w:rPr>
                <w:snapToGrid w:val="0"/>
                <w:sz w:val="24"/>
              </w:rPr>
            </w:pPr>
            <w:r>
              <w:rPr>
                <w:snapToGrid w:val="0"/>
                <w:sz w:val="16"/>
              </w:rPr>
              <w:t>Address Information</w:t>
            </w:r>
          </w:p>
        </w:tc>
        <w:tc>
          <w:tcPr>
            <w:tcW w:w="576" w:type="dxa"/>
            <w:tcBorders>
              <w:top w:val="nil"/>
              <w:left w:val="nil"/>
              <w:bottom w:val="nil"/>
              <w:right w:val="nil"/>
            </w:tcBorders>
          </w:tcPr>
          <w:p w14:paraId="3BD070BB" w14:textId="77777777" w:rsidR="009F11D1" w:rsidRDefault="009F11D1"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46819997" w14:textId="77777777" w:rsidR="009F11D1" w:rsidRDefault="009F11D1" w:rsidP="0066566F">
            <w:pPr>
              <w:ind w:right="144"/>
              <w:jc w:val="right"/>
              <w:rPr>
                <w:snapToGrid w:val="0"/>
                <w:sz w:val="24"/>
              </w:rPr>
            </w:pPr>
            <w:r>
              <w:rPr>
                <w:snapToGrid w:val="0"/>
                <w:sz w:val="16"/>
              </w:rPr>
              <w:t>2</w:t>
            </w:r>
          </w:p>
        </w:tc>
        <w:tc>
          <w:tcPr>
            <w:tcW w:w="1007" w:type="dxa"/>
            <w:tcBorders>
              <w:top w:val="nil"/>
              <w:left w:val="nil"/>
              <w:bottom w:val="nil"/>
              <w:right w:val="nil"/>
            </w:tcBorders>
          </w:tcPr>
          <w:p w14:paraId="74EDFFA8"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6975CD02"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6746C507"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21018EB0"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53CBB40D"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48C746D1"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1FF48F94" w14:textId="77777777" w:rsidR="009F11D1" w:rsidRDefault="009F11D1" w:rsidP="0066566F">
            <w:pPr>
              <w:ind w:right="144"/>
              <w:jc w:val="center"/>
              <w:rPr>
                <w:snapToGrid w:val="0"/>
                <w:sz w:val="24"/>
              </w:rPr>
            </w:pPr>
          </w:p>
        </w:tc>
        <w:tc>
          <w:tcPr>
            <w:tcW w:w="108" w:type="dxa"/>
            <w:tcBorders>
              <w:top w:val="nil"/>
              <w:left w:val="nil"/>
              <w:bottom w:val="nil"/>
              <w:right w:val="single" w:sz="6" w:space="0" w:color="auto"/>
            </w:tcBorders>
          </w:tcPr>
          <w:p w14:paraId="0434D778" w14:textId="77777777" w:rsidR="009F11D1" w:rsidRDefault="009F11D1" w:rsidP="0066566F">
            <w:pPr>
              <w:ind w:right="144"/>
              <w:jc w:val="center"/>
              <w:rPr>
                <w:snapToGrid w:val="0"/>
                <w:sz w:val="24"/>
              </w:rPr>
            </w:pPr>
          </w:p>
        </w:tc>
      </w:tr>
      <w:tr w:rsidR="009F11D1" w14:paraId="692C46EE" w14:textId="77777777" w:rsidTr="0066566F">
        <w:tc>
          <w:tcPr>
            <w:tcW w:w="864" w:type="dxa"/>
            <w:tcBorders>
              <w:top w:val="nil"/>
              <w:left w:val="nil"/>
              <w:bottom w:val="nil"/>
              <w:right w:val="nil"/>
            </w:tcBorders>
          </w:tcPr>
          <w:p w14:paraId="3A16C0DA" w14:textId="77777777" w:rsidR="009F11D1" w:rsidRDefault="009F11D1" w:rsidP="0066566F">
            <w:pPr>
              <w:ind w:right="144"/>
              <w:rPr>
                <w:snapToGrid w:val="0"/>
                <w:sz w:val="24"/>
              </w:rPr>
            </w:pPr>
          </w:p>
        </w:tc>
        <w:tc>
          <w:tcPr>
            <w:tcW w:w="576" w:type="dxa"/>
            <w:tcBorders>
              <w:top w:val="nil"/>
              <w:left w:val="nil"/>
              <w:bottom w:val="nil"/>
              <w:right w:val="nil"/>
            </w:tcBorders>
          </w:tcPr>
          <w:p w14:paraId="15F14988" w14:textId="77777777" w:rsidR="009F11D1" w:rsidRDefault="009F11D1" w:rsidP="0066566F">
            <w:pPr>
              <w:ind w:right="144"/>
              <w:rPr>
                <w:snapToGrid w:val="0"/>
                <w:sz w:val="24"/>
              </w:rPr>
            </w:pPr>
            <w:r>
              <w:rPr>
                <w:snapToGrid w:val="0"/>
                <w:sz w:val="16"/>
              </w:rPr>
              <w:t>070</w:t>
            </w:r>
          </w:p>
        </w:tc>
        <w:tc>
          <w:tcPr>
            <w:tcW w:w="720" w:type="dxa"/>
            <w:tcBorders>
              <w:top w:val="nil"/>
              <w:left w:val="nil"/>
              <w:bottom w:val="nil"/>
              <w:right w:val="nil"/>
            </w:tcBorders>
          </w:tcPr>
          <w:p w14:paraId="649EB42E" w14:textId="77777777" w:rsidR="009F11D1" w:rsidRDefault="009F11D1" w:rsidP="0066566F">
            <w:pPr>
              <w:ind w:right="144"/>
              <w:rPr>
                <w:snapToGrid w:val="0"/>
                <w:sz w:val="24"/>
              </w:rPr>
            </w:pPr>
            <w:r>
              <w:rPr>
                <w:snapToGrid w:val="0"/>
                <w:sz w:val="16"/>
              </w:rPr>
              <w:t>N4</w:t>
            </w:r>
          </w:p>
        </w:tc>
        <w:tc>
          <w:tcPr>
            <w:tcW w:w="3240" w:type="dxa"/>
            <w:tcBorders>
              <w:top w:val="nil"/>
              <w:left w:val="nil"/>
              <w:bottom w:val="single" w:sz="6" w:space="0" w:color="auto"/>
              <w:right w:val="nil"/>
            </w:tcBorders>
          </w:tcPr>
          <w:p w14:paraId="37733762" w14:textId="77777777" w:rsidR="009F11D1" w:rsidRDefault="009F11D1" w:rsidP="0066566F">
            <w:pPr>
              <w:ind w:right="144"/>
              <w:rPr>
                <w:snapToGrid w:val="0"/>
                <w:sz w:val="24"/>
              </w:rPr>
            </w:pPr>
            <w:r>
              <w:rPr>
                <w:snapToGrid w:val="0"/>
                <w:sz w:val="16"/>
              </w:rPr>
              <w:t>Geographic Location</w:t>
            </w:r>
          </w:p>
        </w:tc>
        <w:tc>
          <w:tcPr>
            <w:tcW w:w="576" w:type="dxa"/>
            <w:tcBorders>
              <w:top w:val="nil"/>
              <w:left w:val="nil"/>
              <w:bottom w:val="single" w:sz="6" w:space="0" w:color="auto"/>
              <w:right w:val="nil"/>
            </w:tcBorders>
          </w:tcPr>
          <w:p w14:paraId="5A2068F1" w14:textId="77777777" w:rsidR="009F11D1" w:rsidRDefault="009F11D1" w:rsidP="0066566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2866C430" w14:textId="77777777" w:rsidR="009F11D1" w:rsidRDefault="009F11D1" w:rsidP="0066566F">
            <w:pPr>
              <w:ind w:right="144"/>
              <w:jc w:val="right"/>
              <w:rPr>
                <w:snapToGrid w:val="0"/>
                <w:sz w:val="24"/>
              </w:rPr>
            </w:pPr>
            <w:r>
              <w:rPr>
                <w:snapToGrid w:val="0"/>
                <w:sz w:val="16"/>
              </w:rPr>
              <w:t>1</w:t>
            </w:r>
          </w:p>
        </w:tc>
        <w:tc>
          <w:tcPr>
            <w:tcW w:w="1007" w:type="dxa"/>
            <w:tcBorders>
              <w:top w:val="nil"/>
              <w:left w:val="nil"/>
              <w:bottom w:val="single" w:sz="6" w:space="0" w:color="auto"/>
              <w:right w:val="nil"/>
            </w:tcBorders>
          </w:tcPr>
          <w:p w14:paraId="098128BA" w14:textId="77777777" w:rsidR="009F11D1" w:rsidRDefault="009F11D1" w:rsidP="0066566F">
            <w:pPr>
              <w:ind w:right="144"/>
              <w:jc w:val="right"/>
              <w:rPr>
                <w:snapToGrid w:val="0"/>
                <w:sz w:val="24"/>
              </w:rPr>
            </w:pPr>
          </w:p>
        </w:tc>
        <w:tc>
          <w:tcPr>
            <w:tcW w:w="864" w:type="dxa"/>
            <w:tcBorders>
              <w:top w:val="nil"/>
              <w:left w:val="nil"/>
              <w:bottom w:val="single" w:sz="6" w:space="0" w:color="auto"/>
              <w:right w:val="nil"/>
            </w:tcBorders>
          </w:tcPr>
          <w:p w14:paraId="3B041F64" w14:textId="77777777" w:rsidR="009F11D1" w:rsidRDefault="009F11D1" w:rsidP="0066566F">
            <w:pPr>
              <w:ind w:right="144"/>
              <w:jc w:val="center"/>
              <w:rPr>
                <w:snapToGrid w:val="0"/>
                <w:sz w:val="24"/>
              </w:rPr>
            </w:pPr>
          </w:p>
        </w:tc>
        <w:tc>
          <w:tcPr>
            <w:tcW w:w="108" w:type="dxa"/>
            <w:tcBorders>
              <w:top w:val="nil"/>
              <w:left w:val="nil"/>
              <w:bottom w:val="single" w:sz="6" w:space="0" w:color="auto"/>
              <w:right w:val="nil"/>
            </w:tcBorders>
          </w:tcPr>
          <w:p w14:paraId="28352588" w14:textId="77777777" w:rsidR="009F11D1" w:rsidRDefault="009F11D1" w:rsidP="0066566F">
            <w:pPr>
              <w:ind w:right="144"/>
              <w:jc w:val="center"/>
              <w:rPr>
                <w:snapToGrid w:val="0"/>
                <w:sz w:val="24"/>
              </w:rPr>
            </w:pPr>
          </w:p>
        </w:tc>
        <w:tc>
          <w:tcPr>
            <w:tcW w:w="108" w:type="dxa"/>
            <w:tcBorders>
              <w:top w:val="nil"/>
              <w:left w:val="nil"/>
              <w:bottom w:val="single" w:sz="6" w:space="0" w:color="auto"/>
              <w:right w:val="nil"/>
            </w:tcBorders>
          </w:tcPr>
          <w:p w14:paraId="19EDA2F5" w14:textId="77777777" w:rsidR="009F11D1" w:rsidRDefault="009F11D1" w:rsidP="0066566F">
            <w:pPr>
              <w:ind w:right="144"/>
              <w:jc w:val="center"/>
              <w:rPr>
                <w:snapToGrid w:val="0"/>
                <w:sz w:val="24"/>
              </w:rPr>
            </w:pPr>
          </w:p>
        </w:tc>
        <w:tc>
          <w:tcPr>
            <w:tcW w:w="108" w:type="dxa"/>
            <w:tcBorders>
              <w:top w:val="nil"/>
              <w:left w:val="nil"/>
              <w:bottom w:val="single" w:sz="6" w:space="0" w:color="auto"/>
              <w:right w:val="nil"/>
            </w:tcBorders>
          </w:tcPr>
          <w:p w14:paraId="4C914E98" w14:textId="77777777" w:rsidR="009F11D1" w:rsidRDefault="009F11D1" w:rsidP="0066566F">
            <w:pPr>
              <w:ind w:right="144"/>
              <w:jc w:val="center"/>
              <w:rPr>
                <w:snapToGrid w:val="0"/>
                <w:sz w:val="24"/>
              </w:rPr>
            </w:pPr>
          </w:p>
        </w:tc>
        <w:tc>
          <w:tcPr>
            <w:tcW w:w="108" w:type="dxa"/>
            <w:tcBorders>
              <w:top w:val="nil"/>
              <w:left w:val="nil"/>
              <w:bottom w:val="single" w:sz="6" w:space="0" w:color="auto"/>
              <w:right w:val="nil"/>
            </w:tcBorders>
          </w:tcPr>
          <w:p w14:paraId="7D8102E5" w14:textId="77777777" w:rsidR="009F11D1" w:rsidRDefault="009F11D1" w:rsidP="0066566F">
            <w:pPr>
              <w:ind w:right="144"/>
              <w:jc w:val="center"/>
              <w:rPr>
                <w:snapToGrid w:val="0"/>
                <w:sz w:val="24"/>
              </w:rPr>
            </w:pPr>
          </w:p>
        </w:tc>
        <w:tc>
          <w:tcPr>
            <w:tcW w:w="108" w:type="dxa"/>
            <w:tcBorders>
              <w:top w:val="nil"/>
              <w:left w:val="nil"/>
              <w:bottom w:val="single" w:sz="6" w:space="0" w:color="auto"/>
              <w:right w:val="nil"/>
            </w:tcBorders>
          </w:tcPr>
          <w:p w14:paraId="5958F7B0" w14:textId="77777777" w:rsidR="009F11D1" w:rsidRDefault="009F11D1" w:rsidP="0066566F">
            <w:pPr>
              <w:ind w:right="144"/>
              <w:jc w:val="center"/>
              <w:rPr>
                <w:snapToGrid w:val="0"/>
                <w:sz w:val="24"/>
              </w:rPr>
            </w:pPr>
          </w:p>
        </w:tc>
        <w:tc>
          <w:tcPr>
            <w:tcW w:w="108" w:type="dxa"/>
            <w:tcBorders>
              <w:top w:val="nil"/>
              <w:left w:val="nil"/>
              <w:bottom w:val="single" w:sz="6" w:space="0" w:color="auto"/>
              <w:right w:val="single" w:sz="6" w:space="0" w:color="auto"/>
            </w:tcBorders>
          </w:tcPr>
          <w:p w14:paraId="4522F560" w14:textId="77777777" w:rsidR="009F11D1" w:rsidRDefault="009F11D1" w:rsidP="0066566F">
            <w:pPr>
              <w:ind w:right="144"/>
              <w:jc w:val="center"/>
              <w:rPr>
                <w:snapToGrid w:val="0"/>
                <w:sz w:val="24"/>
              </w:rPr>
            </w:pPr>
          </w:p>
        </w:tc>
      </w:tr>
      <w:tr w:rsidR="009F11D1" w14:paraId="1894503B" w14:textId="77777777" w:rsidTr="0066566F">
        <w:trPr>
          <w:trHeight w:hRule="exact" w:val="72"/>
        </w:trPr>
        <w:tc>
          <w:tcPr>
            <w:tcW w:w="864" w:type="dxa"/>
            <w:tcBorders>
              <w:top w:val="nil"/>
              <w:left w:val="nil"/>
              <w:bottom w:val="nil"/>
              <w:right w:val="nil"/>
            </w:tcBorders>
          </w:tcPr>
          <w:p w14:paraId="62A9F73E" w14:textId="77777777" w:rsidR="009F11D1" w:rsidRDefault="009F11D1" w:rsidP="0066566F">
            <w:pPr>
              <w:ind w:right="144"/>
              <w:rPr>
                <w:snapToGrid w:val="0"/>
                <w:sz w:val="24"/>
              </w:rPr>
            </w:pPr>
          </w:p>
        </w:tc>
        <w:tc>
          <w:tcPr>
            <w:tcW w:w="576" w:type="dxa"/>
            <w:tcBorders>
              <w:top w:val="nil"/>
              <w:left w:val="nil"/>
              <w:bottom w:val="nil"/>
              <w:right w:val="nil"/>
            </w:tcBorders>
          </w:tcPr>
          <w:p w14:paraId="2D7EFD1C" w14:textId="77777777" w:rsidR="009F11D1" w:rsidRDefault="009F11D1" w:rsidP="0066566F">
            <w:pPr>
              <w:ind w:right="144"/>
              <w:rPr>
                <w:snapToGrid w:val="0"/>
                <w:sz w:val="24"/>
              </w:rPr>
            </w:pPr>
          </w:p>
        </w:tc>
        <w:tc>
          <w:tcPr>
            <w:tcW w:w="720" w:type="dxa"/>
            <w:tcBorders>
              <w:top w:val="nil"/>
              <w:left w:val="nil"/>
              <w:bottom w:val="nil"/>
              <w:right w:val="nil"/>
            </w:tcBorders>
          </w:tcPr>
          <w:p w14:paraId="7BC0F11C" w14:textId="77777777" w:rsidR="009F11D1" w:rsidRDefault="009F11D1" w:rsidP="0066566F">
            <w:pPr>
              <w:ind w:right="144"/>
              <w:rPr>
                <w:snapToGrid w:val="0"/>
                <w:sz w:val="24"/>
              </w:rPr>
            </w:pPr>
          </w:p>
        </w:tc>
        <w:tc>
          <w:tcPr>
            <w:tcW w:w="3240" w:type="dxa"/>
            <w:tcBorders>
              <w:top w:val="nil"/>
              <w:left w:val="nil"/>
              <w:bottom w:val="nil"/>
              <w:right w:val="nil"/>
            </w:tcBorders>
          </w:tcPr>
          <w:p w14:paraId="33EECC7D" w14:textId="77777777" w:rsidR="009F11D1" w:rsidRDefault="009F11D1" w:rsidP="0066566F">
            <w:pPr>
              <w:ind w:right="144"/>
              <w:rPr>
                <w:snapToGrid w:val="0"/>
                <w:sz w:val="24"/>
              </w:rPr>
            </w:pPr>
          </w:p>
        </w:tc>
        <w:tc>
          <w:tcPr>
            <w:tcW w:w="576" w:type="dxa"/>
            <w:tcBorders>
              <w:top w:val="nil"/>
              <w:left w:val="nil"/>
              <w:bottom w:val="nil"/>
              <w:right w:val="nil"/>
            </w:tcBorders>
          </w:tcPr>
          <w:p w14:paraId="6B27A110" w14:textId="77777777" w:rsidR="009F11D1" w:rsidRDefault="009F11D1" w:rsidP="0066566F">
            <w:pPr>
              <w:ind w:right="144"/>
              <w:rPr>
                <w:snapToGrid w:val="0"/>
                <w:sz w:val="24"/>
              </w:rPr>
            </w:pPr>
          </w:p>
        </w:tc>
        <w:tc>
          <w:tcPr>
            <w:tcW w:w="1007" w:type="dxa"/>
            <w:tcBorders>
              <w:top w:val="nil"/>
              <w:left w:val="nil"/>
              <w:bottom w:val="nil"/>
              <w:right w:val="nil"/>
            </w:tcBorders>
          </w:tcPr>
          <w:p w14:paraId="6A5AD1DB" w14:textId="77777777" w:rsidR="009F11D1" w:rsidRDefault="009F11D1" w:rsidP="0066566F">
            <w:pPr>
              <w:ind w:right="144"/>
              <w:rPr>
                <w:snapToGrid w:val="0"/>
                <w:sz w:val="24"/>
              </w:rPr>
            </w:pPr>
          </w:p>
        </w:tc>
        <w:tc>
          <w:tcPr>
            <w:tcW w:w="1007" w:type="dxa"/>
            <w:tcBorders>
              <w:top w:val="nil"/>
              <w:left w:val="nil"/>
              <w:bottom w:val="nil"/>
              <w:right w:val="nil"/>
            </w:tcBorders>
          </w:tcPr>
          <w:p w14:paraId="39319FE4" w14:textId="77777777" w:rsidR="009F11D1" w:rsidRDefault="009F11D1" w:rsidP="0066566F">
            <w:pPr>
              <w:ind w:right="144"/>
              <w:rPr>
                <w:snapToGrid w:val="0"/>
                <w:sz w:val="24"/>
              </w:rPr>
            </w:pPr>
          </w:p>
        </w:tc>
        <w:tc>
          <w:tcPr>
            <w:tcW w:w="864" w:type="dxa"/>
            <w:tcBorders>
              <w:top w:val="nil"/>
              <w:left w:val="nil"/>
              <w:bottom w:val="nil"/>
              <w:right w:val="nil"/>
            </w:tcBorders>
          </w:tcPr>
          <w:p w14:paraId="3FCFC5CB" w14:textId="77777777" w:rsidR="009F11D1" w:rsidRDefault="009F11D1" w:rsidP="0066566F">
            <w:pPr>
              <w:ind w:right="144"/>
              <w:rPr>
                <w:snapToGrid w:val="0"/>
                <w:sz w:val="24"/>
              </w:rPr>
            </w:pPr>
          </w:p>
        </w:tc>
        <w:tc>
          <w:tcPr>
            <w:tcW w:w="108" w:type="dxa"/>
            <w:tcBorders>
              <w:top w:val="nil"/>
              <w:left w:val="nil"/>
              <w:bottom w:val="nil"/>
              <w:right w:val="nil"/>
            </w:tcBorders>
          </w:tcPr>
          <w:p w14:paraId="20E3E007" w14:textId="77777777" w:rsidR="009F11D1" w:rsidRDefault="009F11D1" w:rsidP="0066566F">
            <w:pPr>
              <w:ind w:right="144"/>
              <w:rPr>
                <w:snapToGrid w:val="0"/>
                <w:sz w:val="24"/>
              </w:rPr>
            </w:pPr>
          </w:p>
        </w:tc>
        <w:tc>
          <w:tcPr>
            <w:tcW w:w="108" w:type="dxa"/>
            <w:tcBorders>
              <w:top w:val="nil"/>
              <w:left w:val="nil"/>
              <w:bottom w:val="nil"/>
              <w:right w:val="nil"/>
            </w:tcBorders>
          </w:tcPr>
          <w:p w14:paraId="611639DE" w14:textId="77777777" w:rsidR="009F11D1" w:rsidRDefault="009F11D1" w:rsidP="0066566F">
            <w:pPr>
              <w:ind w:right="144"/>
              <w:rPr>
                <w:snapToGrid w:val="0"/>
                <w:sz w:val="24"/>
              </w:rPr>
            </w:pPr>
          </w:p>
        </w:tc>
        <w:tc>
          <w:tcPr>
            <w:tcW w:w="108" w:type="dxa"/>
            <w:tcBorders>
              <w:top w:val="nil"/>
              <w:left w:val="nil"/>
              <w:bottom w:val="nil"/>
              <w:right w:val="nil"/>
            </w:tcBorders>
          </w:tcPr>
          <w:p w14:paraId="2CB6E4DF" w14:textId="77777777" w:rsidR="009F11D1" w:rsidRDefault="009F11D1" w:rsidP="0066566F">
            <w:pPr>
              <w:ind w:right="144"/>
              <w:rPr>
                <w:snapToGrid w:val="0"/>
                <w:sz w:val="24"/>
              </w:rPr>
            </w:pPr>
          </w:p>
        </w:tc>
        <w:tc>
          <w:tcPr>
            <w:tcW w:w="108" w:type="dxa"/>
            <w:tcBorders>
              <w:top w:val="nil"/>
              <w:left w:val="nil"/>
              <w:bottom w:val="nil"/>
              <w:right w:val="nil"/>
            </w:tcBorders>
          </w:tcPr>
          <w:p w14:paraId="7F771613" w14:textId="77777777" w:rsidR="009F11D1" w:rsidRDefault="009F11D1" w:rsidP="0066566F">
            <w:pPr>
              <w:ind w:right="144"/>
              <w:rPr>
                <w:snapToGrid w:val="0"/>
                <w:sz w:val="24"/>
              </w:rPr>
            </w:pPr>
          </w:p>
        </w:tc>
        <w:tc>
          <w:tcPr>
            <w:tcW w:w="108" w:type="dxa"/>
            <w:tcBorders>
              <w:top w:val="nil"/>
              <w:left w:val="nil"/>
              <w:bottom w:val="nil"/>
              <w:right w:val="nil"/>
            </w:tcBorders>
          </w:tcPr>
          <w:p w14:paraId="1696D9A8" w14:textId="77777777" w:rsidR="009F11D1" w:rsidRDefault="009F11D1" w:rsidP="0066566F">
            <w:pPr>
              <w:ind w:right="144"/>
              <w:rPr>
                <w:snapToGrid w:val="0"/>
                <w:sz w:val="24"/>
              </w:rPr>
            </w:pPr>
          </w:p>
        </w:tc>
        <w:tc>
          <w:tcPr>
            <w:tcW w:w="108" w:type="dxa"/>
            <w:tcBorders>
              <w:top w:val="nil"/>
              <w:left w:val="nil"/>
              <w:bottom w:val="nil"/>
              <w:right w:val="nil"/>
            </w:tcBorders>
          </w:tcPr>
          <w:p w14:paraId="3428B429" w14:textId="77777777" w:rsidR="009F11D1" w:rsidRDefault="009F11D1" w:rsidP="0066566F">
            <w:pPr>
              <w:ind w:right="144"/>
              <w:rPr>
                <w:snapToGrid w:val="0"/>
                <w:sz w:val="24"/>
              </w:rPr>
            </w:pPr>
          </w:p>
        </w:tc>
      </w:tr>
    </w:tbl>
    <w:p w14:paraId="0CD697EA" w14:textId="77777777" w:rsidR="009F11D1" w:rsidRDefault="009F11D1" w:rsidP="009F11D1">
      <w:pPr>
        <w:rPr>
          <w:snapToGrid w:val="0"/>
          <w:sz w:val="16"/>
        </w:rPr>
      </w:pPr>
    </w:p>
    <w:p w14:paraId="1F8EB37E" w14:textId="77777777" w:rsidR="009F11D1" w:rsidRDefault="009F11D1" w:rsidP="009F11D1">
      <w:pPr>
        <w:rPr>
          <w:b/>
          <w:snapToGrid w:val="0"/>
          <w:sz w:val="24"/>
        </w:rPr>
      </w:pPr>
      <w:r>
        <w:rPr>
          <w:b/>
          <w:snapToGrid w:val="0"/>
          <w:sz w:val="24"/>
        </w:rPr>
        <w:t>Detail:</w:t>
      </w:r>
    </w:p>
    <w:p w14:paraId="4088A730" w14:textId="77777777" w:rsidR="009F11D1" w:rsidRDefault="009F11D1" w:rsidP="009F11D1">
      <w:pPr>
        <w:rPr>
          <w:b/>
          <w:snapToGrid w:val="0"/>
          <w:sz w:val="16"/>
        </w:rPr>
      </w:pPr>
    </w:p>
    <w:p w14:paraId="5582C20A" w14:textId="77777777" w:rsidR="009F11D1" w:rsidRDefault="009F11D1" w:rsidP="009F11D1">
      <w:pPr>
        <w:tabs>
          <w:tab w:val="left" w:pos="864"/>
          <w:tab w:val="left" w:pos="1440"/>
          <w:tab w:val="left" w:pos="2160"/>
          <w:tab w:val="center" w:pos="5688"/>
          <w:tab w:val="center" w:pos="6480"/>
          <w:tab w:val="center" w:pos="7487"/>
          <w:tab w:val="center" w:pos="8496"/>
        </w:tabs>
        <w:rPr>
          <w:b/>
          <w:snapToGrid w:val="0"/>
          <w:sz w:val="16"/>
        </w:rPr>
      </w:pPr>
      <w:r>
        <w:rPr>
          <w:b/>
          <w:snapToGrid w:val="0"/>
          <w:sz w:val="16"/>
        </w:rPr>
        <w:tab/>
        <w:t>Pos.</w:t>
      </w:r>
      <w:r>
        <w:rPr>
          <w:b/>
          <w:snapToGrid w:val="0"/>
          <w:sz w:val="16"/>
        </w:rPr>
        <w:tab/>
        <w:t>Seg.</w:t>
      </w:r>
      <w:r>
        <w:rPr>
          <w:b/>
          <w:snapToGrid w:val="0"/>
          <w:sz w:val="16"/>
        </w:rPr>
        <w:tab/>
      </w:r>
      <w:r>
        <w:rPr>
          <w:b/>
          <w:snapToGrid w:val="0"/>
          <w:sz w:val="16"/>
        </w:rPr>
        <w:tab/>
        <w:t>Req.</w:t>
      </w:r>
      <w:r>
        <w:rPr>
          <w:b/>
          <w:snapToGrid w:val="0"/>
          <w:sz w:val="16"/>
        </w:rPr>
        <w:tab/>
      </w:r>
      <w:r>
        <w:rPr>
          <w:b/>
          <w:snapToGrid w:val="0"/>
          <w:sz w:val="16"/>
        </w:rPr>
        <w:tab/>
        <w:t>Loop</w:t>
      </w:r>
      <w:r>
        <w:rPr>
          <w:b/>
          <w:snapToGrid w:val="0"/>
          <w:sz w:val="16"/>
        </w:rPr>
        <w:tab/>
        <w:t>Notes and</w:t>
      </w:r>
    </w:p>
    <w:p w14:paraId="145ADF2A" w14:textId="77777777" w:rsidR="009F11D1" w:rsidRDefault="009F11D1" w:rsidP="009F11D1">
      <w:pPr>
        <w:tabs>
          <w:tab w:val="left" w:pos="864"/>
          <w:tab w:val="left" w:pos="1440"/>
          <w:tab w:val="left" w:pos="2160"/>
          <w:tab w:val="center" w:pos="5688"/>
          <w:tab w:val="center" w:pos="6480"/>
          <w:tab w:val="center" w:pos="7487"/>
          <w:tab w:val="center" w:pos="8496"/>
        </w:tabs>
        <w:rPr>
          <w:snapToGrid w:val="0"/>
          <w:sz w:val="16"/>
        </w:rPr>
      </w:pPr>
      <w:r>
        <w:rPr>
          <w:b/>
          <w:snapToGrid w:val="0"/>
          <w:sz w:val="16"/>
          <w:u w:val="words"/>
        </w:rPr>
        <w:tab/>
        <w:t>No.</w:t>
      </w:r>
      <w:r>
        <w:rPr>
          <w:b/>
          <w:snapToGrid w:val="0"/>
          <w:sz w:val="16"/>
          <w:u w:val="words"/>
        </w:rPr>
        <w:tab/>
        <w:t>ID</w:t>
      </w:r>
      <w:r>
        <w:rPr>
          <w:b/>
          <w:snapToGrid w:val="0"/>
          <w:sz w:val="16"/>
          <w:u w:val="words"/>
        </w:rPr>
        <w:tab/>
        <w:t>Name</w:t>
      </w:r>
      <w:r>
        <w:rPr>
          <w:b/>
          <w:snapToGrid w:val="0"/>
          <w:sz w:val="16"/>
          <w:u w:val="words"/>
        </w:rPr>
        <w:tab/>
        <w:t>Des.</w:t>
      </w:r>
      <w:r>
        <w:rPr>
          <w:b/>
          <w:snapToGrid w:val="0"/>
          <w:sz w:val="16"/>
          <w:u w:val="words"/>
        </w:rPr>
        <w:tab/>
      </w:r>
      <w:proofErr w:type="spellStart"/>
      <w:r>
        <w:rPr>
          <w:b/>
          <w:snapToGrid w:val="0"/>
          <w:sz w:val="16"/>
          <w:u w:val="words"/>
        </w:rPr>
        <w:t>Max.Use</w:t>
      </w:r>
      <w:proofErr w:type="spellEnd"/>
      <w:r>
        <w:rPr>
          <w:b/>
          <w:snapToGrid w:val="0"/>
          <w:sz w:val="16"/>
          <w:u w:val="words"/>
        </w:rPr>
        <w:tab/>
        <w:t>Repeat</w:t>
      </w:r>
      <w:r>
        <w:rPr>
          <w:b/>
          <w:snapToGrid w:val="0"/>
          <w:sz w:val="16"/>
          <w:u w:val="words"/>
        </w:rPr>
        <w:tab/>
        <w:t>Comments</w:t>
      </w:r>
      <w:r>
        <w:rPr>
          <w:b/>
          <w:snapToGrid w:val="0"/>
          <w:sz w:val="16"/>
          <w:u w:val="words"/>
        </w:rPr>
        <w:tab/>
      </w:r>
    </w:p>
    <w:tbl>
      <w:tblPr>
        <w:tblW w:w="0" w:type="auto"/>
        <w:tblLayout w:type="fixed"/>
        <w:tblCellMar>
          <w:left w:w="0" w:type="dxa"/>
          <w:right w:w="0" w:type="dxa"/>
        </w:tblCellMar>
        <w:tblLook w:val="0000" w:firstRow="0" w:lastRow="0" w:firstColumn="0" w:lastColumn="0" w:noHBand="0" w:noVBand="0"/>
      </w:tblPr>
      <w:tblGrid>
        <w:gridCol w:w="864"/>
        <w:gridCol w:w="576"/>
        <w:gridCol w:w="720"/>
        <w:gridCol w:w="3240"/>
        <w:gridCol w:w="576"/>
        <w:gridCol w:w="1007"/>
        <w:gridCol w:w="1007"/>
        <w:gridCol w:w="864"/>
        <w:gridCol w:w="108"/>
        <w:gridCol w:w="108"/>
        <w:gridCol w:w="108"/>
        <w:gridCol w:w="108"/>
        <w:gridCol w:w="108"/>
        <w:gridCol w:w="108"/>
      </w:tblGrid>
      <w:tr w:rsidR="009F11D1" w14:paraId="613B0F50" w14:textId="77777777" w:rsidTr="0066566F">
        <w:tc>
          <w:tcPr>
            <w:tcW w:w="864" w:type="dxa"/>
            <w:tcBorders>
              <w:top w:val="nil"/>
              <w:left w:val="nil"/>
              <w:bottom w:val="nil"/>
              <w:right w:val="nil"/>
            </w:tcBorders>
          </w:tcPr>
          <w:p w14:paraId="7D300673" w14:textId="77777777" w:rsidR="009F11D1" w:rsidRDefault="009F11D1"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576" w:type="dxa"/>
            <w:tcBorders>
              <w:top w:val="nil"/>
              <w:left w:val="nil"/>
              <w:bottom w:val="nil"/>
              <w:right w:val="nil"/>
            </w:tcBorders>
          </w:tcPr>
          <w:p w14:paraId="367472D2" w14:textId="77777777" w:rsidR="009F11D1" w:rsidRDefault="009F11D1"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720" w:type="dxa"/>
            <w:tcBorders>
              <w:top w:val="nil"/>
              <w:left w:val="nil"/>
              <w:bottom w:val="nil"/>
              <w:right w:val="nil"/>
            </w:tcBorders>
          </w:tcPr>
          <w:p w14:paraId="2C65C4AC" w14:textId="77777777" w:rsidR="009F11D1" w:rsidRDefault="009F11D1"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3240" w:type="dxa"/>
            <w:tcBorders>
              <w:top w:val="single" w:sz="6" w:space="0" w:color="auto"/>
              <w:left w:val="nil"/>
              <w:bottom w:val="nil"/>
              <w:right w:val="nil"/>
            </w:tcBorders>
            <w:shd w:val="pct20" w:color="auto" w:fill="auto"/>
          </w:tcPr>
          <w:p w14:paraId="5736C0EA" w14:textId="77777777" w:rsidR="009F11D1" w:rsidRDefault="009F11D1" w:rsidP="0066566F">
            <w:pPr>
              <w:tabs>
                <w:tab w:val="left" w:pos="864"/>
                <w:tab w:val="left" w:pos="1440"/>
                <w:tab w:val="left" w:pos="2160"/>
                <w:tab w:val="center" w:pos="5688"/>
                <w:tab w:val="center" w:pos="6480"/>
                <w:tab w:val="center" w:pos="7487"/>
                <w:tab w:val="center" w:pos="8496"/>
              </w:tabs>
              <w:ind w:right="144"/>
              <w:rPr>
                <w:snapToGrid w:val="0"/>
                <w:sz w:val="24"/>
              </w:rPr>
            </w:pPr>
            <w:smartTag w:uri="urn:schemas-microsoft-com:office:smarttags" w:element="place">
              <w:r>
                <w:rPr>
                  <w:snapToGrid w:val="0"/>
                  <w:sz w:val="16"/>
                </w:rPr>
                <w:t>LOOP</w:t>
              </w:r>
            </w:smartTag>
            <w:r>
              <w:rPr>
                <w:snapToGrid w:val="0"/>
                <w:sz w:val="16"/>
              </w:rPr>
              <w:t xml:space="preserve"> ID - LIN</w:t>
            </w:r>
          </w:p>
        </w:tc>
        <w:tc>
          <w:tcPr>
            <w:tcW w:w="576" w:type="dxa"/>
            <w:tcBorders>
              <w:top w:val="single" w:sz="6" w:space="0" w:color="auto"/>
              <w:left w:val="nil"/>
              <w:bottom w:val="nil"/>
              <w:right w:val="nil"/>
            </w:tcBorders>
            <w:shd w:val="pct20" w:color="auto" w:fill="auto"/>
          </w:tcPr>
          <w:p w14:paraId="6A93C751" w14:textId="77777777" w:rsidR="009F11D1" w:rsidRDefault="009F11D1"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4252675C" w14:textId="77777777" w:rsidR="009F11D1" w:rsidRDefault="009F11D1" w:rsidP="0066566F">
            <w:pPr>
              <w:tabs>
                <w:tab w:val="left" w:pos="864"/>
                <w:tab w:val="left" w:pos="1440"/>
                <w:tab w:val="left" w:pos="2160"/>
                <w:tab w:val="center" w:pos="5688"/>
                <w:tab w:val="center" w:pos="6480"/>
                <w:tab w:val="center" w:pos="7487"/>
                <w:tab w:val="center" w:pos="8496"/>
              </w:tabs>
              <w:ind w:right="144"/>
              <w:rPr>
                <w:snapToGrid w:val="0"/>
                <w:sz w:val="24"/>
              </w:rPr>
            </w:pPr>
          </w:p>
        </w:tc>
        <w:tc>
          <w:tcPr>
            <w:tcW w:w="1007" w:type="dxa"/>
            <w:tcBorders>
              <w:top w:val="single" w:sz="6" w:space="0" w:color="auto"/>
              <w:left w:val="nil"/>
              <w:bottom w:val="nil"/>
              <w:right w:val="nil"/>
            </w:tcBorders>
            <w:shd w:val="pct20" w:color="auto" w:fill="auto"/>
          </w:tcPr>
          <w:p w14:paraId="6E5414B4" w14:textId="77777777" w:rsidR="009F11D1" w:rsidRDefault="009F11D1" w:rsidP="0066566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AAB26E4"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02FFC915"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29D1CC59"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70994221"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428AEDFD"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66D8E271" w14:textId="77777777" w:rsidR="009F11D1" w:rsidRDefault="009F11D1" w:rsidP="0066566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2973F998" w14:textId="77777777" w:rsidR="009F11D1" w:rsidRDefault="009F11D1" w:rsidP="0066566F">
            <w:pPr>
              <w:ind w:right="144"/>
              <w:rPr>
                <w:snapToGrid w:val="0"/>
                <w:sz w:val="24"/>
              </w:rPr>
            </w:pPr>
          </w:p>
        </w:tc>
      </w:tr>
      <w:tr w:rsidR="009F11D1" w14:paraId="2574767F" w14:textId="77777777" w:rsidTr="0066566F">
        <w:tc>
          <w:tcPr>
            <w:tcW w:w="864" w:type="dxa"/>
            <w:tcBorders>
              <w:top w:val="nil"/>
              <w:left w:val="nil"/>
              <w:bottom w:val="nil"/>
              <w:right w:val="nil"/>
            </w:tcBorders>
          </w:tcPr>
          <w:p w14:paraId="31C75AC3" w14:textId="77777777" w:rsidR="009F11D1" w:rsidRDefault="009F11D1" w:rsidP="0066566F">
            <w:pPr>
              <w:ind w:right="144"/>
              <w:rPr>
                <w:snapToGrid w:val="0"/>
                <w:sz w:val="24"/>
              </w:rPr>
            </w:pPr>
          </w:p>
        </w:tc>
        <w:tc>
          <w:tcPr>
            <w:tcW w:w="576" w:type="dxa"/>
            <w:tcBorders>
              <w:top w:val="nil"/>
              <w:left w:val="nil"/>
              <w:bottom w:val="nil"/>
              <w:right w:val="nil"/>
            </w:tcBorders>
          </w:tcPr>
          <w:p w14:paraId="47F1B77E" w14:textId="77777777" w:rsidR="009F11D1" w:rsidRDefault="009F11D1" w:rsidP="0066566F">
            <w:pPr>
              <w:ind w:right="144"/>
              <w:rPr>
                <w:snapToGrid w:val="0"/>
                <w:sz w:val="24"/>
              </w:rPr>
            </w:pPr>
            <w:r>
              <w:rPr>
                <w:snapToGrid w:val="0"/>
                <w:sz w:val="16"/>
              </w:rPr>
              <w:t>010</w:t>
            </w:r>
          </w:p>
        </w:tc>
        <w:tc>
          <w:tcPr>
            <w:tcW w:w="720" w:type="dxa"/>
            <w:tcBorders>
              <w:top w:val="nil"/>
              <w:left w:val="nil"/>
              <w:bottom w:val="nil"/>
              <w:right w:val="nil"/>
            </w:tcBorders>
          </w:tcPr>
          <w:p w14:paraId="1F192FA5" w14:textId="77777777" w:rsidR="009F11D1" w:rsidRDefault="009F11D1" w:rsidP="0066566F">
            <w:pPr>
              <w:ind w:right="144"/>
              <w:rPr>
                <w:snapToGrid w:val="0"/>
                <w:sz w:val="24"/>
              </w:rPr>
            </w:pPr>
            <w:r>
              <w:rPr>
                <w:snapToGrid w:val="0"/>
                <w:sz w:val="16"/>
              </w:rPr>
              <w:t>LIN</w:t>
            </w:r>
          </w:p>
        </w:tc>
        <w:tc>
          <w:tcPr>
            <w:tcW w:w="3240" w:type="dxa"/>
            <w:tcBorders>
              <w:top w:val="nil"/>
              <w:left w:val="nil"/>
              <w:bottom w:val="nil"/>
              <w:right w:val="nil"/>
            </w:tcBorders>
          </w:tcPr>
          <w:p w14:paraId="2445A2BC" w14:textId="77777777" w:rsidR="009F11D1" w:rsidRDefault="009F11D1" w:rsidP="0066566F">
            <w:pPr>
              <w:ind w:right="144"/>
              <w:rPr>
                <w:snapToGrid w:val="0"/>
                <w:sz w:val="24"/>
              </w:rPr>
            </w:pPr>
            <w:r>
              <w:rPr>
                <w:snapToGrid w:val="0"/>
                <w:sz w:val="16"/>
              </w:rPr>
              <w:t>Item Identification</w:t>
            </w:r>
          </w:p>
        </w:tc>
        <w:tc>
          <w:tcPr>
            <w:tcW w:w="576" w:type="dxa"/>
            <w:tcBorders>
              <w:top w:val="nil"/>
              <w:left w:val="nil"/>
              <w:bottom w:val="nil"/>
              <w:right w:val="nil"/>
            </w:tcBorders>
          </w:tcPr>
          <w:p w14:paraId="1E80DF50" w14:textId="77777777" w:rsidR="009F11D1" w:rsidRDefault="009F11D1"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5103D1CF" w14:textId="77777777" w:rsidR="009F11D1" w:rsidRDefault="009F11D1"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1A94D28F"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5A5E820D"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76B01F36"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5DAA496F"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68D01A0A"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1283CEFF"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65A8CC8C" w14:textId="77777777" w:rsidR="009F11D1" w:rsidRDefault="009F11D1" w:rsidP="0066566F">
            <w:pPr>
              <w:ind w:right="144"/>
              <w:jc w:val="center"/>
              <w:rPr>
                <w:snapToGrid w:val="0"/>
                <w:sz w:val="24"/>
              </w:rPr>
            </w:pPr>
          </w:p>
        </w:tc>
        <w:tc>
          <w:tcPr>
            <w:tcW w:w="108" w:type="dxa"/>
            <w:tcBorders>
              <w:top w:val="nil"/>
              <w:left w:val="nil"/>
              <w:bottom w:val="nil"/>
              <w:right w:val="single" w:sz="6" w:space="0" w:color="auto"/>
            </w:tcBorders>
          </w:tcPr>
          <w:p w14:paraId="17BC14BE" w14:textId="77777777" w:rsidR="009F11D1" w:rsidRDefault="009F11D1" w:rsidP="0066566F">
            <w:pPr>
              <w:ind w:right="144"/>
              <w:jc w:val="center"/>
              <w:rPr>
                <w:snapToGrid w:val="0"/>
                <w:sz w:val="24"/>
              </w:rPr>
            </w:pPr>
          </w:p>
        </w:tc>
      </w:tr>
      <w:tr w:rsidR="009F11D1" w14:paraId="792122F1" w14:textId="77777777" w:rsidTr="0066566F">
        <w:tc>
          <w:tcPr>
            <w:tcW w:w="864" w:type="dxa"/>
            <w:tcBorders>
              <w:top w:val="nil"/>
              <w:left w:val="nil"/>
              <w:bottom w:val="nil"/>
              <w:right w:val="nil"/>
            </w:tcBorders>
          </w:tcPr>
          <w:p w14:paraId="7FF2A5D2" w14:textId="77777777" w:rsidR="009F11D1" w:rsidRDefault="009F11D1" w:rsidP="0066566F">
            <w:pPr>
              <w:ind w:right="144"/>
              <w:rPr>
                <w:snapToGrid w:val="0"/>
                <w:sz w:val="24"/>
              </w:rPr>
            </w:pPr>
          </w:p>
        </w:tc>
        <w:tc>
          <w:tcPr>
            <w:tcW w:w="576" w:type="dxa"/>
            <w:tcBorders>
              <w:top w:val="nil"/>
              <w:left w:val="nil"/>
              <w:bottom w:val="nil"/>
              <w:right w:val="nil"/>
            </w:tcBorders>
          </w:tcPr>
          <w:p w14:paraId="1AD078A1" w14:textId="77777777" w:rsidR="009F11D1" w:rsidRDefault="009F11D1" w:rsidP="0066566F">
            <w:pPr>
              <w:ind w:right="144"/>
              <w:rPr>
                <w:snapToGrid w:val="0"/>
                <w:sz w:val="24"/>
              </w:rPr>
            </w:pPr>
            <w:r>
              <w:rPr>
                <w:snapToGrid w:val="0"/>
                <w:sz w:val="16"/>
              </w:rPr>
              <w:t>020</w:t>
            </w:r>
          </w:p>
        </w:tc>
        <w:tc>
          <w:tcPr>
            <w:tcW w:w="720" w:type="dxa"/>
            <w:tcBorders>
              <w:top w:val="nil"/>
              <w:left w:val="nil"/>
              <w:bottom w:val="nil"/>
              <w:right w:val="nil"/>
            </w:tcBorders>
          </w:tcPr>
          <w:p w14:paraId="4AB07E65" w14:textId="77777777" w:rsidR="009F11D1" w:rsidRDefault="009F11D1" w:rsidP="0066566F">
            <w:pPr>
              <w:ind w:right="144"/>
              <w:rPr>
                <w:snapToGrid w:val="0"/>
                <w:sz w:val="24"/>
              </w:rPr>
            </w:pPr>
            <w:r>
              <w:rPr>
                <w:snapToGrid w:val="0"/>
                <w:sz w:val="16"/>
              </w:rPr>
              <w:t>ASI</w:t>
            </w:r>
          </w:p>
        </w:tc>
        <w:tc>
          <w:tcPr>
            <w:tcW w:w="3240" w:type="dxa"/>
            <w:tcBorders>
              <w:top w:val="nil"/>
              <w:left w:val="nil"/>
              <w:bottom w:val="nil"/>
              <w:right w:val="nil"/>
            </w:tcBorders>
          </w:tcPr>
          <w:p w14:paraId="6FEDD496" w14:textId="77777777" w:rsidR="009F11D1" w:rsidRDefault="009F11D1" w:rsidP="0066566F">
            <w:pPr>
              <w:ind w:right="144"/>
              <w:rPr>
                <w:snapToGrid w:val="0"/>
                <w:sz w:val="24"/>
              </w:rPr>
            </w:pPr>
            <w:r>
              <w:rPr>
                <w:snapToGrid w:val="0"/>
                <w:sz w:val="16"/>
              </w:rPr>
              <w:t>Action or Status Indicator</w:t>
            </w:r>
          </w:p>
        </w:tc>
        <w:tc>
          <w:tcPr>
            <w:tcW w:w="576" w:type="dxa"/>
            <w:tcBorders>
              <w:top w:val="nil"/>
              <w:left w:val="nil"/>
              <w:bottom w:val="nil"/>
              <w:right w:val="nil"/>
            </w:tcBorders>
          </w:tcPr>
          <w:p w14:paraId="12016DEA" w14:textId="77777777" w:rsidR="009F11D1" w:rsidRDefault="009F11D1"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5BE26161" w14:textId="77777777" w:rsidR="009F11D1" w:rsidRDefault="009F11D1"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16BEA8FF"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2B66018D"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03563992"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1DEB441F"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65A127EF"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7285F162"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178A3C95" w14:textId="77777777" w:rsidR="009F11D1" w:rsidRDefault="009F11D1" w:rsidP="0066566F">
            <w:pPr>
              <w:ind w:right="144"/>
              <w:jc w:val="center"/>
              <w:rPr>
                <w:snapToGrid w:val="0"/>
                <w:sz w:val="24"/>
              </w:rPr>
            </w:pPr>
          </w:p>
        </w:tc>
        <w:tc>
          <w:tcPr>
            <w:tcW w:w="108" w:type="dxa"/>
            <w:tcBorders>
              <w:top w:val="nil"/>
              <w:left w:val="nil"/>
              <w:bottom w:val="nil"/>
              <w:right w:val="single" w:sz="6" w:space="0" w:color="auto"/>
            </w:tcBorders>
          </w:tcPr>
          <w:p w14:paraId="2D42DCE6" w14:textId="77777777" w:rsidR="009F11D1" w:rsidRDefault="009F11D1" w:rsidP="0066566F">
            <w:pPr>
              <w:ind w:right="144"/>
              <w:jc w:val="center"/>
              <w:rPr>
                <w:snapToGrid w:val="0"/>
                <w:sz w:val="24"/>
              </w:rPr>
            </w:pPr>
          </w:p>
        </w:tc>
      </w:tr>
      <w:tr w:rsidR="009F11D1" w14:paraId="413EF987" w14:textId="77777777" w:rsidTr="0066566F">
        <w:tc>
          <w:tcPr>
            <w:tcW w:w="864" w:type="dxa"/>
            <w:tcBorders>
              <w:top w:val="nil"/>
              <w:left w:val="nil"/>
              <w:bottom w:val="nil"/>
              <w:right w:val="nil"/>
            </w:tcBorders>
          </w:tcPr>
          <w:p w14:paraId="07466B05" w14:textId="77777777" w:rsidR="009F11D1" w:rsidRDefault="009F11D1" w:rsidP="0066566F">
            <w:pPr>
              <w:ind w:right="144"/>
              <w:rPr>
                <w:snapToGrid w:val="0"/>
                <w:sz w:val="24"/>
              </w:rPr>
            </w:pPr>
          </w:p>
        </w:tc>
        <w:tc>
          <w:tcPr>
            <w:tcW w:w="576" w:type="dxa"/>
            <w:tcBorders>
              <w:top w:val="nil"/>
              <w:left w:val="nil"/>
              <w:bottom w:val="nil"/>
              <w:right w:val="nil"/>
            </w:tcBorders>
          </w:tcPr>
          <w:p w14:paraId="33844ED9" w14:textId="77777777" w:rsidR="009F11D1" w:rsidRDefault="009F11D1" w:rsidP="0066566F">
            <w:pPr>
              <w:ind w:right="144"/>
              <w:rPr>
                <w:snapToGrid w:val="0"/>
                <w:sz w:val="24"/>
              </w:rPr>
            </w:pPr>
            <w:r>
              <w:rPr>
                <w:snapToGrid w:val="0"/>
                <w:sz w:val="16"/>
              </w:rPr>
              <w:t>030</w:t>
            </w:r>
          </w:p>
        </w:tc>
        <w:tc>
          <w:tcPr>
            <w:tcW w:w="720" w:type="dxa"/>
            <w:tcBorders>
              <w:top w:val="nil"/>
              <w:left w:val="nil"/>
              <w:bottom w:val="nil"/>
              <w:right w:val="nil"/>
            </w:tcBorders>
          </w:tcPr>
          <w:p w14:paraId="75D19EDD" w14:textId="77777777" w:rsidR="009F11D1" w:rsidRDefault="009F11D1" w:rsidP="0066566F">
            <w:pPr>
              <w:ind w:right="144"/>
              <w:rPr>
                <w:snapToGrid w:val="0"/>
                <w:sz w:val="24"/>
              </w:rPr>
            </w:pPr>
            <w:r>
              <w:rPr>
                <w:snapToGrid w:val="0"/>
                <w:sz w:val="16"/>
              </w:rPr>
              <w:t>REF</w:t>
            </w:r>
          </w:p>
        </w:tc>
        <w:tc>
          <w:tcPr>
            <w:tcW w:w="3240" w:type="dxa"/>
            <w:tcBorders>
              <w:top w:val="nil"/>
              <w:left w:val="nil"/>
              <w:bottom w:val="nil"/>
              <w:right w:val="nil"/>
            </w:tcBorders>
          </w:tcPr>
          <w:p w14:paraId="05C881CB" w14:textId="77777777" w:rsidR="009F11D1" w:rsidRDefault="009F11D1" w:rsidP="0066566F">
            <w:pPr>
              <w:ind w:right="144"/>
              <w:rPr>
                <w:snapToGrid w:val="0"/>
                <w:sz w:val="24"/>
              </w:rPr>
            </w:pPr>
            <w:r>
              <w:rPr>
                <w:snapToGrid w:val="0"/>
                <w:sz w:val="16"/>
              </w:rPr>
              <w:t>Reference Identification</w:t>
            </w:r>
          </w:p>
        </w:tc>
        <w:tc>
          <w:tcPr>
            <w:tcW w:w="576" w:type="dxa"/>
            <w:tcBorders>
              <w:top w:val="nil"/>
              <w:left w:val="nil"/>
              <w:bottom w:val="nil"/>
              <w:right w:val="nil"/>
            </w:tcBorders>
          </w:tcPr>
          <w:p w14:paraId="782805CF" w14:textId="77777777" w:rsidR="009F11D1" w:rsidRDefault="009F11D1"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3273D7D4" w14:textId="77777777" w:rsidR="009F11D1" w:rsidRDefault="009F11D1" w:rsidP="0066566F">
            <w:pPr>
              <w:ind w:right="144"/>
              <w:jc w:val="right"/>
              <w:rPr>
                <w:snapToGrid w:val="0"/>
                <w:sz w:val="24"/>
              </w:rPr>
            </w:pPr>
            <w:r>
              <w:rPr>
                <w:snapToGrid w:val="0"/>
                <w:sz w:val="16"/>
              </w:rPr>
              <w:t>&gt;1</w:t>
            </w:r>
          </w:p>
        </w:tc>
        <w:tc>
          <w:tcPr>
            <w:tcW w:w="1007" w:type="dxa"/>
            <w:tcBorders>
              <w:top w:val="nil"/>
              <w:left w:val="nil"/>
              <w:bottom w:val="nil"/>
              <w:right w:val="nil"/>
            </w:tcBorders>
          </w:tcPr>
          <w:p w14:paraId="212B9CC9"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212A8A69"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780CAB3E"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19126635"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71E7BC51"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6230710D"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776DE2DA" w14:textId="77777777" w:rsidR="009F11D1" w:rsidRDefault="009F11D1" w:rsidP="0066566F">
            <w:pPr>
              <w:ind w:right="144"/>
              <w:jc w:val="center"/>
              <w:rPr>
                <w:snapToGrid w:val="0"/>
                <w:sz w:val="24"/>
              </w:rPr>
            </w:pPr>
          </w:p>
        </w:tc>
        <w:tc>
          <w:tcPr>
            <w:tcW w:w="108" w:type="dxa"/>
            <w:tcBorders>
              <w:top w:val="nil"/>
              <w:left w:val="nil"/>
              <w:bottom w:val="nil"/>
              <w:right w:val="single" w:sz="6" w:space="0" w:color="auto"/>
            </w:tcBorders>
          </w:tcPr>
          <w:p w14:paraId="4DA4AAF3" w14:textId="77777777" w:rsidR="009F11D1" w:rsidRDefault="009F11D1" w:rsidP="0066566F">
            <w:pPr>
              <w:ind w:right="144"/>
              <w:jc w:val="center"/>
              <w:rPr>
                <w:snapToGrid w:val="0"/>
                <w:sz w:val="24"/>
              </w:rPr>
            </w:pPr>
          </w:p>
        </w:tc>
      </w:tr>
      <w:tr w:rsidR="009F11D1" w14:paraId="2AD6E45D" w14:textId="77777777" w:rsidTr="0066566F">
        <w:tc>
          <w:tcPr>
            <w:tcW w:w="864" w:type="dxa"/>
            <w:tcBorders>
              <w:top w:val="nil"/>
              <w:left w:val="nil"/>
              <w:bottom w:val="nil"/>
              <w:right w:val="nil"/>
            </w:tcBorders>
          </w:tcPr>
          <w:p w14:paraId="27F7944C" w14:textId="77777777" w:rsidR="009F11D1" w:rsidRDefault="009F11D1" w:rsidP="0066566F">
            <w:pPr>
              <w:ind w:right="144"/>
              <w:rPr>
                <w:snapToGrid w:val="0"/>
                <w:sz w:val="24"/>
              </w:rPr>
            </w:pPr>
          </w:p>
        </w:tc>
        <w:tc>
          <w:tcPr>
            <w:tcW w:w="576" w:type="dxa"/>
            <w:tcBorders>
              <w:top w:val="nil"/>
              <w:left w:val="nil"/>
              <w:bottom w:val="nil"/>
              <w:right w:val="nil"/>
            </w:tcBorders>
          </w:tcPr>
          <w:p w14:paraId="600102CC" w14:textId="77777777" w:rsidR="009F11D1" w:rsidRDefault="009F11D1" w:rsidP="0066566F">
            <w:pPr>
              <w:ind w:right="144"/>
              <w:rPr>
                <w:snapToGrid w:val="0"/>
                <w:sz w:val="24"/>
              </w:rPr>
            </w:pPr>
            <w:r>
              <w:rPr>
                <w:snapToGrid w:val="0"/>
                <w:sz w:val="16"/>
              </w:rPr>
              <w:t>040</w:t>
            </w:r>
          </w:p>
        </w:tc>
        <w:tc>
          <w:tcPr>
            <w:tcW w:w="720" w:type="dxa"/>
            <w:tcBorders>
              <w:top w:val="nil"/>
              <w:left w:val="nil"/>
              <w:bottom w:val="nil"/>
              <w:right w:val="nil"/>
            </w:tcBorders>
          </w:tcPr>
          <w:p w14:paraId="21D52820" w14:textId="77777777" w:rsidR="009F11D1" w:rsidRDefault="009F11D1" w:rsidP="0066566F">
            <w:pPr>
              <w:ind w:right="144"/>
              <w:rPr>
                <w:snapToGrid w:val="0"/>
                <w:sz w:val="24"/>
              </w:rPr>
            </w:pPr>
            <w:r>
              <w:rPr>
                <w:snapToGrid w:val="0"/>
                <w:sz w:val="16"/>
              </w:rPr>
              <w:t>DTM</w:t>
            </w:r>
          </w:p>
        </w:tc>
        <w:tc>
          <w:tcPr>
            <w:tcW w:w="3240" w:type="dxa"/>
            <w:tcBorders>
              <w:top w:val="nil"/>
              <w:left w:val="nil"/>
              <w:bottom w:val="nil"/>
              <w:right w:val="nil"/>
            </w:tcBorders>
          </w:tcPr>
          <w:p w14:paraId="09710934" w14:textId="77777777" w:rsidR="009F11D1" w:rsidRDefault="009F11D1" w:rsidP="0066566F">
            <w:pPr>
              <w:ind w:right="144"/>
              <w:rPr>
                <w:snapToGrid w:val="0"/>
                <w:sz w:val="24"/>
              </w:rPr>
            </w:pPr>
            <w:r>
              <w:rPr>
                <w:snapToGrid w:val="0"/>
                <w:sz w:val="16"/>
              </w:rPr>
              <w:t>Date/Time Reference</w:t>
            </w:r>
          </w:p>
        </w:tc>
        <w:tc>
          <w:tcPr>
            <w:tcW w:w="576" w:type="dxa"/>
            <w:tcBorders>
              <w:top w:val="nil"/>
              <w:left w:val="nil"/>
              <w:bottom w:val="nil"/>
              <w:right w:val="nil"/>
            </w:tcBorders>
          </w:tcPr>
          <w:p w14:paraId="507ABE7F" w14:textId="77777777" w:rsidR="009F11D1" w:rsidRDefault="009F11D1"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0FEAE73B" w14:textId="77777777" w:rsidR="009F11D1" w:rsidRDefault="009F11D1" w:rsidP="0066566F">
            <w:pPr>
              <w:ind w:right="144"/>
              <w:jc w:val="right"/>
              <w:rPr>
                <w:snapToGrid w:val="0"/>
                <w:sz w:val="24"/>
              </w:rPr>
            </w:pPr>
            <w:r>
              <w:rPr>
                <w:snapToGrid w:val="0"/>
                <w:sz w:val="16"/>
              </w:rPr>
              <w:t>&gt;1</w:t>
            </w:r>
          </w:p>
        </w:tc>
        <w:tc>
          <w:tcPr>
            <w:tcW w:w="1007" w:type="dxa"/>
            <w:tcBorders>
              <w:top w:val="nil"/>
              <w:left w:val="nil"/>
              <w:bottom w:val="nil"/>
              <w:right w:val="nil"/>
            </w:tcBorders>
          </w:tcPr>
          <w:p w14:paraId="41B574C9"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694E1F41"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7511F174"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4C68DE1C"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6E1DB275"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04542DFD"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2C750393" w14:textId="77777777" w:rsidR="009F11D1" w:rsidRDefault="009F11D1" w:rsidP="0066566F">
            <w:pPr>
              <w:ind w:right="144"/>
              <w:jc w:val="center"/>
              <w:rPr>
                <w:snapToGrid w:val="0"/>
                <w:sz w:val="24"/>
              </w:rPr>
            </w:pPr>
          </w:p>
        </w:tc>
        <w:tc>
          <w:tcPr>
            <w:tcW w:w="108" w:type="dxa"/>
            <w:tcBorders>
              <w:top w:val="nil"/>
              <w:left w:val="nil"/>
              <w:bottom w:val="nil"/>
              <w:right w:val="single" w:sz="6" w:space="0" w:color="auto"/>
            </w:tcBorders>
          </w:tcPr>
          <w:p w14:paraId="2016EEE1" w14:textId="77777777" w:rsidR="009F11D1" w:rsidRDefault="009F11D1" w:rsidP="0066566F">
            <w:pPr>
              <w:ind w:right="144"/>
              <w:jc w:val="center"/>
              <w:rPr>
                <w:snapToGrid w:val="0"/>
                <w:sz w:val="24"/>
              </w:rPr>
            </w:pPr>
          </w:p>
        </w:tc>
      </w:tr>
      <w:tr w:rsidR="009F11D1" w14:paraId="71467B7D" w14:textId="77777777" w:rsidTr="0066566F">
        <w:tc>
          <w:tcPr>
            <w:tcW w:w="864" w:type="dxa"/>
            <w:tcBorders>
              <w:top w:val="nil"/>
              <w:left w:val="nil"/>
              <w:bottom w:val="nil"/>
              <w:right w:val="nil"/>
            </w:tcBorders>
          </w:tcPr>
          <w:p w14:paraId="11038739" w14:textId="77777777" w:rsidR="009F11D1" w:rsidRDefault="009F11D1" w:rsidP="0066566F">
            <w:pPr>
              <w:ind w:right="144"/>
              <w:rPr>
                <w:snapToGrid w:val="0"/>
                <w:sz w:val="24"/>
              </w:rPr>
            </w:pPr>
          </w:p>
        </w:tc>
        <w:tc>
          <w:tcPr>
            <w:tcW w:w="576" w:type="dxa"/>
            <w:tcBorders>
              <w:top w:val="nil"/>
              <w:left w:val="nil"/>
              <w:bottom w:val="nil"/>
              <w:right w:val="nil"/>
            </w:tcBorders>
          </w:tcPr>
          <w:p w14:paraId="4F675B77" w14:textId="77777777" w:rsidR="009F11D1" w:rsidRDefault="009F11D1" w:rsidP="0066566F">
            <w:pPr>
              <w:ind w:right="144"/>
              <w:rPr>
                <w:snapToGrid w:val="0"/>
                <w:sz w:val="24"/>
              </w:rPr>
            </w:pPr>
          </w:p>
        </w:tc>
        <w:tc>
          <w:tcPr>
            <w:tcW w:w="720" w:type="dxa"/>
            <w:tcBorders>
              <w:top w:val="nil"/>
              <w:left w:val="nil"/>
              <w:bottom w:val="nil"/>
              <w:right w:val="nil"/>
            </w:tcBorders>
          </w:tcPr>
          <w:p w14:paraId="4B2CC231" w14:textId="77777777" w:rsidR="009F11D1" w:rsidRDefault="009F11D1" w:rsidP="0066566F">
            <w:pPr>
              <w:ind w:right="144"/>
              <w:rPr>
                <w:snapToGrid w:val="0"/>
                <w:sz w:val="24"/>
              </w:rPr>
            </w:pPr>
          </w:p>
        </w:tc>
        <w:tc>
          <w:tcPr>
            <w:tcW w:w="3240" w:type="dxa"/>
            <w:tcBorders>
              <w:top w:val="single" w:sz="6" w:space="0" w:color="auto"/>
              <w:left w:val="nil"/>
              <w:bottom w:val="nil"/>
              <w:right w:val="nil"/>
            </w:tcBorders>
            <w:shd w:val="pct20" w:color="auto" w:fill="auto"/>
          </w:tcPr>
          <w:p w14:paraId="0F22A31A" w14:textId="77777777" w:rsidR="009F11D1" w:rsidRDefault="009F11D1" w:rsidP="0066566F">
            <w:pPr>
              <w:ind w:right="144"/>
              <w:rPr>
                <w:snapToGrid w:val="0"/>
                <w:sz w:val="24"/>
              </w:rPr>
            </w:pPr>
            <w:smartTag w:uri="urn:schemas-microsoft-com:office:smarttags" w:element="place">
              <w:r>
                <w:rPr>
                  <w:snapToGrid w:val="0"/>
                  <w:sz w:val="16"/>
                </w:rPr>
                <w:t>LOOP</w:t>
              </w:r>
            </w:smartTag>
            <w:r>
              <w:rPr>
                <w:snapToGrid w:val="0"/>
                <w:sz w:val="16"/>
              </w:rPr>
              <w:t xml:space="preserve"> ID - NM1</w:t>
            </w:r>
          </w:p>
        </w:tc>
        <w:tc>
          <w:tcPr>
            <w:tcW w:w="576" w:type="dxa"/>
            <w:tcBorders>
              <w:top w:val="single" w:sz="6" w:space="0" w:color="auto"/>
              <w:left w:val="nil"/>
              <w:bottom w:val="nil"/>
              <w:right w:val="nil"/>
            </w:tcBorders>
            <w:shd w:val="pct20" w:color="auto" w:fill="auto"/>
          </w:tcPr>
          <w:p w14:paraId="3ED7D2FE" w14:textId="77777777" w:rsidR="009F11D1" w:rsidRDefault="009F11D1" w:rsidP="0066566F">
            <w:pPr>
              <w:ind w:right="144"/>
              <w:rPr>
                <w:snapToGrid w:val="0"/>
                <w:sz w:val="24"/>
              </w:rPr>
            </w:pPr>
          </w:p>
        </w:tc>
        <w:tc>
          <w:tcPr>
            <w:tcW w:w="1007" w:type="dxa"/>
            <w:tcBorders>
              <w:top w:val="single" w:sz="6" w:space="0" w:color="auto"/>
              <w:left w:val="nil"/>
              <w:bottom w:val="nil"/>
              <w:right w:val="nil"/>
            </w:tcBorders>
            <w:shd w:val="pct20" w:color="auto" w:fill="auto"/>
          </w:tcPr>
          <w:p w14:paraId="78C63D1A" w14:textId="77777777" w:rsidR="009F11D1" w:rsidRDefault="009F11D1" w:rsidP="0066566F">
            <w:pPr>
              <w:ind w:right="144"/>
              <w:rPr>
                <w:snapToGrid w:val="0"/>
                <w:sz w:val="24"/>
              </w:rPr>
            </w:pPr>
          </w:p>
        </w:tc>
        <w:tc>
          <w:tcPr>
            <w:tcW w:w="1007" w:type="dxa"/>
            <w:tcBorders>
              <w:top w:val="single" w:sz="6" w:space="0" w:color="auto"/>
              <w:left w:val="nil"/>
              <w:bottom w:val="nil"/>
              <w:right w:val="nil"/>
            </w:tcBorders>
            <w:shd w:val="pct20" w:color="auto" w:fill="auto"/>
          </w:tcPr>
          <w:p w14:paraId="6822FEB0" w14:textId="77777777" w:rsidR="009F11D1" w:rsidRDefault="009F11D1" w:rsidP="0066566F">
            <w:pPr>
              <w:ind w:right="144"/>
              <w:jc w:val="right"/>
              <w:rPr>
                <w:snapToGrid w:val="0"/>
                <w:sz w:val="24"/>
              </w:rPr>
            </w:pPr>
            <w:r>
              <w:rPr>
                <w:snapToGrid w:val="0"/>
                <w:sz w:val="16"/>
              </w:rPr>
              <w:t>&gt;1</w:t>
            </w:r>
          </w:p>
        </w:tc>
        <w:tc>
          <w:tcPr>
            <w:tcW w:w="864" w:type="dxa"/>
            <w:tcBorders>
              <w:top w:val="single" w:sz="6" w:space="0" w:color="auto"/>
              <w:left w:val="nil"/>
              <w:bottom w:val="nil"/>
              <w:right w:val="nil"/>
            </w:tcBorders>
            <w:shd w:val="pct20" w:color="auto" w:fill="auto"/>
          </w:tcPr>
          <w:p w14:paraId="219183AD"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6675403D"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3B2E4D6F"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7A5D7D07" w14:textId="77777777" w:rsidR="009F11D1" w:rsidRDefault="009F11D1" w:rsidP="0066566F">
            <w:pPr>
              <w:ind w:right="144"/>
              <w:rPr>
                <w:snapToGrid w:val="0"/>
                <w:sz w:val="24"/>
              </w:rPr>
            </w:pPr>
          </w:p>
        </w:tc>
        <w:tc>
          <w:tcPr>
            <w:tcW w:w="108" w:type="dxa"/>
            <w:tcBorders>
              <w:top w:val="single" w:sz="6" w:space="0" w:color="auto"/>
              <w:left w:val="nil"/>
              <w:bottom w:val="nil"/>
              <w:right w:val="nil"/>
            </w:tcBorders>
            <w:shd w:val="pct20" w:color="auto" w:fill="auto"/>
          </w:tcPr>
          <w:p w14:paraId="6F927059" w14:textId="77777777" w:rsidR="009F11D1" w:rsidRDefault="009F11D1" w:rsidP="0066566F">
            <w:pPr>
              <w:ind w:right="144"/>
              <w:rPr>
                <w:snapToGrid w:val="0"/>
                <w:sz w:val="24"/>
              </w:rPr>
            </w:pPr>
          </w:p>
        </w:tc>
        <w:tc>
          <w:tcPr>
            <w:tcW w:w="108" w:type="dxa"/>
            <w:tcBorders>
              <w:top w:val="single" w:sz="6" w:space="0" w:color="auto"/>
              <w:left w:val="nil"/>
              <w:bottom w:val="nil"/>
              <w:right w:val="single" w:sz="6" w:space="0" w:color="auto"/>
            </w:tcBorders>
            <w:shd w:val="pct20" w:color="auto" w:fill="auto"/>
          </w:tcPr>
          <w:p w14:paraId="5FECFB71" w14:textId="77777777" w:rsidR="009F11D1" w:rsidRDefault="009F11D1" w:rsidP="0066566F">
            <w:pPr>
              <w:ind w:right="144"/>
              <w:rPr>
                <w:snapToGrid w:val="0"/>
                <w:sz w:val="24"/>
              </w:rPr>
            </w:pPr>
          </w:p>
        </w:tc>
        <w:tc>
          <w:tcPr>
            <w:tcW w:w="108" w:type="dxa"/>
            <w:tcBorders>
              <w:top w:val="nil"/>
              <w:left w:val="nil"/>
              <w:bottom w:val="nil"/>
              <w:right w:val="single" w:sz="6" w:space="0" w:color="auto"/>
            </w:tcBorders>
          </w:tcPr>
          <w:p w14:paraId="21771AA9" w14:textId="77777777" w:rsidR="009F11D1" w:rsidRDefault="009F11D1" w:rsidP="0066566F">
            <w:pPr>
              <w:ind w:right="144"/>
              <w:rPr>
                <w:snapToGrid w:val="0"/>
                <w:sz w:val="24"/>
              </w:rPr>
            </w:pPr>
          </w:p>
        </w:tc>
      </w:tr>
      <w:tr w:rsidR="009F11D1" w14:paraId="02CC9D11" w14:textId="77777777" w:rsidTr="0066566F">
        <w:tc>
          <w:tcPr>
            <w:tcW w:w="864" w:type="dxa"/>
            <w:tcBorders>
              <w:top w:val="nil"/>
              <w:left w:val="nil"/>
              <w:bottom w:val="nil"/>
              <w:right w:val="nil"/>
            </w:tcBorders>
          </w:tcPr>
          <w:p w14:paraId="37FC7028" w14:textId="77777777" w:rsidR="009F11D1" w:rsidRDefault="009F11D1" w:rsidP="0066566F">
            <w:pPr>
              <w:ind w:right="144"/>
              <w:rPr>
                <w:snapToGrid w:val="0"/>
                <w:sz w:val="24"/>
              </w:rPr>
            </w:pPr>
          </w:p>
        </w:tc>
        <w:tc>
          <w:tcPr>
            <w:tcW w:w="576" w:type="dxa"/>
            <w:tcBorders>
              <w:top w:val="nil"/>
              <w:left w:val="nil"/>
              <w:bottom w:val="nil"/>
              <w:right w:val="nil"/>
            </w:tcBorders>
          </w:tcPr>
          <w:p w14:paraId="6A679136" w14:textId="77777777" w:rsidR="009F11D1" w:rsidRDefault="009F11D1" w:rsidP="0066566F">
            <w:pPr>
              <w:ind w:right="144"/>
              <w:rPr>
                <w:snapToGrid w:val="0"/>
                <w:sz w:val="24"/>
              </w:rPr>
            </w:pPr>
            <w:r>
              <w:rPr>
                <w:snapToGrid w:val="0"/>
                <w:sz w:val="16"/>
              </w:rPr>
              <w:t>080</w:t>
            </w:r>
          </w:p>
        </w:tc>
        <w:tc>
          <w:tcPr>
            <w:tcW w:w="720" w:type="dxa"/>
            <w:tcBorders>
              <w:top w:val="nil"/>
              <w:left w:val="nil"/>
              <w:bottom w:val="nil"/>
              <w:right w:val="nil"/>
            </w:tcBorders>
          </w:tcPr>
          <w:p w14:paraId="223AA6ED" w14:textId="77777777" w:rsidR="009F11D1" w:rsidRDefault="009F11D1" w:rsidP="0066566F">
            <w:pPr>
              <w:ind w:right="144"/>
              <w:rPr>
                <w:snapToGrid w:val="0"/>
                <w:sz w:val="24"/>
              </w:rPr>
            </w:pPr>
            <w:r>
              <w:rPr>
                <w:snapToGrid w:val="0"/>
                <w:sz w:val="16"/>
              </w:rPr>
              <w:t>NM1</w:t>
            </w:r>
          </w:p>
        </w:tc>
        <w:tc>
          <w:tcPr>
            <w:tcW w:w="3240" w:type="dxa"/>
            <w:tcBorders>
              <w:top w:val="nil"/>
              <w:left w:val="nil"/>
              <w:bottom w:val="nil"/>
              <w:right w:val="nil"/>
            </w:tcBorders>
          </w:tcPr>
          <w:p w14:paraId="3F229190" w14:textId="77777777" w:rsidR="009F11D1" w:rsidRDefault="009F11D1" w:rsidP="0066566F">
            <w:pPr>
              <w:ind w:right="144"/>
              <w:rPr>
                <w:snapToGrid w:val="0"/>
                <w:sz w:val="24"/>
              </w:rPr>
            </w:pPr>
            <w:r>
              <w:rPr>
                <w:snapToGrid w:val="0"/>
                <w:sz w:val="16"/>
              </w:rPr>
              <w:t>Individual or Organizational Name</w:t>
            </w:r>
          </w:p>
        </w:tc>
        <w:tc>
          <w:tcPr>
            <w:tcW w:w="576" w:type="dxa"/>
            <w:tcBorders>
              <w:top w:val="nil"/>
              <w:left w:val="nil"/>
              <w:bottom w:val="nil"/>
              <w:right w:val="nil"/>
            </w:tcBorders>
          </w:tcPr>
          <w:p w14:paraId="2C371562" w14:textId="77777777" w:rsidR="009F11D1" w:rsidRDefault="009F11D1"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583C22CC" w14:textId="77777777" w:rsidR="009F11D1" w:rsidRDefault="009F11D1"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160FCFEB"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77A81BBF" w14:textId="77777777" w:rsidR="009F11D1" w:rsidRDefault="009F11D1" w:rsidP="0066566F">
            <w:pPr>
              <w:ind w:right="144"/>
              <w:jc w:val="center"/>
              <w:rPr>
                <w:snapToGrid w:val="0"/>
                <w:sz w:val="24"/>
              </w:rPr>
            </w:pPr>
            <w:r>
              <w:rPr>
                <w:snapToGrid w:val="0"/>
                <w:sz w:val="16"/>
              </w:rPr>
              <w:t>n2</w:t>
            </w:r>
          </w:p>
        </w:tc>
        <w:tc>
          <w:tcPr>
            <w:tcW w:w="108" w:type="dxa"/>
            <w:tcBorders>
              <w:top w:val="nil"/>
              <w:left w:val="nil"/>
              <w:bottom w:val="nil"/>
              <w:right w:val="nil"/>
            </w:tcBorders>
          </w:tcPr>
          <w:p w14:paraId="073D6321"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59109C76"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6D4F52E6"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172C414F" w14:textId="77777777" w:rsidR="009F11D1" w:rsidRDefault="009F11D1" w:rsidP="0066566F">
            <w:pPr>
              <w:ind w:right="144"/>
              <w:jc w:val="center"/>
              <w:rPr>
                <w:snapToGrid w:val="0"/>
                <w:sz w:val="24"/>
              </w:rPr>
            </w:pPr>
          </w:p>
        </w:tc>
        <w:tc>
          <w:tcPr>
            <w:tcW w:w="108" w:type="dxa"/>
            <w:tcBorders>
              <w:top w:val="nil"/>
              <w:left w:val="nil"/>
              <w:bottom w:val="nil"/>
              <w:right w:val="single" w:sz="6" w:space="0" w:color="auto"/>
            </w:tcBorders>
          </w:tcPr>
          <w:p w14:paraId="17D24201" w14:textId="77777777" w:rsidR="009F11D1" w:rsidRDefault="009F11D1" w:rsidP="0066566F">
            <w:pPr>
              <w:ind w:right="144"/>
              <w:jc w:val="center"/>
              <w:rPr>
                <w:snapToGrid w:val="0"/>
                <w:sz w:val="24"/>
              </w:rPr>
            </w:pPr>
          </w:p>
        </w:tc>
        <w:tc>
          <w:tcPr>
            <w:tcW w:w="108" w:type="dxa"/>
            <w:tcBorders>
              <w:top w:val="nil"/>
              <w:left w:val="nil"/>
              <w:bottom w:val="nil"/>
              <w:right w:val="single" w:sz="6" w:space="0" w:color="auto"/>
            </w:tcBorders>
          </w:tcPr>
          <w:p w14:paraId="783ACCB8" w14:textId="77777777" w:rsidR="009F11D1" w:rsidRDefault="009F11D1" w:rsidP="0066566F">
            <w:pPr>
              <w:ind w:right="144"/>
              <w:jc w:val="center"/>
              <w:rPr>
                <w:snapToGrid w:val="0"/>
                <w:sz w:val="24"/>
              </w:rPr>
            </w:pPr>
          </w:p>
        </w:tc>
      </w:tr>
      <w:tr w:rsidR="009F11D1" w14:paraId="1A5D5EE2" w14:textId="77777777" w:rsidTr="0066566F">
        <w:tc>
          <w:tcPr>
            <w:tcW w:w="864" w:type="dxa"/>
            <w:tcBorders>
              <w:top w:val="nil"/>
              <w:left w:val="nil"/>
              <w:bottom w:val="nil"/>
              <w:right w:val="nil"/>
            </w:tcBorders>
          </w:tcPr>
          <w:p w14:paraId="7EB25024" w14:textId="77777777" w:rsidR="009F11D1" w:rsidRDefault="009F11D1" w:rsidP="0066566F">
            <w:pPr>
              <w:ind w:right="144"/>
              <w:rPr>
                <w:snapToGrid w:val="0"/>
                <w:sz w:val="24"/>
              </w:rPr>
            </w:pPr>
          </w:p>
        </w:tc>
        <w:tc>
          <w:tcPr>
            <w:tcW w:w="576" w:type="dxa"/>
            <w:tcBorders>
              <w:top w:val="nil"/>
              <w:left w:val="nil"/>
              <w:bottom w:val="nil"/>
              <w:right w:val="nil"/>
            </w:tcBorders>
          </w:tcPr>
          <w:p w14:paraId="19B9736A" w14:textId="77777777" w:rsidR="009F11D1" w:rsidRDefault="009F11D1" w:rsidP="0066566F">
            <w:pPr>
              <w:ind w:right="144"/>
              <w:rPr>
                <w:snapToGrid w:val="0"/>
                <w:sz w:val="24"/>
              </w:rPr>
            </w:pPr>
            <w:r>
              <w:rPr>
                <w:snapToGrid w:val="0"/>
                <w:sz w:val="16"/>
              </w:rPr>
              <w:t>130</w:t>
            </w:r>
          </w:p>
        </w:tc>
        <w:tc>
          <w:tcPr>
            <w:tcW w:w="720" w:type="dxa"/>
            <w:tcBorders>
              <w:top w:val="nil"/>
              <w:left w:val="nil"/>
              <w:bottom w:val="nil"/>
              <w:right w:val="nil"/>
            </w:tcBorders>
          </w:tcPr>
          <w:p w14:paraId="7A8D5723" w14:textId="77777777" w:rsidR="009F11D1" w:rsidRDefault="009F11D1" w:rsidP="0066566F">
            <w:pPr>
              <w:ind w:right="144"/>
              <w:rPr>
                <w:snapToGrid w:val="0"/>
                <w:sz w:val="24"/>
              </w:rPr>
            </w:pPr>
            <w:r>
              <w:rPr>
                <w:snapToGrid w:val="0"/>
                <w:sz w:val="16"/>
              </w:rPr>
              <w:t>REF</w:t>
            </w:r>
          </w:p>
        </w:tc>
        <w:tc>
          <w:tcPr>
            <w:tcW w:w="3240" w:type="dxa"/>
            <w:tcBorders>
              <w:top w:val="nil"/>
              <w:left w:val="nil"/>
              <w:bottom w:val="nil"/>
              <w:right w:val="nil"/>
            </w:tcBorders>
          </w:tcPr>
          <w:p w14:paraId="1B54CB4F" w14:textId="77777777" w:rsidR="009F11D1" w:rsidRDefault="009F11D1" w:rsidP="0066566F">
            <w:pPr>
              <w:ind w:right="144"/>
              <w:rPr>
                <w:snapToGrid w:val="0"/>
                <w:sz w:val="24"/>
              </w:rPr>
            </w:pPr>
            <w:r>
              <w:rPr>
                <w:snapToGrid w:val="0"/>
                <w:sz w:val="16"/>
              </w:rPr>
              <w:t>Reference Identification</w:t>
            </w:r>
          </w:p>
        </w:tc>
        <w:tc>
          <w:tcPr>
            <w:tcW w:w="576" w:type="dxa"/>
            <w:tcBorders>
              <w:top w:val="nil"/>
              <w:left w:val="nil"/>
              <w:bottom w:val="nil"/>
              <w:right w:val="nil"/>
            </w:tcBorders>
          </w:tcPr>
          <w:p w14:paraId="1F085744" w14:textId="77777777" w:rsidR="009F11D1" w:rsidRDefault="009F11D1" w:rsidP="0066566F">
            <w:pPr>
              <w:ind w:right="144"/>
              <w:jc w:val="center"/>
              <w:rPr>
                <w:snapToGrid w:val="0"/>
                <w:sz w:val="24"/>
              </w:rPr>
            </w:pPr>
            <w:r>
              <w:rPr>
                <w:snapToGrid w:val="0"/>
                <w:sz w:val="16"/>
              </w:rPr>
              <w:t>O</w:t>
            </w:r>
          </w:p>
        </w:tc>
        <w:tc>
          <w:tcPr>
            <w:tcW w:w="1007" w:type="dxa"/>
            <w:tcBorders>
              <w:top w:val="nil"/>
              <w:left w:val="nil"/>
              <w:bottom w:val="nil"/>
              <w:right w:val="nil"/>
            </w:tcBorders>
          </w:tcPr>
          <w:p w14:paraId="1E087CB5" w14:textId="77777777" w:rsidR="009F11D1" w:rsidRDefault="009F11D1" w:rsidP="0066566F">
            <w:pPr>
              <w:ind w:right="144"/>
              <w:jc w:val="right"/>
              <w:rPr>
                <w:snapToGrid w:val="0"/>
                <w:sz w:val="24"/>
              </w:rPr>
            </w:pPr>
            <w:r>
              <w:rPr>
                <w:snapToGrid w:val="0"/>
                <w:sz w:val="16"/>
              </w:rPr>
              <w:t>&gt;1</w:t>
            </w:r>
          </w:p>
        </w:tc>
        <w:tc>
          <w:tcPr>
            <w:tcW w:w="1007" w:type="dxa"/>
            <w:tcBorders>
              <w:top w:val="nil"/>
              <w:left w:val="nil"/>
              <w:bottom w:val="nil"/>
              <w:right w:val="nil"/>
            </w:tcBorders>
          </w:tcPr>
          <w:p w14:paraId="46A4FDA7"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42A3B799"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1DC750CF"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0273E214"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32B4DAAE"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5F360EA4" w14:textId="77777777" w:rsidR="009F11D1" w:rsidRDefault="009F11D1" w:rsidP="0066566F">
            <w:pPr>
              <w:ind w:right="144"/>
              <w:jc w:val="center"/>
              <w:rPr>
                <w:snapToGrid w:val="0"/>
                <w:sz w:val="24"/>
              </w:rPr>
            </w:pPr>
          </w:p>
        </w:tc>
        <w:tc>
          <w:tcPr>
            <w:tcW w:w="108" w:type="dxa"/>
            <w:tcBorders>
              <w:top w:val="nil"/>
              <w:left w:val="nil"/>
              <w:bottom w:val="nil"/>
              <w:right w:val="single" w:sz="6" w:space="0" w:color="auto"/>
            </w:tcBorders>
          </w:tcPr>
          <w:p w14:paraId="37DC9AB8" w14:textId="77777777" w:rsidR="009F11D1" w:rsidRDefault="009F11D1" w:rsidP="0066566F">
            <w:pPr>
              <w:ind w:right="144"/>
              <w:jc w:val="center"/>
              <w:rPr>
                <w:snapToGrid w:val="0"/>
                <w:sz w:val="24"/>
              </w:rPr>
            </w:pPr>
          </w:p>
        </w:tc>
        <w:tc>
          <w:tcPr>
            <w:tcW w:w="108" w:type="dxa"/>
            <w:tcBorders>
              <w:top w:val="nil"/>
              <w:left w:val="nil"/>
              <w:bottom w:val="nil"/>
              <w:right w:val="single" w:sz="6" w:space="0" w:color="auto"/>
            </w:tcBorders>
          </w:tcPr>
          <w:p w14:paraId="25286953" w14:textId="77777777" w:rsidR="009F11D1" w:rsidRDefault="009F11D1" w:rsidP="0066566F">
            <w:pPr>
              <w:ind w:right="144"/>
              <w:jc w:val="center"/>
              <w:rPr>
                <w:snapToGrid w:val="0"/>
                <w:sz w:val="24"/>
              </w:rPr>
            </w:pPr>
          </w:p>
        </w:tc>
      </w:tr>
      <w:tr w:rsidR="009F11D1" w14:paraId="72F56127" w14:textId="77777777" w:rsidTr="0066566F">
        <w:tc>
          <w:tcPr>
            <w:tcW w:w="864" w:type="dxa"/>
            <w:tcBorders>
              <w:top w:val="nil"/>
              <w:left w:val="nil"/>
              <w:bottom w:val="nil"/>
              <w:right w:val="nil"/>
            </w:tcBorders>
          </w:tcPr>
          <w:p w14:paraId="0B0DD3C1" w14:textId="77777777" w:rsidR="009F11D1" w:rsidRDefault="009F11D1" w:rsidP="0066566F">
            <w:pPr>
              <w:ind w:right="144"/>
              <w:rPr>
                <w:snapToGrid w:val="0"/>
                <w:sz w:val="24"/>
              </w:rPr>
            </w:pPr>
          </w:p>
        </w:tc>
        <w:tc>
          <w:tcPr>
            <w:tcW w:w="576" w:type="dxa"/>
            <w:tcBorders>
              <w:top w:val="nil"/>
              <w:left w:val="nil"/>
              <w:bottom w:val="nil"/>
              <w:right w:val="nil"/>
            </w:tcBorders>
          </w:tcPr>
          <w:p w14:paraId="2C8149D0" w14:textId="77777777" w:rsidR="009F11D1" w:rsidRDefault="009F11D1" w:rsidP="0066566F">
            <w:pPr>
              <w:ind w:right="144"/>
              <w:rPr>
                <w:snapToGrid w:val="0"/>
                <w:sz w:val="24"/>
              </w:rPr>
            </w:pPr>
            <w:r>
              <w:rPr>
                <w:snapToGrid w:val="0"/>
                <w:sz w:val="16"/>
              </w:rPr>
              <w:t>140</w:t>
            </w:r>
          </w:p>
        </w:tc>
        <w:tc>
          <w:tcPr>
            <w:tcW w:w="720" w:type="dxa"/>
            <w:tcBorders>
              <w:top w:val="nil"/>
              <w:left w:val="nil"/>
              <w:bottom w:val="nil"/>
              <w:right w:val="nil"/>
            </w:tcBorders>
          </w:tcPr>
          <w:p w14:paraId="76F97AF7" w14:textId="77777777" w:rsidR="009F11D1" w:rsidRDefault="009F11D1" w:rsidP="0066566F">
            <w:pPr>
              <w:ind w:right="144"/>
              <w:rPr>
                <w:snapToGrid w:val="0"/>
                <w:sz w:val="24"/>
              </w:rPr>
            </w:pPr>
            <w:r>
              <w:rPr>
                <w:snapToGrid w:val="0"/>
                <w:sz w:val="16"/>
              </w:rPr>
              <w:t>DTM</w:t>
            </w:r>
          </w:p>
        </w:tc>
        <w:tc>
          <w:tcPr>
            <w:tcW w:w="3240" w:type="dxa"/>
            <w:tcBorders>
              <w:top w:val="nil"/>
              <w:left w:val="nil"/>
              <w:bottom w:val="single" w:sz="6" w:space="0" w:color="auto"/>
              <w:right w:val="nil"/>
            </w:tcBorders>
          </w:tcPr>
          <w:p w14:paraId="5BEF3DBB" w14:textId="77777777" w:rsidR="009F11D1" w:rsidRDefault="009F11D1" w:rsidP="0066566F">
            <w:pPr>
              <w:ind w:right="144"/>
              <w:rPr>
                <w:snapToGrid w:val="0"/>
                <w:sz w:val="24"/>
              </w:rPr>
            </w:pPr>
            <w:r>
              <w:rPr>
                <w:snapToGrid w:val="0"/>
                <w:sz w:val="16"/>
              </w:rPr>
              <w:t>Date/Time Reference</w:t>
            </w:r>
          </w:p>
        </w:tc>
        <w:tc>
          <w:tcPr>
            <w:tcW w:w="576" w:type="dxa"/>
            <w:tcBorders>
              <w:top w:val="nil"/>
              <w:left w:val="nil"/>
              <w:bottom w:val="single" w:sz="6" w:space="0" w:color="auto"/>
              <w:right w:val="nil"/>
            </w:tcBorders>
          </w:tcPr>
          <w:p w14:paraId="04200D46" w14:textId="77777777" w:rsidR="009F11D1" w:rsidRDefault="009F11D1" w:rsidP="0066566F">
            <w:pPr>
              <w:ind w:right="144"/>
              <w:jc w:val="center"/>
              <w:rPr>
                <w:snapToGrid w:val="0"/>
                <w:sz w:val="24"/>
              </w:rPr>
            </w:pPr>
            <w:r>
              <w:rPr>
                <w:snapToGrid w:val="0"/>
                <w:sz w:val="16"/>
              </w:rPr>
              <w:t>O</w:t>
            </w:r>
          </w:p>
        </w:tc>
        <w:tc>
          <w:tcPr>
            <w:tcW w:w="1007" w:type="dxa"/>
            <w:tcBorders>
              <w:top w:val="nil"/>
              <w:left w:val="nil"/>
              <w:bottom w:val="single" w:sz="6" w:space="0" w:color="auto"/>
              <w:right w:val="nil"/>
            </w:tcBorders>
          </w:tcPr>
          <w:p w14:paraId="5CA9DDD7" w14:textId="77777777" w:rsidR="009F11D1" w:rsidRDefault="009F11D1" w:rsidP="0066566F">
            <w:pPr>
              <w:ind w:right="144"/>
              <w:jc w:val="right"/>
              <w:rPr>
                <w:snapToGrid w:val="0"/>
                <w:sz w:val="24"/>
              </w:rPr>
            </w:pPr>
            <w:r>
              <w:rPr>
                <w:snapToGrid w:val="0"/>
                <w:sz w:val="16"/>
              </w:rPr>
              <w:t>&gt;1</w:t>
            </w:r>
          </w:p>
        </w:tc>
        <w:tc>
          <w:tcPr>
            <w:tcW w:w="1007" w:type="dxa"/>
            <w:tcBorders>
              <w:top w:val="nil"/>
              <w:left w:val="nil"/>
              <w:bottom w:val="single" w:sz="6" w:space="0" w:color="auto"/>
              <w:right w:val="nil"/>
            </w:tcBorders>
          </w:tcPr>
          <w:p w14:paraId="7BB06FC5" w14:textId="77777777" w:rsidR="009F11D1" w:rsidRDefault="009F11D1" w:rsidP="0066566F">
            <w:pPr>
              <w:ind w:right="144"/>
              <w:jc w:val="right"/>
              <w:rPr>
                <w:snapToGrid w:val="0"/>
                <w:sz w:val="24"/>
              </w:rPr>
            </w:pPr>
          </w:p>
        </w:tc>
        <w:tc>
          <w:tcPr>
            <w:tcW w:w="864" w:type="dxa"/>
            <w:tcBorders>
              <w:top w:val="nil"/>
              <w:left w:val="nil"/>
              <w:bottom w:val="single" w:sz="6" w:space="0" w:color="auto"/>
              <w:right w:val="nil"/>
            </w:tcBorders>
          </w:tcPr>
          <w:p w14:paraId="3ABCE3A2" w14:textId="77777777" w:rsidR="009F11D1" w:rsidRDefault="009F11D1" w:rsidP="0066566F">
            <w:pPr>
              <w:ind w:right="144"/>
              <w:jc w:val="center"/>
              <w:rPr>
                <w:snapToGrid w:val="0"/>
                <w:sz w:val="24"/>
              </w:rPr>
            </w:pPr>
          </w:p>
        </w:tc>
        <w:tc>
          <w:tcPr>
            <w:tcW w:w="108" w:type="dxa"/>
            <w:tcBorders>
              <w:top w:val="nil"/>
              <w:left w:val="nil"/>
              <w:bottom w:val="single" w:sz="6" w:space="0" w:color="auto"/>
              <w:right w:val="nil"/>
            </w:tcBorders>
          </w:tcPr>
          <w:p w14:paraId="7B759C7C" w14:textId="77777777" w:rsidR="009F11D1" w:rsidRDefault="009F11D1" w:rsidP="0066566F">
            <w:pPr>
              <w:ind w:right="144"/>
              <w:jc w:val="center"/>
              <w:rPr>
                <w:snapToGrid w:val="0"/>
                <w:sz w:val="24"/>
              </w:rPr>
            </w:pPr>
          </w:p>
        </w:tc>
        <w:tc>
          <w:tcPr>
            <w:tcW w:w="108" w:type="dxa"/>
            <w:tcBorders>
              <w:top w:val="nil"/>
              <w:left w:val="nil"/>
              <w:bottom w:val="single" w:sz="6" w:space="0" w:color="auto"/>
              <w:right w:val="nil"/>
            </w:tcBorders>
          </w:tcPr>
          <w:p w14:paraId="6A012AB2" w14:textId="77777777" w:rsidR="009F11D1" w:rsidRDefault="009F11D1" w:rsidP="0066566F">
            <w:pPr>
              <w:ind w:right="144"/>
              <w:jc w:val="center"/>
              <w:rPr>
                <w:snapToGrid w:val="0"/>
                <w:sz w:val="24"/>
              </w:rPr>
            </w:pPr>
          </w:p>
        </w:tc>
        <w:tc>
          <w:tcPr>
            <w:tcW w:w="108" w:type="dxa"/>
            <w:tcBorders>
              <w:top w:val="nil"/>
              <w:left w:val="nil"/>
              <w:bottom w:val="single" w:sz="6" w:space="0" w:color="auto"/>
              <w:right w:val="nil"/>
            </w:tcBorders>
          </w:tcPr>
          <w:p w14:paraId="49CFCD00" w14:textId="77777777" w:rsidR="009F11D1" w:rsidRDefault="009F11D1" w:rsidP="0066566F">
            <w:pPr>
              <w:ind w:right="144"/>
              <w:jc w:val="center"/>
              <w:rPr>
                <w:snapToGrid w:val="0"/>
                <w:sz w:val="24"/>
              </w:rPr>
            </w:pPr>
          </w:p>
        </w:tc>
        <w:tc>
          <w:tcPr>
            <w:tcW w:w="108" w:type="dxa"/>
            <w:tcBorders>
              <w:top w:val="nil"/>
              <w:left w:val="nil"/>
              <w:bottom w:val="single" w:sz="6" w:space="0" w:color="auto"/>
              <w:right w:val="nil"/>
            </w:tcBorders>
          </w:tcPr>
          <w:p w14:paraId="43F846C7" w14:textId="77777777" w:rsidR="009F11D1" w:rsidRDefault="009F11D1" w:rsidP="0066566F">
            <w:pPr>
              <w:ind w:right="144"/>
              <w:jc w:val="center"/>
              <w:rPr>
                <w:snapToGrid w:val="0"/>
                <w:sz w:val="24"/>
              </w:rPr>
            </w:pPr>
          </w:p>
        </w:tc>
        <w:tc>
          <w:tcPr>
            <w:tcW w:w="108" w:type="dxa"/>
            <w:tcBorders>
              <w:top w:val="nil"/>
              <w:left w:val="nil"/>
              <w:bottom w:val="single" w:sz="6" w:space="0" w:color="auto"/>
              <w:right w:val="single" w:sz="6" w:space="0" w:color="auto"/>
            </w:tcBorders>
          </w:tcPr>
          <w:p w14:paraId="26C0089A" w14:textId="77777777" w:rsidR="009F11D1" w:rsidRDefault="009F11D1" w:rsidP="0066566F">
            <w:pPr>
              <w:ind w:right="144"/>
              <w:jc w:val="center"/>
              <w:rPr>
                <w:snapToGrid w:val="0"/>
                <w:sz w:val="24"/>
              </w:rPr>
            </w:pPr>
          </w:p>
        </w:tc>
        <w:tc>
          <w:tcPr>
            <w:tcW w:w="108" w:type="dxa"/>
            <w:tcBorders>
              <w:top w:val="nil"/>
              <w:left w:val="nil"/>
              <w:bottom w:val="single" w:sz="6" w:space="0" w:color="auto"/>
              <w:right w:val="single" w:sz="6" w:space="0" w:color="auto"/>
            </w:tcBorders>
          </w:tcPr>
          <w:p w14:paraId="3016BA49" w14:textId="77777777" w:rsidR="009F11D1" w:rsidRDefault="009F11D1" w:rsidP="0066566F">
            <w:pPr>
              <w:ind w:right="144"/>
              <w:jc w:val="center"/>
              <w:rPr>
                <w:snapToGrid w:val="0"/>
                <w:sz w:val="24"/>
              </w:rPr>
            </w:pPr>
          </w:p>
        </w:tc>
      </w:tr>
      <w:tr w:rsidR="009F11D1" w14:paraId="61973BBB" w14:textId="77777777" w:rsidTr="0066566F">
        <w:trPr>
          <w:trHeight w:hRule="exact" w:val="72"/>
        </w:trPr>
        <w:tc>
          <w:tcPr>
            <w:tcW w:w="864" w:type="dxa"/>
            <w:tcBorders>
              <w:top w:val="nil"/>
              <w:left w:val="nil"/>
              <w:bottom w:val="nil"/>
              <w:right w:val="nil"/>
            </w:tcBorders>
          </w:tcPr>
          <w:p w14:paraId="4A9CFED1" w14:textId="77777777" w:rsidR="009F11D1" w:rsidRDefault="009F11D1" w:rsidP="0066566F">
            <w:pPr>
              <w:ind w:right="144"/>
              <w:rPr>
                <w:snapToGrid w:val="0"/>
                <w:sz w:val="24"/>
              </w:rPr>
            </w:pPr>
          </w:p>
        </w:tc>
        <w:tc>
          <w:tcPr>
            <w:tcW w:w="576" w:type="dxa"/>
            <w:tcBorders>
              <w:top w:val="nil"/>
              <w:left w:val="nil"/>
              <w:bottom w:val="nil"/>
              <w:right w:val="nil"/>
            </w:tcBorders>
          </w:tcPr>
          <w:p w14:paraId="03E87644" w14:textId="77777777" w:rsidR="009F11D1" w:rsidRDefault="009F11D1" w:rsidP="0066566F">
            <w:pPr>
              <w:ind w:right="144"/>
              <w:rPr>
                <w:snapToGrid w:val="0"/>
                <w:sz w:val="24"/>
              </w:rPr>
            </w:pPr>
          </w:p>
        </w:tc>
        <w:tc>
          <w:tcPr>
            <w:tcW w:w="720" w:type="dxa"/>
            <w:tcBorders>
              <w:top w:val="nil"/>
              <w:left w:val="nil"/>
              <w:bottom w:val="nil"/>
              <w:right w:val="nil"/>
            </w:tcBorders>
          </w:tcPr>
          <w:p w14:paraId="080DB61F" w14:textId="77777777" w:rsidR="009F11D1" w:rsidRDefault="009F11D1" w:rsidP="0066566F">
            <w:pPr>
              <w:ind w:right="144"/>
              <w:rPr>
                <w:snapToGrid w:val="0"/>
                <w:sz w:val="24"/>
              </w:rPr>
            </w:pPr>
          </w:p>
        </w:tc>
        <w:tc>
          <w:tcPr>
            <w:tcW w:w="3240" w:type="dxa"/>
            <w:tcBorders>
              <w:top w:val="nil"/>
              <w:left w:val="nil"/>
              <w:bottom w:val="nil"/>
              <w:right w:val="nil"/>
            </w:tcBorders>
          </w:tcPr>
          <w:p w14:paraId="11106535" w14:textId="77777777" w:rsidR="009F11D1" w:rsidRDefault="009F11D1" w:rsidP="0066566F">
            <w:pPr>
              <w:ind w:right="144"/>
              <w:rPr>
                <w:snapToGrid w:val="0"/>
                <w:sz w:val="24"/>
              </w:rPr>
            </w:pPr>
          </w:p>
        </w:tc>
        <w:tc>
          <w:tcPr>
            <w:tcW w:w="576" w:type="dxa"/>
            <w:tcBorders>
              <w:top w:val="nil"/>
              <w:left w:val="nil"/>
              <w:bottom w:val="nil"/>
              <w:right w:val="nil"/>
            </w:tcBorders>
          </w:tcPr>
          <w:p w14:paraId="3D076098" w14:textId="77777777" w:rsidR="009F11D1" w:rsidRDefault="009F11D1" w:rsidP="0066566F">
            <w:pPr>
              <w:ind w:right="144"/>
              <w:rPr>
                <w:snapToGrid w:val="0"/>
                <w:sz w:val="24"/>
              </w:rPr>
            </w:pPr>
          </w:p>
        </w:tc>
        <w:tc>
          <w:tcPr>
            <w:tcW w:w="1007" w:type="dxa"/>
            <w:tcBorders>
              <w:top w:val="nil"/>
              <w:left w:val="nil"/>
              <w:bottom w:val="nil"/>
              <w:right w:val="nil"/>
            </w:tcBorders>
          </w:tcPr>
          <w:p w14:paraId="5F1185DA" w14:textId="77777777" w:rsidR="009F11D1" w:rsidRDefault="009F11D1" w:rsidP="0066566F">
            <w:pPr>
              <w:ind w:right="144"/>
              <w:rPr>
                <w:snapToGrid w:val="0"/>
                <w:sz w:val="24"/>
              </w:rPr>
            </w:pPr>
          </w:p>
        </w:tc>
        <w:tc>
          <w:tcPr>
            <w:tcW w:w="1007" w:type="dxa"/>
            <w:tcBorders>
              <w:top w:val="nil"/>
              <w:left w:val="nil"/>
              <w:bottom w:val="nil"/>
              <w:right w:val="nil"/>
            </w:tcBorders>
          </w:tcPr>
          <w:p w14:paraId="3E48E5D8" w14:textId="77777777" w:rsidR="009F11D1" w:rsidRDefault="009F11D1" w:rsidP="0066566F">
            <w:pPr>
              <w:ind w:right="144"/>
              <w:rPr>
                <w:snapToGrid w:val="0"/>
                <w:sz w:val="24"/>
              </w:rPr>
            </w:pPr>
          </w:p>
        </w:tc>
        <w:tc>
          <w:tcPr>
            <w:tcW w:w="864" w:type="dxa"/>
            <w:tcBorders>
              <w:top w:val="nil"/>
              <w:left w:val="nil"/>
              <w:bottom w:val="nil"/>
              <w:right w:val="nil"/>
            </w:tcBorders>
          </w:tcPr>
          <w:p w14:paraId="0DA66DA8" w14:textId="77777777" w:rsidR="009F11D1" w:rsidRDefault="009F11D1" w:rsidP="0066566F">
            <w:pPr>
              <w:ind w:right="144"/>
              <w:rPr>
                <w:snapToGrid w:val="0"/>
                <w:sz w:val="24"/>
              </w:rPr>
            </w:pPr>
          </w:p>
        </w:tc>
        <w:tc>
          <w:tcPr>
            <w:tcW w:w="108" w:type="dxa"/>
            <w:tcBorders>
              <w:top w:val="nil"/>
              <w:left w:val="nil"/>
              <w:bottom w:val="nil"/>
              <w:right w:val="nil"/>
            </w:tcBorders>
          </w:tcPr>
          <w:p w14:paraId="44C985DF" w14:textId="77777777" w:rsidR="009F11D1" w:rsidRDefault="009F11D1" w:rsidP="0066566F">
            <w:pPr>
              <w:ind w:right="144"/>
              <w:rPr>
                <w:snapToGrid w:val="0"/>
                <w:sz w:val="24"/>
              </w:rPr>
            </w:pPr>
          </w:p>
        </w:tc>
        <w:tc>
          <w:tcPr>
            <w:tcW w:w="108" w:type="dxa"/>
            <w:tcBorders>
              <w:top w:val="nil"/>
              <w:left w:val="nil"/>
              <w:bottom w:val="nil"/>
              <w:right w:val="nil"/>
            </w:tcBorders>
          </w:tcPr>
          <w:p w14:paraId="02218C90" w14:textId="77777777" w:rsidR="009F11D1" w:rsidRDefault="009F11D1" w:rsidP="0066566F">
            <w:pPr>
              <w:ind w:right="144"/>
              <w:rPr>
                <w:snapToGrid w:val="0"/>
                <w:sz w:val="24"/>
              </w:rPr>
            </w:pPr>
          </w:p>
        </w:tc>
        <w:tc>
          <w:tcPr>
            <w:tcW w:w="108" w:type="dxa"/>
            <w:tcBorders>
              <w:top w:val="nil"/>
              <w:left w:val="nil"/>
              <w:bottom w:val="nil"/>
              <w:right w:val="nil"/>
            </w:tcBorders>
          </w:tcPr>
          <w:p w14:paraId="5C1A2DE7" w14:textId="77777777" w:rsidR="009F11D1" w:rsidRDefault="009F11D1" w:rsidP="0066566F">
            <w:pPr>
              <w:ind w:right="144"/>
              <w:rPr>
                <w:snapToGrid w:val="0"/>
                <w:sz w:val="24"/>
              </w:rPr>
            </w:pPr>
          </w:p>
        </w:tc>
        <w:tc>
          <w:tcPr>
            <w:tcW w:w="108" w:type="dxa"/>
            <w:tcBorders>
              <w:top w:val="nil"/>
              <w:left w:val="nil"/>
              <w:bottom w:val="nil"/>
              <w:right w:val="nil"/>
            </w:tcBorders>
          </w:tcPr>
          <w:p w14:paraId="735FDC98" w14:textId="77777777" w:rsidR="009F11D1" w:rsidRDefault="009F11D1" w:rsidP="0066566F">
            <w:pPr>
              <w:ind w:right="144"/>
              <w:rPr>
                <w:snapToGrid w:val="0"/>
                <w:sz w:val="24"/>
              </w:rPr>
            </w:pPr>
          </w:p>
        </w:tc>
        <w:tc>
          <w:tcPr>
            <w:tcW w:w="108" w:type="dxa"/>
            <w:tcBorders>
              <w:top w:val="nil"/>
              <w:left w:val="nil"/>
              <w:bottom w:val="nil"/>
              <w:right w:val="nil"/>
            </w:tcBorders>
          </w:tcPr>
          <w:p w14:paraId="3F9EB6B8" w14:textId="77777777" w:rsidR="009F11D1" w:rsidRDefault="009F11D1" w:rsidP="0066566F">
            <w:pPr>
              <w:ind w:right="144"/>
              <w:rPr>
                <w:snapToGrid w:val="0"/>
                <w:sz w:val="24"/>
              </w:rPr>
            </w:pPr>
          </w:p>
        </w:tc>
        <w:tc>
          <w:tcPr>
            <w:tcW w:w="108" w:type="dxa"/>
            <w:tcBorders>
              <w:top w:val="nil"/>
              <w:left w:val="nil"/>
              <w:bottom w:val="nil"/>
              <w:right w:val="nil"/>
            </w:tcBorders>
          </w:tcPr>
          <w:p w14:paraId="46D4824A" w14:textId="77777777" w:rsidR="009F11D1" w:rsidRDefault="009F11D1" w:rsidP="0066566F">
            <w:pPr>
              <w:ind w:right="144"/>
              <w:rPr>
                <w:snapToGrid w:val="0"/>
                <w:sz w:val="24"/>
              </w:rPr>
            </w:pPr>
          </w:p>
        </w:tc>
      </w:tr>
      <w:tr w:rsidR="009F11D1" w14:paraId="346EBEF5" w14:textId="77777777" w:rsidTr="0066566F">
        <w:tc>
          <w:tcPr>
            <w:tcW w:w="864" w:type="dxa"/>
            <w:tcBorders>
              <w:top w:val="nil"/>
              <w:left w:val="nil"/>
              <w:bottom w:val="nil"/>
              <w:right w:val="nil"/>
            </w:tcBorders>
          </w:tcPr>
          <w:p w14:paraId="01DB4F87" w14:textId="77777777" w:rsidR="009F11D1" w:rsidRDefault="009F11D1" w:rsidP="0066566F">
            <w:pPr>
              <w:ind w:right="144"/>
              <w:rPr>
                <w:snapToGrid w:val="0"/>
                <w:sz w:val="24"/>
              </w:rPr>
            </w:pPr>
            <w:r>
              <w:rPr>
                <w:snapToGrid w:val="0"/>
                <w:sz w:val="16"/>
              </w:rPr>
              <w:t>M</w:t>
            </w:r>
          </w:p>
        </w:tc>
        <w:tc>
          <w:tcPr>
            <w:tcW w:w="576" w:type="dxa"/>
            <w:tcBorders>
              <w:top w:val="nil"/>
              <w:left w:val="nil"/>
              <w:bottom w:val="nil"/>
              <w:right w:val="nil"/>
            </w:tcBorders>
          </w:tcPr>
          <w:p w14:paraId="5586924F" w14:textId="77777777" w:rsidR="009F11D1" w:rsidRDefault="009F11D1" w:rsidP="0066566F">
            <w:pPr>
              <w:ind w:right="144"/>
              <w:rPr>
                <w:snapToGrid w:val="0"/>
                <w:sz w:val="24"/>
              </w:rPr>
            </w:pPr>
            <w:r>
              <w:rPr>
                <w:snapToGrid w:val="0"/>
                <w:sz w:val="16"/>
              </w:rPr>
              <w:t>150</w:t>
            </w:r>
          </w:p>
        </w:tc>
        <w:tc>
          <w:tcPr>
            <w:tcW w:w="720" w:type="dxa"/>
            <w:tcBorders>
              <w:top w:val="nil"/>
              <w:left w:val="nil"/>
              <w:bottom w:val="nil"/>
              <w:right w:val="nil"/>
            </w:tcBorders>
          </w:tcPr>
          <w:p w14:paraId="26A7B73F" w14:textId="77777777" w:rsidR="009F11D1" w:rsidRDefault="009F11D1" w:rsidP="0066566F">
            <w:pPr>
              <w:ind w:right="144"/>
              <w:rPr>
                <w:snapToGrid w:val="0"/>
                <w:sz w:val="24"/>
              </w:rPr>
            </w:pPr>
            <w:r>
              <w:rPr>
                <w:snapToGrid w:val="0"/>
                <w:sz w:val="16"/>
              </w:rPr>
              <w:t>SE</w:t>
            </w:r>
          </w:p>
        </w:tc>
        <w:tc>
          <w:tcPr>
            <w:tcW w:w="3240" w:type="dxa"/>
            <w:tcBorders>
              <w:top w:val="nil"/>
              <w:left w:val="nil"/>
              <w:bottom w:val="nil"/>
              <w:right w:val="nil"/>
            </w:tcBorders>
          </w:tcPr>
          <w:p w14:paraId="0B2DAE80" w14:textId="77777777" w:rsidR="009F11D1" w:rsidRDefault="009F11D1" w:rsidP="0066566F">
            <w:pPr>
              <w:ind w:right="144"/>
              <w:rPr>
                <w:snapToGrid w:val="0"/>
                <w:sz w:val="24"/>
              </w:rPr>
            </w:pPr>
            <w:r>
              <w:rPr>
                <w:snapToGrid w:val="0"/>
                <w:sz w:val="16"/>
              </w:rPr>
              <w:t>Transaction Set Trailer</w:t>
            </w:r>
          </w:p>
        </w:tc>
        <w:tc>
          <w:tcPr>
            <w:tcW w:w="576" w:type="dxa"/>
            <w:tcBorders>
              <w:top w:val="nil"/>
              <w:left w:val="nil"/>
              <w:bottom w:val="nil"/>
              <w:right w:val="nil"/>
            </w:tcBorders>
          </w:tcPr>
          <w:p w14:paraId="728C2A55" w14:textId="77777777" w:rsidR="009F11D1" w:rsidRDefault="009F11D1" w:rsidP="0066566F">
            <w:pPr>
              <w:ind w:right="144"/>
              <w:jc w:val="center"/>
              <w:rPr>
                <w:snapToGrid w:val="0"/>
                <w:sz w:val="24"/>
              </w:rPr>
            </w:pPr>
            <w:r>
              <w:rPr>
                <w:snapToGrid w:val="0"/>
                <w:sz w:val="16"/>
              </w:rPr>
              <w:t>M</w:t>
            </w:r>
          </w:p>
        </w:tc>
        <w:tc>
          <w:tcPr>
            <w:tcW w:w="1007" w:type="dxa"/>
            <w:tcBorders>
              <w:top w:val="nil"/>
              <w:left w:val="nil"/>
              <w:bottom w:val="nil"/>
              <w:right w:val="nil"/>
            </w:tcBorders>
          </w:tcPr>
          <w:p w14:paraId="0640E3D0" w14:textId="77777777" w:rsidR="009F11D1" w:rsidRDefault="009F11D1" w:rsidP="0066566F">
            <w:pPr>
              <w:ind w:right="144"/>
              <w:jc w:val="right"/>
              <w:rPr>
                <w:snapToGrid w:val="0"/>
                <w:sz w:val="24"/>
              </w:rPr>
            </w:pPr>
            <w:r>
              <w:rPr>
                <w:snapToGrid w:val="0"/>
                <w:sz w:val="16"/>
              </w:rPr>
              <w:t>1</w:t>
            </w:r>
          </w:p>
        </w:tc>
        <w:tc>
          <w:tcPr>
            <w:tcW w:w="1007" w:type="dxa"/>
            <w:tcBorders>
              <w:top w:val="nil"/>
              <w:left w:val="nil"/>
              <w:bottom w:val="nil"/>
              <w:right w:val="nil"/>
            </w:tcBorders>
          </w:tcPr>
          <w:p w14:paraId="02704974" w14:textId="77777777" w:rsidR="009F11D1" w:rsidRDefault="009F11D1" w:rsidP="0066566F">
            <w:pPr>
              <w:ind w:right="144"/>
              <w:jc w:val="right"/>
              <w:rPr>
                <w:snapToGrid w:val="0"/>
                <w:sz w:val="24"/>
              </w:rPr>
            </w:pPr>
          </w:p>
        </w:tc>
        <w:tc>
          <w:tcPr>
            <w:tcW w:w="864" w:type="dxa"/>
            <w:tcBorders>
              <w:top w:val="nil"/>
              <w:left w:val="nil"/>
              <w:bottom w:val="nil"/>
              <w:right w:val="nil"/>
            </w:tcBorders>
          </w:tcPr>
          <w:p w14:paraId="28BEA508"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34CDFF19"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5DC02EBB"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30CDB52B"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5EAC086A"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08CBA387" w14:textId="77777777" w:rsidR="009F11D1" w:rsidRDefault="009F11D1" w:rsidP="0066566F">
            <w:pPr>
              <w:ind w:right="144"/>
              <w:jc w:val="center"/>
              <w:rPr>
                <w:snapToGrid w:val="0"/>
                <w:sz w:val="24"/>
              </w:rPr>
            </w:pPr>
          </w:p>
        </w:tc>
        <w:tc>
          <w:tcPr>
            <w:tcW w:w="108" w:type="dxa"/>
            <w:tcBorders>
              <w:top w:val="nil"/>
              <w:left w:val="nil"/>
              <w:bottom w:val="nil"/>
              <w:right w:val="nil"/>
            </w:tcBorders>
          </w:tcPr>
          <w:p w14:paraId="074D1D6E" w14:textId="77777777" w:rsidR="009F11D1" w:rsidRDefault="009F11D1" w:rsidP="0066566F">
            <w:pPr>
              <w:ind w:right="144"/>
              <w:jc w:val="center"/>
              <w:rPr>
                <w:snapToGrid w:val="0"/>
                <w:sz w:val="24"/>
              </w:rPr>
            </w:pPr>
          </w:p>
        </w:tc>
      </w:tr>
    </w:tbl>
    <w:p w14:paraId="17A0871C" w14:textId="77777777" w:rsidR="009F11D1" w:rsidRDefault="009F11D1" w:rsidP="009F11D1">
      <w:pPr>
        <w:rPr>
          <w:snapToGrid w:val="0"/>
          <w:sz w:val="16"/>
        </w:rPr>
      </w:pPr>
    </w:p>
    <w:p w14:paraId="046C094E" w14:textId="77777777" w:rsidR="009F11D1" w:rsidRDefault="009F11D1" w:rsidP="009F11D1">
      <w:pPr>
        <w:rPr>
          <w:snapToGrid w:val="0"/>
        </w:rPr>
      </w:pPr>
      <w:r>
        <w:rPr>
          <w:b/>
          <w:snapToGrid w:val="0"/>
          <w:sz w:val="24"/>
        </w:rPr>
        <w:t>Transaction Set Notes</w:t>
      </w:r>
    </w:p>
    <w:p w14:paraId="3FAD976E" w14:textId="77777777" w:rsidR="009F11D1" w:rsidRDefault="009F11D1" w:rsidP="009F11D1">
      <w:pPr>
        <w:rPr>
          <w:snapToGrid w:val="0"/>
        </w:rPr>
      </w:pPr>
    </w:p>
    <w:p w14:paraId="0197233E" w14:textId="77777777" w:rsidR="009F11D1" w:rsidRDefault="009F11D1" w:rsidP="009F11D1">
      <w:pPr>
        <w:tabs>
          <w:tab w:val="left" w:pos="547"/>
        </w:tabs>
        <w:ind w:left="547" w:hanging="547"/>
        <w:rPr>
          <w:snapToGrid w:val="0"/>
        </w:rPr>
      </w:pPr>
      <w:r>
        <w:rPr>
          <w:b/>
          <w:snapToGrid w:val="0"/>
        </w:rPr>
        <w:t>1.</w:t>
      </w:r>
      <w:r>
        <w:rPr>
          <w:snapToGrid w:val="0"/>
        </w:rPr>
        <w:tab/>
        <w:t>The N1 loop is used to identify the transaction sender and receiver.</w:t>
      </w:r>
    </w:p>
    <w:p w14:paraId="1E2FB18E" w14:textId="77777777" w:rsidR="009F11D1" w:rsidRDefault="009F11D1" w:rsidP="009F11D1">
      <w:pPr>
        <w:tabs>
          <w:tab w:val="left" w:pos="547"/>
        </w:tabs>
        <w:ind w:left="547" w:hanging="547"/>
        <w:rPr>
          <w:snapToGrid w:val="0"/>
        </w:rPr>
      </w:pPr>
      <w:r>
        <w:rPr>
          <w:b/>
          <w:snapToGrid w:val="0"/>
        </w:rPr>
        <w:t>2.</w:t>
      </w:r>
      <w:r>
        <w:rPr>
          <w:snapToGrid w:val="0"/>
        </w:rPr>
        <w:tab/>
        <w:t>The NM1 loop is used to identify the parties associated with the individual line item (LIN), such as an individual consumer in a consolidated third party Consumer Service Provider transaction.</w:t>
      </w:r>
    </w:p>
    <w:p w14:paraId="26BB58A0" w14:textId="77777777" w:rsidR="009F11D1" w:rsidRDefault="009F11D1" w:rsidP="009F11D1">
      <w:pPr>
        <w:rPr>
          <w:snapToGrid w:val="0"/>
        </w:rPr>
      </w:pPr>
    </w:p>
    <w:p w14:paraId="7C43AE67" w14:textId="77777777" w:rsidR="009F11D1" w:rsidRDefault="009F11D1" w:rsidP="009F11D1">
      <w:pPr>
        <w:adjustRightInd w:val="0"/>
      </w:pPr>
      <w:r>
        <w:t xml:space="preserve">For use on an alphanumeric field, Texas SET recognizes all characters within the Basic Character Set.  Within the Extended Character Set, Texas SET recognizes all character sets except all Select Language Characters found in </w:t>
      </w:r>
      <w:r>
        <w:lastRenderedPageBreak/>
        <w:t xml:space="preserve">Section 3.3.2 item (4) of X12 Application Control Structure. Exceptions to ANSI Standards for alphanumeric fields are noted in gray boxes of this Implementation Guide. </w:t>
      </w:r>
    </w:p>
    <w:p w14:paraId="4B86976C" w14:textId="77777777" w:rsidR="009F11D1" w:rsidRDefault="009F11D1" w:rsidP="009F11D1">
      <w:pPr>
        <w:adjustRightInd w:val="0"/>
      </w:pPr>
    </w:p>
    <w:p w14:paraId="056BDEFB" w14:textId="77777777" w:rsidR="009F11D1" w:rsidRDefault="009F11D1" w:rsidP="009F11D1">
      <w:pPr>
        <w:adjustRightInd w:val="0"/>
      </w:pPr>
      <w:r>
        <w:t>Receipt of the Select Language Characters found in Section 3.3.2 item (4) of the Application Control Structure may be rejected with a 997 Reject transaction by recipient.</w:t>
      </w:r>
    </w:p>
    <w:p w14:paraId="1656075F" w14:textId="77777777" w:rsidR="009F11D1" w:rsidRDefault="009F11D1" w:rsidP="009F11D1">
      <w:pPr>
        <w:adjustRightInd w:val="0"/>
      </w:pPr>
    </w:p>
    <w:p w14:paraId="7D658639" w14:textId="77777777" w:rsidR="009F11D1" w:rsidRDefault="009F11D1" w:rsidP="009F11D1">
      <w:pPr>
        <w:adjustRightInd w:val="0"/>
      </w:pPr>
      <w:r>
        <w:t>For reference, the Select Language Characters found in Section 3.3.2 item (4) of the ANSI Standards are:</w:t>
      </w:r>
    </w:p>
    <w:p w14:paraId="4177F180" w14:textId="3ADB3A2F" w:rsidR="007A7C12" w:rsidRDefault="009F11D1" w:rsidP="009F11D1">
      <w:pPr>
        <w:tabs>
          <w:tab w:val="right" w:pos="1800"/>
          <w:tab w:val="left" w:pos="2160"/>
        </w:tabs>
        <w:rPr>
          <w:b/>
          <w:szCs w:val="24"/>
        </w:rPr>
      </w:pPr>
      <w:r>
        <w:t>À|Á|Â|Ä|à|á|â|ä|È|É|Ê|è|é|ê|ë|Ì|Í|Î|ì|í|î|ï|Ò|Ó|Ô|Ö|ò|ó|ô|ö|Ù|Ú|Û|Ü|ù|ú|û|ü|Ç|ç|Ñ|ñ|¿|¡</w:t>
      </w:r>
      <w:ins w:id="32" w:author="ERCOT" w:date="2023-03-30T15:35:00Z">
        <w:r w:rsidR="003C6D4F">
          <w:rPr>
            <w:szCs w:val="24"/>
          </w:rPr>
          <w:br w:type="page"/>
        </w:r>
        <w:bookmarkStart w:id="33" w:name="book1"/>
        <w:bookmarkEnd w:id="33"/>
        <w:r w:rsidR="003C6D4F">
          <w:rPr>
            <w:b/>
            <w:szCs w:val="24"/>
          </w:rPr>
          <w:lastRenderedPageBreak/>
          <w:tab/>
        </w:r>
      </w:ins>
      <w:r w:rsidR="003C6D4F">
        <w:rPr>
          <w:b/>
          <w:szCs w:val="24"/>
        </w:rPr>
        <w:t>Segment:</w:t>
      </w:r>
      <w:r w:rsidR="003C6D4F">
        <w:rPr>
          <w:b/>
          <w:szCs w:val="24"/>
        </w:rPr>
        <w:tab/>
      </w:r>
      <w:r w:rsidR="003C6D4F">
        <w:rPr>
          <w:b/>
          <w:sz w:val="40"/>
          <w:szCs w:val="24"/>
        </w:rPr>
        <w:t xml:space="preserve">ST </w:t>
      </w:r>
      <w:r w:rsidR="003C6D4F">
        <w:rPr>
          <w:b/>
          <w:szCs w:val="24"/>
        </w:rPr>
        <w:t>Transaction Set Header</w:t>
      </w:r>
    </w:p>
    <w:p w14:paraId="31789C03"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B05DC3A" w14:textId="77777777" w:rsidR="007A7C12" w:rsidRDefault="003C6D4F">
      <w:pPr>
        <w:tabs>
          <w:tab w:val="right" w:pos="1800"/>
          <w:tab w:val="left" w:pos="2160"/>
        </w:tabs>
        <w:adjustRightInd w:val="0"/>
        <w:ind w:left="2160" w:hanging="2160"/>
        <w:rPr>
          <w:szCs w:val="24"/>
        </w:rPr>
      </w:pPr>
      <w:r>
        <w:rPr>
          <w:szCs w:val="24"/>
        </w:rPr>
        <w:tab/>
      </w:r>
      <w:r>
        <w:rPr>
          <w:b/>
          <w:szCs w:val="24"/>
        </w:rPr>
        <w:t>Loop:</w:t>
      </w:r>
    </w:p>
    <w:p w14:paraId="2ADEA5AB"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A8649B1"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4CC5EA76"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5FC07E91"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indicate the start of a transaction set and to assign a control number</w:t>
      </w:r>
    </w:p>
    <w:p w14:paraId="76C4686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p>
    <w:p w14:paraId="67E513B3"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The transaction set identifier (ST01) is used by the translation routines of the interchange partners to select the appropriate transaction set definition (e.g., 810 selects the Invoice Transaction Set).</w:t>
      </w:r>
    </w:p>
    <w:p w14:paraId="5A31985C"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1CB48FEB" w14:textId="77777777">
        <w:tc>
          <w:tcPr>
            <w:tcW w:w="1944" w:type="dxa"/>
            <w:tcBorders>
              <w:top w:val="nil"/>
              <w:left w:val="nil"/>
              <w:bottom w:val="nil"/>
              <w:right w:val="nil"/>
            </w:tcBorders>
          </w:tcPr>
          <w:p w14:paraId="3BAEF590"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420F5D9E"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62875B1A" w14:textId="77777777" w:rsidR="007A7C12" w:rsidRDefault="003C6D4F">
            <w:pPr>
              <w:adjustRightInd w:val="0"/>
              <w:ind w:right="144"/>
              <w:rPr>
                <w:szCs w:val="24"/>
              </w:rPr>
            </w:pPr>
            <w:r>
              <w:rPr>
                <w:szCs w:val="24"/>
              </w:rPr>
              <w:t>Required</w:t>
            </w:r>
          </w:p>
          <w:p w14:paraId="7DBED314" w14:textId="77777777" w:rsidR="007A7C12" w:rsidRDefault="007A7C12">
            <w:pPr>
              <w:adjustRightInd w:val="0"/>
              <w:ind w:right="144"/>
              <w:rPr>
                <w:sz w:val="24"/>
                <w:szCs w:val="24"/>
              </w:rPr>
            </w:pPr>
          </w:p>
        </w:tc>
      </w:tr>
      <w:tr w:rsidR="007A7C12" w14:paraId="4545E501" w14:textId="77777777">
        <w:tc>
          <w:tcPr>
            <w:tcW w:w="1944" w:type="dxa"/>
            <w:tcBorders>
              <w:top w:val="nil"/>
              <w:left w:val="nil"/>
              <w:bottom w:val="nil"/>
              <w:right w:val="nil"/>
            </w:tcBorders>
          </w:tcPr>
          <w:p w14:paraId="5601E257" w14:textId="77777777" w:rsidR="007A7C12" w:rsidRDefault="007A7C12">
            <w:pPr>
              <w:adjustRightInd w:val="0"/>
              <w:ind w:right="144"/>
              <w:rPr>
                <w:sz w:val="24"/>
                <w:szCs w:val="24"/>
              </w:rPr>
            </w:pPr>
          </w:p>
        </w:tc>
        <w:tc>
          <w:tcPr>
            <w:tcW w:w="216" w:type="dxa"/>
            <w:tcBorders>
              <w:top w:val="nil"/>
              <w:left w:val="nil"/>
              <w:bottom w:val="nil"/>
              <w:right w:val="nil"/>
            </w:tcBorders>
          </w:tcPr>
          <w:p w14:paraId="215517BF"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587CC2B1" w14:textId="77777777" w:rsidR="007A7C12" w:rsidRDefault="003C6D4F">
            <w:pPr>
              <w:adjustRightInd w:val="0"/>
              <w:ind w:right="144"/>
              <w:rPr>
                <w:sz w:val="24"/>
                <w:szCs w:val="24"/>
              </w:rPr>
            </w:pPr>
            <w:r>
              <w:rPr>
                <w:szCs w:val="24"/>
              </w:rPr>
              <w:t>ST~814~000000001</w:t>
            </w:r>
          </w:p>
        </w:tc>
      </w:tr>
    </w:tbl>
    <w:p w14:paraId="256F3600" w14:textId="77777777" w:rsidR="007A7C12" w:rsidRDefault="007A7C12">
      <w:pPr>
        <w:adjustRightInd w:val="0"/>
        <w:rPr>
          <w:szCs w:val="24"/>
        </w:rPr>
      </w:pPr>
    </w:p>
    <w:p w14:paraId="36776149" w14:textId="77777777" w:rsidR="007A7C12" w:rsidRDefault="003C6D4F">
      <w:pPr>
        <w:adjustRightInd w:val="0"/>
        <w:jc w:val="center"/>
        <w:rPr>
          <w:b/>
          <w:szCs w:val="24"/>
        </w:rPr>
      </w:pPr>
      <w:r>
        <w:rPr>
          <w:b/>
          <w:szCs w:val="24"/>
        </w:rPr>
        <w:t>Data Element Summary</w:t>
      </w:r>
    </w:p>
    <w:p w14:paraId="1CDC0BB5"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B9DE98"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A7C12" w14:paraId="53E071A2" w14:textId="77777777">
        <w:tc>
          <w:tcPr>
            <w:tcW w:w="1007" w:type="dxa"/>
            <w:tcBorders>
              <w:top w:val="nil"/>
              <w:left w:val="nil"/>
              <w:bottom w:val="nil"/>
              <w:right w:val="nil"/>
            </w:tcBorders>
          </w:tcPr>
          <w:p w14:paraId="359D3DC5"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576C28" w14:textId="77777777" w:rsidR="007A7C12" w:rsidRDefault="003C6D4F">
            <w:pPr>
              <w:adjustRightInd w:val="0"/>
              <w:ind w:right="144"/>
              <w:jc w:val="center"/>
              <w:rPr>
                <w:sz w:val="24"/>
                <w:szCs w:val="24"/>
              </w:rPr>
            </w:pPr>
            <w:r>
              <w:rPr>
                <w:b/>
                <w:szCs w:val="24"/>
              </w:rPr>
              <w:t>ST01</w:t>
            </w:r>
          </w:p>
        </w:tc>
        <w:tc>
          <w:tcPr>
            <w:tcW w:w="892" w:type="dxa"/>
            <w:tcBorders>
              <w:top w:val="nil"/>
              <w:left w:val="nil"/>
              <w:bottom w:val="nil"/>
              <w:right w:val="nil"/>
            </w:tcBorders>
          </w:tcPr>
          <w:p w14:paraId="70DD2035" w14:textId="77777777" w:rsidR="007A7C12" w:rsidRDefault="003C6D4F">
            <w:pPr>
              <w:adjustRightInd w:val="0"/>
              <w:ind w:right="144"/>
              <w:jc w:val="center"/>
              <w:rPr>
                <w:sz w:val="24"/>
                <w:szCs w:val="24"/>
              </w:rPr>
            </w:pPr>
            <w:r>
              <w:rPr>
                <w:b/>
                <w:szCs w:val="24"/>
              </w:rPr>
              <w:t>143</w:t>
            </w:r>
          </w:p>
        </w:tc>
        <w:tc>
          <w:tcPr>
            <w:tcW w:w="4968" w:type="dxa"/>
            <w:gridSpan w:val="4"/>
            <w:tcBorders>
              <w:top w:val="nil"/>
              <w:left w:val="nil"/>
              <w:bottom w:val="nil"/>
              <w:right w:val="nil"/>
            </w:tcBorders>
          </w:tcPr>
          <w:p w14:paraId="6E297DD3" w14:textId="77777777" w:rsidR="007A7C12" w:rsidRDefault="003C6D4F">
            <w:pPr>
              <w:adjustRightInd w:val="0"/>
              <w:ind w:right="144"/>
              <w:rPr>
                <w:sz w:val="24"/>
                <w:szCs w:val="24"/>
              </w:rPr>
            </w:pPr>
            <w:r>
              <w:rPr>
                <w:b/>
                <w:szCs w:val="24"/>
              </w:rPr>
              <w:t>Transaction Set Identifier Code</w:t>
            </w:r>
          </w:p>
        </w:tc>
        <w:tc>
          <w:tcPr>
            <w:tcW w:w="432" w:type="dxa"/>
            <w:tcBorders>
              <w:top w:val="nil"/>
              <w:left w:val="nil"/>
              <w:bottom w:val="nil"/>
              <w:right w:val="nil"/>
            </w:tcBorders>
          </w:tcPr>
          <w:p w14:paraId="48CCE922"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7818A353"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643EAF85" w14:textId="77777777" w:rsidR="007A7C12" w:rsidRDefault="003C6D4F">
            <w:pPr>
              <w:adjustRightInd w:val="0"/>
              <w:ind w:right="144"/>
              <w:rPr>
                <w:sz w:val="24"/>
                <w:szCs w:val="24"/>
              </w:rPr>
            </w:pPr>
            <w:r>
              <w:rPr>
                <w:b/>
                <w:szCs w:val="24"/>
              </w:rPr>
              <w:t>ID 3/3</w:t>
            </w:r>
          </w:p>
        </w:tc>
      </w:tr>
      <w:tr w:rsidR="007A7C12" w14:paraId="202C4037" w14:textId="77777777">
        <w:trPr>
          <w:gridAfter w:val="1"/>
          <w:wAfter w:w="330" w:type="dxa"/>
        </w:trPr>
        <w:tc>
          <w:tcPr>
            <w:tcW w:w="2980" w:type="dxa"/>
            <w:gridSpan w:val="3"/>
            <w:tcBorders>
              <w:top w:val="nil"/>
              <w:left w:val="nil"/>
              <w:bottom w:val="nil"/>
              <w:right w:val="nil"/>
            </w:tcBorders>
          </w:tcPr>
          <w:p w14:paraId="64743867"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59A4BE7A" w14:textId="77777777" w:rsidR="007A7C12" w:rsidRDefault="003C6D4F">
            <w:pPr>
              <w:adjustRightInd w:val="0"/>
              <w:ind w:right="144"/>
              <w:rPr>
                <w:sz w:val="24"/>
                <w:szCs w:val="24"/>
              </w:rPr>
            </w:pPr>
            <w:r>
              <w:rPr>
                <w:szCs w:val="24"/>
              </w:rPr>
              <w:t>Code uniquely identifying a Transaction Set</w:t>
            </w:r>
          </w:p>
        </w:tc>
      </w:tr>
      <w:tr w:rsidR="007A7C12" w14:paraId="10D323EF" w14:textId="77777777">
        <w:trPr>
          <w:gridAfter w:val="1"/>
          <w:wAfter w:w="331" w:type="dxa"/>
        </w:trPr>
        <w:tc>
          <w:tcPr>
            <w:tcW w:w="3168" w:type="dxa"/>
            <w:gridSpan w:val="4"/>
            <w:tcBorders>
              <w:top w:val="nil"/>
              <w:left w:val="nil"/>
              <w:bottom w:val="nil"/>
              <w:right w:val="nil"/>
            </w:tcBorders>
          </w:tcPr>
          <w:p w14:paraId="5CA8350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C0820F8" w14:textId="77777777" w:rsidR="007A7C12" w:rsidRDefault="003C6D4F">
            <w:pPr>
              <w:adjustRightInd w:val="0"/>
              <w:ind w:right="144"/>
              <w:rPr>
                <w:sz w:val="24"/>
                <w:szCs w:val="24"/>
              </w:rPr>
            </w:pPr>
            <w:r>
              <w:rPr>
                <w:szCs w:val="24"/>
              </w:rPr>
              <w:t>814</w:t>
            </w:r>
          </w:p>
        </w:tc>
        <w:tc>
          <w:tcPr>
            <w:tcW w:w="144" w:type="dxa"/>
            <w:tcBorders>
              <w:top w:val="nil"/>
              <w:left w:val="nil"/>
              <w:bottom w:val="nil"/>
              <w:right w:val="nil"/>
            </w:tcBorders>
          </w:tcPr>
          <w:p w14:paraId="1EE59D7E"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69D7A49E" w14:textId="77777777" w:rsidR="007A7C12" w:rsidRDefault="003C6D4F">
            <w:pPr>
              <w:adjustRightInd w:val="0"/>
              <w:ind w:right="144"/>
              <w:rPr>
                <w:sz w:val="24"/>
                <w:szCs w:val="24"/>
              </w:rPr>
            </w:pPr>
            <w:r>
              <w:rPr>
                <w:szCs w:val="24"/>
              </w:rPr>
              <w:t>General Request, Response or Confirmation</w:t>
            </w:r>
          </w:p>
        </w:tc>
      </w:tr>
      <w:tr w:rsidR="007A7C12" w14:paraId="07177E57" w14:textId="77777777">
        <w:tc>
          <w:tcPr>
            <w:tcW w:w="1007" w:type="dxa"/>
            <w:tcBorders>
              <w:top w:val="nil"/>
              <w:left w:val="nil"/>
              <w:bottom w:val="nil"/>
              <w:right w:val="nil"/>
            </w:tcBorders>
          </w:tcPr>
          <w:p w14:paraId="0F1635D5"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21BF415" w14:textId="77777777" w:rsidR="007A7C12" w:rsidRDefault="003C6D4F">
            <w:pPr>
              <w:adjustRightInd w:val="0"/>
              <w:ind w:right="144"/>
              <w:jc w:val="center"/>
              <w:rPr>
                <w:sz w:val="24"/>
                <w:szCs w:val="24"/>
              </w:rPr>
            </w:pPr>
            <w:r>
              <w:rPr>
                <w:b/>
                <w:szCs w:val="24"/>
              </w:rPr>
              <w:t>ST02</w:t>
            </w:r>
          </w:p>
        </w:tc>
        <w:tc>
          <w:tcPr>
            <w:tcW w:w="892" w:type="dxa"/>
            <w:tcBorders>
              <w:top w:val="nil"/>
              <w:left w:val="nil"/>
              <w:bottom w:val="nil"/>
              <w:right w:val="nil"/>
            </w:tcBorders>
          </w:tcPr>
          <w:p w14:paraId="656FC34F" w14:textId="77777777" w:rsidR="007A7C12" w:rsidRDefault="003C6D4F">
            <w:pPr>
              <w:adjustRightInd w:val="0"/>
              <w:ind w:right="144"/>
              <w:jc w:val="center"/>
              <w:rPr>
                <w:sz w:val="24"/>
                <w:szCs w:val="24"/>
              </w:rPr>
            </w:pPr>
            <w:r>
              <w:rPr>
                <w:b/>
                <w:szCs w:val="24"/>
              </w:rPr>
              <w:t>329</w:t>
            </w:r>
          </w:p>
        </w:tc>
        <w:tc>
          <w:tcPr>
            <w:tcW w:w="4968" w:type="dxa"/>
            <w:gridSpan w:val="4"/>
            <w:tcBorders>
              <w:top w:val="nil"/>
              <w:left w:val="nil"/>
              <w:bottom w:val="nil"/>
              <w:right w:val="nil"/>
            </w:tcBorders>
          </w:tcPr>
          <w:p w14:paraId="0BA4AD4E" w14:textId="77777777" w:rsidR="007A7C12" w:rsidRDefault="003C6D4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479949A0"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EAA531E"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4743977D" w14:textId="77777777" w:rsidR="007A7C12" w:rsidRDefault="003C6D4F">
            <w:pPr>
              <w:adjustRightInd w:val="0"/>
              <w:ind w:right="144"/>
              <w:rPr>
                <w:sz w:val="24"/>
                <w:szCs w:val="24"/>
              </w:rPr>
            </w:pPr>
            <w:r>
              <w:rPr>
                <w:b/>
                <w:szCs w:val="24"/>
              </w:rPr>
              <w:t>AN 4/9</w:t>
            </w:r>
          </w:p>
        </w:tc>
      </w:tr>
      <w:tr w:rsidR="007A7C12" w14:paraId="3A1F52F9" w14:textId="77777777">
        <w:trPr>
          <w:gridAfter w:val="1"/>
          <w:wAfter w:w="330" w:type="dxa"/>
        </w:trPr>
        <w:tc>
          <w:tcPr>
            <w:tcW w:w="2980" w:type="dxa"/>
            <w:gridSpan w:val="3"/>
            <w:tcBorders>
              <w:top w:val="nil"/>
              <w:left w:val="nil"/>
              <w:bottom w:val="nil"/>
              <w:right w:val="nil"/>
            </w:tcBorders>
          </w:tcPr>
          <w:p w14:paraId="2B56809C"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3090B292" w14:textId="77777777" w:rsidR="007A7C12" w:rsidRDefault="003C6D4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5EBEDC51" w14:textId="77777777" w:rsidR="007A7C12" w:rsidRDefault="003C6D4F">
      <w:pPr>
        <w:tabs>
          <w:tab w:val="right" w:pos="1800"/>
          <w:tab w:val="left" w:pos="2160"/>
        </w:tabs>
        <w:adjustRightInd w:val="0"/>
        <w:ind w:left="2160" w:hanging="2160"/>
        <w:rPr>
          <w:b/>
          <w:szCs w:val="24"/>
        </w:rPr>
      </w:pPr>
      <w:r>
        <w:rPr>
          <w:szCs w:val="24"/>
        </w:rPr>
        <w:br w:type="page"/>
      </w:r>
      <w:bookmarkStart w:id="34" w:name="book2"/>
      <w:bookmarkEnd w:id="34"/>
      <w:r>
        <w:rPr>
          <w:b/>
          <w:szCs w:val="24"/>
        </w:rPr>
        <w:lastRenderedPageBreak/>
        <w:tab/>
        <w:t>Segment:</w:t>
      </w:r>
      <w:r>
        <w:rPr>
          <w:b/>
          <w:szCs w:val="24"/>
        </w:rPr>
        <w:tab/>
      </w:r>
      <w:r>
        <w:rPr>
          <w:b/>
          <w:sz w:val="40"/>
          <w:szCs w:val="24"/>
        </w:rPr>
        <w:t xml:space="preserve">BGN </w:t>
      </w:r>
      <w:r>
        <w:rPr>
          <w:b/>
          <w:szCs w:val="24"/>
        </w:rPr>
        <w:t>Beginning Segment</w:t>
      </w:r>
    </w:p>
    <w:p w14:paraId="5B1702AA"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1CCE1B89" w14:textId="77777777" w:rsidR="007A7C12" w:rsidRDefault="003C6D4F">
      <w:pPr>
        <w:tabs>
          <w:tab w:val="right" w:pos="1800"/>
          <w:tab w:val="left" w:pos="2160"/>
        </w:tabs>
        <w:adjustRightInd w:val="0"/>
        <w:ind w:left="2160" w:hanging="2160"/>
        <w:rPr>
          <w:szCs w:val="24"/>
        </w:rPr>
      </w:pPr>
      <w:r>
        <w:rPr>
          <w:szCs w:val="24"/>
        </w:rPr>
        <w:tab/>
      </w:r>
      <w:r>
        <w:rPr>
          <w:b/>
          <w:szCs w:val="24"/>
        </w:rPr>
        <w:t>Loop:</w:t>
      </w:r>
    </w:p>
    <w:p w14:paraId="2A032033"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54F71EAA"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27604D4E"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3482723E"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indicate the beginning of a transaction set</w:t>
      </w:r>
    </w:p>
    <w:p w14:paraId="0B65844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BGN05 is present, then BGN04 is required.</w:t>
      </w:r>
    </w:p>
    <w:p w14:paraId="508F48EA"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BGN02 is the transaction set reference number.</w:t>
      </w:r>
    </w:p>
    <w:p w14:paraId="23ED25A8"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BGN03 is the transaction set date.</w:t>
      </w:r>
    </w:p>
    <w:p w14:paraId="5BCA600B"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BGN04 is the transaction set time.</w:t>
      </w:r>
    </w:p>
    <w:p w14:paraId="7DD360CE"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BGN05 is the transaction set time qualifier.</w:t>
      </w:r>
    </w:p>
    <w:p w14:paraId="3135C4BC"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BGN06 is the transaction set reference number of a previously sent transaction affected by the current transaction.</w:t>
      </w:r>
    </w:p>
    <w:p w14:paraId="76C92A8C"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36A4BF46" w14:textId="77777777">
        <w:tc>
          <w:tcPr>
            <w:tcW w:w="1944" w:type="dxa"/>
            <w:tcBorders>
              <w:top w:val="nil"/>
              <w:left w:val="nil"/>
              <w:bottom w:val="nil"/>
              <w:right w:val="nil"/>
            </w:tcBorders>
          </w:tcPr>
          <w:p w14:paraId="1E723D4A"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1FA60040"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3E644BDA" w14:textId="77777777" w:rsidR="007A7C12" w:rsidRDefault="003C6D4F">
            <w:pPr>
              <w:adjustRightInd w:val="0"/>
              <w:ind w:right="144"/>
              <w:rPr>
                <w:szCs w:val="24"/>
              </w:rPr>
            </w:pPr>
            <w:r>
              <w:rPr>
                <w:szCs w:val="24"/>
              </w:rPr>
              <w:t>Required</w:t>
            </w:r>
          </w:p>
          <w:p w14:paraId="28BEB14E" w14:textId="77777777" w:rsidR="007A7C12" w:rsidRDefault="007A7C12">
            <w:pPr>
              <w:adjustRightInd w:val="0"/>
              <w:ind w:right="144"/>
              <w:rPr>
                <w:sz w:val="24"/>
                <w:szCs w:val="24"/>
              </w:rPr>
            </w:pPr>
          </w:p>
        </w:tc>
      </w:tr>
      <w:tr w:rsidR="007A7C12" w14:paraId="7827B661" w14:textId="77777777">
        <w:tc>
          <w:tcPr>
            <w:tcW w:w="1944" w:type="dxa"/>
            <w:tcBorders>
              <w:top w:val="nil"/>
              <w:left w:val="nil"/>
              <w:bottom w:val="nil"/>
              <w:right w:val="nil"/>
            </w:tcBorders>
          </w:tcPr>
          <w:p w14:paraId="694AB446" w14:textId="77777777" w:rsidR="007A7C12" w:rsidRDefault="007A7C12">
            <w:pPr>
              <w:adjustRightInd w:val="0"/>
              <w:ind w:right="144"/>
              <w:rPr>
                <w:sz w:val="24"/>
                <w:szCs w:val="24"/>
              </w:rPr>
            </w:pPr>
          </w:p>
        </w:tc>
        <w:tc>
          <w:tcPr>
            <w:tcW w:w="216" w:type="dxa"/>
            <w:tcBorders>
              <w:top w:val="nil"/>
              <w:left w:val="nil"/>
              <w:bottom w:val="nil"/>
              <w:right w:val="nil"/>
            </w:tcBorders>
          </w:tcPr>
          <w:p w14:paraId="71F2C515"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097FA6CD" w14:textId="77777777" w:rsidR="007A7C12" w:rsidRDefault="003C6D4F">
            <w:pPr>
              <w:adjustRightInd w:val="0"/>
              <w:ind w:right="144"/>
              <w:rPr>
                <w:szCs w:val="24"/>
              </w:rPr>
            </w:pPr>
            <w:r>
              <w:rPr>
                <w:szCs w:val="24"/>
              </w:rPr>
              <w:t>BGN~13~200104011956531~20010401~~~~~20</w:t>
            </w:r>
          </w:p>
          <w:p w14:paraId="012EB6CE" w14:textId="77777777" w:rsidR="007A7C12" w:rsidRDefault="003C6D4F">
            <w:pPr>
              <w:adjustRightInd w:val="0"/>
              <w:ind w:right="144"/>
              <w:rPr>
                <w:sz w:val="24"/>
                <w:szCs w:val="24"/>
              </w:rPr>
            </w:pPr>
            <w:r>
              <w:rPr>
                <w:szCs w:val="24"/>
              </w:rPr>
              <w:t>BGN~13~200104021200719~20010402~~~200104011956531~~20</w:t>
            </w:r>
          </w:p>
        </w:tc>
      </w:tr>
    </w:tbl>
    <w:p w14:paraId="268C9443" w14:textId="77777777" w:rsidR="007A7C12" w:rsidRDefault="007A7C12">
      <w:pPr>
        <w:adjustRightInd w:val="0"/>
        <w:rPr>
          <w:szCs w:val="24"/>
        </w:rPr>
      </w:pPr>
    </w:p>
    <w:p w14:paraId="7A209871" w14:textId="77777777" w:rsidR="007A7C12" w:rsidRDefault="003C6D4F">
      <w:pPr>
        <w:adjustRightInd w:val="0"/>
        <w:jc w:val="center"/>
        <w:rPr>
          <w:b/>
          <w:szCs w:val="24"/>
        </w:rPr>
      </w:pPr>
      <w:r>
        <w:rPr>
          <w:b/>
          <w:szCs w:val="24"/>
        </w:rPr>
        <w:t>Data Element Summary</w:t>
      </w:r>
    </w:p>
    <w:p w14:paraId="4F85198A"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031B1F4"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474DE8D9" w14:textId="77777777">
        <w:tc>
          <w:tcPr>
            <w:tcW w:w="1007" w:type="dxa"/>
            <w:tcBorders>
              <w:top w:val="nil"/>
              <w:left w:val="nil"/>
              <w:bottom w:val="nil"/>
              <w:right w:val="nil"/>
            </w:tcBorders>
          </w:tcPr>
          <w:p w14:paraId="4D84A9EB"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57772C3" w14:textId="77777777" w:rsidR="007A7C12" w:rsidRDefault="003C6D4F">
            <w:pPr>
              <w:adjustRightInd w:val="0"/>
              <w:ind w:right="144"/>
              <w:jc w:val="center"/>
              <w:rPr>
                <w:sz w:val="24"/>
                <w:szCs w:val="24"/>
              </w:rPr>
            </w:pPr>
            <w:r>
              <w:rPr>
                <w:b/>
                <w:szCs w:val="24"/>
              </w:rPr>
              <w:t>BGN01</w:t>
            </w:r>
          </w:p>
        </w:tc>
        <w:tc>
          <w:tcPr>
            <w:tcW w:w="892" w:type="dxa"/>
            <w:tcBorders>
              <w:top w:val="nil"/>
              <w:left w:val="nil"/>
              <w:bottom w:val="nil"/>
              <w:right w:val="nil"/>
            </w:tcBorders>
          </w:tcPr>
          <w:p w14:paraId="027A8D3E" w14:textId="77777777" w:rsidR="007A7C12" w:rsidRDefault="003C6D4F">
            <w:pPr>
              <w:adjustRightInd w:val="0"/>
              <w:ind w:right="144"/>
              <w:jc w:val="center"/>
              <w:rPr>
                <w:sz w:val="24"/>
                <w:szCs w:val="24"/>
              </w:rPr>
            </w:pPr>
            <w:r>
              <w:rPr>
                <w:b/>
                <w:szCs w:val="24"/>
              </w:rPr>
              <w:t>353</w:t>
            </w:r>
          </w:p>
        </w:tc>
        <w:tc>
          <w:tcPr>
            <w:tcW w:w="4968" w:type="dxa"/>
            <w:gridSpan w:val="4"/>
            <w:tcBorders>
              <w:top w:val="nil"/>
              <w:left w:val="nil"/>
              <w:bottom w:val="nil"/>
              <w:right w:val="nil"/>
            </w:tcBorders>
          </w:tcPr>
          <w:p w14:paraId="3289344E" w14:textId="77777777" w:rsidR="007A7C12" w:rsidRDefault="003C6D4F">
            <w:pPr>
              <w:adjustRightInd w:val="0"/>
              <w:ind w:right="144"/>
              <w:rPr>
                <w:sz w:val="24"/>
                <w:szCs w:val="24"/>
              </w:rPr>
            </w:pPr>
            <w:r>
              <w:rPr>
                <w:b/>
                <w:szCs w:val="24"/>
              </w:rPr>
              <w:t>Transaction Set Purpose Code</w:t>
            </w:r>
          </w:p>
        </w:tc>
        <w:tc>
          <w:tcPr>
            <w:tcW w:w="432" w:type="dxa"/>
            <w:tcBorders>
              <w:top w:val="nil"/>
              <w:left w:val="nil"/>
              <w:bottom w:val="nil"/>
              <w:right w:val="nil"/>
            </w:tcBorders>
          </w:tcPr>
          <w:p w14:paraId="54A8515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844EED0"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78A7F98" w14:textId="77777777" w:rsidR="007A7C12" w:rsidRDefault="003C6D4F">
            <w:pPr>
              <w:adjustRightInd w:val="0"/>
              <w:ind w:right="144"/>
              <w:rPr>
                <w:sz w:val="24"/>
                <w:szCs w:val="24"/>
              </w:rPr>
            </w:pPr>
            <w:r>
              <w:rPr>
                <w:b/>
                <w:szCs w:val="24"/>
              </w:rPr>
              <w:t>ID 2/2</w:t>
            </w:r>
          </w:p>
        </w:tc>
      </w:tr>
      <w:tr w:rsidR="007A7C12" w14:paraId="1B989B74" w14:textId="77777777">
        <w:trPr>
          <w:gridAfter w:val="1"/>
          <w:wAfter w:w="330" w:type="dxa"/>
        </w:trPr>
        <w:tc>
          <w:tcPr>
            <w:tcW w:w="2980" w:type="dxa"/>
            <w:gridSpan w:val="3"/>
            <w:tcBorders>
              <w:top w:val="nil"/>
              <w:left w:val="nil"/>
              <w:bottom w:val="nil"/>
              <w:right w:val="nil"/>
            </w:tcBorders>
          </w:tcPr>
          <w:p w14:paraId="12EAA5A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EE0A7F7" w14:textId="77777777" w:rsidR="007A7C12" w:rsidRDefault="003C6D4F">
            <w:pPr>
              <w:adjustRightInd w:val="0"/>
              <w:ind w:right="144"/>
              <w:rPr>
                <w:sz w:val="24"/>
                <w:szCs w:val="24"/>
              </w:rPr>
            </w:pPr>
            <w:r>
              <w:rPr>
                <w:szCs w:val="24"/>
              </w:rPr>
              <w:t>Code identifying purpose of transaction set</w:t>
            </w:r>
          </w:p>
        </w:tc>
      </w:tr>
      <w:tr w:rsidR="007A7C12" w14:paraId="17C37898" w14:textId="77777777">
        <w:trPr>
          <w:gridAfter w:val="1"/>
          <w:wAfter w:w="331" w:type="dxa"/>
        </w:trPr>
        <w:tc>
          <w:tcPr>
            <w:tcW w:w="3168" w:type="dxa"/>
            <w:gridSpan w:val="4"/>
            <w:tcBorders>
              <w:top w:val="nil"/>
              <w:left w:val="nil"/>
              <w:bottom w:val="nil"/>
              <w:right w:val="nil"/>
            </w:tcBorders>
          </w:tcPr>
          <w:p w14:paraId="48907A1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9A9CDF4" w14:textId="77777777" w:rsidR="007A7C12" w:rsidRDefault="003C6D4F">
            <w:pPr>
              <w:adjustRightInd w:val="0"/>
              <w:ind w:right="144"/>
              <w:rPr>
                <w:sz w:val="24"/>
                <w:szCs w:val="24"/>
              </w:rPr>
            </w:pPr>
            <w:r>
              <w:rPr>
                <w:szCs w:val="24"/>
              </w:rPr>
              <w:t>13</w:t>
            </w:r>
          </w:p>
        </w:tc>
        <w:tc>
          <w:tcPr>
            <w:tcW w:w="144" w:type="dxa"/>
            <w:tcBorders>
              <w:top w:val="nil"/>
              <w:left w:val="nil"/>
              <w:bottom w:val="nil"/>
              <w:right w:val="nil"/>
            </w:tcBorders>
          </w:tcPr>
          <w:p w14:paraId="324EE98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8628CE2" w14:textId="77777777" w:rsidR="007A7C12" w:rsidRDefault="003C6D4F">
            <w:pPr>
              <w:adjustRightInd w:val="0"/>
              <w:ind w:right="144"/>
              <w:rPr>
                <w:sz w:val="24"/>
                <w:szCs w:val="24"/>
              </w:rPr>
            </w:pPr>
            <w:r>
              <w:rPr>
                <w:szCs w:val="24"/>
              </w:rPr>
              <w:t>Request</w:t>
            </w:r>
          </w:p>
        </w:tc>
      </w:tr>
      <w:tr w:rsidR="007A7C12" w14:paraId="463399C9" w14:textId="77777777">
        <w:tc>
          <w:tcPr>
            <w:tcW w:w="1007" w:type="dxa"/>
            <w:tcBorders>
              <w:top w:val="nil"/>
              <w:left w:val="nil"/>
              <w:bottom w:val="nil"/>
              <w:right w:val="nil"/>
            </w:tcBorders>
          </w:tcPr>
          <w:p w14:paraId="40F6256D"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E06A801" w14:textId="77777777" w:rsidR="007A7C12" w:rsidRDefault="003C6D4F">
            <w:pPr>
              <w:adjustRightInd w:val="0"/>
              <w:ind w:right="144"/>
              <w:jc w:val="center"/>
              <w:rPr>
                <w:sz w:val="24"/>
                <w:szCs w:val="24"/>
              </w:rPr>
            </w:pPr>
            <w:r>
              <w:rPr>
                <w:b/>
                <w:szCs w:val="24"/>
              </w:rPr>
              <w:t>BGN02</w:t>
            </w:r>
          </w:p>
        </w:tc>
        <w:tc>
          <w:tcPr>
            <w:tcW w:w="892" w:type="dxa"/>
            <w:tcBorders>
              <w:top w:val="nil"/>
              <w:left w:val="nil"/>
              <w:bottom w:val="nil"/>
              <w:right w:val="nil"/>
            </w:tcBorders>
          </w:tcPr>
          <w:p w14:paraId="20680D4D"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2D2FBC4"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3118245"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1BF5267"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3C9223F" w14:textId="77777777" w:rsidR="007A7C12" w:rsidRDefault="003C6D4F">
            <w:pPr>
              <w:adjustRightInd w:val="0"/>
              <w:ind w:right="144"/>
              <w:rPr>
                <w:sz w:val="24"/>
                <w:szCs w:val="24"/>
              </w:rPr>
            </w:pPr>
            <w:r>
              <w:rPr>
                <w:b/>
                <w:szCs w:val="24"/>
              </w:rPr>
              <w:t>AN 1/30</w:t>
            </w:r>
          </w:p>
        </w:tc>
      </w:tr>
      <w:tr w:rsidR="007A7C12" w14:paraId="29A905A1" w14:textId="77777777">
        <w:trPr>
          <w:gridAfter w:val="1"/>
          <w:wAfter w:w="330" w:type="dxa"/>
        </w:trPr>
        <w:tc>
          <w:tcPr>
            <w:tcW w:w="2980" w:type="dxa"/>
            <w:gridSpan w:val="3"/>
            <w:tcBorders>
              <w:top w:val="nil"/>
              <w:left w:val="nil"/>
              <w:bottom w:val="nil"/>
              <w:right w:val="nil"/>
            </w:tcBorders>
          </w:tcPr>
          <w:p w14:paraId="449F982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99BD0E0"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0D313EEC" w14:textId="77777777">
        <w:trPr>
          <w:gridAfter w:val="1"/>
          <w:wAfter w:w="330" w:type="dxa"/>
        </w:trPr>
        <w:tc>
          <w:tcPr>
            <w:tcW w:w="2980" w:type="dxa"/>
            <w:gridSpan w:val="3"/>
            <w:tcBorders>
              <w:top w:val="nil"/>
              <w:left w:val="nil"/>
              <w:bottom w:val="nil"/>
              <w:right w:val="nil"/>
            </w:tcBorders>
          </w:tcPr>
          <w:p w14:paraId="5449CCAD"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2E3DE4DC" w14:textId="77777777" w:rsidR="007A7C12" w:rsidRDefault="003C6D4F">
            <w:pPr>
              <w:adjustRightInd w:val="0"/>
              <w:ind w:right="144"/>
              <w:rPr>
                <w:szCs w:val="24"/>
              </w:rPr>
            </w:pPr>
            <w:r>
              <w:rPr>
                <w:szCs w:val="24"/>
              </w:rPr>
              <w:t>A unique transaction identification number assigned by the originator of this transaction.  This number must be unique over time.</w:t>
            </w:r>
          </w:p>
          <w:p w14:paraId="1781A7DD" w14:textId="77777777" w:rsidR="007A7C12" w:rsidRDefault="007A7C12">
            <w:pPr>
              <w:adjustRightInd w:val="0"/>
              <w:ind w:right="144"/>
              <w:rPr>
                <w:szCs w:val="24"/>
              </w:rPr>
            </w:pPr>
          </w:p>
          <w:p w14:paraId="641177E4" w14:textId="77777777" w:rsidR="007A7C12" w:rsidRDefault="003C6D4F">
            <w:pPr>
              <w:adjustRightInd w:val="0"/>
              <w:ind w:right="144"/>
              <w:rPr>
                <w:sz w:val="24"/>
                <w:szCs w:val="24"/>
              </w:rPr>
            </w:pPr>
            <w:r>
              <w:rPr>
                <w:szCs w:val="24"/>
              </w:rPr>
              <w:t>Transaction Reference numbers will only contain uppercase letters (A to Z) and digits (0 to 9).  Note that punctuation (spaces, dashes, etc.) must be excluded.</w:t>
            </w:r>
          </w:p>
        </w:tc>
      </w:tr>
      <w:tr w:rsidR="007A7C12" w14:paraId="2EDA6D32" w14:textId="77777777">
        <w:tc>
          <w:tcPr>
            <w:tcW w:w="1007" w:type="dxa"/>
            <w:tcBorders>
              <w:top w:val="nil"/>
              <w:left w:val="nil"/>
              <w:bottom w:val="nil"/>
              <w:right w:val="nil"/>
            </w:tcBorders>
          </w:tcPr>
          <w:p w14:paraId="35479616"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655A63B" w14:textId="77777777" w:rsidR="007A7C12" w:rsidRDefault="003C6D4F">
            <w:pPr>
              <w:adjustRightInd w:val="0"/>
              <w:ind w:right="144"/>
              <w:jc w:val="center"/>
              <w:rPr>
                <w:sz w:val="24"/>
                <w:szCs w:val="24"/>
              </w:rPr>
            </w:pPr>
            <w:r>
              <w:rPr>
                <w:b/>
                <w:szCs w:val="24"/>
              </w:rPr>
              <w:t>BGN03</w:t>
            </w:r>
          </w:p>
        </w:tc>
        <w:tc>
          <w:tcPr>
            <w:tcW w:w="892" w:type="dxa"/>
            <w:tcBorders>
              <w:top w:val="nil"/>
              <w:left w:val="nil"/>
              <w:bottom w:val="nil"/>
              <w:right w:val="nil"/>
            </w:tcBorders>
          </w:tcPr>
          <w:p w14:paraId="6ED6EFE9" w14:textId="77777777" w:rsidR="007A7C12" w:rsidRDefault="003C6D4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46BEAC9D" w14:textId="77777777" w:rsidR="007A7C12" w:rsidRDefault="003C6D4F">
            <w:pPr>
              <w:adjustRightInd w:val="0"/>
              <w:ind w:right="144"/>
              <w:rPr>
                <w:sz w:val="24"/>
                <w:szCs w:val="24"/>
              </w:rPr>
            </w:pPr>
            <w:r>
              <w:rPr>
                <w:b/>
                <w:szCs w:val="24"/>
              </w:rPr>
              <w:t>Date</w:t>
            </w:r>
          </w:p>
        </w:tc>
        <w:tc>
          <w:tcPr>
            <w:tcW w:w="432" w:type="dxa"/>
            <w:tcBorders>
              <w:top w:val="nil"/>
              <w:left w:val="nil"/>
              <w:bottom w:val="nil"/>
              <w:right w:val="nil"/>
            </w:tcBorders>
          </w:tcPr>
          <w:p w14:paraId="1BF0DD5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02678E46"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9C9D417" w14:textId="77777777" w:rsidR="007A7C12" w:rsidRDefault="003C6D4F">
            <w:pPr>
              <w:adjustRightInd w:val="0"/>
              <w:ind w:right="144"/>
              <w:rPr>
                <w:sz w:val="24"/>
                <w:szCs w:val="24"/>
              </w:rPr>
            </w:pPr>
            <w:r>
              <w:rPr>
                <w:b/>
                <w:szCs w:val="24"/>
              </w:rPr>
              <w:t>DT 8/8</w:t>
            </w:r>
          </w:p>
        </w:tc>
      </w:tr>
      <w:tr w:rsidR="007A7C12" w14:paraId="7B1C177A" w14:textId="77777777">
        <w:trPr>
          <w:gridAfter w:val="1"/>
          <w:wAfter w:w="330" w:type="dxa"/>
        </w:trPr>
        <w:tc>
          <w:tcPr>
            <w:tcW w:w="2980" w:type="dxa"/>
            <w:gridSpan w:val="3"/>
            <w:tcBorders>
              <w:top w:val="nil"/>
              <w:left w:val="nil"/>
              <w:bottom w:val="nil"/>
              <w:right w:val="nil"/>
            </w:tcBorders>
          </w:tcPr>
          <w:p w14:paraId="0C9BE4CB"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3A4FA1D" w14:textId="77777777" w:rsidR="007A7C12" w:rsidRDefault="003C6D4F">
            <w:pPr>
              <w:adjustRightInd w:val="0"/>
              <w:ind w:right="144"/>
              <w:rPr>
                <w:sz w:val="24"/>
                <w:szCs w:val="24"/>
              </w:rPr>
            </w:pPr>
            <w:r>
              <w:rPr>
                <w:szCs w:val="24"/>
              </w:rPr>
              <w:t>Date expressed as CCYYMMDD</w:t>
            </w:r>
          </w:p>
        </w:tc>
      </w:tr>
      <w:tr w:rsidR="007A7C12" w14:paraId="054B1521" w14:textId="77777777">
        <w:trPr>
          <w:gridAfter w:val="1"/>
          <w:wAfter w:w="330" w:type="dxa"/>
        </w:trPr>
        <w:tc>
          <w:tcPr>
            <w:tcW w:w="2980" w:type="dxa"/>
            <w:gridSpan w:val="3"/>
            <w:tcBorders>
              <w:top w:val="nil"/>
              <w:left w:val="nil"/>
              <w:bottom w:val="nil"/>
              <w:right w:val="nil"/>
            </w:tcBorders>
          </w:tcPr>
          <w:p w14:paraId="7FBDA791"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29D25672" w14:textId="77777777" w:rsidR="007A7C12" w:rsidRDefault="003C6D4F">
            <w:pPr>
              <w:adjustRightInd w:val="0"/>
              <w:ind w:right="144"/>
              <w:rPr>
                <w:sz w:val="24"/>
                <w:szCs w:val="24"/>
              </w:rPr>
            </w:pPr>
            <w:r>
              <w:rPr>
                <w:szCs w:val="24"/>
              </w:rPr>
              <w:t>The transaction creation date - the date that the data was processed by the sender's application system.</w:t>
            </w:r>
          </w:p>
        </w:tc>
      </w:tr>
      <w:tr w:rsidR="007A7C12" w14:paraId="26410767" w14:textId="77777777">
        <w:tc>
          <w:tcPr>
            <w:tcW w:w="1007" w:type="dxa"/>
            <w:tcBorders>
              <w:top w:val="nil"/>
              <w:left w:val="nil"/>
              <w:bottom w:val="nil"/>
              <w:right w:val="nil"/>
            </w:tcBorders>
          </w:tcPr>
          <w:p w14:paraId="2C7651EE" w14:textId="77777777" w:rsidR="007A7C12" w:rsidRDefault="003C6D4F">
            <w:pPr>
              <w:adjustRightInd w:val="0"/>
              <w:ind w:right="144"/>
              <w:rPr>
                <w:sz w:val="24"/>
                <w:szCs w:val="24"/>
              </w:rPr>
            </w:pPr>
            <w:r>
              <w:rPr>
                <w:b/>
                <w:szCs w:val="24"/>
              </w:rPr>
              <w:t>Dep</w:t>
            </w:r>
          </w:p>
        </w:tc>
        <w:tc>
          <w:tcPr>
            <w:tcW w:w="1080" w:type="dxa"/>
            <w:tcBorders>
              <w:top w:val="nil"/>
              <w:left w:val="nil"/>
              <w:bottom w:val="nil"/>
              <w:right w:val="nil"/>
            </w:tcBorders>
          </w:tcPr>
          <w:p w14:paraId="5231E11D" w14:textId="77777777" w:rsidR="007A7C12" w:rsidRDefault="003C6D4F">
            <w:pPr>
              <w:adjustRightInd w:val="0"/>
              <w:ind w:right="144"/>
              <w:jc w:val="center"/>
              <w:rPr>
                <w:sz w:val="24"/>
                <w:szCs w:val="24"/>
              </w:rPr>
            </w:pPr>
            <w:r>
              <w:rPr>
                <w:b/>
                <w:szCs w:val="24"/>
              </w:rPr>
              <w:t>BGN06</w:t>
            </w:r>
          </w:p>
        </w:tc>
        <w:tc>
          <w:tcPr>
            <w:tcW w:w="892" w:type="dxa"/>
            <w:tcBorders>
              <w:top w:val="nil"/>
              <w:left w:val="nil"/>
              <w:bottom w:val="nil"/>
              <w:right w:val="nil"/>
            </w:tcBorders>
          </w:tcPr>
          <w:p w14:paraId="5E960494"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C3A82F3"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2BBE6E4F"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439A91DC"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1BDA7180" w14:textId="77777777" w:rsidR="007A7C12" w:rsidRDefault="003C6D4F">
            <w:pPr>
              <w:adjustRightInd w:val="0"/>
              <w:ind w:right="144"/>
              <w:rPr>
                <w:sz w:val="24"/>
                <w:szCs w:val="24"/>
              </w:rPr>
            </w:pPr>
            <w:r>
              <w:rPr>
                <w:b/>
                <w:szCs w:val="24"/>
              </w:rPr>
              <w:t>AN 1/30</w:t>
            </w:r>
          </w:p>
        </w:tc>
      </w:tr>
      <w:tr w:rsidR="007A7C12" w14:paraId="33615896" w14:textId="77777777">
        <w:trPr>
          <w:gridAfter w:val="1"/>
          <w:wAfter w:w="330" w:type="dxa"/>
        </w:trPr>
        <w:tc>
          <w:tcPr>
            <w:tcW w:w="2980" w:type="dxa"/>
            <w:gridSpan w:val="3"/>
            <w:tcBorders>
              <w:top w:val="nil"/>
              <w:left w:val="nil"/>
              <w:bottom w:val="nil"/>
              <w:right w:val="nil"/>
            </w:tcBorders>
          </w:tcPr>
          <w:p w14:paraId="27C5D455"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B6F9984"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233104CC" w14:textId="77777777">
        <w:trPr>
          <w:gridAfter w:val="1"/>
          <w:wAfter w:w="330" w:type="dxa"/>
        </w:trPr>
        <w:tc>
          <w:tcPr>
            <w:tcW w:w="2980" w:type="dxa"/>
            <w:gridSpan w:val="3"/>
            <w:tcBorders>
              <w:top w:val="nil"/>
              <w:left w:val="nil"/>
              <w:bottom w:val="nil"/>
              <w:right w:val="nil"/>
            </w:tcBorders>
          </w:tcPr>
          <w:p w14:paraId="3890413E"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1123BDB2" w14:textId="77777777" w:rsidR="007A7C12" w:rsidRDefault="003C6D4F">
            <w:pPr>
              <w:adjustRightInd w:val="0"/>
              <w:ind w:right="144"/>
              <w:rPr>
                <w:sz w:val="24"/>
                <w:szCs w:val="24"/>
              </w:rPr>
            </w:pPr>
            <w:r>
              <w:rPr>
                <w:szCs w:val="24"/>
              </w:rPr>
              <w:t>Refers to the BGN02 of the 814_20 Create/Maintain/Retire ESI ID Request when ERCOT forwards the request.</w:t>
            </w:r>
          </w:p>
        </w:tc>
      </w:tr>
      <w:tr w:rsidR="007A7C12" w14:paraId="740FD3CA" w14:textId="77777777">
        <w:tc>
          <w:tcPr>
            <w:tcW w:w="1007" w:type="dxa"/>
            <w:tcBorders>
              <w:top w:val="nil"/>
              <w:left w:val="nil"/>
              <w:bottom w:val="nil"/>
              <w:right w:val="nil"/>
            </w:tcBorders>
          </w:tcPr>
          <w:p w14:paraId="2A91C341"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4FC507B" w14:textId="77777777" w:rsidR="007A7C12" w:rsidRDefault="003C6D4F">
            <w:pPr>
              <w:adjustRightInd w:val="0"/>
              <w:ind w:right="144"/>
              <w:jc w:val="center"/>
              <w:rPr>
                <w:sz w:val="24"/>
                <w:szCs w:val="24"/>
              </w:rPr>
            </w:pPr>
            <w:r>
              <w:rPr>
                <w:b/>
                <w:szCs w:val="24"/>
              </w:rPr>
              <w:t>BGN08</w:t>
            </w:r>
          </w:p>
        </w:tc>
        <w:tc>
          <w:tcPr>
            <w:tcW w:w="892" w:type="dxa"/>
            <w:tcBorders>
              <w:top w:val="nil"/>
              <w:left w:val="nil"/>
              <w:bottom w:val="nil"/>
              <w:right w:val="nil"/>
            </w:tcBorders>
          </w:tcPr>
          <w:p w14:paraId="4EA85D8B" w14:textId="77777777" w:rsidR="007A7C12" w:rsidRDefault="003C6D4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C1975B0" w14:textId="77777777" w:rsidR="007A7C12" w:rsidRDefault="003C6D4F">
            <w:pPr>
              <w:adjustRightInd w:val="0"/>
              <w:ind w:right="144"/>
              <w:rPr>
                <w:sz w:val="24"/>
                <w:szCs w:val="24"/>
              </w:rPr>
            </w:pPr>
            <w:r>
              <w:rPr>
                <w:b/>
                <w:szCs w:val="24"/>
              </w:rPr>
              <w:t>Action Code</w:t>
            </w:r>
          </w:p>
        </w:tc>
        <w:tc>
          <w:tcPr>
            <w:tcW w:w="432" w:type="dxa"/>
            <w:tcBorders>
              <w:top w:val="nil"/>
              <w:left w:val="nil"/>
              <w:bottom w:val="nil"/>
              <w:right w:val="nil"/>
            </w:tcBorders>
          </w:tcPr>
          <w:p w14:paraId="67C4B2C2"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000AA3CF"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33ADBD2" w14:textId="77777777" w:rsidR="007A7C12" w:rsidRDefault="003C6D4F">
            <w:pPr>
              <w:adjustRightInd w:val="0"/>
              <w:ind w:right="144"/>
              <w:rPr>
                <w:sz w:val="24"/>
                <w:szCs w:val="24"/>
              </w:rPr>
            </w:pPr>
            <w:r>
              <w:rPr>
                <w:b/>
                <w:szCs w:val="24"/>
              </w:rPr>
              <w:t>ID 1/2</w:t>
            </w:r>
          </w:p>
        </w:tc>
      </w:tr>
      <w:tr w:rsidR="007A7C12" w14:paraId="3796ACFF" w14:textId="77777777">
        <w:trPr>
          <w:gridAfter w:val="1"/>
          <w:wAfter w:w="330" w:type="dxa"/>
        </w:trPr>
        <w:tc>
          <w:tcPr>
            <w:tcW w:w="2980" w:type="dxa"/>
            <w:gridSpan w:val="3"/>
            <w:tcBorders>
              <w:top w:val="nil"/>
              <w:left w:val="nil"/>
              <w:bottom w:val="nil"/>
              <w:right w:val="nil"/>
            </w:tcBorders>
          </w:tcPr>
          <w:p w14:paraId="1E3CE552"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13634DC" w14:textId="77777777" w:rsidR="007A7C12" w:rsidRDefault="003C6D4F">
            <w:pPr>
              <w:adjustRightInd w:val="0"/>
              <w:ind w:right="144"/>
              <w:rPr>
                <w:sz w:val="24"/>
                <w:szCs w:val="24"/>
              </w:rPr>
            </w:pPr>
            <w:r>
              <w:rPr>
                <w:szCs w:val="24"/>
              </w:rPr>
              <w:t>Code indicating type of action</w:t>
            </w:r>
          </w:p>
        </w:tc>
      </w:tr>
      <w:tr w:rsidR="007A7C12" w14:paraId="1BF778B0" w14:textId="77777777">
        <w:trPr>
          <w:gridAfter w:val="1"/>
          <w:wAfter w:w="330" w:type="dxa"/>
        </w:trPr>
        <w:tc>
          <w:tcPr>
            <w:tcW w:w="2980" w:type="dxa"/>
            <w:gridSpan w:val="3"/>
            <w:tcBorders>
              <w:top w:val="nil"/>
              <w:left w:val="nil"/>
              <w:bottom w:val="nil"/>
              <w:right w:val="nil"/>
            </w:tcBorders>
          </w:tcPr>
          <w:p w14:paraId="2A777AA5"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4A8D4C6" w14:textId="77777777" w:rsidR="007A7C12" w:rsidRDefault="003C6D4F">
            <w:pPr>
              <w:adjustRightInd w:val="0"/>
              <w:ind w:right="144"/>
              <w:rPr>
                <w:sz w:val="24"/>
                <w:szCs w:val="24"/>
              </w:rPr>
            </w:pPr>
            <w:r>
              <w:rPr>
                <w:szCs w:val="24"/>
              </w:rPr>
              <w:t>This segment is used to initially identify the type of 814 that is being sent or received.  Ignore the ANSI X12 definition of the code.</w:t>
            </w:r>
          </w:p>
        </w:tc>
      </w:tr>
      <w:tr w:rsidR="007A7C12" w14:paraId="26CEDF7A" w14:textId="77777777">
        <w:trPr>
          <w:gridAfter w:val="1"/>
          <w:wAfter w:w="331" w:type="dxa"/>
        </w:trPr>
        <w:tc>
          <w:tcPr>
            <w:tcW w:w="3168" w:type="dxa"/>
            <w:gridSpan w:val="4"/>
            <w:tcBorders>
              <w:top w:val="nil"/>
              <w:left w:val="nil"/>
              <w:bottom w:val="nil"/>
              <w:right w:val="nil"/>
            </w:tcBorders>
          </w:tcPr>
          <w:p w14:paraId="7FDDB9B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82ADA7A" w14:textId="77777777" w:rsidR="007A7C12" w:rsidRDefault="003C6D4F">
            <w:pPr>
              <w:adjustRightInd w:val="0"/>
              <w:ind w:right="144"/>
              <w:rPr>
                <w:sz w:val="24"/>
                <w:szCs w:val="24"/>
              </w:rPr>
            </w:pPr>
            <w:r>
              <w:rPr>
                <w:szCs w:val="24"/>
              </w:rPr>
              <w:t>20</w:t>
            </w:r>
          </w:p>
        </w:tc>
        <w:tc>
          <w:tcPr>
            <w:tcW w:w="144" w:type="dxa"/>
            <w:tcBorders>
              <w:top w:val="nil"/>
              <w:left w:val="nil"/>
              <w:bottom w:val="nil"/>
              <w:right w:val="nil"/>
            </w:tcBorders>
          </w:tcPr>
          <w:p w14:paraId="1F0C664B"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9BD1B58" w14:textId="77777777" w:rsidR="007A7C12" w:rsidRDefault="003C6D4F">
            <w:pPr>
              <w:adjustRightInd w:val="0"/>
              <w:ind w:right="144"/>
              <w:rPr>
                <w:sz w:val="24"/>
                <w:szCs w:val="24"/>
              </w:rPr>
            </w:pPr>
            <w:r>
              <w:rPr>
                <w:szCs w:val="24"/>
              </w:rPr>
              <w:t>Decree Recall</w:t>
            </w:r>
          </w:p>
        </w:tc>
      </w:tr>
      <w:tr w:rsidR="007A7C12" w14:paraId="3DBE11B1" w14:textId="77777777">
        <w:trPr>
          <w:gridAfter w:val="2"/>
          <w:wAfter w:w="473" w:type="dxa"/>
        </w:trPr>
        <w:tc>
          <w:tcPr>
            <w:tcW w:w="4680" w:type="dxa"/>
            <w:gridSpan w:val="6"/>
            <w:tcBorders>
              <w:top w:val="nil"/>
              <w:left w:val="nil"/>
              <w:bottom w:val="nil"/>
              <w:right w:val="nil"/>
            </w:tcBorders>
          </w:tcPr>
          <w:p w14:paraId="6960235C"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28396AAC" w14:textId="77777777" w:rsidR="007A7C12" w:rsidRDefault="003C6D4F">
            <w:pPr>
              <w:adjustRightInd w:val="0"/>
              <w:ind w:right="144"/>
              <w:rPr>
                <w:sz w:val="24"/>
                <w:szCs w:val="24"/>
              </w:rPr>
            </w:pPr>
            <w:r>
              <w:rPr>
                <w:szCs w:val="24"/>
              </w:rPr>
              <w:t>Indicates Texas SET Transaction 814_20</w:t>
            </w:r>
          </w:p>
        </w:tc>
      </w:tr>
    </w:tbl>
    <w:p w14:paraId="3FB97889" w14:textId="77777777" w:rsidR="007A7C12" w:rsidRDefault="003C6D4F">
      <w:pPr>
        <w:tabs>
          <w:tab w:val="right" w:pos="1800"/>
          <w:tab w:val="left" w:pos="2160"/>
        </w:tabs>
        <w:adjustRightInd w:val="0"/>
        <w:ind w:left="2160" w:hanging="2160"/>
        <w:rPr>
          <w:b/>
          <w:szCs w:val="24"/>
        </w:rPr>
      </w:pPr>
      <w:r>
        <w:rPr>
          <w:szCs w:val="24"/>
        </w:rPr>
        <w:br w:type="page"/>
      </w:r>
      <w:bookmarkStart w:id="35" w:name="book3"/>
      <w:bookmarkEnd w:id="35"/>
      <w:r>
        <w:rPr>
          <w:b/>
          <w:szCs w:val="24"/>
        </w:rPr>
        <w:lastRenderedPageBreak/>
        <w:tab/>
        <w:t>Segment:</w:t>
      </w:r>
      <w:r>
        <w:rPr>
          <w:b/>
          <w:szCs w:val="24"/>
        </w:rPr>
        <w:tab/>
      </w:r>
      <w:r>
        <w:rPr>
          <w:b/>
          <w:sz w:val="40"/>
          <w:szCs w:val="24"/>
        </w:rPr>
        <w:t xml:space="preserve">N1 </w:t>
      </w:r>
      <w:r>
        <w:rPr>
          <w:b/>
          <w:szCs w:val="24"/>
        </w:rPr>
        <w:t>Name (Customer)</w:t>
      </w:r>
    </w:p>
    <w:p w14:paraId="4951F350"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67F03234"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04C2F58C"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652AA9D"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C68300F"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7408A648"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0AE01BA9"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291CD7A"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E84AC2B"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02CDC837"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2B868A3F"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1E0AA412" w14:textId="77777777">
        <w:tc>
          <w:tcPr>
            <w:tcW w:w="1944" w:type="dxa"/>
            <w:tcBorders>
              <w:top w:val="nil"/>
              <w:left w:val="nil"/>
              <w:bottom w:val="nil"/>
              <w:right w:val="nil"/>
            </w:tcBorders>
          </w:tcPr>
          <w:p w14:paraId="6372696E"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374389F0"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350F8206" w14:textId="77777777" w:rsidR="007A7C12" w:rsidRDefault="003C6D4F">
            <w:pPr>
              <w:adjustRightInd w:val="0"/>
              <w:ind w:right="144"/>
              <w:rPr>
                <w:szCs w:val="24"/>
              </w:rPr>
            </w:pPr>
            <w:r>
              <w:rPr>
                <w:szCs w:val="24"/>
              </w:rPr>
              <w:t>Create ESI ID Request: Required</w:t>
            </w:r>
          </w:p>
          <w:p w14:paraId="2EFBDEBF" w14:textId="77777777" w:rsidR="007A7C12" w:rsidRDefault="003C6D4F">
            <w:pPr>
              <w:adjustRightInd w:val="0"/>
              <w:ind w:right="144"/>
              <w:rPr>
                <w:szCs w:val="24"/>
              </w:rPr>
            </w:pPr>
            <w:r>
              <w:rPr>
                <w:szCs w:val="24"/>
              </w:rPr>
              <w:t>Change ESI ID Information Request: Required if changing this item</w:t>
            </w:r>
          </w:p>
          <w:p w14:paraId="0F9D1291" w14:textId="77777777" w:rsidR="007A7C12" w:rsidRDefault="003C6D4F">
            <w:pPr>
              <w:adjustRightInd w:val="0"/>
              <w:ind w:right="144"/>
              <w:rPr>
                <w:szCs w:val="24"/>
              </w:rPr>
            </w:pPr>
            <w:r>
              <w:rPr>
                <w:szCs w:val="24"/>
              </w:rPr>
              <w:t>Retire ESI ID Request: Not Used</w:t>
            </w:r>
          </w:p>
          <w:p w14:paraId="17DDFB9A" w14:textId="77777777" w:rsidR="007A7C12" w:rsidRDefault="007A7C12">
            <w:pPr>
              <w:adjustRightInd w:val="0"/>
              <w:ind w:right="144"/>
              <w:rPr>
                <w:szCs w:val="24"/>
              </w:rPr>
            </w:pPr>
          </w:p>
          <w:p w14:paraId="3A09FBE4" w14:textId="77777777" w:rsidR="007A7C12" w:rsidRDefault="003C6D4F">
            <w:pPr>
              <w:adjustRightInd w:val="0"/>
              <w:ind w:right="144"/>
              <w:rPr>
                <w:ins w:id="36" w:author="ERCOT" w:date="2023-03-30T15:35:00Z"/>
                <w:szCs w:val="24"/>
              </w:rPr>
            </w:pPr>
            <w:ins w:id="37" w:author="ERCOT" w:date="2023-03-30T15:35:00Z">
              <w:r>
                <w:rPr>
                  <w:szCs w:val="24"/>
                </w:rPr>
                <w:t>Name fields shall contain commas only when associated with a valid Customer Name. (Last Name, First Name)</w:t>
              </w:r>
            </w:ins>
          </w:p>
          <w:p w14:paraId="2C113578" w14:textId="77777777" w:rsidR="007A7C12" w:rsidRDefault="007A7C12">
            <w:pPr>
              <w:adjustRightInd w:val="0"/>
              <w:ind w:right="144"/>
              <w:rPr>
                <w:ins w:id="38" w:author="ERCOT" w:date="2023-03-30T15:35:00Z"/>
                <w:szCs w:val="24"/>
              </w:rPr>
            </w:pPr>
          </w:p>
          <w:p w14:paraId="2B3CF5B1" w14:textId="77777777" w:rsidR="007A7C12" w:rsidRDefault="003C6D4F">
            <w:pPr>
              <w:adjustRightInd w:val="0"/>
              <w:ind w:right="144"/>
              <w:rPr>
                <w:ins w:id="39" w:author="ERCOT" w:date="2023-03-30T15:35:00Z"/>
                <w:szCs w:val="24"/>
              </w:rPr>
            </w:pPr>
            <w:ins w:id="40" w:author="ERCOT" w:date="2023-03-30T15:35:00Z">
              <w:r>
                <w:rPr>
                  <w:szCs w:val="24"/>
                </w:rPr>
                <w:t>Name fields that are populated with only a comma(s) or any one character punctuation shall be considered invalid and will be rejected by ERCOT and the TDSP.</w:t>
              </w:r>
            </w:ins>
          </w:p>
          <w:p w14:paraId="5CAA4A83" w14:textId="77777777" w:rsidR="007A7C12" w:rsidRDefault="007A7C12">
            <w:pPr>
              <w:adjustRightInd w:val="0"/>
              <w:ind w:right="144"/>
              <w:rPr>
                <w:ins w:id="41" w:author="ERCOT" w:date="2023-03-30T15:35:00Z"/>
                <w:szCs w:val="24"/>
              </w:rPr>
            </w:pPr>
          </w:p>
          <w:p w14:paraId="0BF95ACF" w14:textId="77777777" w:rsidR="007A7C12" w:rsidRDefault="003C6D4F">
            <w:pPr>
              <w:adjustRightInd w:val="0"/>
              <w:ind w:right="144"/>
              <w:rPr>
                <w:szCs w:val="24"/>
              </w:rPr>
            </w:pPr>
            <w:r>
              <w:rPr>
                <w:szCs w:val="24"/>
              </w:rPr>
              <w:t xml:space="preserve">When submitting a change for the customer loop, service address, city and state and zip code must be provided.  If the service address, city, </w:t>
            </w:r>
            <w:proofErr w:type="gramStart"/>
            <w:r>
              <w:rPr>
                <w:szCs w:val="24"/>
              </w:rPr>
              <w:t>state</w:t>
            </w:r>
            <w:proofErr w:type="gramEnd"/>
            <w:r>
              <w:rPr>
                <w:szCs w:val="24"/>
              </w:rPr>
              <w:t xml:space="preserve"> and zip data are not provided, ERCOT will reject the transaction.</w:t>
            </w:r>
          </w:p>
          <w:p w14:paraId="781D7B28" w14:textId="77777777" w:rsidR="007A7C12" w:rsidRDefault="007A7C12">
            <w:pPr>
              <w:adjustRightInd w:val="0"/>
              <w:ind w:right="144"/>
              <w:rPr>
                <w:sz w:val="24"/>
                <w:szCs w:val="24"/>
              </w:rPr>
            </w:pPr>
          </w:p>
        </w:tc>
      </w:tr>
      <w:tr w:rsidR="007A7C12" w14:paraId="6856D3DB" w14:textId="77777777">
        <w:tc>
          <w:tcPr>
            <w:tcW w:w="1944" w:type="dxa"/>
            <w:tcBorders>
              <w:top w:val="nil"/>
              <w:left w:val="nil"/>
              <w:bottom w:val="nil"/>
              <w:right w:val="nil"/>
            </w:tcBorders>
          </w:tcPr>
          <w:p w14:paraId="194507CE" w14:textId="77777777" w:rsidR="007A7C12" w:rsidRDefault="007A7C12">
            <w:pPr>
              <w:adjustRightInd w:val="0"/>
              <w:ind w:right="144"/>
              <w:rPr>
                <w:sz w:val="24"/>
                <w:szCs w:val="24"/>
              </w:rPr>
            </w:pPr>
          </w:p>
        </w:tc>
        <w:tc>
          <w:tcPr>
            <w:tcW w:w="216" w:type="dxa"/>
            <w:tcBorders>
              <w:top w:val="nil"/>
              <w:left w:val="nil"/>
              <w:bottom w:val="nil"/>
              <w:right w:val="nil"/>
            </w:tcBorders>
          </w:tcPr>
          <w:p w14:paraId="08492555"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7929E9E5" w14:textId="77777777" w:rsidR="007A7C12" w:rsidRDefault="003C6D4F">
            <w:pPr>
              <w:adjustRightInd w:val="0"/>
              <w:ind w:right="144"/>
              <w:rPr>
                <w:szCs w:val="24"/>
              </w:rPr>
            </w:pPr>
            <w:r>
              <w:rPr>
                <w:szCs w:val="24"/>
              </w:rPr>
              <w:t>N1~8R~CUSTOMER</w:t>
            </w:r>
          </w:p>
          <w:p w14:paraId="57FEE2FC" w14:textId="77777777" w:rsidR="007A7C12" w:rsidRDefault="003C6D4F">
            <w:pPr>
              <w:adjustRightInd w:val="0"/>
              <w:ind w:right="144"/>
              <w:rPr>
                <w:sz w:val="24"/>
                <w:szCs w:val="24"/>
              </w:rPr>
            </w:pPr>
            <w:r>
              <w:rPr>
                <w:szCs w:val="24"/>
              </w:rPr>
              <w:t>N1~8R~X</w:t>
            </w:r>
          </w:p>
        </w:tc>
      </w:tr>
    </w:tbl>
    <w:p w14:paraId="660A717E" w14:textId="77777777" w:rsidR="007A7C12" w:rsidRDefault="007A7C12">
      <w:pPr>
        <w:adjustRightInd w:val="0"/>
        <w:rPr>
          <w:szCs w:val="24"/>
        </w:rPr>
      </w:pPr>
    </w:p>
    <w:p w14:paraId="39B0CF0F" w14:textId="77777777" w:rsidR="007A7C12" w:rsidRDefault="003C6D4F">
      <w:pPr>
        <w:adjustRightInd w:val="0"/>
        <w:jc w:val="center"/>
        <w:rPr>
          <w:b/>
          <w:szCs w:val="24"/>
        </w:rPr>
      </w:pPr>
      <w:r>
        <w:rPr>
          <w:b/>
          <w:szCs w:val="24"/>
        </w:rPr>
        <w:t>Data Element Summary</w:t>
      </w:r>
    </w:p>
    <w:p w14:paraId="4F043596"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F888BBD"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4E340111" w14:textId="77777777">
        <w:tc>
          <w:tcPr>
            <w:tcW w:w="1007" w:type="dxa"/>
            <w:tcBorders>
              <w:top w:val="nil"/>
              <w:left w:val="nil"/>
              <w:bottom w:val="nil"/>
              <w:right w:val="nil"/>
            </w:tcBorders>
          </w:tcPr>
          <w:p w14:paraId="6465C01A"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E879BC2" w14:textId="77777777" w:rsidR="007A7C12" w:rsidRDefault="003C6D4F">
            <w:pPr>
              <w:adjustRightInd w:val="0"/>
              <w:ind w:right="144"/>
              <w:jc w:val="center"/>
              <w:rPr>
                <w:sz w:val="24"/>
                <w:szCs w:val="24"/>
              </w:rPr>
            </w:pPr>
            <w:r>
              <w:rPr>
                <w:b/>
                <w:szCs w:val="24"/>
              </w:rPr>
              <w:t>N101</w:t>
            </w:r>
          </w:p>
        </w:tc>
        <w:tc>
          <w:tcPr>
            <w:tcW w:w="892" w:type="dxa"/>
            <w:tcBorders>
              <w:top w:val="nil"/>
              <w:left w:val="nil"/>
              <w:bottom w:val="nil"/>
              <w:right w:val="nil"/>
            </w:tcBorders>
          </w:tcPr>
          <w:p w14:paraId="236F340D" w14:textId="77777777" w:rsidR="007A7C12" w:rsidRDefault="003C6D4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C2C90A4" w14:textId="77777777" w:rsidR="007A7C12" w:rsidRDefault="003C6D4F">
            <w:pPr>
              <w:adjustRightInd w:val="0"/>
              <w:ind w:right="144"/>
              <w:rPr>
                <w:sz w:val="24"/>
                <w:szCs w:val="24"/>
              </w:rPr>
            </w:pPr>
            <w:r>
              <w:rPr>
                <w:b/>
                <w:szCs w:val="24"/>
              </w:rPr>
              <w:t>Entity Identifier Code</w:t>
            </w:r>
          </w:p>
        </w:tc>
        <w:tc>
          <w:tcPr>
            <w:tcW w:w="432" w:type="dxa"/>
            <w:tcBorders>
              <w:top w:val="nil"/>
              <w:left w:val="nil"/>
              <w:bottom w:val="nil"/>
              <w:right w:val="nil"/>
            </w:tcBorders>
          </w:tcPr>
          <w:p w14:paraId="54B5CD1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D894883"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6AFB808" w14:textId="77777777" w:rsidR="007A7C12" w:rsidRDefault="003C6D4F">
            <w:pPr>
              <w:adjustRightInd w:val="0"/>
              <w:ind w:right="144"/>
              <w:rPr>
                <w:sz w:val="24"/>
                <w:szCs w:val="24"/>
              </w:rPr>
            </w:pPr>
            <w:r>
              <w:rPr>
                <w:b/>
                <w:szCs w:val="24"/>
              </w:rPr>
              <w:t>ID 2/3</w:t>
            </w:r>
          </w:p>
        </w:tc>
      </w:tr>
      <w:tr w:rsidR="007A7C12" w14:paraId="3247C1DE" w14:textId="77777777">
        <w:trPr>
          <w:gridAfter w:val="1"/>
          <w:wAfter w:w="330" w:type="dxa"/>
        </w:trPr>
        <w:tc>
          <w:tcPr>
            <w:tcW w:w="2980" w:type="dxa"/>
            <w:gridSpan w:val="3"/>
            <w:tcBorders>
              <w:top w:val="nil"/>
              <w:left w:val="nil"/>
              <w:bottom w:val="nil"/>
              <w:right w:val="nil"/>
            </w:tcBorders>
          </w:tcPr>
          <w:p w14:paraId="3C19D44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5F06461" w14:textId="77777777" w:rsidR="007A7C12" w:rsidRDefault="003C6D4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A7C12" w14:paraId="5150C50C" w14:textId="77777777">
        <w:trPr>
          <w:gridAfter w:val="1"/>
          <w:wAfter w:w="331" w:type="dxa"/>
        </w:trPr>
        <w:tc>
          <w:tcPr>
            <w:tcW w:w="3168" w:type="dxa"/>
            <w:gridSpan w:val="4"/>
            <w:tcBorders>
              <w:top w:val="nil"/>
              <w:left w:val="nil"/>
              <w:bottom w:val="nil"/>
              <w:right w:val="nil"/>
            </w:tcBorders>
          </w:tcPr>
          <w:p w14:paraId="05E5395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5D49FD5" w14:textId="77777777" w:rsidR="007A7C12" w:rsidRDefault="003C6D4F">
            <w:pPr>
              <w:adjustRightInd w:val="0"/>
              <w:ind w:right="144"/>
              <w:rPr>
                <w:sz w:val="24"/>
                <w:szCs w:val="24"/>
              </w:rPr>
            </w:pPr>
            <w:r>
              <w:rPr>
                <w:szCs w:val="24"/>
              </w:rPr>
              <w:t>8R</w:t>
            </w:r>
          </w:p>
        </w:tc>
        <w:tc>
          <w:tcPr>
            <w:tcW w:w="144" w:type="dxa"/>
            <w:tcBorders>
              <w:top w:val="nil"/>
              <w:left w:val="nil"/>
              <w:bottom w:val="nil"/>
              <w:right w:val="nil"/>
            </w:tcBorders>
          </w:tcPr>
          <w:p w14:paraId="09048C31"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E82F72A" w14:textId="77777777" w:rsidR="007A7C12" w:rsidRDefault="003C6D4F">
            <w:pPr>
              <w:adjustRightInd w:val="0"/>
              <w:ind w:right="144"/>
              <w:rPr>
                <w:sz w:val="24"/>
                <w:szCs w:val="24"/>
              </w:rPr>
            </w:pPr>
            <w:r>
              <w:rPr>
                <w:szCs w:val="24"/>
              </w:rPr>
              <w:t>Consumer Service Provider (CSP) Customer</w:t>
            </w:r>
          </w:p>
        </w:tc>
      </w:tr>
      <w:tr w:rsidR="007A7C12" w14:paraId="55D30AE4" w14:textId="77777777">
        <w:trPr>
          <w:gridAfter w:val="2"/>
          <w:wAfter w:w="473" w:type="dxa"/>
        </w:trPr>
        <w:tc>
          <w:tcPr>
            <w:tcW w:w="4680" w:type="dxa"/>
            <w:gridSpan w:val="6"/>
            <w:tcBorders>
              <w:top w:val="nil"/>
              <w:left w:val="nil"/>
              <w:bottom w:val="nil"/>
              <w:right w:val="nil"/>
            </w:tcBorders>
          </w:tcPr>
          <w:p w14:paraId="22A43F71"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1222A2FA" w14:textId="77777777" w:rsidR="007A7C12" w:rsidRDefault="003C6D4F">
            <w:pPr>
              <w:adjustRightInd w:val="0"/>
              <w:ind w:right="144"/>
              <w:rPr>
                <w:sz w:val="24"/>
                <w:szCs w:val="24"/>
              </w:rPr>
            </w:pPr>
            <w:r>
              <w:rPr>
                <w:szCs w:val="24"/>
              </w:rPr>
              <w:t>Customer</w:t>
            </w:r>
          </w:p>
        </w:tc>
      </w:tr>
      <w:tr w:rsidR="007A7C12" w14:paraId="05BB966F" w14:textId="77777777">
        <w:tc>
          <w:tcPr>
            <w:tcW w:w="1007" w:type="dxa"/>
            <w:tcBorders>
              <w:top w:val="nil"/>
              <w:left w:val="nil"/>
              <w:bottom w:val="nil"/>
              <w:right w:val="nil"/>
            </w:tcBorders>
          </w:tcPr>
          <w:p w14:paraId="1C559DE7"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B976EED" w14:textId="77777777" w:rsidR="007A7C12" w:rsidRDefault="003C6D4F">
            <w:pPr>
              <w:adjustRightInd w:val="0"/>
              <w:ind w:right="144"/>
              <w:jc w:val="center"/>
              <w:rPr>
                <w:sz w:val="24"/>
                <w:szCs w:val="24"/>
              </w:rPr>
            </w:pPr>
            <w:r>
              <w:rPr>
                <w:b/>
                <w:szCs w:val="24"/>
              </w:rPr>
              <w:t>N102</w:t>
            </w:r>
          </w:p>
        </w:tc>
        <w:tc>
          <w:tcPr>
            <w:tcW w:w="892" w:type="dxa"/>
            <w:tcBorders>
              <w:top w:val="nil"/>
              <w:left w:val="nil"/>
              <w:bottom w:val="nil"/>
              <w:right w:val="nil"/>
            </w:tcBorders>
          </w:tcPr>
          <w:p w14:paraId="1B8742EE" w14:textId="77777777" w:rsidR="007A7C12" w:rsidRDefault="003C6D4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F1F6D38" w14:textId="77777777" w:rsidR="007A7C12" w:rsidRDefault="003C6D4F">
            <w:pPr>
              <w:adjustRightInd w:val="0"/>
              <w:ind w:right="144"/>
              <w:rPr>
                <w:sz w:val="24"/>
                <w:szCs w:val="24"/>
              </w:rPr>
            </w:pPr>
            <w:r>
              <w:rPr>
                <w:b/>
                <w:szCs w:val="24"/>
              </w:rPr>
              <w:t>Name</w:t>
            </w:r>
          </w:p>
        </w:tc>
        <w:tc>
          <w:tcPr>
            <w:tcW w:w="432" w:type="dxa"/>
            <w:tcBorders>
              <w:top w:val="nil"/>
              <w:left w:val="nil"/>
              <w:bottom w:val="nil"/>
              <w:right w:val="nil"/>
            </w:tcBorders>
          </w:tcPr>
          <w:p w14:paraId="63ADBF21"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1B8A4143"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1F66CE0" w14:textId="77777777" w:rsidR="007A7C12" w:rsidRDefault="003C6D4F">
            <w:pPr>
              <w:adjustRightInd w:val="0"/>
              <w:ind w:right="144"/>
              <w:rPr>
                <w:sz w:val="24"/>
                <w:szCs w:val="24"/>
              </w:rPr>
            </w:pPr>
            <w:r>
              <w:rPr>
                <w:b/>
                <w:szCs w:val="24"/>
              </w:rPr>
              <w:t>AN 1/60</w:t>
            </w:r>
          </w:p>
        </w:tc>
      </w:tr>
      <w:tr w:rsidR="007A7C12" w14:paraId="11094A42" w14:textId="77777777">
        <w:trPr>
          <w:gridAfter w:val="1"/>
          <w:wAfter w:w="330" w:type="dxa"/>
        </w:trPr>
        <w:tc>
          <w:tcPr>
            <w:tcW w:w="2980" w:type="dxa"/>
            <w:gridSpan w:val="3"/>
            <w:tcBorders>
              <w:top w:val="nil"/>
              <w:left w:val="nil"/>
              <w:bottom w:val="nil"/>
              <w:right w:val="nil"/>
            </w:tcBorders>
          </w:tcPr>
          <w:p w14:paraId="0886D7A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80ACA8D" w14:textId="77777777" w:rsidR="007A7C12" w:rsidRDefault="003C6D4F">
            <w:pPr>
              <w:adjustRightInd w:val="0"/>
              <w:ind w:right="144"/>
              <w:rPr>
                <w:sz w:val="24"/>
                <w:szCs w:val="24"/>
              </w:rPr>
            </w:pPr>
            <w:r>
              <w:rPr>
                <w:szCs w:val="24"/>
              </w:rPr>
              <w:t>Free-form name</w:t>
            </w:r>
          </w:p>
        </w:tc>
      </w:tr>
      <w:tr w:rsidR="007A7C12" w14:paraId="346DEA05" w14:textId="77777777">
        <w:trPr>
          <w:gridAfter w:val="1"/>
          <w:wAfter w:w="330" w:type="dxa"/>
        </w:trPr>
        <w:tc>
          <w:tcPr>
            <w:tcW w:w="2980" w:type="dxa"/>
            <w:gridSpan w:val="3"/>
            <w:tcBorders>
              <w:top w:val="nil"/>
              <w:left w:val="nil"/>
              <w:bottom w:val="nil"/>
              <w:right w:val="nil"/>
            </w:tcBorders>
          </w:tcPr>
          <w:p w14:paraId="2C7280F2"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3FC99BE1" w14:textId="77777777" w:rsidR="007A7C12" w:rsidRDefault="003C6D4F">
            <w:pPr>
              <w:adjustRightInd w:val="0"/>
              <w:ind w:right="144"/>
              <w:rPr>
                <w:sz w:val="24"/>
                <w:szCs w:val="24"/>
              </w:rPr>
            </w:pPr>
            <w:r>
              <w:rPr>
                <w:szCs w:val="24"/>
              </w:rPr>
              <w:t xml:space="preserve">This name field must be used </w:t>
            </w:r>
            <w:proofErr w:type="gramStart"/>
            <w:r>
              <w:rPr>
                <w:szCs w:val="24"/>
              </w:rPr>
              <w:t>in order to</w:t>
            </w:r>
            <w:proofErr w:type="gramEnd"/>
            <w:r>
              <w:rPr>
                <w:szCs w:val="24"/>
              </w:rPr>
              <w:t xml:space="preserve"> populate the service address in N3 and N4.  The sender can determine what they put in this field.</w:t>
            </w:r>
          </w:p>
        </w:tc>
      </w:tr>
    </w:tbl>
    <w:p w14:paraId="77B78F24" w14:textId="77777777" w:rsidR="007A7C12" w:rsidRDefault="003C6D4F">
      <w:pPr>
        <w:tabs>
          <w:tab w:val="right" w:pos="1800"/>
          <w:tab w:val="left" w:pos="2160"/>
        </w:tabs>
        <w:adjustRightInd w:val="0"/>
        <w:ind w:left="2160" w:hanging="2160"/>
        <w:rPr>
          <w:b/>
          <w:szCs w:val="24"/>
        </w:rPr>
      </w:pPr>
      <w:r>
        <w:rPr>
          <w:szCs w:val="24"/>
        </w:rPr>
        <w:br w:type="page"/>
      </w:r>
      <w:bookmarkStart w:id="42" w:name="book4"/>
      <w:bookmarkEnd w:id="42"/>
      <w:r>
        <w:rPr>
          <w:b/>
          <w:szCs w:val="24"/>
        </w:rPr>
        <w:lastRenderedPageBreak/>
        <w:tab/>
        <w:t>Segment:</w:t>
      </w:r>
      <w:r>
        <w:rPr>
          <w:b/>
          <w:szCs w:val="24"/>
        </w:rPr>
        <w:tab/>
      </w:r>
      <w:r>
        <w:rPr>
          <w:b/>
          <w:sz w:val="40"/>
          <w:szCs w:val="24"/>
        </w:rPr>
        <w:t xml:space="preserve">N3 </w:t>
      </w:r>
      <w:r>
        <w:rPr>
          <w:b/>
          <w:szCs w:val="24"/>
        </w:rPr>
        <w:t>Address Information (Customer Service Address)</w:t>
      </w:r>
    </w:p>
    <w:p w14:paraId="57FB434D"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060</w:t>
      </w:r>
    </w:p>
    <w:p w14:paraId="5D51B81D"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31113E4"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134E61F"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56D1A5D"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2</w:t>
      </w:r>
    </w:p>
    <w:p w14:paraId="0599393B"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2353EEF"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p>
    <w:p w14:paraId="2FBC410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64165F3C"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40FAB67C" w14:textId="77777777">
        <w:tc>
          <w:tcPr>
            <w:tcW w:w="1944" w:type="dxa"/>
            <w:tcBorders>
              <w:top w:val="nil"/>
              <w:left w:val="nil"/>
              <w:bottom w:val="nil"/>
              <w:right w:val="nil"/>
            </w:tcBorders>
          </w:tcPr>
          <w:p w14:paraId="49507084"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2DF94B20"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4FC3D5ED" w14:textId="77777777" w:rsidR="007A7C12" w:rsidRDefault="003C6D4F">
            <w:pPr>
              <w:adjustRightInd w:val="0"/>
              <w:ind w:right="144"/>
              <w:rPr>
                <w:szCs w:val="24"/>
              </w:rPr>
            </w:pPr>
            <w:r>
              <w:rPr>
                <w:szCs w:val="24"/>
              </w:rPr>
              <w:t>Create ESI ID Request: Required</w:t>
            </w:r>
          </w:p>
          <w:p w14:paraId="26F2D3FE" w14:textId="77777777" w:rsidR="007A7C12" w:rsidRDefault="003C6D4F">
            <w:pPr>
              <w:adjustRightInd w:val="0"/>
              <w:ind w:right="144"/>
              <w:rPr>
                <w:szCs w:val="24"/>
              </w:rPr>
            </w:pPr>
            <w:r>
              <w:rPr>
                <w:szCs w:val="24"/>
              </w:rPr>
              <w:t>Change ESI ID Information Request: Required if changing this item</w:t>
            </w:r>
          </w:p>
          <w:p w14:paraId="4CBB8A85" w14:textId="77777777" w:rsidR="007A7C12" w:rsidRDefault="003C6D4F">
            <w:pPr>
              <w:adjustRightInd w:val="0"/>
              <w:ind w:right="144"/>
              <w:rPr>
                <w:szCs w:val="24"/>
              </w:rPr>
            </w:pPr>
            <w:r>
              <w:rPr>
                <w:szCs w:val="24"/>
              </w:rPr>
              <w:t>Retire ESI ID Request: Not Used</w:t>
            </w:r>
          </w:p>
          <w:p w14:paraId="51BDE296" w14:textId="77777777" w:rsidR="007A7C12" w:rsidRDefault="007A7C12">
            <w:pPr>
              <w:adjustRightInd w:val="0"/>
              <w:ind w:right="144"/>
              <w:rPr>
                <w:szCs w:val="24"/>
              </w:rPr>
            </w:pPr>
          </w:p>
          <w:p w14:paraId="7CAA7F43" w14:textId="77777777" w:rsidR="007A7C12" w:rsidRDefault="003C6D4F">
            <w:pPr>
              <w:adjustRightInd w:val="0"/>
              <w:ind w:right="144"/>
              <w:rPr>
                <w:szCs w:val="24"/>
              </w:rPr>
            </w:pPr>
            <w:r>
              <w:rPr>
                <w:szCs w:val="24"/>
              </w:rPr>
              <w:t xml:space="preserve">When submitting a change for the customer loop, service address, city and state and zip code must be provided.  If the service address, city, </w:t>
            </w:r>
            <w:proofErr w:type="gramStart"/>
            <w:r>
              <w:rPr>
                <w:szCs w:val="24"/>
              </w:rPr>
              <w:t>state</w:t>
            </w:r>
            <w:proofErr w:type="gramEnd"/>
            <w:r>
              <w:rPr>
                <w:szCs w:val="24"/>
              </w:rPr>
              <w:t xml:space="preserve"> and zip data are not provided, ERCOT will reject the transaction.</w:t>
            </w:r>
          </w:p>
          <w:p w14:paraId="33E12753" w14:textId="77777777" w:rsidR="007A7C12" w:rsidRDefault="007A7C12">
            <w:pPr>
              <w:adjustRightInd w:val="0"/>
              <w:ind w:right="144"/>
              <w:rPr>
                <w:szCs w:val="24"/>
              </w:rPr>
            </w:pPr>
          </w:p>
          <w:p w14:paraId="5FAE69E6" w14:textId="77777777" w:rsidR="007A7C12" w:rsidRDefault="003C6D4F">
            <w:pPr>
              <w:adjustRightInd w:val="0"/>
              <w:ind w:right="144"/>
              <w:rPr>
                <w:szCs w:val="24"/>
              </w:rPr>
            </w:pPr>
            <w:r>
              <w:rPr>
                <w:szCs w:val="24"/>
              </w:rPr>
              <w:t>Only one N3 will be sent per N1~8R Customer Loop</w:t>
            </w:r>
          </w:p>
          <w:p w14:paraId="41219916" w14:textId="77777777" w:rsidR="007A7C12" w:rsidRDefault="007A7C12">
            <w:pPr>
              <w:adjustRightInd w:val="0"/>
              <w:ind w:right="144"/>
              <w:rPr>
                <w:sz w:val="24"/>
                <w:szCs w:val="24"/>
              </w:rPr>
            </w:pPr>
          </w:p>
        </w:tc>
      </w:tr>
      <w:tr w:rsidR="007A7C12" w14:paraId="36A97343" w14:textId="77777777">
        <w:tc>
          <w:tcPr>
            <w:tcW w:w="1944" w:type="dxa"/>
            <w:tcBorders>
              <w:top w:val="nil"/>
              <w:left w:val="nil"/>
              <w:bottom w:val="nil"/>
              <w:right w:val="nil"/>
            </w:tcBorders>
          </w:tcPr>
          <w:p w14:paraId="6D37968D" w14:textId="77777777" w:rsidR="007A7C12" w:rsidRDefault="007A7C12">
            <w:pPr>
              <w:adjustRightInd w:val="0"/>
              <w:ind w:right="144"/>
              <w:rPr>
                <w:sz w:val="24"/>
                <w:szCs w:val="24"/>
              </w:rPr>
            </w:pPr>
          </w:p>
        </w:tc>
        <w:tc>
          <w:tcPr>
            <w:tcW w:w="216" w:type="dxa"/>
            <w:tcBorders>
              <w:top w:val="nil"/>
              <w:left w:val="nil"/>
              <w:bottom w:val="nil"/>
              <w:right w:val="nil"/>
            </w:tcBorders>
          </w:tcPr>
          <w:p w14:paraId="08978175"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374E1E13" w14:textId="77777777" w:rsidR="007A7C12" w:rsidRDefault="003C6D4F">
            <w:pPr>
              <w:adjustRightInd w:val="0"/>
              <w:ind w:right="144"/>
              <w:rPr>
                <w:szCs w:val="24"/>
              </w:rPr>
            </w:pPr>
            <w:r>
              <w:rPr>
                <w:szCs w:val="24"/>
              </w:rPr>
              <w:t>N3~123 N MAIN ST~ANY ADDRESS OVERFLOW</w:t>
            </w:r>
          </w:p>
          <w:p w14:paraId="4AE49E10" w14:textId="77777777" w:rsidR="007A7C12" w:rsidRDefault="007A7C12">
            <w:pPr>
              <w:adjustRightInd w:val="0"/>
              <w:ind w:right="144"/>
              <w:rPr>
                <w:szCs w:val="24"/>
              </w:rPr>
            </w:pPr>
          </w:p>
          <w:p w14:paraId="3F909983" w14:textId="77777777" w:rsidR="007A7C12" w:rsidRDefault="003C6D4F">
            <w:pPr>
              <w:adjustRightInd w:val="0"/>
              <w:ind w:right="144"/>
              <w:rPr>
                <w:szCs w:val="24"/>
              </w:rPr>
            </w:pPr>
            <w:r>
              <w:rPr>
                <w:szCs w:val="24"/>
              </w:rPr>
              <w:t>EX: For "temporary/construction service" TEMP will always be at the end of the address field segment and would be populated as follows.</w:t>
            </w:r>
          </w:p>
          <w:p w14:paraId="295E1E4B" w14:textId="77777777" w:rsidR="007A7C12" w:rsidRDefault="003C6D4F">
            <w:pPr>
              <w:adjustRightInd w:val="0"/>
              <w:ind w:right="144"/>
              <w:rPr>
                <w:szCs w:val="24"/>
              </w:rPr>
            </w:pPr>
            <w:r>
              <w:rPr>
                <w:szCs w:val="24"/>
              </w:rPr>
              <w:t>N3~123 N MAIN ST TEMP</w:t>
            </w:r>
          </w:p>
          <w:p w14:paraId="1ABCE5B6" w14:textId="77777777" w:rsidR="007A7C12" w:rsidRDefault="003C6D4F">
            <w:pPr>
              <w:adjustRightInd w:val="0"/>
              <w:ind w:right="144"/>
              <w:rPr>
                <w:szCs w:val="24"/>
              </w:rPr>
            </w:pPr>
            <w:r>
              <w:rPr>
                <w:szCs w:val="24"/>
              </w:rPr>
              <w:t>or</w:t>
            </w:r>
          </w:p>
          <w:p w14:paraId="5BC52F03" w14:textId="77777777" w:rsidR="007A7C12" w:rsidRDefault="003C6D4F">
            <w:pPr>
              <w:adjustRightInd w:val="0"/>
              <w:ind w:right="144"/>
              <w:rPr>
                <w:sz w:val="24"/>
                <w:szCs w:val="24"/>
              </w:rPr>
            </w:pPr>
            <w:r>
              <w:rPr>
                <w:szCs w:val="24"/>
              </w:rPr>
              <w:t>N3~12345 WEST JOHN QUINCY ADAMS BOULEVARD NW BUILDING 17 S~UITE 164-A TEMP</w:t>
            </w:r>
          </w:p>
        </w:tc>
      </w:tr>
    </w:tbl>
    <w:p w14:paraId="1DB79DC5" w14:textId="77777777" w:rsidR="007A7C12" w:rsidRDefault="007A7C12">
      <w:pPr>
        <w:adjustRightInd w:val="0"/>
        <w:rPr>
          <w:szCs w:val="24"/>
        </w:rPr>
      </w:pPr>
    </w:p>
    <w:p w14:paraId="282C4C89" w14:textId="77777777" w:rsidR="007A7C12" w:rsidRDefault="003C6D4F">
      <w:pPr>
        <w:adjustRightInd w:val="0"/>
        <w:jc w:val="center"/>
        <w:rPr>
          <w:b/>
          <w:szCs w:val="24"/>
        </w:rPr>
      </w:pPr>
      <w:r>
        <w:rPr>
          <w:b/>
          <w:szCs w:val="24"/>
        </w:rPr>
        <w:t>Data Element Summary</w:t>
      </w:r>
    </w:p>
    <w:p w14:paraId="4680DF90"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0D6F34"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A7C12" w14:paraId="13C42C02" w14:textId="77777777">
        <w:tc>
          <w:tcPr>
            <w:tcW w:w="1007" w:type="dxa"/>
            <w:tcBorders>
              <w:top w:val="nil"/>
              <w:left w:val="nil"/>
              <w:bottom w:val="nil"/>
              <w:right w:val="nil"/>
            </w:tcBorders>
          </w:tcPr>
          <w:p w14:paraId="736FFA33"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9DE6E57" w14:textId="77777777" w:rsidR="007A7C12" w:rsidRDefault="003C6D4F">
            <w:pPr>
              <w:adjustRightInd w:val="0"/>
              <w:ind w:right="144"/>
              <w:jc w:val="center"/>
              <w:rPr>
                <w:sz w:val="24"/>
                <w:szCs w:val="24"/>
              </w:rPr>
            </w:pPr>
            <w:r>
              <w:rPr>
                <w:b/>
                <w:szCs w:val="24"/>
              </w:rPr>
              <w:t>N301</w:t>
            </w:r>
          </w:p>
        </w:tc>
        <w:tc>
          <w:tcPr>
            <w:tcW w:w="892" w:type="dxa"/>
            <w:tcBorders>
              <w:top w:val="nil"/>
              <w:left w:val="nil"/>
              <w:bottom w:val="nil"/>
              <w:right w:val="nil"/>
            </w:tcBorders>
          </w:tcPr>
          <w:p w14:paraId="553BC42A" w14:textId="77777777" w:rsidR="007A7C12" w:rsidRDefault="003C6D4F">
            <w:pPr>
              <w:adjustRightInd w:val="0"/>
              <w:ind w:right="144"/>
              <w:jc w:val="center"/>
              <w:rPr>
                <w:sz w:val="24"/>
                <w:szCs w:val="24"/>
              </w:rPr>
            </w:pPr>
            <w:r>
              <w:rPr>
                <w:b/>
                <w:szCs w:val="24"/>
              </w:rPr>
              <w:t>166</w:t>
            </w:r>
          </w:p>
        </w:tc>
        <w:tc>
          <w:tcPr>
            <w:tcW w:w="4968" w:type="dxa"/>
            <w:tcBorders>
              <w:top w:val="nil"/>
              <w:left w:val="nil"/>
              <w:bottom w:val="nil"/>
              <w:right w:val="nil"/>
            </w:tcBorders>
          </w:tcPr>
          <w:p w14:paraId="70E160D0" w14:textId="77777777" w:rsidR="007A7C12" w:rsidRDefault="003C6D4F">
            <w:pPr>
              <w:adjustRightInd w:val="0"/>
              <w:ind w:right="144"/>
              <w:rPr>
                <w:sz w:val="24"/>
                <w:szCs w:val="24"/>
              </w:rPr>
            </w:pPr>
            <w:r>
              <w:rPr>
                <w:b/>
                <w:szCs w:val="24"/>
              </w:rPr>
              <w:t>Address Information</w:t>
            </w:r>
          </w:p>
        </w:tc>
        <w:tc>
          <w:tcPr>
            <w:tcW w:w="432" w:type="dxa"/>
            <w:tcBorders>
              <w:top w:val="nil"/>
              <w:left w:val="nil"/>
              <w:bottom w:val="nil"/>
              <w:right w:val="nil"/>
            </w:tcBorders>
          </w:tcPr>
          <w:p w14:paraId="114BF870"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A869151"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0781A5D9" w14:textId="77777777" w:rsidR="007A7C12" w:rsidRDefault="003C6D4F">
            <w:pPr>
              <w:adjustRightInd w:val="0"/>
              <w:ind w:right="144"/>
              <w:rPr>
                <w:sz w:val="24"/>
                <w:szCs w:val="24"/>
              </w:rPr>
            </w:pPr>
            <w:r>
              <w:rPr>
                <w:b/>
                <w:szCs w:val="24"/>
              </w:rPr>
              <w:t>AN 1/55</w:t>
            </w:r>
          </w:p>
        </w:tc>
      </w:tr>
      <w:tr w:rsidR="007A7C12" w14:paraId="30200972" w14:textId="77777777">
        <w:trPr>
          <w:gridAfter w:val="1"/>
          <w:wAfter w:w="330" w:type="dxa"/>
        </w:trPr>
        <w:tc>
          <w:tcPr>
            <w:tcW w:w="2980" w:type="dxa"/>
            <w:gridSpan w:val="3"/>
            <w:tcBorders>
              <w:top w:val="nil"/>
              <w:left w:val="nil"/>
              <w:bottom w:val="nil"/>
              <w:right w:val="nil"/>
            </w:tcBorders>
          </w:tcPr>
          <w:p w14:paraId="67D908B7" w14:textId="77777777" w:rsidR="007A7C12" w:rsidRDefault="007A7C12">
            <w:pPr>
              <w:adjustRightInd w:val="0"/>
              <w:ind w:right="144"/>
              <w:rPr>
                <w:sz w:val="24"/>
                <w:szCs w:val="24"/>
              </w:rPr>
            </w:pPr>
          </w:p>
        </w:tc>
        <w:tc>
          <w:tcPr>
            <w:tcW w:w="6523" w:type="dxa"/>
            <w:gridSpan w:val="4"/>
            <w:tcBorders>
              <w:top w:val="nil"/>
              <w:left w:val="nil"/>
              <w:bottom w:val="nil"/>
              <w:right w:val="nil"/>
            </w:tcBorders>
          </w:tcPr>
          <w:p w14:paraId="0C3032F8" w14:textId="77777777" w:rsidR="007A7C12" w:rsidRDefault="003C6D4F">
            <w:pPr>
              <w:adjustRightInd w:val="0"/>
              <w:ind w:right="144"/>
              <w:rPr>
                <w:sz w:val="24"/>
                <w:szCs w:val="24"/>
              </w:rPr>
            </w:pPr>
            <w:r>
              <w:rPr>
                <w:szCs w:val="24"/>
              </w:rPr>
              <w:t>Address information</w:t>
            </w:r>
          </w:p>
        </w:tc>
      </w:tr>
      <w:tr w:rsidR="007A7C12" w14:paraId="34814686" w14:textId="77777777">
        <w:trPr>
          <w:gridAfter w:val="1"/>
          <w:wAfter w:w="330" w:type="dxa"/>
        </w:trPr>
        <w:tc>
          <w:tcPr>
            <w:tcW w:w="2980" w:type="dxa"/>
            <w:gridSpan w:val="3"/>
            <w:tcBorders>
              <w:top w:val="nil"/>
              <w:left w:val="nil"/>
              <w:bottom w:val="nil"/>
              <w:right w:val="nil"/>
            </w:tcBorders>
          </w:tcPr>
          <w:p w14:paraId="58171A7A" w14:textId="77777777" w:rsidR="007A7C12" w:rsidRDefault="007A7C12">
            <w:pPr>
              <w:adjustRightInd w:val="0"/>
              <w:ind w:right="144"/>
              <w:rPr>
                <w:sz w:val="24"/>
                <w:szCs w:val="24"/>
              </w:rPr>
            </w:pPr>
          </w:p>
        </w:tc>
        <w:tc>
          <w:tcPr>
            <w:tcW w:w="6523" w:type="dxa"/>
            <w:gridSpan w:val="4"/>
            <w:tcBorders>
              <w:top w:val="nil"/>
              <w:left w:val="nil"/>
              <w:bottom w:val="nil"/>
              <w:right w:val="nil"/>
            </w:tcBorders>
            <w:shd w:val="pct20" w:color="auto" w:fill="auto"/>
          </w:tcPr>
          <w:p w14:paraId="095F9FC7" w14:textId="77777777" w:rsidR="007A7C12" w:rsidRDefault="003C6D4F">
            <w:pPr>
              <w:adjustRightInd w:val="0"/>
              <w:ind w:right="144"/>
              <w:rPr>
                <w:sz w:val="24"/>
                <w:szCs w:val="24"/>
              </w:rPr>
            </w:pPr>
            <w:r>
              <w:rPr>
                <w:szCs w:val="24"/>
              </w:rPr>
              <w:t>Customer Service Address</w:t>
            </w:r>
          </w:p>
        </w:tc>
      </w:tr>
      <w:tr w:rsidR="007A7C12" w14:paraId="5559D262" w14:textId="77777777">
        <w:tc>
          <w:tcPr>
            <w:tcW w:w="1007" w:type="dxa"/>
            <w:tcBorders>
              <w:top w:val="nil"/>
              <w:left w:val="nil"/>
              <w:bottom w:val="nil"/>
              <w:right w:val="nil"/>
            </w:tcBorders>
          </w:tcPr>
          <w:p w14:paraId="5E7B431E" w14:textId="77777777" w:rsidR="007A7C12" w:rsidRDefault="003C6D4F">
            <w:pPr>
              <w:adjustRightInd w:val="0"/>
              <w:ind w:right="144"/>
              <w:rPr>
                <w:sz w:val="24"/>
                <w:szCs w:val="24"/>
              </w:rPr>
            </w:pPr>
            <w:r>
              <w:rPr>
                <w:b/>
                <w:szCs w:val="24"/>
              </w:rPr>
              <w:t>Dep</w:t>
            </w:r>
          </w:p>
        </w:tc>
        <w:tc>
          <w:tcPr>
            <w:tcW w:w="1080" w:type="dxa"/>
            <w:tcBorders>
              <w:top w:val="nil"/>
              <w:left w:val="nil"/>
              <w:bottom w:val="nil"/>
              <w:right w:val="nil"/>
            </w:tcBorders>
          </w:tcPr>
          <w:p w14:paraId="39CAB7D5" w14:textId="77777777" w:rsidR="007A7C12" w:rsidRDefault="003C6D4F">
            <w:pPr>
              <w:adjustRightInd w:val="0"/>
              <w:ind w:right="144"/>
              <w:jc w:val="center"/>
              <w:rPr>
                <w:sz w:val="24"/>
                <w:szCs w:val="24"/>
              </w:rPr>
            </w:pPr>
            <w:r>
              <w:rPr>
                <w:b/>
                <w:szCs w:val="24"/>
              </w:rPr>
              <w:t>N302</w:t>
            </w:r>
          </w:p>
        </w:tc>
        <w:tc>
          <w:tcPr>
            <w:tcW w:w="892" w:type="dxa"/>
            <w:tcBorders>
              <w:top w:val="nil"/>
              <w:left w:val="nil"/>
              <w:bottom w:val="nil"/>
              <w:right w:val="nil"/>
            </w:tcBorders>
          </w:tcPr>
          <w:p w14:paraId="30FB295E" w14:textId="77777777" w:rsidR="007A7C12" w:rsidRDefault="003C6D4F">
            <w:pPr>
              <w:adjustRightInd w:val="0"/>
              <w:ind w:right="144"/>
              <w:jc w:val="center"/>
              <w:rPr>
                <w:sz w:val="24"/>
                <w:szCs w:val="24"/>
              </w:rPr>
            </w:pPr>
            <w:r>
              <w:rPr>
                <w:b/>
                <w:szCs w:val="24"/>
              </w:rPr>
              <w:t>166</w:t>
            </w:r>
          </w:p>
        </w:tc>
        <w:tc>
          <w:tcPr>
            <w:tcW w:w="4968" w:type="dxa"/>
            <w:tcBorders>
              <w:top w:val="nil"/>
              <w:left w:val="nil"/>
              <w:bottom w:val="nil"/>
              <w:right w:val="nil"/>
            </w:tcBorders>
          </w:tcPr>
          <w:p w14:paraId="2E6EBD76" w14:textId="77777777" w:rsidR="007A7C12" w:rsidRDefault="003C6D4F">
            <w:pPr>
              <w:adjustRightInd w:val="0"/>
              <w:ind w:right="144"/>
              <w:rPr>
                <w:sz w:val="24"/>
                <w:szCs w:val="24"/>
              </w:rPr>
            </w:pPr>
            <w:r>
              <w:rPr>
                <w:b/>
                <w:szCs w:val="24"/>
              </w:rPr>
              <w:t>Address Information</w:t>
            </w:r>
          </w:p>
        </w:tc>
        <w:tc>
          <w:tcPr>
            <w:tcW w:w="432" w:type="dxa"/>
            <w:tcBorders>
              <w:top w:val="nil"/>
              <w:left w:val="nil"/>
              <w:bottom w:val="nil"/>
              <w:right w:val="nil"/>
            </w:tcBorders>
          </w:tcPr>
          <w:p w14:paraId="69672830"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357DAEDA"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31A9ACE0" w14:textId="77777777" w:rsidR="007A7C12" w:rsidRDefault="003C6D4F">
            <w:pPr>
              <w:adjustRightInd w:val="0"/>
              <w:ind w:right="144"/>
              <w:rPr>
                <w:sz w:val="24"/>
                <w:szCs w:val="24"/>
              </w:rPr>
            </w:pPr>
            <w:r>
              <w:rPr>
                <w:b/>
                <w:szCs w:val="24"/>
              </w:rPr>
              <w:t>AN 1/55</w:t>
            </w:r>
          </w:p>
        </w:tc>
      </w:tr>
      <w:tr w:rsidR="007A7C12" w14:paraId="4F079F61" w14:textId="77777777">
        <w:trPr>
          <w:gridAfter w:val="1"/>
          <w:wAfter w:w="330" w:type="dxa"/>
        </w:trPr>
        <w:tc>
          <w:tcPr>
            <w:tcW w:w="2980" w:type="dxa"/>
            <w:gridSpan w:val="3"/>
            <w:tcBorders>
              <w:top w:val="nil"/>
              <w:left w:val="nil"/>
              <w:bottom w:val="nil"/>
              <w:right w:val="nil"/>
            </w:tcBorders>
          </w:tcPr>
          <w:p w14:paraId="71E8DE9A" w14:textId="77777777" w:rsidR="007A7C12" w:rsidRDefault="007A7C12">
            <w:pPr>
              <w:adjustRightInd w:val="0"/>
              <w:ind w:right="144"/>
              <w:rPr>
                <w:sz w:val="24"/>
                <w:szCs w:val="24"/>
              </w:rPr>
            </w:pPr>
          </w:p>
        </w:tc>
        <w:tc>
          <w:tcPr>
            <w:tcW w:w="6523" w:type="dxa"/>
            <w:gridSpan w:val="4"/>
            <w:tcBorders>
              <w:top w:val="nil"/>
              <w:left w:val="nil"/>
              <w:bottom w:val="nil"/>
              <w:right w:val="nil"/>
            </w:tcBorders>
          </w:tcPr>
          <w:p w14:paraId="0DB0B475" w14:textId="77777777" w:rsidR="007A7C12" w:rsidRDefault="003C6D4F">
            <w:pPr>
              <w:adjustRightInd w:val="0"/>
              <w:ind w:right="144"/>
              <w:rPr>
                <w:sz w:val="24"/>
                <w:szCs w:val="24"/>
              </w:rPr>
            </w:pPr>
            <w:r>
              <w:rPr>
                <w:szCs w:val="24"/>
              </w:rPr>
              <w:t>Address information</w:t>
            </w:r>
          </w:p>
        </w:tc>
      </w:tr>
      <w:tr w:rsidR="007A7C12" w14:paraId="06C80C8A" w14:textId="77777777">
        <w:trPr>
          <w:gridAfter w:val="1"/>
          <w:wAfter w:w="330" w:type="dxa"/>
        </w:trPr>
        <w:tc>
          <w:tcPr>
            <w:tcW w:w="2980" w:type="dxa"/>
            <w:gridSpan w:val="3"/>
            <w:tcBorders>
              <w:top w:val="nil"/>
              <w:left w:val="nil"/>
              <w:bottom w:val="nil"/>
              <w:right w:val="nil"/>
            </w:tcBorders>
          </w:tcPr>
          <w:p w14:paraId="727A32E3" w14:textId="77777777" w:rsidR="007A7C12" w:rsidRDefault="007A7C12">
            <w:pPr>
              <w:adjustRightInd w:val="0"/>
              <w:ind w:right="144"/>
              <w:rPr>
                <w:sz w:val="24"/>
                <w:szCs w:val="24"/>
              </w:rPr>
            </w:pPr>
          </w:p>
        </w:tc>
        <w:tc>
          <w:tcPr>
            <w:tcW w:w="6523" w:type="dxa"/>
            <w:gridSpan w:val="4"/>
            <w:tcBorders>
              <w:top w:val="nil"/>
              <w:left w:val="nil"/>
              <w:bottom w:val="nil"/>
              <w:right w:val="nil"/>
            </w:tcBorders>
            <w:shd w:val="pct20" w:color="auto" w:fill="auto"/>
          </w:tcPr>
          <w:p w14:paraId="54FF28D2" w14:textId="77777777" w:rsidR="007A7C12" w:rsidRDefault="003C6D4F">
            <w:pPr>
              <w:adjustRightInd w:val="0"/>
              <w:ind w:right="144"/>
              <w:rPr>
                <w:szCs w:val="24"/>
              </w:rPr>
            </w:pPr>
            <w:r>
              <w:rPr>
                <w:szCs w:val="24"/>
              </w:rPr>
              <w:t>Customer Service Address Overflow</w:t>
            </w:r>
          </w:p>
          <w:p w14:paraId="5BCDF1F4" w14:textId="77777777" w:rsidR="007A7C12" w:rsidRDefault="003C6D4F">
            <w:pPr>
              <w:adjustRightInd w:val="0"/>
              <w:ind w:right="144"/>
              <w:rPr>
                <w:sz w:val="24"/>
                <w:szCs w:val="24"/>
              </w:rPr>
            </w:pPr>
            <w:r>
              <w:rPr>
                <w:szCs w:val="24"/>
              </w:rPr>
              <w:t>Condition:  If there is an overflow, it must be sent.</w:t>
            </w:r>
          </w:p>
        </w:tc>
      </w:tr>
    </w:tbl>
    <w:p w14:paraId="4395B704" w14:textId="77777777" w:rsidR="007A7C12" w:rsidRDefault="003C6D4F">
      <w:pPr>
        <w:tabs>
          <w:tab w:val="right" w:pos="1800"/>
          <w:tab w:val="left" w:pos="2160"/>
        </w:tabs>
        <w:adjustRightInd w:val="0"/>
        <w:ind w:left="2160" w:hanging="2160"/>
        <w:rPr>
          <w:b/>
          <w:szCs w:val="24"/>
        </w:rPr>
      </w:pPr>
      <w:r>
        <w:rPr>
          <w:szCs w:val="24"/>
        </w:rPr>
        <w:br w:type="page"/>
      </w:r>
      <w:bookmarkStart w:id="43" w:name="book5"/>
      <w:bookmarkEnd w:id="43"/>
      <w:r>
        <w:rPr>
          <w:b/>
          <w:szCs w:val="24"/>
        </w:rPr>
        <w:lastRenderedPageBreak/>
        <w:tab/>
        <w:t>Segment:</w:t>
      </w:r>
      <w:r>
        <w:rPr>
          <w:b/>
          <w:szCs w:val="24"/>
        </w:rPr>
        <w:tab/>
      </w:r>
      <w:r>
        <w:rPr>
          <w:b/>
          <w:sz w:val="40"/>
          <w:szCs w:val="24"/>
        </w:rPr>
        <w:t xml:space="preserve">N4 </w:t>
      </w:r>
      <w:r>
        <w:rPr>
          <w:b/>
          <w:szCs w:val="24"/>
        </w:rPr>
        <w:t>Geographic Location (Customer Service Address)</w:t>
      </w:r>
    </w:p>
    <w:p w14:paraId="619AE6B9"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070</w:t>
      </w:r>
    </w:p>
    <w:p w14:paraId="0E9231FC"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9943DCE"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6713D695"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F1C0EA8"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726B3EE3"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17586E0C"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36828545"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483F89C6"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48954560"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54CE4CA3" w14:textId="77777777">
        <w:tc>
          <w:tcPr>
            <w:tcW w:w="1944" w:type="dxa"/>
            <w:tcBorders>
              <w:top w:val="nil"/>
              <w:left w:val="nil"/>
              <w:bottom w:val="nil"/>
              <w:right w:val="nil"/>
            </w:tcBorders>
          </w:tcPr>
          <w:p w14:paraId="2193428D"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296CEA6C"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526A0AD9" w14:textId="77777777" w:rsidR="007A7C12" w:rsidRDefault="003C6D4F">
            <w:pPr>
              <w:adjustRightInd w:val="0"/>
              <w:ind w:right="144"/>
              <w:rPr>
                <w:szCs w:val="24"/>
              </w:rPr>
            </w:pPr>
            <w:r>
              <w:rPr>
                <w:szCs w:val="24"/>
              </w:rPr>
              <w:t>Create ESI ID Request: Required.  The first 5 characters</w:t>
            </w:r>
            <w:ins w:id="44" w:author="ERCOT" w:date="2023-03-30T15:35:00Z">
              <w:r>
                <w:rPr>
                  <w:szCs w:val="24"/>
                </w:rPr>
                <w:t xml:space="preserve"> of the N403</w:t>
              </w:r>
            </w:ins>
            <w:r>
              <w:rPr>
                <w:szCs w:val="24"/>
              </w:rPr>
              <w:t xml:space="preserve"> will be used for validation against service zip stored at ERCOT.</w:t>
            </w:r>
          </w:p>
          <w:p w14:paraId="492F09F6" w14:textId="77777777" w:rsidR="007A7C12" w:rsidRDefault="003C6D4F">
            <w:pPr>
              <w:adjustRightInd w:val="0"/>
              <w:ind w:right="144"/>
              <w:rPr>
                <w:szCs w:val="24"/>
              </w:rPr>
            </w:pPr>
            <w:r>
              <w:rPr>
                <w:szCs w:val="24"/>
              </w:rPr>
              <w:t>Change ESI ID Information Request: Required if changing this item.  The first 5 characters will be used for validation against service zip stored at ERCOT.</w:t>
            </w:r>
          </w:p>
          <w:p w14:paraId="2C9E081F" w14:textId="77777777" w:rsidR="007A7C12" w:rsidRDefault="003C6D4F">
            <w:pPr>
              <w:adjustRightInd w:val="0"/>
              <w:ind w:right="144"/>
              <w:rPr>
                <w:szCs w:val="24"/>
              </w:rPr>
            </w:pPr>
            <w:r>
              <w:rPr>
                <w:szCs w:val="24"/>
              </w:rPr>
              <w:t>Retire ESI ID Request: Not Used</w:t>
            </w:r>
          </w:p>
          <w:p w14:paraId="45AA5A5D" w14:textId="77777777" w:rsidR="007A7C12" w:rsidRDefault="007A7C12">
            <w:pPr>
              <w:adjustRightInd w:val="0"/>
              <w:ind w:right="144"/>
              <w:rPr>
                <w:szCs w:val="24"/>
              </w:rPr>
            </w:pPr>
          </w:p>
          <w:p w14:paraId="3359781B" w14:textId="77777777" w:rsidR="007A7C12" w:rsidRDefault="003C6D4F">
            <w:pPr>
              <w:adjustRightInd w:val="0"/>
              <w:ind w:right="144"/>
              <w:rPr>
                <w:szCs w:val="24"/>
              </w:rPr>
            </w:pPr>
            <w:r>
              <w:rPr>
                <w:szCs w:val="24"/>
              </w:rPr>
              <w:t xml:space="preserve">When submitting a change for the customer loop, service address, city and state and zip code must be provided.  If the service address, city, </w:t>
            </w:r>
            <w:proofErr w:type="gramStart"/>
            <w:r>
              <w:rPr>
                <w:szCs w:val="24"/>
              </w:rPr>
              <w:t>state</w:t>
            </w:r>
            <w:proofErr w:type="gramEnd"/>
            <w:r>
              <w:rPr>
                <w:szCs w:val="24"/>
              </w:rPr>
              <w:t xml:space="preserve"> and zip data are not provided, ERCOT will reject the transaction.</w:t>
            </w:r>
          </w:p>
          <w:p w14:paraId="0A6160E1" w14:textId="77777777" w:rsidR="007A7C12" w:rsidRDefault="007A7C12">
            <w:pPr>
              <w:adjustRightInd w:val="0"/>
              <w:ind w:right="144"/>
              <w:rPr>
                <w:sz w:val="24"/>
                <w:szCs w:val="24"/>
              </w:rPr>
            </w:pPr>
          </w:p>
        </w:tc>
      </w:tr>
      <w:tr w:rsidR="007A7C12" w14:paraId="0552D39D" w14:textId="77777777">
        <w:tc>
          <w:tcPr>
            <w:tcW w:w="1944" w:type="dxa"/>
            <w:tcBorders>
              <w:top w:val="nil"/>
              <w:left w:val="nil"/>
              <w:bottom w:val="nil"/>
              <w:right w:val="nil"/>
            </w:tcBorders>
          </w:tcPr>
          <w:p w14:paraId="095EEC33" w14:textId="77777777" w:rsidR="007A7C12" w:rsidRDefault="007A7C12">
            <w:pPr>
              <w:adjustRightInd w:val="0"/>
              <w:ind w:right="144"/>
              <w:rPr>
                <w:sz w:val="24"/>
                <w:szCs w:val="24"/>
              </w:rPr>
            </w:pPr>
          </w:p>
        </w:tc>
        <w:tc>
          <w:tcPr>
            <w:tcW w:w="216" w:type="dxa"/>
            <w:tcBorders>
              <w:top w:val="nil"/>
              <w:left w:val="nil"/>
              <w:bottom w:val="nil"/>
              <w:right w:val="nil"/>
            </w:tcBorders>
          </w:tcPr>
          <w:p w14:paraId="199811FC"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79F69F86" w14:textId="77777777" w:rsidR="007A7C12" w:rsidRDefault="003C6D4F">
            <w:pPr>
              <w:adjustRightInd w:val="0"/>
              <w:ind w:right="144"/>
              <w:rPr>
                <w:sz w:val="24"/>
                <w:szCs w:val="24"/>
              </w:rPr>
            </w:pPr>
            <w:r>
              <w:rPr>
                <w:szCs w:val="24"/>
              </w:rPr>
              <w:t>N4~ANYTOWN~TX~78111</w:t>
            </w:r>
            <w:ins w:id="45" w:author="ERCOT" w:date="2023-03-30T15:35:00Z">
              <w:r>
                <w:rPr>
                  <w:szCs w:val="24"/>
                </w:rPr>
                <w:t>~~CO~HARRIS</w:t>
              </w:r>
            </w:ins>
          </w:p>
        </w:tc>
      </w:tr>
    </w:tbl>
    <w:p w14:paraId="558CF24B" w14:textId="77777777" w:rsidR="007A7C12" w:rsidRDefault="007A7C12">
      <w:pPr>
        <w:adjustRightInd w:val="0"/>
        <w:rPr>
          <w:szCs w:val="24"/>
        </w:rPr>
      </w:pPr>
    </w:p>
    <w:p w14:paraId="1B38134C" w14:textId="77777777" w:rsidR="007A7C12" w:rsidRDefault="003C6D4F">
      <w:pPr>
        <w:adjustRightInd w:val="0"/>
        <w:jc w:val="center"/>
        <w:rPr>
          <w:b/>
          <w:szCs w:val="24"/>
        </w:rPr>
      </w:pPr>
      <w:r>
        <w:rPr>
          <w:b/>
          <w:szCs w:val="24"/>
        </w:rPr>
        <w:t>Data Element Summary</w:t>
      </w:r>
    </w:p>
    <w:p w14:paraId="5148FB3D"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7DB2893"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3F85DBA8" w14:textId="77777777">
        <w:tc>
          <w:tcPr>
            <w:tcW w:w="1007" w:type="dxa"/>
            <w:tcBorders>
              <w:top w:val="nil"/>
              <w:left w:val="nil"/>
              <w:bottom w:val="nil"/>
              <w:right w:val="nil"/>
            </w:tcBorders>
          </w:tcPr>
          <w:p w14:paraId="2DB0924E"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9E97A66" w14:textId="77777777" w:rsidR="007A7C12" w:rsidRDefault="003C6D4F">
            <w:pPr>
              <w:adjustRightInd w:val="0"/>
              <w:ind w:right="144"/>
              <w:jc w:val="center"/>
              <w:rPr>
                <w:sz w:val="24"/>
                <w:szCs w:val="24"/>
              </w:rPr>
            </w:pPr>
            <w:r>
              <w:rPr>
                <w:b/>
                <w:szCs w:val="24"/>
              </w:rPr>
              <w:t>N401</w:t>
            </w:r>
          </w:p>
        </w:tc>
        <w:tc>
          <w:tcPr>
            <w:tcW w:w="892" w:type="dxa"/>
            <w:tcBorders>
              <w:top w:val="nil"/>
              <w:left w:val="nil"/>
              <w:bottom w:val="nil"/>
              <w:right w:val="nil"/>
            </w:tcBorders>
          </w:tcPr>
          <w:p w14:paraId="3D098082" w14:textId="77777777" w:rsidR="007A7C12" w:rsidRDefault="003C6D4F">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3093D2D2" w14:textId="77777777" w:rsidR="007A7C12" w:rsidRDefault="003C6D4F">
            <w:pPr>
              <w:adjustRightInd w:val="0"/>
              <w:ind w:right="144"/>
              <w:rPr>
                <w:sz w:val="24"/>
                <w:szCs w:val="24"/>
              </w:rPr>
            </w:pPr>
            <w:r>
              <w:rPr>
                <w:b/>
                <w:szCs w:val="24"/>
              </w:rPr>
              <w:t>City Name</w:t>
            </w:r>
          </w:p>
        </w:tc>
        <w:tc>
          <w:tcPr>
            <w:tcW w:w="432" w:type="dxa"/>
            <w:tcBorders>
              <w:top w:val="nil"/>
              <w:left w:val="nil"/>
              <w:bottom w:val="nil"/>
              <w:right w:val="nil"/>
            </w:tcBorders>
          </w:tcPr>
          <w:p w14:paraId="320B82BB"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7EA2FB80"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D9746D9" w14:textId="77777777" w:rsidR="007A7C12" w:rsidRDefault="003C6D4F">
            <w:pPr>
              <w:adjustRightInd w:val="0"/>
              <w:ind w:right="144"/>
              <w:rPr>
                <w:sz w:val="24"/>
                <w:szCs w:val="24"/>
              </w:rPr>
            </w:pPr>
            <w:r>
              <w:rPr>
                <w:b/>
                <w:szCs w:val="24"/>
              </w:rPr>
              <w:t>AN 2/30</w:t>
            </w:r>
          </w:p>
        </w:tc>
      </w:tr>
      <w:tr w:rsidR="007A7C12" w14:paraId="71134383" w14:textId="77777777">
        <w:trPr>
          <w:gridAfter w:val="1"/>
          <w:wAfter w:w="330" w:type="dxa"/>
        </w:trPr>
        <w:tc>
          <w:tcPr>
            <w:tcW w:w="2980" w:type="dxa"/>
            <w:gridSpan w:val="3"/>
            <w:tcBorders>
              <w:top w:val="nil"/>
              <w:left w:val="nil"/>
              <w:bottom w:val="nil"/>
              <w:right w:val="nil"/>
            </w:tcBorders>
          </w:tcPr>
          <w:p w14:paraId="0D489A4B"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553F60E" w14:textId="77777777" w:rsidR="007A7C12" w:rsidRDefault="003C6D4F">
            <w:pPr>
              <w:adjustRightInd w:val="0"/>
              <w:ind w:right="144"/>
              <w:rPr>
                <w:sz w:val="24"/>
                <w:szCs w:val="24"/>
              </w:rPr>
            </w:pPr>
            <w:r>
              <w:rPr>
                <w:szCs w:val="24"/>
              </w:rPr>
              <w:t>Free-form text for city name</w:t>
            </w:r>
          </w:p>
        </w:tc>
      </w:tr>
      <w:tr w:rsidR="007A7C12" w14:paraId="1EFDB3D2" w14:textId="77777777">
        <w:tc>
          <w:tcPr>
            <w:tcW w:w="1007" w:type="dxa"/>
            <w:tcBorders>
              <w:top w:val="nil"/>
              <w:left w:val="nil"/>
              <w:bottom w:val="nil"/>
              <w:right w:val="nil"/>
            </w:tcBorders>
          </w:tcPr>
          <w:p w14:paraId="0B11DCEC"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4755059A" w14:textId="77777777" w:rsidR="007A7C12" w:rsidRDefault="003C6D4F">
            <w:pPr>
              <w:adjustRightInd w:val="0"/>
              <w:ind w:right="144"/>
              <w:jc w:val="center"/>
              <w:rPr>
                <w:sz w:val="24"/>
                <w:szCs w:val="24"/>
              </w:rPr>
            </w:pPr>
            <w:r>
              <w:rPr>
                <w:b/>
                <w:szCs w:val="24"/>
              </w:rPr>
              <w:t>N402</w:t>
            </w:r>
          </w:p>
        </w:tc>
        <w:tc>
          <w:tcPr>
            <w:tcW w:w="892" w:type="dxa"/>
            <w:tcBorders>
              <w:top w:val="nil"/>
              <w:left w:val="nil"/>
              <w:bottom w:val="nil"/>
              <w:right w:val="nil"/>
            </w:tcBorders>
          </w:tcPr>
          <w:p w14:paraId="23C4C3CE" w14:textId="77777777" w:rsidR="007A7C12" w:rsidRDefault="003C6D4F">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4E988E07" w14:textId="77777777" w:rsidR="007A7C12" w:rsidRDefault="003C6D4F">
            <w:pPr>
              <w:adjustRightInd w:val="0"/>
              <w:ind w:right="144"/>
              <w:rPr>
                <w:sz w:val="24"/>
                <w:szCs w:val="24"/>
              </w:rPr>
            </w:pPr>
            <w:r>
              <w:rPr>
                <w:b/>
                <w:szCs w:val="24"/>
              </w:rPr>
              <w:t>State or Province Code</w:t>
            </w:r>
          </w:p>
        </w:tc>
        <w:tc>
          <w:tcPr>
            <w:tcW w:w="432" w:type="dxa"/>
            <w:tcBorders>
              <w:top w:val="nil"/>
              <w:left w:val="nil"/>
              <w:bottom w:val="nil"/>
              <w:right w:val="nil"/>
            </w:tcBorders>
          </w:tcPr>
          <w:p w14:paraId="4D8D745D"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46B5FB1C"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E6F4D85" w14:textId="77777777" w:rsidR="007A7C12" w:rsidRDefault="003C6D4F">
            <w:pPr>
              <w:adjustRightInd w:val="0"/>
              <w:ind w:right="144"/>
              <w:rPr>
                <w:sz w:val="24"/>
                <w:szCs w:val="24"/>
              </w:rPr>
            </w:pPr>
            <w:r>
              <w:rPr>
                <w:b/>
                <w:szCs w:val="24"/>
              </w:rPr>
              <w:t>ID 2/2</w:t>
            </w:r>
          </w:p>
        </w:tc>
      </w:tr>
      <w:tr w:rsidR="007A7C12" w14:paraId="78F17D49" w14:textId="77777777">
        <w:trPr>
          <w:gridAfter w:val="1"/>
          <w:wAfter w:w="330" w:type="dxa"/>
        </w:trPr>
        <w:tc>
          <w:tcPr>
            <w:tcW w:w="2980" w:type="dxa"/>
            <w:gridSpan w:val="3"/>
            <w:tcBorders>
              <w:top w:val="nil"/>
              <w:left w:val="nil"/>
              <w:bottom w:val="nil"/>
              <w:right w:val="nil"/>
            </w:tcBorders>
          </w:tcPr>
          <w:p w14:paraId="05E8443A"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A8E1CBE" w14:textId="77777777" w:rsidR="007A7C12" w:rsidRDefault="003C6D4F">
            <w:pPr>
              <w:adjustRightInd w:val="0"/>
              <w:ind w:right="144"/>
              <w:rPr>
                <w:sz w:val="24"/>
                <w:szCs w:val="24"/>
              </w:rPr>
            </w:pPr>
            <w:r>
              <w:rPr>
                <w:szCs w:val="24"/>
              </w:rPr>
              <w:t>Code (Standard State/Province) as defined by appropriate government agency</w:t>
            </w:r>
          </w:p>
        </w:tc>
      </w:tr>
      <w:tr w:rsidR="007A7C12" w14:paraId="03479239" w14:textId="77777777">
        <w:tc>
          <w:tcPr>
            <w:tcW w:w="1007" w:type="dxa"/>
            <w:tcBorders>
              <w:top w:val="nil"/>
              <w:left w:val="nil"/>
              <w:bottom w:val="nil"/>
              <w:right w:val="nil"/>
            </w:tcBorders>
          </w:tcPr>
          <w:p w14:paraId="636058AC"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0236A1C5" w14:textId="77777777" w:rsidR="007A7C12" w:rsidRDefault="003C6D4F">
            <w:pPr>
              <w:adjustRightInd w:val="0"/>
              <w:ind w:right="144"/>
              <w:jc w:val="center"/>
              <w:rPr>
                <w:sz w:val="24"/>
                <w:szCs w:val="24"/>
              </w:rPr>
            </w:pPr>
            <w:r>
              <w:rPr>
                <w:b/>
                <w:szCs w:val="24"/>
              </w:rPr>
              <w:t>N403</w:t>
            </w:r>
          </w:p>
        </w:tc>
        <w:tc>
          <w:tcPr>
            <w:tcW w:w="892" w:type="dxa"/>
            <w:tcBorders>
              <w:top w:val="nil"/>
              <w:left w:val="nil"/>
              <w:bottom w:val="nil"/>
              <w:right w:val="nil"/>
            </w:tcBorders>
          </w:tcPr>
          <w:p w14:paraId="04E8A988" w14:textId="77777777" w:rsidR="007A7C12" w:rsidRDefault="003C6D4F">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6CBC8B44" w14:textId="77777777" w:rsidR="007A7C12" w:rsidRDefault="003C6D4F">
            <w:pPr>
              <w:adjustRightInd w:val="0"/>
              <w:ind w:right="144"/>
              <w:rPr>
                <w:sz w:val="24"/>
                <w:szCs w:val="24"/>
              </w:rPr>
            </w:pPr>
            <w:r>
              <w:rPr>
                <w:b/>
                <w:szCs w:val="24"/>
              </w:rPr>
              <w:t>Postal Code</w:t>
            </w:r>
          </w:p>
        </w:tc>
        <w:tc>
          <w:tcPr>
            <w:tcW w:w="432" w:type="dxa"/>
            <w:tcBorders>
              <w:top w:val="nil"/>
              <w:left w:val="nil"/>
              <w:bottom w:val="nil"/>
              <w:right w:val="nil"/>
            </w:tcBorders>
          </w:tcPr>
          <w:p w14:paraId="18379DC4"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28AC2C51"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02CD72B" w14:textId="77777777" w:rsidR="007A7C12" w:rsidRDefault="003C6D4F">
            <w:pPr>
              <w:adjustRightInd w:val="0"/>
              <w:ind w:right="144"/>
              <w:rPr>
                <w:sz w:val="24"/>
                <w:szCs w:val="24"/>
              </w:rPr>
            </w:pPr>
            <w:r>
              <w:rPr>
                <w:b/>
                <w:szCs w:val="24"/>
              </w:rPr>
              <w:t>ID 3/15</w:t>
            </w:r>
          </w:p>
        </w:tc>
      </w:tr>
      <w:tr w:rsidR="007A7C12" w14:paraId="1E3DE34B" w14:textId="77777777">
        <w:trPr>
          <w:gridAfter w:val="1"/>
          <w:wAfter w:w="330" w:type="dxa"/>
        </w:trPr>
        <w:tc>
          <w:tcPr>
            <w:tcW w:w="2980" w:type="dxa"/>
            <w:gridSpan w:val="3"/>
            <w:tcBorders>
              <w:top w:val="nil"/>
              <w:left w:val="nil"/>
              <w:bottom w:val="nil"/>
              <w:right w:val="nil"/>
            </w:tcBorders>
          </w:tcPr>
          <w:p w14:paraId="6BC14316"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0378D8A" w14:textId="77777777" w:rsidR="007A7C12" w:rsidRDefault="003C6D4F">
            <w:pPr>
              <w:adjustRightInd w:val="0"/>
              <w:ind w:right="144"/>
              <w:rPr>
                <w:sz w:val="24"/>
                <w:szCs w:val="24"/>
              </w:rPr>
            </w:pPr>
            <w:r>
              <w:rPr>
                <w:szCs w:val="24"/>
              </w:rPr>
              <w:t>Code defining international postal zone code excluding punctuation and blanks (zip code for United States)</w:t>
            </w:r>
          </w:p>
        </w:tc>
      </w:tr>
      <w:tr w:rsidR="007A7C12" w14:paraId="3A2D6F39" w14:textId="77777777">
        <w:trPr>
          <w:gridAfter w:val="1"/>
          <w:wAfter w:w="330" w:type="dxa"/>
        </w:trPr>
        <w:tc>
          <w:tcPr>
            <w:tcW w:w="2980" w:type="dxa"/>
            <w:gridSpan w:val="3"/>
            <w:tcBorders>
              <w:top w:val="nil"/>
              <w:left w:val="nil"/>
              <w:bottom w:val="nil"/>
              <w:right w:val="nil"/>
            </w:tcBorders>
          </w:tcPr>
          <w:p w14:paraId="474566F9"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C8C372C" w14:textId="77777777" w:rsidR="007A7C12" w:rsidRDefault="003C6D4F">
            <w:pPr>
              <w:adjustRightInd w:val="0"/>
              <w:ind w:right="144"/>
              <w:rPr>
                <w:sz w:val="24"/>
                <w:szCs w:val="24"/>
              </w:rPr>
            </w:pPr>
            <w:r>
              <w:rPr>
                <w:szCs w:val="24"/>
              </w:rPr>
              <w:t>Postal codes will only contain digits (0 to 9).  Note that punctuation (spaces, dashes, etc.) must be excluded.  Only 5 or 9 digits allowed.</w:t>
            </w:r>
          </w:p>
        </w:tc>
      </w:tr>
      <w:tr w:rsidR="007A7C12" w14:paraId="0ECC3990" w14:textId="77777777">
        <w:trPr>
          <w:ins w:id="46" w:author="ERCOT" w:date="2023-03-30T15:35:00Z"/>
        </w:trPr>
        <w:tc>
          <w:tcPr>
            <w:tcW w:w="1007" w:type="dxa"/>
            <w:tcBorders>
              <w:top w:val="nil"/>
              <w:left w:val="nil"/>
              <w:bottom w:val="nil"/>
              <w:right w:val="nil"/>
            </w:tcBorders>
          </w:tcPr>
          <w:p w14:paraId="7C10A82F" w14:textId="77777777" w:rsidR="007A7C12" w:rsidRDefault="003C6D4F">
            <w:pPr>
              <w:adjustRightInd w:val="0"/>
              <w:ind w:right="144"/>
              <w:rPr>
                <w:ins w:id="47" w:author="ERCOT" w:date="2023-03-30T15:35:00Z"/>
                <w:sz w:val="24"/>
                <w:szCs w:val="24"/>
              </w:rPr>
            </w:pPr>
            <w:ins w:id="48" w:author="ERCOT" w:date="2023-03-30T15:35:00Z">
              <w:r>
                <w:rPr>
                  <w:b/>
                  <w:szCs w:val="24"/>
                </w:rPr>
                <w:t>Must Use</w:t>
              </w:r>
            </w:ins>
          </w:p>
        </w:tc>
        <w:tc>
          <w:tcPr>
            <w:tcW w:w="1080" w:type="dxa"/>
            <w:tcBorders>
              <w:top w:val="nil"/>
              <w:left w:val="nil"/>
              <w:bottom w:val="nil"/>
              <w:right w:val="nil"/>
            </w:tcBorders>
          </w:tcPr>
          <w:p w14:paraId="2611020C" w14:textId="77777777" w:rsidR="007A7C12" w:rsidRDefault="003C6D4F">
            <w:pPr>
              <w:adjustRightInd w:val="0"/>
              <w:ind w:right="144"/>
              <w:jc w:val="center"/>
              <w:rPr>
                <w:ins w:id="49" w:author="ERCOT" w:date="2023-03-30T15:35:00Z"/>
                <w:sz w:val="24"/>
                <w:szCs w:val="24"/>
              </w:rPr>
            </w:pPr>
            <w:ins w:id="50" w:author="ERCOT" w:date="2023-03-30T15:35:00Z">
              <w:r>
                <w:rPr>
                  <w:b/>
                  <w:szCs w:val="24"/>
                </w:rPr>
                <w:t>N405</w:t>
              </w:r>
            </w:ins>
          </w:p>
        </w:tc>
        <w:tc>
          <w:tcPr>
            <w:tcW w:w="892" w:type="dxa"/>
            <w:tcBorders>
              <w:top w:val="nil"/>
              <w:left w:val="nil"/>
              <w:bottom w:val="nil"/>
              <w:right w:val="nil"/>
            </w:tcBorders>
          </w:tcPr>
          <w:p w14:paraId="75883A48" w14:textId="77777777" w:rsidR="007A7C12" w:rsidRDefault="003C6D4F">
            <w:pPr>
              <w:adjustRightInd w:val="0"/>
              <w:ind w:right="144"/>
              <w:jc w:val="center"/>
              <w:rPr>
                <w:ins w:id="51" w:author="ERCOT" w:date="2023-03-30T15:35:00Z"/>
                <w:sz w:val="24"/>
                <w:szCs w:val="24"/>
              </w:rPr>
            </w:pPr>
            <w:ins w:id="52" w:author="ERCOT" w:date="2023-03-30T15:35:00Z">
              <w:r>
                <w:rPr>
                  <w:b/>
                  <w:szCs w:val="24"/>
                </w:rPr>
                <w:t>309</w:t>
              </w:r>
            </w:ins>
          </w:p>
        </w:tc>
        <w:tc>
          <w:tcPr>
            <w:tcW w:w="4968" w:type="dxa"/>
            <w:gridSpan w:val="4"/>
            <w:tcBorders>
              <w:top w:val="nil"/>
              <w:left w:val="nil"/>
              <w:bottom w:val="nil"/>
              <w:right w:val="nil"/>
            </w:tcBorders>
          </w:tcPr>
          <w:p w14:paraId="0630D7A4" w14:textId="77777777" w:rsidR="007A7C12" w:rsidRDefault="003C6D4F">
            <w:pPr>
              <w:adjustRightInd w:val="0"/>
              <w:ind w:right="144"/>
              <w:rPr>
                <w:ins w:id="53" w:author="ERCOT" w:date="2023-03-30T15:35:00Z"/>
                <w:sz w:val="24"/>
                <w:szCs w:val="24"/>
              </w:rPr>
            </w:pPr>
            <w:ins w:id="54" w:author="ERCOT" w:date="2023-03-30T15:35:00Z">
              <w:r>
                <w:rPr>
                  <w:b/>
                  <w:szCs w:val="24"/>
                </w:rPr>
                <w:t>Location Qualifier</w:t>
              </w:r>
            </w:ins>
          </w:p>
        </w:tc>
        <w:tc>
          <w:tcPr>
            <w:tcW w:w="432" w:type="dxa"/>
            <w:tcBorders>
              <w:top w:val="nil"/>
              <w:left w:val="nil"/>
              <w:bottom w:val="nil"/>
              <w:right w:val="nil"/>
            </w:tcBorders>
          </w:tcPr>
          <w:p w14:paraId="1ACD6F3E" w14:textId="77777777" w:rsidR="007A7C12" w:rsidRDefault="003C6D4F">
            <w:pPr>
              <w:adjustRightInd w:val="0"/>
              <w:ind w:right="144"/>
              <w:jc w:val="center"/>
              <w:rPr>
                <w:ins w:id="55" w:author="ERCOT" w:date="2023-03-30T15:35:00Z"/>
                <w:sz w:val="24"/>
                <w:szCs w:val="24"/>
              </w:rPr>
            </w:pPr>
            <w:ins w:id="56" w:author="ERCOT" w:date="2023-03-30T15:35:00Z">
              <w:r>
                <w:rPr>
                  <w:b/>
                  <w:szCs w:val="24"/>
                </w:rPr>
                <w:t>X</w:t>
              </w:r>
            </w:ins>
          </w:p>
        </w:tc>
        <w:tc>
          <w:tcPr>
            <w:tcW w:w="14" w:type="dxa"/>
            <w:tcBorders>
              <w:top w:val="nil"/>
              <w:left w:val="nil"/>
              <w:bottom w:val="nil"/>
              <w:right w:val="nil"/>
            </w:tcBorders>
          </w:tcPr>
          <w:p w14:paraId="56316DFF" w14:textId="77777777" w:rsidR="007A7C12" w:rsidRDefault="007A7C12">
            <w:pPr>
              <w:adjustRightInd w:val="0"/>
              <w:ind w:right="144"/>
              <w:jc w:val="center"/>
              <w:rPr>
                <w:ins w:id="57" w:author="ERCOT" w:date="2023-03-30T15:35:00Z"/>
                <w:sz w:val="24"/>
                <w:szCs w:val="24"/>
              </w:rPr>
            </w:pPr>
          </w:p>
        </w:tc>
        <w:tc>
          <w:tcPr>
            <w:tcW w:w="1440" w:type="dxa"/>
            <w:gridSpan w:val="3"/>
            <w:tcBorders>
              <w:top w:val="nil"/>
              <w:left w:val="nil"/>
              <w:bottom w:val="nil"/>
              <w:right w:val="nil"/>
            </w:tcBorders>
          </w:tcPr>
          <w:p w14:paraId="4155AC9F" w14:textId="77777777" w:rsidR="007A7C12" w:rsidRDefault="003C6D4F">
            <w:pPr>
              <w:adjustRightInd w:val="0"/>
              <w:ind w:right="144"/>
              <w:rPr>
                <w:ins w:id="58" w:author="ERCOT" w:date="2023-03-30T15:35:00Z"/>
                <w:sz w:val="24"/>
                <w:szCs w:val="24"/>
              </w:rPr>
            </w:pPr>
            <w:ins w:id="59" w:author="ERCOT" w:date="2023-03-30T15:35:00Z">
              <w:r>
                <w:rPr>
                  <w:b/>
                  <w:szCs w:val="24"/>
                </w:rPr>
                <w:t>ID 1/2</w:t>
              </w:r>
            </w:ins>
          </w:p>
        </w:tc>
      </w:tr>
      <w:tr w:rsidR="007A7C12" w14:paraId="611716CC" w14:textId="77777777">
        <w:trPr>
          <w:gridAfter w:val="1"/>
          <w:wAfter w:w="330" w:type="dxa"/>
          <w:ins w:id="60" w:author="ERCOT" w:date="2023-03-30T15:35:00Z"/>
        </w:trPr>
        <w:tc>
          <w:tcPr>
            <w:tcW w:w="2980" w:type="dxa"/>
            <w:gridSpan w:val="3"/>
            <w:tcBorders>
              <w:top w:val="nil"/>
              <w:left w:val="nil"/>
              <w:bottom w:val="nil"/>
              <w:right w:val="nil"/>
            </w:tcBorders>
          </w:tcPr>
          <w:p w14:paraId="4BC90F12" w14:textId="77777777" w:rsidR="007A7C12" w:rsidRDefault="007A7C12">
            <w:pPr>
              <w:adjustRightInd w:val="0"/>
              <w:ind w:right="144"/>
              <w:rPr>
                <w:ins w:id="61" w:author="ERCOT" w:date="2023-03-30T15:35:00Z"/>
                <w:sz w:val="24"/>
                <w:szCs w:val="24"/>
              </w:rPr>
            </w:pPr>
          </w:p>
        </w:tc>
        <w:tc>
          <w:tcPr>
            <w:tcW w:w="6523" w:type="dxa"/>
            <w:gridSpan w:val="8"/>
            <w:tcBorders>
              <w:top w:val="nil"/>
              <w:left w:val="nil"/>
              <w:bottom w:val="nil"/>
              <w:right w:val="nil"/>
            </w:tcBorders>
          </w:tcPr>
          <w:p w14:paraId="7B54037F" w14:textId="77777777" w:rsidR="007A7C12" w:rsidRDefault="003C6D4F">
            <w:pPr>
              <w:adjustRightInd w:val="0"/>
              <w:ind w:right="144"/>
              <w:rPr>
                <w:ins w:id="62" w:author="ERCOT" w:date="2023-03-30T15:35:00Z"/>
                <w:sz w:val="24"/>
                <w:szCs w:val="24"/>
              </w:rPr>
            </w:pPr>
            <w:ins w:id="63" w:author="ERCOT" w:date="2023-03-30T15:35:00Z">
              <w:r>
                <w:rPr>
                  <w:szCs w:val="24"/>
                </w:rPr>
                <w:t>Code identifying type of location</w:t>
              </w:r>
            </w:ins>
          </w:p>
        </w:tc>
      </w:tr>
      <w:tr w:rsidR="007A7C12" w14:paraId="6800E895" w14:textId="77777777">
        <w:trPr>
          <w:gridAfter w:val="1"/>
          <w:wAfter w:w="331" w:type="dxa"/>
          <w:ins w:id="64" w:author="ERCOT" w:date="2023-03-30T15:35:00Z"/>
        </w:trPr>
        <w:tc>
          <w:tcPr>
            <w:tcW w:w="3168" w:type="dxa"/>
            <w:gridSpan w:val="4"/>
            <w:tcBorders>
              <w:top w:val="nil"/>
              <w:left w:val="nil"/>
              <w:bottom w:val="nil"/>
              <w:right w:val="nil"/>
            </w:tcBorders>
          </w:tcPr>
          <w:p w14:paraId="4DD26D18" w14:textId="77777777" w:rsidR="007A7C12" w:rsidRDefault="003C6D4F">
            <w:pPr>
              <w:adjustRightInd w:val="0"/>
              <w:ind w:right="144"/>
              <w:rPr>
                <w:ins w:id="65" w:author="ERCOT" w:date="2023-03-30T15:35:00Z"/>
                <w:sz w:val="24"/>
                <w:szCs w:val="24"/>
              </w:rPr>
            </w:pPr>
            <w:ins w:id="66" w:author="ERCOT" w:date="2023-03-30T15:35:00Z">
              <w:r>
                <w:rPr>
                  <w:szCs w:val="24"/>
                </w:rPr>
                <w:t xml:space="preserve"> </w:t>
              </w:r>
            </w:ins>
          </w:p>
        </w:tc>
        <w:tc>
          <w:tcPr>
            <w:tcW w:w="1367" w:type="dxa"/>
            <w:tcBorders>
              <w:top w:val="nil"/>
              <w:left w:val="nil"/>
              <w:bottom w:val="nil"/>
              <w:right w:val="nil"/>
            </w:tcBorders>
          </w:tcPr>
          <w:p w14:paraId="1CB01B85" w14:textId="77777777" w:rsidR="007A7C12" w:rsidRDefault="003C6D4F">
            <w:pPr>
              <w:adjustRightInd w:val="0"/>
              <w:ind w:right="144"/>
              <w:rPr>
                <w:ins w:id="67" w:author="ERCOT" w:date="2023-03-30T15:35:00Z"/>
                <w:sz w:val="24"/>
                <w:szCs w:val="24"/>
              </w:rPr>
            </w:pPr>
            <w:ins w:id="68" w:author="ERCOT" w:date="2023-03-30T15:35:00Z">
              <w:r>
                <w:rPr>
                  <w:szCs w:val="24"/>
                </w:rPr>
                <w:t>CO</w:t>
              </w:r>
            </w:ins>
          </w:p>
        </w:tc>
        <w:tc>
          <w:tcPr>
            <w:tcW w:w="144" w:type="dxa"/>
            <w:tcBorders>
              <w:top w:val="nil"/>
              <w:left w:val="nil"/>
              <w:bottom w:val="nil"/>
              <w:right w:val="nil"/>
            </w:tcBorders>
          </w:tcPr>
          <w:p w14:paraId="2B1C8314" w14:textId="77777777" w:rsidR="007A7C12" w:rsidRDefault="007A7C12">
            <w:pPr>
              <w:adjustRightInd w:val="0"/>
              <w:ind w:right="144"/>
              <w:rPr>
                <w:ins w:id="69" w:author="ERCOT" w:date="2023-03-30T15:35:00Z"/>
                <w:sz w:val="24"/>
                <w:szCs w:val="24"/>
              </w:rPr>
            </w:pPr>
          </w:p>
        </w:tc>
        <w:tc>
          <w:tcPr>
            <w:tcW w:w="4823" w:type="dxa"/>
            <w:gridSpan w:val="5"/>
            <w:tcBorders>
              <w:top w:val="nil"/>
              <w:left w:val="nil"/>
              <w:bottom w:val="nil"/>
              <w:right w:val="nil"/>
            </w:tcBorders>
          </w:tcPr>
          <w:p w14:paraId="7FDD4DDC" w14:textId="77777777" w:rsidR="007A7C12" w:rsidRDefault="003C6D4F">
            <w:pPr>
              <w:adjustRightInd w:val="0"/>
              <w:ind w:right="144"/>
              <w:rPr>
                <w:ins w:id="70" w:author="ERCOT" w:date="2023-03-30T15:35:00Z"/>
                <w:sz w:val="24"/>
                <w:szCs w:val="24"/>
              </w:rPr>
            </w:pPr>
            <w:ins w:id="71" w:author="ERCOT" w:date="2023-03-30T15:35:00Z">
              <w:r>
                <w:rPr>
                  <w:szCs w:val="24"/>
                </w:rPr>
                <w:t>County/Parish and State</w:t>
              </w:r>
            </w:ins>
          </w:p>
        </w:tc>
      </w:tr>
      <w:tr w:rsidR="007A7C12" w14:paraId="4E3DA400" w14:textId="77777777">
        <w:trPr>
          <w:gridAfter w:val="2"/>
          <w:wAfter w:w="473" w:type="dxa"/>
          <w:ins w:id="72" w:author="ERCOT" w:date="2023-03-30T15:35:00Z"/>
        </w:trPr>
        <w:tc>
          <w:tcPr>
            <w:tcW w:w="4680" w:type="dxa"/>
            <w:gridSpan w:val="6"/>
            <w:tcBorders>
              <w:top w:val="nil"/>
              <w:left w:val="nil"/>
              <w:bottom w:val="nil"/>
              <w:right w:val="nil"/>
            </w:tcBorders>
          </w:tcPr>
          <w:p w14:paraId="05E7791E" w14:textId="77777777" w:rsidR="007A7C12" w:rsidRDefault="007A7C12">
            <w:pPr>
              <w:adjustRightInd w:val="0"/>
              <w:ind w:right="144"/>
              <w:rPr>
                <w:ins w:id="73" w:author="ERCOT" w:date="2023-03-30T15:35:00Z"/>
                <w:sz w:val="24"/>
                <w:szCs w:val="24"/>
              </w:rPr>
            </w:pPr>
          </w:p>
        </w:tc>
        <w:tc>
          <w:tcPr>
            <w:tcW w:w="4680" w:type="dxa"/>
            <w:gridSpan w:val="4"/>
            <w:tcBorders>
              <w:top w:val="nil"/>
              <w:left w:val="nil"/>
              <w:bottom w:val="nil"/>
              <w:right w:val="nil"/>
            </w:tcBorders>
            <w:shd w:val="pct20" w:color="auto" w:fill="auto"/>
          </w:tcPr>
          <w:p w14:paraId="1C1E3756" w14:textId="77777777" w:rsidR="007A7C12" w:rsidRDefault="003C6D4F">
            <w:pPr>
              <w:adjustRightInd w:val="0"/>
              <w:ind w:right="144"/>
              <w:rPr>
                <w:ins w:id="74" w:author="ERCOT" w:date="2023-03-30T15:35:00Z"/>
                <w:sz w:val="24"/>
                <w:szCs w:val="24"/>
              </w:rPr>
            </w:pPr>
            <w:ins w:id="75" w:author="ERCOT" w:date="2023-03-30T15:35:00Z">
              <w:r>
                <w:rPr>
                  <w:szCs w:val="24"/>
                </w:rPr>
                <w:t>Service Address County Name</w:t>
              </w:r>
            </w:ins>
          </w:p>
        </w:tc>
      </w:tr>
      <w:tr w:rsidR="007A7C12" w14:paraId="3F39AFD0" w14:textId="77777777">
        <w:trPr>
          <w:ins w:id="76" w:author="ERCOT" w:date="2023-03-30T15:35:00Z"/>
        </w:trPr>
        <w:tc>
          <w:tcPr>
            <w:tcW w:w="1007" w:type="dxa"/>
            <w:tcBorders>
              <w:top w:val="nil"/>
              <w:left w:val="nil"/>
              <w:bottom w:val="nil"/>
              <w:right w:val="nil"/>
            </w:tcBorders>
          </w:tcPr>
          <w:p w14:paraId="2DC971F6" w14:textId="77777777" w:rsidR="007A7C12" w:rsidRDefault="003C6D4F">
            <w:pPr>
              <w:adjustRightInd w:val="0"/>
              <w:ind w:right="144"/>
              <w:rPr>
                <w:ins w:id="77" w:author="ERCOT" w:date="2023-03-30T15:35:00Z"/>
                <w:sz w:val="24"/>
                <w:szCs w:val="24"/>
              </w:rPr>
            </w:pPr>
            <w:ins w:id="78" w:author="ERCOT" w:date="2023-03-30T15:35:00Z">
              <w:r>
                <w:rPr>
                  <w:b/>
                  <w:szCs w:val="24"/>
                </w:rPr>
                <w:t>Must Use</w:t>
              </w:r>
            </w:ins>
          </w:p>
        </w:tc>
        <w:tc>
          <w:tcPr>
            <w:tcW w:w="1080" w:type="dxa"/>
            <w:tcBorders>
              <w:top w:val="nil"/>
              <w:left w:val="nil"/>
              <w:bottom w:val="nil"/>
              <w:right w:val="nil"/>
            </w:tcBorders>
          </w:tcPr>
          <w:p w14:paraId="2425BBAB" w14:textId="77777777" w:rsidR="007A7C12" w:rsidRDefault="003C6D4F">
            <w:pPr>
              <w:adjustRightInd w:val="0"/>
              <w:ind w:right="144"/>
              <w:jc w:val="center"/>
              <w:rPr>
                <w:ins w:id="79" w:author="ERCOT" w:date="2023-03-30T15:35:00Z"/>
                <w:sz w:val="24"/>
                <w:szCs w:val="24"/>
              </w:rPr>
            </w:pPr>
            <w:ins w:id="80" w:author="ERCOT" w:date="2023-03-30T15:35:00Z">
              <w:r>
                <w:rPr>
                  <w:b/>
                  <w:szCs w:val="24"/>
                </w:rPr>
                <w:t>N406</w:t>
              </w:r>
            </w:ins>
          </w:p>
        </w:tc>
        <w:tc>
          <w:tcPr>
            <w:tcW w:w="892" w:type="dxa"/>
            <w:tcBorders>
              <w:top w:val="nil"/>
              <w:left w:val="nil"/>
              <w:bottom w:val="nil"/>
              <w:right w:val="nil"/>
            </w:tcBorders>
          </w:tcPr>
          <w:p w14:paraId="569D45AB" w14:textId="77777777" w:rsidR="007A7C12" w:rsidRDefault="003C6D4F">
            <w:pPr>
              <w:adjustRightInd w:val="0"/>
              <w:ind w:right="144"/>
              <w:jc w:val="center"/>
              <w:rPr>
                <w:ins w:id="81" w:author="ERCOT" w:date="2023-03-30T15:35:00Z"/>
                <w:sz w:val="24"/>
                <w:szCs w:val="24"/>
              </w:rPr>
            </w:pPr>
            <w:ins w:id="82" w:author="ERCOT" w:date="2023-03-30T15:35:00Z">
              <w:r>
                <w:rPr>
                  <w:b/>
                  <w:szCs w:val="24"/>
                </w:rPr>
                <w:t>310</w:t>
              </w:r>
            </w:ins>
          </w:p>
        </w:tc>
        <w:tc>
          <w:tcPr>
            <w:tcW w:w="4968" w:type="dxa"/>
            <w:gridSpan w:val="4"/>
            <w:tcBorders>
              <w:top w:val="nil"/>
              <w:left w:val="nil"/>
              <w:bottom w:val="nil"/>
              <w:right w:val="nil"/>
            </w:tcBorders>
          </w:tcPr>
          <w:p w14:paraId="6A8693F3" w14:textId="77777777" w:rsidR="007A7C12" w:rsidRDefault="003C6D4F">
            <w:pPr>
              <w:adjustRightInd w:val="0"/>
              <w:ind w:right="144"/>
              <w:rPr>
                <w:ins w:id="83" w:author="ERCOT" w:date="2023-03-30T15:35:00Z"/>
                <w:sz w:val="24"/>
                <w:szCs w:val="24"/>
              </w:rPr>
            </w:pPr>
            <w:ins w:id="84" w:author="ERCOT" w:date="2023-03-30T15:35:00Z">
              <w:r>
                <w:rPr>
                  <w:b/>
                  <w:szCs w:val="24"/>
                </w:rPr>
                <w:t>Location Identifier</w:t>
              </w:r>
            </w:ins>
          </w:p>
        </w:tc>
        <w:tc>
          <w:tcPr>
            <w:tcW w:w="432" w:type="dxa"/>
            <w:tcBorders>
              <w:top w:val="nil"/>
              <w:left w:val="nil"/>
              <w:bottom w:val="nil"/>
              <w:right w:val="nil"/>
            </w:tcBorders>
          </w:tcPr>
          <w:p w14:paraId="47E6C185" w14:textId="77777777" w:rsidR="007A7C12" w:rsidRDefault="003C6D4F">
            <w:pPr>
              <w:adjustRightInd w:val="0"/>
              <w:ind w:right="144"/>
              <w:jc w:val="center"/>
              <w:rPr>
                <w:ins w:id="85" w:author="ERCOT" w:date="2023-03-30T15:35:00Z"/>
                <w:sz w:val="24"/>
                <w:szCs w:val="24"/>
              </w:rPr>
            </w:pPr>
            <w:ins w:id="86" w:author="ERCOT" w:date="2023-03-30T15:35:00Z">
              <w:r>
                <w:rPr>
                  <w:b/>
                  <w:szCs w:val="24"/>
                </w:rPr>
                <w:t>O</w:t>
              </w:r>
            </w:ins>
          </w:p>
        </w:tc>
        <w:tc>
          <w:tcPr>
            <w:tcW w:w="14" w:type="dxa"/>
            <w:tcBorders>
              <w:top w:val="nil"/>
              <w:left w:val="nil"/>
              <w:bottom w:val="nil"/>
              <w:right w:val="nil"/>
            </w:tcBorders>
          </w:tcPr>
          <w:p w14:paraId="7A9AE8E6" w14:textId="77777777" w:rsidR="007A7C12" w:rsidRDefault="007A7C12">
            <w:pPr>
              <w:adjustRightInd w:val="0"/>
              <w:ind w:right="144"/>
              <w:jc w:val="center"/>
              <w:rPr>
                <w:ins w:id="87" w:author="ERCOT" w:date="2023-03-30T15:35:00Z"/>
                <w:sz w:val="24"/>
                <w:szCs w:val="24"/>
              </w:rPr>
            </w:pPr>
          </w:p>
        </w:tc>
        <w:tc>
          <w:tcPr>
            <w:tcW w:w="1440" w:type="dxa"/>
            <w:gridSpan w:val="3"/>
            <w:tcBorders>
              <w:top w:val="nil"/>
              <w:left w:val="nil"/>
              <w:bottom w:val="nil"/>
              <w:right w:val="nil"/>
            </w:tcBorders>
          </w:tcPr>
          <w:p w14:paraId="23E5BABD" w14:textId="77777777" w:rsidR="007A7C12" w:rsidRDefault="003C6D4F">
            <w:pPr>
              <w:adjustRightInd w:val="0"/>
              <w:ind w:right="144"/>
              <w:rPr>
                <w:ins w:id="88" w:author="ERCOT" w:date="2023-03-30T15:35:00Z"/>
                <w:sz w:val="24"/>
                <w:szCs w:val="24"/>
              </w:rPr>
            </w:pPr>
            <w:ins w:id="89" w:author="ERCOT" w:date="2023-03-30T15:35:00Z">
              <w:r>
                <w:rPr>
                  <w:b/>
                  <w:szCs w:val="24"/>
                </w:rPr>
                <w:t>AN 1/30</w:t>
              </w:r>
            </w:ins>
          </w:p>
        </w:tc>
      </w:tr>
      <w:tr w:rsidR="007A7C12" w14:paraId="2C348C5C" w14:textId="77777777">
        <w:trPr>
          <w:gridAfter w:val="1"/>
          <w:wAfter w:w="330" w:type="dxa"/>
          <w:ins w:id="90" w:author="ERCOT" w:date="2023-03-30T15:35:00Z"/>
        </w:trPr>
        <w:tc>
          <w:tcPr>
            <w:tcW w:w="2980" w:type="dxa"/>
            <w:gridSpan w:val="3"/>
            <w:tcBorders>
              <w:top w:val="nil"/>
              <w:left w:val="nil"/>
              <w:bottom w:val="nil"/>
              <w:right w:val="nil"/>
            </w:tcBorders>
          </w:tcPr>
          <w:p w14:paraId="231A9F86" w14:textId="77777777" w:rsidR="007A7C12" w:rsidRDefault="007A7C12">
            <w:pPr>
              <w:adjustRightInd w:val="0"/>
              <w:ind w:right="144"/>
              <w:rPr>
                <w:ins w:id="91" w:author="ERCOT" w:date="2023-03-30T15:35:00Z"/>
                <w:sz w:val="24"/>
                <w:szCs w:val="24"/>
              </w:rPr>
            </w:pPr>
          </w:p>
        </w:tc>
        <w:tc>
          <w:tcPr>
            <w:tcW w:w="6523" w:type="dxa"/>
            <w:gridSpan w:val="8"/>
            <w:tcBorders>
              <w:top w:val="nil"/>
              <w:left w:val="nil"/>
              <w:bottom w:val="nil"/>
              <w:right w:val="nil"/>
            </w:tcBorders>
          </w:tcPr>
          <w:p w14:paraId="4F668CCE" w14:textId="77777777" w:rsidR="007A7C12" w:rsidRDefault="003C6D4F">
            <w:pPr>
              <w:adjustRightInd w:val="0"/>
              <w:ind w:right="144"/>
              <w:rPr>
                <w:ins w:id="92" w:author="ERCOT" w:date="2023-03-30T15:35:00Z"/>
                <w:sz w:val="24"/>
                <w:szCs w:val="24"/>
              </w:rPr>
            </w:pPr>
            <w:ins w:id="93" w:author="ERCOT" w:date="2023-03-30T15:35:00Z">
              <w:r>
                <w:rPr>
                  <w:szCs w:val="24"/>
                </w:rPr>
                <w:t>Code which identifies a specific location</w:t>
              </w:r>
            </w:ins>
          </w:p>
        </w:tc>
      </w:tr>
      <w:tr w:rsidR="007A7C12" w14:paraId="7FDB849E" w14:textId="77777777">
        <w:trPr>
          <w:gridAfter w:val="1"/>
          <w:wAfter w:w="330" w:type="dxa"/>
          <w:ins w:id="94" w:author="ERCOT" w:date="2023-03-30T15:35:00Z"/>
        </w:trPr>
        <w:tc>
          <w:tcPr>
            <w:tcW w:w="2980" w:type="dxa"/>
            <w:gridSpan w:val="3"/>
            <w:tcBorders>
              <w:top w:val="nil"/>
              <w:left w:val="nil"/>
              <w:bottom w:val="nil"/>
              <w:right w:val="nil"/>
            </w:tcBorders>
          </w:tcPr>
          <w:p w14:paraId="76F970DF" w14:textId="77777777" w:rsidR="007A7C12" w:rsidRDefault="007A7C12">
            <w:pPr>
              <w:adjustRightInd w:val="0"/>
              <w:ind w:right="144"/>
              <w:rPr>
                <w:ins w:id="95" w:author="ERCOT" w:date="2023-03-30T15:35:00Z"/>
                <w:sz w:val="24"/>
                <w:szCs w:val="24"/>
              </w:rPr>
            </w:pPr>
          </w:p>
        </w:tc>
        <w:tc>
          <w:tcPr>
            <w:tcW w:w="6523" w:type="dxa"/>
            <w:gridSpan w:val="8"/>
            <w:tcBorders>
              <w:top w:val="nil"/>
              <w:left w:val="nil"/>
              <w:bottom w:val="nil"/>
              <w:right w:val="nil"/>
            </w:tcBorders>
            <w:shd w:val="pct20" w:color="auto" w:fill="auto"/>
          </w:tcPr>
          <w:p w14:paraId="5A6C17D7" w14:textId="77777777" w:rsidR="007A7C12" w:rsidRDefault="003C6D4F">
            <w:pPr>
              <w:adjustRightInd w:val="0"/>
              <w:ind w:right="144"/>
              <w:rPr>
                <w:ins w:id="96" w:author="ERCOT" w:date="2023-03-30T15:35:00Z"/>
                <w:sz w:val="24"/>
                <w:szCs w:val="24"/>
              </w:rPr>
            </w:pPr>
            <w:ins w:id="97" w:author="ERCOT" w:date="2023-03-30T15:35:00Z">
              <w:r>
                <w:rPr>
                  <w:szCs w:val="24"/>
                </w:rPr>
                <w:t>Will use the county names listed on NOAA. Note the word "COUNTY" will not be included.</w:t>
              </w:r>
            </w:ins>
          </w:p>
        </w:tc>
      </w:tr>
    </w:tbl>
    <w:p w14:paraId="237BA8B9" w14:textId="77777777" w:rsidR="007A7C12" w:rsidRDefault="003C6D4F">
      <w:pPr>
        <w:tabs>
          <w:tab w:val="right" w:pos="1800"/>
          <w:tab w:val="left" w:pos="2160"/>
        </w:tabs>
        <w:adjustRightInd w:val="0"/>
        <w:ind w:left="2160" w:hanging="2160"/>
        <w:rPr>
          <w:b/>
          <w:szCs w:val="24"/>
        </w:rPr>
      </w:pPr>
      <w:r>
        <w:rPr>
          <w:szCs w:val="24"/>
        </w:rPr>
        <w:br w:type="page"/>
      </w:r>
      <w:bookmarkStart w:id="98" w:name="book6"/>
      <w:bookmarkEnd w:id="98"/>
      <w:r>
        <w:rPr>
          <w:b/>
          <w:szCs w:val="24"/>
        </w:rPr>
        <w:lastRenderedPageBreak/>
        <w:tab/>
        <w:t>Segment:</w:t>
      </w:r>
      <w:r>
        <w:rPr>
          <w:b/>
          <w:szCs w:val="24"/>
        </w:rPr>
        <w:tab/>
      </w:r>
      <w:r>
        <w:rPr>
          <w:b/>
          <w:sz w:val="40"/>
          <w:szCs w:val="24"/>
        </w:rPr>
        <w:t xml:space="preserve">N1 </w:t>
      </w:r>
      <w:r>
        <w:rPr>
          <w:b/>
          <w:szCs w:val="24"/>
        </w:rPr>
        <w:t>Name (Transmission Distribution Service Provider)</w:t>
      </w:r>
    </w:p>
    <w:p w14:paraId="5A04767B"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8422C24"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1DA44AA8"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42D0BFF6"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610B4B"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6EFB2EA9"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3539F13F"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AE8CE70"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20445C4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7994F57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6299E917"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792A1178" w14:textId="77777777">
        <w:tc>
          <w:tcPr>
            <w:tcW w:w="1944" w:type="dxa"/>
            <w:tcBorders>
              <w:top w:val="nil"/>
              <w:left w:val="nil"/>
              <w:bottom w:val="nil"/>
              <w:right w:val="nil"/>
            </w:tcBorders>
          </w:tcPr>
          <w:p w14:paraId="458FF1CB"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3E3BDBCD"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196C2642" w14:textId="77777777" w:rsidR="007A7C12" w:rsidRDefault="003C6D4F">
            <w:pPr>
              <w:adjustRightInd w:val="0"/>
              <w:ind w:right="144"/>
              <w:rPr>
                <w:szCs w:val="24"/>
              </w:rPr>
            </w:pPr>
            <w:r>
              <w:rPr>
                <w:szCs w:val="24"/>
              </w:rPr>
              <w:t>Required</w:t>
            </w:r>
          </w:p>
          <w:p w14:paraId="65048332" w14:textId="77777777" w:rsidR="007A7C12" w:rsidRDefault="007A7C12">
            <w:pPr>
              <w:adjustRightInd w:val="0"/>
              <w:ind w:right="144"/>
              <w:rPr>
                <w:sz w:val="24"/>
                <w:szCs w:val="24"/>
              </w:rPr>
            </w:pPr>
          </w:p>
        </w:tc>
      </w:tr>
      <w:tr w:rsidR="007A7C12" w14:paraId="26B9CE60" w14:textId="77777777">
        <w:tc>
          <w:tcPr>
            <w:tcW w:w="1944" w:type="dxa"/>
            <w:tcBorders>
              <w:top w:val="nil"/>
              <w:left w:val="nil"/>
              <w:bottom w:val="nil"/>
              <w:right w:val="nil"/>
            </w:tcBorders>
          </w:tcPr>
          <w:p w14:paraId="5DED0F8B" w14:textId="77777777" w:rsidR="007A7C12" w:rsidRDefault="007A7C12">
            <w:pPr>
              <w:adjustRightInd w:val="0"/>
              <w:ind w:right="144"/>
              <w:rPr>
                <w:sz w:val="24"/>
                <w:szCs w:val="24"/>
              </w:rPr>
            </w:pPr>
          </w:p>
        </w:tc>
        <w:tc>
          <w:tcPr>
            <w:tcW w:w="216" w:type="dxa"/>
            <w:tcBorders>
              <w:top w:val="nil"/>
              <w:left w:val="nil"/>
              <w:bottom w:val="nil"/>
              <w:right w:val="nil"/>
            </w:tcBorders>
          </w:tcPr>
          <w:p w14:paraId="6A7A3783"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6DB08BA2" w14:textId="77777777" w:rsidR="007A7C12" w:rsidRDefault="003C6D4F">
            <w:pPr>
              <w:adjustRightInd w:val="0"/>
              <w:ind w:right="144"/>
              <w:rPr>
                <w:szCs w:val="24"/>
              </w:rPr>
            </w:pPr>
            <w:r>
              <w:rPr>
                <w:szCs w:val="24"/>
              </w:rPr>
              <w:t>N1~8S~TDSP COMPANY~1~007909411~~41 (TDSP to ERCOT)</w:t>
            </w:r>
          </w:p>
          <w:p w14:paraId="28E9A709" w14:textId="77777777" w:rsidR="007A7C12" w:rsidRDefault="003C6D4F">
            <w:pPr>
              <w:adjustRightInd w:val="0"/>
              <w:ind w:right="144"/>
              <w:rPr>
                <w:sz w:val="24"/>
                <w:szCs w:val="24"/>
              </w:rPr>
            </w:pPr>
            <w:r>
              <w:rPr>
                <w:szCs w:val="24"/>
              </w:rPr>
              <w:t>N1~8S~TDSP COMPANY~1~007909411 (ERCOT to CR)</w:t>
            </w:r>
          </w:p>
        </w:tc>
      </w:tr>
    </w:tbl>
    <w:p w14:paraId="412F0501" w14:textId="77777777" w:rsidR="007A7C12" w:rsidRDefault="007A7C12">
      <w:pPr>
        <w:adjustRightInd w:val="0"/>
        <w:rPr>
          <w:szCs w:val="24"/>
        </w:rPr>
      </w:pPr>
    </w:p>
    <w:p w14:paraId="43DFBFD2" w14:textId="77777777" w:rsidR="007A7C12" w:rsidRDefault="003C6D4F">
      <w:pPr>
        <w:adjustRightInd w:val="0"/>
        <w:jc w:val="center"/>
        <w:rPr>
          <w:b/>
          <w:szCs w:val="24"/>
        </w:rPr>
      </w:pPr>
      <w:r>
        <w:rPr>
          <w:b/>
          <w:szCs w:val="24"/>
        </w:rPr>
        <w:t>Data Element Summary</w:t>
      </w:r>
    </w:p>
    <w:p w14:paraId="79CEA790"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7FF3C12"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4E6B78AA" w14:textId="77777777">
        <w:tc>
          <w:tcPr>
            <w:tcW w:w="1007" w:type="dxa"/>
            <w:tcBorders>
              <w:top w:val="nil"/>
              <w:left w:val="nil"/>
              <w:bottom w:val="nil"/>
              <w:right w:val="nil"/>
            </w:tcBorders>
          </w:tcPr>
          <w:p w14:paraId="65B042A6"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5F9B86A" w14:textId="77777777" w:rsidR="007A7C12" w:rsidRDefault="003C6D4F">
            <w:pPr>
              <w:adjustRightInd w:val="0"/>
              <w:ind w:right="144"/>
              <w:jc w:val="center"/>
              <w:rPr>
                <w:sz w:val="24"/>
                <w:szCs w:val="24"/>
              </w:rPr>
            </w:pPr>
            <w:r>
              <w:rPr>
                <w:b/>
                <w:szCs w:val="24"/>
              </w:rPr>
              <w:t>N101</w:t>
            </w:r>
          </w:p>
        </w:tc>
        <w:tc>
          <w:tcPr>
            <w:tcW w:w="892" w:type="dxa"/>
            <w:tcBorders>
              <w:top w:val="nil"/>
              <w:left w:val="nil"/>
              <w:bottom w:val="nil"/>
              <w:right w:val="nil"/>
            </w:tcBorders>
          </w:tcPr>
          <w:p w14:paraId="482499BE" w14:textId="77777777" w:rsidR="007A7C12" w:rsidRDefault="003C6D4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3F2AE2B1" w14:textId="77777777" w:rsidR="007A7C12" w:rsidRDefault="003C6D4F">
            <w:pPr>
              <w:adjustRightInd w:val="0"/>
              <w:ind w:right="144"/>
              <w:rPr>
                <w:sz w:val="24"/>
                <w:szCs w:val="24"/>
              </w:rPr>
            </w:pPr>
            <w:r>
              <w:rPr>
                <w:b/>
                <w:szCs w:val="24"/>
              </w:rPr>
              <w:t>Entity Identifier Code</w:t>
            </w:r>
          </w:p>
        </w:tc>
        <w:tc>
          <w:tcPr>
            <w:tcW w:w="432" w:type="dxa"/>
            <w:tcBorders>
              <w:top w:val="nil"/>
              <w:left w:val="nil"/>
              <w:bottom w:val="nil"/>
              <w:right w:val="nil"/>
            </w:tcBorders>
          </w:tcPr>
          <w:p w14:paraId="6B4783E1"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319B37F0"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ABDCCED" w14:textId="77777777" w:rsidR="007A7C12" w:rsidRDefault="003C6D4F">
            <w:pPr>
              <w:adjustRightInd w:val="0"/>
              <w:ind w:right="144"/>
              <w:rPr>
                <w:sz w:val="24"/>
                <w:szCs w:val="24"/>
              </w:rPr>
            </w:pPr>
            <w:r>
              <w:rPr>
                <w:b/>
                <w:szCs w:val="24"/>
              </w:rPr>
              <w:t>ID 2/3</w:t>
            </w:r>
          </w:p>
        </w:tc>
      </w:tr>
      <w:tr w:rsidR="007A7C12" w14:paraId="5E48C9D7" w14:textId="77777777">
        <w:trPr>
          <w:gridAfter w:val="1"/>
          <w:wAfter w:w="330" w:type="dxa"/>
        </w:trPr>
        <w:tc>
          <w:tcPr>
            <w:tcW w:w="2980" w:type="dxa"/>
            <w:gridSpan w:val="3"/>
            <w:tcBorders>
              <w:top w:val="nil"/>
              <w:left w:val="nil"/>
              <w:bottom w:val="nil"/>
              <w:right w:val="nil"/>
            </w:tcBorders>
          </w:tcPr>
          <w:p w14:paraId="0C00E01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8A0722C" w14:textId="77777777" w:rsidR="007A7C12" w:rsidRDefault="003C6D4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A7C12" w14:paraId="44C9B1CC" w14:textId="77777777">
        <w:trPr>
          <w:gridAfter w:val="1"/>
          <w:wAfter w:w="331" w:type="dxa"/>
        </w:trPr>
        <w:tc>
          <w:tcPr>
            <w:tcW w:w="3168" w:type="dxa"/>
            <w:gridSpan w:val="4"/>
            <w:tcBorders>
              <w:top w:val="nil"/>
              <w:left w:val="nil"/>
              <w:bottom w:val="nil"/>
              <w:right w:val="nil"/>
            </w:tcBorders>
          </w:tcPr>
          <w:p w14:paraId="29741E5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6BDA6C8" w14:textId="77777777" w:rsidR="007A7C12" w:rsidRDefault="003C6D4F">
            <w:pPr>
              <w:adjustRightInd w:val="0"/>
              <w:ind w:right="144"/>
              <w:rPr>
                <w:sz w:val="24"/>
                <w:szCs w:val="24"/>
              </w:rPr>
            </w:pPr>
            <w:r>
              <w:rPr>
                <w:szCs w:val="24"/>
              </w:rPr>
              <w:t>8S</w:t>
            </w:r>
          </w:p>
        </w:tc>
        <w:tc>
          <w:tcPr>
            <w:tcW w:w="144" w:type="dxa"/>
            <w:tcBorders>
              <w:top w:val="nil"/>
              <w:left w:val="nil"/>
              <w:bottom w:val="nil"/>
              <w:right w:val="nil"/>
            </w:tcBorders>
          </w:tcPr>
          <w:p w14:paraId="14B42E0F"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F57C266" w14:textId="77777777" w:rsidR="007A7C12" w:rsidRDefault="003C6D4F">
            <w:pPr>
              <w:adjustRightInd w:val="0"/>
              <w:ind w:right="144"/>
              <w:rPr>
                <w:sz w:val="24"/>
                <w:szCs w:val="24"/>
              </w:rPr>
            </w:pPr>
            <w:r>
              <w:rPr>
                <w:szCs w:val="24"/>
              </w:rPr>
              <w:t>Consumer Service Provider (CSP)</w:t>
            </w:r>
          </w:p>
        </w:tc>
      </w:tr>
      <w:tr w:rsidR="007A7C12" w14:paraId="559A9CA5" w14:textId="77777777">
        <w:trPr>
          <w:gridAfter w:val="2"/>
          <w:wAfter w:w="473" w:type="dxa"/>
        </w:trPr>
        <w:tc>
          <w:tcPr>
            <w:tcW w:w="4680" w:type="dxa"/>
            <w:gridSpan w:val="6"/>
            <w:tcBorders>
              <w:top w:val="nil"/>
              <w:left w:val="nil"/>
              <w:bottom w:val="nil"/>
              <w:right w:val="nil"/>
            </w:tcBorders>
          </w:tcPr>
          <w:p w14:paraId="08B6CAC9"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678E352B" w14:textId="77777777" w:rsidR="007A7C12" w:rsidRDefault="003C6D4F">
            <w:pPr>
              <w:adjustRightInd w:val="0"/>
              <w:ind w:right="144"/>
              <w:rPr>
                <w:sz w:val="24"/>
                <w:szCs w:val="24"/>
              </w:rPr>
            </w:pPr>
            <w:r>
              <w:rPr>
                <w:szCs w:val="24"/>
              </w:rPr>
              <w:t>Transmission Distribution Service Provider (TDSP)</w:t>
            </w:r>
          </w:p>
        </w:tc>
      </w:tr>
      <w:tr w:rsidR="007A7C12" w14:paraId="58288EF7" w14:textId="77777777">
        <w:tc>
          <w:tcPr>
            <w:tcW w:w="1007" w:type="dxa"/>
            <w:tcBorders>
              <w:top w:val="nil"/>
              <w:left w:val="nil"/>
              <w:bottom w:val="nil"/>
              <w:right w:val="nil"/>
            </w:tcBorders>
          </w:tcPr>
          <w:p w14:paraId="2778409B"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4B534BE8" w14:textId="77777777" w:rsidR="007A7C12" w:rsidRDefault="003C6D4F">
            <w:pPr>
              <w:adjustRightInd w:val="0"/>
              <w:ind w:right="144"/>
              <w:jc w:val="center"/>
              <w:rPr>
                <w:sz w:val="24"/>
                <w:szCs w:val="24"/>
              </w:rPr>
            </w:pPr>
            <w:r>
              <w:rPr>
                <w:b/>
                <w:szCs w:val="24"/>
              </w:rPr>
              <w:t>N102</w:t>
            </w:r>
          </w:p>
        </w:tc>
        <w:tc>
          <w:tcPr>
            <w:tcW w:w="892" w:type="dxa"/>
            <w:tcBorders>
              <w:top w:val="nil"/>
              <w:left w:val="nil"/>
              <w:bottom w:val="nil"/>
              <w:right w:val="nil"/>
            </w:tcBorders>
          </w:tcPr>
          <w:p w14:paraId="5593D5B4" w14:textId="77777777" w:rsidR="007A7C12" w:rsidRDefault="003C6D4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237A2CBD" w14:textId="77777777" w:rsidR="007A7C12" w:rsidRDefault="003C6D4F">
            <w:pPr>
              <w:adjustRightInd w:val="0"/>
              <w:ind w:right="144"/>
              <w:rPr>
                <w:sz w:val="24"/>
                <w:szCs w:val="24"/>
              </w:rPr>
            </w:pPr>
            <w:r>
              <w:rPr>
                <w:b/>
                <w:szCs w:val="24"/>
              </w:rPr>
              <w:t>Name</w:t>
            </w:r>
          </w:p>
        </w:tc>
        <w:tc>
          <w:tcPr>
            <w:tcW w:w="432" w:type="dxa"/>
            <w:tcBorders>
              <w:top w:val="nil"/>
              <w:left w:val="nil"/>
              <w:bottom w:val="nil"/>
              <w:right w:val="nil"/>
            </w:tcBorders>
          </w:tcPr>
          <w:p w14:paraId="21131A0A"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4DAC121"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730047B" w14:textId="77777777" w:rsidR="007A7C12" w:rsidRDefault="003C6D4F">
            <w:pPr>
              <w:adjustRightInd w:val="0"/>
              <w:ind w:right="144"/>
              <w:rPr>
                <w:sz w:val="24"/>
                <w:szCs w:val="24"/>
              </w:rPr>
            </w:pPr>
            <w:r>
              <w:rPr>
                <w:b/>
                <w:szCs w:val="24"/>
              </w:rPr>
              <w:t>AN 1/60</w:t>
            </w:r>
          </w:p>
        </w:tc>
      </w:tr>
      <w:tr w:rsidR="007A7C12" w14:paraId="37751EF0" w14:textId="77777777">
        <w:trPr>
          <w:gridAfter w:val="1"/>
          <w:wAfter w:w="330" w:type="dxa"/>
        </w:trPr>
        <w:tc>
          <w:tcPr>
            <w:tcW w:w="2980" w:type="dxa"/>
            <w:gridSpan w:val="3"/>
            <w:tcBorders>
              <w:top w:val="nil"/>
              <w:left w:val="nil"/>
              <w:bottom w:val="nil"/>
              <w:right w:val="nil"/>
            </w:tcBorders>
          </w:tcPr>
          <w:p w14:paraId="270180FC"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FBE028F" w14:textId="77777777" w:rsidR="007A7C12" w:rsidRDefault="003C6D4F">
            <w:pPr>
              <w:adjustRightInd w:val="0"/>
              <w:ind w:right="144"/>
              <w:rPr>
                <w:sz w:val="24"/>
                <w:szCs w:val="24"/>
              </w:rPr>
            </w:pPr>
            <w:r>
              <w:rPr>
                <w:szCs w:val="24"/>
              </w:rPr>
              <w:t>Free-form name</w:t>
            </w:r>
          </w:p>
        </w:tc>
      </w:tr>
      <w:tr w:rsidR="007A7C12" w14:paraId="494FF36C" w14:textId="77777777">
        <w:trPr>
          <w:gridAfter w:val="1"/>
          <w:wAfter w:w="330" w:type="dxa"/>
        </w:trPr>
        <w:tc>
          <w:tcPr>
            <w:tcW w:w="2980" w:type="dxa"/>
            <w:gridSpan w:val="3"/>
            <w:tcBorders>
              <w:top w:val="nil"/>
              <w:left w:val="nil"/>
              <w:bottom w:val="nil"/>
              <w:right w:val="nil"/>
            </w:tcBorders>
          </w:tcPr>
          <w:p w14:paraId="2330A1C0"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1BB9FDF2" w14:textId="77777777" w:rsidR="007A7C12" w:rsidRDefault="003C6D4F">
            <w:pPr>
              <w:adjustRightInd w:val="0"/>
              <w:ind w:right="144"/>
              <w:rPr>
                <w:sz w:val="24"/>
                <w:szCs w:val="24"/>
              </w:rPr>
            </w:pPr>
            <w:r>
              <w:rPr>
                <w:szCs w:val="24"/>
              </w:rPr>
              <w:t>TDSP Name</w:t>
            </w:r>
          </w:p>
        </w:tc>
      </w:tr>
      <w:tr w:rsidR="007A7C12" w14:paraId="398B43F7" w14:textId="77777777">
        <w:tc>
          <w:tcPr>
            <w:tcW w:w="1007" w:type="dxa"/>
            <w:tcBorders>
              <w:top w:val="nil"/>
              <w:left w:val="nil"/>
              <w:bottom w:val="nil"/>
              <w:right w:val="nil"/>
            </w:tcBorders>
          </w:tcPr>
          <w:p w14:paraId="1B3A4D27"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26AE9F9F" w14:textId="77777777" w:rsidR="007A7C12" w:rsidRDefault="003C6D4F">
            <w:pPr>
              <w:adjustRightInd w:val="0"/>
              <w:ind w:right="144"/>
              <w:jc w:val="center"/>
              <w:rPr>
                <w:sz w:val="24"/>
                <w:szCs w:val="24"/>
              </w:rPr>
            </w:pPr>
            <w:r>
              <w:rPr>
                <w:b/>
                <w:szCs w:val="24"/>
              </w:rPr>
              <w:t>N103</w:t>
            </w:r>
          </w:p>
        </w:tc>
        <w:tc>
          <w:tcPr>
            <w:tcW w:w="892" w:type="dxa"/>
            <w:tcBorders>
              <w:top w:val="nil"/>
              <w:left w:val="nil"/>
              <w:bottom w:val="nil"/>
              <w:right w:val="nil"/>
            </w:tcBorders>
          </w:tcPr>
          <w:p w14:paraId="142E510F" w14:textId="77777777" w:rsidR="007A7C12" w:rsidRDefault="003C6D4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4FE86C10" w14:textId="77777777" w:rsidR="007A7C12" w:rsidRDefault="003C6D4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228683D2"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1D7BD93F"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34A0414" w14:textId="77777777" w:rsidR="007A7C12" w:rsidRDefault="003C6D4F">
            <w:pPr>
              <w:adjustRightInd w:val="0"/>
              <w:ind w:right="144"/>
              <w:rPr>
                <w:sz w:val="24"/>
                <w:szCs w:val="24"/>
              </w:rPr>
            </w:pPr>
            <w:r>
              <w:rPr>
                <w:b/>
                <w:szCs w:val="24"/>
              </w:rPr>
              <w:t>ID 1/2</w:t>
            </w:r>
          </w:p>
        </w:tc>
      </w:tr>
      <w:tr w:rsidR="007A7C12" w14:paraId="09059C65" w14:textId="77777777">
        <w:trPr>
          <w:gridAfter w:val="1"/>
          <w:wAfter w:w="330" w:type="dxa"/>
        </w:trPr>
        <w:tc>
          <w:tcPr>
            <w:tcW w:w="2980" w:type="dxa"/>
            <w:gridSpan w:val="3"/>
            <w:tcBorders>
              <w:top w:val="nil"/>
              <w:left w:val="nil"/>
              <w:bottom w:val="nil"/>
              <w:right w:val="nil"/>
            </w:tcBorders>
          </w:tcPr>
          <w:p w14:paraId="2EBB2642"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CB78F69" w14:textId="77777777" w:rsidR="007A7C12" w:rsidRDefault="003C6D4F">
            <w:pPr>
              <w:adjustRightInd w:val="0"/>
              <w:ind w:right="144"/>
              <w:rPr>
                <w:sz w:val="24"/>
                <w:szCs w:val="24"/>
              </w:rPr>
            </w:pPr>
            <w:r>
              <w:rPr>
                <w:szCs w:val="24"/>
              </w:rPr>
              <w:t>Code designating the system/method of code structure used for Identification Code (67)</w:t>
            </w:r>
          </w:p>
        </w:tc>
      </w:tr>
      <w:tr w:rsidR="007A7C12" w14:paraId="1ED28712" w14:textId="77777777">
        <w:trPr>
          <w:gridAfter w:val="1"/>
          <w:wAfter w:w="331" w:type="dxa"/>
        </w:trPr>
        <w:tc>
          <w:tcPr>
            <w:tcW w:w="3168" w:type="dxa"/>
            <w:gridSpan w:val="4"/>
            <w:tcBorders>
              <w:top w:val="nil"/>
              <w:left w:val="nil"/>
              <w:bottom w:val="nil"/>
              <w:right w:val="nil"/>
            </w:tcBorders>
          </w:tcPr>
          <w:p w14:paraId="374D7BB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290486B" w14:textId="77777777" w:rsidR="007A7C12" w:rsidRDefault="003C6D4F">
            <w:pPr>
              <w:adjustRightInd w:val="0"/>
              <w:ind w:right="144"/>
              <w:rPr>
                <w:sz w:val="24"/>
                <w:szCs w:val="24"/>
              </w:rPr>
            </w:pPr>
            <w:r>
              <w:rPr>
                <w:szCs w:val="24"/>
              </w:rPr>
              <w:t>1</w:t>
            </w:r>
          </w:p>
        </w:tc>
        <w:tc>
          <w:tcPr>
            <w:tcW w:w="144" w:type="dxa"/>
            <w:tcBorders>
              <w:top w:val="nil"/>
              <w:left w:val="nil"/>
              <w:bottom w:val="nil"/>
              <w:right w:val="nil"/>
            </w:tcBorders>
          </w:tcPr>
          <w:p w14:paraId="6436ED0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A306D01" w14:textId="77777777" w:rsidR="007A7C12" w:rsidRDefault="003C6D4F">
            <w:pPr>
              <w:adjustRightInd w:val="0"/>
              <w:ind w:right="144"/>
              <w:rPr>
                <w:sz w:val="24"/>
                <w:szCs w:val="24"/>
              </w:rPr>
            </w:pPr>
            <w:r>
              <w:rPr>
                <w:szCs w:val="24"/>
              </w:rPr>
              <w:t>D-U-N-S Number, Dun &amp; Bradstreet</w:t>
            </w:r>
          </w:p>
        </w:tc>
      </w:tr>
      <w:tr w:rsidR="007A7C12" w14:paraId="7382BAC9" w14:textId="77777777">
        <w:trPr>
          <w:gridAfter w:val="1"/>
          <w:wAfter w:w="331" w:type="dxa"/>
        </w:trPr>
        <w:tc>
          <w:tcPr>
            <w:tcW w:w="3168" w:type="dxa"/>
            <w:gridSpan w:val="4"/>
            <w:tcBorders>
              <w:top w:val="nil"/>
              <w:left w:val="nil"/>
              <w:bottom w:val="nil"/>
              <w:right w:val="nil"/>
            </w:tcBorders>
          </w:tcPr>
          <w:p w14:paraId="0D9490D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786212A" w14:textId="77777777" w:rsidR="007A7C12" w:rsidRDefault="003C6D4F">
            <w:pPr>
              <w:adjustRightInd w:val="0"/>
              <w:ind w:right="144"/>
              <w:rPr>
                <w:sz w:val="24"/>
                <w:szCs w:val="24"/>
              </w:rPr>
            </w:pPr>
            <w:r>
              <w:rPr>
                <w:szCs w:val="24"/>
              </w:rPr>
              <w:t>9</w:t>
            </w:r>
          </w:p>
        </w:tc>
        <w:tc>
          <w:tcPr>
            <w:tcW w:w="144" w:type="dxa"/>
            <w:tcBorders>
              <w:top w:val="nil"/>
              <w:left w:val="nil"/>
              <w:bottom w:val="nil"/>
              <w:right w:val="nil"/>
            </w:tcBorders>
          </w:tcPr>
          <w:p w14:paraId="0FB3088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25BB6DA" w14:textId="77777777" w:rsidR="007A7C12" w:rsidRDefault="003C6D4F">
            <w:pPr>
              <w:adjustRightInd w:val="0"/>
              <w:ind w:right="144"/>
              <w:rPr>
                <w:sz w:val="24"/>
                <w:szCs w:val="24"/>
              </w:rPr>
            </w:pPr>
            <w:r>
              <w:rPr>
                <w:szCs w:val="24"/>
              </w:rPr>
              <w:t>D-U-N-S+4, D-U-N-S Number with Four Character Suffix</w:t>
            </w:r>
          </w:p>
        </w:tc>
      </w:tr>
      <w:tr w:rsidR="007A7C12" w14:paraId="00677610" w14:textId="77777777">
        <w:tc>
          <w:tcPr>
            <w:tcW w:w="1007" w:type="dxa"/>
            <w:tcBorders>
              <w:top w:val="nil"/>
              <w:left w:val="nil"/>
              <w:bottom w:val="nil"/>
              <w:right w:val="nil"/>
            </w:tcBorders>
          </w:tcPr>
          <w:p w14:paraId="794498F1"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57AC535B" w14:textId="77777777" w:rsidR="007A7C12" w:rsidRDefault="003C6D4F">
            <w:pPr>
              <w:adjustRightInd w:val="0"/>
              <w:ind w:right="144"/>
              <w:jc w:val="center"/>
              <w:rPr>
                <w:sz w:val="24"/>
                <w:szCs w:val="24"/>
              </w:rPr>
            </w:pPr>
            <w:r>
              <w:rPr>
                <w:b/>
                <w:szCs w:val="24"/>
              </w:rPr>
              <w:t>N104</w:t>
            </w:r>
          </w:p>
        </w:tc>
        <w:tc>
          <w:tcPr>
            <w:tcW w:w="892" w:type="dxa"/>
            <w:tcBorders>
              <w:top w:val="nil"/>
              <w:left w:val="nil"/>
              <w:bottom w:val="nil"/>
              <w:right w:val="nil"/>
            </w:tcBorders>
          </w:tcPr>
          <w:p w14:paraId="0906A301" w14:textId="77777777" w:rsidR="007A7C12" w:rsidRDefault="003C6D4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EA801C7" w14:textId="77777777" w:rsidR="007A7C12" w:rsidRDefault="003C6D4F">
            <w:pPr>
              <w:adjustRightInd w:val="0"/>
              <w:ind w:right="144"/>
              <w:rPr>
                <w:sz w:val="24"/>
                <w:szCs w:val="24"/>
              </w:rPr>
            </w:pPr>
            <w:r>
              <w:rPr>
                <w:b/>
                <w:szCs w:val="24"/>
              </w:rPr>
              <w:t>Identification Code</w:t>
            </w:r>
          </w:p>
        </w:tc>
        <w:tc>
          <w:tcPr>
            <w:tcW w:w="432" w:type="dxa"/>
            <w:tcBorders>
              <w:top w:val="nil"/>
              <w:left w:val="nil"/>
              <w:bottom w:val="nil"/>
              <w:right w:val="nil"/>
            </w:tcBorders>
          </w:tcPr>
          <w:p w14:paraId="6E5913C5"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6A585CA8"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AE78F0B" w14:textId="77777777" w:rsidR="007A7C12" w:rsidRDefault="003C6D4F">
            <w:pPr>
              <w:adjustRightInd w:val="0"/>
              <w:ind w:right="144"/>
              <w:rPr>
                <w:sz w:val="24"/>
                <w:szCs w:val="24"/>
              </w:rPr>
            </w:pPr>
            <w:r>
              <w:rPr>
                <w:b/>
                <w:szCs w:val="24"/>
              </w:rPr>
              <w:t>AN 2/80</w:t>
            </w:r>
          </w:p>
        </w:tc>
      </w:tr>
      <w:tr w:rsidR="007A7C12" w14:paraId="661D30E2" w14:textId="77777777">
        <w:trPr>
          <w:gridAfter w:val="1"/>
          <w:wAfter w:w="330" w:type="dxa"/>
        </w:trPr>
        <w:tc>
          <w:tcPr>
            <w:tcW w:w="2980" w:type="dxa"/>
            <w:gridSpan w:val="3"/>
            <w:tcBorders>
              <w:top w:val="nil"/>
              <w:left w:val="nil"/>
              <w:bottom w:val="nil"/>
              <w:right w:val="nil"/>
            </w:tcBorders>
          </w:tcPr>
          <w:p w14:paraId="1C28E7DB"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8537E32" w14:textId="77777777" w:rsidR="007A7C12" w:rsidRDefault="003C6D4F">
            <w:pPr>
              <w:adjustRightInd w:val="0"/>
              <w:ind w:right="144"/>
              <w:rPr>
                <w:sz w:val="24"/>
                <w:szCs w:val="24"/>
              </w:rPr>
            </w:pPr>
            <w:r>
              <w:rPr>
                <w:szCs w:val="24"/>
              </w:rPr>
              <w:t>Code identifying a party or other code</w:t>
            </w:r>
          </w:p>
        </w:tc>
      </w:tr>
      <w:tr w:rsidR="007A7C12" w14:paraId="1A218CB8" w14:textId="77777777">
        <w:trPr>
          <w:gridAfter w:val="1"/>
          <w:wAfter w:w="330" w:type="dxa"/>
        </w:trPr>
        <w:tc>
          <w:tcPr>
            <w:tcW w:w="2980" w:type="dxa"/>
            <w:gridSpan w:val="3"/>
            <w:tcBorders>
              <w:top w:val="nil"/>
              <w:left w:val="nil"/>
              <w:bottom w:val="nil"/>
              <w:right w:val="nil"/>
            </w:tcBorders>
          </w:tcPr>
          <w:p w14:paraId="08E93D73"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76E7151A" w14:textId="77777777" w:rsidR="007A7C12" w:rsidRDefault="003C6D4F">
            <w:pPr>
              <w:adjustRightInd w:val="0"/>
              <w:ind w:right="144"/>
              <w:rPr>
                <w:sz w:val="24"/>
                <w:szCs w:val="24"/>
              </w:rPr>
            </w:pPr>
            <w:r>
              <w:rPr>
                <w:szCs w:val="24"/>
              </w:rPr>
              <w:t>TDSP D-U-N-S Number or D-U-N-S + 4 Number</w:t>
            </w:r>
          </w:p>
        </w:tc>
      </w:tr>
      <w:tr w:rsidR="007A7C12" w14:paraId="45D73872" w14:textId="77777777">
        <w:tc>
          <w:tcPr>
            <w:tcW w:w="1007" w:type="dxa"/>
            <w:tcBorders>
              <w:top w:val="nil"/>
              <w:left w:val="nil"/>
              <w:bottom w:val="nil"/>
              <w:right w:val="nil"/>
            </w:tcBorders>
          </w:tcPr>
          <w:p w14:paraId="14203581" w14:textId="77777777" w:rsidR="007A7C12" w:rsidRDefault="003C6D4F">
            <w:pPr>
              <w:adjustRightInd w:val="0"/>
              <w:ind w:right="144"/>
              <w:rPr>
                <w:sz w:val="24"/>
                <w:szCs w:val="24"/>
              </w:rPr>
            </w:pPr>
            <w:r>
              <w:rPr>
                <w:b/>
                <w:szCs w:val="24"/>
              </w:rPr>
              <w:t>Dep</w:t>
            </w:r>
          </w:p>
        </w:tc>
        <w:tc>
          <w:tcPr>
            <w:tcW w:w="1080" w:type="dxa"/>
            <w:tcBorders>
              <w:top w:val="nil"/>
              <w:left w:val="nil"/>
              <w:bottom w:val="nil"/>
              <w:right w:val="nil"/>
            </w:tcBorders>
          </w:tcPr>
          <w:p w14:paraId="32B1545B" w14:textId="77777777" w:rsidR="007A7C12" w:rsidRDefault="003C6D4F">
            <w:pPr>
              <w:adjustRightInd w:val="0"/>
              <w:ind w:right="144"/>
              <w:jc w:val="center"/>
              <w:rPr>
                <w:sz w:val="24"/>
                <w:szCs w:val="24"/>
              </w:rPr>
            </w:pPr>
            <w:r>
              <w:rPr>
                <w:b/>
                <w:szCs w:val="24"/>
              </w:rPr>
              <w:t>N106</w:t>
            </w:r>
          </w:p>
        </w:tc>
        <w:tc>
          <w:tcPr>
            <w:tcW w:w="892" w:type="dxa"/>
            <w:tcBorders>
              <w:top w:val="nil"/>
              <w:left w:val="nil"/>
              <w:bottom w:val="nil"/>
              <w:right w:val="nil"/>
            </w:tcBorders>
          </w:tcPr>
          <w:p w14:paraId="57FDED44" w14:textId="77777777" w:rsidR="007A7C12" w:rsidRDefault="003C6D4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3842B1C" w14:textId="77777777" w:rsidR="007A7C12" w:rsidRDefault="003C6D4F">
            <w:pPr>
              <w:adjustRightInd w:val="0"/>
              <w:ind w:right="144"/>
              <w:rPr>
                <w:sz w:val="24"/>
                <w:szCs w:val="24"/>
              </w:rPr>
            </w:pPr>
            <w:r>
              <w:rPr>
                <w:b/>
                <w:szCs w:val="24"/>
              </w:rPr>
              <w:t>Entity Identifier Code</w:t>
            </w:r>
          </w:p>
        </w:tc>
        <w:tc>
          <w:tcPr>
            <w:tcW w:w="432" w:type="dxa"/>
            <w:tcBorders>
              <w:top w:val="nil"/>
              <w:left w:val="nil"/>
              <w:bottom w:val="nil"/>
              <w:right w:val="nil"/>
            </w:tcBorders>
          </w:tcPr>
          <w:p w14:paraId="4076B01B"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244EDAF8"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03329CC" w14:textId="77777777" w:rsidR="007A7C12" w:rsidRDefault="003C6D4F">
            <w:pPr>
              <w:adjustRightInd w:val="0"/>
              <w:ind w:right="144"/>
              <w:rPr>
                <w:sz w:val="24"/>
                <w:szCs w:val="24"/>
              </w:rPr>
            </w:pPr>
            <w:r>
              <w:rPr>
                <w:b/>
                <w:szCs w:val="24"/>
              </w:rPr>
              <w:t>ID 2/3</w:t>
            </w:r>
          </w:p>
        </w:tc>
      </w:tr>
      <w:tr w:rsidR="007A7C12" w14:paraId="52961D5C" w14:textId="77777777">
        <w:trPr>
          <w:gridAfter w:val="1"/>
          <w:wAfter w:w="330" w:type="dxa"/>
        </w:trPr>
        <w:tc>
          <w:tcPr>
            <w:tcW w:w="2980" w:type="dxa"/>
            <w:gridSpan w:val="3"/>
            <w:tcBorders>
              <w:top w:val="nil"/>
              <w:left w:val="nil"/>
              <w:bottom w:val="nil"/>
              <w:right w:val="nil"/>
            </w:tcBorders>
          </w:tcPr>
          <w:p w14:paraId="6C9D563D"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B024ECE" w14:textId="77777777" w:rsidR="007A7C12" w:rsidRDefault="003C6D4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A7C12" w14:paraId="674F1976" w14:textId="77777777">
        <w:trPr>
          <w:gridAfter w:val="1"/>
          <w:wAfter w:w="330" w:type="dxa"/>
        </w:trPr>
        <w:tc>
          <w:tcPr>
            <w:tcW w:w="2980" w:type="dxa"/>
            <w:gridSpan w:val="3"/>
            <w:tcBorders>
              <w:top w:val="nil"/>
              <w:left w:val="nil"/>
              <w:bottom w:val="nil"/>
              <w:right w:val="nil"/>
            </w:tcBorders>
          </w:tcPr>
          <w:p w14:paraId="63F13B3F"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387ABE26" w14:textId="77777777" w:rsidR="007A7C12" w:rsidRDefault="003C6D4F">
            <w:pPr>
              <w:adjustRightInd w:val="0"/>
              <w:ind w:right="144"/>
              <w:rPr>
                <w:szCs w:val="24"/>
              </w:rPr>
            </w:pPr>
            <w:r>
              <w:rPr>
                <w:szCs w:val="24"/>
              </w:rPr>
              <w:t>TDSP to ERCOT: Required</w:t>
            </w:r>
          </w:p>
          <w:p w14:paraId="57DD7E9C" w14:textId="77777777" w:rsidR="007A7C12" w:rsidRDefault="003C6D4F">
            <w:pPr>
              <w:adjustRightInd w:val="0"/>
              <w:ind w:right="144"/>
              <w:rPr>
                <w:sz w:val="24"/>
                <w:szCs w:val="24"/>
              </w:rPr>
            </w:pPr>
            <w:r>
              <w:rPr>
                <w:szCs w:val="24"/>
              </w:rPr>
              <w:t>ERCOT to CR: Not Used</w:t>
            </w:r>
          </w:p>
        </w:tc>
      </w:tr>
      <w:tr w:rsidR="007A7C12" w14:paraId="4EEEAA20" w14:textId="77777777">
        <w:trPr>
          <w:gridAfter w:val="1"/>
          <w:wAfter w:w="331" w:type="dxa"/>
        </w:trPr>
        <w:tc>
          <w:tcPr>
            <w:tcW w:w="3168" w:type="dxa"/>
            <w:gridSpan w:val="4"/>
            <w:tcBorders>
              <w:top w:val="nil"/>
              <w:left w:val="nil"/>
              <w:bottom w:val="nil"/>
              <w:right w:val="nil"/>
            </w:tcBorders>
          </w:tcPr>
          <w:p w14:paraId="6090A83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8916852" w14:textId="77777777" w:rsidR="007A7C12" w:rsidRDefault="003C6D4F">
            <w:pPr>
              <w:adjustRightInd w:val="0"/>
              <w:ind w:right="144"/>
              <w:rPr>
                <w:sz w:val="24"/>
                <w:szCs w:val="24"/>
              </w:rPr>
            </w:pPr>
            <w:r>
              <w:rPr>
                <w:szCs w:val="24"/>
              </w:rPr>
              <w:t>41</w:t>
            </w:r>
          </w:p>
        </w:tc>
        <w:tc>
          <w:tcPr>
            <w:tcW w:w="144" w:type="dxa"/>
            <w:tcBorders>
              <w:top w:val="nil"/>
              <w:left w:val="nil"/>
              <w:bottom w:val="nil"/>
              <w:right w:val="nil"/>
            </w:tcBorders>
          </w:tcPr>
          <w:p w14:paraId="6D5BE9A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A209485" w14:textId="77777777" w:rsidR="007A7C12" w:rsidRDefault="003C6D4F">
            <w:pPr>
              <w:adjustRightInd w:val="0"/>
              <w:ind w:right="144"/>
              <w:rPr>
                <w:sz w:val="24"/>
                <w:szCs w:val="24"/>
              </w:rPr>
            </w:pPr>
            <w:r>
              <w:rPr>
                <w:szCs w:val="24"/>
              </w:rPr>
              <w:t>Submitter</w:t>
            </w:r>
          </w:p>
        </w:tc>
      </w:tr>
    </w:tbl>
    <w:p w14:paraId="3501788C" w14:textId="77777777" w:rsidR="007A7C12" w:rsidRDefault="003C6D4F">
      <w:pPr>
        <w:tabs>
          <w:tab w:val="right" w:pos="1800"/>
          <w:tab w:val="left" w:pos="2160"/>
        </w:tabs>
        <w:adjustRightInd w:val="0"/>
        <w:ind w:left="2160" w:hanging="2160"/>
        <w:rPr>
          <w:b/>
          <w:szCs w:val="24"/>
        </w:rPr>
      </w:pPr>
      <w:r>
        <w:rPr>
          <w:szCs w:val="24"/>
        </w:rPr>
        <w:br w:type="page"/>
      </w:r>
      <w:bookmarkStart w:id="99" w:name="book7"/>
      <w:bookmarkEnd w:id="99"/>
      <w:r>
        <w:rPr>
          <w:b/>
          <w:szCs w:val="24"/>
        </w:rPr>
        <w:lastRenderedPageBreak/>
        <w:tab/>
        <w:t>Segment:</w:t>
      </w:r>
      <w:r>
        <w:rPr>
          <w:b/>
          <w:szCs w:val="24"/>
        </w:rPr>
        <w:tab/>
      </w:r>
      <w:r>
        <w:rPr>
          <w:b/>
          <w:sz w:val="40"/>
          <w:szCs w:val="24"/>
        </w:rPr>
        <w:t xml:space="preserve">N1 </w:t>
      </w:r>
      <w:r>
        <w:rPr>
          <w:b/>
          <w:szCs w:val="24"/>
        </w:rPr>
        <w:t>Name (ERCOT)</w:t>
      </w:r>
    </w:p>
    <w:p w14:paraId="147A746B"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8D0F361"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4315A728"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30BA77FC"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C99B8D6"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3054F616"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467165B6"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0757C80B"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4DA20811"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5C1C453F"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43997042"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FD87E75" w14:textId="77777777">
        <w:tc>
          <w:tcPr>
            <w:tcW w:w="1944" w:type="dxa"/>
            <w:tcBorders>
              <w:top w:val="nil"/>
              <w:left w:val="nil"/>
              <w:bottom w:val="nil"/>
              <w:right w:val="nil"/>
            </w:tcBorders>
          </w:tcPr>
          <w:p w14:paraId="70745CCE"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3B1939F5"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51D12DDD" w14:textId="77777777" w:rsidR="007A7C12" w:rsidRDefault="003C6D4F">
            <w:pPr>
              <w:adjustRightInd w:val="0"/>
              <w:ind w:right="144"/>
              <w:rPr>
                <w:szCs w:val="24"/>
              </w:rPr>
            </w:pPr>
            <w:r>
              <w:rPr>
                <w:szCs w:val="24"/>
              </w:rPr>
              <w:t>Required</w:t>
            </w:r>
          </w:p>
          <w:p w14:paraId="60D96A86" w14:textId="77777777" w:rsidR="007A7C12" w:rsidRDefault="007A7C12">
            <w:pPr>
              <w:adjustRightInd w:val="0"/>
              <w:ind w:right="144"/>
              <w:rPr>
                <w:sz w:val="24"/>
                <w:szCs w:val="24"/>
              </w:rPr>
            </w:pPr>
          </w:p>
        </w:tc>
      </w:tr>
      <w:tr w:rsidR="007A7C12" w14:paraId="4356D29F" w14:textId="77777777">
        <w:tc>
          <w:tcPr>
            <w:tcW w:w="1944" w:type="dxa"/>
            <w:tcBorders>
              <w:top w:val="nil"/>
              <w:left w:val="nil"/>
              <w:bottom w:val="nil"/>
              <w:right w:val="nil"/>
            </w:tcBorders>
          </w:tcPr>
          <w:p w14:paraId="7F7817EE" w14:textId="77777777" w:rsidR="007A7C12" w:rsidRDefault="007A7C12">
            <w:pPr>
              <w:adjustRightInd w:val="0"/>
              <w:ind w:right="144"/>
              <w:rPr>
                <w:sz w:val="24"/>
                <w:szCs w:val="24"/>
              </w:rPr>
            </w:pPr>
          </w:p>
        </w:tc>
        <w:tc>
          <w:tcPr>
            <w:tcW w:w="216" w:type="dxa"/>
            <w:tcBorders>
              <w:top w:val="nil"/>
              <w:left w:val="nil"/>
              <w:bottom w:val="nil"/>
              <w:right w:val="nil"/>
            </w:tcBorders>
          </w:tcPr>
          <w:p w14:paraId="3D3B05F7"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1C609BFD" w14:textId="77777777" w:rsidR="007A7C12" w:rsidRDefault="003C6D4F">
            <w:pPr>
              <w:adjustRightInd w:val="0"/>
              <w:ind w:right="144"/>
              <w:rPr>
                <w:szCs w:val="24"/>
              </w:rPr>
            </w:pPr>
            <w:r>
              <w:rPr>
                <w:szCs w:val="24"/>
              </w:rPr>
              <w:t>N1~AY~ERCOT~1~183529049~~40</w:t>
            </w:r>
          </w:p>
          <w:p w14:paraId="414D08C9" w14:textId="77777777" w:rsidR="007A7C12" w:rsidRDefault="003C6D4F">
            <w:pPr>
              <w:adjustRightInd w:val="0"/>
              <w:ind w:right="144"/>
              <w:rPr>
                <w:sz w:val="24"/>
                <w:szCs w:val="24"/>
              </w:rPr>
            </w:pPr>
            <w:r>
              <w:rPr>
                <w:szCs w:val="24"/>
              </w:rPr>
              <w:t>N1~AY~ERCOT~1~183529049~~41</w:t>
            </w:r>
          </w:p>
        </w:tc>
      </w:tr>
    </w:tbl>
    <w:p w14:paraId="74DB022A" w14:textId="77777777" w:rsidR="007A7C12" w:rsidRDefault="007A7C12">
      <w:pPr>
        <w:adjustRightInd w:val="0"/>
        <w:rPr>
          <w:szCs w:val="24"/>
        </w:rPr>
      </w:pPr>
    </w:p>
    <w:p w14:paraId="10EEEE63" w14:textId="77777777" w:rsidR="007A7C12" w:rsidRDefault="003C6D4F">
      <w:pPr>
        <w:adjustRightInd w:val="0"/>
        <w:jc w:val="center"/>
        <w:rPr>
          <w:b/>
          <w:szCs w:val="24"/>
        </w:rPr>
      </w:pPr>
      <w:r>
        <w:rPr>
          <w:b/>
          <w:szCs w:val="24"/>
        </w:rPr>
        <w:t>Data Element Summary</w:t>
      </w:r>
    </w:p>
    <w:p w14:paraId="393BF972"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CDD6E11"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430040E5" w14:textId="77777777">
        <w:tc>
          <w:tcPr>
            <w:tcW w:w="1007" w:type="dxa"/>
            <w:tcBorders>
              <w:top w:val="nil"/>
              <w:left w:val="nil"/>
              <w:bottom w:val="nil"/>
              <w:right w:val="nil"/>
            </w:tcBorders>
          </w:tcPr>
          <w:p w14:paraId="65D47257"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337097" w14:textId="77777777" w:rsidR="007A7C12" w:rsidRDefault="003C6D4F">
            <w:pPr>
              <w:adjustRightInd w:val="0"/>
              <w:ind w:right="144"/>
              <w:jc w:val="center"/>
              <w:rPr>
                <w:sz w:val="24"/>
                <w:szCs w:val="24"/>
              </w:rPr>
            </w:pPr>
            <w:r>
              <w:rPr>
                <w:b/>
                <w:szCs w:val="24"/>
              </w:rPr>
              <w:t>N101</w:t>
            </w:r>
          </w:p>
        </w:tc>
        <w:tc>
          <w:tcPr>
            <w:tcW w:w="892" w:type="dxa"/>
            <w:tcBorders>
              <w:top w:val="nil"/>
              <w:left w:val="nil"/>
              <w:bottom w:val="nil"/>
              <w:right w:val="nil"/>
            </w:tcBorders>
          </w:tcPr>
          <w:p w14:paraId="2A73036F" w14:textId="77777777" w:rsidR="007A7C12" w:rsidRDefault="003C6D4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957841B" w14:textId="77777777" w:rsidR="007A7C12" w:rsidRDefault="003C6D4F">
            <w:pPr>
              <w:adjustRightInd w:val="0"/>
              <w:ind w:right="144"/>
              <w:rPr>
                <w:sz w:val="24"/>
                <w:szCs w:val="24"/>
              </w:rPr>
            </w:pPr>
            <w:r>
              <w:rPr>
                <w:b/>
                <w:szCs w:val="24"/>
              </w:rPr>
              <w:t>Entity Identifier Code</w:t>
            </w:r>
          </w:p>
        </w:tc>
        <w:tc>
          <w:tcPr>
            <w:tcW w:w="432" w:type="dxa"/>
            <w:tcBorders>
              <w:top w:val="nil"/>
              <w:left w:val="nil"/>
              <w:bottom w:val="nil"/>
              <w:right w:val="nil"/>
            </w:tcBorders>
          </w:tcPr>
          <w:p w14:paraId="4D73BDEC"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6C49F6D3"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C8EF2A9" w14:textId="77777777" w:rsidR="007A7C12" w:rsidRDefault="003C6D4F">
            <w:pPr>
              <w:adjustRightInd w:val="0"/>
              <w:ind w:right="144"/>
              <w:rPr>
                <w:sz w:val="24"/>
                <w:szCs w:val="24"/>
              </w:rPr>
            </w:pPr>
            <w:r>
              <w:rPr>
                <w:b/>
                <w:szCs w:val="24"/>
              </w:rPr>
              <w:t>ID 2/3</w:t>
            </w:r>
          </w:p>
        </w:tc>
      </w:tr>
      <w:tr w:rsidR="007A7C12" w14:paraId="45CD2A8D" w14:textId="77777777">
        <w:trPr>
          <w:gridAfter w:val="1"/>
          <w:wAfter w:w="330" w:type="dxa"/>
        </w:trPr>
        <w:tc>
          <w:tcPr>
            <w:tcW w:w="2980" w:type="dxa"/>
            <w:gridSpan w:val="3"/>
            <w:tcBorders>
              <w:top w:val="nil"/>
              <w:left w:val="nil"/>
              <w:bottom w:val="nil"/>
              <w:right w:val="nil"/>
            </w:tcBorders>
          </w:tcPr>
          <w:p w14:paraId="7BC662A3"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4C2F211" w14:textId="77777777" w:rsidR="007A7C12" w:rsidRDefault="003C6D4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A7C12" w14:paraId="3075B561" w14:textId="77777777">
        <w:trPr>
          <w:gridAfter w:val="1"/>
          <w:wAfter w:w="331" w:type="dxa"/>
        </w:trPr>
        <w:tc>
          <w:tcPr>
            <w:tcW w:w="3168" w:type="dxa"/>
            <w:gridSpan w:val="4"/>
            <w:tcBorders>
              <w:top w:val="nil"/>
              <w:left w:val="nil"/>
              <w:bottom w:val="nil"/>
              <w:right w:val="nil"/>
            </w:tcBorders>
          </w:tcPr>
          <w:p w14:paraId="6AE63BC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D9082AF" w14:textId="77777777" w:rsidR="007A7C12" w:rsidRDefault="003C6D4F">
            <w:pPr>
              <w:adjustRightInd w:val="0"/>
              <w:ind w:right="144"/>
              <w:rPr>
                <w:sz w:val="24"/>
                <w:szCs w:val="24"/>
              </w:rPr>
            </w:pPr>
            <w:r>
              <w:rPr>
                <w:szCs w:val="24"/>
              </w:rPr>
              <w:t>AY</w:t>
            </w:r>
          </w:p>
        </w:tc>
        <w:tc>
          <w:tcPr>
            <w:tcW w:w="144" w:type="dxa"/>
            <w:tcBorders>
              <w:top w:val="nil"/>
              <w:left w:val="nil"/>
              <w:bottom w:val="nil"/>
              <w:right w:val="nil"/>
            </w:tcBorders>
          </w:tcPr>
          <w:p w14:paraId="4BF2465F"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8827957" w14:textId="77777777" w:rsidR="007A7C12" w:rsidRDefault="003C6D4F">
            <w:pPr>
              <w:adjustRightInd w:val="0"/>
              <w:ind w:right="144"/>
              <w:rPr>
                <w:sz w:val="24"/>
                <w:szCs w:val="24"/>
              </w:rPr>
            </w:pPr>
            <w:r>
              <w:rPr>
                <w:szCs w:val="24"/>
              </w:rPr>
              <w:t>Clearinghouse</w:t>
            </w:r>
          </w:p>
        </w:tc>
      </w:tr>
      <w:tr w:rsidR="007A7C12" w14:paraId="1006E6EF" w14:textId="77777777">
        <w:trPr>
          <w:gridAfter w:val="2"/>
          <w:wAfter w:w="473" w:type="dxa"/>
        </w:trPr>
        <w:tc>
          <w:tcPr>
            <w:tcW w:w="4680" w:type="dxa"/>
            <w:gridSpan w:val="6"/>
            <w:tcBorders>
              <w:top w:val="nil"/>
              <w:left w:val="nil"/>
              <w:bottom w:val="nil"/>
              <w:right w:val="nil"/>
            </w:tcBorders>
          </w:tcPr>
          <w:p w14:paraId="2EBC1B9D"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017C138E" w14:textId="77777777" w:rsidR="007A7C12" w:rsidRDefault="003C6D4F">
            <w:pPr>
              <w:adjustRightInd w:val="0"/>
              <w:ind w:right="144"/>
              <w:rPr>
                <w:sz w:val="24"/>
                <w:szCs w:val="24"/>
              </w:rPr>
            </w:pPr>
            <w:r>
              <w:rPr>
                <w:szCs w:val="24"/>
              </w:rPr>
              <w:t>ERCOT</w:t>
            </w:r>
          </w:p>
        </w:tc>
      </w:tr>
      <w:tr w:rsidR="007A7C12" w14:paraId="03544A29" w14:textId="77777777">
        <w:tc>
          <w:tcPr>
            <w:tcW w:w="1007" w:type="dxa"/>
            <w:tcBorders>
              <w:top w:val="nil"/>
              <w:left w:val="nil"/>
              <w:bottom w:val="nil"/>
              <w:right w:val="nil"/>
            </w:tcBorders>
          </w:tcPr>
          <w:p w14:paraId="73D62914"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9F2C9D4" w14:textId="77777777" w:rsidR="007A7C12" w:rsidRDefault="003C6D4F">
            <w:pPr>
              <w:adjustRightInd w:val="0"/>
              <w:ind w:right="144"/>
              <w:jc w:val="center"/>
              <w:rPr>
                <w:sz w:val="24"/>
                <w:szCs w:val="24"/>
              </w:rPr>
            </w:pPr>
            <w:r>
              <w:rPr>
                <w:b/>
                <w:szCs w:val="24"/>
              </w:rPr>
              <w:t>N102</w:t>
            </w:r>
          </w:p>
        </w:tc>
        <w:tc>
          <w:tcPr>
            <w:tcW w:w="892" w:type="dxa"/>
            <w:tcBorders>
              <w:top w:val="nil"/>
              <w:left w:val="nil"/>
              <w:bottom w:val="nil"/>
              <w:right w:val="nil"/>
            </w:tcBorders>
          </w:tcPr>
          <w:p w14:paraId="7235BF47" w14:textId="77777777" w:rsidR="007A7C12" w:rsidRDefault="003C6D4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12F7EAFA" w14:textId="77777777" w:rsidR="007A7C12" w:rsidRDefault="003C6D4F">
            <w:pPr>
              <w:adjustRightInd w:val="0"/>
              <w:ind w:right="144"/>
              <w:rPr>
                <w:sz w:val="24"/>
                <w:szCs w:val="24"/>
              </w:rPr>
            </w:pPr>
            <w:r>
              <w:rPr>
                <w:b/>
                <w:szCs w:val="24"/>
              </w:rPr>
              <w:t>Name</w:t>
            </w:r>
          </w:p>
        </w:tc>
        <w:tc>
          <w:tcPr>
            <w:tcW w:w="432" w:type="dxa"/>
            <w:tcBorders>
              <w:top w:val="nil"/>
              <w:left w:val="nil"/>
              <w:bottom w:val="nil"/>
              <w:right w:val="nil"/>
            </w:tcBorders>
          </w:tcPr>
          <w:p w14:paraId="4BFE26C0"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0217AD9"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F72D4A3" w14:textId="77777777" w:rsidR="007A7C12" w:rsidRDefault="003C6D4F">
            <w:pPr>
              <w:adjustRightInd w:val="0"/>
              <w:ind w:right="144"/>
              <w:rPr>
                <w:sz w:val="24"/>
                <w:szCs w:val="24"/>
              </w:rPr>
            </w:pPr>
            <w:r>
              <w:rPr>
                <w:b/>
                <w:szCs w:val="24"/>
              </w:rPr>
              <w:t>AN 1/60</w:t>
            </w:r>
          </w:p>
        </w:tc>
      </w:tr>
      <w:tr w:rsidR="007A7C12" w14:paraId="1E6BF772" w14:textId="77777777">
        <w:trPr>
          <w:gridAfter w:val="1"/>
          <w:wAfter w:w="330" w:type="dxa"/>
        </w:trPr>
        <w:tc>
          <w:tcPr>
            <w:tcW w:w="2980" w:type="dxa"/>
            <w:gridSpan w:val="3"/>
            <w:tcBorders>
              <w:top w:val="nil"/>
              <w:left w:val="nil"/>
              <w:bottom w:val="nil"/>
              <w:right w:val="nil"/>
            </w:tcBorders>
          </w:tcPr>
          <w:p w14:paraId="53ADAB4F"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891DA2E" w14:textId="77777777" w:rsidR="007A7C12" w:rsidRDefault="003C6D4F">
            <w:pPr>
              <w:adjustRightInd w:val="0"/>
              <w:ind w:right="144"/>
              <w:rPr>
                <w:sz w:val="24"/>
                <w:szCs w:val="24"/>
              </w:rPr>
            </w:pPr>
            <w:r>
              <w:rPr>
                <w:szCs w:val="24"/>
              </w:rPr>
              <w:t>Free-form name</w:t>
            </w:r>
          </w:p>
        </w:tc>
      </w:tr>
      <w:tr w:rsidR="007A7C12" w14:paraId="51DAE902" w14:textId="77777777">
        <w:trPr>
          <w:gridAfter w:val="1"/>
          <w:wAfter w:w="330" w:type="dxa"/>
        </w:trPr>
        <w:tc>
          <w:tcPr>
            <w:tcW w:w="2980" w:type="dxa"/>
            <w:gridSpan w:val="3"/>
            <w:tcBorders>
              <w:top w:val="nil"/>
              <w:left w:val="nil"/>
              <w:bottom w:val="nil"/>
              <w:right w:val="nil"/>
            </w:tcBorders>
          </w:tcPr>
          <w:p w14:paraId="2F0096FF"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4AD9286" w14:textId="77777777" w:rsidR="007A7C12" w:rsidRDefault="003C6D4F">
            <w:pPr>
              <w:adjustRightInd w:val="0"/>
              <w:ind w:right="144"/>
              <w:rPr>
                <w:sz w:val="24"/>
                <w:szCs w:val="24"/>
              </w:rPr>
            </w:pPr>
            <w:r>
              <w:rPr>
                <w:szCs w:val="24"/>
              </w:rPr>
              <w:t>ERCOT Name</w:t>
            </w:r>
          </w:p>
        </w:tc>
      </w:tr>
      <w:tr w:rsidR="007A7C12" w14:paraId="66D6E1CF" w14:textId="77777777">
        <w:tc>
          <w:tcPr>
            <w:tcW w:w="1007" w:type="dxa"/>
            <w:tcBorders>
              <w:top w:val="nil"/>
              <w:left w:val="nil"/>
              <w:bottom w:val="nil"/>
              <w:right w:val="nil"/>
            </w:tcBorders>
          </w:tcPr>
          <w:p w14:paraId="5629D2C2"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D873EEF" w14:textId="77777777" w:rsidR="007A7C12" w:rsidRDefault="003C6D4F">
            <w:pPr>
              <w:adjustRightInd w:val="0"/>
              <w:ind w:right="144"/>
              <w:jc w:val="center"/>
              <w:rPr>
                <w:sz w:val="24"/>
                <w:szCs w:val="24"/>
              </w:rPr>
            </w:pPr>
            <w:r>
              <w:rPr>
                <w:b/>
                <w:szCs w:val="24"/>
              </w:rPr>
              <w:t>N103</w:t>
            </w:r>
          </w:p>
        </w:tc>
        <w:tc>
          <w:tcPr>
            <w:tcW w:w="892" w:type="dxa"/>
            <w:tcBorders>
              <w:top w:val="nil"/>
              <w:left w:val="nil"/>
              <w:bottom w:val="nil"/>
              <w:right w:val="nil"/>
            </w:tcBorders>
          </w:tcPr>
          <w:p w14:paraId="68862439" w14:textId="77777777" w:rsidR="007A7C12" w:rsidRDefault="003C6D4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7D2890E5" w14:textId="77777777" w:rsidR="007A7C12" w:rsidRDefault="003C6D4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184B9A81"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2772FD57"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16DA81C" w14:textId="77777777" w:rsidR="007A7C12" w:rsidRDefault="003C6D4F">
            <w:pPr>
              <w:adjustRightInd w:val="0"/>
              <w:ind w:right="144"/>
              <w:rPr>
                <w:sz w:val="24"/>
                <w:szCs w:val="24"/>
              </w:rPr>
            </w:pPr>
            <w:r>
              <w:rPr>
                <w:b/>
                <w:szCs w:val="24"/>
              </w:rPr>
              <w:t>ID 1/2</w:t>
            </w:r>
          </w:p>
        </w:tc>
      </w:tr>
      <w:tr w:rsidR="007A7C12" w14:paraId="6279DC04" w14:textId="77777777">
        <w:trPr>
          <w:gridAfter w:val="1"/>
          <w:wAfter w:w="330" w:type="dxa"/>
        </w:trPr>
        <w:tc>
          <w:tcPr>
            <w:tcW w:w="2980" w:type="dxa"/>
            <w:gridSpan w:val="3"/>
            <w:tcBorders>
              <w:top w:val="nil"/>
              <w:left w:val="nil"/>
              <w:bottom w:val="nil"/>
              <w:right w:val="nil"/>
            </w:tcBorders>
          </w:tcPr>
          <w:p w14:paraId="5CA19F6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F6D62F3" w14:textId="77777777" w:rsidR="007A7C12" w:rsidRDefault="003C6D4F">
            <w:pPr>
              <w:adjustRightInd w:val="0"/>
              <w:ind w:right="144"/>
              <w:rPr>
                <w:sz w:val="24"/>
                <w:szCs w:val="24"/>
              </w:rPr>
            </w:pPr>
            <w:r>
              <w:rPr>
                <w:szCs w:val="24"/>
              </w:rPr>
              <w:t>Code designating the system/method of code structure used for Identification Code (67)</w:t>
            </w:r>
          </w:p>
        </w:tc>
      </w:tr>
      <w:tr w:rsidR="007A7C12" w14:paraId="20C7B74A" w14:textId="77777777">
        <w:trPr>
          <w:gridAfter w:val="1"/>
          <w:wAfter w:w="331" w:type="dxa"/>
        </w:trPr>
        <w:tc>
          <w:tcPr>
            <w:tcW w:w="3168" w:type="dxa"/>
            <w:gridSpan w:val="4"/>
            <w:tcBorders>
              <w:top w:val="nil"/>
              <w:left w:val="nil"/>
              <w:bottom w:val="nil"/>
              <w:right w:val="nil"/>
            </w:tcBorders>
          </w:tcPr>
          <w:p w14:paraId="77FA7A3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F2E837D" w14:textId="77777777" w:rsidR="007A7C12" w:rsidRDefault="003C6D4F">
            <w:pPr>
              <w:adjustRightInd w:val="0"/>
              <w:ind w:right="144"/>
              <w:rPr>
                <w:sz w:val="24"/>
                <w:szCs w:val="24"/>
              </w:rPr>
            </w:pPr>
            <w:r>
              <w:rPr>
                <w:szCs w:val="24"/>
              </w:rPr>
              <w:t>1</w:t>
            </w:r>
          </w:p>
        </w:tc>
        <w:tc>
          <w:tcPr>
            <w:tcW w:w="144" w:type="dxa"/>
            <w:tcBorders>
              <w:top w:val="nil"/>
              <w:left w:val="nil"/>
              <w:bottom w:val="nil"/>
              <w:right w:val="nil"/>
            </w:tcBorders>
          </w:tcPr>
          <w:p w14:paraId="16773C96"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75C08BA" w14:textId="77777777" w:rsidR="007A7C12" w:rsidRDefault="003C6D4F">
            <w:pPr>
              <w:adjustRightInd w:val="0"/>
              <w:ind w:right="144"/>
              <w:rPr>
                <w:sz w:val="24"/>
                <w:szCs w:val="24"/>
              </w:rPr>
            </w:pPr>
            <w:r>
              <w:rPr>
                <w:szCs w:val="24"/>
              </w:rPr>
              <w:t>D-U-N-S Number, Dun &amp; Bradstreet</w:t>
            </w:r>
          </w:p>
        </w:tc>
      </w:tr>
      <w:tr w:rsidR="007A7C12" w14:paraId="6706758F" w14:textId="77777777">
        <w:tc>
          <w:tcPr>
            <w:tcW w:w="1007" w:type="dxa"/>
            <w:tcBorders>
              <w:top w:val="nil"/>
              <w:left w:val="nil"/>
              <w:bottom w:val="nil"/>
              <w:right w:val="nil"/>
            </w:tcBorders>
          </w:tcPr>
          <w:p w14:paraId="28CF6521"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7677543" w14:textId="77777777" w:rsidR="007A7C12" w:rsidRDefault="003C6D4F">
            <w:pPr>
              <w:adjustRightInd w:val="0"/>
              <w:ind w:right="144"/>
              <w:jc w:val="center"/>
              <w:rPr>
                <w:sz w:val="24"/>
                <w:szCs w:val="24"/>
              </w:rPr>
            </w:pPr>
            <w:r>
              <w:rPr>
                <w:b/>
                <w:szCs w:val="24"/>
              </w:rPr>
              <w:t>N104</w:t>
            </w:r>
          </w:p>
        </w:tc>
        <w:tc>
          <w:tcPr>
            <w:tcW w:w="892" w:type="dxa"/>
            <w:tcBorders>
              <w:top w:val="nil"/>
              <w:left w:val="nil"/>
              <w:bottom w:val="nil"/>
              <w:right w:val="nil"/>
            </w:tcBorders>
          </w:tcPr>
          <w:p w14:paraId="170A4FC1" w14:textId="77777777" w:rsidR="007A7C12" w:rsidRDefault="003C6D4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01A24C60" w14:textId="77777777" w:rsidR="007A7C12" w:rsidRDefault="003C6D4F">
            <w:pPr>
              <w:adjustRightInd w:val="0"/>
              <w:ind w:right="144"/>
              <w:rPr>
                <w:sz w:val="24"/>
                <w:szCs w:val="24"/>
              </w:rPr>
            </w:pPr>
            <w:r>
              <w:rPr>
                <w:b/>
                <w:szCs w:val="24"/>
              </w:rPr>
              <w:t>Identification Code</w:t>
            </w:r>
          </w:p>
        </w:tc>
        <w:tc>
          <w:tcPr>
            <w:tcW w:w="432" w:type="dxa"/>
            <w:tcBorders>
              <w:top w:val="nil"/>
              <w:left w:val="nil"/>
              <w:bottom w:val="nil"/>
              <w:right w:val="nil"/>
            </w:tcBorders>
          </w:tcPr>
          <w:p w14:paraId="4A58A743"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46158B8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395DB2F" w14:textId="77777777" w:rsidR="007A7C12" w:rsidRDefault="003C6D4F">
            <w:pPr>
              <w:adjustRightInd w:val="0"/>
              <w:ind w:right="144"/>
              <w:rPr>
                <w:sz w:val="24"/>
                <w:szCs w:val="24"/>
              </w:rPr>
            </w:pPr>
            <w:r>
              <w:rPr>
                <w:b/>
                <w:szCs w:val="24"/>
              </w:rPr>
              <w:t>AN 2/80</w:t>
            </w:r>
          </w:p>
        </w:tc>
      </w:tr>
      <w:tr w:rsidR="007A7C12" w14:paraId="2E4933B5" w14:textId="77777777">
        <w:trPr>
          <w:gridAfter w:val="1"/>
          <w:wAfter w:w="330" w:type="dxa"/>
        </w:trPr>
        <w:tc>
          <w:tcPr>
            <w:tcW w:w="2980" w:type="dxa"/>
            <w:gridSpan w:val="3"/>
            <w:tcBorders>
              <w:top w:val="nil"/>
              <w:left w:val="nil"/>
              <w:bottom w:val="nil"/>
              <w:right w:val="nil"/>
            </w:tcBorders>
          </w:tcPr>
          <w:p w14:paraId="7DD8E6D5"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51C6B33" w14:textId="77777777" w:rsidR="007A7C12" w:rsidRDefault="003C6D4F">
            <w:pPr>
              <w:adjustRightInd w:val="0"/>
              <w:ind w:right="144"/>
              <w:rPr>
                <w:sz w:val="24"/>
                <w:szCs w:val="24"/>
              </w:rPr>
            </w:pPr>
            <w:r>
              <w:rPr>
                <w:szCs w:val="24"/>
              </w:rPr>
              <w:t>Code identifying a party or other code</w:t>
            </w:r>
          </w:p>
        </w:tc>
      </w:tr>
      <w:tr w:rsidR="007A7C12" w14:paraId="41494DB3" w14:textId="77777777">
        <w:trPr>
          <w:gridAfter w:val="1"/>
          <w:wAfter w:w="330" w:type="dxa"/>
        </w:trPr>
        <w:tc>
          <w:tcPr>
            <w:tcW w:w="2980" w:type="dxa"/>
            <w:gridSpan w:val="3"/>
            <w:tcBorders>
              <w:top w:val="nil"/>
              <w:left w:val="nil"/>
              <w:bottom w:val="nil"/>
              <w:right w:val="nil"/>
            </w:tcBorders>
          </w:tcPr>
          <w:p w14:paraId="495178BA"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55914678" w14:textId="77777777" w:rsidR="007A7C12" w:rsidRDefault="003C6D4F">
            <w:pPr>
              <w:adjustRightInd w:val="0"/>
              <w:ind w:right="144"/>
              <w:rPr>
                <w:sz w:val="24"/>
                <w:szCs w:val="24"/>
              </w:rPr>
            </w:pPr>
            <w:r>
              <w:rPr>
                <w:szCs w:val="24"/>
              </w:rPr>
              <w:t>ERCOT D-U-N-S Number</w:t>
            </w:r>
          </w:p>
        </w:tc>
      </w:tr>
      <w:tr w:rsidR="007A7C12" w14:paraId="3C099BE6" w14:textId="77777777">
        <w:tc>
          <w:tcPr>
            <w:tcW w:w="1007" w:type="dxa"/>
            <w:tcBorders>
              <w:top w:val="nil"/>
              <w:left w:val="nil"/>
              <w:bottom w:val="nil"/>
              <w:right w:val="nil"/>
            </w:tcBorders>
          </w:tcPr>
          <w:p w14:paraId="34369948"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2DA31D0C" w14:textId="77777777" w:rsidR="007A7C12" w:rsidRDefault="003C6D4F">
            <w:pPr>
              <w:adjustRightInd w:val="0"/>
              <w:ind w:right="144"/>
              <w:jc w:val="center"/>
              <w:rPr>
                <w:sz w:val="24"/>
                <w:szCs w:val="24"/>
              </w:rPr>
            </w:pPr>
            <w:r>
              <w:rPr>
                <w:b/>
                <w:szCs w:val="24"/>
              </w:rPr>
              <w:t>N106</w:t>
            </w:r>
          </w:p>
        </w:tc>
        <w:tc>
          <w:tcPr>
            <w:tcW w:w="892" w:type="dxa"/>
            <w:tcBorders>
              <w:top w:val="nil"/>
              <w:left w:val="nil"/>
              <w:bottom w:val="nil"/>
              <w:right w:val="nil"/>
            </w:tcBorders>
          </w:tcPr>
          <w:p w14:paraId="659E308C" w14:textId="77777777" w:rsidR="007A7C12" w:rsidRDefault="003C6D4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00B946E0" w14:textId="77777777" w:rsidR="007A7C12" w:rsidRDefault="003C6D4F">
            <w:pPr>
              <w:adjustRightInd w:val="0"/>
              <w:ind w:right="144"/>
              <w:rPr>
                <w:sz w:val="24"/>
                <w:szCs w:val="24"/>
              </w:rPr>
            </w:pPr>
            <w:r>
              <w:rPr>
                <w:b/>
                <w:szCs w:val="24"/>
              </w:rPr>
              <w:t>Entity Identifier Code</w:t>
            </w:r>
          </w:p>
        </w:tc>
        <w:tc>
          <w:tcPr>
            <w:tcW w:w="432" w:type="dxa"/>
            <w:tcBorders>
              <w:top w:val="nil"/>
              <w:left w:val="nil"/>
              <w:bottom w:val="nil"/>
              <w:right w:val="nil"/>
            </w:tcBorders>
          </w:tcPr>
          <w:p w14:paraId="5EE0B4F2"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6D8AA33F"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AA58C70" w14:textId="77777777" w:rsidR="007A7C12" w:rsidRDefault="003C6D4F">
            <w:pPr>
              <w:adjustRightInd w:val="0"/>
              <w:ind w:right="144"/>
              <w:rPr>
                <w:sz w:val="24"/>
                <w:szCs w:val="24"/>
              </w:rPr>
            </w:pPr>
            <w:r>
              <w:rPr>
                <w:b/>
                <w:szCs w:val="24"/>
              </w:rPr>
              <w:t>ID 2/3</w:t>
            </w:r>
          </w:p>
        </w:tc>
      </w:tr>
      <w:tr w:rsidR="007A7C12" w14:paraId="059C659E" w14:textId="77777777">
        <w:trPr>
          <w:gridAfter w:val="1"/>
          <w:wAfter w:w="330" w:type="dxa"/>
        </w:trPr>
        <w:tc>
          <w:tcPr>
            <w:tcW w:w="2980" w:type="dxa"/>
            <w:gridSpan w:val="3"/>
            <w:tcBorders>
              <w:top w:val="nil"/>
              <w:left w:val="nil"/>
              <w:bottom w:val="nil"/>
              <w:right w:val="nil"/>
            </w:tcBorders>
          </w:tcPr>
          <w:p w14:paraId="57AEA018"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14094E1" w14:textId="77777777" w:rsidR="007A7C12" w:rsidRDefault="003C6D4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A7C12" w14:paraId="2203CD00" w14:textId="77777777">
        <w:trPr>
          <w:gridAfter w:val="1"/>
          <w:wAfter w:w="331" w:type="dxa"/>
        </w:trPr>
        <w:tc>
          <w:tcPr>
            <w:tcW w:w="3168" w:type="dxa"/>
            <w:gridSpan w:val="4"/>
            <w:tcBorders>
              <w:top w:val="nil"/>
              <w:left w:val="nil"/>
              <w:bottom w:val="nil"/>
              <w:right w:val="nil"/>
            </w:tcBorders>
          </w:tcPr>
          <w:p w14:paraId="5BF304C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50A86AF" w14:textId="77777777" w:rsidR="007A7C12" w:rsidRDefault="003C6D4F">
            <w:pPr>
              <w:adjustRightInd w:val="0"/>
              <w:ind w:right="144"/>
              <w:rPr>
                <w:sz w:val="24"/>
                <w:szCs w:val="24"/>
              </w:rPr>
            </w:pPr>
            <w:r>
              <w:rPr>
                <w:szCs w:val="24"/>
              </w:rPr>
              <w:t>40</w:t>
            </w:r>
          </w:p>
        </w:tc>
        <w:tc>
          <w:tcPr>
            <w:tcW w:w="144" w:type="dxa"/>
            <w:tcBorders>
              <w:top w:val="nil"/>
              <w:left w:val="nil"/>
              <w:bottom w:val="nil"/>
              <w:right w:val="nil"/>
            </w:tcBorders>
          </w:tcPr>
          <w:p w14:paraId="4FDD92E2"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258C17F" w14:textId="77777777" w:rsidR="007A7C12" w:rsidRDefault="003C6D4F">
            <w:pPr>
              <w:adjustRightInd w:val="0"/>
              <w:ind w:right="144"/>
              <w:rPr>
                <w:sz w:val="24"/>
                <w:szCs w:val="24"/>
              </w:rPr>
            </w:pPr>
            <w:r>
              <w:rPr>
                <w:szCs w:val="24"/>
              </w:rPr>
              <w:t>Receiver</w:t>
            </w:r>
          </w:p>
        </w:tc>
      </w:tr>
      <w:tr w:rsidR="007A7C12" w14:paraId="644E762D" w14:textId="77777777">
        <w:trPr>
          <w:gridAfter w:val="1"/>
          <w:wAfter w:w="331" w:type="dxa"/>
        </w:trPr>
        <w:tc>
          <w:tcPr>
            <w:tcW w:w="3168" w:type="dxa"/>
            <w:gridSpan w:val="4"/>
            <w:tcBorders>
              <w:top w:val="nil"/>
              <w:left w:val="nil"/>
              <w:bottom w:val="nil"/>
              <w:right w:val="nil"/>
            </w:tcBorders>
          </w:tcPr>
          <w:p w14:paraId="06DC44C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B468318" w14:textId="77777777" w:rsidR="007A7C12" w:rsidRDefault="003C6D4F">
            <w:pPr>
              <w:adjustRightInd w:val="0"/>
              <w:ind w:right="144"/>
              <w:rPr>
                <w:sz w:val="24"/>
                <w:szCs w:val="24"/>
              </w:rPr>
            </w:pPr>
            <w:r>
              <w:rPr>
                <w:szCs w:val="24"/>
              </w:rPr>
              <w:t>41</w:t>
            </w:r>
          </w:p>
        </w:tc>
        <w:tc>
          <w:tcPr>
            <w:tcW w:w="144" w:type="dxa"/>
            <w:tcBorders>
              <w:top w:val="nil"/>
              <w:left w:val="nil"/>
              <w:bottom w:val="nil"/>
              <w:right w:val="nil"/>
            </w:tcBorders>
          </w:tcPr>
          <w:p w14:paraId="6B200788"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6CDE81D" w14:textId="77777777" w:rsidR="007A7C12" w:rsidRDefault="003C6D4F">
            <w:pPr>
              <w:adjustRightInd w:val="0"/>
              <w:ind w:right="144"/>
              <w:rPr>
                <w:sz w:val="24"/>
                <w:szCs w:val="24"/>
              </w:rPr>
            </w:pPr>
            <w:r>
              <w:rPr>
                <w:szCs w:val="24"/>
              </w:rPr>
              <w:t>Submitter</w:t>
            </w:r>
          </w:p>
        </w:tc>
      </w:tr>
    </w:tbl>
    <w:p w14:paraId="31188DCA" w14:textId="77777777" w:rsidR="007A7C12" w:rsidRDefault="003C6D4F">
      <w:pPr>
        <w:tabs>
          <w:tab w:val="right" w:pos="1800"/>
          <w:tab w:val="left" w:pos="2160"/>
        </w:tabs>
        <w:adjustRightInd w:val="0"/>
        <w:ind w:left="2160" w:hanging="2160"/>
        <w:rPr>
          <w:b/>
          <w:szCs w:val="24"/>
        </w:rPr>
      </w:pPr>
      <w:r>
        <w:rPr>
          <w:szCs w:val="24"/>
        </w:rPr>
        <w:br w:type="page"/>
      </w:r>
      <w:bookmarkStart w:id="100" w:name="book8"/>
      <w:bookmarkEnd w:id="100"/>
      <w:r>
        <w:rPr>
          <w:b/>
          <w:szCs w:val="24"/>
        </w:rPr>
        <w:lastRenderedPageBreak/>
        <w:tab/>
        <w:t>Segment:</w:t>
      </w:r>
      <w:r>
        <w:rPr>
          <w:b/>
          <w:szCs w:val="24"/>
        </w:rPr>
        <w:tab/>
      </w:r>
      <w:r>
        <w:rPr>
          <w:b/>
          <w:sz w:val="40"/>
          <w:szCs w:val="24"/>
        </w:rPr>
        <w:t xml:space="preserve">N1 </w:t>
      </w:r>
      <w:r>
        <w:rPr>
          <w:b/>
          <w:szCs w:val="24"/>
        </w:rPr>
        <w:t>Name (Competitive Retailer)</w:t>
      </w:r>
    </w:p>
    <w:p w14:paraId="16045860"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3FBF141F"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N1        Optional</w:t>
      </w:r>
    </w:p>
    <w:p w14:paraId="2073BA69"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Heading</w:t>
      </w:r>
    </w:p>
    <w:p w14:paraId="12C31D1F"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40F2F8"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70B60396"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identify a party by type of organization, name, and code</w:t>
      </w:r>
    </w:p>
    <w:p w14:paraId="11B4762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N102 or N103 is required.</w:t>
      </w:r>
    </w:p>
    <w:p w14:paraId="53245B00"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N103 or N104 is present, then the other is required.</w:t>
      </w:r>
    </w:p>
    <w:p w14:paraId="34C403BD"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5ED04359"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This segment, used alone, provides the most efficient method of providing organizational identification. To obtain this efficiency the "ID Code" (N104) must provide a key to the table maintained by the transaction processing party.</w:t>
      </w:r>
    </w:p>
    <w:p w14:paraId="76B4976D"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N105 and N106 further define the type of entity in N101.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43A47B41" w14:textId="77777777">
        <w:tc>
          <w:tcPr>
            <w:tcW w:w="1944" w:type="dxa"/>
            <w:tcBorders>
              <w:top w:val="nil"/>
              <w:left w:val="nil"/>
              <w:bottom w:val="nil"/>
              <w:right w:val="nil"/>
            </w:tcBorders>
          </w:tcPr>
          <w:p w14:paraId="09223899"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00E1ECC6"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76451B54" w14:textId="77777777" w:rsidR="007A7C12" w:rsidRDefault="003C6D4F">
            <w:pPr>
              <w:adjustRightInd w:val="0"/>
              <w:ind w:right="144"/>
              <w:rPr>
                <w:szCs w:val="24"/>
              </w:rPr>
            </w:pPr>
            <w:r>
              <w:rPr>
                <w:szCs w:val="24"/>
              </w:rPr>
              <w:t>Required if CR is the receiver, otherwise not used.</w:t>
            </w:r>
          </w:p>
          <w:p w14:paraId="54365695" w14:textId="77777777" w:rsidR="007A7C12" w:rsidRDefault="007A7C12">
            <w:pPr>
              <w:adjustRightInd w:val="0"/>
              <w:ind w:right="144"/>
              <w:rPr>
                <w:sz w:val="24"/>
                <w:szCs w:val="24"/>
              </w:rPr>
            </w:pPr>
          </w:p>
        </w:tc>
      </w:tr>
      <w:tr w:rsidR="007A7C12" w14:paraId="042CDB72" w14:textId="77777777">
        <w:tc>
          <w:tcPr>
            <w:tcW w:w="1944" w:type="dxa"/>
            <w:tcBorders>
              <w:top w:val="nil"/>
              <w:left w:val="nil"/>
              <w:bottom w:val="nil"/>
              <w:right w:val="nil"/>
            </w:tcBorders>
          </w:tcPr>
          <w:p w14:paraId="18194063" w14:textId="77777777" w:rsidR="007A7C12" w:rsidRDefault="007A7C12">
            <w:pPr>
              <w:adjustRightInd w:val="0"/>
              <w:ind w:right="144"/>
              <w:rPr>
                <w:sz w:val="24"/>
                <w:szCs w:val="24"/>
              </w:rPr>
            </w:pPr>
          </w:p>
        </w:tc>
        <w:tc>
          <w:tcPr>
            <w:tcW w:w="216" w:type="dxa"/>
            <w:tcBorders>
              <w:top w:val="nil"/>
              <w:left w:val="nil"/>
              <w:bottom w:val="nil"/>
              <w:right w:val="nil"/>
            </w:tcBorders>
          </w:tcPr>
          <w:p w14:paraId="1BC7CC4A"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5AF500CF" w14:textId="77777777" w:rsidR="007A7C12" w:rsidRDefault="003C6D4F">
            <w:pPr>
              <w:adjustRightInd w:val="0"/>
              <w:ind w:right="144"/>
              <w:rPr>
                <w:sz w:val="24"/>
                <w:szCs w:val="24"/>
              </w:rPr>
            </w:pPr>
            <w:r>
              <w:rPr>
                <w:szCs w:val="24"/>
              </w:rPr>
              <w:t>N1~SJ~CR NAME~1~007909422~~40</w:t>
            </w:r>
          </w:p>
        </w:tc>
      </w:tr>
    </w:tbl>
    <w:p w14:paraId="47EB5A83" w14:textId="77777777" w:rsidR="007A7C12" w:rsidRDefault="007A7C12">
      <w:pPr>
        <w:adjustRightInd w:val="0"/>
        <w:rPr>
          <w:szCs w:val="24"/>
        </w:rPr>
      </w:pPr>
    </w:p>
    <w:p w14:paraId="2AFC32FA" w14:textId="77777777" w:rsidR="007A7C12" w:rsidRDefault="003C6D4F">
      <w:pPr>
        <w:adjustRightInd w:val="0"/>
        <w:jc w:val="center"/>
        <w:rPr>
          <w:b/>
          <w:szCs w:val="24"/>
        </w:rPr>
      </w:pPr>
      <w:r>
        <w:rPr>
          <w:b/>
          <w:szCs w:val="24"/>
        </w:rPr>
        <w:t>Data Element Summary</w:t>
      </w:r>
    </w:p>
    <w:p w14:paraId="283C5D10"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ECB0A27"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4D591168" w14:textId="77777777">
        <w:tc>
          <w:tcPr>
            <w:tcW w:w="1007" w:type="dxa"/>
            <w:tcBorders>
              <w:top w:val="nil"/>
              <w:left w:val="nil"/>
              <w:bottom w:val="nil"/>
              <w:right w:val="nil"/>
            </w:tcBorders>
          </w:tcPr>
          <w:p w14:paraId="3E513DC1"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DBAE8CF" w14:textId="77777777" w:rsidR="007A7C12" w:rsidRDefault="003C6D4F">
            <w:pPr>
              <w:adjustRightInd w:val="0"/>
              <w:ind w:right="144"/>
              <w:jc w:val="center"/>
              <w:rPr>
                <w:sz w:val="24"/>
                <w:szCs w:val="24"/>
              </w:rPr>
            </w:pPr>
            <w:r>
              <w:rPr>
                <w:b/>
                <w:szCs w:val="24"/>
              </w:rPr>
              <w:t>N101</w:t>
            </w:r>
          </w:p>
        </w:tc>
        <w:tc>
          <w:tcPr>
            <w:tcW w:w="892" w:type="dxa"/>
            <w:tcBorders>
              <w:top w:val="nil"/>
              <w:left w:val="nil"/>
              <w:bottom w:val="nil"/>
              <w:right w:val="nil"/>
            </w:tcBorders>
          </w:tcPr>
          <w:p w14:paraId="168222EC" w14:textId="77777777" w:rsidR="007A7C12" w:rsidRDefault="003C6D4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982636C" w14:textId="77777777" w:rsidR="007A7C12" w:rsidRDefault="003C6D4F">
            <w:pPr>
              <w:adjustRightInd w:val="0"/>
              <w:ind w:right="144"/>
              <w:rPr>
                <w:sz w:val="24"/>
                <w:szCs w:val="24"/>
              </w:rPr>
            </w:pPr>
            <w:r>
              <w:rPr>
                <w:b/>
                <w:szCs w:val="24"/>
              </w:rPr>
              <w:t>Entity Identifier Code</w:t>
            </w:r>
          </w:p>
        </w:tc>
        <w:tc>
          <w:tcPr>
            <w:tcW w:w="432" w:type="dxa"/>
            <w:tcBorders>
              <w:top w:val="nil"/>
              <w:left w:val="nil"/>
              <w:bottom w:val="nil"/>
              <w:right w:val="nil"/>
            </w:tcBorders>
          </w:tcPr>
          <w:p w14:paraId="3A2CD5BD"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651093A4"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7FCEE91" w14:textId="77777777" w:rsidR="007A7C12" w:rsidRDefault="003C6D4F">
            <w:pPr>
              <w:adjustRightInd w:val="0"/>
              <w:ind w:right="144"/>
              <w:rPr>
                <w:sz w:val="24"/>
                <w:szCs w:val="24"/>
              </w:rPr>
            </w:pPr>
            <w:r>
              <w:rPr>
                <w:b/>
                <w:szCs w:val="24"/>
              </w:rPr>
              <w:t>ID 2/3</w:t>
            </w:r>
          </w:p>
        </w:tc>
      </w:tr>
      <w:tr w:rsidR="007A7C12" w14:paraId="735A62E8" w14:textId="77777777">
        <w:trPr>
          <w:gridAfter w:val="1"/>
          <w:wAfter w:w="330" w:type="dxa"/>
        </w:trPr>
        <w:tc>
          <w:tcPr>
            <w:tcW w:w="2980" w:type="dxa"/>
            <w:gridSpan w:val="3"/>
            <w:tcBorders>
              <w:top w:val="nil"/>
              <w:left w:val="nil"/>
              <w:bottom w:val="nil"/>
              <w:right w:val="nil"/>
            </w:tcBorders>
          </w:tcPr>
          <w:p w14:paraId="6CFDAFB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B4B5074" w14:textId="77777777" w:rsidR="007A7C12" w:rsidRDefault="003C6D4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A7C12" w14:paraId="4FDFE395" w14:textId="77777777">
        <w:trPr>
          <w:gridAfter w:val="1"/>
          <w:wAfter w:w="331" w:type="dxa"/>
        </w:trPr>
        <w:tc>
          <w:tcPr>
            <w:tcW w:w="3168" w:type="dxa"/>
            <w:gridSpan w:val="4"/>
            <w:tcBorders>
              <w:top w:val="nil"/>
              <w:left w:val="nil"/>
              <w:bottom w:val="nil"/>
              <w:right w:val="nil"/>
            </w:tcBorders>
          </w:tcPr>
          <w:p w14:paraId="6D91464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942167D" w14:textId="77777777" w:rsidR="007A7C12" w:rsidRDefault="003C6D4F">
            <w:pPr>
              <w:adjustRightInd w:val="0"/>
              <w:ind w:right="144"/>
              <w:rPr>
                <w:sz w:val="24"/>
                <w:szCs w:val="24"/>
              </w:rPr>
            </w:pPr>
            <w:r>
              <w:rPr>
                <w:szCs w:val="24"/>
              </w:rPr>
              <w:t>SJ</w:t>
            </w:r>
          </w:p>
        </w:tc>
        <w:tc>
          <w:tcPr>
            <w:tcW w:w="144" w:type="dxa"/>
            <w:tcBorders>
              <w:top w:val="nil"/>
              <w:left w:val="nil"/>
              <w:bottom w:val="nil"/>
              <w:right w:val="nil"/>
            </w:tcBorders>
          </w:tcPr>
          <w:p w14:paraId="7765AD9F"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2C2A27A" w14:textId="77777777" w:rsidR="007A7C12" w:rsidRDefault="003C6D4F">
            <w:pPr>
              <w:adjustRightInd w:val="0"/>
              <w:ind w:right="144"/>
              <w:rPr>
                <w:sz w:val="24"/>
                <w:szCs w:val="24"/>
              </w:rPr>
            </w:pPr>
            <w:r>
              <w:rPr>
                <w:szCs w:val="24"/>
              </w:rPr>
              <w:t>Service Provider</w:t>
            </w:r>
          </w:p>
        </w:tc>
      </w:tr>
      <w:tr w:rsidR="007A7C12" w14:paraId="6A916DE4" w14:textId="77777777">
        <w:trPr>
          <w:gridAfter w:val="2"/>
          <w:wAfter w:w="473" w:type="dxa"/>
        </w:trPr>
        <w:tc>
          <w:tcPr>
            <w:tcW w:w="4680" w:type="dxa"/>
            <w:gridSpan w:val="6"/>
            <w:tcBorders>
              <w:top w:val="nil"/>
              <w:left w:val="nil"/>
              <w:bottom w:val="nil"/>
              <w:right w:val="nil"/>
            </w:tcBorders>
          </w:tcPr>
          <w:p w14:paraId="5B2AACFC"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0F3B21EE" w14:textId="77777777" w:rsidR="007A7C12" w:rsidRDefault="003C6D4F">
            <w:pPr>
              <w:adjustRightInd w:val="0"/>
              <w:ind w:right="144"/>
              <w:rPr>
                <w:sz w:val="24"/>
                <w:szCs w:val="24"/>
              </w:rPr>
            </w:pPr>
            <w:r>
              <w:rPr>
                <w:szCs w:val="24"/>
              </w:rPr>
              <w:t>Competitive Retailer (CR)</w:t>
            </w:r>
          </w:p>
        </w:tc>
      </w:tr>
      <w:tr w:rsidR="007A7C12" w14:paraId="47B4FA1A" w14:textId="77777777">
        <w:tc>
          <w:tcPr>
            <w:tcW w:w="1007" w:type="dxa"/>
            <w:tcBorders>
              <w:top w:val="nil"/>
              <w:left w:val="nil"/>
              <w:bottom w:val="nil"/>
              <w:right w:val="nil"/>
            </w:tcBorders>
          </w:tcPr>
          <w:p w14:paraId="6831BA23"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56BEC9A6" w14:textId="77777777" w:rsidR="007A7C12" w:rsidRDefault="003C6D4F">
            <w:pPr>
              <w:adjustRightInd w:val="0"/>
              <w:ind w:right="144"/>
              <w:jc w:val="center"/>
              <w:rPr>
                <w:sz w:val="24"/>
                <w:szCs w:val="24"/>
              </w:rPr>
            </w:pPr>
            <w:r>
              <w:rPr>
                <w:b/>
                <w:szCs w:val="24"/>
              </w:rPr>
              <w:t>N102</w:t>
            </w:r>
          </w:p>
        </w:tc>
        <w:tc>
          <w:tcPr>
            <w:tcW w:w="892" w:type="dxa"/>
            <w:tcBorders>
              <w:top w:val="nil"/>
              <w:left w:val="nil"/>
              <w:bottom w:val="nil"/>
              <w:right w:val="nil"/>
            </w:tcBorders>
          </w:tcPr>
          <w:p w14:paraId="704AC596" w14:textId="77777777" w:rsidR="007A7C12" w:rsidRDefault="003C6D4F">
            <w:pPr>
              <w:adjustRightInd w:val="0"/>
              <w:ind w:right="144"/>
              <w:jc w:val="center"/>
              <w:rPr>
                <w:sz w:val="24"/>
                <w:szCs w:val="24"/>
              </w:rPr>
            </w:pPr>
            <w:r>
              <w:rPr>
                <w:b/>
                <w:szCs w:val="24"/>
              </w:rPr>
              <w:t>93</w:t>
            </w:r>
          </w:p>
        </w:tc>
        <w:tc>
          <w:tcPr>
            <w:tcW w:w="4968" w:type="dxa"/>
            <w:gridSpan w:val="4"/>
            <w:tcBorders>
              <w:top w:val="nil"/>
              <w:left w:val="nil"/>
              <w:bottom w:val="nil"/>
              <w:right w:val="nil"/>
            </w:tcBorders>
          </w:tcPr>
          <w:p w14:paraId="7F8AF4FD" w14:textId="77777777" w:rsidR="007A7C12" w:rsidRDefault="003C6D4F">
            <w:pPr>
              <w:adjustRightInd w:val="0"/>
              <w:ind w:right="144"/>
              <w:rPr>
                <w:sz w:val="24"/>
                <w:szCs w:val="24"/>
              </w:rPr>
            </w:pPr>
            <w:r>
              <w:rPr>
                <w:b/>
                <w:szCs w:val="24"/>
              </w:rPr>
              <w:t>Name</w:t>
            </w:r>
          </w:p>
        </w:tc>
        <w:tc>
          <w:tcPr>
            <w:tcW w:w="432" w:type="dxa"/>
            <w:tcBorders>
              <w:top w:val="nil"/>
              <w:left w:val="nil"/>
              <w:bottom w:val="nil"/>
              <w:right w:val="nil"/>
            </w:tcBorders>
          </w:tcPr>
          <w:p w14:paraId="10E58486"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5019D0D6"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96D7883" w14:textId="77777777" w:rsidR="007A7C12" w:rsidRDefault="003C6D4F">
            <w:pPr>
              <w:adjustRightInd w:val="0"/>
              <w:ind w:right="144"/>
              <w:rPr>
                <w:sz w:val="24"/>
                <w:szCs w:val="24"/>
              </w:rPr>
            </w:pPr>
            <w:r>
              <w:rPr>
                <w:b/>
                <w:szCs w:val="24"/>
              </w:rPr>
              <w:t>AN 1/60</w:t>
            </w:r>
          </w:p>
        </w:tc>
      </w:tr>
      <w:tr w:rsidR="007A7C12" w14:paraId="04CCA838" w14:textId="77777777">
        <w:trPr>
          <w:gridAfter w:val="1"/>
          <w:wAfter w:w="330" w:type="dxa"/>
        </w:trPr>
        <w:tc>
          <w:tcPr>
            <w:tcW w:w="2980" w:type="dxa"/>
            <w:gridSpan w:val="3"/>
            <w:tcBorders>
              <w:top w:val="nil"/>
              <w:left w:val="nil"/>
              <w:bottom w:val="nil"/>
              <w:right w:val="nil"/>
            </w:tcBorders>
          </w:tcPr>
          <w:p w14:paraId="04EBA05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E733532" w14:textId="77777777" w:rsidR="007A7C12" w:rsidRDefault="003C6D4F">
            <w:pPr>
              <w:adjustRightInd w:val="0"/>
              <w:ind w:right="144"/>
              <w:rPr>
                <w:sz w:val="24"/>
                <w:szCs w:val="24"/>
              </w:rPr>
            </w:pPr>
            <w:r>
              <w:rPr>
                <w:szCs w:val="24"/>
              </w:rPr>
              <w:t>Free-form name</w:t>
            </w:r>
          </w:p>
        </w:tc>
      </w:tr>
      <w:tr w:rsidR="007A7C12" w14:paraId="0B0B99C9" w14:textId="77777777">
        <w:trPr>
          <w:gridAfter w:val="1"/>
          <w:wAfter w:w="330" w:type="dxa"/>
        </w:trPr>
        <w:tc>
          <w:tcPr>
            <w:tcW w:w="2980" w:type="dxa"/>
            <w:gridSpan w:val="3"/>
            <w:tcBorders>
              <w:top w:val="nil"/>
              <w:left w:val="nil"/>
              <w:bottom w:val="nil"/>
              <w:right w:val="nil"/>
            </w:tcBorders>
          </w:tcPr>
          <w:p w14:paraId="3A5E12C8"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6036377" w14:textId="77777777" w:rsidR="007A7C12" w:rsidRDefault="003C6D4F">
            <w:pPr>
              <w:adjustRightInd w:val="0"/>
              <w:ind w:right="144"/>
              <w:rPr>
                <w:sz w:val="24"/>
                <w:szCs w:val="24"/>
              </w:rPr>
            </w:pPr>
            <w:r>
              <w:rPr>
                <w:szCs w:val="24"/>
              </w:rPr>
              <w:t>CR Name</w:t>
            </w:r>
          </w:p>
        </w:tc>
      </w:tr>
      <w:tr w:rsidR="007A7C12" w14:paraId="033C2EE8" w14:textId="77777777">
        <w:tc>
          <w:tcPr>
            <w:tcW w:w="1007" w:type="dxa"/>
            <w:tcBorders>
              <w:top w:val="nil"/>
              <w:left w:val="nil"/>
              <w:bottom w:val="nil"/>
              <w:right w:val="nil"/>
            </w:tcBorders>
          </w:tcPr>
          <w:p w14:paraId="5717676B"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7E764F0" w14:textId="77777777" w:rsidR="007A7C12" w:rsidRDefault="003C6D4F">
            <w:pPr>
              <w:adjustRightInd w:val="0"/>
              <w:ind w:right="144"/>
              <w:jc w:val="center"/>
              <w:rPr>
                <w:sz w:val="24"/>
                <w:szCs w:val="24"/>
              </w:rPr>
            </w:pPr>
            <w:r>
              <w:rPr>
                <w:b/>
                <w:szCs w:val="24"/>
              </w:rPr>
              <w:t>N103</w:t>
            </w:r>
          </w:p>
        </w:tc>
        <w:tc>
          <w:tcPr>
            <w:tcW w:w="892" w:type="dxa"/>
            <w:tcBorders>
              <w:top w:val="nil"/>
              <w:left w:val="nil"/>
              <w:bottom w:val="nil"/>
              <w:right w:val="nil"/>
            </w:tcBorders>
          </w:tcPr>
          <w:p w14:paraId="431828B3" w14:textId="77777777" w:rsidR="007A7C12" w:rsidRDefault="003C6D4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10DE28E2" w14:textId="77777777" w:rsidR="007A7C12" w:rsidRDefault="003C6D4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5D30F03"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CF3C6AB"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F19937F" w14:textId="77777777" w:rsidR="007A7C12" w:rsidRDefault="003C6D4F">
            <w:pPr>
              <w:adjustRightInd w:val="0"/>
              <w:ind w:right="144"/>
              <w:rPr>
                <w:sz w:val="24"/>
                <w:szCs w:val="24"/>
              </w:rPr>
            </w:pPr>
            <w:r>
              <w:rPr>
                <w:b/>
                <w:szCs w:val="24"/>
              </w:rPr>
              <w:t>ID 1/2</w:t>
            </w:r>
          </w:p>
        </w:tc>
      </w:tr>
      <w:tr w:rsidR="007A7C12" w14:paraId="61AF08EC" w14:textId="77777777">
        <w:trPr>
          <w:gridAfter w:val="1"/>
          <w:wAfter w:w="330" w:type="dxa"/>
        </w:trPr>
        <w:tc>
          <w:tcPr>
            <w:tcW w:w="2980" w:type="dxa"/>
            <w:gridSpan w:val="3"/>
            <w:tcBorders>
              <w:top w:val="nil"/>
              <w:left w:val="nil"/>
              <w:bottom w:val="nil"/>
              <w:right w:val="nil"/>
            </w:tcBorders>
          </w:tcPr>
          <w:p w14:paraId="36E01D8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ED87937" w14:textId="77777777" w:rsidR="007A7C12" w:rsidRDefault="003C6D4F">
            <w:pPr>
              <w:adjustRightInd w:val="0"/>
              <w:ind w:right="144"/>
              <w:rPr>
                <w:sz w:val="24"/>
                <w:szCs w:val="24"/>
              </w:rPr>
            </w:pPr>
            <w:r>
              <w:rPr>
                <w:szCs w:val="24"/>
              </w:rPr>
              <w:t>Code designating the system/method of code structure used for Identification Code (67)</w:t>
            </w:r>
          </w:p>
        </w:tc>
      </w:tr>
      <w:tr w:rsidR="007A7C12" w14:paraId="2DCB7449" w14:textId="77777777">
        <w:trPr>
          <w:gridAfter w:val="1"/>
          <w:wAfter w:w="331" w:type="dxa"/>
        </w:trPr>
        <w:tc>
          <w:tcPr>
            <w:tcW w:w="3168" w:type="dxa"/>
            <w:gridSpan w:val="4"/>
            <w:tcBorders>
              <w:top w:val="nil"/>
              <w:left w:val="nil"/>
              <w:bottom w:val="nil"/>
              <w:right w:val="nil"/>
            </w:tcBorders>
          </w:tcPr>
          <w:p w14:paraId="12F62CB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91D2572" w14:textId="77777777" w:rsidR="007A7C12" w:rsidRDefault="003C6D4F">
            <w:pPr>
              <w:adjustRightInd w:val="0"/>
              <w:ind w:right="144"/>
              <w:rPr>
                <w:sz w:val="24"/>
                <w:szCs w:val="24"/>
              </w:rPr>
            </w:pPr>
            <w:r>
              <w:rPr>
                <w:szCs w:val="24"/>
              </w:rPr>
              <w:t>1</w:t>
            </w:r>
          </w:p>
        </w:tc>
        <w:tc>
          <w:tcPr>
            <w:tcW w:w="144" w:type="dxa"/>
            <w:tcBorders>
              <w:top w:val="nil"/>
              <w:left w:val="nil"/>
              <w:bottom w:val="nil"/>
              <w:right w:val="nil"/>
            </w:tcBorders>
          </w:tcPr>
          <w:p w14:paraId="3E32412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8FA84F5" w14:textId="77777777" w:rsidR="007A7C12" w:rsidRDefault="003C6D4F">
            <w:pPr>
              <w:adjustRightInd w:val="0"/>
              <w:ind w:right="144"/>
              <w:rPr>
                <w:sz w:val="24"/>
                <w:szCs w:val="24"/>
              </w:rPr>
            </w:pPr>
            <w:r>
              <w:rPr>
                <w:szCs w:val="24"/>
              </w:rPr>
              <w:t>D-U-N-S Number, Dun &amp; Bradstreet</w:t>
            </w:r>
          </w:p>
        </w:tc>
      </w:tr>
      <w:tr w:rsidR="007A7C12" w14:paraId="5ADCCEA6" w14:textId="77777777">
        <w:trPr>
          <w:gridAfter w:val="1"/>
          <w:wAfter w:w="331" w:type="dxa"/>
        </w:trPr>
        <w:tc>
          <w:tcPr>
            <w:tcW w:w="3168" w:type="dxa"/>
            <w:gridSpan w:val="4"/>
            <w:tcBorders>
              <w:top w:val="nil"/>
              <w:left w:val="nil"/>
              <w:bottom w:val="nil"/>
              <w:right w:val="nil"/>
            </w:tcBorders>
          </w:tcPr>
          <w:p w14:paraId="7138E0B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E11E8A2" w14:textId="77777777" w:rsidR="007A7C12" w:rsidRDefault="003C6D4F">
            <w:pPr>
              <w:adjustRightInd w:val="0"/>
              <w:ind w:right="144"/>
              <w:rPr>
                <w:sz w:val="24"/>
                <w:szCs w:val="24"/>
              </w:rPr>
            </w:pPr>
            <w:r>
              <w:rPr>
                <w:szCs w:val="24"/>
              </w:rPr>
              <w:t>9</w:t>
            </w:r>
          </w:p>
        </w:tc>
        <w:tc>
          <w:tcPr>
            <w:tcW w:w="144" w:type="dxa"/>
            <w:tcBorders>
              <w:top w:val="nil"/>
              <w:left w:val="nil"/>
              <w:bottom w:val="nil"/>
              <w:right w:val="nil"/>
            </w:tcBorders>
          </w:tcPr>
          <w:p w14:paraId="0016570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414BE7E" w14:textId="77777777" w:rsidR="007A7C12" w:rsidRDefault="003C6D4F">
            <w:pPr>
              <w:adjustRightInd w:val="0"/>
              <w:ind w:right="144"/>
              <w:rPr>
                <w:sz w:val="24"/>
                <w:szCs w:val="24"/>
              </w:rPr>
            </w:pPr>
            <w:r>
              <w:rPr>
                <w:szCs w:val="24"/>
              </w:rPr>
              <w:t>D-U-N-S+4, D-U-N-S Number with Four Character Suffix</w:t>
            </w:r>
          </w:p>
        </w:tc>
      </w:tr>
      <w:tr w:rsidR="007A7C12" w14:paraId="602AE4E8" w14:textId="77777777">
        <w:tc>
          <w:tcPr>
            <w:tcW w:w="1007" w:type="dxa"/>
            <w:tcBorders>
              <w:top w:val="nil"/>
              <w:left w:val="nil"/>
              <w:bottom w:val="nil"/>
              <w:right w:val="nil"/>
            </w:tcBorders>
          </w:tcPr>
          <w:p w14:paraId="63F0ACEA"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23267B74" w14:textId="77777777" w:rsidR="007A7C12" w:rsidRDefault="003C6D4F">
            <w:pPr>
              <w:adjustRightInd w:val="0"/>
              <w:ind w:right="144"/>
              <w:jc w:val="center"/>
              <w:rPr>
                <w:sz w:val="24"/>
                <w:szCs w:val="24"/>
              </w:rPr>
            </w:pPr>
            <w:r>
              <w:rPr>
                <w:b/>
                <w:szCs w:val="24"/>
              </w:rPr>
              <w:t>N104</w:t>
            </w:r>
          </w:p>
        </w:tc>
        <w:tc>
          <w:tcPr>
            <w:tcW w:w="892" w:type="dxa"/>
            <w:tcBorders>
              <w:top w:val="nil"/>
              <w:left w:val="nil"/>
              <w:bottom w:val="nil"/>
              <w:right w:val="nil"/>
            </w:tcBorders>
          </w:tcPr>
          <w:p w14:paraId="165AE0F1" w14:textId="77777777" w:rsidR="007A7C12" w:rsidRDefault="003C6D4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37744230" w14:textId="77777777" w:rsidR="007A7C12" w:rsidRDefault="003C6D4F">
            <w:pPr>
              <w:adjustRightInd w:val="0"/>
              <w:ind w:right="144"/>
              <w:rPr>
                <w:sz w:val="24"/>
                <w:szCs w:val="24"/>
              </w:rPr>
            </w:pPr>
            <w:r>
              <w:rPr>
                <w:b/>
                <w:szCs w:val="24"/>
              </w:rPr>
              <w:t>Identification Code</w:t>
            </w:r>
          </w:p>
        </w:tc>
        <w:tc>
          <w:tcPr>
            <w:tcW w:w="432" w:type="dxa"/>
            <w:tcBorders>
              <w:top w:val="nil"/>
              <w:left w:val="nil"/>
              <w:bottom w:val="nil"/>
              <w:right w:val="nil"/>
            </w:tcBorders>
          </w:tcPr>
          <w:p w14:paraId="021BED9A"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0476EF56"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1C8672C" w14:textId="77777777" w:rsidR="007A7C12" w:rsidRDefault="003C6D4F">
            <w:pPr>
              <w:adjustRightInd w:val="0"/>
              <w:ind w:right="144"/>
              <w:rPr>
                <w:sz w:val="24"/>
                <w:szCs w:val="24"/>
              </w:rPr>
            </w:pPr>
            <w:r>
              <w:rPr>
                <w:b/>
                <w:szCs w:val="24"/>
              </w:rPr>
              <w:t>AN 2/80</w:t>
            </w:r>
          </w:p>
        </w:tc>
      </w:tr>
      <w:tr w:rsidR="007A7C12" w14:paraId="03DF47E4" w14:textId="77777777">
        <w:trPr>
          <w:gridAfter w:val="1"/>
          <w:wAfter w:w="330" w:type="dxa"/>
        </w:trPr>
        <w:tc>
          <w:tcPr>
            <w:tcW w:w="2980" w:type="dxa"/>
            <w:gridSpan w:val="3"/>
            <w:tcBorders>
              <w:top w:val="nil"/>
              <w:left w:val="nil"/>
              <w:bottom w:val="nil"/>
              <w:right w:val="nil"/>
            </w:tcBorders>
          </w:tcPr>
          <w:p w14:paraId="689C7258"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4DB808B" w14:textId="77777777" w:rsidR="007A7C12" w:rsidRDefault="003C6D4F">
            <w:pPr>
              <w:adjustRightInd w:val="0"/>
              <w:ind w:right="144"/>
              <w:rPr>
                <w:sz w:val="24"/>
                <w:szCs w:val="24"/>
              </w:rPr>
            </w:pPr>
            <w:r>
              <w:rPr>
                <w:szCs w:val="24"/>
              </w:rPr>
              <w:t>Code identifying a party or other code</w:t>
            </w:r>
          </w:p>
        </w:tc>
      </w:tr>
      <w:tr w:rsidR="007A7C12" w14:paraId="6345286C" w14:textId="77777777">
        <w:trPr>
          <w:gridAfter w:val="1"/>
          <w:wAfter w:w="330" w:type="dxa"/>
        </w:trPr>
        <w:tc>
          <w:tcPr>
            <w:tcW w:w="2980" w:type="dxa"/>
            <w:gridSpan w:val="3"/>
            <w:tcBorders>
              <w:top w:val="nil"/>
              <w:left w:val="nil"/>
              <w:bottom w:val="nil"/>
              <w:right w:val="nil"/>
            </w:tcBorders>
          </w:tcPr>
          <w:p w14:paraId="27D59ED1"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93A791D" w14:textId="77777777" w:rsidR="007A7C12" w:rsidRDefault="003C6D4F">
            <w:pPr>
              <w:adjustRightInd w:val="0"/>
              <w:ind w:right="144"/>
              <w:rPr>
                <w:sz w:val="24"/>
                <w:szCs w:val="24"/>
              </w:rPr>
            </w:pPr>
            <w:r>
              <w:rPr>
                <w:szCs w:val="24"/>
              </w:rPr>
              <w:t>CR D-U-N-S Number or D-U-N-S + 4 Number</w:t>
            </w:r>
          </w:p>
        </w:tc>
      </w:tr>
      <w:tr w:rsidR="007A7C12" w14:paraId="187B662D" w14:textId="77777777">
        <w:tc>
          <w:tcPr>
            <w:tcW w:w="1007" w:type="dxa"/>
            <w:tcBorders>
              <w:top w:val="nil"/>
              <w:left w:val="nil"/>
              <w:bottom w:val="nil"/>
              <w:right w:val="nil"/>
            </w:tcBorders>
          </w:tcPr>
          <w:p w14:paraId="6F2C9DBC"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DAC21B8" w14:textId="77777777" w:rsidR="007A7C12" w:rsidRDefault="003C6D4F">
            <w:pPr>
              <w:adjustRightInd w:val="0"/>
              <w:ind w:right="144"/>
              <w:jc w:val="center"/>
              <w:rPr>
                <w:sz w:val="24"/>
                <w:szCs w:val="24"/>
              </w:rPr>
            </w:pPr>
            <w:r>
              <w:rPr>
                <w:b/>
                <w:szCs w:val="24"/>
              </w:rPr>
              <w:t>N106</w:t>
            </w:r>
          </w:p>
        </w:tc>
        <w:tc>
          <w:tcPr>
            <w:tcW w:w="892" w:type="dxa"/>
            <w:tcBorders>
              <w:top w:val="nil"/>
              <w:left w:val="nil"/>
              <w:bottom w:val="nil"/>
              <w:right w:val="nil"/>
            </w:tcBorders>
          </w:tcPr>
          <w:p w14:paraId="6F966363" w14:textId="77777777" w:rsidR="007A7C12" w:rsidRDefault="003C6D4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776FBB1B" w14:textId="77777777" w:rsidR="007A7C12" w:rsidRDefault="003C6D4F">
            <w:pPr>
              <w:adjustRightInd w:val="0"/>
              <w:ind w:right="144"/>
              <w:rPr>
                <w:sz w:val="24"/>
                <w:szCs w:val="24"/>
              </w:rPr>
            </w:pPr>
            <w:r>
              <w:rPr>
                <w:b/>
                <w:szCs w:val="24"/>
              </w:rPr>
              <w:t>Entity Identifier Code</w:t>
            </w:r>
          </w:p>
        </w:tc>
        <w:tc>
          <w:tcPr>
            <w:tcW w:w="432" w:type="dxa"/>
            <w:tcBorders>
              <w:top w:val="nil"/>
              <w:left w:val="nil"/>
              <w:bottom w:val="nil"/>
              <w:right w:val="nil"/>
            </w:tcBorders>
          </w:tcPr>
          <w:p w14:paraId="1469FB9D"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40E672CD"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3CF0839" w14:textId="77777777" w:rsidR="007A7C12" w:rsidRDefault="003C6D4F">
            <w:pPr>
              <w:adjustRightInd w:val="0"/>
              <w:ind w:right="144"/>
              <w:rPr>
                <w:sz w:val="24"/>
                <w:szCs w:val="24"/>
              </w:rPr>
            </w:pPr>
            <w:r>
              <w:rPr>
                <w:b/>
                <w:szCs w:val="24"/>
              </w:rPr>
              <w:t>ID 2/3</w:t>
            </w:r>
          </w:p>
        </w:tc>
      </w:tr>
      <w:tr w:rsidR="007A7C12" w14:paraId="33BA3FAF" w14:textId="77777777">
        <w:trPr>
          <w:gridAfter w:val="1"/>
          <w:wAfter w:w="330" w:type="dxa"/>
        </w:trPr>
        <w:tc>
          <w:tcPr>
            <w:tcW w:w="2980" w:type="dxa"/>
            <w:gridSpan w:val="3"/>
            <w:tcBorders>
              <w:top w:val="nil"/>
              <w:left w:val="nil"/>
              <w:bottom w:val="nil"/>
              <w:right w:val="nil"/>
            </w:tcBorders>
          </w:tcPr>
          <w:p w14:paraId="510B7C4D"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0AC7967" w14:textId="77777777" w:rsidR="007A7C12" w:rsidRDefault="003C6D4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A7C12" w14:paraId="78F30754" w14:textId="77777777">
        <w:trPr>
          <w:gridAfter w:val="1"/>
          <w:wAfter w:w="331" w:type="dxa"/>
        </w:trPr>
        <w:tc>
          <w:tcPr>
            <w:tcW w:w="3168" w:type="dxa"/>
            <w:gridSpan w:val="4"/>
            <w:tcBorders>
              <w:top w:val="nil"/>
              <w:left w:val="nil"/>
              <w:bottom w:val="nil"/>
              <w:right w:val="nil"/>
            </w:tcBorders>
          </w:tcPr>
          <w:p w14:paraId="0B29D93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F7E049D" w14:textId="77777777" w:rsidR="007A7C12" w:rsidRDefault="003C6D4F">
            <w:pPr>
              <w:adjustRightInd w:val="0"/>
              <w:ind w:right="144"/>
              <w:rPr>
                <w:sz w:val="24"/>
                <w:szCs w:val="24"/>
              </w:rPr>
            </w:pPr>
            <w:r>
              <w:rPr>
                <w:szCs w:val="24"/>
              </w:rPr>
              <w:t>40</w:t>
            </w:r>
          </w:p>
        </w:tc>
        <w:tc>
          <w:tcPr>
            <w:tcW w:w="144" w:type="dxa"/>
            <w:tcBorders>
              <w:top w:val="nil"/>
              <w:left w:val="nil"/>
              <w:bottom w:val="nil"/>
              <w:right w:val="nil"/>
            </w:tcBorders>
          </w:tcPr>
          <w:p w14:paraId="0083F6BF"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19DAC97" w14:textId="77777777" w:rsidR="007A7C12" w:rsidRDefault="003C6D4F">
            <w:pPr>
              <w:adjustRightInd w:val="0"/>
              <w:ind w:right="144"/>
              <w:rPr>
                <w:sz w:val="24"/>
                <w:szCs w:val="24"/>
              </w:rPr>
            </w:pPr>
            <w:r>
              <w:rPr>
                <w:szCs w:val="24"/>
              </w:rPr>
              <w:t>Receiver</w:t>
            </w:r>
          </w:p>
        </w:tc>
      </w:tr>
    </w:tbl>
    <w:p w14:paraId="1E6D0B18" w14:textId="77777777" w:rsidR="007A7C12" w:rsidRDefault="003C6D4F">
      <w:pPr>
        <w:tabs>
          <w:tab w:val="right" w:pos="1800"/>
          <w:tab w:val="left" w:pos="2160"/>
        </w:tabs>
        <w:adjustRightInd w:val="0"/>
        <w:ind w:left="2160" w:hanging="2160"/>
        <w:rPr>
          <w:b/>
          <w:szCs w:val="24"/>
        </w:rPr>
      </w:pPr>
      <w:r>
        <w:rPr>
          <w:szCs w:val="24"/>
        </w:rPr>
        <w:br w:type="page"/>
      </w:r>
      <w:bookmarkStart w:id="101" w:name="book9"/>
      <w:bookmarkEnd w:id="101"/>
      <w:r>
        <w:rPr>
          <w:b/>
          <w:szCs w:val="24"/>
        </w:rPr>
        <w:lastRenderedPageBreak/>
        <w:tab/>
        <w:t>Segment:</w:t>
      </w:r>
      <w:r>
        <w:rPr>
          <w:b/>
          <w:szCs w:val="24"/>
        </w:rPr>
        <w:tab/>
      </w:r>
      <w:r>
        <w:rPr>
          <w:b/>
          <w:sz w:val="40"/>
          <w:szCs w:val="24"/>
        </w:rPr>
        <w:t xml:space="preserve">LIN </w:t>
      </w:r>
      <w:r>
        <w:rPr>
          <w:b/>
          <w:szCs w:val="24"/>
        </w:rPr>
        <w:t>Item Identification</w:t>
      </w:r>
    </w:p>
    <w:p w14:paraId="584F48A5"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010</w:t>
      </w:r>
    </w:p>
    <w:p w14:paraId="74A2D33B"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58E70DA"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8C1CC1"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3815D7"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78AAD15D"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basic item identification data</w:t>
      </w:r>
    </w:p>
    <w:p w14:paraId="4C2ECB27"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LIN04 or LIN05 is present, then the other is required.</w:t>
      </w:r>
    </w:p>
    <w:p w14:paraId="3A348670"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LIN06 or LIN07 is present, then the other is required.</w:t>
      </w:r>
    </w:p>
    <w:p w14:paraId="0C16466A"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LIN08 or LIN09 is present, then the other is required.</w:t>
      </w:r>
    </w:p>
    <w:p w14:paraId="4D980E2C"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4</w:t>
      </w:r>
      <w:r>
        <w:rPr>
          <w:szCs w:val="24"/>
        </w:rPr>
        <w:tab/>
        <w:t>If either LIN10 or LIN11 is present, then the other is required.</w:t>
      </w:r>
    </w:p>
    <w:p w14:paraId="5D649AA1"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5</w:t>
      </w:r>
      <w:r>
        <w:rPr>
          <w:szCs w:val="24"/>
        </w:rPr>
        <w:tab/>
        <w:t>If either LIN12 or LIN13 is present, then the other is required.</w:t>
      </w:r>
    </w:p>
    <w:p w14:paraId="778CFADC"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6</w:t>
      </w:r>
      <w:r>
        <w:rPr>
          <w:szCs w:val="24"/>
        </w:rPr>
        <w:tab/>
        <w:t>If either LIN14 or LIN15 is present, then the other is required.</w:t>
      </w:r>
    </w:p>
    <w:p w14:paraId="7680CB18"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7</w:t>
      </w:r>
      <w:r>
        <w:rPr>
          <w:szCs w:val="24"/>
        </w:rPr>
        <w:tab/>
        <w:t>If either LIN16 or LIN17 is present, then the other is required.</w:t>
      </w:r>
    </w:p>
    <w:p w14:paraId="45FC5D9E"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8</w:t>
      </w:r>
      <w:r>
        <w:rPr>
          <w:szCs w:val="24"/>
        </w:rPr>
        <w:tab/>
        <w:t>If either LIN18 or LIN19 is present, then the other is required.</w:t>
      </w:r>
    </w:p>
    <w:p w14:paraId="7DA040A6"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9</w:t>
      </w:r>
      <w:r>
        <w:rPr>
          <w:szCs w:val="24"/>
        </w:rPr>
        <w:tab/>
        <w:t>If either LIN20 or LIN21 is present, then the other is required.</w:t>
      </w:r>
    </w:p>
    <w:p w14:paraId="07DD20BC"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10</w:t>
      </w:r>
      <w:r>
        <w:rPr>
          <w:szCs w:val="24"/>
        </w:rPr>
        <w:tab/>
        <w:t>If either LIN22 or LIN23 is present, then the other is required.</w:t>
      </w:r>
    </w:p>
    <w:p w14:paraId="493D8CA9"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11</w:t>
      </w:r>
      <w:r>
        <w:rPr>
          <w:szCs w:val="24"/>
        </w:rPr>
        <w:tab/>
        <w:t>If either LIN24 or LIN25 is present, then the other is required.</w:t>
      </w:r>
    </w:p>
    <w:p w14:paraId="594A0A5B"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12</w:t>
      </w:r>
      <w:r>
        <w:rPr>
          <w:szCs w:val="24"/>
        </w:rPr>
        <w:tab/>
        <w:t>If either LIN26 or LIN27 is present, then the other is required.</w:t>
      </w:r>
    </w:p>
    <w:p w14:paraId="087C3288"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13</w:t>
      </w:r>
      <w:r>
        <w:rPr>
          <w:szCs w:val="24"/>
        </w:rPr>
        <w:tab/>
        <w:t>If either LIN28 or LIN29 is present, then the other is required.</w:t>
      </w:r>
    </w:p>
    <w:p w14:paraId="1FAB4D58"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14</w:t>
      </w:r>
      <w:r>
        <w:rPr>
          <w:szCs w:val="24"/>
        </w:rPr>
        <w:tab/>
        <w:t>If either LIN30 or LIN31 is present, then the other is required.</w:t>
      </w:r>
    </w:p>
    <w:p w14:paraId="09C2FCD1"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LIN01 is the line item identification</w:t>
      </w:r>
    </w:p>
    <w:p w14:paraId="18699B3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See the Data Dictionary for a complete list of IDs.</w:t>
      </w:r>
    </w:p>
    <w:p w14:paraId="26747D26"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LIN02 through LIN31 provide for fifteen different product/service IDs for each item. For example: Case, Color, Drawing No., U.P.C. No., ISBN No., Model No., or SKU.</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46BD1F9C" w14:textId="77777777">
        <w:tc>
          <w:tcPr>
            <w:tcW w:w="1944" w:type="dxa"/>
            <w:tcBorders>
              <w:top w:val="nil"/>
              <w:left w:val="nil"/>
              <w:bottom w:val="nil"/>
              <w:right w:val="nil"/>
            </w:tcBorders>
          </w:tcPr>
          <w:p w14:paraId="5DF1F16C"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25C7952D"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74B2AA20" w14:textId="77777777" w:rsidR="007A7C12" w:rsidRDefault="003C6D4F">
            <w:pPr>
              <w:adjustRightInd w:val="0"/>
              <w:ind w:right="144"/>
              <w:rPr>
                <w:szCs w:val="24"/>
              </w:rPr>
            </w:pPr>
            <w:r>
              <w:rPr>
                <w:szCs w:val="24"/>
              </w:rPr>
              <w:t>Required</w:t>
            </w:r>
          </w:p>
          <w:p w14:paraId="0535721C" w14:textId="77777777" w:rsidR="007A7C12" w:rsidRDefault="007A7C12">
            <w:pPr>
              <w:adjustRightInd w:val="0"/>
              <w:ind w:right="144"/>
              <w:rPr>
                <w:szCs w:val="24"/>
              </w:rPr>
            </w:pPr>
          </w:p>
          <w:p w14:paraId="6E673F9C" w14:textId="77777777" w:rsidR="007A7C12" w:rsidRDefault="003C6D4F">
            <w:pPr>
              <w:adjustRightInd w:val="0"/>
              <w:ind w:right="144"/>
              <w:rPr>
                <w:szCs w:val="24"/>
              </w:rPr>
            </w:pPr>
            <w:r>
              <w:rPr>
                <w:szCs w:val="24"/>
              </w:rPr>
              <w:t>Only 1 LIN Loop per EDI transaction is accepted in the Texas Market</w:t>
            </w:r>
          </w:p>
          <w:p w14:paraId="0A0040A8" w14:textId="77777777" w:rsidR="007A7C12" w:rsidRDefault="007A7C12">
            <w:pPr>
              <w:adjustRightInd w:val="0"/>
              <w:ind w:right="144"/>
              <w:rPr>
                <w:sz w:val="24"/>
                <w:szCs w:val="24"/>
              </w:rPr>
            </w:pPr>
          </w:p>
        </w:tc>
      </w:tr>
      <w:tr w:rsidR="007A7C12" w14:paraId="2A860E68" w14:textId="77777777">
        <w:tc>
          <w:tcPr>
            <w:tcW w:w="1944" w:type="dxa"/>
            <w:tcBorders>
              <w:top w:val="nil"/>
              <w:left w:val="nil"/>
              <w:bottom w:val="nil"/>
              <w:right w:val="nil"/>
            </w:tcBorders>
          </w:tcPr>
          <w:p w14:paraId="60726E73" w14:textId="77777777" w:rsidR="007A7C12" w:rsidRDefault="007A7C12">
            <w:pPr>
              <w:adjustRightInd w:val="0"/>
              <w:ind w:right="144"/>
              <w:rPr>
                <w:sz w:val="24"/>
                <w:szCs w:val="24"/>
              </w:rPr>
            </w:pPr>
          </w:p>
        </w:tc>
        <w:tc>
          <w:tcPr>
            <w:tcW w:w="216" w:type="dxa"/>
            <w:tcBorders>
              <w:top w:val="nil"/>
              <w:left w:val="nil"/>
              <w:bottom w:val="nil"/>
              <w:right w:val="nil"/>
            </w:tcBorders>
          </w:tcPr>
          <w:p w14:paraId="21041642"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34D6ABB5" w14:textId="77777777" w:rsidR="007A7C12" w:rsidRDefault="003C6D4F">
            <w:pPr>
              <w:adjustRightInd w:val="0"/>
              <w:ind w:right="144"/>
              <w:rPr>
                <w:sz w:val="24"/>
                <w:szCs w:val="24"/>
              </w:rPr>
            </w:pPr>
            <w:r>
              <w:rPr>
                <w:szCs w:val="24"/>
              </w:rPr>
              <w:t>LIN~1~SH~EL~SH~MP</w:t>
            </w:r>
          </w:p>
        </w:tc>
      </w:tr>
    </w:tbl>
    <w:p w14:paraId="73E3627A" w14:textId="77777777" w:rsidR="007A7C12" w:rsidRDefault="007A7C12">
      <w:pPr>
        <w:adjustRightInd w:val="0"/>
        <w:rPr>
          <w:szCs w:val="24"/>
        </w:rPr>
      </w:pPr>
    </w:p>
    <w:p w14:paraId="7545D316" w14:textId="77777777" w:rsidR="007A7C12" w:rsidRDefault="003C6D4F">
      <w:pPr>
        <w:adjustRightInd w:val="0"/>
        <w:jc w:val="center"/>
        <w:rPr>
          <w:b/>
          <w:szCs w:val="24"/>
        </w:rPr>
      </w:pPr>
      <w:r>
        <w:rPr>
          <w:b/>
          <w:szCs w:val="24"/>
        </w:rPr>
        <w:t>Data Element Summary</w:t>
      </w:r>
    </w:p>
    <w:p w14:paraId="12BFDB12"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544008D"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0F2FBBB7" w14:textId="77777777">
        <w:tc>
          <w:tcPr>
            <w:tcW w:w="1007" w:type="dxa"/>
            <w:tcBorders>
              <w:top w:val="nil"/>
              <w:left w:val="nil"/>
              <w:bottom w:val="nil"/>
              <w:right w:val="nil"/>
            </w:tcBorders>
          </w:tcPr>
          <w:p w14:paraId="7CD61835"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C6B942D" w14:textId="77777777" w:rsidR="007A7C12" w:rsidRDefault="003C6D4F">
            <w:pPr>
              <w:adjustRightInd w:val="0"/>
              <w:ind w:right="144"/>
              <w:jc w:val="center"/>
              <w:rPr>
                <w:sz w:val="24"/>
                <w:szCs w:val="24"/>
              </w:rPr>
            </w:pPr>
            <w:r>
              <w:rPr>
                <w:b/>
                <w:szCs w:val="24"/>
              </w:rPr>
              <w:t>LIN01</w:t>
            </w:r>
          </w:p>
        </w:tc>
        <w:tc>
          <w:tcPr>
            <w:tcW w:w="892" w:type="dxa"/>
            <w:tcBorders>
              <w:top w:val="nil"/>
              <w:left w:val="nil"/>
              <w:bottom w:val="nil"/>
              <w:right w:val="nil"/>
            </w:tcBorders>
          </w:tcPr>
          <w:p w14:paraId="062063FC" w14:textId="77777777" w:rsidR="007A7C12" w:rsidRDefault="003C6D4F">
            <w:pPr>
              <w:adjustRightInd w:val="0"/>
              <w:ind w:right="144"/>
              <w:jc w:val="center"/>
              <w:rPr>
                <w:sz w:val="24"/>
                <w:szCs w:val="24"/>
              </w:rPr>
            </w:pPr>
            <w:r>
              <w:rPr>
                <w:b/>
                <w:szCs w:val="24"/>
              </w:rPr>
              <w:t>350</w:t>
            </w:r>
          </w:p>
        </w:tc>
        <w:tc>
          <w:tcPr>
            <w:tcW w:w="4968" w:type="dxa"/>
            <w:gridSpan w:val="4"/>
            <w:tcBorders>
              <w:top w:val="nil"/>
              <w:left w:val="nil"/>
              <w:bottom w:val="nil"/>
              <w:right w:val="nil"/>
            </w:tcBorders>
          </w:tcPr>
          <w:p w14:paraId="23A861A9" w14:textId="77777777" w:rsidR="007A7C12" w:rsidRDefault="003C6D4F">
            <w:pPr>
              <w:adjustRightInd w:val="0"/>
              <w:ind w:right="144"/>
              <w:rPr>
                <w:sz w:val="24"/>
                <w:szCs w:val="24"/>
              </w:rPr>
            </w:pPr>
            <w:r>
              <w:rPr>
                <w:b/>
                <w:szCs w:val="24"/>
              </w:rPr>
              <w:t>Assigned Identification</w:t>
            </w:r>
          </w:p>
        </w:tc>
        <w:tc>
          <w:tcPr>
            <w:tcW w:w="432" w:type="dxa"/>
            <w:tcBorders>
              <w:top w:val="nil"/>
              <w:left w:val="nil"/>
              <w:bottom w:val="nil"/>
              <w:right w:val="nil"/>
            </w:tcBorders>
          </w:tcPr>
          <w:p w14:paraId="0DB76332"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4F651DA0"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52E6042" w14:textId="77777777" w:rsidR="007A7C12" w:rsidRDefault="003C6D4F">
            <w:pPr>
              <w:adjustRightInd w:val="0"/>
              <w:ind w:right="144"/>
              <w:rPr>
                <w:sz w:val="24"/>
                <w:szCs w:val="24"/>
              </w:rPr>
            </w:pPr>
            <w:r>
              <w:rPr>
                <w:b/>
                <w:szCs w:val="24"/>
              </w:rPr>
              <w:t>AN 1/20</w:t>
            </w:r>
          </w:p>
        </w:tc>
      </w:tr>
      <w:tr w:rsidR="007A7C12" w14:paraId="35276D5E" w14:textId="77777777">
        <w:trPr>
          <w:gridAfter w:val="1"/>
          <w:wAfter w:w="330" w:type="dxa"/>
        </w:trPr>
        <w:tc>
          <w:tcPr>
            <w:tcW w:w="2980" w:type="dxa"/>
            <w:gridSpan w:val="3"/>
            <w:tcBorders>
              <w:top w:val="nil"/>
              <w:left w:val="nil"/>
              <w:bottom w:val="nil"/>
              <w:right w:val="nil"/>
            </w:tcBorders>
          </w:tcPr>
          <w:p w14:paraId="35411926"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D6E8D17" w14:textId="77777777" w:rsidR="007A7C12" w:rsidRDefault="003C6D4F">
            <w:pPr>
              <w:adjustRightInd w:val="0"/>
              <w:ind w:right="144"/>
              <w:rPr>
                <w:sz w:val="24"/>
                <w:szCs w:val="24"/>
              </w:rPr>
            </w:pPr>
            <w:r>
              <w:rPr>
                <w:szCs w:val="24"/>
              </w:rPr>
              <w:t>Alphanumeric characters assigned for differentiation within a transaction set</w:t>
            </w:r>
          </w:p>
        </w:tc>
      </w:tr>
      <w:tr w:rsidR="007A7C12" w14:paraId="4D444529" w14:textId="77777777">
        <w:tc>
          <w:tcPr>
            <w:tcW w:w="1007" w:type="dxa"/>
            <w:tcBorders>
              <w:top w:val="nil"/>
              <w:left w:val="nil"/>
              <w:bottom w:val="nil"/>
              <w:right w:val="nil"/>
            </w:tcBorders>
          </w:tcPr>
          <w:p w14:paraId="449B89F6"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E0881E7" w14:textId="77777777" w:rsidR="007A7C12" w:rsidRDefault="003C6D4F">
            <w:pPr>
              <w:adjustRightInd w:val="0"/>
              <w:ind w:right="144"/>
              <w:jc w:val="center"/>
              <w:rPr>
                <w:sz w:val="24"/>
                <w:szCs w:val="24"/>
              </w:rPr>
            </w:pPr>
            <w:r>
              <w:rPr>
                <w:b/>
                <w:szCs w:val="24"/>
              </w:rPr>
              <w:t>LIN02</w:t>
            </w:r>
          </w:p>
        </w:tc>
        <w:tc>
          <w:tcPr>
            <w:tcW w:w="892" w:type="dxa"/>
            <w:tcBorders>
              <w:top w:val="nil"/>
              <w:left w:val="nil"/>
              <w:bottom w:val="nil"/>
              <w:right w:val="nil"/>
            </w:tcBorders>
          </w:tcPr>
          <w:p w14:paraId="476C4519" w14:textId="77777777" w:rsidR="007A7C12" w:rsidRDefault="003C6D4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1FA3A32E" w14:textId="77777777" w:rsidR="007A7C12" w:rsidRDefault="003C6D4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63B7E00B"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01AF903"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5CFBAF6" w14:textId="77777777" w:rsidR="007A7C12" w:rsidRDefault="003C6D4F">
            <w:pPr>
              <w:adjustRightInd w:val="0"/>
              <w:ind w:right="144"/>
              <w:rPr>
                <w:sz w:val="24"/>
                <w:szCs w:val="24"/>
              </w:rPr>
            </w:pPr>
            <w:r>
              <w:rPr>
                <w:b/>
                <w:szCs w:val="24"/>
              </w:rPr>
              <w:t>ID 2/2</w:t>
            </w:r>
          </w:p>
        </w:tc>
      </w:tr>
      <w:tr w:rsidR="007A7C12" w14:paraId="524A26AF" w14:textId="77777777">
        <w:trPr>
          <w:gridAfter w:val="1"/>
          <w:wAfter w:w="330" w:type="dxa"/>
        </w:trPr>
        <w:tc>
          <w:tcPr>
            <w:tcW w:w="2980" w:type="dxa"/>
            <w:gridSpan w:val="3"/>
            <w:tcBorders>
              <w:top w:val="nil"/>
              <w:left w:val="nil"/>
              <w:bottom w:val="nil"/>
              <w:right w:val="nil"/>
            </w:tcBorders>
          </w:tcPr>
          <w:p w14:paraId="4F1E0EE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F2ED264" w14:textId="77777777" w:rsidR="007A7C12" w:rsidRDefault="003C6D4F">
            <w:pPr>
              <w:adjustRightInd w:val="0"/>
              <w:ind w:right="144"/>
              <w:rPr>
                <w:sz w:val="24"/>
                <w:szCs w:val="24"/>
              </w:rPr>
            </w:pPr>
            <w:r>
              <w:rPr>
                <w:szCs w:val="24"/>
              </w:rPr>
              <w:t>Code identifying the type/source of the descriptive number used in Product/Service ID (234)</w:t>
            </w:r>
          </w:p>
        </w:tc>
      </w:tr>
      <w:tr w:rsidR="007A7C12" w14:paraId="620885F8" w14:textId="77777777">
        <w:trPr>
          <w:gridAfter w:val="1"/>
          <w:wAfter w:w="331" w:type="dxa"/>
        </w:trPr>
        <w:tc>
          <w:tcPr>
            <w:tcW w:w="3168" w:type="dxa"/>
            <w:gridSpan w:val="4"/>
            <w:tcBorders>
              <w:top w:val="nil"/>
              <w:left w:val="nil"/>
              <w:bottom w:val="nil"/>
              <w:right w:val="nil"/>
            </w:tcBorders>
          </w:tcPr>
          <w:p w14:paraId="01BAF80C"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CCA8A1F" w14:textId="77777777" w:rsidR="007A7C12" w:rsidRDefault="003C6D4F">
            <w:pPr>
              <w:adjustRightInd w:val="0"/>
              <w:ind w:right="144"/>
              <w:rPr>
                <w:sz w:val="24"/>
                <w:szCs w:val="24"/>
              </w:rPr>
            </w:pPr>
            <w:r>
              <w:rPr>
                <w:szCs w:val="24"/>
              </w:rPr>
              <w:t>SH</w:t>
            </w:r>
          </w:p>
        </w:tc>
        <w:tc>
          <w:tcPr>
            <w:tcW w:w="144" w:type="dxa"/>
            <w:tcBorders>
              <w:top w:val="nil"/>
              <w:left w:val="nil"/>
              <w:bottom w:val="nil"/>
              <w:right w:val="nil"/>
            </w:tcBorders>
          </w:tcPr>
          <w:p w14:paraId="0121B616"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55326EA" w14:textId="77777777" w:rsidR="007A7C12" w:rsidRDefault="003C6D4F">
            <w:pPr>
              <w:adjustRightInd w:val="0"/>
              <w:ind w:right="144"/>
              <w:rPr>
                <w:sz w:val="24"/>
                <w:szCs w:val="24"/>
              </w:rPr>
            </w:pPr>
            <w:r>
              <w:rPr>
                <w:szCs w:val="24"/>
              </w:rPr>
              <w:t>Service Requested</w:t>
            </w:r>
          </w:p>
        </w:tc>
      </w:tr>
      <w:tr w:rsidR="007A7C12" w14:paraId="2168DE93" w14:textId="77777777">
        <w:tc>
          <w:tcPr>
            <w:tcW w:w="1007" w:type="dxa"/>
            <w:tcBorders>
              <w:top w:val="nil"/>
              <w:left w:val="nil"/>
              <w:bottom w:val="nil"/>
              <w:right w:val="nil"/>
            </w:tcBorders>
          </w:tcPr>
          <w:p w14:paraId="7C0871CF"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B0316AC" w14:textId="77777777" w:rsidR="007A7C12" w:rsidRDefault="003C6D4F">
            <w:pPr>
              <w:adjustRightInd w:val="0"/>
              <w:ind w:right="144"/>
              <w:jc w:val="center"/>
              <w:rPr>
                <w:sz w:val="24"/>
                <w:szCs w:val="24"/>
              </w:rPr>
            </w:pPr>
            <w:r>
              <w:rPr>
                <w:b/>
                <w:szCs w:val="24"/>
              </w:rPr>
              <w:t>LIN03</w:t>
            </w:r>
          </w:p>
        </w:tc>
        <w:tc>
          <w:tcPr>
            <w:tcW w:w="892" w:type="dxa"/>
            <w:tcBorders>
              <w:top w:val="nil"/>
              <w:left w:val="nil"/>
              <w:bottom w:val="nil"/>
              <w:right w:val="nil"/>
            </w:tcBorders>
          </w:tcPr>
          <w:p w14:paraId="7089A3B7" w14:textId="77777777" w:rsidR="007A7C12" w:rsidRDefault="003C6D4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6B5A9E96" w14:textId="77777777" w:rsidR="007A7C12" w:rsidRDefault="003C6D4F">
            <w:pPr>
              <w:adjustRightInd w:val="0"/>
              <w:ind w:right="144"/>
              <w:rPr>
                <w:sz w:val="24"/>
                <w:szCs w:val="24"/>
              </w:rPr>
            </w:pPr>
            <w:r>
              <w:rPr>
                <w:b/>
                <w:szCs w:val="24"/>
              </w:rPr>
              <w:t>Product/Service ID</w:t>
            </w:r>
          </w:p>
        </w:tc>
        <w:tc>
          <w:tcPr>
            <w:tcW w:w="432" w:type="dxa"/>
            <w:tcBorders>
              <w:top w:val="nil"/>
              <w:left w:val="nil"/>
              <w:bottom w:val="nil"/>
              <w:right w:val="nil"/>
            </w:tcBorders>
          </w:tcPr>
          <w:p w14:paraId="0E82CB1E"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4AB703A8"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A1421FD" w14:textId="77777777" w:rsidR="007A7C12" w:rsidRDefault="003C6D4F">
            <w:pPr>
              <w:adjustRightInd w:val="0"/>
              <w:ind w:right="144"/>
              <w:rPr>
                <w:sz w:val="24"/>
                <w:szCs w:val="24"/>
              </w:rPr>
            </w:pPr>
            <w:r>
              <w:rPr>
                <w:b/>
                <w:szCs w:val="24"/>
              </w:rPr>
              <w:t>AN 1/48</w:t>
            </w:r>
          </w:p>
        </w:tc>
      </w:tr>
      <w:tr w:rsidR="007A7C12" w14:paraId="52B3B00D" w14:textId="77777777">
        <w:trPr>
          <w:gridAfter w:val="1"/>
          <w:wAfter w:w="330" w:type="dxa"/>
        </w:trPr>
        <w:tc>
          <w:tcPr>
            <w:tcW w:w="2980" w:type="dxa"/>
            <w:gridSpan w:val="3"/>
            <w:tcBorders>
              <w:top w:val="nil"/>
              <w:left w:val="nil"/>
              <w:bottom w:val="nil"/>
              <w:right w:val="nil"/>
            </w:tcBorders>
          </w:tcPr>
          <w:p w14:paraId="4F2F63F3"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81A441B" w14:textId="77777777" w:rsidR="007A7C12" w:rsidRDefault="003C6D4F">
            <w:pPr>
              <w:adjustRightInd w:val="0"/>
              <w:ind w:right="144"/>
              <w:rPr>
                <w:sz w:val="24"/>
                <w:szCs w:val="24"/>
              </w:rPr>
            </w:pPr>
            <w:r>
              <w:rPr>
                <w:szCs w:val="24"/>
              </w:rPr>
              <w:t>Identifying number for a product or service</w:t>
            </w:r>
          </w:p>
        </w:tc>
      </w:tr>
      <w:tr w:rsidR="007A7C12" w14:paraId="09AC9879" w14:textId="77777777">
        <w:trPr>
          <w:gridAfter w:val="1"/>
          <w:wAfter w:w="330" w:type="dxa"/>
        </w:trPr>
        <w:tc>
          <w:tcPr>
            <w:tcW w:w="2980" w:type="dxa"/>
            <w:gridSpan w:val="3"/>
            <w:tcBorders>
              <w:top w:val="nil"/>
              <w:left w:val="nil"/>
              <w:bottom w:val="nil"/>
              <w:right w:val="nil"/>
            </w:tcBorders>
          </w:tcPr>
          <w:p w14:paraId="5275C04F"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0A5F6B86" w14:textId="77777777" w:rsidR="007A7C12" w:rsidRDefault="003C6D4F">
            <w:pPr>
              <w:adjustRightInd w:val="0"/>
              <w:ind w:right="144"/>
              <w:rPr>
                <w:sz w:val="24"/>
                <w:szCs w:val="24"/>
              </w:rPr>
            </w:pPr>
            <w:r>
              <w:rPr>
                <w:szCs w:val="24"/>
              </w:rPr>
              <w:t>Commodity</w:t>
            </w:r>
          </w:p>
        </w:tc>
      </w:tr>
      <w:tr w:rsidR="007A7C12" w14:paraId="73D8DB5F" w14:textId="77777777">
        <w:trPr>
          <w:gridAfter w:val="1"/>
          <w:wAfter w:w="331" w:type="dxa"/>
        </w:trPr>
        <w:tc>
          <w:tcPr>
            <w:tcW w:w="3168" w:type="dxa"/>
            <w:gridSpan w:val="4"/>
            <w:tcBorders>
              <w:top w:val="nil"/>
              <w:left w:val="nil"/>
              <w:bottom w:val="nil"/>
              <w:right w:val="nil"/>
            </w:tcBorders>
          </w:tcPr>
          <w:p w14:paraId="3D62148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6BB40B5" w14:textId="77777777" w:rsidR="007A7C12" w:rsidRDefault="003C6D4F">
            <w:pPr>
              <w:adjustRightInd w:val="0"/>
              <w:ind w:right="144"/>
              <w:rPr>
                <w:sz w:val="24"/>
                <w:szCs w:val="24"/>
              </w:rPr>
            </w:pPr>
            <w:r>
              <w:rPr>
                <w:szCs w:val="24"/>
              </w:rPr>
              <w:t>EL</w:t>
            </w:r>
          </w:p>
        </w:tc>
        <w:tc>
          <w:tcPr>
            <w:tcW w:w="144" w:type="dxa"/>
            <w:tcBorders>
              <w:top w:val="nil"/>
              <w:left w:val="nil"/>
              <w:bottom w:val="nil"/>
              <w:right w:val="nil"/>
            </w:tcBorders>
          </w:tcPr>
          <w:p w14:paraId="08AE57A5"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364FA08" w14:textId="77777777" w:rsidR="007A7C12" w:rsidRDefault="003C6D4F">
            <w:pPr>
              <w:adjustRightInd w:val="0"/>
              <w:ind w:right="144"/>
              <w:rPr>
                <w:sz w:val="24"/>
                <w:szCs w:val="24"/>
              </w:rPr>
            </w:pPr>
            <w:r>
              <w:rPr>
                <w:szCs w:val="24"/>
              </w:rPr>
              <w:t>Electric Service</w:t>
            </w:r>
          </w:p>
        </w:tc>
      </w:tr>
      <w:tr w:rsidR="007A7C12" w14:paraId="0CD3AE02" w14:textId="77777777">
        <w:tc>
          <w:tcPr>
            <w:tcW w:w="1007" w:type="dxa"/>
            <w:tcBorders>
              <w:top w:val="nil"/>
              <w:left w:val="nil"/>
              <w:bottom w:val="nil"/>
              <w:right w:val="nil"/>
            </w:tcBorders>
          </w:tcPr>
          <w:p w14:paraId="6164BCE0"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0AED6D5" w14:textId="77777777" w:rsidR="007A7C12" w:rsidRDefault="003C6D4F">
            <w:pPr>
              <w:adjustRightInd w:val="0"/>
              <w:ind w:right="144"/>
              <w:jc w:val="center"/>
              <w:rPr>
                <w:sz w:val="24"/>
                <w:szCs w:val="24"/>
              </w:rPr>
            </w:pPr>
            <w:r>
              <w:rPr>
                <w:b/>
                <w:szCs w:val="24"/>
              </w:rPr>
              <w:t>LIN04</w:t>
            </w:r>
          </w:p>
        </w:tc>
        <w:tc>
          <w:tcPr>
            <w:tcW w:w="892" w:type="dxa"/>
            <w:tcBorders>
              <w:top w:val="nil"/>
              <w:left w:val="nil"/>
              <w:bottom w:val="nil"/>
              <w:right w:val="nil"/>
            </w:tcBorders>
          </w:tcPr>
          <w:p w14:paraId="7E749413" w14:textId="77777777" w:rsidR="007A7C12" w:rsidRDefault="003C6D4F">
            <w:pPr>
              <w:adjustRightInd w:val="0"/>
              <w:ind w:right="144"/>
              <w:jc w:val="center"/>
              <w:rPr>
                <w:sz w:val="24"/>
                <w:szCs w:val="24"/>
              </w:rPr>
            </w:pPr>
            <w:r>
              <w:rPr>
                <w:b/>
                <w:szCs w:val="24"/>
              </w:rPr>
              <w:t>235</w:t>
            </w:r>
          </w:p>
        </w:tc>
        <w:tc>
          <w:tcPr>
            <w:tcW w:w="4968" w:type="dxa"/>
            <w:gridSpan w:val="4"/>
            <w:tcBorders>
              <w:top w:val="nil"/>
              <w:left w:val="nil"/>
              <w:bottom w:val="nil"/>
              <w:right w:val="nil"/>
            </w:tcBorders>
          </w:tcPr>
          <w:p w14:paraId="59618FEB" w14:textId="77777777" w:rsidR="007A7C12" w:rsidRDefault="003C6D4F">
            <w:pPr>
              <w:adjustRightInd w:val="0"/>
              <w:ind w:right="144"/>
              <w:rPr>
                <w:sz w:val="24"/>
                <w:szCs w:val="24"/>
              </w:rPr>
            </w:pPr>
            <w:r>
              <w:rPr>
                <w:b/>
                <w:szCs w:val="24"/>
              </w:rPr>
              <w:t>Product/Service ID Qualifier</w:t>
            </w:r>
          </w:p>
        </w:tc>
        <w:tc>
          <w:tcPr>
            <w:tcW w:w="432" w:type="dxa"/>
            <w:tcBorders>
              <w:top w:val="nil"/>
              <w:left w:val="nil"/>
              <w:bottom w:val="nil"/>
              <w:right w:val="nil"/>
            </w:tcBorders>
          </w:tcPr>
          <w:p w14:paraId="0EDAFD52"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0234E931"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2E2AB55" w14:textId="77777777" w:rsidR="007A7C12" w:rsidRDefault="003C6D4F">
            <w:pPr>
              <w:adjustRightInd w:val="0"/>
              <w:ind w:right="144"/>
              <w:rPr>
                <w:sz w:val="24"/>
                <w:szCs w:val="24"/>
              </w:rPr>
            </w:pPr>
            <w:r>
              <w:rPr>
                <w:b/>
                <w:szCs w:val="24"/>
              </w:rPr>
              <w:t>ID 2/2</w:t>
            </w:r>
          </w:p>
        </w:tc>
      </w:tr>
      <w:tr w:rsidR="007A7C12" w14:paraId="4DAC3FBE" w14:textId="77777777">
        <w:trPr>
          <w:gridAfter w:val="1"/>
          <w:wAfter w:w="330" w:type="dxa"/>
        </w:trPr>
        <w:tc>
          <w:tcPr>
            <w:tcW w:w="2980" w:type="dxa"/>
            <w:gridSpan w:val="3"/>
            <w:tcBorders>
              <w:top w:val="nil"/>
              <w:left w:val="nil"/>
              <w:bottom w:val="nil"/>
              <w:right w:val="nil"/>
            </w:tcBorders>
          </w:tcPr>
          <w:p w14:paraId="2FC729D7"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69CEFE8" w14:textId="77777777" w:rsidR="007A7C12" w:rsidRDefault="003C6D4F">
            <w:pPr>
              <w:adjustRightInd w:val="0"/>
              <w:ind w:right="144"/>
              <w:rPr>
                <w:sz w:val="24"/>
                <w:szCs w:val="24"/>
              </w:rPr>
            </w:pPr>
            <w:r>
              <w:rPr>
                <w:szCs w:val="24"/>
              </w:rPr>
              <w:t>Code identifying the type/source of the descriptive number used in Product/Service ID (234)</w:t>
            </w:r>
          </w:p>
        </w:tc>
      </w:tr>
      <w:tr w:rsidR="007A7C12" w14:paraId="4BE7375C" w14:textId="77777777">
        <w:trPr>
          <w:gridAfter w:val="1"/>
          <w:wAfter w:w="331" w:type="dxa"/>
        </w:trPr>
        <w:tc>
          <w:tcPr>
            <w:tcW w:w="3168" w:type="dxa"/>
            <w:gridSpan w:val="4"/>
            <w:tcBorders>
              <w:top w:val="nil"/>
              <w:left w:val="nil"/>
              <w:bottom w:val="nil"/>
              <w:right w:val="nil"/>
            </w:tcBorders>
          </w:tcPr>
          <w:p w14:paraId="6416392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39BAB44" w14:textId="77777777" w:rsidR="007A7C12" w:rsidRDefault="003C6D4F">
            <w:pPr>
              <w:adjustRightInd w:val="0"/>
              <w:ind w:right="144"/>
              <w:rPr>
                <w:sz w:val="24"/>
                <w:szCs w:val="24"/>
              </w:rPr>
            </w:pPr>
            <w:r>
              <w:rPr>
                <w:szCs w:val="24"/>
              </w:rPr>
              <w:t>SH</w:t>
            </w:r>
          </w:p>
        </w:tc>
        <w:tc>
          <w:tcPr>
            <w:tcW w:w="144" w:type="dxa"/>
            <w:tcBorders>
              <w:top w:val="nil"/>
              <w:left w:val="nil"/>
              <w:bottom w:val="nil"/>
              <w:right w:val="nil"/>
            </w:tcBorders>
          </w:tcPr>
          <w:p w14:paraId="46063395"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6F5B9D6" w14:textId="77777777" w:rsidR="007A7C12" w:rsidRDefault="003C6D4F">
            <w:pPr>
              <w:adjustRightInd w:val="0"/>
              <w:ind w:right="144"/>
              <w:rPr>
                <w:sz w:val="24"/>
                <w:szCs w:val="24"/>
              </w:rPr>
            </w:pPr>
            <w:r>
              <w:rPr>
                <w:szCs w:val="24"/>
              </w:rPr>
              <w:t>Service Requested</w:t>
            </w:r>
          </w:p>
        </w:tc>
      </w:tr>
      <w:tr w:rsidR="007A7C12" w14:paraId="3EB31071" w14:textId="77777777">
        <w:tc>
          <w:tcPr>
            <w:tcW w:w="1007" w:type="dxa"/>
            <w:tcBorders>
              <w:top w:val="nil"/>
              <w:left w:val="nil"/>
              <w:bottom w:val="nil"/>
              <w:right w:val="nil"/>
            </w:tcBorders>
          </w:tcPr>
          <w:p w14:paraId="00439E91"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D26C17F" w14:textId="77777777" w:rsidR="007A7C12" w:rsidRDefault="003C6D4F">
            <w:pPr>
              <w:adjustRightInd w:val="0"/>
              <w:ind w:right="144"/>
              <w:jc w:val="center"/>
              <w:rPr>
                <w:sz w:val="24"/>
                <w:szCs w:val="24"/>
              </w:rPr>
            </w:pPr>
            <w:r>
              <w:rPr>
                <w:b/>
                <w:szCs w:val="24"/>
              </w:rPr>
              <w:t>LIN05</w:t>
            </w:r>
          </w:p>
        </w:tc>
        <w:tc>
          <w:tcPr>
            <w:tcW w:w="892" w:type="dxa"/>
            <w:tcBorders>
              <w:top w:val="nil"/>
              <w:left w:val="nil"/>
              <w:bottom w:val="nil"/>
              <w:right w:val="nil"/>
            </w:tcBorders>
          </w:tcPr>
          <w:p w14:paraId="12D9EE0C" w14:textId="77777777" w:rsidR="007A7C12" w:rsidRDefault="003C6D4F">
            <w:pPr>
              <w:adjustRightInd w:val="0"/>
              <w:ind w:right="144"/>
              <w:jc w:val="center"/>
              <w:rPr>
                <w:sz w:val="24"/>
                <w:szCs w:val="24"/>
              </w:rPr>
            </w:pPr>
            <w:r>
              <w:rPr>
                <w:b/>
                <w:szCs w:val="24"/>
              </w:rPr>
              <w:t>234</w:t>
            </w:r>
          </w:p>
        </w:tc>
        <w:tc>
          <w:tcPr>
            <w:tcW w:w="4968" w:type="dxa"/>
            <w:gridSpan w:val="4"/>
            <w:tcBorders>
              <w:top w:val="nil"/>
              <w:left w:val="nil"/>
              <w:bottom w:val="nil"/>
              <w:right w:val="nil"/>
            </w:tcBorders>
          </w:tcPr>
          <w:p w14:paraId="4D8DFA1B" w14:textId="77777777" w:rsidR="007A7C12" w:rsidRDefault="003C6D4F">
            <w:pPr>
              <w:adjustRightInd w:val="0"/>
              <w:ind w:right="144"/>
              <w:rPr>
                <w:sz w:val="24"/>
                <w:szCs w:val="24"/>
              </w:rPr>
            </w:pPr>
            <w:r>
              <w:rPr>
                <w:b/>
                <w:szCs w:val="24"/>
              </w:rPr>
              <w:t>Product/Service ID</w:t>
            </w:r>
          </w:p>
        </w:tc>
        <w:tc>
          <w:tcPr>
            <w:tcW w:w="432" w:type="dxa"/>
            <w:tcBorders>
              <w:top w:val="nil"/>
              <w:left w:val="nil"/>
              <w:bottom w:val="nil"/>
              <w:right w:val="nil"/>
            </w:tcBorders>
          </w:tcPr>
          <w:p w14:paraId="5AC0BD0B"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2F2123AB"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5621457" w14:textId="77777777" w:rsidR="007A7C12" w:rsidRDefault="003C6D4F">
            <w:pPr>
              <w:adjustRightInd w:val="0"/>
              <w:ind w:right="144"/>
              <w:rPr>
                <w:sz w:val="24"/>
                <w:szCs w:val="24"/>
              </w:rPr>
            </w:pPr>
            <w:r>
              <w:rPr>
                <w:b/>
                <w:szCs w:val="24"/>
              </w:rPr>
              <w:t>AN 1/48</w:t>
            </w:r>
          </w:p>
        </w:tc>
      </w:tr>
      <w:tr w:rsidR="007A7C12" w14:paraId="6CEFE2BA" w14:textId="77777777">
        <w:trPr>
          <w:gridAfter w:val="1"/>
          <w:wAfter w:w="330" w:type="dxa"/>
        </w:trPr>
        <w:tc>
          <w:tcPr>
            <w:tcW w:w="2980" w:type="dxa"/>
            <w:gridSpan w:val="3"/>
            <w:tcBorders>
              <w:top w:val="nil"/>
              <w:left w:val="nil"/>
              <w:bottom w:val="nil"/>
              <w:right w:val="nil"/>
            </w:tcBorders>
          </w:tcPr>
          <w:p w14:paraId="768A99C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E3AB2F3" w14:textId="77777777" w:rsidR="007A7C12" w:rsidRDefault="003C6D4F">
            <w:pPr>
              <w:adjustRightInd w:val="0"/>
              <w:ind w:right="144"/>
              <w:rPr>
                <w:sz w:val="24"/>
                <w:szCs w:val="24"/>
              </w:rPr>
            </w:pPr>
            <w:r>
              <w:rPr>
                <w:szCs w:val="24"/>
              </w:rPr>
              <w:t>Identifying number for a product or service</w:t>
            </w:r>
          </w:p>
        </w:tc>
      </w:tr>
      <w:tr w:rsidR="007A7C12" w14:paraId="6A9E5567" w14:textId="77777777">
        <w:trPr>
          <w:gridAfter w:val="1"/>
          <w:wAfter w:w="331" w:type="dxa"/>
        </w:trPr>
        <w:tc>
          <w:tcPr>
            <w:tcW w:w="3168" w:type="dxa"/>
            <w:gridSpan w:val="4"/>
            <w:tcBorders>
              <w:top w:val="nil"/>
              <w:left w:val="nil"/>
              <w:bottom w:val="nil"/>
              <w:right w:val="nil"/>
            </w:tcBorders>
          </w:tcPr>
          <w:p w14:paraId="49D9DA3A"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595C933" w14:textId="77777777" w:rsidR="007A7C12" w:rsidRDefault="003C6D4F">
            <w:pPr>
              <w:adjustRightInd w:val="0"/>
              <w:ind w:right="144"/>
              <w:rPr>
                <w:sz w:val="24"/>
                <w:szCs w:val="24"/>
              </w:rPr>
            </w:pPr>
            <w:r>
              <w:rPr>
                <w:szCs w:val="24"/>
              </w:rPr>
              <w:t>MP</w:t>
            </w:r>
          </w:p>
        </w:tc>
        <w:tc>
          <w:tcPr>
            <w:tcW w:w="144" w:type="dxa"/>
            <w:tcBorders>
              <w:top w:val="nil"/>
              <w:left w:val="nil"/>
              <w:bottom w:val="nil"/>
              <w:right w:val="nil"/>
            </w:tcBorders>
          </w:tcPr>
          <w:p w14:paraId="1E54731C"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8D0BAE3" w14:textId="77777777" w:rsidR="007A7C12" w:rsidRDefault="003C6D4F">
            <w:pPr>
              <w:adjustRightInd w:val="0"/>
              <w:ind w:right="144"/>
              <w:rPr>
                <w:sz w:val="24"/>
                <w:szCs w:val="24"/>
              </w:rPr>
            </w:pPr>
            <w:r>
              <w:rPr>
                <w:szCs w:val="24"/>
              </w:rPr>
              <w:t>Maintain Premise</w:t>
            </w:r>
          </w:p>
        </w:tc>
      </w:tr>
      <w:tr w:rsidR="007A7C12" w14:paraId="4B47E454" w14:textId="77777777">
        <w:trPr>
          <w:gridAfter w:val="2"/>
          <w:wAfter w:w="473" w:type="dxa"/>
        </w:trPr>
        <w:tc>
          <w:tcPr>
            <w:tcW w:w="4680" w:type="dxa"/>
            <w:gridSpan w:val="6"/>
            <w:tcBorders>
              <w:top w:val="nil"/>
              <w:left w:val="nil"/>
              <w:bottom w:val="nil"/>
              <w:right w:val="nil"/>
            </w:tcBorders>
          </w:tcPr>
          <w:p w14:paraId="573F406F"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097D15F" w14:textId="77777777" w:rsidR="007A7C12" w:rsidRDefault="003C6D4F">
            <w:pPr>
              <w:adjustRightInd w:val="0"/>
              <w:ind w:right="144"/>
              <w:rPr>
                <w:sz w:val="24"/>
                <w:szCs w:val="24"/>
              </w:rPr>
            </w:pPr>
            <w:r>
              <w:rPr>
                <w:szCs w:val="24"/>
              </w:rPr>
              <w:t>Indicates this transaction relates to the establishment, maintenance, and termination of premise data.</w:t>
            </w:r>
          </w:p>
        </w:tc>
      </w:tr>
    </w:tbl>
    <w:p w14:paraId="200F5AE9" w14:textId="77777777" w:rsidR="007A7C12" w:rsidRDefault="003C6D4F">
      <w:pPr>
        <w:tabs>
          <w:tab w:val="right" w:pos="1800"/>
          <w:tab w:val="left" w:pos="2160"/>
        </w:tabs>
        <w:adjustRightInd w:val="0"/>
        <w:ind w:left="2160" w:hanging="2160"/>
        <w:rPr>
          <w:b/>
          <w:szCs w:val="24"/>
        </w:rPr>
      </w:pPr>
      <w:r>
        <w:rPr>
          <w:szCs w:val="24"/>
        </w:rPr>
        <w:br w:type="page"/>
      </w:r>
      <w:bookmarkStart w:id="102" w:name="book10"/>
      <w:bookmarkEnd w:id="102"/>
      <w:r>
        <w:rPr>
          <w:b/>
          <w:szCs w:val="24"/>
        </w:rPr>
        <w:lastRenderedPageBreak/>
        <w:tab/>
        <w:t>Segment:</w:t>
      </w:r>
      <w:r>
        <w:rPr>
          <w:b/>
          <w:szCs w:val="24"/>
        </w:rPr>
        <w:tab/>
      </w:r>
      <w:r>
        <w:rPr>
          <w:b/>
          <w:sz w:val="40"/>
          <w:szCs w:val="24"/>
        </w:rPr>
        <w:t xml:space="preserve">ASI </w:t>
      </w:r>
      <w:r>
        <w:rPr>
          <w:b/>
          <w:szCs w:val="24"/>
        </w:rPr>
        <w:t>Action or Status Indicator</w:t>
      </w:r>
    </w:p>
    <w:p w14:paraId="081F61CF"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020</w:t>
      </w:r>
    </w:p>
    <w:p w14:paraId="36F7E86A"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F9BF669"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D48F40E"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2C7BC16"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738793B2"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indicate the action to be taken with the information provided or the status of the entity described</w:t>
      </w:r>
    </w:p>
    <w:p w14:paraId="333A0FAC"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p>
    <w:p w14:paraId="557804A3"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7856C22B"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9C88D5C" w14:textId="77777777">
        <w:tc>
          <w:tcPr>
            <w:tcW w:w="1944" w:type="dxa"/>
            <w:tcBorders>
              <w:top w:val="nil"/>
              <w:left w:val="nil"/>
              <w:bottom w:val="nil"/>
              <w:right w:val="nil"/>
            </w:tcBorders>
          </w:tcPr>
          <w:p w14:paraId="3363ED79"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1B9A0C8E"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7FE07601" w14:textId="77777777" w:rsidR="007A7C12" w:rsidRDefault="003C6D4F">
            <w:pPr>
              <w:adjustRightInd w:val="0"/>
              <w:ind w:right="144"/>
              <w:rPr>
                <w:szCs w:val="24"/>
              </w:rPr>
            </w:pPr>
            <w:r>
              <w:rPr>
                <w:szCs w:val="24"/>
              </w:rPr>
              <w:t>Identifies the action to be taken or the status of a requested action for the service identified in the LIN segment.</w:t>
            </w:r>
          </w:p>
          <w:p w14:paraId="611BFD12" w14:textId="77777777" w:rsidR="007A7C12" w:rsidRDefault="007A7C12">
            <w:pPr>
              <w:adjustRightInd w:val="0"/>
              <w:ind w:right="144"/>
              <w:rPr>
                <w:sz w:val="24"/>
                <w:szCs w:val="24"/>
              </w:rPr>
            </w:pPr>
          </w:p>
        </w:tc>
      </w:tr>
      <w:tr w:rsidR="007A7C12" w14:paraId="792BE7C1" w14:textId="77777777">
        <w:tc>
          <w:tcPr>
            <w:tcW w:w="1944" w:type="dxa"/>
            <w:tcBorders>
              <w:top w:val="nil"/>
              <w:left w:val="nil"/>
              <w:bottom w:val="nil"/>
              <w:right w:val="nil"/>
            </w:tcBorders>
          </w:tcPr>
          <w:p w14:paraId="6DE3B286" w14:textId="77777777" w:rsidR="007A7C12" w:rsidRDefault="007A7C12">
            <w:pPr>
              <w:adjustRightInd w:val="0"/>
              <w:ind w:right="144"/>
              <w:rPr>
                <w:sz w:val="24"/>
                <w:szCs w:val="24"/>
              </w:rPr>
            </w:pPr>
          </w:p>
        </w:tc>
        <w:tc>
          <w:tcPr>
            <w:tcW w:w="216" w:type="dxa"/>
            <w:tcBorders>
              <w:top w:val="nil"/>
              <w:left w:val="nil"/>
              <w:bottom w:val="nil"/>
              <w:right w:val="nil"/>
            </w:tcBorders>
          </w:tcPr>
          <w:p w14:paraId="5344B00C"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0D228F75" w14:textId="77777777" w:rsidR="007A7C12" w:rsidRDefault="003C6D4F">
            <w:pPr>
              <w:adjustRightInd w:val="0"/>
              <w:ind w:right="144"/>
              <w:rPr>
                <w:szCs w:val="24"/>
              </w:rPr>
            </w:pPr>
            <w:r>
              <w:rPr>
                <w:szCs w:val="24"/>
              </w:rPr>
              <w:t>Required</w:t>
            </w:r>
          </w:p>
          <w:p w14:paraId="01E63FD8" w14:textId="77777777" w:rsidR="007A7C12" w:rsidRDefault="007A7C12">
            <w:pPr>
              <w:adjustRightInd w:val="0"/>
              <w:ind w:right="144"/>
              <w:rPr>
                <w:sz w:val="24"/>
                <w:szCs w:val="24"/>
              </w:rPr>
            </w:pPr>
          </w:p>
        </w:tc>
      </w:tr>
      <w:tr w:rsidR="007A7C12" w14:paraId="2227FBA7" w14:textId="77777777">
        <w:tc>
          <w:tcPr>
            <w:tcW w:w="1944" w:type="dxa"/>
            <w:tcBorders>
              <w:top w:val="nil"/>
              <w:left w:val="nil"/>
              <w:bottom w:val="nil"/>
              <w:right w:val="nil"/>
            </w:tcBorders>
          </w:tcPr>
          <w:p w14:paraId="2466D05A" w14:textId="77777777" w:rsidR="007A7C12" w:rsidRDefault="007A7C12">
            <w:pPr>
              <w:adjustRightInd w:val="0"/>
              <w:ind w:right="144"/>
              <w:rPr>
                <w:sz w:val="24"/>
                <w:szCs w:val="24"/>
              </w:rPr>
            </w:pPr>
          </w:p>
        </w:tc>
        <w:tc>
          <w:tcPr>
            <w:tcW w:w="216" w:type="dxa"/>
            <w:tcBorders>
              <w:top w:val="nil"/>
              <w:left w:val="nil"/>
              <w:bottom w:val="nil"/>
              <w:right w:val="nil"/>
            </w:tcBorders>
          </w:tcPr>
          <w:p w14:paraId="1753D335"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05DA48D0" w14:textId="77777777" w:rsidR="007A7C12" w:rsidRDefault="003C6D4F">
            <w:pPr>
              <w:adjustRightInd w:val="0"/>
              <w:ind w:right="144"/>
              <w:rPr>
                <w:sz w:val="24"/>
                <w:szCs w:val="24"/>
              </w:rPr>
            </w:pPr>
            <w:r>
              <w:rPr>
                <w:szCs w:val="24"/>
              </w:rPr>
              <w:t>ASI~7~001</w:t>
            </w:r>
          </w:p>
        </w:tc>
      </w:tr>
    </w:tbl>
    <w:p w14:paraId="72EDEFF6" w14:textId="77777777" w:rsidR="007A7C12" w:rsidRDefault="007A7C12">
      <w:pPr>
        <w:adjustRightInd w:val="0"/>
        <w:rPr>
          <w:szCs w:val="24"/>
        </w:rPr>
      </w:pPr>
    </w:p>
    <w:p w14:paraId="2D1B9659" w14:textId="77777777" w:rsidR="007A7C12" w:rsidRDefault="003C6D4F">
      <w:pPr>
        <w:adjustRightInd w:val="0"/>
        <w:jc w:val="center"/>
        <w:rPr>
          <w:b/>
          <w:szCs w:val="24"/>
        </w:rPr>
      </w:pPr>
      <w:r>
        <w:rPr>
          <w:b/>
          <w:szCs w:val="24"/>
        </w:rPr>
        <w:t>Data Element Summary</w:t>
      </w:r>
    </w:p>
    <w:p w14:paraId="1663900E"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49A13A6"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65F1690B" w14:textId="77777777">
        <w:tc>
          <w:tcPr>
            <w:tcW w:w="1007" w:type="dxa"/>
            <w:tcBorders>
              <w:top w:val="nil"/>
              <w:left w:val="nil"/>
              <w:bottom w:val="nil"/>
              <w:right w:val="nil"/>
            </w:tcBorders>
          </w:tcPr>
          <w:p w14:paraId="25F08160"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6A010F3" w14:textId="77777777" w:rsidR="007A7C12" w:rsidRDefault="003C6D4F">
            <w:pPr>
              <w:adjustRightInd w:val="0"/>
              <w:ind w:right="144"/>
              <w:jc w:val="center"/>
              <w:rPr>
                <w:sz w:val="24"/>
                <w:szCs w:val="24"/>
              </w:rPr>
            </w:pPr>
            <w:r>
              <w:rPr>
                <w:b/>
                <w:szCs w:val="24"/>
              </w:rPr>
              <w:t>ASI01</w:t>
            </w:r>
          </w:p>
        </w:tc>
        <w:tc>
          <w:tcPr>
            <w:tcW w:w="892" w:type="dxa"/>
            <w:tcBorders>
              <w:top w:val="nil"/>
              <w:left w:val="nil"/>
              <w:bottom w:val="nil"/>
              <w:right w:val="nil"/>
            </w:tcBorders>
          </w:tcPr>
          <w:p w14:paraId="15B70249" w14:textId="77777777" w:rsidR="007A7C12" w:rsidRDefault="003C6D4F">
            <w:pPr>
              <w:adjustRightInd w:val="0"/>
              <w:ind w:right="144"/>
              <w:jc w:val="center"/>
              <w:rPr>
                <w:sz w:val="24"/>
                <w:szCs w:val="24"/>
              </w:rPr>
            </w:pPr>
            <w:r>
              <w:rPr>
                <w:b/>
                <w:szCs w:val="24"/>
              </w:rPr>
              <w:t>306</w:t>
            </w:r>
          </w:p>
        </w:tc>
        <w:tc>
          <w:tcPr>
            <w:tcW w:w="4968" w:type="dxa"/>
            <w:gridSpan w:val="4"/>
            <w:tcBorders>
              <w:top w:val="nil"/>
              <w:left w:val="nil"/>
              <w:bottom w:val="nil"/>
              <w:right w:val="nil"/>
            </w:tcBorders>
          </w:tcPr>
          <w:p w14:paraId="28DF735A" w14:textId="77777777" w:rsidR="007A7C12" w:rsidRDefault="003C6D4F">
            <w:pPr>
              <w:adjustRightInd w:val="0"/>
              <w:ind w:right="144"/>
              <w:rPr>
                <w:sz w:val="24"/>
                <w:szCs w:val="24"/>
              </w:rPr>
            </w:pPr>
            <w:r>
              <w:rPr>
                <w:b/>
                <w:szCs w:val="24"/>
              </w:rPr>
              <w:t>Action Code</w:t>
            </w:r>
          </w:p>
        </w:tc>
        <w:tc>
          <w:tcPr>
            <w:tcW w:w="432" w:type="dxa"/>
            <w:tcBorders>
              <w:top w:val="nil"/>
              <w:left w:val="nil"/>
              <w:bottom w:val="nil"/>
              <w:right w:val="nil"/>
            </w:tcBorders>
          </w:tcPr>
          <w:p w14:paraId="1F590C7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363F7FEE"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D1B935F" w14:textId="77777777" w:rsidR="007A7C12" w:rsidRDefault="003C6D4F">
            <w:pPr>
              <w:adjustRightInd w:val="0"/>
              <w:ind w:right="144"/>
              <w:rPr>
                <w:sz w:val="24"/>
                <w:szCs w:val="24"/>
              </w:rPr>
            </w:pPr>
            <w:r>
              <w:rPr>
                <w:b/>
                <w:szCs w:val="24"/>
              </w:rPr>
              <w:t>ID 1/2</w:t>
            </w:r>
          </w:p>
        </w:tc>
      </w:tr>
      <w:tr w:rsidR="007A7C12" w14:paraId="09381790" w14:textId="77777777">
        <w:trPr>
          <w:gridAfter w:val="1"/>
          <w:wAfter w:w="330" w:type="dxa"/>
        </w:trPr>
        <w:tc>
          <w:tcPr>
            <w:tcW w:w="2980" w:type="dxa"/>
            <w:gridSpan w:val="3"/>
            <w:tcBorders>
              <w:top w:val="nil"/>
              <w:left w:val="nil"/>
              <w:bottom w:val="nil"/>
              <w:right w:val="nil"/>
            </w:tcBorders>
          </w:tcPr>
          <w:p w14:paraId="7957BA6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597522B" w14:textId="77777777" w:rsidR="007A7C12" w:rsidRDefault="003C6D4F">
            <w:pPr>
              <w:adjustRightInd w:val="0"/>
              <w:ind w:right="144"/>
              <w:rPr>
                <w:sz w:val="24"/>
                <w:szCs w:val="24"/>
              </w:rPr>
            </w:pPr>
            <w:r>
              <w:rPr>
                <w:szCs w:val="24"/>
              </w:rPr>
              <w:t>Code indicating type of action</w:t>
            </w:r>
          </w:p>
        </w:tc>
      </w:tr>
      <w:tr w:rsidR="007A7C12" w14:paraId="0D6DCCA1" w14:textId="77777777">
        <w:trPr>
          <w:gridAfter w:val="1"/>
          <w:wAfter w:w="331" w:type="dxa"/>
        </w:trPr>
        <w:tc>
          <w:tcPr>
            <w:tcW w:w="3168" w:type="dxa"/>
            <w:gridSpan w:val="4"/>
            <w:tcBorders>
              <w:top w:val="nil"/>
              <w:left w:val="nil"/>
              <w:bottom w:val="nil"/>
              <w:right w:val="nil"/>
            </w:tcBorders>
          </w:tcPr>
          <w:p w14:paraId="47EC9DEB"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B731976" w14:textId="77777777" w:rsidR="007A7C12" w:rsidRDefault="003C6D4F">
            <w:pPr>
              <w:adjustRightInd w:val="0"/>
              <w:ind w:right="144"/>
              <w:rPr>
                <w:sz w:val="24"/>
                <w:szCs w:val="24"/>
              </w:rPr>
            </w:pPr>
            <w:r>
              <w:rPr>
                <w:szCs w:val="24"/>
              </w:rPr>
              <w:t>7</w:t>
            </w:r>
          </w:p>
        </w:tc>
        <w:tc>
          <w:tcPr>
            <w:tcW w:w="144" w:type="dxa"/>
            <w:tcBorders>
              <w:top w:val="nil"/>
              <w:left w:val="nil"/>
              <w:bottom w:val="nil"/>
              <w:right w:val="nil"/>
            </w:tcBorders>
          </w:tcPr>
          <w:p w14:paraId="69A49C94"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B17DC5D" w14:textId="77777777" w:rsidR="007A7C12" w:rsidRDefault="003C6D4F">
            <w:pPr>
              <w:adjustRightInd w:val="0"/>
              <w:ind w:right="144"/>
              <w:rPr>
                <w:sz w:val="24"/>
                <w:szCs w:val="24"/>
              </w:rPr>
            </w:pPr>
            <w:r>
              <w:rPr>
                <w:szCs w:val="24"/>
              </w:rPr>
              <w:t>Request</w:t>
            </w:r>
          </w:p>
        </w:tc>
      </w:tr>
      <w:tr w:rsidR="007A7C12" w14:paraId="436FEBD4" w14:textId="77777777">
        <w:tc>
          <w:tcPr>
            <w:tcW w:w="1007" w:type="dxa"/>
            <w:tcBorders>
              <w:top w:val="nil"/>
              <w:left w:val="nil"/>
              <w:bottom w:val="nil"/>
              <w:right w:val="nil"/>
            </w:tcBorders>
          </w:tcPr>
          <w:p w14:paraId="4850053E"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40E603AD" w14:textId="77777777" w:rsidR="007A7C12" w:rsidRDefault="003C6D4F">
            <w:pPr>
              <w:adjustRightInd w:val="0"/>
              <w:ind w:right="144"/>
              <w:jc w:val="center"/>
              <w:rPr>
                <w:sz w:val="24"/>
                <w:szCs w:val="24"/>
              </w:rPr>
            </w:pPr>
            <w:r>
              <w:rPr>
                <w:b/>
                <w:szCs w:val="24"/>
              </w:rPr>
              <w:t>ASI02</w:t>
            </w:r>
          </w:p>
        </w:tc>
        <w:tc>
          <w:tcPr>
            <w:tcW w:w="892" w:type="dxa"/>
            <w:tcBorders>
              <w:top w:val="nil"/>
              <w:left w:val="nil"/>
              <w:bottom w:val="nil"/>
              <w:right w:val="nil"/>
            </w:tcBorders>
          </w:tcPr>
          <w:p w14:paraId="5327C9C1" w14:textId="77777777" w:rsidR="007A7C12" w:rsidRDefault="003C6D4F">
            <w:pPr>
              <w:adjustRightInd w:val="0"/>
              <w:ind w:right="144"/>
              <w:jc w:val="center"/>
              <w:rPr>
                <w:sz w:val="24"/>
                <w:szCs w:val="24"/>
              </w:rPr>
            </w:pPr>
            <w:r>
              <w:rPr>
                <w:b/>
                <w:szCs w:val="24"/>
              </w:rPr>
              <w:t>875</w:t>
            </w:r>
          </w:p>
        </w:tc>
        <w:tc>
          <w:tcPr>
            <w:tcW w:w="4968" w:type="dxa"/>
            <w:gridSpan w:val="4"/>
            <w:tcBorders>
              <w:top w:val="nil"/>
              <w:left w:val="nil"/>
              <w:bottom w:val="nil"/>
              <w:right w:val="nil"/>
            </w:tcBorders>
          </w:tcPr>
          <w:p w14:paraId="3873DD03" w14:textId="77777777" w:rsidR="007A7C12" w:rsidRDefault="003C6D4F">
            <w:pPr>
              <w:adjustRightInd w:val="0"/>
              <w:ind w:right="144"/>
              <w:rPr>
                <w:sz w:val="24"/>
                <w:szCs w:val="24"/>
              </w:rPr>
            </w:pPr>
            <w:r>
              <w:rPr>
                <w:b/>
                <w:szCs w:val="24"/>
              </w:rPr>
              <w:t>Maintenance Type Code</w:t>
            </w:r>
          </w:p>
        </w:tc>
        <w:tc>
          <w:tcPr>
            <w:tcW w:w="432" w:type="dxa"/>
            <w:tcBorders>
              <w:top w:val="nil"/>
              <w:left w:val="nil"/>
              <w:bottom w:val="nil"/>
              <w:right w:val="nil"/>
            </w:tcBorders>
          </w:tcPr>
          <w:p w14:paraId="4FF28525"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5EABA1B"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8F2533C" w14:textId="77777777" w:rsidR="007A7C12" w:rsidRDefault="003C6D4F">
            <w:pPr>
              <w:adjustRightInd w:val="0"/>
              <w:ind w:right="144"/>
              <w:rPr>
                <w:sz w:val="24"/>
                <w:szCs w:val="24"/>
              </w:rPr>
            </w:pPr>
            <w:r>
              <w:rPr>
                <w:b/>
                <w:szCs w:val="24"/>
              </w:rPr>
              <w:t>ID 3/3</w:t>
            </w:r>
          </w:p>
        </w:tc>
      </w:tr>
      <w:tr w:rsidR="007A7C12" w14:paraId="6ED2E9E3" w14:textId="77777777">
        <w:trPr>
          <w:gridAfter w:val="1"/>
          <w:wAfter w:w="330" w:type="dxa"/>
        </w:trPr>
        <w:tc>
          <w:tcPr>
            <w:tcW w:w="2980" w:type="dxa"/>
            <w:gridSpan w:val="3"/>
            <w:tcBorders>
              <w:top w:val="nil"/>
              <w:left w:val="nil"/>
              <w:bottom w:val="nil"/>
              <w:right w:val="nil"/>
            </w:tcBorders>
          </w:tcPr>
          <w:p w14:paraId="37B7055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354FF4D" w14:textId="77777777" w:rsidR="007A7C12" w:rsidRDefault="003C6D4F">
            <w:pPr>
              <w:adjustRightInd w:val="0"/>
              <w:ind w:right="144"/>
              <w:rPr>
                <w:sz w:val="24"/>
                <w:szCs w:val="24"/>
              </w:rPr>
            </w:pPr>
            <w:r>
              <w:rPr>
                <w:szCs w:val="24"/>
              </w:rPr>
              <w:t>Code identifying the specific type of item maintenance</w:t>
            </w:r>
          </w:p>
        </w:tc>
      </w:tr>
      <w:tr w:rsidR="007A7C12" w14:paraId="2EB9A022" w14:textId="77777777">
        <w:trPr>
          <w:gridAfter w:val="1"/>
          <w:wAfter w:w="331" w:type="dxa"/>
        </w:trPr>
        <w:tc>
          <w:tcPr>
            <w:tcW w:w="3168" w:type="dxa"/>
            <w:gridSpan w:val="4"/>
            <w:tcBorders>
              <w:top w:val="nil"/>
              <w:left w:val="nil"/>
              <w:bottom w:val="nil"/>
              <w:right w:val="nil"/>
            </w:tcBorders>
          </w:tcPr>
          <w:p w14:paraId="2C639D2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490E379" w14:textId="77777777" w:rsidR="007A7C12" w:rsidRDefault="003C6D4F">
            <w:pPr>
              <w:adjustRightInd w:val="0"/>
              <w:ind w:right="144"/>
              <w:rPr>
                <w:sz w:val="24"/>
                <w:szCs w:val="24"/>
              </w:rPr>
            </w:pPr>
            <w:r>
              <w:rPr>
                <w:szCs w:val="24"/>
              </w:rPr>
              <w:t>001</w:t>
            </w:r>
          </w:p>
        </w:tc>
        <w:tc>
          <w:tcPr>
            <w:tcW w:w="144" w:type="dxa"/>
            <w:tcBorders>
              <w:top w:val="nil"/>
              <w:left w:val="nil"/>
              <w:bottom w:val="nil"/>
              <w:right w:val="nil"/>
            </w:tcBorders>
          </w:tcPr>
          <w:p w14:paraId="4573479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28D3866" w14:textId="77777777" w:rsidR="007A7C12" w:rsidRDefault="003C6D4F">
            <w:pPr>
              <w:adjustRightInd w:val="0"/>
              <w:ind w:right="144"/>
              <w:rPr>
                <w:sz w:val="24"/>
                <w:szCs w:val="24"/>
              </w:rPr>
            </w:pPr>
            <w:r>
              <w:rPr>
                <w:szCs w:val="24"/>
              </w:rPr>
              <w:t>Change</w:t>
            </w:r>
          </w:p>
        </w:tc>
      </w:tr>
      <w:tr w:rsidR="007A7C12" w14:paraId="15B63EDA" w14:textId="77777777">
        <w:trPr>
          <w:gridAfter w:val="2"/>
          <w:wAfter w:w="473" w:type="dxa"/>
        </w:trPr>
        <w:tc>
          <w:tcPr>
            <w:tcW w:w="4680" w:type="dxa"/>
            <w:gridSpan w:val="6"/>
            <w:tcBorders>
              <w:top w:val="nil"/>
              <w:left w:val="nil"/>
              <w:bottom w:val="nil"/>
              <w:right w:val="nil"/>
            </w:tcBorders>
          </w:tcPr>
          <w:p w14:paraId="22411497"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5BFAF56" w14:textId="77777777" w:rsidR="007A7C12" w:rsidRDefault="003C6D4F">
            <w:pPr>
              <w:adjustRightInd w:val="0"/>
              <w:ind w:right="144"/>
              <w:rPr>
                <w:sz w:val="24"/>
                <w:szCs w:val="24"/>
              </w:rPr>
            </w:pPr>
            <w:r>
              <w:rPr>
                <w:szCs w:val="24"/>
              </w:rPr>
              <w:t>Change ESI ID Information</w:t>
            </w:r>
          </w:p>
        </w:tc>
      </w:tr>
      <w:tr w:rsidR="007A7C12" w14:paraId="115967F8" w14:textId="77777777">
        <w:trPr>
          <w:gridAfter w:val="1"/>
          <w:wAfter w:w="331" w:type="dxa"/>
        </w:trPr>
        <w:tc>
          <w:tcPr>
            <w:tcW w:w="3168" w:type="dxa"/>
            <w:gridSpan w:val="4"/>
            <w:tcBorders>
              <w:top w:val="nil"/>
              <w:left w:val="nil"/>
              <w:bottom w:val="nil"/>
              <w:right w:val="nil"/>
            </w:tcBorders>
          </w:tcPr>
          <w:p w14:paraId="0B95E50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080CB83" w14:textId="77777777" w:rsidR="007A7C12" w:rsidRDefault="003C6D4F">
            <w:pPr>
              <w:adjustRightInd w:val="0"/>
              <w:ind w:right="144"/>
              <w:rPr>
                <w:sz w:val="24"/>
                <w:szCs w:val="24"/>
              </w:rPr>
            </w:pPr>
            <w:r>
              <w:rPr>
                <w:szCs w:val="24"/>
              </w:rPr>
              <w:t>002</w:t>
            </w:r>
          </w:p>
        </w:tc>
        <w:tc>
          <w:tcPr>
            <w:tcW w:w="144" w:type="dxa"/>
            <w:tcBorders>
              <w:top w:val="nil"/>
              <w:left w:val="nil"/>
              <w:bottom w:val="nil"/>
              <w:right w:val="nil"/>
            </w:tcBorders>
          </w:tcPr>
          <w:p w14:paraId="380C256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502A3F9" w14:textId="77777777" w:rsidR="007A7C12" w:rsidRDefault="003C6D4F">
            <w:pPr>
              <w:adjustRightInd w:val="0"/>
              <w:ind w:right="144"/>
              <w:rPr>
                <w:sz w:val="24"/>
                <w:szCs w:val="24"/>
              </w:rPr>
            </w:pPr>
            <w:r>
              <w:rPr>
                <w:szCs w:val="24"/>
              </w:rPr>
              <w:t>Delete</w:t>
            </w:r>
          </w:p>
        </w:tc>
      </w:tr>
      <w:tr w:rsidR="007A7C12" w14:paraId="681B6421" w14:textId="77777777">
        <w:trPr>
          <w:gridAfter w:val="2"/>
          <w:wAfter w:w="473" w:type="dxa"/>
        </w:trPr>
        <w:tc>
          <w:tcPr>
            <w:tcW w:w="4680" w:type="dxa"/>
            <w:gridSpan w:val="6"/>
            <w:tcBorders>
              <w:top w:val="nil"/>
              <w:left w:val="nil"/>
              <w:bottom w:val="nil"/>
              <w:right w:val="nil"/>
            </w:tcBorders>
          </w:tcPr>
          <w:p w14:paraId="2DF646C6"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5C05DDD0" w14:textId="77777777" w:rsidR="007A7C12" w:rsidRDefault="003C6D4F">
            <w:pPr>
              <w:adjustRightInd w:val="0"/>
              <w:ind w:right="144"/>
              <w:rPr>
                <w:sz w:val="24"/>
                <w:szCs w:val="24"/>
              </w:rPr>
            </w:pPr>
            <w:r>
              <w:rPr>
                <w:szCs w:val="24"/>
              </w:rPr>
              <w:t>Retire ESI ID</w:t>
            </w:r>
          </w:p>
        </w:tc>
      </w:tr>
      <w:tr w:rsidR="007A7C12" w14:paraId="2F57631F" w14:textId="77777777">
        <w:trPr>
          <w:gridAfter w:val="1"/>
          <w:wAfter w:w="331" w:type="dxa"/>
        </w:trPr>
        <w:tc>
          <w:tcPr>
            <w:tcW w:w="3168" w:type="dxa"/>
            <w:gridSpan w:val="4"/>
            <w:tcBorders>
              <w:top w:val="nil"/>
              <w:left w:val="nil"/>
              <w:bottom w:val="nil"/>
              <w:right w:val="nil"/>
            </w:tcBorders>
          </w:tcPr>
          <w:p w14:paraId="7DDD319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9C41B0A" w14:textId="77777777" w:rsidR="007A7C12" w:rsidRDefault="003C6D4F">
            <w:pPr>
              <w:adjustRightInd w:val="0"/>
              <w:ind w:right="144"/>
              <w:rPr>
                <w:sz w:val="24"/>
                <w:szCs w:val="24"/>
              </w:rPr>
            </w:pPr>
            <w:r>
              <w:rPr>
                <w:szCs w:val="24"/>
              </w:rPr>
              <w:t>021</w:t>
            </w:r>
          </w:p>
        </w:tc>
        <w:tc>
          <w:tcPr>
            <w:tcW w:w="144" w:type="dxa"/>
            <w:tcBorders>
              <w:top w:val="nil"/>
              <w:left w:val="nil"/>
              <w:bottom w:val="nil"/>
              <w:right w:val="nil"/>
            </w:tcBorders>
          </w:tcPr>
          <w:p w14:paraId="634E167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5C19AAB" w14:textId="77777777" w:rsidR="007A7C12" w:rsidRDefault="003C6D4F">
            <w:pPr>
              <w:adjustRightInd w:val="0"/>
              <w:ind w:right="144"/>
              <w:rPr>
                <w:sz w:val="24"/>
                <w:szCs w:val="24"/>
              </w:rPr>
            </w:pPr>
            <w:r>
              <w:rPr>
                <w:szCs w:val="24"/>
              </w:rPr>
              <w:t>Addition</w:t>
            </w:r>
          </w:p>
        </w:tc>
      </w:tr>
      <w:tr w:rsidR="007A7C12" w14:paraId="0DCF8F7B" w14:textId="77777777">
        <w:trPr>
          <w:gridAfter w:val="2"/>
          <w:wAfter w:w="473" w:type="dxa"/>
        </w:trPr>
        <w:tc>
          <w:tcPr>
            <w:tcW w:w="4680" w:type="dxa"/>
            <w:gridSpan w:val="6"/>
            <w:tcBorders>
              <w:top w:val="nil"/>
              <w:left w:val="nil"/>
              <w:bottom w:val="nil"/>
              <w:right w:val="nil"/>
            </w:tcBorders>
          </w:tcPr>
          <w:p w14:paraId="46825D4D"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12421FED" w14:textId="77777777" w:rsidR="007A7C12" w:rsidRDefault="003C6D4F">
            <w:pPr>
              <w:adjustRightInd w:val="0"/>
              <w:ind w:right="144"/>
              <w:rPr>
                <w:sz w:val="24"/>
                <w:szCs w:val="24"/>
              </w:rPr>
            </w:pPr>
            <w:r>
              <w:rPr>
                <w:szCs w:val="24"/>
              </w:rPr>
              <w:t>Create ESI ID</w:t>
            </w:r>
          </w:p>
        </w:tc>
      </w:tr>
    </w:tbl>
    <w:p w14:paraId="6EC026FD" w14:textId="77777777" w:rsidR="007A7C12" w:rsidRDefault="003C6D4F">
      <w:pPr>
        <w:tabs>
          <w:tab w:val="right" w:pos="1800"/>
          <w:tab w:val="left" w:pos="2160"/>
        </w:tabs>
        <w:adjustRightInd w:val="0"/>
        <w:ind w:left="2160" w:hanging="2160"/>
        <w:rPr>
          <w:b/>
          <w:szCs w:val="24"/>
        </w:rPr>
      </w:pPr>
      <w:r>
        <w:rPr>
          <w:szCs w:val="24"/>
        </w:rPr>
        <w:br w:type="page"/>
      </w:r>
      <w:bookmarkStart w:id="103" w:name="book11"/>
      <w:bookmarkEnd w:id="103"/>
      <w:r>
        <w:rPr>
          <w:b/>
          <w:szCs w:val="24"/>
        </w:rPr>
        <w:lastRenderedPageBreak/>
        <w:tab/>
        <w:t>Segment:</w:t>
      </w:r>
      <w:r>
        <w:rPr>
          <w:b/>
          <w:szCs w:val="24"/>
        </w:rPr>
        <w:tab/>
      </w:r>
      <w:r>
        <w:rPr>
          <w:b/>
          <w:sz w:val="40"/>
          <w:szCs w:val="24"/>
        </w:rPr>
        <w:t xml:space="preserve">REF </w:t>
      </w:r>
      <w:r>
        <w:rPr>
          <w:b/>
          <w:szCs w:val="24"/>
        </w:rPr>
        <w:t>Reference Identification (Distribution Loss Factor Code)</w:t>
      </w:r>
    </w:p>
    <w:p w14:paraId="5CA4B8C9"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651E10B"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E333DA8"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ED14DFF"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EA9DBC6"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2560EDE2"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292BE5D"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29D9F4C"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3F4F237"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6FCE606"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F1136F1"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44B3EA05" w14:textId="77777777">
        <w:tc>
          <w:tcPr>
            <w:tcW w:w="1944" w:type="dxa"/>
            <w:tcBorders>
              <w:top w:val="nil"/>
              <w:left w:val="nil"/>
              <w:bottom w:val="nil"/>
              <w:right w:val="nil"/>
            </w:tcBorders>
          </w:tcPr>
          <w:p w14:paraId="72758F51"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2308197A"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08C62B53" w14:textId="77777777" w:rsidR="007A7C12" w:rsidRDefault="003C6D4F">
            <w:pPr>
              <w:adjustRightInd w:val="0"/>
              <w:ind w:right="144"/>
              <w:rPr>
                <w:szCs w:val="24"/>
              </w:rPr>
            </w:pPr>
            <w:r>
              <w:rPr>
                <w:szCs w:val="24"/>
              </w:rPr>
              <w:t>The Distribution Loss Factor Code is used to identify the related loss factor value that is used in settlement. The code must be contained in a loss factor table that the TDSP has provided to ERCOT. It is usually related to the delivery voltage or rate class. It is not the same as the transformer loss factor used when the TDSP meters service at a different point than it delivers service.</w:t>
            </w:r>
          </w:p>
          <w:p w14:paraId="3578C600" w14:textId="77777777" w:rsidR="007A7C12" w:rsidRDefault="007A7C12">
            <w:pPr>
              <w:adjustRightInd w:val="0"/>
              <w:ind w:right="144"/>
              <w:rPr>
                <w:szCs w:val="24"/>
              </w:rPr>
            </w:pPr>
          </w:p>
          <w:p w14:paraId="7550C656" w14:textId="77777777" w:rsidR="007A7C12" w:rsidRDefault="003C6D4F">
            <w:pPr>
              <w:adjustRightInd w:val="0"/>
              <w:ind w:right="144"/>
              <w:rPr>
                <w:szCs w:val="24"/>
              </w:rPr>
            </w:pPr>
            <w:r>
              <w:rPr>
                <w:szCs w:val="24"/>
              </w:rPr>
              <w:t>Only one REF~AQ will be sent per transaction.</w:t>
            </w:r>
          </w:p>
          <w:p w14:paraId="36D5D75D" w14:textId="77777777" w:rsidR="007A7C12" w:rsidRDefault="007A7C12">
            <w:pPr>
              <w:adjustRightInd w:val="0"/>
              <w:ind w:right="144"/>
              <w:rPr>
                <w:sz w:val="24"/>
                <w:szCs w:val="24"/>
              </w:rPr>
            </w:pPr>
          </w:p>
        </w:tc>
      </w:tr>
      <w:tr w:rsidR="007A7C12" w14:paraId="0CA7F113" w14:textId="77777777">
        <w:tc>
          <w:tcPr>
            <w:tcW w:w="1944" w:type="dxa"/>
            <w:tcBorders>
              <w:top w:val="nil"/>
              <w:left w:val="nil"/>
              <w:bottom w:val="nil"/>
              <w:right w:val="nil"/>
            </w:tcBorders>
          </w:tcPr>
          <w:p w14:paraId="4525967C" w14:textId="77777777" w:rsidR="007A7C12" w:rsidRDefault="007A7C12">
            <w:pPr>
              <w:adjustRightInd w:val="0"/>
              <w:ind w:right="144"/>
              <w:rPr>
                <w:sz w:val="24"/>
                <w:szCs w:val="24"/>
              </w:rPr>
            </w:pPr>
          </w:p>
        </w:tc>
        <w:tc>
          <w:tcPr>
            <w:tcW w:w="216" w:type="dxa"/>
            <w:tcBorders>
              <w:top w:val="nil"/>
              <w:left w:val="nil"/>
              <w:bottom w:val="nil"/>
              <w:right w:val="nil"/>
            </w:tcBorders>
          </w:tcPr>
          <w:p w14:paraId="4E0AF6A0"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15A44154" w14:textId="77777777" w:rsidR="007A7C12" w:rsidRDefault="003C6D4F">
            <w:pPr>
              <w:adjustRightInd w:val="0"/>
              <w:ind w:right="144"/>
              <w:rPr>
                <w:szCs w:val="24"/>
              </w:rPr>
            </w:pPr>
            <w:r>
              <w:rPr>
                <w:szCs w:val="24"/>
              </w:rPr>
              <w:t>Create ESI ID Request: Required</w:t>
            </w:r>
          </w:p>
          <w:p w14:paraId="596AE7E4" w14:textId="77777777" w:rsidR="007A7C12" w:rsidRDefault="003C6D4F">
            <w:pPr>
              <w:adjustRightInd w:val="0"/>
              <w:ind w:right="144"/>
              <w:rPr>
                <w:szCs w:val="24"/>
              </w:rPr>
            </w:pPr>
            <w:r>
              <w:rPr>
                <w:szCs w:val="24"/>
              </w:rPr>
              <w:t>Change ESI ID Information Request: Required if changing this item</w:t>
            </w:r>
          </w:p>
          <w:p w14:paraId="754EEE64" w14:textId="77777777" w:rsidR="007A7C12" w:rsidRDefault="003C6D4F">
            <w:pPr>
              <w:adjustRightInd w:val="0"/>
              <w:ind w:right="144"/>
              <w:rPr>
                <w:szCs w:val="24"/>
              </w:rPr>
            </w:pPr>
            <w:r>
              <w:rPr>
                <w:szCs w:val="24"/>
              </w:rPr>
              <w:t>Retire ESI ID Request: Not Used</w:t>
            </w:r>
          </w:p>
          <w:p w14:paraId="701C66FD" w14:textId="77777777" w:rsidR="007A7C12" w:rsidRDefault="007A7C12">
            <w:pPr>
              <w:adjustRightInd w:val="0"/>
              <w:ind w:right="144"/>
              <w:rPr>
                <w:sz w:val="24"/>
                <w:szCs w:val="24"/>
              </w:rPr>
            </w:pPr>
          </w:p>
        </w:tc>
      </w:tr>
      <w:tr w:rsidR="007A7C12" w14:paraId="68A6C4F7" w14:textId="77777777">
        <w:tc>
          <w:tcPr>
            <w:tcW w:w="1944" w:type="dxa"/>
            <w:tcBorders>
              <w:top w:val="nil"/>
              <w:left w:val="nil"/>
              <w:bottom w:val="nil"/>
              <w:right w:val="nil"/>
            </w:tcBorders>
          </w:tcPr>
          <w:p w14:paraId="21D80E71" w14:textId="77777777" w:rsidR="007A7C12" w:rsidRDefault="007A7C12">
            <w:pPr>
              <w:adjustRightInd w:val="0"/>
              <w:ind w:right="144"/>
              <w:rPr>
                <w:sz w:val="24"/>
                <w:szCs w:val="24"/>
              </w:rPr>
            </w:pPr>
          </w:p>
        </w:tc>
        <w:tc>
          <w:tcPr>
            <w:tcW w:w="216" w:type="dxa"/>
            <w:tcBorders>
              <w:top w:val="nil"/>
              <w:left w:val="nil"/>
              <w:bottom w:val="nil"/>
              <w:right w:val="nil"/>
            </w:tcBorders>
          </w:tcPr>
          <w:p w14:paraId="78AEC2CA"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6373B2FF" w14:textId="77777777" w:rsidR="007A7C12" w:rsidRDefault="003C6D4F">
            <w:pPr>
              <w:adjustRightInd w:val="0"/>
              <w:ind w:right="144"/>
              <w:rPr>
                <w:sz w:val="24"/>
                <w:szCs w:val="24"/>
              </w:rPr>
            </w:pPr>
            <w:r>
              <w:rPr>
                <w:szCs w:val="24"/>
              </w:rPr>
              <w:t>REF~AQ~T</w:t>
            </w:r>
          </w:p>
        </w:tc>
      </w:tr>
    </w:tbl>
    <w:p w14:paraId="60DF19E3" w14:textId="77777777" w:rsidR="007A7C12" w:rsidRDefault="007A7C12">
      <w:pPr>
        <w:adjustRightInd w:val="0"/>
        <w:rPr>
          <w:szCs w:val="24"/>
        </w:rPr>
      </w:pPr>
    </w:p>
    <w:p w14:paraId="69F0F15A" w14:textId="77777777" w:rsidR="007A7C12" w:rsidRDefault="003C6D4F">
      <w:pPr>
        <w:adjustRightInd w:val="0"/>
        <w:jc w:val="center"/>
        <w:rPr>
          <w:b/>
          <w:szCs w:val="24"/>
        </w:rPr>
      </w:pPr>
      <w:r>
        <w:rPr>
          <w:b/>
          <w:szCs w:val="24"/>
        </w:rPr>
        <w:t>Data Element Summary</w:t>
      </w:r>
    </w:p>
    <w:p w14:paraId="5B680C5E"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AF69F6"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3AA98CDE" w14:textId="77777777">
        <w:tc>
          <w:tcPr>
            <w:tcW w:w="1007" w:type="dxa"/>
            <w:tcBorders>
              <w:top w:val="nil"/>
              <w:left w:val="nil"/>
              <w:bottom w:val="nil"/>
              <w:right w:val="nil"/>
            </w:tcBorders>
          </w:tcPr>
          <w:p w14:paraId="0180C6DB"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5973C9"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36BBB0A6"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974B24F"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CE9710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2A18B0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1A5E9C94" w14:textId="77777777" w:rsidR="007A7C12" w:rsidRDefault="003C6D4F">
            <w:pPr>
              <w:adjustRightInd w:val="0"/>
              <w:ind w:right="144"/>
              <w:rPr>
                <w:sz w:val="24"/>
                <w:szCs w:val="24"/>
              </w:rPr>
            </w:pPr>
            <w:r>
              <w:rPr>
                <w:b/>
                <w:szCs w:val="24"/>
              </w:rPr>
              <w:t>ID 2/3</w:t>
            </w:r>
          </w:p>
        </w:tc>
      </w:tr>
      <w:tr w:rsidR="007A7C12" w14:paraId="3371DCCC" w14:textId="77777777">
        <w:trPr>
          <w:gridAfter w:val="1"/>
          <w:wAfter w:w="330" w:type="dxa"/>
        </w:trPr>
        <w:tc>
          <w:tcPr>
            <w:tcW w:w="2980" w:type="dxa"/>
            <w:gridSpan w:val="3"/>
            <w:tcBorders>
              <w:top w:val="nil"/>
              <w:left w:val="nil"/>
              <w:bottom w:val="nil"/>
              <w:right w:val="nil"/>
            </w:tcBorders>
          </w:tcPr>
          <w:p w14:paraId="158DF5D8"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21D271B" w14:textId="77777777" w:rsidR="007A7C12" w:rsidRDefault="003C6D4F">
            <w:pPr>
              <w:adjustRightInd w:val="0"/>
              <w:ind w:right="144"/>
              <w:rPr>
                <w:sz w:val="24"/>
                <w:szCs w:val="24"/>
              </w:rPr>
            </w:pPr>
            <w:r>
              <w:rPr>
                <w:szCs w:val="24"/>
              </w:rPr>
              <w:t>Code qualifying the Reference Identification</w:t>
            </w:r>
          </w:p>
        </w:tc>
      </w:tr>
      <w:tr w:rsidR="007A7C12" w14:paraId="791A99AC" w14:textId="77777777">
        <w:trPr>
          <w:gridAfter w:val="1"/>
          <w:wAfter w:w="331" w:type="dxa"/>
        </w:trPr>
        <w:tc>
          <w:tcPr>
            <w:tcW w:w="3168" w:type="dxa"/>
            <w:gridSpan w:val="4"/>
            <w:tcBorders>
              <w:top w:val="nil"/>
              <w:left w:val="nil"/>
              <w:bottom w:val="nil"/>
              <w:right w:val="nil"/>
            </w:tcBorders>
          </w:tcPr>
          <w:p w14:paraId="32305B7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43207E1" w14:textId="77777777" w:rsidR="007A7C12" w:rsidRDefault="003C6D4F">
            <w:pPr>
              <w:adjustRightInd w:val="0"/>
              <w:ind w:right="144"/>
              <w:rPr>
                <w:sz w:val="24"/>
                <w:szCs w:val="24"/>
              </w:rPr>
            </w:pPr>
            <w:r>
              <w:rPr>
                <w:szCs w:val="24"/>
              </w:rPr>
              <w:t>AQ</w:t>
            </w:r>
          </w:p>
        </w:tc>
        <w:tc>
          <w:tcPr>
            <w:tcW w:w="144" w:type="dxa"/>
            <w:tcBorders>
              <w:top w:val="nil"/>
              <w:left w:val="nil"/>
              <w:bottom w:val="nil"/>
              <w:right w:val="nil"/>
            </w:tcBorders>
          </w:tcPr>
          <w:p w14:paraId="0E64EAD4"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091814F" w14:textId="77777777" w:rsidR="007A7C12" w:rsidRDefault="003C6D4F">
            <w:pPr>
              <w:adjustRightInd w:val="0"/>
              <w:ind w:right="144"/>
              <w:rPr>
                <w:sz w:val="24"/>
                <w:szCs w:val="24"/>
              </w:rPr>
            </w:pPr>
            <w:r>
              <w:rPr>
                <w:szCs w:val="24"/>
              </w:rPr>
              <w:t>Access Code</w:t>
            </w:r>
          </w:p>
        </w:tc>
      </w:tr>
      <w:tr w:rsidR="007A7C12" w14:paraId="294E9025" w14:textId="77777777">
        <w:trPr>
          <w:gridAfter w:val="2"/>
          <w:wAfter w:w="473" w:type="dxa"/>
        </w:trPr>
        <w:tc>
          <w:tcPr>
            <w:tcW w:w="4680" w:type="dxa"/>
            <w:gridSpan w:val="6"/>
            <w:tcBorders>
              <w:top w:val="nil"/>
              <w:left w:val="nil"/>
              <w:bottom w:val="nil"/>
              <w:right w:val="nil"/>
            </w:tcBorders>
          </w:tcPr>
          <w:p w14:paraId="0C8663DB"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1AB19284" w14:textId="77777777" w:rsidR="007A7C12" w:rsidRDefault="003C6D4F">
            <w:pPr>
              <w:adjustRightInd w:val="0"/>
              <w:ind w:right="144"/>
              <w:rPr>
                <w:sz w:val="24"/>
                <w:szCs w:val="24"/>
              </w:rPr>
            </w:pPr>
            <w:r>
              <w:rPr>
                <w:szCs w:val="24"/>
              </w:rPr>
              <w:t>Distribution Loss Factor Code</w:t>
            </w:r>
          </w:p>
        </w:tc>
      </w:tr>
      <w:tr w:rsidR="007A7C12" w14:paraId="00BC7C1A" w14:textId="77777777">
        <w:tc>
          <w:tcPr>
            <w:tcW w:w="1007" w:type="dxa"/>
            <w:tcBorders>
              <w:top w:val="nil"/>
              <w:left w:val="nil"/>
              <w:bottom w:val="nil"/>
              <w:right w:val="nil"/>
            </w:tcBorders>
          </w:tcPr>
          <w:p w14:paraId="45FCAC24"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0964AC9C"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763E93BE"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9B6CD45"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EDA39C"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3BAA85D1"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17DC7D38" w14:textId="77777777" w:rsidR="007A7C12" w:rsidRDefault="003C6D4F">
            <w:pPr>
              <w:adjustRightInd w:val="0"/>
              <w:ind w:right="144"/>
              <w:rPr>
                <w:sz w:val="24"/>
                <w:szCs w:val="24"/>
              </w:rPr>
            </w:pPr>
            <w:r>
              <w:rPr>
                <w:b/>
                <w:szCs w:val="24"/>
              </w:rPr>
              <w:t>AN 1/30</w:t>
            </w:r>
          </w:p>
        </w:tc>
      </w:tr>
      <w:tr w:rsidR="007A7C12" w14:paraId="53CE1E64" w14:textId="77777777">
        <w:trPr>
          <w:gridAfter w:val="1"/>
          <w:wAfter w:w="330" w:type="dxa"/>
        </w:trPr>
        <w:tc>
          <w:tcPr>
            <w:tcW w:w="2980" w:type="dxa"/>
            <w:gridSpan w:val="3"/>
            <w:tcBorders>
              <w:top w:val="nil"/>
              <w:left w:val="nil"/>
              <w:bottom w:val="nil"/>
              <w:right w:val="nil"/>
            </w:tcBorders>
          </w:tcPr>
          <w:p w14:paraId="59F1B21B"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84AACA6"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5A80E20B" w14:textId="77777777">
        <w:trPr>
          <w:gridAfter w:val="1"/>
          <w:wAfter w:w="330" w:type="dxa"/>
        </w:trPr>
        <w:tc>
          <w:tcPr>
            <w:tcW w:w="2980" w:type="dxa"/>
            <w:gridSpan w:val="3"/>
            <w:tcBorders>
              <w:top w:val="nil"/>
              <w:left w:val="nil"/>
              <w:bottom w:val="nil"/>
              <w:right w:val="nil"/>
            </w:tcBorders>
          </w:tcPr>
          <w:p w14:paraId="2570C41D"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72204195" w14:textId="77777777" w:rsidR="007A7C12" w:rsidRDefault="003C6D4F">
            <w:pPr>
              <w:adjustRightInd w:val="0"/>
              <w:ind w:right="144"/>
              <w:rPr>
                <w:sz w:val="24"/>
                <w:szCs w:val="24"/>
              </w:rPr>
            </w:pPr>
            <w:proofErr w:type="gramStart"/>
            <w:r>
              <w:rPr>
                <w:szCs w:val="24"/>
              </w:rPr>
              <w:t>With the exception of</w:t>
            </w:r>
            <w:proofErr w:type="gramEnd"/>
            <w:r>
              <w:rPr>
                <w:szCs w:val="24"/>
              </w:rPr>
              <w:t xml:space="preserve"> code "T", each Distribution Company will post what each of the next 5 codes represent and how they are applied.</w:t>
            </w:r>
          </w:p>
        </w:tc>
      </w:tr>
      <w:tr w:rsidR="007A7C12" w14:paraId="49E23306" w14:textId="77777777">
        <w:trPr>
          <w:gridAfter w:val="1"/>
          <w:wAfter w:w="331" w:type="dxa"/>
        </w:trPr>
        <w:tc>
          <w:tcPr>
            <w:tcW w:w="3168" w:type="dxa"/>
            <w:gridSpan w:val="4"/>
            <w:tcBorders>
              <w:top w:val="nil"/>
              <w:left w:val="nil"/>
              <w:bottom w:val="nil"/>
              <w:right w:val="nil"/>
            </w:tcBorders>
          </w:tcPr>
          <w:p w14:paraId="1D6CB60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E8F47C9" w14:textId="77777777" w:rsidR="007A7C12" w:rsidRDefault="003C6D4F">
            <w:pPr>
              <w:adjustRightInd w:val="0"/>
              <w:ind w:right="144"/>
              <w:rPr>
                <w:sz w:val="24"/>
                <w:szCs w:val="24"/>
              </w:rPr>
            </w:pPr>
            <w:r>
              <w:rPr>
                <w:szCs w:val="24"/>
              </w:rPr>
              <w:t>A</w:t>
            </w:r>
          </w:p>
        </w:tc>
        <w:tc>
          <w:tcPr>
            <w:tcW w:w="144" w:type="dxa"/>
            <w:tcBorders>
              <w:top w:val="nil"/>
              <w:left w:val="nil"/>
              <w:bottom w:val="nil"/>
              <w:right w:val="nil"/>
            </w:tcBorders>
          </w:tcPr>
          <w:p w14:paraId="09C1DAC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CF33918" w14:textId="77777777" w:rsidR="007A7C12" w:rsidRDefault="007A7C12">
            <w:pPr>
              <w:adjustRightInd w:val="0"/>
              <w:ind w:right="144"/>
              <w:rPr>
                <w:sz w:val="24"/>
                <w:szCs w:val="24"/>
              </w:rPr>
            </w:pPr>
          </w:p>
        </w:tc>
      </w:tr>
      <w:tr w:rsidR="007A7C12" w14:paraId="50179513" w14:textId="77777777">
        <w:trPr>
          <w:gridAfter w:val="1"/>
          <w:wAfter w:w="331" w:type="dxa"/>
        </w:trPr>
        <w:tc>
          <w:tcPr>
            <w:tcW w:w="3168" w:type="dxa"/>
            <w:gridSpan w:val="4"/>
            <w:tcBorders>
              <w:top w:val="nil"/>
              <w:left w:val="nil"/>
              <w:bottom w:val="nil"/>
              <w:right w:val="nil"/>
            </w:tcBorders>
          </w:tcPr>
          <w:p w14:paraId="05CC36D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660786D" w14:textId="77777777" w:rsidR="007A7C12" w:rsidRDefault="003C6D4F">
            <w:pPr>
              <w:adjustRightInd w:val="0"/>
              <w:ind w:right="144"/>
              <w:rPr>
                <w:sz w:val="24"/>
                <w:szCs w:val="24"/>
              </w:rPr>
            </w:pPr>
            <w:r>
              <w:rPr>
                <w:szCs w:val="24"/>
              </w:rPr>
              <w:t>B</w:t>
            </w:r>
          </w:p>
        </w:tc>
        <w:tc>
          <w:tcPr>
            <w:tcW w:w="144" w:type="dxa"/>
            <w:tcBorders>
              <w:top w:val="nil"/>
              <w:left w:val="nil"/>
              <w:bottom w:val="nil"/>
              <w:right w:val="nil"/>
            </w:tcBorders>
          </w:tcPr>
          <w:p w14:paraId="3DF8A86B"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761DAE7" w14:textId="77777777" w:rsidR="007A7C12" w:rsidRDefault="007A7C12">
            <w:pPr>
              <w:adjustRightInd w:val="0"/>
              <w:ind w:right="144"/>
              <w:rPr>
                <w:sz w:val="24"/>
                <w:szCs w:val="24"/>
              </w:rPr>
            </w:pPr>
          </w:p>
        </w:tc>
      </w:tr>
      <w:tr w:rsidR="007A7C12" w14:paraId="798A736D" w14:textId="77777777">
        <w:trPr>
          <w:gridAfter w:val="1"/>
          <w:wAfter w:w="331" w:type="dxa"/>
        </w:trPr>
        <w:tc>
          <w:tcPr>
            <w:tcW w:w="3168" w:type="dxa"/>
            <w:gridSpan w:val="4"/>
            <w:tcBorders>
              <w:top w:val="nil"/>
              <w:left w:val="nil"/>
              <w:bottom w:val="nil"/>
              <w:right w:val="nil"/>
            </w:tcBorders>
          </w:tcPr>
          <w:p w14:paraId="33BEECD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E90E65F" w14:textId="77777777" w:rsidR="007A7C12" w:rsidRDefault="003C6D4F">
            <w:pPr>
              <w:adjustRightInd w:val="0"/>
              <w:ind w:right="144"/>
              <w:rPr>
                <w:sz w:val="24"/>
                <w:szCs w:val="24"/>
              </w:rPr>
            </w:pPr>
            <w:r>
              <w:rPr>
                <w:szCs w:val="24"/>
              </w:rPr>
              <w:t>C</w:t>
            </w:r>
          </w:p>
        </w:tc>
        <w:tc>
          <w:tcPr>
            <w:tcW w:w="144" w:type="dxa"/>
            <w:tcBorders>
              <w:top w:val="nil"/>
              <w:left w:val="nil"/>
              <w:bottom w:val="nil"/>
              <w:right w:val="nil"/>
            </w:tcBorders>
          </w:tcPr>
          <w:p w14:paraId="57E2A46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CCAC23D" w14:textId="77777777" w:rsidR="007A7C12" w:rsidRDefault="007A7C12">
            <w:pPr>
              <w:adjustRightInd w:val="0"/>
              <w:ind w:right="144"/>
              <w:rPr>
                <w:sz w:val="24"/>
                <w:szCs w:val="24"/>
              </w:rPr>
            </w:pPr>
          </w:p>
        </w:tc>
      </w:tr>
      <w:tr w:rsidR="007A7C12" w14:paraId="659B6BEA" w14:textId="77777777">
        <w:trPr>
          <w:gridAfter w:val="1"/>
          <w:wAfter w:w="331" w:type="dxa"/>
        </w:trPr>
        <w:tc>
          <w:tcPr>
            <w:tcW w:w="3168" w:type="dxa"/>
            <w:gridSpan w:val="4"/>
            <w:tcBorders>
              <w:top w:val="nil"/>
              <w:left w:val="nil"/>
              <w:bottom w:val="nil"/>
              <w:right w:val="nil"/>
            </w:tcBorders>
          </w:tcPr>
          <w:p w14:paraId="4F7B118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F5D899E" w14:textId="77777777" w:rsidR="007A7C12" w:rsidRDefault="003C6D4F">
            <w:pPr>
              <w:adjustRightInd w:val="0"/>
              <w:ind w:right="144"/>
              <w:rPr>
                <w:sz w:val="24"/>
                <w:szCs w:val="24"/>
              </w:rPr>
            </w:pPr>
            <w:r>
              <w:rPr>
                <w:szCs w:val="24"/>
              </w:rPr>
              <w:t>D</w:t>
            </w:r>
          </w:p>
        </w:tc>
        <w:tc>
          <w:tcPr>
            <w:tcW w:w="144" w:type="dxa"/>
            <w:tcBorders>
              <w:top w:val="nil"/>
              <w:left w:val="nil"/>
              <w:bottom w:val="nil"/>
              <w:right w:val="nil"/>
            </w:tcBorders>
          </w:tcPr>
          <w:p w14:paraId="0275571B"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A9B5F14" w14:textId="77777777" w:rsidR="007A7C12" w:rsidRDefault="007A7C12">
            <w:pPr>
              <w:adjustRightInd w:val="0"/>
              <w:ind w:right="144"/>
              <w:rPr>
                <w:sz w:val="24"/>
                <w:szCs w:val="24"/>
              </w:rPr>
            </w:pPr>
          </w:p>
        </w:tc>
      </w:tr>
      <w:tr w:rsidR="007A7C12" w14:paraId="1A5F3949" w14:textId="77777777">
        <w:trPr>
          <w:gridAfter w:val="1"/>
          <w:wAfter w:w="331" w:type="dxa"/>
        </w:trPr>
        <w:tc>
          <w:tcPr>
            <w:tcW w:w="3168" w:type="dxa"/>
            <w:gridSpan w:val="4"/>
            <w:tcBorders>
              <w:top w:val="nil"/>
              <w:left w:val="nil"/>
              <w:bottom w:val="nil"/>
              <w:right w:val="nil"/>
            </w:tcBorders>
          </w:tcPr>
          <w:p w14:paraId="1687E53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6708C4C" w14:textId="77777777" w:rsidR="007A7C12" w:rsidRDefault="003C6D4F">
            <w:pPr>
              <w:adjustRightInd w:val="0"/>
              <w:ind w:right="144"/>
              <w:rPr>
                <w:sz w:val="24"/>
                <w:szCs w:val="24"/>
              </w:rPr>
            </w:pPr>
            <w:r>
              <w:rPr>
                <w:szCs w:val="24"/>
              </w:rPr>
              <w:t>E</w:t>
            </w:r>
          </w:p>
        </w:tc>
        <w:tc>
          <w:tcPr>
            <w:tcW w:w="144" w:type="dxa"/>
            <w:tcBorders>
              <w:top w:val="nil"/>
              <w:left w:val="nil"/>
              <w:bottom w:val="nil"/>
              <w:right w:val="nil"/>
            </w:tcBorders>
          </w:tcPr>
          <w:p w14:paraId="56C33758"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A2F0F00" w14:textId="77777777" w:rsidR="007A7C12" w:rsidRDefault="007A7C12">
            <w:pPr>
              <w:adjustRightInd w:val="0"/>
              <w:ind w:right="144"/>
              <w:rPr>
                <w:sz w:val="24"/>
                <w:szCs w:val="24"/>
              </w:rPr>
            </w:pPr>
          </w:p>
        </w:tc>
      </w:tr>
      <w:tr w:rsidR="007A7C12" w14:paraId="44E3D354" w14:textId="77777777">
        <w:trPr>
          <w:gridAfter w:val="1"/>
          <w:wAfter w:w="331" w:type="dxa"/>
        </w:trPr>
        <w:tc>
          <w:tcPr>
            <w:tcW w:w="3168" w:type="dxa"/>
            <w:gridSpan w:val="4"/>
            <w:tcBorders>
              <w:top w:val="nil"/>
              <w:left w:val="nil"/>
              <w:bottom w:val="nil"/>
              <w:right w:val="nil"/>
            </w:tcBorders>
          </w:tcPr>
          <w:p w14:paraId="5225678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001A739" w14:textId="77777777" w:rsidR="007A7C12" w:rsidRDefault="003C6D4F">
            <w:pPr>
              <w:adjustRightInd w:val="0"/>
              <w:ind w:right="144"/>
              <w:rPr>
                <w:sz w:val="24"/>
                <w:szCs w:val="24"/>
              </w:rPr>
            </w:pPr>
            <w:r>
              <w:rPr>
                <w:szCs w:val="24"/>
              </w:rPr>
              <w:t>T</w:t>
            </w:r>
          </w:p>
        </w:tc>
        <w:tc>
          <w:tcPr>
            <w:tcW w:w="144" w:type="dxa"/>
            <w:tcBorders>
              <w:top w:val="nil"/>
              <w:left w:val="nil"/>
              <w:bottom w:val="nil"/>
              <w:right w:val="nil"/>
            </w:tcBorders>
          </w:tcPr>
          <w:p w14:paraId="5A78EEE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C70F7EB" w14:textId="77777777" w:rsidR="007A7C12" w:rsidRDefault="003C6D4F">
            <w:pPr>
              <w:adjustRightInd w:val="0"/>
              <w:ind w:right="144"/>
              <w:rPr>
                <w:sz w:val="24"/>
                <w:szCs w:val="24"/>
              </w:rPr>
            </w:pPr>
            <w:r>
              <w:rPr>
                <w:szCs w:val="24"/>
              </w:rPr>
              <w:t>Transmission Only</w:t>
            </w:r>
          </w:p>
        </w:tc>
      </w:tr>
    </w:tbl>
    <w:p w14:paraId="732F1926" w14:textId="77777777" w:rsidR="007A7C12" w:rsidRDefault="003C6D4F">
      <w:pPr>
        <w:tabs>
          <w:tab w:val="right" w:pos="1800"/>
          <w:tab w:val="left" w:pos="2160"/>
        </w:tabs>
        <w:adjustRightInd w:val="0"/>
        <w:ind w:left="2160" w:hanging="2160"/>
        <w:rPr>
          <w:b/>
          <w:szCs w:val="24"/>
        </w:rPr>
      </w:pPr>
      <w:r>
        <w:rPr>
          <w:szCs w:val="24"/>
        </w:rPr>
        <w:br w:type="page"/>
      </w:r>
      <w:bookmarkStart w:id="104" w:name="book12"/>
      <w:bookmarkEnd w:id="104"/>
      <w:r>
        <w:rPr>
          <w:b/>
          <w:szCs w:val="24"/>
        </w:rPr>
        <w:lastRenderedPageBreak/>
        <w:tab/>
        <w:t>Segment:</w:t>
      </w:r>
      <w:r>
        <w:rPr>
          <w:b/>
          <w:szCs w:val="24"/>
        </w:rPr>
        <w:tab/>
      </w:r>
      <w:r>
        <w:rPr>
          <w:b/>
          <w:sz w:val="40"/>
          <w:szCs w:val="24"/>
        </w:rPr>
        <w:t xml:space="preserve">REF </w:t>
      </w:r>
      <w:r>
        <w:rPr>
          <w:b/>
          <w:szCs w:val="24"/>
        </w:rPr>
        <w:t>Reference Identification (AMS Indicator)</w:t>
      </w:r>
    </w:p>
    <w:p w14:paraId="70E4CCA0"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48AFFDA"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3860D10"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AFE180"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E6AB84D"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F2D42C7"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667C035"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5458B18"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7F5E965"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0077AB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9FBB312"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7711FD5" w14:textId="77777777">
        <w:tc>
          <w:tcPr>
            <w:tcW w:w="1944" w:type="dxa"/>
            <w:tcBorders>
              <w:top w:val="nil"/>
              <w:left w:val="nil"/>
              <w:bottom w:val="nil"/>
              <w:right w:val="nil"/>
            </w:tcBorders>
          </w:tcPr>
          <w:p w14:paraId="5811854A"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33335A39"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54191D97" w14:textId="77777777" w:rsidR="007A7C12" w:rsidRDefault="003C6D4F">
            <w:pPr>
              <w:adjustRightInd w:val="0"/>
              <w:ind w:right="144"/>
              <w:rPr>
                <w:szCs w:val="24"/>
              </w:rPr>
            </w:pPr>
            <w:r>
              <w:rPr>
                <w:szCs w:val="24"/>
              </w:rPr>
              <w:t xml:space="preserve">The AMS Indicator is used to identify a meter that has a Load Profile of AMS and is provisioned at ERCOT. </w:t>
            </w:r>
          </w:p>
          <w:p w14:paraId="6290FE5F" w14:textId="77777777" w:rsidR="007A7C12" w:rsidRDefault="007A7C12">
            <w:pPr>
              <w:adjustRightInd w:val="0"/>
              <w:ind w:right="144"/>
              <w:rPr>
                <w:szCs w:val="24"/>
              </w:rPr>
            </w:pPr>
          </w:p>
          <w:p w14:paraId="6F7B7E84" w14:textId="77777777" w:rsidR="007A7C12" w:rsidRDefault="003C6D4F">
            <w:pPr>
              <w:adjustRightInd w:val="0"/>
              <w:ind w:right="144"/>
              <w:rPr>
                <w:szCs w:val="24"/>
              </w:rPr>
            </w:pPr>
            <w:r>
              <w:rPr>
                <w:szCs w:val="24"/>
              </w:rPr>
              <w:t>Only one REF~MR segment will be sent per transaction.</w:t>
            </w:r>
          </w:p>
          <w:p w14:paraId="6FB17F64" w14:textId="77777777" w:rsidR="007A7C12" w:rsidRDefault="007A7C12">
            <w:pPr>
              <w:adjustRightInd w:val="0"/>
              <w:ind w:right="144"/>
              <w:rPr>
                <w:sz w:val="24"/>
                <w:szCs w:val="24"/>
              </w:rPr>
            </w:pPr>
          </w:p>
        </w:tc>
      </w:tr>
      <w:tr w:rsidR="007A7C12" w14:paraId="12462F90" w14:textId="77777777">
        <w:tc>
          <w:tcPr>
            <w:tcW w:w="1944" w:type="dxa"/>
            <w:tcBorders>
              <w:top w:val="nil"/>
              <w:left w:val="nil"/>
              <w:bottom w:val="nil"/>
              <w:right w:val="nil"/>
            </w:tcBorders>
          </w:tcPr>
          <w:p w14:paraId="19DEF5A3" w14:textId="77777777" w:rsidR="007A7C12" w:rsidRDefault="007A7C12">
            <w:pPr>
              <w:adjustRightInd w:val="0"/>
              <w:ind w:right="144"/>
              <w:rPr>
                <w:sz w:val="24"/>
                <w:szCs w:val="24"/>
              </w:rPr>
            </w:pPr>
          </w:p>
        </w:tc>
        <w:tc>
          <w:tcPr>
            <w:tcW w:w="216" w:type="dxa"/>
            <w:tcBorders>
              <w:top w:val="nil"/>
              <w:left w:val="nil"/>
              <w:bottom w:val="nil"/>
              <w:right w:val="nil"/>
            </w:tcBorders>
          </w:tcPr>
          <w:p w14:paraId="19823E17"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3494C3F6" w14:textId="77777777" w:rsidR="007A7C12" w:rsidRDefault="003C6D4F">
            <w:pPr>
              <w:adjustRightInd w:val="0"/>
              <w:ind w:right="144"/>
              <w:rPr>
                <w:szCs w:val="24"/>
              </w:rPr>
            </w:pPr>
            <w:r>
              <w:rPr>
                <w:szCs w:val="24"/>
              </w:rPr>
              <w:t>Create ESI ID Request: Optional</w:t>
            </w:r>
          </w:p>
          <w:p w14:paraId="4A2E7268" w14:textId="77777777" w:rsidR="007A7C12" w:rsidRDefault="003C6D4F">
            <w:pPr>
              <w:adjustRightInd w:val="0"/>
              <w:ind w:right="144"/>
              <w:rPr>
                <w:szCs w:val="24"/>
              </w:rPr>
            </w:pPr>
            <w:r>
              <w:rPr>
                <w:szCs w:val="24"/>
              </w:rPr>
              <w:t>Change ESI ID Information Request: Required if changing this item</w:t>
            </w:r>
          </w:p>
          <w:p w14:paraId="72E7E8E7" w14:textId="77777777" w:rsidR="007A7C12" w:rsidRDefault="003C6D4F">
            <w:pPr>
              <w:adjustRightInd w:val="0"/>
              <w:ind w:right="144"/>
              <w:rPr>
                <w:szCs w:val="24"/>
              </w:rPr>
            </w:pPr>
            <w:r>
              <w:rPr>
                <w:szCs w:val="24"/>
              </w:rPr>
              <w:t>Retire ESI ID Request: Not Used</w:t>
            </w:r>
          </w:p>
          <w:p w14:paraId="45DEE00D" w14:textId="77777777" w:rsidR="007A7C12" w:rsidRDefault="007A7C12">
            <w:pPr>
              <w:adjustRightInd w:val="0"/>
              <w:ind w:right="144"/>
              <w:rPr>
                <w:sz w:val="24"/>
                <w:szCs w:val="24"/>
              </w:rPr>
            </w:pPr>
          </w:p>
        </w:tc>
      </w:tr>
      <w:tr w:rsidR="007A7C12" w14:paraId="2AAE4706" w14:textId="77777777">
        <w:tc>
          <w:tcPr>
            <w:tcW w:w="1944" w:type="dxa"/>
            <w:tcBorders>
              <w:top w:val="nil"/>
              <w:left w:val="nil"/>
              <w:bottom w:val="nil"/>
              <w:right w:val="nil"/>
            </w:tcBorders>
          </w:tcPr>
          <w:p w14:paraId="299B5CD0" w14:textId="77777777" w:rsidR="007A7C12" w:rsidRDefault="007A7C12">
            <w:pPr>
              <w:adjustRightInd w:val="0"/>
              <w:ind w:right="144"/>
              <w:rPr>
                <w:sz w:val="24"/>
                <w:szCs w:val="24"/>
              </w:rPr>
            </w:pPr>
          </w:p>
        </w:tc>
        <w:tc>
          <w:tcPr>
            <w:tcW w:w="216" w:type="dxa"/>
            <w:tcBorders>
              <w:top w:val="nil"/>
              <w:left w:val="nil"/>
              <w:bottom w:val="nil"/>
              <w:right w:val="nil"/>
            </w:tcBorders>
          </w:tcPr>
          <w:p w14:paraId="48446590"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02F92287" w14:textId="77777777" w:rsidR="007A7C12" w:rsidRDefault="003C6D4F">
            <w:pPr>
              <w:adjustRightInd w:val="0"/>
              <w:ind w:right="144"/>
              <w:rPr>
                <w:sz w:val="24"/>
                <w:szCs w:val="24"/>
              </w:rPr>
            </w:pPr>
            <w:r>
              <w:rPr>
                <w:szCs w:val="24"/>
              </w:rPr>
              <w:t>REF~MR~AMSM</w:t>
            </w:r>
          </w:p>
        </w:tc>
      </w:tr>
    </w:tbl>
    <w:p w14:paraId="7AE76A93" w14:textId="77777777" w:rsidR="007A7C12" w:rsidRDefault="007A7C12">
      <w:pPr>
        <w:adjustRightInd w:val="0"/>
        <w:rPr>
          <w:szCs w:val="24"/>
        </w:rPr>
      </w:pPr>
    </w:p>
    <w:p w14:paraId="1AF07F7E" w14:textId="77777777" w:rsidR="007A7C12" w:rsidRDefault="003C6D4F">
      <w:pPr>
        <w:adjustRightInd w:val="0"/>
        <w:jc w:val="center"/>
        <w:rPr>
          <w:b/>
          <w:szCs w:val="24"/>
        </w:rPr>
      </w:pPr>
      <w:r>
        <w:rPr>
          <w:b/>
          <w:szCs w:val="24"/>
        </w:rPr>
        <w:t>Data Element Summary</w:t>
      </w:r>
    </w:p>
    <w:p w14:paraId="1757C271"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CCB2F56"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177EC3F4" w14:textId="77777777">
        <w:tc>
          <w:tcPr>
            <w:tcW w:w="1007" w:type="dxa"/>
            <w:tcBorders>
              <w:top w:val="nil"/>
              <w:left w:val="nil"/>
              <w:bottom w:val="nil"/>
              <w:right w:val="nil"/>
            </w:tcBorders>
          </w:tcPr>
          <w:p w14:paraId="39E3B841"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020706C"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2785E522"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6B4139B"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560FB5F"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04985218"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2920961" w14:textId="77777777" w:rsidR="007A7C12" w:rsidRDefault="003C6D4F">
            <w:pPr>
              <w:adjustRightInd w:val="0"/>
              <w:ind w:right="144"/>
              <w:rPr>
                <w:sz w:val="24"/>
                <w:szCs w:val="24"/>
              </w:rPr>
            </w:pPr>
            <w:r>
              <w:rPr>
                <w:b/>
                <w:szCs w:val="24"/>
              </w:rPr>
              <w:t>ID 2/3</w:t>
            </w:r>
          </w:p>
        </w:tc>
      </w:tr>
      <w:tr w:rsidR="007A7C12" w14:paraId="0256AF80" w14:textId="77777777">
        <w:trPr>
          <w:gridAfter w:val="1"/>
          <w:wAfter w:w="330" w:type="dxa"/>
        </w:trPr>
        <w:tc>
          <w:tcPr>
            <w:tcW w:w="2980" w:type="dxa"/>
            <w:gridSpan w:val="3"/>
            <w:tcBorders>
              <w:top w:val="nil"/>
              <w:left w:val="nil"/>
              <w:bottom w:val="nil"/>
              <w:right w:val="nil"/>
            </w:tcBorders>
          </w:tcPr>
          <w:p w14:paraId="753028D3"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39B27E7" w14:textId="77777777" w:rsidR="007A7C12" w:rsidRDefault="003C6D4F">
            <w:pPr>
              <w:adjustRightInd w:val="0"/>
              <w:ind w:right="144"/>
              <w:rPr>
                <w:sz w:val="24"/>
                <w:szCs w:val="24"/>
              </w:rPr>
            </w:pPr>
            <w:r>
              <w:rPr>
                <w:szCs w:val="24"/>
              </w:rPr>
              <w:t>Code qualifying the Reference Identification</w:t>
            </w:r>
          </w:p>
        </w:tc>
      </w:tr>
      <w:tr w:rsidR="007A7C12" w14:paraId="5B4C8522" w14:textId="77777777">
        <w:trPr>
          <w:gridAfter w:val="1"/>
          <w:wAfter w:w="331" w:type="dxa"/>
        </w:trPr>
        <w:tc>
          <w:tcPr>
            <w:tcW w:w="3168" w:type="dxa"/>
            <w:gridSpan w:val="4"/>
            <w:tcBorders>
              <w:top w:val="nil"/>
              <w:left w:val="nil"/>
              <w:bottom w:val="nil"/>
              <w:right w:val="nil"/>
            </w:tcBorders>
          </w:tcPr>
          <w:p w14:paraId="5297682A"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583E29D" w14:textId="77777777" w:rsidR="007A7C12" w:rsidRDefault="003C6D4F">
            <w:pPr>
              <w:adjustRightInd w:val="0"/>
              <w:ind w:right="144"/>
              <w:rPr>
                <w:sz w:val="24"/>
                <w:szCs w:val="24"/>
              </w:rPr>
            </w:pPr>
            <w:r>
              <w:rPr>
                <w:szCs w:val="24"/>
              </w:rPr>
              <w:t>MR</w:t>
            </w:r>
          </w:p>
        </w:tc>
        <w:tc>
          <w:tcPr>
            <w:tcW w:w="144" w:type="dxa"/>
            <w:tcBorders>
              <w:top w:val="nil"/>
              <w:left w:val="nil"/>
              <w:bottom w:val="nil"/>
              <w:right w:val="nil"/>
            </w:tcBorders>
          </w:tcPr>
          <w:p w14:paraId="7F9952DC"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80CBA1C" w14:textId="77777777" w:rsidR="007A7C12" w:rsidRDefault="003C6D4F">
            <w:pPr>
              <w:adjustRightInd w:val="0"/>
              <w:ind w:right="144"/>
              <w:rPr>
                <w:sz w:val="24"/>
                <w:szCs w:val="24"/>
              </w:rPr>
            </w:pPr>
            <w:r>
              <w:rPr>
                <w:szCs w:val="24"/>
              </w:rPr>
              <w:t>Merchandise Type Code</w:t>
            </w:r>
          </w:p>
        </w:tc>
      </w:tr>
      <w:tr w:rsidR="007A7C12" w14:paraId="139FA658" w14:textId="77777777">
        <w:trPr>
          <w:gridAfter w:val="2"/>
          <w:wAfter w:w="473" w:type="dxa"/>
        </w:trPr>
        <w:tc>
          <w:tcPr>
            <w:tcW w:w="4680" w:type="dxa"/>
            <w:gridSpan w:val="6"/>
            <w:tcBorders>
              <w:top w:val="nil"/>
              <w:left w:val="nil"/>
              <w:bottom w:val="nil"/>
              <w:right w:val="nil"/>
            </w:tcBorders>
          </w:tcPr>
          <w:p w14:paraId="219C55B3"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05908088" w14:textId="77777777" w:rsidR="007A7C12" w:rsidRDefault="003C6D4F">
            <w:pPr>
              <w:adjustRightInd w:val="0"/>
              <w:ind w:right="144"/>
              <w:rPr>
                <w:sz w:val="24"/>
                <w:szCs w:val="24"/>
              </w:rPr>
            </w:pPr>
            <w:r>
              <w:rPr>
                <w:szCs w:val="24"/>
              </w:rPr>
              <w:t>Indication that an AMS meter has been installed and provisioned at the premise for this ESI ID or is a non-AMS meter</w:t>
            </w:r>
          </w:p>
        </w:tc>
      </w:tr>
      <w:tr w:rsidR="007A7C12" w14:paraId="4F929AA2" w14:textId="77777777">
        <w:tc>
          <w:tcPr>
            <w:tcW w:w="1007" w:type="dxa"/>
            <w:tcBorders>
              <w:top w:val="nil"/>
              <w:left w:val="nil"/>
              <w:bottom w:val="nil"/>
              <w:right w:val="nil"/>
            </w:tcBorders>
          </w:tcPr>
          <w:p w14:paraId="6EBD35A3"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BBFACD7"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3356B369"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02D8E00"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EAD5B16"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2B8C209A"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9CB83F8" w14:textId="77777777" w:rsidR="007A7C12" w:rsidRDefault="003C6D4F">
            <w:pPr>
              <w:adjustRightInd w:val="0"/>
              <w:ind w:right="144"/>
              <w:rPr>
                <w:sz w:val="24"/>
                <w:szCs w:val="24"/>
              </w:rPr>
            </w:pPr>
            <w:r>
              <w:rPr>
                <w:b/>
                <w:szCs w:val="24"/>
              </w:rPr>
              <w:t>AN 1/30</w:t>
            </w:r>
          </w:p>
        </w:tc>
      </w:tr>
      <w:tr w:rsidR="007A7C12" w14:paraId="46E0B975" w14:textId="77777777">
        <w:trPr>
          <w:gridAfter w:val="1"/>
          <w:wAfter w:w="330" w:type="dxa"/>
        </w:trPr>
        <w:tc>
          <w:tcPr>
            <w:tcW w:w="2980" w:type="dxa"/>
            <w:gridSpan w:val="3"/>
            <w:tcBorders>
              <w:top w:val="nil"/>
              <w:left w:val="nil"/>
              <w:bottom w:val="nil"/>
              <w:right w:val="nil"/>
            </w:tcBorders>
          </w:tcPr>
          <w:p w14:paraId="46431503"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689FDF7"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189B458B" w14:textId="77777777">
        <w:trPr>
          <w:gridAfter w:val="1"/>
          <w:wAfter w:w="331" w:type="dxa"/>
        </w:trPr>
        <w:tc>
          <w:tcPr>
            <w:tcW w:w="3168" w:type="dxa"/>
            <w:gridSpan w:val="4"/>
            <w:tcBorders>
              <w:top w:val="nil"/>
              <w:left w:val="nil"/>
              <w:bottom w:val="nil"/>
              <w:right w:val="nil"/>
            </w:tcBorders>
          </w:tcPr>
          <w:p w14:paraId="3637975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DB5DCA5" w14:textId="77777777" w:rsidR="007A7C12" w:rsidRDefault="003C6D4F">
            <w:pPr>
              <w:adjustRightInd w:val="0"/>
              <w:ind w:right="144"/>
              <w:rPr>
                <w:sz w:val="24"/>
                <w:szCs w:val="24"/>
              </w:rPr>
            </w:pPr>
            <w:r>
              <w:rPr>
                <w:szCs w:val="24"/>
              </w:rPr>
              <w:t>AMSM</w:t>
            </w:r>
          </w:p>
        </w:tc>
        <w:tc>
          <w:tcPr>
            <w:tcW w:w="144" w:type="dxa"/>
            <w:tcBorders>
              <w:top w:val="nil"/>
              <w:left w:val="nil"/>
              <w:bottom w:val="nil"/>
              <w:right w:val="nil"/>
            </w:tcBorders>
          </w:tcPr>
          <w:p w14:paraId="14DE58F8"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107F052" w14:textId="77777777" w:rsidR="007A7C12" w:rsidRDefault="003C6D4F">
            <w:pPr>
              <w:adjustRightInd w:val="0"/>
              <w:ind w:right="144"/>
              <w:rPr>
                <w:sz w:val="24"/>
                <w:szCs w:val="24"/>
              </w:rPr>
            </w:pPr>
            <w:r>
              <w:rPr>
                <w:szCs w:val="24"/>
              </w:rPr>
              <w:t>AMS Manual</w:t>
            </w:r>
          </w:p>
        </w:tc>
      </w:tr>
      <w:tr w:rsidR="007A7C12" w14:paraId="3833BFA0" w14:textId="77777777">
        <w:trPr>
          <w:gridAfter w:val="2"/>
          <w:wAfter w:w="473" w:type="dxa"/>
        </w:trPr>
        <w:tc>
          <w:tcPr>
            <w:tcW w:w="4680" w:type="dxa"/>
            <w:gridSpan w:val="6"/>
            <w:tcBorders>
              <w:top w:val="nil"/>
              <w:left w:val="nil"/>
              <w:bottom w:val="nil"/>
              <w:right w:val="nil"/>
            </w:tcBorders>
          </w:tcPr>
          <w:p w14:paraId="17C7B17A"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62F04FD6" w14:textId="77777777" w:rsidR="007A7C12" w:rsidRDefault="003C6D4F">
            <w:pPr>
              <w:adjustRightInd w:val="0"/>
              <w:ind w:right="144"/>
              <w:rPr>
                <w:sz w:val="24"/>
                <w:szCs w:val="24"/>
              </w:rPr>
            </w:pPr>
            <w:r>
              <w:rPr>
                <w:szCs w:val="24"/>
              </w:rPr>
              <w:t>ESI ID has provisioned AMS meter without remote connect and disconnect capability</w:t>
            </w:r>
          </w:p>
        </w:tc>
      </w:tr>
      <w:tr w:rsidR="007A7C12" w14:paraId="240A72B0" w14:textId="77777777">
        <w:trPr>
          <w:gridAfter w:val="1"/>
          <w:wAfter w:w="331" w:type="dxa"/>
        </w:trPr>
        <w:tc>
          <w:tcPr>
            <w:tcW w:w="3168" w:type="dxa"/>
            <w:gridSpan w:val="4"/>
            <w:tcBorders>
              <w:top w:val="nil"/>
              <w:left w:val="nil"/>
              <w:bottom w:val="nil"/>
              <w:right w:val="nil"/>
            </w:tcBorders>
          </w:tcPr>
          <w:p w14:paraId="344B32C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3E77AA5" w14:textId="77777777" w:rsidR="007A7C12" w:rsidRDefault="003C6D4F">
            <w:pPr>
              <w:adjustRightInd w:val="0"/>
              <w:ind w:right="144"/>
              <w:rPr>
                <w:sz w:val="24"/>
                <w:szCs w:val="24"/>
              </w:rPr>
            </w:pPr>
            <w:r>
              <w:rPr>
                <w:szCs w:val="24"/>
              </w:rPr>
              <w:t>AMSR</w:t>
            </w:r>
          </w:p>
        </w:tc>
        <w:tc>
          <w:tcPr>
            <w:tcW w:w="144" w:type="dxa"/>
            <w:tcBorders>
              <w:top w:val="nil"/>
              <w:left w:val="nil"/>
              <w:bottom w:val="nil"/>
              <w:right w:val="nil"/>
            </w:tcBorders>
          </w:tcPr>
          <w:p w14:paraId="2258E5EF"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779BB12" w14:textId="77777777" w:rsidR="007A7C12" w:rsidRDefault="003C6D4F">
            <w:pPr>
              <w:adjustRightInd w:val="0"/>
              <w:ind w:right="144"/>
              <w:rPr>
                <w:sz w:val="24"/>
                <w:szCs w:val="24"/>
              </w:rPr>
            </w:pPr>
            <w:r>
              <w:rPr>
                <w:szCs w:val="24"/>
              </w:rPr>
              <w:t>AMS Remote</w:t>
            </w:r>
          </w:p>
        </w:tc>
      </w:tr>
      <w:tr w:rsidR="007A7C12" w14:paraId="792414F8" w14:textId="77777777">
        <w:trPr>
          <w:gridAfter w:val="2"/>
          <w:wAfter w:w="473" w:type="dxa"/>
        </w:trPr>
        <w:tc>
          <w:tcPr>
            <w:tcW w:w="4680" w:type="dxa"/>
            <w:gridSpan w:val="6"/>
            <w:tcBorders>
              <w:top w:val="nil"/>
              <w:left w:val="nil"/>
              <w:bottom w:val="nil"/>
              <w:right w:val="nil"/>
            </w:tcBorders>
          </w:tcPr>
          <w:p w14:paraId="3FDE98EA"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599D0DB7" w14:textId="77777777" w:rsidR="007A7C12" w:rsidRDefault="003C6D4F">
            <w:pPr>
              <w:adjustRightInd w:val="0"/>
              <w:ind w:right="144"/>
              <w:rPr>
                <w:sz w:val="24"/>
                <w:szCs w:val="24"/>
              </w:rPr>
            </w:pPr>
            <w:r>
              <w:rPr>
                <w:szCs w:val="24"/>
              </w:rPr>
              <w:t>ESI ID has provisioned AMS meter with remote connect and disconnect capability</w:t>
            </w:r>
          </w:p>
        </w:tc>
      </w:tr>
      <w:tr w:rsidR="007A7C12" w14:paraId="7BEFCDF8" w14:textId="77777777">
        <w:trPr>
          <w:gridAfter w:val="1"/>
          <w:wAfter w:w="331" w:type="dxa"/>
        </w:trPr>
        <w:tc>
          <w:tcPr>
            <w:tcW w:w="3168" w:type="dxa"/>
            <w:gridSpan w:val="4"/>
            <w:tcBorders>
              <w:top w:val="nil"/>
              <w:left w:val="nil"/>
              <w:bottom w:val="nil"/>
              <w:right w:val="nil"/>
            </w:tcBorders>
          </w:tcPr>
          <w:p w14:paraId="7845791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C4318BC" w14:textId="77777777" w:rsidR="007A7C12" w:rsidRDefault="003C6D4F">
            <w:pPr>
              <w:adjustRightInd w:val="0"/>
              <w:ind w:right="144"/>
              <w:rPr>
                <w:sz w:val="24"/>
                <w:szCs w:val="24"/>
              </w:rPr>
            </w:pPr>
            <w:r>
              <w:rPr>
                <w:szCs w:val="24"/>
              </w:rPr>
              <w:t>R</w:t>
            </w:r>
          </w:p>
        </w:tc>
        <w:tc>
          <w:tcPr>
            <w:tcW w:w="144" w:type="dxa"/>
            <w:tcBorders>
              <w:top w:val="nil"/>
              <w:left w:val="nil"/>
              <w:bottom w:val="nil"/>
              <w:right w:val="nil"/>
            </w:tcBorders>
          </w:tcPr>
          <w:p w14:paraId="5518B2BF"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F8E2A0C" w14:textId="77777777" w:rsidR="007A7C12" w:rsidRDefault="003C6D4F">
            <w:pPr>
              <w:adjustRightInd w:val="0"/>
              <w:ind w:right="144"/>
              <w:rPr>
                <w:sz w:val="24"/>
                <w:szCs w:val="24"/>
              </w:rPr>
            </w:pPr>
            <w:r>
              <w:rPr>
                <w:szCs w:val="24"/>
              </w:rPr>
              <w:t>Remove</w:t>
            </w:r>
          </w:p>
        </w:tc>
      </w:tr>
      <w:tr w:rsidR="007A7C12" w14:paraId="72F7F5A0" w14:textId="77777777">
        <w:trPr>
          <w:gridAfter w:val="2"/>
          <w:wAfter w:w="473" w:type="dxa"/>
        </w:trPr>
        <w:tc>
          <w:tcPr>
            <w:tcW w:w="4680" w:type="dxa"/>
            <w:gridSpan w:val="6"/>
            <w:tcBorders>
              <w:top w:val="nil"/>
              <w:left w:val="nil"/>
              <w:bottom w:val="nil"/>
              <w:right w:val="nil"/>
            </w:tcBorders>
          </w:tcPr>
          <w:p w14:paraId="39BDAB77"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C67BE2F" w14:textId="77777777" w:rsidR="007A7C12" w:rsidRDefault="003C6D4F">
            <w:pPr>
              <w:adjustRightInd w:val="0"/>
              <w:ind w:right="144"/>
              <w:rPr>
                <w:sz w:val="24"/>
                <w:szCs w:val="24"/>
              </w:rPr>
            </w:pPr>
            <w:r>
              <w:rPr>
                <w:szCs w:val="24"/>
              </w:rPr>
              <w:t>Remove the AMSM or AMSR indicator.</w:t>
            </w:r>
          </w:p>
        </w:tc>
      </w:tr>
    </w:tbl>
    <w:p w14:paraId="2D96F230" w14:textId="77777777" w:rsidR="007A7C12" w:rsidRDefault="003C6D4F">
      <w:pPr>
        <w:tabs>
          <w:tab w:val="right" w:pos="1800"/>
          <w:tab w:val="left" w:pos="2160"/>
        </w:tabs>
        <w:adjustRightInd w:val="0"/>
        <w:ind w:left="2160" w:hanging="2160"/>
        <w:rPr>
          <w:b/>
          <w:szCs w:val="24"/>
        </w:rPr>
      </w:pPr>
      <w:r>
        <w:rPr>
          <w:szCs w:val="24"/>
        </w:rPr>
        <w:br w:type="page"/>
      </w:r>
      <w:bookmarkStart w:id="105" w:name="book13"/>
      <w:bookmarkEnd w:id="105"/>
      <w:r>
        <w:rPr>
          <w:b/>
          <w:szCs w:val="24"/>
        </w:rPr>
        <w:lastRenderedPageBreak/>
        <w:tab/>
        <w:t>Segment:</w:t>
      </w:r>
      <w:r>
        <w:rPr>
          <w:b/>
          <w:szCs w:val="24"/>
        </w:rPr>
        <w:tab/>
      </w:r>
      <w:r>
        <w:rPr>
          <w:b/>
          <w:sz w:val="40"/>
          <w:szCs w:val="24"/>
        </w:rPr>
        <w:t xml:space="preserve">REF </w:t>
      </w:r>
      <w:r>
        <w:rPr>
          <w:b/>
          <w:szCs w:val="24"/>
        </w:rPr>
        <w:t>Reference Identification (Premise Type)</w:t>
      </w:r>
    </w:p>
    <w:p w14:paraId="12D5E70B"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330D4F0A"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09DF565"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6DBF776"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FB1468E"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EEC8382"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027E0ED6"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90BDDEB"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74D405D"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9AAFEEA"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002034B"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513D4228" w14:textId="77777777">
        <w:tc>
          <w:tcPr>
            <w:tcW w:w="1944" w:type="dxa"/>
            <w:tcBorders>
              <w:top w:val="nil"/>
              <w:left w:val="nil"/>
              <w:bottom w:val="nil"/>
              <w:right w:val="nil"/>
            </w:tcBorders>
          </w:tcPr>
          <w:p w14:paraId="68451522"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3D489EBB"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25FE4A6C" w14:textId="77777777" w:rsidR="007A7C12" w:rsidRDefault="003C6D4F">
            <w:pPr>
              <w:adjustRightInd w:val="0"/>
              <w:ind w:right="144"/>
              <w:rPr>
                <w:szCs w:val="24"/>
              </w:rPr>
            </w:pPr>
            <w:r>
              <w:rPr>
                <w:szCs w:val="24"/>
              </w:rPr>
              <w:t>Create ESI ID Request: Required</w:t>
            </w:r>
          </w:p>
          <w:p w14:paraId="2779C696" w14:textId="77777777" w:rsidR="007A7C12" w:rsidRDefault="003C6D4F">
            <w:pPr>
              <w:adjustRightInd w:val="0"/>
              <w:ind w:right="144"/>
              <w:rPr>
                <w:szCs w:val="24"/>
              </w:rPr>
            </w:pPr>
            <w:r>
              <w:rPr>
                <w:szCs w:val="24"/>
              </w:rPr>
              <w:t>Change ESI ID Information Request: Required if changing this item</w:t>
            </w:r>
          </w:p>
          <w:p w14:paraId="05C4288F" w14:textId="77777777" w:rsidR="007A7C12" w:rsidRDefault="003C6D4F">
            <w:pPr>
              <w:adjustRightInd w:val="0"/>
              <w:ind w:right="144"/>
              <w:rPr>
                <w:szCs w:val="24"/>
              </w:rPr>
            </w:pPr>
            <w:r>
              <w:rPr>
                <w:szCs w:val="24"/>
              </w:rPr>
              <w:t>Retire ESI ID Request: Not Used</w:t>
            </w:r>
          </w:p>
          <w:p w14:paraId="5154B50A" w14:textId="77777777" w:rsidR="007A7C12" w:rsidRDefault="007A7C12">
            <w:pPr>
              <w:adjustRightInd w:val="0"/>
              <w:ind w:right="144"/>
              <w:rPr>
                <w:szCs w:val="24"/>
              </w:rPr>
            </w:pPr>
          </w:p>
          <w:p w14:paraId="39B2183A" w14:textId="77777777" w:rsidR="007A7C12" w:rsidRDefault="003C6D4F">
            <w:pPr>
              <w:adjustRightInd w:val="0"/>
              <w:ind w:right="144"/>
              <w:rPr>
                <w:szCs w:val="24"/>
              </w:rPr>
            </w:pPr>
            <w:r>
              <w:rPr>
                <w:szCs w:val="24"/>
              </w:rPr>
              <w:t>Only one REF~PTC will be sent per transaction.</w:t>
            </w:r>
          </w:p>
          <w:p w14:paraId="00582983" w14:textId="77777777" w:rsidR="007A7C12" w:rsidRDefault="007A7C12">
            <w:pPr>
              <w:adjustRightInd w:val="0"/>
              <w:ind w:right="144"/>
              <w:rPr>
                <w:sz w:val="24"/>
                <w:szCs w:val="24"/>
              </w:rPr>
            </w:pPr>
          </w:p>
        </w:tc>
      </w:tr>
      <w:tr w:rsidR="007A7C12" w14:paraId="78F7D46F" w14:textId="77777777">
        <w:tc>
          <w:tcPr>
            <w:tcW w:w="1944" w:type="dxa"/>
            <w:tcBorders>
              <w:top w:val="nil"/>
              <w:left w:val="nil"/>
              <w:bottom w:val="nil"/>
              <w:right w:val="nil"/>
            </w:tcBorders>
          </w:tcPr>
          <w:p w14:paraId="361FE1E2" w14:textId="77777777" w:rsidR="007A7C12" w:rsidRDefault="007A7C12">
            <w:pPr>
              <w:adjustRightInd w:val="0"/>
              <w:ind w:right="144"/>
              <w:rPr>
                <w:sz w:val="24"/>
                <w:szCs w:val="24"/>
              </w:rPr>
            </w:pPr>
          </w:p>
        </w:tc>
        <w:tc>
          <w:tcPr>
            <w:tcW w:w="216" w:type="dxa"/>
            <w:tcBorders>
              <w:top w:val="nil"/>
              <w:left w:val="nil"/>
              <w:bottom w:val="nil"/>
              <w:right w:val="nil"/>
            </w:tcBorders>
          </w:tcPr>
          <w:p w14:paraId="00296BCE"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50196300" w14:textId="77777777" w:rsidR="007A7C12" w:rsidRDefault="003C6D4F">
            <w:pPr>
              <w:adjustRightInd w:val="0"/>
              <w:ind w:right="144"/>
              <w:rPr>
                <w:sz w:val="24"/>
                <w:szCs w:val="24"/>
              </w:rPr>
            </w:pPr>
            <w:r>
              <w:rPr>
                <w:szCs w:val="24"/>
              </w:rPr>
              <w:t>REF~PTC~01</w:t>
            </w:r>
          </w:p>
        </w:tc>
      </w:tr>
    </w:tbl>
    <w:p w14:paraId="569DA1F4" w14:textId="77777777" w:rsidR="007A7C12" w:rsidRDefault="007A7C12">
      <w:pPr>
        <w:adjustRightInd w:val="0"/>
        <w:rPr>
          <w:szCs w:val="24"/>
        </w:rPr>
      </w:pPr>
    </w:p>
    <w:p w14:paraId="785B02C0" w14:textId="77777777" w:rsidR="007A7C12" w:rsidRDefault="003C6D4F">
      <w:pPr>
        <w:adjustRightInd w:val="0"/>
        <w:jc w:val="center"/>
        <w:rPr>
          <w:b/>
          <w:szCs w:val="24"/>
        </w:rPr>
      </w:pPr>
      <w:r>
        <w:rPr>
          <w:b/>
          <w:szCs w:val="24"/>
        </w:rPr>
        <w:t>Data Element Summary</w:t>
      </w:r>
    </w:p>
    <w:p w14:paraId="56857C48"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9FDABCC"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1E745144" w14:textId="77777777">
        <w:tc>
          <w:tcPr>
            <w:tcW w:w="1007" w:type="dxa"/>
            <w:tcBorders>
              <w:top w:val="nil"/>
              <w:left w:val="nil"/>
              <w:bottom w:val="nil"/>
              <w:right w:val="nil"/>
            </w:tcBorders>
          </w:tcPr>
          <w:p w14:paraId="73B4A28C"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3CCD535"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141C584E"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E745A2A"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0B3CF1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3D1C1998"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A0EA246" w14:textId="77777777" w:rsidR="007A7C12" w:rsidRDefault="003C6D4F">
            <w:pPr>
              <w:adjustRightInd w:val="0"/>
              <w:ind w:right="144"/>
              <w:rPr>
                <w:sz w:val="24"/>
                <w:szCs w:val="24"/>
              </w:rPr>
            </w:pPr>
            <w:r>
              <w:rPr>
                <w:b/>
                <w:szCs w:val="24"/>
              </w:rPr>
              <w:t>ID 2/3</w:t>
            </w:r>
          </w:p>
        </w:tc>
      </w:tr>
      <w:tr w:rsidR="007A7C12" w14:paraId="69A5B475" w14:textId="77777777">
        <w:trPr>
          <w:gridAfter w:val="1"/>
          <w:wAfter w:w="330" w:type="dxa"/>
        </w:trPr>
        <w:tc>
          <w:tcPr>
            <w:tcW w:w="2980" w:type="dxa"/>
            <w:gridSpan w:val="3"/>
            <w:tcBorders>
              <w:top w:val="nil"/>
              <w:left w:val="nil"/>
              <w:bottom w:val="nil"/>
              <w:right w:val="nil"/>
            </w:tcBorders>
          </w:tcPr>
          <w:p w14:paraId="6F5E5EAA"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2628C1B" w14:textId="77777777" w:rsidR="007A7C12" w:rsidRDefault="003C6D4F">
            <w:pPr>
              <w:adjustRightInd w:val="0"/>
              <w:ind w:right="144"/>
              <w:rPr>
                <w:sz w:val="24"/>
                <w:szCs w:val="24"/>
              </w:rPr>
            </w:pPr>
            <w:r>
              <w:rPr>
                <w:szCs w:val="24"/>
              </w:rPr>
              <w:t>Code qualifying the Reference Identification</w:t>
            </w:r>
          </w:p>
        </w:tc>
      </w:tr>
      <w:tr w:rsidR="007A7C12" w14:paraId="648C2426" w14:textId="77777777">
        <w:trPr>
          <w:gridAfter w:val="1"/>
          <w:wAfter w:w="331" w:type="dxa"/>
        </w:trPr>
        <w:tc>
          <w:tcPr>
            <w:tcW w:w="3168" w:type="dxa"/>
            <w:gridSpan w:val="4"/>
            <w:tcBorders>
              <w:top w:val="nil"/>
              <w:left w:val="nil"/>
              <w:bottom w:val="nil"/>
              <w:right w:val="nil"/>
            </w:tcBorders>
          </w:tcPr>
          <w:p w14:paraId="1508E5B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1625975" w14:textId="77777777" w:rsidR="007A7C12" w:rsidRDefault="003C6D4F">
            <w:pPr>
              <w:adjustRightInd w:val="0"/>
              <w:ind w:right="144"/>
              <w:rPr>
                <w:sz w:val="24"/>
                <w:szCs w:val="24"/>
              </w:rPr>
            </w:pPr>
            <w:r>
              <w:rPr>
                <w:szCs w:val="24"/>
              </w:rPr>
              <w:t>PTC</w:t>
            </w:r>
          </w:p>
        </w:tc>
        <w:tc>
          <w:tcPr>
            <w:tcW w:w="144" w:type="dxa"/>
            <w:tcBorders>
              <w:top w:val="nil"/>
              <w:left w:val="nil"/>
              <w:bottom w:val="nil"/>
              <w:right w:val="nil"/>
            </w:tcBorders>
          </w:tcPr>
          <w:p w14:paraId="050E902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ABD2048" w14:textId="77777777" w:rsidR="007A7C12" w:rsidRDefault="003C6D4F">
            <w:pPr>
              <w:adjustRightInd w:val="0"/>
              <w:ind w:right="144"/>
              <w:rPr>
                <w:sz w:val="24"/>
                <w:szCs w:val="24"/>
              </w:rPr>
            </w:pPr>
            <w:r>
              <w:rPr>
                <w:szCs w:val="24"/>
              </w:rPr>
              <w:t>Patent Type</w:t>
            </w:r>
          </w:p>
        </w:tc>
      </w:tr>
      <w:tr w:rsidR="007A7C12" w14:paraId="6785A167" w14:textId="77777777">
        <w:trPr>
          <w:gridAfter w:val="2"/>
          <w:wAfter w:w="473" w:type="dxa"/>
        </w:trPr>
        <w:tc>
          <w:tcPr>
            <w:tcW w:w="4680" w:type="dxa"/>
            <w:gridSpan w:val="6"/>
            <w:tcBorders>
              <w:top w:val="nil"/>
              <w:left w:val="nil"/>
              <w:bottom w:val="nil"/>
              <w:right w:val="nil"/>
            </w:tcBorders>
          </w:tcPr>
          <w:p w14:paraId="6F53B645"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7984678E" w14:textId="77777777" w:rsidR="007A7C12" w:rsidRDefault="003C6D4F">
            <w:pPr>
              <w:adjustRightInd w:val="0"/>
              <w:ind w:right="144"/>
              <w:rPr>
                <w:sz w:val="24"/>
                <w:szCs w:val="24"/>
              </w:rPr>
            </w:pPr>
            <w:r>
              <w:rPr>
                <w:szCs w:val="24"/>
              </w:rPr>
              <w:t>Premise Type</w:t>
            </w:r>
          </w:p>
        </w:tc>
      </w:tr>
      <w:tr w:rsidR="007A7C12" w14:paraId="2D14114B" w14:textId="77777777">
        <w:tc>
          <w:tcPr>
            <w:tcW w:w="1007" w:type="dxa"/>
            <w:tcBorders>
              <w:top w:val="nil"/>
              <w:left w:val="nil"/>
              <w:bottom w:val="nil"/>
              <w:right w:val="nil"/>
            </w:tcBorders>
          </w:tcPr>
          <w:p w14:paraId="0C8DDF23"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9B5F8B7"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15134466"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F33AE36"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CAF0717"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01AFBD0C"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DF437F8" w14:textId="77777777" w:rsidR="007A7C12" w:rsidRDefault="003C6D4F">
            <w:pPr>
              <w:adjustRightInd w:val="0"/>
              <w:ind w:right="144"/>
              <w:rPr>
                <w:sz w:val="24"/>
                <w:szCs w:val="24"/>
              </w:rPr>
            </w:pPr>
            <w:r>
              <w:rPr>
                <w:b/>
                <w:szCs w:val="24"/>
              </w:rPr>
              <w:t>AN 1/30</w:t>
            </w:r>
          </w:p>
        </w:tc>
      </w:tr>
      <w:tr w:rsidR="007A7C12" w14:paraId="1032AC75" w14:textId="77777777">
        <w:trPr>
          <w:gridAfter w:val="1"/>
          <w:wAfter w:w="330" w:type="dxa"/>
        </w:trPr>
        <w:tc>
          <w:tcPr>
            <w:tcW w:w="2980" w:type="dxa"/>
            <w:gridSpan w:val="3"/>
            <w:tcBorders>
              <w:top w:val="nil"/>
              <w:left w:val="nil"/>
              <w:bottom w:val="nil"/>
              <w:right w:val="nil"/>
            </w:tcBorders>
          </w:tcPr>
          <w:p w14:paraId="75E83FD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9E4F909"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595BC7CC" w14:textId="77777777">
        <w:trPr>
          <w:gridAfter w:val="1"/>
          <w:wAfter w:w="331" w:type="dxa"/>
        </w:trPr>
        <w:tc>
          <w:tcPr>
            <w:tcW w:w="3168" w:type="dxa"/>
            <w:gridSpan w:val="4"/>
            <w:tcBorders>
              <w:top w:val="nil"/>
              <w:left w:val="nil"/>
              <w:bottom w:val="nil"/>
              <w:right w:val="nil"/>
            </w:tcBorders>
          </w:tcPr>
          <w:p w14:paraId="030EC45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88F3484" w14:textId="77777777" w:rsidR="007A7C12" w:rsidRDefault="003C6D4F">
            <w:pPr>
              <w:adjustRightInd w:val="0"/>
              <w:ind w:right="144"/>
              <w:rPr>
                <w:sz w:val="24"/>
                <w:szCs w:val="24"/>
              </w:rPr>
            </w:pPr>
            <w:r>
              <w:rPr>
                <w:szCs w:val="24"/>
              </w:rPr>
              <w:t>01</w:t>
            </w:r>
          </w:p>
        </w:tc>
        <w:tc>
          <w:tcPr>
            <w:tcW w:w="144" w:type="dxa"/>
            <w:tcBorders>
              <w:top w:val="nil"/>
              <w:left w:val="nil"/>
              <w:bottom w:val="nil"/>
              <w:right w:val="nil"/>
            </w:tcBorders>
          </w:tcPr>
          <w:p w14:paraId="58DE8FE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D43B3F6" w14:textId="77777777" w:rsidR="007A7C12" w:rsidRDefault="003C6D4F">
            <w:pPr>
              <w:adjustRightInd w:val="0"/>
              <w:ind w:right="144"/>
              <w:rPr>
                <w:sz w:val="24"/>
                <w:szCs w:val="24"/>
              </w:rPr>
            </w:pPr>
            <w:r>
              <w:rPr>
                <w:szCs w:val="24"/>
              </w:rPr>
              <w:t>Residential</w:t>
            </w:r>
          </w:p>
        </w:tc>
      </w:tr>
      <w:tr w:rsidR="007A7C12" w14:paraId="17AEDE7C" w14:textId="77777777">
        <w:trPr>
          <w:gridAfter w:val="2"/>
          <w:wAfter w:w="473" w:type="dxa"/>
        </w:trPr>
        <w:tc>
          <w:tcPr>
            <w:tcW w:w="4680" w:type="dxa"/>
            <w:gridSpan w:val="6"/>
            <w:tcBorders>
              <w:top w:val="nil"/>
              <w:left w:val="nil"/>
              <w:bottom w:val="nil"/>
              <w:right w:val="nil"/>
            </w:tcBorders>
          </w:tcPr>
          <w:p w14:paraId="310CB873"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500CD75D" w14:textId="77777777" w:rsidR="007A7C12" w:rsidRDefault="003C6D4F">
            <w:pPr>
              <w:adjustRightInd w:val="0"/>
              <w:ind w:right="144"/>
              <w:rPr>
                <w:sz w:val="24"/>
                <w:szCs w:val="24"/>
              </w:rPr>
            </w:pPr>
            <w:r>
              <w:rPr>
                <w:szCs w:val="24"/>
              </w:rPr>
              <w:t>Designates a premise where a customer will reside or an unmetered service located at such a premise (</w:t>
            </w:r>
            <w:proofErr w:type="gramStart"/>
            <w:r>
              <w:rPr>
                <w:szCs w:val="24"/>
              </w:rPr>
              <w:t>e.g.</w:t>
            </w:r>
            <w:proofErr w:type="gramEnd"/>
            <w:r>
              <w:rPr>
                <w:szCs w:val="24"/>
              </w:rPr>
              <w:t xml:space="preserve"> Outdoor Lights) provided it is not a master metered, multi-family facility, or a facility metered as a commercial facility.</w:t>
            </w:r>
          </w:p>
        </w:tc>
      </w:tr>
      <w:tr w:rsidR="007A7C12" w14:paraId="0E2F6E8C" w14:textId="77777777">
        <w:trPr>
          <w:gridAfter w:val="1"/>
          <w:wAfter w:w="331" w:type="dxa"/>
        </w:trPr>
        <w:tc>
          <w:tcPr>
            <w:tcW w:w="3168" w:type="dxa"/>
            <w:gridSpan w:val="4"/>
            <w:tcBorders>
              <w:top w:val="nil"/>
              <w:left w:val="nil"/>
              <w:bottom w:val="nil"/>
              <w:right w:val="nil"/>
            </w:tcBorders>
          </w:tcPr>
          <w:p w14:paraId="2A99EA6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DC24376" w14:textId="77777777" w:rsidR="007A7C12" w:rsidRDefault="003C6D4F">
            <w:pPr>
              <w:adjustRightInd w:val="0"/>
              <w:ind w:right="144"/>
              <w:rPr>
                <w:sz w:val="24"/>
                <w:szCs w:val="24"/>
              </w:rPr>
            </w:pPr>
            <w:r>
              <w:rPr>
                <w:szCs w:val="24"/>
              </w:rPr>
              <w:t>02</w:t>
            </w:r>
          </w:p>
        </w:tc>
        <w:tc>
          <w:tcPr>
            <w:tcW w:w="144" w:type="dxa"/>
            <w:tcBorders>
              <w:top w:val="nil"/>
              <w:left w:val="nil"/>
              <w:bottom w:val="nil"/>
              <w:right w:val="nil"/>
            </w:tcBorders>
          </w:tcPr>
          <w:p w14:paraId="50A3021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8945938" w14:textId="77777777" w:rsidR="007A7C12" w:rsidRDefault="003C6D4F">
            <w:pPr>
              <w:adjustRightInd w:val="0"/>
              <w:ind w:right="144"/>
              <w:rPr>
                <w:sz w:val="24"/>
                <w:szCs w:val="24"/>
              </w:rPr>
            </w:pPr>
            <w:r>
              <w:rPr>
                <w:szCs w:val="24"/>
              </w:rPr>
              <w:t>Small Non-residential</w:t>
            </w:r>
          </w:p>
        </w:tc>
      </w:tr>
      <w:tr w:rsidR="007A7C12" w14:paraId="7F0FA05D" w14:textId="77777777">
        <w:trPr>
          <w:gridAfter w:val="2"/>
          <w:wAfter w:w="473" w:type="dxa"/>
        </w:trPr>
        <w:tc>
          <w:tcPr>
            <w:tcW w:w="4680" w:type="dxa"/>
            <w:gridSpan w:val="6"/>
            <w:tcBorders>
              <w:top w:val="nil"/>
              <w:left w:val="nil"/>
              <w:bottom w:val="nil"/>
              <w:right w:val="nil"/>
            </w:tcBorders>
          </w:tcPr>
          <w:p w14:paraId="4CB0A2FC"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2F698B3E" w14:textId="77777777" w:rsidR="007A7C12" w:rsidRDefault="003C6D4F">
            <w:pPr>
              <w:adjustRightInd w:val="0"/>
              <w:ind w:right="144"/>
              <w:rPr>
                <w:sz w:val="24"/>
                <w:szCs w:val="24"/>
              </w:rPr>
            </w:pPr>
            <w:r>
              <w:rPr>
                <w:szCs w:val="24"/>
              </w:rPr>
              <w:t>Designates a nonresidential premise with peak demand of 1 Megawatt or below (i.e.  Where the demand for the previous 12 months is less than or equal to 1 megawatt) or an unmetered service located at such a premise.</w:t>
            </w:r>
          </w:p>
        </w:tc>
      </w:tr>
      <w:tr w:rsidR="007A7C12" w14:paraId="57A2AA40" w14:textId="77777777">
        <w:trPr>
          <w:gridAfter w:val="1"/>
          <w:wAfter w:w="331" w:type="dxa"/>
        </w:trPr>
        <w:tc>
          <w:tcPr>
            <w:tcW w:w="3168" w:type="dxa"/>
            <w:gridSpan w:val="4"/>
            <w:tcBorders>
              <w:top w:val="nil"/>
              <w:left w:val="nil"/>
              <w:bottom w:val="nil"/>
              <w:right w:val="nil"/>
            </w:tcBorders>
          </w:tcPr>
          <w:p w14:paraId="1587FDA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D19EE6B" w14:textId="77777777" w:rsidR="007A7C12" w:rsidRDefault="003C6D4F">
            <w:pPr>
              <w:adjustRightInd w:val="0"/>
              <w:ind w:right="144"/>
              <w:rPr>
                <w:sz w:val="24"/>
                <w:szCs w:val="24"/>
              </w:rPr>
            </w:pPr>
            <w:r>
              <w:rPr>
                <w:szCs w:val="24"/>
              </w:rPr>
              <w:t>03</w:t>
            </w:r>
          </w:p>
        </w:tc>
        <w:tc>
          <w:tcPr>
            <w:tcW w:w="144" w:type="dxa"/>
            <w:tcBorders>
              <w:top w:val="nil"/>
              <w:left w:val="nil"/>
              <w:bottom w:val="nil"/>
              <w:right w:val="nil"/>
            </w:tcBorders>
          </w:tcPr>
          <w:p w14:paraId="06DC4C0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C5E45A5" w14:textId="77777777" w:rsidR="007A7C12" w:rsidRDefault="003C6D4F">
            <w:pPr>
              <w:adjustRightInd w:val="0"/>
              <w:ind w:right="144"/>
              <w:rPr>
                <w:sz w:val="24"/>
                <w:szCs w:val="24"/>
              </w:rPr>
            </w:pPr>
            <w:r>
              <w:rPr>
                <w:szCs w:val="24"/>
              </w:rPr>
              <w:t>Large Non-residential</w:t>
            </w:r>
          </w:p>
        </w:tc>
      </w:tr>
      <w:tr w:rsidR="007A7C12" w14:paraId="3EB1924F" w14:textId="77777777">
        <w:trPr>
          <w:gridAfter w:val="2"/>
          <w:wAfter w:w="473" w:type="dxa"/>
        </w:trPr>
        <w:tc>
          <w:tcPr>
            <w:tcW w:w="4680" w:type="dxa"/>
            <w:gridSpan w:val="6"/>
            <w:tcBorders>
              <w:top w:val="nil"/>
              <w:left w:val="nil"/>
              <w:bottom w:val="nil"/>
              <w:right w:val="nil"/>
            </w:tcBorders>
          </w:tcPr>
          <w:p w14:paraId="166A34E4"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037BC7ED" w14:textId="77777777" w:rsidR="007A7C12" w:rsidRDefault="003C6D4F">
            <w:pPr>
              <w:adjustRightInd w:val="0"/>
              <w:ind w:right="144"/>
              <w:rPr>
                <w:sz w:val="24"/>
                <w:szCs w:val="24"/>
              </w:rPr>
            </w:pPr>
            <w:r>
              <w:rPr>
                <w:szCs w:val="24"/>
              </w:rPr>
              <w:t>Designates a nonresidential premise with peak demand greater than 1 Megawatt (i.e.  Where demand for at least 1 month of the previous 12 months is greater than 1 Megawatt) or an unmetered service located at such a premise.</w:t>
            </w:r>
          </w:p>
        </w:tc>
      </w:tr>
    </w:tbl>
    <w:p w14:paraId="3D46B7EB" w14:textId="77777777" w:rsidR="007A7C12" w:rsidRDefault="003C6D4F">
      <w:pPr>
        <w:tabs>
          <w:tab w:val="right" w:pos="1800"/>
          <w:tab w:val="left" w:pos="2160"/>
        </w:tabs>
        <w:adjustRightInd w:val="0"/>
        <w:ind w:left="2160" w:hanging="2160"/>
        <w:rPr>
          <w:b/>
          <w:szCs w:val="24"/>
        </w:rPr>
      </w:pPr>
      <w:r>
        <w:rPr>
          <w:szCs w:val="24"/>
        </w:rPr>
        <w:br w:type="page"/>
      </w:r>
      <w:bookmarkStart w:id="106" w:name="book14"/>
      <w:bookmarkEnd w:id="106"/>
      <w:r>
        <w:rPr>
          <w:b/>
          <w:szCs w:val="24"/>
        </w:rPr>
        <w:lastRenderedPageBreak/>
        <w:tab/>
        <w:t>Segment:</w:t>
      </w:r>
      <w:r>
        <w:rPr>
          <w:b/>
          <w:szCs w:val="24"/>
        </w:rPr>
        <w:tab/>
      </w:r>
      <w:r>
        <w:rPr>
          <w:b/>
          <w:sz w:val="40"/>
          <w:szCs w:val="24"/>
        </w:rPr>
        <w:t xml:space="preserve">REF </w:t>
      </w:r>
      <w:r>
        <w:rPr>
          <w:b/>
          <w:szCs w:val="24"/>
        </w:rPr>
        <w:t>Reference Identification (ESI ID)</w:t>
      </w:r>
    </w:p>
    <w:p w14:paraId="5D0A7654"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56A6B0D"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0E99B934"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A62AD86"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A7B8E8"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B6D8436"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375BCB2"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6D4D187"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D771238"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C02B095"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3D0D7B"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531109A" w14:textId="77777777">
        <w:tc>
          <w:tcPr>
            <w:tcW w:w="1944" w:type="dxa"/>
            <w:tcBorders>
              <w:top w:val="nil"/>
              <w:left w:val="nil"/>
              <w:bottom w:val="nil"/>
              <w:right w:val="nil"/>
            </w:tcBorders>
          </w:tcPr>
          <w:p w14:paraId="073B2139"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02762CCD"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0AA16495" w14:textId="77777777" w:rsidR="007A7C12" w:rsidRDefault="003C6D4F">
            <w:pPr>
              <w:adjustRightInd w:val="0"/>
              <w:ind w:right="144"/>
              <w:rPr>
                <w:szCs w:val="24"/>
              </w:rPr>
            </w:pPr>
            <w:r>
              <w:rPr>
                <w:szCs w:val="24"/>
              </w:rPr>
              <w:t>Required</w:t>
            </w:r>
          </w:p>
          <w:p w14:paraId="6C9C4CC5" w14:textId="77777777" w:rsidR="007A7C12" w:rsidRDefault="007A7C12">
            <w:pPr>
              <w:adjustRightInd w:val="0"/>
              <w:ind w:right="144"/>
              <w:rPr>
                <w:szCs w:val="24"/>
              </w:rPr>
            </w:pPr>
          </w:p>
          <w:p w14:paraId="433A0B95" w14:textId="77777777" w:rsidR="007A7C12" w:rsidRDefault="003C6D4F">
            <w:pPr>
              <w:adjustRightInd w:val="0"/>
              <w:ind w:right="144"/>
              <w:rPr>
                <w:szCs w:val="24"/>
              </w:rPr>
            </w:pPr>
            <w:r>
              <w:rPr>
                <w:szCs w:val="24"/>
              </w:rPr>
              <w:t>Only one REF~Q5 will be sent per transaction.</w:t>
            </w:r>
          </w:p>
          <w:p w14:paraId="24DB1E95" w14:textId="77777777" w:rsidR="007A7C12" w:rsidRDefault="007A7C12">
            <w:pPr>
              <w:adjustRightInd w:val="0"/>
              <w:ind w:right="144"/>
              <w:rPr>
                <w:sz w:val="24"/>
                <w:szCs w:val="24"/>
              </w:rPr>
            </w:pPr>
          </w:p>
        </w:tc>
      </w:tr>
      <w:tr w:rsidR="007A7C12" w14:paraId="2D288890" w14:textId="77777777">
        <w:tc>
          <w:tcPr>
            <w:tcW w:w="1944" w:type="dxa"/>
            <w:tcBorders>
              <w:top w:val="nil"/>
              <w:left w:val="nil"/>
              <w:bottom w:val="nil"/>
              <w:right w:val="nil"/>
            </w:tcBorders>
          </w:tcPr>
          <w:p w14:paraId="46568896" w14:textId="77777777" w:rsidR="007A7C12" w:rsidRDefault="007A7C12">
            <w:pPr>
              <w:adjustRightInd w:val="0"/>
              <w:ind w:right="144"/>
              <w:rPr>
                <w:sz w:val="24"/>
                <w:szCs w:val="24"/>
              </w:rPr>
            </w:pPr>
          </w:p>
        </w:tc>
        <w:tc>
          <w:tcPr>
            <w:tcW w:w="216" w:type="dxa"/>
            <w:tcBorders>
              <w:top w:val="nil"/>
              <w:left w:val="nil"/>
              <w:bottom w:val="nil"/>
              <w:right w:val="nil"/>
            </w:tcBorders>
          </w:tcPr>
          <w:p w14:paraId="00C2B584"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48BA4652" w14:textId="77777777" w:rsidR="007A7C12" w:rsidRDefault="003C6D4F">
            <w:pPr>
              <w:adjustRightInd w:val="0"/>
              <w:ind w:right="144"/>
              <w:rPr>
                <w:sz w:val="24"/>
                <w:szCs w:val="24"/>
              </w:rPr>
            </w:pPr>
            <w:r>
              <w:rPr>
                <w:szCs w:val="24"/>
              </w:rPr>
              <w:t>REF~Q5~~10111111234567890ABCDEFGHIJKLMNOPQRS</w:t>
            </w:r>
          </w:p>
        </w:tc>
      </w:tr>
    </w:tbl>
    <w:p w14:paraId="070BDA47" w14:textId="77777777" w:rsidR="007A7C12" w:rsidRDefault="007A7C12">
      <w:pPr>
        <w:adjustRightInd w:val="0"/>
        <w:rPr>
          <w:szCs w:val="24"/>
        </w:rPr>
      </w:pPr>
    </w:p>
    <w:p w14:paraId="6CC180B9" w14:textId="77777777" w:rsidR="007A7C12" w:rsidRDefault="003C6D4F">
      <w:pPr>
        <w:adjustRightInd w:val="0"/>
        <w:jc w:val="center"/>
        <w:rPr>
          <w:b/>
          <w:szCs w:val="24"/>
        </w:rPr>
      </w:pPr>
      <w:r>
        <w:rPr>
          <w:b/>
          <w:szCs w:val="24"/>
        </w:rPr>
        <w:t>Data Element Summary</w:t>
      </w:r>
    </w:p>
    <w:p w14:paraId="56743C7B"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4411D84"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0C6B7471" w14:textId="77777777">
        <w:tc>
          <w:tcPr>
            <w:tcW w:w="1007" w:type="dxa"/>
            <w:tcBorders>
              <w:top w:val="nil"/>
              <w:left w:val="nil"/>
              <w:bottom w:val="nil"/>
              <w:right w:val="nil"/>
            </w:tcBorders>
          </w:tcPr>
          <w:p w14:paraId="11161AD6"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103AF8"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41B2EA8D"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7DCEE61"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1B1B9D5"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A32FBDD"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0F5452B" w14:textId="77777777" w:rsidR="007A7C12" w:rsidRDefault="003C6D4F">
            <w:pPr>
              <w:adjustRightInd w:val="0"/>
              <w:ind w:right="144"/>
              <w:rPr>
                <w:sz w:val="24"/>
                <w:szCs w:val="24"/>
              </w:rPr>
            </w:pPr>
            <w:r>
              <w:rPr>
                <w:b/>
                <w:szCs w:val="24"/>
              </w:rPr>
              <w:t>ID 2/3</w:t>
            </w:r>
          </w:p>
        </w:tc>
      </w:tr>
      <w:tr w:rsidR="007A7C12" w14:paraId="3F6EE4AE" w14:textId="77777777">
        <w:trPr>
          <w:gridAfter w:val="1"/>
          <w:wAfter w:w="330" w:type="dxa"/>
        </w:trPr>
        <w:tc>
          <w:tcPr>
            <w:tcW w:w="2980" w:type="dxa"/>
            <w:gridSpan w:val="3"/>
            <w:tcBorders>
              <w:top w:val="nil"/>
              <w:left w:val="nil"/>
              <w:bottom w:val="nil"/>
              <w:right w:val="nil"/>
            </w:tcBorders>
          </w:tcPr>
          <w:p w14:paraId="115EC33C"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B748067" w14:textId="77777777" w:rsidR="007A7C12" w:rsidRDefault="003C6D4F">
            <w:pPr>
              <w:adjustRightInd w:val="0"/>
              <w:ind w:right="144"/>
              <w:rPr>
                <w:sz w:val="24"/>
                <w:szCs w:val="24"/>
              </w:rPr>
            </w:pPr>
            <w:r>
              <w:rPr>
                <w:szCs w:val="24"/>
              </w:rPr>
              <w:t>Code qualifying the Reference Identification</w:t>
            </w:r>
          </w:p>
        </w:tc>
      </w:tr>
      <w:tr w:rsidR="007A7C12" w14:paraId="08693E3C" w14:textId="77777777">
        <w:trPr>
          <w:gridAfter w:val="1"/>
          <w:wAfter w:w="331" w:type="dxa"/>
        </w:trPr>
        <w:tc>
          <w:tcPr>
            <w:tcW w:w="3168" w:type="dxa"/>
            <w:gridSpan w:val="4"/>
            <w:tcBorders>
              <w:top w:val="nil"/>
              <w:left w:val="nil"/>
              <w:bottom w:val="nil"/>
              <w:right w:val="nil"/>
            </w:tcBorders>
          </w:tcPr>
          <w:p w14:paraId="1C47CB64"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9528F8D" w14:textId="77777777" w:rsidR="007A7C12" w:rsidRDefault="003C6D4F">
            <w:pPr>
              <w:adjustRightInd w:val="0"/>
              <w:ind w:right="144"/>
              <w:rPr>
                <w:sz w:val="24"/>
                <w:szCs w:val="24"/>
              </w:rPr>
            </w:pPr>
            <w:r>
              <w:rPr>
                <w:szCs w:val="24"/>
              </w:rPr>
              <w:t>Q5</w:t>
            </w:r>
          </w:p>
        </w:tc>
        <w:tc>
          <w:tcPr>
            <w:tcW w:w="144" w:type="dxa"/>
            <w:tcBorders>
              <w:top w:val="nil"/>
              <w:left w:val="nil"/>
              <w:bottom w:val="nil"/>
              <w:right w:val="nil"/>
            </w:tcBorders>
          </w:tcPr>
          <w:p w14:paraId="3F59CDFE"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34064D5" w14:textId="77777777" w:rsidR="007A7C12" w:rsidRDefault="003C6D4F">
            <w:pPr>
              <w:adjustRightInd w:val="0"/>
              <w:ind w:right="144"/>
              <w:rPr>
                <w:sz w:val="24"/>
                <w:szCs w:val="24"/>
              </w:rPr>
            </w:pPr>
            <w:r>
              <w:rPr>
                <w:szCs w:val="24"/>
              </w:rPr>
              <w:t>Property Control Number</w:t>
            </w:r>
          </w:p>
        </w:tc>
      </w:tr>
      <w:tr w:rsidR="007A7C12" w14:paraId="509FA7C0" w14:textId="77777777">
        <w:trPr>
          <w:gridAfter w:val="2"/>
          <w:wAfter w:w="473" w:type="dxa"/>
        </w:trPr>
        <w:tc>
          <w:tcPr>
            <w:tcW w:w="4680" w:type="dxa"/>
            <w:gridSpan w:val="6"/>
            <w:tcBorders>
              <w:top w:val="nil"/>
              <w:left w:val="nil"/>
              <w:bottom w:val="nil"/>
              <w:right w:val="nil"/>
            </w:tcBorders>
          </w:tcPr>
          <w:p w14:paraId="48854B34"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CA2E7B4" w14:textId="77777777" w:rsidR="007A7C12" w:rsidRDefault="003C6D4F">
            <w:pPr>
              <w:adjustRightInd w:val="0"/>
              <w:ind w:right="144"/>
              <w:rPr>
                <w:sz w:val="24"/>
                <w:szCs w:val="24"/>
              </w:rPr>
            </w:pPr>
            <w:r>
              <w:rPr>
                <w:szCs w:val="24"/>
              </w:rPr>
              <w:t>Electric Service Identifier (ESI ID)</w:t>
            </w:r>
          </w:p>
        </w:tc>
      </w:tr>
      <w:tr w:rsidR="007A7C12" w14:paraId="25A8E42F" w14:textId="77777777">
        <w:tc>
          <w:tcPr>
            <w:tcW w:w="1007" w:type="dxa"/>
            <w:tcBorders>
              <w:top w:val="nil"/>
              <w:left w:val="nil"/>
              <w:bottom w:val="nil"/>
              <w:right w:val="nil"/>
            </w:tcBorders>
          </w:tcPr>
          <w:p w14:paraId="17F355E8"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D3360FF" w14:textId="77777777" w:rsidR="007A7C12" w:rsidRDefault="003C6D4F">
            <w:pPr>
              <w:adjustRightInd w:val="0"/>
              <w:ind w:right="144"/>
              <w:jc w:val="center"/>
              <w:rPr>
                <w:sz w:val="24"/>
                <w:szCs w:val="24"/>
              </w:rPr>
            </w:pPr>
            <w:r>
              <w:rPr>
                <w:b/>
                <w:szCs w:val="24"/>
              </w:rPr>
              <w:t>REF03</w:t>
            </w:r>
          </w:p>
        </w:tc>
        <w:tc>
          <w:tcPr>
            <w:tcW w:w="892" w:type="dxa"/>
            <w:tcBorders>
              <w:top w:val="nil"/>
              <w:left w:val="nil"/>
              <w:bottom w:val="nil"/>
              <w:right w:val="nil"/>
            </w:tcBorders>
          </w:tcPr>
          <w:p w14:paraId="671D0DEC" w14:textId="77777777" w:rsidR="007A7C12" w:rsidRDefault="003C6D4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0ABF72A" w14:textId="77777777" w:rsidR="007A7C12" w:rsidRDefault="003C6D4F">
            <w:pPr>
              <w:adjustRightInd w:val="0"/>
              <w:ind w:right="144"/>
              <w:rPr>
                <w:sz w:val="24"/>
                <w:szCs w:val="24"/>
              </w:rPr>
            </w:pPr>
            <w:r>
              <w:rPr>
                <w:b/>
                <w:szCs w:val="24"/>
              </w:rPr>
              <w:t>Description</w:t>
            </w:r>
          </w:p>
        </w:tc>
        <w:tc>
          <w:tcPr>
            <w:tcW w:w="432" w:type="dxa"/>
            <w:tcBorders>
              <w:top w:val="nil"/>
              <w:left w:val="nil"/>
              <w:bottom w:val="nil"/>
              <w:right w:val="nil"/>
            </w:tcBorders>
          </w:tcPr>
          <w:p w14:paraId="4035FDB2"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2525DAB"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CE05850" w14:textId="77777777" w:rsidR="007A7C12" w:rsidRDefault="003C6D4F">
            <w:pPr>
              <w:adjustRightInd w:val="0"/>
              <w:ind w:right="144"/>
              <w:rPr>
                <w:sz w:val="24"/>
                <w:szCs w:val="24"/>
              </w:rPr>
            </w:pPr>
            <w:r>
              <w:rPr>
                <w:b/>
                <w:szCs w:val="24"/>
              </w:rPr>
              <w:t>AN 1/80</w:t>
            </w:r>
          </w:p>
        </w:tc>
      </w:tr>
      <w:tr w:rsidR="007A7C12" w14:paraId="792BB7B2" w14:textId="77777777">
        <w:trPr>
          <w:gridAfter w:val="1"/>
          <w:wAfter w:w="330" w:type="dxa"/>
        </w:trPr>
        <w:tc>
          <w:tcPr>
            <w:tcW w:w="2980" w:type="dxa"/>
            <w:gridSpan w:val="3"/>
            <w:tcBorders>
              <w:top w:val="nil"/>
              <w:left w:val="nil"/>
              <w:bottom w:val="nil"/>
              <w:right w:val="nil"/>
            </w:tcBorders>
          </w:tcPr>
          <w:p w14:paraId="5B46A0DC"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F960432" w14:textId="77777777" w:rsidR="007A7C12" w:rsidRDefault="003C6D4F">
            <w:pPr>
              <w:adjustRightInd w:val="0"/>
              <w:ind w:right="144"/>
              <w:rPr>
                <w:sz w:val="24"/>
                <w:szCs w:val="24"/>
              </w:rPr>
            </w:pPr>
            <w:r>
              <w:rPr>
                <w:szCs w:val="24"/>
              </w:rPr>
              <w:t>A free-form description to clarify the related data elements and their content</w:t>
            </w:r>
          </w:p>
        </w:tc>
      </w:tr>
      <w:tr w:rsidR="007A7C12" w14:paraId="7D720A7C" w14:textId="77777777">
        <w:trPr>
          <w:gridAfter w:val="1"/>
          <w:wAfter w:w="330" w:type="dxa"/>
        </w:trPr>
        <w:tc>
          <w:tcPr>
            <w:tcW w:w="2980" w:type="dxa"/>
            <w:gridSpan w:val="3"/>
            <w:tcBorders>
              <w:top w:val="nil"/>
              <w:left w:val="nil"/>
              <w:bottom w:val="nil"/>
              <w:right w:val="nil"/>
            </w:tcBorders>
          </w:tcPr>
          <w:p w14:paraId="1D331716"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C095E5D" w14:textId="77777777" w:rsidR="007A7C12" w:rsidRDefault="003C6D4F">
            <w:pPr>
              <w:adjustRightInd w:val="0"/>
              <w:ind w:right="144"/>
              <w:rPr>
                <w:szCs w:val="24"/>
              </w:rPr>
            </w:pPr>
            <w:r>
              <w:rPr>
                <w:szCs w:val="24"/>
              </w:rPr>
              <w:t>ESI ID</w:t>
            </w:r>
          </w:p>
          <w:p w14:paraId="1E75F88B" w14:textId="77777777" w:rsidR="007A7C12" w:rsidRDefault="007A7C12">
            <w:pPr>
              <w:adjustRightInd w:val="0"/>
              <w:ind w:right="144"/>
              <w:rPr>
                <w:szCs w:val="24"/>
              </w:rPr>
            </w:pPr>
          </w:p>
          <w:p w14:paraId="2ECCAF69" w14:textId="77777777" w:rsidR="007A7C12" w:rsidRDefault="003C6D4F">
            <w:pPr>
              <w:adjustRightInd w:val="0"/>
              <w:ind w:right="144"/>
              <w:rPr>
                <w:sz w:val="24"/>
                <w:szCs w:val="24"/>
              </w:rPr>
            </w:pPr>
            <w:r>
              <w:rPr>
                <w:szCs w:val="24"/>
              </w:rPr>
              <w:t>ESI ID will only contain uppercase letters (A to Z) and digits (0 to 9).  Note that punctuation (spaces, dashes, etc.) and special characters must be excluded. ESI ID length must be at least 8 and no more than 36 characters.</w:t>
            </w:r>
          </w:p>
        </w:tc>
      </w:tr>
    </w:tbl>
    <w:p w14:paraId="1B0931DB" w14:textId="77777777" w:rsidR="007A7C12" w:rsidRDefault="003C6D4F">
      <w:pPr>
        <w:tabs>
          <w:tab w:val="right" w:pos="1800"/>
          <w:tab w:val="left" w:pos="2160"/>
        </w:tabs>
        <w:adjustRightInd w:val="0"/>
        <w:ind w:left="2160" w:hanging="2160"/>
        <w:rPr>
          <w:b/>
          <w:szCs w:val="24"/>
        </w:rPr>
      </w:pPr>
      <w:r>
        <w:rPr>
          <w:szCs w:val="24"/>
        </w:rPr>
        <w:br w:type="page"/>
      </w:r>
      <w:bookmarkStart w:id="107" w:name="book15"/>
      <w:bookmarkEnd w:id="107"/>
      <w:r>
        <w:rPr>
          <w:b/>
          <w:szCs w:val="24"/>
        </w:rPr>
        <w:lastRenderedPageBreak/>
        <w:tab/>
        <w:t>Segment:</w:t>
      </w:r>
      <w:r>
        <w:rPr>
          <w:b/>
          <w:szCs w:val="24"/>
        </w:rPr>
        <w:tab/>
      </w:r>
      <w:r>
        <w:rPr>
          <w:b/>
          <w:sz w:val="40"/>
          <w:szCs w:val="24"/>
        </w:rPr>
        <w:t xml:space="preserve">REF </w:t>
      </w:r>
      <w:r>
        <w:rPr>
          <w:b/>
          <w:szCs w:val="24"/>
        </w:rPr>
        <w:t>Reference Identification (Switch Hold Indicator Payment Plan)</w:t>
      </w:r>
    </w:p>
    <w:p w14:paraId="4ACA6D4F"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2D045DE"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B152B25"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24E796"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0D5215D"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2B6DA548"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86A9359"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BA38F28"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CB7B27E"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E47781E"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6D809E9"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641725C6" w14:textId="77777777">
        <w:tc>
          <w:tcPr>
            <w:tcW w:w="1944" w:type="dxa"/>
            <w:tcBorders>
              <w:top w:val="nil"/>
              <w:left w:val="nil"/>
              <w:bottom w:val="nil"/>
              <w:right w:val="nil"/>
            </w:tcBorders>
          </w:tcPr>
          <w:p w14:paraId="590128E1"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1C8A15AF"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786E9B29" w14:textId="77777777" w:rsidR="007A7C12" w:rsidRDefault="003C6D4F">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464363C3" w14:textId="77777777" w:rsidR="007A7C12" w:rsidRDefault="007A7C12">
            <w:pPr>
              <w:adjustRightInd w:val="0"/>
              <w:ind w:right="144"/>
              <w:rPr>
                <w:szCs w:val="24"/>
              </w:rPr>
            </w:pPr>
          </w:p>
          <w:p w14:paraId="22571106" w14:textId="77777777" w:rsidR="007A7C12" w:rsidRDefault="003C6D4F">
            <w:pPr>
              <w:adjustRightInd w:val="0"/>
              <w:ind w:right="144"/>
              <w:rPr>
                <w:szCs w:val="24"/>
              </w:rPr>
            </w:pPr>
            <w:r>
              <w:rPr>
                <w:szCs w:val="24"/>
              </w:rPr>
              <w:t>Only one REF~SP will be sent per transaction.</w:t>
            </w:r>
          </w:p>
          <w:p w14:paraId="0134DD37" w14:textId="77777777" w:rsidR="007A7C12" w:rsidRDefault="007A7C12">
            <w:pPr>
              <w:adjustRightInd w:val="0"/>
              <w:ind w:right="144"/>
              <w:rPr>
                <w:sz w:val="24"/>
                <w:szCs w:val="24"/>
              </w:rPr>
            </w:pPr>
          </w:p>
        </w:tc>
      </w:tr>
      <w:tr w:rsidR="007A7C12" w14:paraId="0A9C81DD" w14:textId="77777777">
        <w:tc>
          <w:tcPr>
            <w:tcW w:w="1944" w:type="dxa"/>
            <w:tcBorders>
              <w:top w:val="nil"/>
              <w:left w:val="nil"/>
              <w:bottom w:val="nil"/>
              <w:right w:val="nil"/>
            </w:tcBorders>
          </w:tcPr>
          <w:p w14:paraId="67110FDE" w14:textId="77777777" w:rsidR="007A7C12" w:rsidRDefault="007A7C12">
            <w:pPr>
              <w:adjustRightInd w:val="0"/>
              <w:ind w:right="144"/>
              <w:rPr>
                <w:sz w:val="24"/>
                <w:szCs w:val="24"/>
              </w:rPr>
            </w:pPr>
          </w:p>
        </w:tc>
        <w:tc>
          <w:tcPr>
            <w:tcW w:w="216" w:type="dxa"/>
            <w:tcBorders>
              <w:top w:val="nil"/>
              <w:left w:val="nil"/>
              <w:bottom w:val="nil"/>
              <w:right w:val="nil"/>
            </w:tcBorders>
          </w:tcPr>
          <w:p w14:paraId="149AB562"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0E2D1C23" w14:textId="77777777" w:rsidR="007A7C12" w:rsidRDefault="003C6D4F">
            <w:pPr>
              <w:adjustRightInd w:val="0"/>
              <w:ind w:right="144"/>
              <w:rPr>
                <w:szCs w:val="24"/>
              </w:rPr>
            </w:pPr>
            <w:r>
              <w:rPr>
                <w:szCs w:val="24"/>
              </w:rPr>
              <w:t>Create ESI ID Request: Not Used</w:t>
            </w:r>
          </w:p>
          <w:p w14:paraId="739D32A5" w14:textId="77777777" w:rsidR="007A7C12" w:rsidRDefault="003C6D4F">
            <w:pPr>
              <w:adjustRightInd w:val="0"/>
              <w:ind w:right="144"/>
              <w:rPr>
                <w:szCs w:val="24"/>
              </w:rPr>
            </w:pPr>
            <w:r>
              <w:rPr>
                <w:szCs w:val="24"/>
              </w:rPr>
              <w:t>Change ESI ID Information Request: Required if changing this item</w:t>
            </w:r>
          </w:p>
          <w:p w14:paraId="70ACCC2A" w14:textId="77777777" w:rsidR="007A7C12" w:rsidRDefault="003C6D4F">
            <w:pPr>
              <w:adjustRightInd w:val="0"/>
              <w:ind w:right="144"/>
              <w:rPr>
                <w:szCs w:val="24"/>
              </w:rPr>
            </w:pPr>
            <w:r>
              <w:rPr>
                <w:szCs w:val="24"/>
              </w:rPr>
              <w:t>Retire ESI ID Request: Not Used</w:t>
            </w:r>
          </w:p>
          <w:p w14:paraId="30215A93" w14:textId="77777777" w:rsidR="007A7C12" w:rsidRDefault="007A7C12">
            <w:pPr>
              <w:adjustRightInd w:val="0"/>
              <w:ind w:right="144"/>
              <w:rPr>
                <w:sz w:val="24"/>
                <w:szCs w:val="24"/>
              </w:rPr>
            </w:pPr>
          </w:p>
        </w:tc>
      </w:tr>
      <w:tr w:rsidR="007A7C12" w14:paraId="1E6348B6" w14:textId="77777777">
        <w:tc>
          <w:tcPr>
            <w:tcW w:w="1944" w:type="dxa"/>
            <w:tcBorders>
              <w:top w:val="nil"/>
              <w:left w:val="nil"/>
              <w:bottom w:val="nil"/>
              <w:right w:val="nil"/>
            </w:tcBorders>
          </w:tcPr>
          <w:p w14:paraId="312EA133" w14:textId="77777777" w:rsidR="007A7C12" w:rsidRDefault="007A7C12">
            <w:pPr>
              <w:adjustRightInd w:val="0"/>
              <w:ind w:right="144"/>
              <w:rPr>
                <w:sz w:val="24"/>
                <w:szCs w:val="24"/>
              </w:rPr>
            </w:pPr>
          </w:p>
        </w:tc>
        <w:tc>
          <w:tcPr>
            <w:tcW w:w="216" w:type="dxa"/>
            <w:tcBorders>
              <w:top w:val="nil"/>
              <w:left w:val="nil"/>
              <w:bottom w:val="nil"/>
              <w:right w:val="nil"/>
            </w:tcBorders>
          </w:tcPr>
          <w:p w14:paraId="64EAF7EB"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2535DCC5" w14:textId="77777777" w:rsidR="007A7C12" w:rsidRDefault="003C6D4F">
            <w:pPr>
              <w:adjustRightInd w:val="0"/>
              <w:ind w:right="144"/>
              <w:rPr>
                <w:sz w:val="24"/>
                <w:szCs w:val="24"/>
              </w:rPr>
            </w:pPr>
            <w:r>
              <w:rPr>
                <w:szCs w:val="24"/>
              </w:rPr>
              <w:t>REF~SP~SHA</w:t>
            </w:r>
          </w:p>
        </w:tc>
      </w:tr>
    </w:tbl>
    <w:p w14:paraId="61E92B1B" w14:textId="77777777" w:rsidR="007A7C12" w:rsidRDefault="007A7C12">
      <w:pPr>
        <w:adjustRightInd w:val="0"/>
        <w:rPr>
          <w:szCs w:val="24"/>
        </w:rPr>
      </w:pPr>
    </w:p>
    <w:p w14:paraId="4927A577" w14:textId="77777777" w:rsidR="007A7C12" w:rsidRDefault="003C6D4F">
      <w:pPr>
        <w:adjustRightInd w:val="0"/>
        <w:jc w:val="center"/>
        <w:rPr>
          <w:b/>
          <w:szCs w:val="24"/>
        </w:rPr>
      </w:pPr>
      <w:r>
        <w:rPr>
          <w:b/>
          <w:szCs w:val="24"/>
        </w:rPr>
        <w:t>Data Element Summary</w:t>
      </w:r>
    </w:p>
    <w:p w14:paraId="1103AD56"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51D6D52"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5F2C8D9C" w14:textId="77777777">
        <w:tc>
          <w:tcPr>
            <w:tcW w:w="1007" w:type="dxa"/>
            <w:tcBorders>
              <w:top w:val="nil"/>
              <w:left w:val="nil"/>
              <w:bottom w:val="nil"/>
              <w:right w:val="nil"/>
            </w:tcBorders>
          </w:tcPr>
          <w:p w14:paraId="64F7BBA7"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EE6DFD8"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4A2623B4"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34A01C"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1EF2557"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E786C46"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CDE81F5" w14:textId="77777777" w:rsidR="007A7C12" w:rsidRDefault="003C6D4F">
            <w:pPr>
              <w:adjustRightInd w:val="0"/>
              <w:ind w:right="144"/>
              <w:rPr>
                <w:sz w:val="24"/>
                <w:szCs w:val="24"/>
              </w:rPr>
            </w:pPr>
            <w:r>
              <w:rPr>
                <w:b/>
                <w:szCs w:val="24"/>
              </w:rPr>
              <w:t>ID 2/3</w:t>
            </w:r>
          </w:p>
        </w:tc>
      </w:tr>
      <w:tr w:rsidR="007A7C12" w14:paraId="0748F6CC" w14:textId="77777777">
        <w:trPr>
          <w:gridAfter w:val="1"/>
          <w:wAfter w:w="330" w:type="dxa"/>
        </w:trPr>
        <w:tc>
          <w:tcPr>
            <w:tcW w:w="2980" w:type="dxa"/>
            <w:gridSpan w:val="3"/>
            <w:tcBorders>
              <w:top w:val="nil"/>
              <w:left w:val="nil"/>
              <w:bottom w:val="nil"/>
              <w:right w:val="nil"/>
            </w:tcBorders>
          </w:tcPr>
          <w:p w14:paraId="4B41924E"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D96A51C" w14:textId="77777777" w:rsidR="007A7C12" w:rsidRDefault="003C6D4F">
            <w:pPr>
              <w:adjustRightInd w:val="0"/>
              <w:ind w:right="144"/>
              <w:rPr>
                <w:sz w:val="24"/>
                <w:szCs w:val="24"/>
              </w:rPr>
            </w:pPr>
            <w:r>
              <w:rPr>
                <w:szCs w:val="24"/>
              </w:rPr>
              <w:t>Code qualifying the Reference Identification</w:t>
            </w:r>
          </w:p>
        </w:tc>
      </w:tr>
      <w:tr w:rsidR="007A7C12" w14:paraId="779EB38B" w14:textId="77777777">
        <w:trPr>
          <w:gridAfter w:val="1"/>
          <w:wAfter w:w="331" w:type="dxa"/>
        </w:trPr>
        <w:tc>
          <w:tcPr>
            <w:tcW w:w="3168" w:type="dxa"/>
            <w:gridSpan w:val="4"/>
            <w:tcBorders>
              <w:top w:val="nil"/>
              <w:left w:val="nil"/>
              <w:bottom w:val="nil"/>
              <w:right w:val="nil"/>
            </w:tcBorders>
          </w:tcPr>
          <w:p w14:paraId="1530988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457164F" w14:textId="77777777" w:rsidR="007A7C12" w:rsidRDefault="003C6D4F">
            <w:pPr>
              <w:adjustRightInd w:val="0"/>
              <w:ind w:right="144"/>
              <w:rPr>
                <w:sz w:val="24"/>
                <w:szCs w:val="24"/>
              </w:rPr>
            </w:pPr>
            <w:r>
              <w:rPr>
                <w:szCs w:val="24"/>
              </w:rPr>
              <w:t>SP</w:t>
            </w:r>
          </w:p>
        </w:tc>
        <w:tc>
          <w:tcPr>
            <w:tcW w:w="144" w:type="dxa"/>
            <w:tcBorders>
              <w:top w:val="nil"/>
              <w:left w:val="nil"/>
              <w:bottom w:val="nil"/>
              <w:right w:val="nil"/>
            </w:tcBorders>
          </w:tcPr>
          <w:p w14:paraId="1BFF83D5"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4713F85" w14:textId="77777777" w:rsidR="007A7C12" w:rsidRDefault="003C6D4F">
            <w:pPr>
              <w:adjustRightInd w:val="0"/>
              <w:ind w:right="144"/>
              <w:rPr>
                <w:sz w:val="24"/>
                <w:szCs w:val="24"/>
              </w:rPr>
            </w:pPr>
            <w:r>
              <w:rPr>
                <w:szCs w:val="24"/>
              </w:rPr>
              <w:t>Scan Line</w:t>
            </w:r>
          </w:p>
        </w:tc>
      </w:tr>
      <w:tr w:rsidR="007A7C12" w14:paraId="055EA9D6" w14:textId="77777777">
        <w:trPr>
          <w:gridAfter w:val="2"/>
          <w:wAfter w:w="473" w:type="dxa"/>
        </w:trPr>
        <w:tc>
          <w:tcPr>
            <w:tcW w:w="4680" w:type="dxa"/>
            <w:gridSpan w:val="6"/>
            <w:tcBorders>
              <w:top w:val="nil"/>
              <w:left w:val="nil"/>
              <w:bottom w:val="nil"/>
              <w:right w:val="nil"/>
            </w:tcBorders>
          </w:tcPr>
          <w:p w14:paraId="1E5AE0B9"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1F6BCB30" w14:textId="77777777" w:rsidR="007A7C12" w:rsidRDefault="003C6D4F">
            <w:pPr>
              <w:adjustRightInd w:val="0"/>
              <w:ind w:right="144"/>
              <w:rPr>
                <w:sz w:val="24"/>
                <w:szCs w:val="24"/>
              </w:rPr>
            </w:pPr>
            <w:r>
              <w:rPr>
                <w:szCs w:val="24"/>
              </w:rPr>
              <w:t>Switch Hold Indicator Payment Plan</w:t>
            </w:r>
          </w:p>
        </w:tc>
      </w:tr>
      <w:tr w:rsidR="007A7C12" w14:paraId="067AE087" w14:textId="77777777">
        <w:tc>
          <w:tcPr>
            <w:tcW w:w="1007" w:type="dxa"/>
            <w:tcBorders>
              <w:top w:val="nil"/>
              <w:left w:val="nil"/>
              <w:bottom w:val="nil"/>
              <w:right w:val="nil"/>
            </w:tcBorders>
          </w:tcPr>
          <w:p w14:paraId="1BA62F77"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5177AEF6"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777FFF30"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46DBCE4"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0F43266"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333E360B"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4AC064E" w14:textId="77777777" w:rsidR="007A7C12" w:rsidRDefault="003C6D4F">
            <w:pPr>
              <w:adjustRightInd w:val="0"/>
              <w:ind w:right="144"/>
              <w:rPr>
                <w:sz w:val="24"/>
                <w:szCs w:val="24"/>
              </w:rPr>
            </w:pPr>
            <w:r>
              <w:rPr>
                <w:b/>
                <w:szCs w:val="24"/>
              </w:rPr>
              <w:t>AN 1/30</w:t>
            </w:r>
          </w:p>
        </w:tc>
      </w:tr>
      <w:tr w:rsidR="007A7C12" w14:paraId="26B6E69E" w14:textId="77777777">
        <w:trPr>
          <w:gridAfter w:val="1"/>
          <w:wAfter w:w="330" w:type="dxa"/>
        </w:trPr>
        <w:tc>
          <w:tcPr>
            <w:tcW w:w="2980" w:type="dxa"/>
            <w:gridSpan w:val="3"/>
            <w:tcBorders>
              <w:top w:val="nil"/>
              <w:left w:val="nil"/>
              <w:bottom w:val="nil"/>
              <w:right w:val="nil"/>
            </w:tcBorders>
          </w:tcPr>
          <w:p w14:paraId="3304526B"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7DA8F43"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2C34C952" w14:textId="77777777">
        <w:trPr>
          <w:gridAfter w:val="1"/>
          <w:wAfter w:w="331" w:type="dxa"/>
        </w:trPr>
        <w:tc>
          <w:tcPr>
            <w:tcW w:w="3168" w:type="dxa"/>
            <w:gridSpan w:val="4"/>
            <w:tcBorders>
              <w:top w:val="nil"/>
              <w:left w:val="nil"/>
              <w:bottom w:val="nil"/>
              <w:right w:val="nil"/>
            </w:tcBorders>
          </w:tcPr>
          <w:p w14:paraId="51B9F6B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63BAB77" w14:textId="77777777" w:rsidR="007A7C12" w:rsidRDefault="003C6D4F">
            <w:pPr>
              <w:adjustRightInd w:val="0"/>
              <w:ind w:right="144"/>
              <w:rPr>
                <w:sz w:val="24"/>
                <w:szCs w:val="24"/>
              </w:rPr>
            </w:pPr>
            <w:r>
              <w:rPr>
                <w:szCs w:val="24"/>
              </w:rPr>
              <w:t>SHA</w:t>
            </w:r>
          </w:p>
        </w:tc>
        <w:tc>
          <w:tcPr>
            <w:tcW w:w="144" w:type="dxa"/>
            <w:tcBorders>
              <w:top w:val="nil"/>
              <w:left w:val="nil"/>
              <w:bottom w:val="nil"/>
              <w:right w:val="nil"/>
            </w:tcBorders>
          </w:tcPr>
          <w:p w14:paraId="1A2DE945"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E5ACB43" w14:textId="77777777" w:rsidR="007A7C12" w:rsidRDefault="003C6D4F">
            <w:pPr>
              <w:adjustRightInd w:val="0"/>
              <w:ind w:right="144"/>
              <w:rPr>
                <w:sz w:val="24"/>
                <w:szCs w:val="24"/>
              </w:rPr>
            </w:pPr>
            <w:r>
              <w:rPr>
                <w:szCs w:val="24"/>
              </w:rPr>
              <w:t>Switch Hold Added</w:t>
            </w:r>
          </w:p>
        </w:tc>
      </w:tr>
      <w:tr w:rsidR="007A7C12" w14:paraId="7EABBD23" w14:textId="77777777">
        <w:trPr>
          <w:gridAfter w:val="1"/>
          <w:wAfter w:w="331" w:type="dxa"/>
        </w:trPr>
        <w:tc>
          <w:tcPr>
            <w:tcW w:w="3168" w:type="dxa"/>
            <w:gridSpan w:val="4"/>
            <w:tcBorders>
              <w:top w:val="nil"/>
              <w:left w:val="nil"/>
              <w:bottom w:val="nil"/>
              <w:right w:val="nil"/>
            </w:tcBorders>
          </w:tcPr>
          <w:p w14:paraId="001C0B8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EF42C57" w14:textId="77777777" w:rsidR="007A7C12" w:rsidRDefault="003C6D4F">
            <w:pPr>
              <w:adjustRightInd w:val="0"/>
              <w:ind w:right="144"/>
              <w:rPr>
                <w:sz w:val="24"/>
                <w:szCs w:val="24"/>
              </w:rPr>
            </w:pPr>
            <w:r>
              <w:rPr>
                <w:szCs w:val="24"/>
              </w:rPr>
              <w:t>SHR</w:t>
            </w:r>
          </w:p>
        </w:tc>
        <w:tc>
          <w:tcPr>
            <w:tcW w:w="144" w:type="dxa"/>
            <w:tcBorders>
              <w:top w:val="nil"/>
              <w:left w:val="nil"/>
              <w:bottom w:val="nil"/>
              <w:right w:val="nil"/>
            </w:tcBorders>
          </w:tcPr>
          <w:p w14:paraId="0855D2B6"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F814E75" w14:textId="77777777" w:rsidR="007A7C12" w:rsidRDefault="003C6D4F">
            <w:pPr>
              <w:adjustRightInd w:val="0"/>
              <w:ind w:right="144"/>
              <w:rPr>
                <w:sz w:val="24"/>
                <w:szCs w:val="24"/>
              </w:rPr>
            </w:pPr>
            <w:r>
              <w:rPr>
                <w:szCs w:val="24"/>
              </w:rPr>
              <w:t>Switch Hold Removed</w:t>
            </w:r>
          </w:p>
        </w:tc>
      </w:tr>
    </w:tbl>
    <w:p w14:paraId="1D83D15E" w14:textId="77777777" w:rsidR="007A7C12" w:rsidRDefault="003C6D4F">
      <w:pPr>
        <w:tabs>
          <w:tab w:val="right" w:pos="1800"/>
          <w:tab w:val="left" w:pos="2160"/>
        </w:tabs>
        <w:adjustRightInd w:val="0"/>
        <w:ind w:left="2160" w:hanging="2160"/>
        <w:rPr>
          <w:b/>
          <w:szCs w:val="24"/>
        </w:rPr>
      </w:pPr>
      <w:r>
        <w:rPr>
          <w:szCs w:val="24"/>
        </w:rPr>
        <w:br w:type="page"/>
      </w:r>
      <w:bookmarkStart w:id="108" w:name="book16"/>
      <w:bookmarkEnd w:id="108"/>
      <w:r>
        <w:rPr>
          <w:b/>
          <w:szCs w:val="24"/>
        </w:rPr>
        <w:lastRenderedPageBreak/>
        <w:tab/>
        <w:t>Segment:</w:t>
      </w:r>
      <w:r>
        <w:rPr>
          <w:b/>
          <w:szCs w:val="24"/>
        </w:rPr>
        <w:tab/>
      </w:r>
      <w:r>
        <w:rPr>
          <w:b/>
          <w:sz w:val="40"/>
          <w:szCs w:val="24"/>
        </w:rPr>
        <w:t xml:space="preserve">REF </w:t>
      </w:r>
      <w:r>
        <w:rPr>
          <w:b/>
          <w:szCs w:val="24"/>
        </w:rPr>
        <w:t>Reference Identification (Station ID)</w:t>
      </w:r>
    </w:p>
    <w:p w14:paraId="6503BB1E"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B2E6209"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1D73E1F1"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AF98E5"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8894176"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54A13584"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78EFE24"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53B88837"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94E775A"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2459B94"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36E351D"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581B4024" w14:textId="77777777">
        <w:tc>
          <w:tcPr>
            <w:tcW w:w="1944" w:type="dxa"/>
            <w:tcBorders>
              <w:top w:val="nil"/>
              <w:left w:val="nil"/>
              <w:bottom w:val="nil"/>
              <w:right w:val="nil"/>
            </w:tcBorders>
          </w:tcPr>
          <w:p w14:paraId="75F863CA"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55192D73"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41F1725D" w14:textId="77777777" w:rsidR="007A7C12" w:rsidRDefault="003C6D4F">
            <w:pPr>
              <w:adjustRightInd w:val="0"/>
              <w:ind w:right="144"/>
              <w:rPr>
                <w:szCs w:val="24"/>
              </w:rPr>
            </w:pPr>
            <w:r>
              <w:rPr>
                <w:szCs w:val="24"/>
              </w:rPr>
              <w:t>The value shall correspond to an ERCOT-defined Station ID that is published on the ERCOT website.</w:t>
            </w:r>
          </w:p>
          <w:p w14:paraId="66BD2E9A" w14:textId="77777777" w:rsidR="007A7C12" w:rsidRDefault="007A7C12">
            <w:pPr>
              <w:adjustRightInd w:val="0"/>
              <w:ind w:right="144"/>
              <w:rPr>
                <w:szCs w:val="24"/>
              </w:rPr>
            </w:pPr>
          </w:p>
          <w:p w14:paraId="02B1BB77" w14:textId="77777777" w:rsidR="007A7C12" w:rsidRDefault="003C6D4F">
            <w:pPr>
              <w:adjustRightInd w:val="0"/>
              <w:ind w:right="144"/>
              <w:rPr>
                <w:szCs w:val="24"/>
              </w:rPr>
            </w:pPr>
            <w:r>
              <w:rPr>
                <w:szCs w:val="24"/>
              </w:rPr>
              <w:t>Only one REF~SPL will be sent per transaction.</w:t>
            </w:r>
          </w:p>
          <w:p w14:paraId="77717ED2" w14:textId="77777777" w:rsidR="007A7C12" w:rsidRDefault="007A7C12">
            <w:pPr>
              <w:adjustRightInd w:val="0"/>
              <w:ind w:right="144"/>
              <w:rPr>
                <w:sz w:val="24"/>
                <w:szCs w:val="24"/>
              </w:rPr>
            </w:pPr>
          </w:p>
        </w:tc>
      </w:tr>
      <w:tr w:rsidR="007A7C12" w14:paraId="76B07B77" w14:textId="77777777">
        <w:tc>
          <w:tcPr>
            <w:tcW w:w="1944" w:type="dxa"/>
            <w:tcBorders>
              <w:top w:val="nil"/>
              <w:left w:val="nil"/>
              <w:bottom w:val="nil"/>
              <w:right w:val="nil"/>
            </w:tcBorders>
          </w:tcPr>
          <w:p w14:paraId="28788D9B" w14:textId="77777777" w:rsidR="007A7C12" w:rsidRDefault="007A7C12">
            <w:pPr>
              <w:adjustRightInd w:val="0"/>
              <w:ind w:right="144"/>
              <w:rPr>
                <w:sz w:val="24"/>
                <w:szCs w:val="24"/>
              </w:rPr>
            </w:pPr>
          </w:p>
        </w:tc>
        <w:tc>
          <w:tcPr>
            <w:tcW w:w="216" w:type="dxa"/>
            <w:tcBorders>
              <w:top w:val="nil"/>
              <w:left w:val="nil"/>
              <w:bottom w:val="nil"/>
              <w:right w:val="nil"/>
            </w:tcBorders>
          </w:tcPr>
          <w:p w14:paraId="33DD35B2"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4861C4F5" w14:textId="77777777" w:rsidR="007A7C12" w:rsidRDefault="003C6D4F">
            <w:pPr>
              <w:adjustRightInd w:val="0"/>
              <w:ind w:right="144"/>
              <w:rPr>
                <w:szCs w:val="24"/>
              </w:rPr>
            </w:pPr>
            <w:r>
              <w:rPr>
                <w:szCs w:val="24"/>
              </w:rPr>
              <w:t>Create ESI ID Request: Required</w:t>
            </w:r>
          </w:p>
          <w:p w14:paraId="69CDB5EE" w14:textId="77777777" w:rsidR="007A7C12" w:rsidRDefault="003C6D4F">
            <w:pPr>
              <w:adjustRightInd w:val="0"/>
              <w:ind w:right="144"/>
              <w:rPr>
                <w:szCs w:val="24"/>
              </w:rPr>
            </w:pPr>
            <w:r>
              <w:rPr>
                <w:szCs w:val="24"/>
              </w:rPr>
              <w:t>Change ESI ID Information Request: Required if changing this item</w:t>
            </w:r>
          </w:p>
          <w:p w14:paraId="13C95DE1" w14:textId="77777777" w:rsidR="007A7C12" w:rsidRDefault="003C6D4F">
            <w:pPr>
              <w:adjustRightInd w:val="0"/>
              <w:ind w:right="144"/>
              <w:rPr>
                <w:szCs w:val="24"/>
              </w:rPr>
            </w:pPr>
            <w:r>
              <w:rPr>
                <w:szCs w:val="24"/>
              </w:rPr>
              <w:t>Retire ESI ID Request: Not Used</w:t>
            </w:r>
          </w:p>
          <w:p w14:paraId="2F23423A" w14:textId="77777777" w:rsidR="007A7C12" w:rsidRDefault="007A7C12">
            <w:pPr>
              <w:adjustRightInd w:val="0"/>
              <w:ind w:right="144"/>
              <w:rPr>
                <w:sz w:val="24"/>
                <w:szCs w:val="24"/>
              </w:rPr>
            </w:pPr>
          </w:p>
        </w:tc>
      </w:tr>
      <w:tr w:rsidR="007A7C12" w14:paraId="32636F4D" w14:textId="77777777">
        <w:tc>
          <w:tcPr>
            <w:tcW w:w="1944" w:type="dxa"/>
            <w:tcBorders>
              <w:top w:val="nil"/>
              <w:left w:val="nil"/>
              <w:bottom w:val="nil"/>
              <w:right w:val="nil"/>
            </w:tcBorders>
          </w:tcPr>
          <w:p w14:paraId="6B7D809C" w14:textId="77777777" w:rsidR="007A7C12" w:rsidRDefault="007A7C12">
            <w:pPr>
              <w:adjustRightInd w:val="0"/>
              <w:ind w:right="144"/>
              <w:rPr>
                <w:sz w:val="24"/>
                <w:szCs w:val="24"/>
              </w:rPr>
            </w:pPr>
          </w:p>
        </w:tc>
        <w:tc>
          <w:tcPr>
            <w:tcW w:w="216" w:type="dxa"/>
            <w:tcBorders>
              <w:top w:val="nil"/>
              <w:left w:val="nil"/>
              <w:bottom w:val="nil"/>
              <w:right w:val="nil"/>
            </w:tcBorders>
          </w:tcPr>
          <w:p w14:paraId="48BBCE97"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67F162AD" w14:textId="77777777" w:rsidR="007A7C12" w:rsidRDefault="003C6D4F">
            <w:pPr>
              <w:adjustRightInd w:val="0"/>
              <w:ind w:right="144"/>
              <w:rPr>
                <w:sz w:val="24"/>
                <w:szCs w:val="24"/>
              </w:rPr>
            </w:pPr>
            <w:r>
              <w:rPr>
                <w:szCs w:val="24"/>
              </w:rPr>
              <w:t>REF~SPL~~WEST</w:t>
            </w:r>
          </w:p>
        </w:tc>
      </w:tr>
    </w:tbl>
    <w:p w14:paraId="2BB19864" w14:textId="77777777" w:rsidR="007A7C12" w:rsidRDefault="007A7C12">
      <w:pPr>
        <w:adjustRightInd w:val="0"/>
        <w:rPr>
          <w:szCs w:val="24"/>
        </w:rPr>
      </w:pPr>
    </w:p>
    <w:p w14:paraId="57300FBD" w14:textId="77777777" w:rsidR="007A7C12" w:rsidRDefault="003C6D4F">
      <w:pPr>
        <w:adjustRightInd w:val="0"/>
        <w:jc w:val="center"/>
        <w:rPr>
          <w:b/>
          <w:szCs w:val="24"/>
        </w:rPr>
      </w:pPr>
      <w:r>
        <w:rPr>
          <w:b/>
          <w:szCs w:val="24"/>
        </w:rPr>
        <w:t>Data Element Summary</w:t>
      </w:r>
    </w:p>
    <w:p w14:paraId="69D8B693"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9E11B57"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08D38271" w14:textId="77777777">
        <w:tc>
          <w:tcPr>
            <w:tcW w:w="1007" w:type="dxa"/>
            <w:tcBorders>
              <w:top w:val="nil"/>
              <w:left w:val="nil"/>
              <w:bottom w:val="nil"/>
              <w:right w:val="nil"/>
            </w:tcBorders>
          </w:tcPr>
          <w:p w14:paraId="0BE2AEB4"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254D78E"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5BDE23D9"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4121DAF"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609CB51"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70C9CF4B"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9226D9B" w14:textId="77777777" w:rsidR="007A7C12" w:rsidRDefault="003C6D4F">
            <w:pPr>
              <w:adjustRightInd w:val="0"/>
              <w:ind w:right="144"/>
              <w:rPr>
                <w:sz w:val="24"/>
                <w:szCs w:val="24"/>
              </w:rPr>
            </w:pPr>
            <w:r>
              <w:rPr>
                <w:b/>
                <w:szCs w:val="24"/>
              </w:rPr>
              <w:t>ID 2/3</w:t>
            </w:r>
          </w:p>
        </w:tc>
      </w:tr>
      <w:tr w:rsidR="007A7C12" w14:paraId="07FCB9C5" w14:textId="77777777">
        <w:trPr>
          <w:gridAfter w:val="1"/>
          <w:wAfter w:w="330" w:type="dxa"/>
        </w:trPr>
        <w:tc>
          <w:tcPr>
            <w:tcW w:w="2980" w:type="dxa"/>
            <w:gridSpan w:val="3"/>
            <w:tcBorders>
              <w:top w:val="nil"/>
              <w:left w:val="nil"/>
              <w:bottom w:val="nil"/>
              <w:right w:val="nil"/>
            </w:tcBorders>
          </w:tcPr>
          <w:p w14:paraId="353FE631"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F6EC807" w14:textId="77777777" w:rsidR="007A7C12" w:rsidRDefault="003C6D4F">
            <w:pPr>
              <w:adjustRightInd w:val="0"/>
              <w:ind w:right="144"/>
              <w:rPr>
                <w:sz w:val="24"/>
                <w:szCs w:val="24"/>
              </w:rPr>
            </w:pPr>
            <w:r>
              <w:rPr>
                <w:szCs w:val="24"/>
              </w:rPr>
              <w:t>Code qualifying the Reference Identification</w:t>
            </w:r>
          </w:p>
        </w:tc>
      </w:tr>
      <w:tr w:rsidR="007A7C12" w14:paraId="2FE2BF4D" w14:textId="77777777">
        <w:trPr>
          <w:gridAfter w:val="1"/>
          <w:wAfter w:w="331" w:type="dxa"/>
        </w:trPr>
        <w:tc>
          <w:tcPr>
            <w:tcW w:w="3168" w:type="dxa"/>
            <w:gridSpan w:val="4"/>
            <w:tcBorders>
              <w:top w:val="nil"/>
              <w:left w:val="nil"/>
              <w:bottom w:val="nil"/>
              <w:right w:val="nil"/>
            </w:tcBorders>
          </w:tcPr>
          <w:p w14:paraId="056F6C8C"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EA3F042" w14:textId="77777777" w:rsidR="007A7C12" w:rsidRDefault="003C6D4F">
            <w:pPr>
              <w:adjustRightInd w:val="0"/>
              <w:ind w:right="144"/>
              <w:rPr>
                <w:sz w:val="24"/>
                <w:szCs w:val="24"/>
              </w:rPr>
            </w:pPr>
            <w:r>
              <w:rPr>
                <w:szCs w:val="24"/>
              </w:rPr>
              <w:t>SPL</w:t>
            </w:r>
          </w:p>
        </w:tc>
        <w:tc>
          <w:tcPr>
            <w:tcW w:w="144" w:type="dxa"/>
            <w:tcBorders>
              <w:top w:val="nil"/>
              <w:left w:val="nil"/>
              <w:bottom w:val="nil"/>
              <w:right w:val="nil"/>
            </w:tcBorders>
          </w:tcPr>
          <w:p w14:paraId="1244CCB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46DB5C2" w14:textId="77777777" w:rsidR="007A7C12" w:rsidRDefault="003C6D4F">
            <w:pPr>
              <w:adjustRightInd w:val="0"/>
              <w:ind w:right="144"/>
              <w:rPr>
                <w:sz w:val="24"/>
                <w:szCs w:val="24"/>
              </w:rPr>
            </w:pPr>
            <w:r>
              <w:rPr>
                <w:szCs w:val="24"/>
              </w:rPr>
              <w:t>Standard Point Location Code (SPLC)</w:t>
            </w:r>
          </w:p>
        </w:tc>
      </w:tr>
      <w:tr w:rsidR="007A7C12" w14:paraId="089680BE" w14:textId="77777777">
        <w:trPr>
          <w:gridAfter w:val="2"/>
          <w:wAfter w:w="473" w:type="dxa"/>
        </w:trPr>
        <w:tc>
          <w:tcPr>
            <w:tcW w:w="4680" w:type="dxa"/>
            <w:gridSpan w:val="6"/>
            <w:tcBorders>
              <w:top w:val="nil"/>
              <w:left w:val="nil"/>
              <w:bottom w:val="nil"/>
              <w:right w:val="nil"/>
            </w:tcBorders>
          </w:tcPr>
          <w:p w14:paraId="28D1AF23"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0F38941B" w14:textId="77777777" w:rsidR="007A7C12" w:rsidRDefault="003C6D4F">
            <w:pPr>
              <w:adjustRightInd w:val="0"/>
              <w:ind w:right="144"/>
              <w:rPr>
                <w:sz w:val="24"/>
                <w:szCs w:val="24"/>
              </w:rPr>
            </w:pPr>
            <w:r>
              <w:rPr>
                <w:szCs w:val="24"/>
              </w:rPr>
              <w:t>Substation at which the TDSP's distribution system is connected to the transmission grid for the Service Delivery Point (SDP). The value shall correspond to an ERCOT-defined Station ID that is published on the ERCOT website.</w:t>
            </w:r>
          </w:p>
        </w:tc>
      </w:tr>
      <w:tr w:rsidR="007A7C12" w14:paraId="1FC52556" w14:textId="77777777">
        <w:tc>
          <w:tcPr>
            <w:tcW w:w="1007" w:type="dxa"/>
            <w:tcBorders>
              <w:top w:val="nil"/>
              <w:left w:val="nil"/>
              <w:bottom w:val="nil"/>
              <w:right w:val="nil"/>
            </w:tcBorders>
          </w:tcPr>
          <w:p w14:paraId="10D59D97"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E0B75E8" w14:textId="77777777" w:rsidR="007A7C12" w:rsidRDefault="003C6D4F">
            <w:pPr>
              <w:adjustRightInd w:val="0"/>
              <w:ind w:right="144"/>
              <w:jc w:val="center"/>
              <w:rPr>
                <w:sz w:val="24"/>
                <w:szCs w:val="24"/>
              </w:rPr>
            </w:pPr>
            <w:r>
              <w:rPr>
                <w:b/>
                <w:szCs w:val="24"/>
              </w:rPr>
              <w:t>REF03</w:t>
            </w:r>
          </w:p>
        </w:tc>
        <w:tc>
          <w:tcPr>
            <w:tcW w:w="892" w:type="dxa"/>
            <w:tcBorders>
              <w:top w:val="nil"/>
              <w:left w:val="nil"/>
              <w:bottom w:val="nil"/>
              <w:right w:val="nil"/>
            </w:tcBorders>
          </w:tcPr>
          <w:p w14:paraId="48B72D22" w14:textId="77777777" w:rsidR="007A7C12" w:rsidRDefault="003C6D4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64B41E7" w14:textId="77777777" w:rsidR="007A7C12" w:rsidRDefault="003C6D4F">
            <w:pPr>
              <w:adjustRightInd w:val="0"/>
              <w:ind w:right="144"/>
              <w:rPr>
                <w:sz w:val="24"/>
                <w:szCs w:val="24"/>
              </w:rPr>
            </w:pPr>
            <w:r>
              <w:rPr>
                <w:b/>
                <w:szCs w:val="24"/>
              </w:rPr>
              <w:t>Description</w:t>
            </w:r>
          </w:p>
        </w:tc>
        <w:tc>
          <w:tcPr>
            <w:tcW w:w="432" w:type="dxa"/>
            <w:tcBorders>
              <w:top w:val="nil"/>
              <w:left w:val="nil"/>
              <w:bottom w:val="nil"/>
              <w:right w:val="nil"/>
            </w:tcBorders>
          </w:tcPr>
          <w:p w14:paraId="002BF883"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31E978E8"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4D0226A" w14:textId="77777777" w:rsidR="007A7C12" w:rsidRDefault="003C6D4F">
            <w:pPr>
              <w:adjustRightInd w:val="0"/>
              <w:ind w:right="144"/>
              <w:rPr>
                <w:sz w:val="24"/>
                <w:szCs w:val="24"/>
              </w:rPr>
            </w:pPr>
            <w:r>
              <w:rPr>
                <w:b/>
                <w:szCs w:val="24"/>
              </w:rPr>
              <w:t>AN 1/80</w:t>
            </w:r>
          </w:p>
        </w:tc>
      </w:tr>
      <w:tr w:rsidR="007A7C12" w14:paraId="1975DBE5" w14:textId="77777777">
        <w:trPr>
          <w:gridAfter w:val="1"/>
          <w:wAfter w:w="330" w:type="dxa"/>
        </w:trPr>
        <w:tc>
          <w:tcPr>
            <w:tcW w:w="2980" w:type="dxa"/>
            <w:gridSpan w:val="3"/>
            <w:tcBorders>
              <w:top w:val="nil"/>
              <w:left w:val="nil"/>
              <w:bottom w:val="nil"/>
              <w:right w:val="nil"/>
            </w:tcBorders>
          </w:tcPr>
          <w:p w14:paraId="69360C23"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97C87E2" w14:textId="77777777" w:rsidR="007A7C12" w:rsidRDefault="003C6D4F">
            <w:pPr>
              <w:adjustRightInd w:val="0"/>
              <w:ind w:right="144"/>
              <w:rPr>
                <w:sz w:val="24"/>
                <w:szCs w:val="24"/>
              </w:rPr>
            </w:pPr>
            <w:r>
              <w:rPr>
                <w:szCs w:val="24"/>
              </w:rPr>
              <w:t>A free-form description to clarify the related data elements and their content</w:t>
            </w:r>
          </w:p>
        </w:tc>
      </w:tr>
      <w:tr w:rsidR="007A7C12" w14:paraId="18ADA5D5" w14:textId="77777777">
        <w:trPr>
          <w:gridAfter w:val="1"/>
          <w:wAfter w:w="330" w:type="dxa"/>
        </w:trPr>
        <w:tc>
          <w:tcPr>
            <w:tcW w:w="2980" w:type="dxa"/>
            <w:gridSpan w:val="3"/>
            <w:tcBorders>
              <w:top w:val="nil"/>
              <w:left w:val="nil"/>
              <w:bottom w:val="nil"/>
              <w:right w:val="nil"/>
            </w:tcBorders>
          </w:tcPr>
          <w:p w14:paraId="59819E28"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5C9D46B0" w14:textId="77777777" w:rsidR="007A7C12" w:rsidRDefault="003C6D4F">
            <w:pPr>
              <w:adjustRightInd w:val="0"/>
              <w:ind w:right="144"/>
              <w:rPr>
                <w:sz w:val="24"/>
                <w:szCs w:val="24"/>
              </w:rPr>
            </w:pPr>
            <w:r>
              <w:rPr>
                <w:szCs w:val="24"/>
              </w:rPr>
              <w:t>Station ID</w:t>
            </w:r>
          </w:p>
        </w:tc>
      </w:tr>
    </w:tbl>
    <w:p w14:paraId="58BF9253" w14:textId="77777777" w:rsidR="007A7C12" w:rsidRDefault="003C6D4F">
      <w:pPr>
        <w:tabs>
          <w:tab w:val="right" w:pos="1800"/>
          <w:tab w:val="left" w:pos="2160"/>
        </w:tabs>
        <w:adjustRightInd w:val="0"/>
        <w:ind w:left="2160" w:hanging="2160"/>
        <w:rPr>
          <w:b/>
          <w:szCs w:val="24"/>
        </w:rPr>
      </w:pPr>
      <w:r>
        <w:rPr>
          <w:szCs w:val="24"/>
        </w:rPr>
        <w:br w:type="page"/>
      </w:r>
      <w:bookmarkStart w:id="109" w:name="book17"/>
      <w:bookmarkEnd w:id="109"/>
      <w:r>
        <w:rPr>
          <w:b/>
          <w:szCs w:val="24"/>
        </w:rPr>
        <w:lastRenderedPageBreak/>
        <w:tab/>
        <w:t>Segment:</w:t>
      </w:r>
      <w:r>
        <w:rPr>
          <w:b/>
          <w:szCs w:val="24"/>
        </w:rPr>
        <w:tab/>
      </w:r>
      <w:r>
        <w:rPr>
          <w:b/>
          <w:sz w:val="40"/>
          <w:szCs w:val="24"/>
        </w:rPr>
        <w:t xml:space="preserve">REF </w:t>
      </w:r>
      <w:r>
        <w:rPr>
          <w:b/>
          <w:szCs w:val="24"/>
        </w:rPr>
        <w:t>Reference Identification (Switch Hold Indicator Tampering)</w:t>
      </w:r>
    </w:p>
    <w:p w14:paraId="485D71F6"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3E9D537"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CA57991"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335A0AA"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B6196A9"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9DDC9CF"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93B9C7"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A4AEE3E"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7A2B08B"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75B8D41"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46B866"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E7538C1" w14:textId="77777777">
        <w:tc>
          <w:tcPr>
            <w:tcW w:w="1944" w:type="dxa"/>
            <w:tcBorders>
              <w:top w:val="nil"/>
              <w:left w:val="nil"/>
              <w:bottom w:val="nil"/>
              <w:right w:val="nil"/>
            </w:tcBorders>
          </w:tcPr>
          <w:p w14:paraId="7A1D0D53"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47951520"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3D583CB9" w14:textId="77777777" w:rsidR="007A7C12" w:rsidRDefault="003C6D4F">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7D1E65B6" w14:textId="77777777" w:rsidR="007A7C12" w:rsidRDefault="007A7C12">
            <w:pPr>
              <w:adjustRightInd w:val="0"/>
              <w:ind w:right="144"/>
              <w:rPr>
                <w:szCs w:val="24"/>
              </w:rPr>
            </w:pPr>
          </w:p>
          <w:p w14:paraId="1230F586" w14:textId="77777777" w:rsidR="007A7C12" w:rsidRDefault="003C6D4F">
            <w:pPr>
              <w:adjustRightInd w:val="0"/>
              <w:ind w:right="144"/>
              <w:rPr>
                <w:szCs w:val="24"/>
              </w:rPr>
            </w:pPr>
            <w:r>
              <w:rPr>
                <w:szCs w:val="24"/>
              </w:rPr>
              <w:t>Only one REF~ST will be sent per transaction.</w:t>
            </w:r>
          </w:p>
          <w:p w14:paraId="7B47D9A3" w14:textId="77777777" w:rsidR="007A7C12" w:rsidRDefault="007A7C12">
            <w:pPr>
              <w:adjustRightInd w:val="0"/>
              <w:ind w:right="144"/>
              <w:rPr>
                <w:sz w:val="24"/>
                <w:szCs w:val="24"/>
              </w:rPr>
            </w:pPr>
          </w:p>
        </w:tc>
      </w:tr>
      <w:tr w:rsidR="007A7C12" w14:paraId="34D1026A" w14:textId="77777777">
        <w:tc>
          <w:tcPr>
            <w:tcW w:w="1944" w:type="dxa"/>
            <w:tcBorders>
              <w:top w:val="nil"/>
              <w:left w:val="nil"/>
              <w:bottom w:val="nil"/>
              <w:right w:val="nil"/>
            </w:tcBorders>
          </w:tcPr>
          <w:p w14:paraId="420F0560" w14:textId="77777777" w:rsidR="007A7C12" w:rsidRDefault="007A7C12">
            <w:pPr>
              <w:adjustRightInd w:val="0"/>
              <w:ind w:right="144"/>
              <w:rPr>
                <w:sz w:val="24"/>
                <w:szCs w:val="24"/>
              </w:rPr>
            </w:pPr>
          </w:p>
        </w:tc>
        <w:tc>
          <w:tcPr>
            <w:tcW w:w="216" w:type="dxa"/>
            <w:tcBorders>
              <w:top w:val="nil"/>
              <w:left w:val="nil"/>
              <w:bottom w:val="nil"/>
              <w:right w:val="nil"/>
            </w:tcBorders>
          </w:tcPr>
          <w:p w14:paraId="554E15BB"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2FA48951" w14:textId="77777777" w:rsidR="007A7C12" w:rsidRDefault="003C6D4F">
            <w:pPr>
              <w:adjustRightInd w:val="0"/>
              <w:ind w:right="144"/>
              <w:rPr>
                <w:szCs w:val="24"/>
              </w:rPr>
            </w:pPr>
            <w:r>
              <w:rPr>
                <w:szCs w:val="24"/>
              </w:rPr>
              <w:t>Create ESI ID Request: Not Used</w:t>
            </w:r>
          </w:p>
          <w:p w14:paraId="5634AEDB" w14:textId="77777777" w:rsidR="007A7C12" w:rsidRDefault="003C6D4F">
            <w:pPr>
              <w:adjustRightInd w:val="0"/>
              <w:ind w:right="144"/>
              <w:rPr>
                <w:szCs w:val="24"/>
              </w:rPr>
            </w:pPr>
            <w:r>
              <w:rPr>
                <w:szCs w:val="24"/>
              </w:rPr>
              <w:t>Change ESI ID Information Request: Required if changing this item</w:t>
            </w:r>
          </w:p>
          <w:p w14:paraId="3E24FDDF" w14:textId="77777777" w:rsidR="007A7C12" w:rsidRDefault="003C6D4F">
            <w:pPr>
              <w:adjustRightInd w:val="0"/>
              <w:ind w:right="144"/>
              <w:rPr>
                <w:szCs w:val="24"/>
              </w:rPr>
            </w:pPr>
            <w:r>
              <w:rPr>
                <w:szCs w:val="24"/>
              </w:rPr>
              <w:t>Retire ESI ID Request: Not Used</w:t>
            </w:r>
          </w:p>
          <w:p w14:paraId="2C2C2696" w14:textId="77777777" w:rsidR="007A7C12" w:rsidRDefault="007A7C12">
            <w:pPr>
              <w:adjustRightInd w:val="0"/>
              <w:ind w:right="144"/>
              <w:rPr>
                <w:sz w:val="24"/>
                <w:szCs w:val="24"/>
              </w:rPr>
            </w:pPr>
          </w:p>
        </w:tc>
      </w:tr>
      <w:tr w:rsidR="007A7C12" w14:paraId="495B260D" w14:textId="77777777">
        <w:tc>
          <w:tcPr>
            <w:tcW w:w="1944" w:type="dxa"/>
            <w:tcBorders>
              <w:top w:val="nil"/>
              <w:left w:val="nil"/>
              <w:bottom w:val="nil"/>
              <w:right w:val="nil"/>
            </w:tcBorders>
          </w:tcPr>
          <w:p w14:paraId="51565FA5" w14:textId="77777777" w:rsidR="007A7C12" w:rsidRDefault="007A7C12">
            <w:pPr>
              <w:adjustRightInd w:val="0"/>
              <w:ind w:right="144"/>
              <w:rPr>
                <w:sz w:val="24"/>
                <w:szCs w:val="24"/>
              </w:rPr>
            </w:pPr>
          </w:p>
        </w:tc>
        <w:tc>
          <w:tcPr>
            <w:tcW w:w="216" w:type="dxa"/>
            <w:tcBorders>
              <w:top w:val="nil"/>
              <w:left w:val="nil"/>
              <w:bottom w:val="nil"/>
              <w:right w:val="nil"/>
            </w:tcBorders>
          </w:tcPr>
          <w:p w14:paraId="79A00D30"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0C26D8E3" w14:textId="77777777" w:rsidR="007A7C12" w:rsidRDefault="003C6D4F">
            <w:pPr>
              <w:adjustRightInd w:val="0"/>
              <w:ind w:right="144"/>
              <w:rPr>
                <w:sz w:val="24"/>
                <w:szCs w:val="24"/>
              </w:rPr>
            </w:pPr>
            <w:r>
              <w:rPr>
                <w:szCs w:val="24"/>
              </w:rPr>
              <w:t>REF~ST~SHA</w:t>
            </w:r>
          </w:p>
        </w:tc>
      </w:tr>
    </w:tbl>
    <w:p w14:paraId="48CF934B" w14:textId="77777777" w:rsidR="007A7C12" w:rsidRDefault="007A7C12">
      <w:pPr>
        <w:adjustRightInd w:val="0"/>
        <w:rPr>
          <w:szCs w:val="24"/>
        </w:rPr>
      </w:pPr>
    </w:p>
    <w:p w14:paraId="5E528487" w14:textId="77777777" w:rsidR="007A7C12" w:rsidRDefault="003C6D4F">
      <w:pPr>
        <w:adjustRightInd w:val="0"/>
        <w:jc w:val="center"/>
        <w:rPr>
          <w:b/>
          <w:szCs w:val="24"/>
        </w:rPr>
      </w:pPr>
      <w:r>
        <w:rPr>
          <w:b/>
          <w:szCs w:val="24"/>
        </w:rPr>
        <w:t>Data Element Summary</w:t>
      </w:r>
    </w:p>
    <w:p w14:paraId="1EB3188B"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C15CBE"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1C77CA64" w14:textId="77777777">
        <w:tc>
          <w:tcPr>
            <w:tcW w:w="1007" w:type="dxa"/>
            <w:tcBorders>
              <w:top w:val="nil"/>
              <w:left w:val="nil"/>
              <w:bottom w:val="nil"/>
              <w:right w:val="nil"/>
            </w:tcBorders>
          </w:tcPr>
          <w:p w14:paraId="300FD378"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A307264"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5FA15153"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AB9C5AD"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3E16699"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0929D2E1"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48BA64E" w14:textId="77777777" w:rsidR="007A7C12" w:rsidRDefault="003C6D4F">
            <w:pPr>
              <w:adjustRightInd w:val="0"/>
              <w:ind w:right="144"/>
              <w:rPr>
                <w:sz w:val="24"/>
                <w:szCs w:val="24"/>
              </w:rPr>
            </w:pPr>
            <w:r>
              <w:rPr>
                <w:b/>
                <w:szCs w:val="24"/>
              </w:rPr>
              <w:t>ID 2/3</w:t>
            </w:r>
          </w:p>
        </w:tc>
      </w:tr>
      <w:tr w:rsidR="007A7C12" w14:paraId="6FA4F72B" w14:textId="77777777">
        <w:trPr>
          <w:gridAfter w:val="1"/>
          <w:wAfter w:w="330" w:type="dxa"/>
        </w:trPr>
        <w:tc>
          <w:tcPr>
            <w:tcW w:w="2980" w:type="dxa"/>
            <w:gridSpan w:val="3"/>
            <w:tcBorders>
              <w:top w:val="nil"/>
              <w:left w:val="nil"/>
              <w:bottom w:val="nil"/>
              <w:right w:val="nil"/>
            </w:tcBorders>
          </w:tcPr>
          <w:p w14:paraId="3A9C1FD1"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27D6554" w14:textId="77777777" w:rsidR="007A7C12" w:rsidRDefault="003C6D4F">
            <w:pPr>
              <w:adjustRightInd w:val="0"/>
              <w:ind w:right="144"/>
              <w:rPr>
                <w:sz w:val="24"/>
                <w:szCs w:val="24"/>
              </w:rPr>
            </w:pPr>
            <w:r>
              <w:rPr>
                <w:szCs w:val="24"/>
              </w:rPr>
              <w:t>Code qualifying the Reference Identification</w:t>
            </w:r>
          </w:p>
        </w:tc>
      </w:tr>
      <w:tr w:rsidR="007A7C12" w14:paraId="0EFBD621" w14:textId="77777777">
        <w:trPr>
          <w:gridAfter w:val="1"/>
          <w:wAfter w:w="331" w:type="dxa"/>
        </w:trPr>
        <w:tc>
          <w:tcPr>
            <w:tcW w:w="3168" w:type="dxa"/>
            <w:gridSpan w:val="4"/>
            <w:tcBorders>
              <w:top w:val="nil"/>
              <w:left w:val="nil"/>
              <w:bottom w:val="nil"/>
              <w:right w:val="nil"/>
            </w:tcBorders>
          </w:tcPr>
          <w:p w14:paraId="26AB1A8B"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D260BF5" w14:textId="77777777" w:rsidR="007A7C12" w:rsidRDefault="003C6D4F">
            <w:pPr>
              <w:adjustRightInd w:val="0"/>
              <w:ind w:right="144"/>
              <w:rPr>
                <w:sz w:val="24"/>
                <w:szCs w:val="24"/>
              </w:rPr>
            </w:pPr>
            <w:r>
              <w:rPr>
                <w:szCs w:val="24"/>
              </w:rPr>
              <w:t>ST</w:t>
            </w:r>
          </w:p>
        </w:tc>
        <w:tc>
          <w:tcPr>
            <w:tcW w:w="144" w:type="dxa"/>
            <w:tcBorders>
              <w:top w:val="nil"/>
              <w:left w:val="nil"/>
              <w:bottom w:val="nil"/>
              <w:right w:val="nil"/>
            </w:tcBorders>
          </w:tcPr>
          <w:p w14:paraId="07A57818"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1FCEC22" w14:textId="77777777" w:rsidR="007A7C12" w:rsidRDefault="003C6D4F">
            <w:pPr>
              <w:adjustRightInd w:val="0"/>
              <w:ind w:right="144"/>
              <w:rPr>
                <w:sz w:val="24"/>
                <w:szCs w:val="24"/>
              </w:rPr>
            </w:pPr>
            <w:r>
              <w:rPr>
                <w:szCs w:val="24"/>
              </w:rPr>
              <w:t>Store Number</w:t>
            </w:r>
          </w:p>
        </w:tc>
      </w:tr>
      <w:tr w:rsidR="007A7C12" w14:paraId="7D73E6C7" w14:textId="77777777">
        <w:trPr>
          <w:gridAfter w:val="2"/>
          <w:wAfter w:w="473" w:type="dxa"/>
        </w:trPr>
        <w:tc>
          <w:tcPr>
            <w:tcW w:w="4680" w:type="dxa"/>
            <w:gridSpan w:val="6"/>
            <w:tcBorders>
              <w:top w:val="nil"/>
              <w:left w:val="nil"/>
              <w:bottom w:val="nil"/>
              <w:right w:val="nil"/>
            </w:tcBorders>
          </w:tcPr>
          <w:p w14:paraId="6E527A8A"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6D33F611" w14:textId="77777777" w:rsidR="007A7C12" w:rsidRDefault="003C6D4F">
            <w:pPr>
              <w:adjustRightInd w:val="0"/>
              <w:ind w:right="144"/>
              <w:rPr>
                <w:sz w:val="24"/>
                <w:szCs w:val="24"/>
              </w:rPr>
            </w:pPr>
            <w:r>
              <w:rPr>
                <w:szCs w:val="24"/>
              </w:rPr>
              <w:t>Switch Hold Indicator Tampering</w:t>
            </w:r>
          </w:p>
        </w:tc>
      </w:tr>
      <w:tr w:rsidR="007A7C12" w14:paraId="45F332E5" w14:textId="77777777">
        <w:tc>
          <w:tcPr>
            <w:tcW w:w="1007" w:type="dxa"/>
            <w:tcBorders>
              <w:top w:val="nil"/>
              <w:left w:val="nil"/>
              <w:bottom w:val="nil"/>
              <w:right w:val="nil"/>
            </w:tcBorders>
          </w:tcPr>
          <w:p w14:paraId="62696331"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000F353B"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6279D785"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74E0745"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779D682"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6826F731"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9E5F4F5" w14:textId="77777777" w:rsidR="007A7C12" w:rsidRDefault="003C6D4F">
            <w:pPr>
              <w:adjustRightInd w:val="0"/>
              <w:ind w:right="144"/>
              <w:rPr>
                <w:sz w:val="24"/>
                <w:szCs w:val="24"/>
              </w:rPr>
            </w:pPr>
            <w:r>
              <w:rPr>
                <w:b/>
                <w:szCs w:val="24"/>
              </w:rPr>
              <w:t>AN 1/30</w:t>
            </w:r>
          </w:p>
        </w:tc>
      </w:tr>
      <w:tr w:rsidR="007A7C12" w14:paraId="0D7DDE8D" w14:textId="77777777">
        <w:trPr>
          <w:gridAfter w:val="1"/>
          <w:wAfter w:w="330" w:type="dxa"/>
        </w:trPr>
        <w:tc>
          <w:tcPr>
            <w:tcW w:w="2980" w:type="dxa"/>
            <w:gridSpan w:val="3"/>
            <w:tcBorders>
              <w:top w:val="nil"/>
              <w:left w:val="nil"/>
              <w:bottom w:val="nil"/>
              <w:right w:val="nil"/>
            </w:tcBorders>
          </w:tcPr>
          <w:p w14:paraId="1DF45781"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1CDC150"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2E3DE987" w14:textId="77777777">
        <w:trPr>
          <w:gridAfter w:val="1"/>
          <w:wAfter w:w="331" w:type="dxa"/>
        </w:trPr>
        <w:tc>
          <w:tcPr>
            <w:tcW w:w="3168" w:type="dxa"/>
            <w:gridSpan w:val="4"/>
            <w:tcBorders>
              <w:top w:val="nil"/>
              <w:left w:val="nil"/>
              <w:bottom w:val="nil"/>
              <w:right w:val="nil"/>
            </w:tcBorders>
          </w:tcPr>
          <w:p w14:paraId="30CF7B7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2BFB568" w14:textId="77777777" w:rsidR="007A7C12" w:rsidRDefault="003C6D4F">
            <w:pPr>
              <w:adjustRightInd w:val="0"/>
              <w:ind w:right="144"/>
              <w:rPr>
                <w:sz w:val="24"/>
                <w:szCs w:val="24"/>
              </w:rPr>
            </w:pPr>
            <w:r>
              <w:rPr>
                <w:szCs w:val="24"/>
              </w:rPr>
              <w:t>SHA</w:t>
            </w:r>
          </w:p>
        </w:tc>
        <w:tc>
          <w:tcPr>
            <w:tcW w:w="144" w:type="dxa"/>
            <w:tcBorders>
              <w:top w:val="nil"/>
              <w:left w:val="nil"/>
              <w:bottom w:val="nil"/>
              <w:right w:val="nil"/>
            </w:tcBorders>
          </w:tcPr>
          <w:p w14:paraId="2F9F2D5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89A9B21" w14:textId="77777777" w:rsidR="007A7C12" w:rsidRDefault="003C6D4F">
            <w:pPr>
              <w:adjustRightInd w:val="0"/>
              <w:ind w:right="144"/>
              <w:rPr>
                <w:sz w:val="24"/>
                <w:szCs w:val="24"/>
              </w:rPr>
            </w:pPr>
            <w:r>
              <w:rPr>
                <w:szCs w:val="24"/>
              </w:rPr>
              <w:t>Switch Hold Added</w:t>
            </w:r>
          </w:p>
        </w:tc>
      </w:tr>
      <w:tr w:rsidR="007A7C12" w14:paraId="41CE82D5" w14:textId="77777777">
        <w:trPr>
          <w:gridAfter w:val="1"/>
          <w:wAfter w:w="331" w:type="dxa"/>
        </w:trPr>
        <w:tc>
          <w:tcPr>
            <w:tcW w:w="3168" w:type="dxa"/>
            <w:gridSpan w:val="4"/>
            <w:tcBorders>
              <w:top w:val="nil"/>
              <w:left w:val="nil"/>
              <w:bottom w:val="nil"/>
              <w:right w:val="nil"/>
            </w:tcBorders>
          </w:tcPr>
          <w:p w14:paraId="18349DC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595F546" w14:textId="77777777" w:rsidR="007A7C12" w:rsidRDefault="003C6D4F">
            <w:pPr>
              <w:adjustRightInd w:val="0"/>
              <w:ind w:right="144"/>
              <w:rPr>
                <w:sz w:val="24"/>
                <w:szCs w:val="24"/>
              </w:rPr>
            </w:pPr>
            <w:r>
              <w:rPr>
                <w:szCs w:val="24"/>
              </w:rPr>
              <w:t>SHR</w:t>
            </w:r>
          </w:p>
        </w:tc>
        <w:tc>
          <w:tcPr>
            <w:tcW w:w="144" w:type="dxa"/>
            <w:tcBorders>
              <w:top w:val="nil"/>
              <w:left w:val="nil"/>
              <w:bottom w:val="nil"/>
              <w:right w:val="nil"/>
            </w:tcBorders>
          </w:tcPr>
          <w:p w14:paraId="54EF3C52"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8E9F0F9" w14:textId="77777777" w:rsidR="007A7C12" w:rsidRDefault="003C6D4F">
            <w:pPr>
              <w:adjustRightInd w:val="0"/>
              <w:ind w:right="144"/>
              <w:rPr>
                <w:sz w:val="24"/>
                <w:szCs w:val="24"/>
              </w:rPr>
            </w:pPr>
            <w:r>
              <w:rPr>
                <w:szCs w:val="24"/>
              </w:rPr>
              <w:t>Switch Hold Removed</w:t>
            </w:r>
          </w:p>
        </w:tc>
      </w:tr>
    </w:tbl>
    <w:p w14:paraId="2A7E0151" w14:textId="77777777" w:rsidR="007A7C12" w:rsidRDefault="003C6D4F">
      <w:pPr>
        <w:tabs>
          <w:tab w:val="right" w:pos="1800"/>
          <w:tab w:val="left" w:pos="2160"/>
        </w:tabs>
        <w:adjustRightInd w:val="0"/>
        <w:ind w:left="2160" w:hanging="2160"/>
        <w:rPr>
          <w:b/>
          <w:szCs w:val="24"/>
        </w:rPr>
      </w:pPr>
      <w:r>
        <w:rPr>
          <w:szCs w:val="24"/>
        </w:rPr>
        <w:br w:type="page"/>
      </w:r>
      <w:bookmarkStart w:id="110" w:name="book18"/>
      <w:bookmarkEnd w:id="110"/>
      <w:r>
        <w:rPr>
          <w:b/>
          <w:szCs w:val="24"/>
        </w:rPr>
        <w:lastRenderedPageBreak/>
        <w:tab/>
        <w:t>Segment:</w:t>
      </w:r>
      <w:r>
        <w:rPr>
          <w:b/>
          <w:szCs w:val="24"/>
        </w:rPr>
        <w:tab/>
      </w:r>
      <w:r>
        <w:rPr>
          <w:b/>
          <w:sz w:val="40"/>
          <w:szCs w:val="24"/>
        </w:rPr>
        <w:t xml:space="preserve">REF </w:t>
      </w:r>
      <w:r>
        <w:rPr>
          <w:b/>
          <w:szCs w:val="24"/>
        </w:rPr>
        <w:t>Reference Identification (Special Needs Indicator)</w:t>
      </w:r>
    </w:p>
    <w:p w14:paraId="3F055565"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AA9DCC8"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7187BD5E"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F78C1BF"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6ADAD4D"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5FDE58FC"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08989B"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4D36314"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C8CB7FB"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D7AD72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C9BB04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003C463" w14:textId="77777777">
        <w:tc>
          <w:tcPr>
            <w:tcW w:w="1944" w:type="dxa"/>
            <w:tcBorders>
              <w:top w:val="nil"/>
              <w:left w:val="nil"/>
              <w:bottom w:val="nil"/>
              <w:right w:val="nil"/>
            </w:tcBorders>
          </w:tcPr>
          <w:p w14:paraId="3BC682D6"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49962CED"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21464A21" w14:textId="77777777" w:rsidR="007A7C12" w:rsidRDefault="003C6D4F">
            <w:pPr>
              <w:adjustRightInd w:val="0"/>
              <w:ind w:right="144"/>
              <w:rPr>
                <w:szCs w:val="24"/>
              </w:rPr>
            </w:pPr>
            <w:r>
              <w:rPr>
                <w:szCs w:val="24"/>
              </w:rPr>
              <w:t>Create ESI ID Request: Not Used</w:t>
            </w:r>
          </w:p>
          <w:p w14:paraId="20969926" w14:textId="77777777" w:rsidR="007A7C12" w:rsidRDefault="003C6D4F">
            <w:pPr>
              <w:adjustRightInd w:val="0"/>
              <w:ind w:right="144"/>
              <w:rPr>
                <w:szCs w:val="24"/>
              </w:rPr>
            </w:pPr>
            <w:r>
              <w:rPr>
                <w:szCs w:val="24"/>
              </w:rPr>
              <w:t>Change ESI ID Information Request: Required if changing this item</w:t>
            </w:r>
          </w:p>
          <w:p w14:paraId="4C7E1362" w14:textId="77777777" w:rsidR="007A7C12" w:rsidRDefault="003C6D4F">
            <w:pPr>
              <w:adjustRightInd w:val="0"/>
              <w:ind w:right="144"/>
              <w:rPr>
                <w:szCs w:val="24"/>
              </w:rPr>
            </w:pPr>
            <w:r>
              <w:rPr>
                <w:szCs w:val="24"/>
              </w:rPr>
              <w:t>Retire ESI ID Request: Not Used</w:t>
            </w:r>
          </w:p>
          <w:p w14:paraId="1BBA6282" w14:textId="77777777" w:rsidR="007A7C12" w:rsidRDefault="007A7C12">
            <w:pPr>
              <w:adjustRightInd w:val="0"/>
              <w:ind w:right="144"/>
              <w:rPr>
                <w:szCs w:val="24"/>
              </w:rPr>
            </w:pPr>
          </w:p>
          <w:p w14:paraId="5861C8C7" w14:textId="77777777" w:rsidR="007A7C12" w:rsidRDefault="003C6D4F">
            <w:pPr>
              <w:adjustRightInd w:val="0"/>
              <w:ind w:right="144"/>
              <w:rPr>
                <w:szCs w:val="24"/>
              </w:rPr>
            </w:pPr>
            <w:r>
              <w:rPr>
                <w:szCs w:val="24"/>
              </w:rPr>
              <w:t>Only one REF~SU will be sent per transaction.</w:t>
            </w:r>
          </w:p>
          <w:p w14:paraId="3A6052EF" w14:textId="77777777" w:rsidR="007A7C12" w:rsidRDefault="007A7C12">
            <w:pPr>
              <w:adjustRightInd w:val="0"/>
              <w:ind w:right="144"/>
              <w:rPr>
                <w:szCs w:val="24"/>
              </w:rPr>
            </w:pPr>
          </w:p>
          <w:p w14:paraId="1C5A7018" w14:textId="77777777" w:rsidR="007A7C12" w:rsidRDefault="003C6D4F">
            <w:pPr>
              <w:adjustRightInd w:val="0"/>
              <w:ind w:right="144"/>
              <w:rPr>
                <w:szCs w:val="24"/>
              </w:rPr>
            </w:pPr>
            <w:r>
              <w:rPr>
                <w:szCs w:val="24"/>
              </w:rPr>
              <w:t>A "Y" in this field means that the customer is either:</w:t>
            </w:r>
          </w:p>
          <w:p w14:paraId="548B1751" w14:textId="77777777" w:rsidR="007A7C12" w:rsidRDefault="007A7C12">
            <w:pPr>
              <w:adjustRightInd w:val="0"/>
              <w:ind w:right="144"/>
              <w:rPr>
                <w:szCs w:val="24"/>
              </w:rPr>
            </w:pPr>
          </w:p>
          <w:p w14:paraId="770A6D04" w14:textId="77777777" w:rsidR="007A7C12" w:rsidRDefault="003C6D4F">
            <w:pPr>
              <w:adjustRightInd w:val="0"/>
              <w:ind w:right="144"/>
              <w:rPr>
                <w:szCs w:val="24"/>
              </w:rPr>
            </w:pPr>
            <w:r>
              <w:rPr>
                <w:szCs w:val="24"/>
              </w:rPr>
              <w:t>A residential customer who qualifies through the Residential Critical Care Eligibility Determination Form, as issued by the PUCT.</w:t>
            </w:r>
          </w:p>
          <w:p w14:paraId="6605368D" w14:textId="77777777" w:rsidR="007A7C12" w:rsidRDefault="007A7C12">
            <w:pPr>
              <w:adjustRightInd w:val="0"/>
              <w:ind w:right="144"/>
              <w:rPr>
                <w:szCs w:val="24"/>
              </w:rPr>
            </w:pPr>
          </w:p>
          <w:p w14:paraId="710AA20D" w14:textId="77777777" w:rsidR="007A7C12" w:rsidRDefault="003C6D4F">
            <w:pPr>
              <w:adjustRightInd w:val="0"/>
              <w:ind w:right="144"/>
              <w:rPr>
                <w:szCs w:val="24"/>
              </w:rPr>
            </w:pPr>
            <w:r>
              <w:rPr>
                <w:szCs w:val="24"/>
              </w:rPr>
              <w:t>Or</w:t>
            </w:r>
          </w:p>
          <w:p w14:paraId="3FF7BCF7" w14:textId="77777777" w:rsidR="007A7C12" w:rsidRDefault="007A7C12">
            <w:pPr>
              <w:adjustRightInd w:val="0"/>
              <w:ind w:right="144"/>
              <w:rPr>
                <w:szCs w:val="24"/>
              </w:rPr>
            </w:pPr>
          </w:p>
          <w:p w14:paraId="1E192D78" w14:textId="77777777" w:rsidR="007A7C12" w:rsidRDefault="003C6D4F">
            <w:pPr>
              <w:adjustRightInd w:val="0"/>
              <w:ind w:right="144"/>
              <w:rPr>
                <w:szCs w:val="24"/>
              </w:rPr>
            </w:pPr>
            <w:r>
              <w:rPr>
                <w:szCs w:val="24"/>
              </w:rPr>
              <w:t>A customer for whom electric service is considered crucial for the protection and maintenance of public safety pursuant to Subst. Rules 25.52 and 25.53.</w:t>
            </w:r>
          </w:p>
          <w:p w14:paraId="46F210FC" w14:textId="77777777" w:rsidR="007A7C12" w:rsidRDefault="007A7C12">
            <w:pPr>
              <w:adjustRightInd w:val="0"/>
              <w:ind w:right="144"/>
              <w:rPr>
                <w:szCs w:val="24"/>
              </w:rPr>
            </w:pPr>
          </w:p>
          <w:p w14:paraId="4F827CD2" w14:textId="77777777" w:rsidR="007A7C12" w:rsidRDefault="003C6D4F">
            <w:pPr>
              <w:adjustRightInd w:val="0"/>
              <w:ind w:right="144"/>
              <w:rPr>
                <w:szCs w:val="24"/>
              </w:rPr>
            </w:pPr>
            <w:r>
              <w:rPr>
                <w:szCs w:val="24"/>
              </w:rPr>
              <w:t>Or</w:t>
            </w:r>
          </w:p>
          <w:p w14:paraId="5BFB65FF" w14:textId="77777777" w:rsidR="007A7C12" w:rsidRDefault="007A7C12">
            <w:pPr>
              <w:adjustRightInd w:val="0"/>
              <w:ind w:right="144"/>
              <w:rPr>
                <w:szCs w:val="24"/>
              </w:rPr>
            </w:pPr>
          </w:p>
          <w:p w14:paraId="5684BC14" w14:textId="77777777" w:rsidR="007A7C12" w:rsidRDefault="003C6D4F">
            <w:pPr>
              <w:adjustRightInd w:val="0"/>
              <w:ind w:right="144"/>
              <w:rPr>
                <w:szCs w:val="24"/>
              </w:rPr>
            </w:pPr>
            <w:r>
              <w:rPr>
                <w:szCs w:val="24"/>
              </w:rPr>
              <w:t xml:space="preserve">An industrial customer for whom an interruption or suspension of service will create a dangerous or life threatening condition at the </w:t>
            </w:r>
            <w:proofErr w:type="gramStart"/>
            <w:r>
              <w:rPr>
                <w:szCs w:val="24"/>
              </w:rPr>
              <w:t>customers</w:t>
            </w:r>
            <w:proofErr w:type="gramEnd"/>
            <w:r>
              <w:rPr>
                <w:szCs w:val="24"/>
              </w:rPr>
              <w:t xml:space="preserve"> premise.</w:t>
            </w:r>
          </w:p>
          <w:p w14:paraId="3D30404E" w14:textId="77777777" w:rsidR="007A7C12" w:rsidRDefault="007A7C12">
            <w:pPr>
              <w:adjustRightInd w:val="0"/>
              <w:ind w:right="144"/>
              <w:rPr>
                <w:szCs w:val="24"/>
              </w:rPr>
            </w:pPr>
          </w:p>
          <w:p w14:paraId="7F1FBF88" w14:textId="77777777" w:rsidR="007A7C12" w:rsidRDefault="003C6D4F">
            <w:pPr>
              <w:adjustRightInd w:val="0"/>
              <w:ind w:right="144"/>
              <w:rPr>
                <w:sz w:val="24"/>
                <w:szCs w:val="24"/>
              </w:rPr>
            </w:pPr>
            <w:r>
              <w:rPr>
                <w:szCs w:val="24"/>
              </w:rPr>
              <w:t>REF~SU~N</w:t>
            </w:r>
          </w:p>
        </w:tc>
      </w:tr>
      <w:tr w:rsidR="007A7C12" w14:paraId="17326818" w14:textId="77777777">
        <w:tc>
          <w:tcPr>
            <w:tcW w:w="1944" w:type="dxa"/>
            <w:tcBorders>
              <w:top w:val="nil"/>
              <w:left w:val="nil"/>
              <w:bottom w:val="nil"/>
              <w:right w:val="nil"/>
            </w:tcBorders>
          </w:tcPr>
          <w:p w14:paraId="2B91C6BC" w14:textId="77777777" w:rsidR="007A7C12" w:rsidRDefault="007A7C12">
            <w:pPr>
              <w:adjustRightInd w:val="0"/>
              <w:ind w:right="144"/>
              <w:rPr>
                <w:sz w:val="24"/>
                <w:szCs w:val="24"/>
              </w:rPr>
            </w:pPr>
          </w:p>
        </w:tc>
        <w:tc>
          <w:tcPr>
            <w:tcW w:w="216" w:type="dxa"/>
            <w:tcBorders>
              <w:top w:val="nil"/>
              <w:left w:val="nil"/>
              <w:bottom w:val="nil"/>
              <w:right w:val="nil"/>
            </w:tcBorders>
          </w:tcPr>
          <w:p w14:paraId="1281D9B1"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1A890FDE" w14:textId="77777777" w:rsidR="007A7C12" w:rsidRDefault="003C6D4F">
            <w:pPr>
              <w:adjustRightInd w:val="0"/>
              <w:ind w:right="144"/>
              <w:rPr>
                <w:sz w:val="24"/>
                <w:szCs w:val="24"/>
              </w:rPr>
            </w:pPr>
            <w:r>
              <w:rPr>
                <w:szCs w:val="24"/>
              </w:rPr>
              <w:t>REF~SU~Y~CLI</w:t>
            </w:r>
          </w:p>
        </w:tc>
      </w:tr>
    </w:tbl>
    <w:p w14:paraId="03D0118A" w14:textId="77777777" w:rsidR="007A7C12" w:rsidRDefault="007A7C12">
      <w:pPr>
        <w:adjustRightInd w:val="0"/>
        <w:rPr>
          <w:szCs w:val="24"/>
        </w:rPr>
      </w:pPr>
    </w:p>
    <w:p w14:paraId="603D886D" w14:textId="77777777" w:rsidR="007A7C12" w:rsidRDefault="003C6D4F">
      <w:pPr>
        <w:adjustRightInd w:val="0"/>
        <w:jc w:val="center"/>
        <w:rPr>
          <w:b/>
          <w:szCs w:val="24"/>
        </w:rPr>
      </w:pPr>
      <w:r>
        <w:rPr>
          <w:b/>
          <w:szCs w:val="24"/>
        </w:rPr>
        <w:t>Data Element Summary</w:t>
      </w:r>
    </w:p>
    <w:p w14:paraId="33A7A304"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1259157"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46A63AEA" w14:textId="77777777">
        <w:tc>
          <w:tcPr>
            <w:tcW w:w="1007" w:type="dxa"/>
            <w:tcBorders>
              <w:top w:val="nil"/>
              <w:left w:val="nil"/>
              <w:bottom w:val="nil"/>
              <w:right w:val="nil"/>
            </w:tcBorders>
          </w:tcPr>
          <w:p w14:paraId="59459BFB"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7DE32B"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1E80D38C"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405D0D"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3EA897"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45D6A623"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6B05B2A" w14:textId="77777777" w:rsidR="007A7C12" w:rsidRDefault="003C6D4F">
            <w:pPr>
              <w:adjustRightInd w:val="0"/>
              <w:ind w:right="144"/>
              <w:rPr>
                <w:sz w:val="24"/>
                <w:szCs w:val="24"/>
              </w:rPr>
            </w:pPr>
            <w:r>
              <w:rPr>
                <w:b/>
                <w:szCs w:val="24"/>
              </w:rPr>
              <w:t>ID 2/3</w:t>
            </w:r>
          </w:p>
        </w:tc>
      </w:tr>
      <w:tr w:rsidR="007A7C12" w14:paraId="58DB4A8A" w14:textId="77777777">
        <w:trPr>
          <w:gridAfter w:val="1"/>
          <w:wAfter w:w="330" w:type="dxa"/>
        </w:trPr>
        <w:tc>
          <w:tcPr>
            <w:tcW w:w="2980" w:type="dxa"/>
            <w:gridSpan w:val="3"/>
            <w:tcBorders>
              <w:top w:val="nil"/>
              <w:left w:val="nil"/>
              <w:bottom w:val="nil"/>
              <w:right w:val="nil"/>
            </w:tcBorders>
          </w:tcPr>
          <w:p w14:paraId="722F08FC"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1788D8E" w14:textId="77777777" w:rsidR="007A7C12" w:rsidRDefault="003C6D4F">
            <w:pPr>
              <w:adjustRightInd w:val="0"/>
              <w:ind w:right="144"/>
              <w:rPr>
                <w:sz w:val="24"/>
                <w:szCs w:val="24"/>
              </w:rPr>
            </w:pPr>
            <w:r>
              <w:rPr>
                <w:szCs w:val="24"/>
              </w:rPr>
              <w:t>Code qualifying the Reference Identification</w:t>
            </w:r>
          </w:p>
        </w:tc>
      </w:tr>
      <w:tr w:rsidR="007A7C12" w14:paraId="5383B9A4" w14:textId="77777777">
        <w:trPr>
          <w:gridAfter w:val="1"/>
          <w:wAfter w:w="331" w:type="dxa"/>
        </w:trPr>
        <w:tc>
          <w:tcPr>
            <w:tcW w:w="3168" w:type="dxa"/>
            <w:gridSpan w:val="4"/>
            <w:tcBorders>
              <w:top w:val="nil"/>
              <w:left w:val="nil"/>
              <w:bottom w:val="nil"/>
              <w:right w:val="nil"/>
            </w:tcBorders>
          </w:tcPr>
          <w:p w14:paraId="6FC774A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1D454A2" w14:textId="77777777" w:rsidR="007A7C12" w:rsidRDefault="003C6D4F">
            <w:pPr>
              <w:adjustRightInd w:val="0"/>
              <w:ind w:right="144"/>
              <w:rPr>
                <w:sz w:val="24"/>
                <w:szCs w:val="24"/>
              </w:rPr>
            </w:pPr>
            <w:r>
              <w:rPr>
                <w:szCs w:val="24"/>
              </w:rPr>
              <w:t>SU</w:t>
            </w:r>
          </w:p>
        </w:tc>
        <w:tc>
          <w:tcPr>
            <w:tcW w:w="144" w:type="dxa"/>
            <w:tcBorders>
              <w:top w:val="nil"/>
              <w:left w:val="nil"/>
              <w:bottom w:val="nil"/>
              <w:right w:val="nil"/>
            </w:tcBorders>
          </w:tcPr>
          <w:p w14:paraId="59BFBCD1"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BBB8255" w14:textId="77777777" w:rsidR="007A7C12" w:rsidRDefault="003C6D4F">
            <w:pPr>
              <w:adjustRightInd w:val="0"/>
              <w:ind w:right="144"/>
              <w:rPr>
                <w:sz w:val="24"/>
                <w:szCs w:val="24"/>
              </w:rPr>
            </w:pPr>
            <w:r>
              <w:rPr>
                <w:szCs w:val="24"/>
              </w:rPr>
              <w:t>Special Processing Code</w:t>
            </w:r>
          </w:p>
        </w:tc>
      </w:tr>
      <w:tr w:rsidR="007A7C12" w14:paraId="22A790D2" w14:textId="77777777">
        <w:trPr>
          <w:gridAfter w:val="2"/>
          <w:wAfter w:w="473" w:type="dxa"/>
        </w:trPr>
        <w:tc>
          <w:tcPr>
            <w:tcW w:w="4680" w:type="dxa"/>
            <w:gridSpan w:val="6"/>
            <w:tcBorders>
              <w:top w:val="nil"/>
              <w:left w:val="nil"/>
              <w:bottom w:val="nil"/>
              <w:right w:val="nil"/>
            </w:tcBorders>
          </w:tcPr>
          <w:p w14:paraId="7F759C58"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5DFBDF04" w14:textId="77777777" w:rsidR="007A7C12" w:rsidRDefault="003C6D4F">
            <w:pPr>
              <w:adjustRightInd w:val="0"/>
              <w:ind w:right="144"/>
              <w:rPr>
                <w:sz w:val="24"/>
                <w:szCs w:val="24"/>
              </w:rPr>
            </w:pPr>
            <w:r>
              <w:rPr>
                <w:szCs w:val="24"/>
              </w:rPr>
              <w:t>Special Needs Indicator</w:t>
            </w:r>
          </w:p>
        </w:tc>
      </w:tr>
      <w:tr w:rsidR="007A7C12" w14:paraId="5C49CFFC" w14:textId="77777777">
        <w:tc>
          <w:tcPr>
            <w:tcW w:w="1007" w:type="dxa"/>
            <w:tcBorders>
              <w:top w:val="nil"/>
              <w:left w:val="nil"/>
              <w:bottom w:val="nil"/>
              <w:right w:val="nil"/>
            </w:tcBorders>
          </w:tcPr>
          <w:p w14:paraId="116B7F24"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3F93A0E"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6B350AD8"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CEDDF8D"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7CA61164"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09F61C3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1A46F2C" w14:textId="77777777" w:rsidR="007A7C12" w:rsidRDefault="003C6D4F">
            <w:pPr>
              <w:adjustRightInd w:val="0"/>
              <w:ind w:right="144"/>
              <w:rPr>
                <w:sz w:val="24"/>
                <w:szCs w:val="24"/>
              </w:rPr>
            </w:pPr>
            <w:r>
              <w:rPr>
                <w:b/>
                <w:szCs w:val="24"/>
              </w:rPr>
              <w:t>AN 1/30</w:t>
            </w:r>
          </w:p>
        </w:tc>
      </w:tr>
      <w:tr w:rsidR="007A7C12" w14:paraId="4EB699EF" w14:textId="77777777">
        <w:trPr>
          <w:gridAfter w:val="1"/>
          <w:wAfter w:w="330" w:type="dxa"/>
        </w:trPr>
        <w:tc>
          <w:tcPr>
            <w:tcW w:w="2980" w:type="dxa"/>
            <w:gridSpan w:val="3"/>
            <w:tcBorders>
              <w:top w:val="nil"/>
              <w:left w:val="nil"/>
              <w:bottom w:val="nil"/>
              <w:right w:val="nil"/>
            </w:tcBorders>
          </w:tcPr>
          <w:p w14:paraId="16BCF10F"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9787F40"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5EF414BD" w14:textId="77777777">
        <w:trPr>
          <w:gridAfter w:val="1"/>
          <w:wAfter w:w="331" w:type="dxa"/>
        </w:trPr>
        <w:tc>
          <w:tcPr>
            <w:tcW w:w="3168" w:type="dxa"/>
            <w:gridSpan w:val="4"/>
            <w:tcBorders>
              <w:top w:val="nil"/>
              <w:left w:val="nil"/>
              <w:bottom w:val="nil"/>
              <w:right w:val="nil"/>
            </w:tcBorders>
          </w:tcPr>
          <w:p w14:paraId="4E3C3DF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8211167" w14:textId="77777777" w:rsidR="007A7C12" w:rsidRDefault="003C6D4F">
            <w:pPr>
              <w:adjustRightInd w:val="0"/>
              <w:ind w:right="144"/>
              <w:rPr>
                <w:sz w:val="24"/>
                <w:szCs w:val="24"/>
              </w:rPr>
            </w:pPr>
            <w:r>
              <w:rPr>
                <w:szCs w:val="24"/>
              </w:rPr>
              <w:t>N</w:t>
            </w:r>
          </w:p>
        </w:tc>
        <w:tc>
          <w:tcPr>
            <w:tcW w:w="144" w:type="dxa"/>
            <w:tcBorders>
              <w:top w:val="nil"/>
              <w:left w:val="nil"/>
              <w:bottom w:val="nil"/>
              <w:right w:val="nil"/>
            </w:tcBorders>
          </w:tcPr>
          <w:p w14:paraId="27A587DE"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45A1569" w14:textId="77777777" w:rsidR="007A7C12" w:rsidRDefault="003C6D4F">
            <w:pPr>
              <w:adjustRightInd w:val="0"/>
              <w:ind w:right="144"/>
              <w:rPr>
                <w:sz w:val="24"/>
                <w:szCs w:val="24"/>
              </w:rPr>
            </w:pPr>
            <w:r>
              <w:rPr>
                <w:szCs w:val="24"/>
              </w:rPr>
              <w:t>No</w:t>
            </w:r>
          </w:p>
        </w:tc>
      </w:tr>
      <w:tr w:rsidR="007A7C12" w14:paraId="3A6001DC" w14:textId="77777777">
        <w:trPr>
          <w:gridAfter w:val="2"/>
          <w:wAfter w:w="473" w:type="dxa"/>
        </w:trPr>
        <w:tc>
          <w:tcPr>
            <w:tcW w:w="4680" w:type="dxa"/>
            <w:gridSpan w:val="6"/>
            <w:tcBorders>
              <w:top w:val="nil"/>
              <w:left w:val="nil"/>
              <w:bottom w:val="nil"/>
              <w:right w:val="nil"/>
            </w:tcBorders>
          </w:tcPr>
          <w:p w14:paraId="54CC8E52"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467CBCB3" w14:textId="77777777" w:rsidR="007A7C12" w:rsidRDefault="003C6D4F">
            <w:pPr>
              <w:adjustRightInd w:val="0"/>
              <w:ind w:right="144"/>
              <w:rPr>
                <w:sz w:val="24"/>
                <w:szCs w:val="24"/>
              </w:rPr>
            </w:pPr>
            <w:r>
              <w:rPr>
                <w:szCs w:val="24"/>
              </w:rPr>
              <w:t>Special Needs are not required</w:t>
            </w:r>
          </w:p>
        </w:tc>
      </w:tr>
      <w:tr w:rsidR="007A7C12" w14:paraId="57CBBF4D" w14:textId="77777777">
        <w:trPr>
          <w:gridAfter w:val="1"/>
          <w:wAfter w:w="331" w:type="dxa"/>
        </w:trPr>
        <w:tc>
          <w:tcPr>
            <w:tcW w:w="3168" w:type="dxa"/>
            <w:gridSpan w:val="4"/>
            <w:tcBorders>
              <w:top w:val="nil"/>
              <w:left w:val="nil"/>
              <w:bottom w:val="nil"/>
              <w:right w:val="nil"/>
            </w:tcBorders>
          </w:tcPr>
          <w:p w14:paraId="10341EC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A8E7C0F" w14:textId="77777777" w:rsidR="007A7C12" w:rsidRDefault="003C6D4F">
            <w:pPr>
              <w:adjustRightInd w:val="0"/>
              <w:ind w:right="144"/>
              <w:rPr>
                <w:sz w:val="24"/>
                <w:szCs w:val="24"/>
              </w:rPr>
            </w:pPr>
            <w:r>
              <w:rPr>
                <w:szCs w:val="24"/>
              </w:rPr>
              <w:t>Y</w:t>
            </w:r>
          </w:p>
        </w:tc>
        <w:tc>
          <w:tcPr>
            <w:tcW w:w="144" w:type="dxa"/>
            <w:tcBorders>
              <w:top w:val="nil"/>
              <w:left w:val="nil"/>
              <w:bottom w:val="nil"/>
              <w:right w:val="nil"/>
            </w:tcBorders>
          </w:tcPr>
          <w:p w14:paraId="073A2046"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BF4C238" w14:textId="77777777" w:rsidR="007A7C12" w:rsidRDefault="003C6D4F">
            <w:pPr>
              <w:adjustRightInd w:val="0"/>
              <w:ind w:right="144"/>
              <w:rPr>
                <w:sz w:val="24"/>
                <w:szCs w:val="24"/>
              </w:rPr>
            </w:pPr>
            <w:r>
              <w:rPr>
                <w:szCs w:val="24"/>
              </w:rPr>
              <w:t>Yes</w:t>
            </w:r>
          </w:p>
        </w:tc>
      </w:tr>
      <w:tr w:rsidR="007A7C12" w14:paraId="711B4FC7" w14:textId="77777777">
        <w:trPr>
          <w:gridAfter w:val="2"/>
          <w:wAfter w:w="473" w:type="dxa"/>
        </w:trPr>
        <w:tc>
          <w:tcPr>
            <w:tcW w:w="4680" w:type="dxa"/>
            <w:gridSpan w:val="6"/>
            <w:tcBorders>
              <w:top w:val="nil"/>
              <w:left w:val="nil"/>
              <w:bottom w:val="nil"/>
              <w:right w:val="nil"/>
            </w:tcBorders>
          </w:tcPr>
          <w:p w14:paraId="3E76C876"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6DF52863" w14:textId="77777777" w:rsidR="007A7C12" w:rsidRDefault="003C6D4F">
            <w:pPr>
              <w:adjustRightInd w:val="0"/>
              <w:ind w:right="144"/>
              <w:rPr>
                <w:sz w:val="24"/>
                <w:szCs w:val="24"/>
              </w:rPr>
            </w:pPr>
            <w:r>
              <w:rPr>
                <w:szCs w:val="24"/>
              </w:rPr>
              <w:t>Special Needs are required</w:t>
            </w:r>
          </w:p>
        </w:tc>
      </w:tr>
      <w:tr w:rsidR="007A7C12" w14:paraId="1A20595D" w14:textId="77777777">
        <w:tc>
          <w:tcPr>
            <w:tcW w:w="1007" w:type="dxa"/>
            <w:tcBorders>
              <w:top w:val="nil"/>
              <w:left w:val="nil"/>
              <w:bottom w:val="nil"/>
              <w:right w:val="nil"/>
            </w:tcBorders>
          </w:tcPr>
          <w:p w14:paraId="3FD08233" w14:textId="77777777" w:rsidR="007A7C12" w:rsidRDefault="003C6D4F">
            <w:pPr>
              <w:adjustRightInd w:val="0"/>
              <w:ind w:right="144"/>
              <w:rPr>
                <w:sz w:val="24"/>
                <w:szCs w:val="24"/>
              </w:rPr>
            </w:pPr>
            <w:r>
              <w:rPr>
                <w:b/>
                <w:szCs w:val="24"/>
              </w:rPr>
              <w:t>Dep</w:t>
            </w:r>
          </w:p>
        </w:tc>
        <w:tc>
          <w:tcPr>
            <w:tcW w:w="1080" w:type="dxa"/>
            <w:tcBorders>
              <w:top w:val="nil"/>
              <w:left w:val="nil"/>
              <w:bottom w:val="nil"/>
              <w:right w:val="nil"/>
            </w:tcBorders>
          </w:tcPr>
          <w:p w14:paraId="3D1FB093" w14:textId="77777777" w:rsidR="007A7C12" w:rsidRDefault="003C6D4F">
            <w:pPr>
              <w:adjustRightInd w:val="0"/>
              <w:ind w:right="144"/>
              <w:jc w:val="center"/>
              <w:rPr>
                <w:sz w:val="24"/>
                <w:szCs w:val="24"/>
              </w:rPr>
            </w:pPr>
            <w:r>
              <w:rPr>
                <w:b/>
                <w:szCs w:val="24"/>
              </w:rPr>
              <w:t>REF03</w:t>
            </w:r>
          </w:p>
        </w:tc>
        <w:tc>
          <w:tcPr>
            <w:tcW w:w="892" w:type="dxa"/>
            <w:tcBorders>
              <w:top w:val="nil"/>
              <w:left w:val="nil"/>
              <w:bottom w:val="nil"/>
              <w:right w:val="nil"/>
            </w:tcBorders>
          </w:tcPr>
          <w:p w14:paraId="03C5CD46" w14:textId="77777777" w:rsidR="007A7C12" w:rsidRDefault="003C6D4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660B00C" w14:textId="77777777" w:rsidR="007A7C12" w:rsidRDefault="003C6D4F">
            <w:pPr>
              <w:adjustRightInd w:val="0"/>
              <w:ind w:right="144"/>
              <w:rPr>
                <w:sz w:val="24"/>
                <w:szCs w:val="24"/>
              </w:rPr>
            </w:pPr>
            <w:r>
              <w:rPr>
                <w:b/>
                <w:szCs w:val="24"/>
              </w:rPr>
              <w:t>Description</w:t>
            </w:r>
          </w:p>
        </w:tc>
        <w:tc>
          <w:tcPr>
            <w:tcW w:w="432" w:type="dxa"/>
            <w:tcBorders>
              <w:top w:val="nil"/>
              <w:left w:val="nil"/>
              <w:bottom w:val="nil"/>
              <w:right w:val="nil"/>
            </w:tcBorders>
          </w:tcPr>
          <w:p w14:paraId="564EB059"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23D02711"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3777DC3" w14:textId="77777777" w:rsidR="007A7C12" w:rsidRDefault="003C6D4F">
            <w:pPr>
              <w:adjustRightInd w:val="0"/>
              <w:ind w:right="144"/>
              <w:rPr>
                <w:sz w:val="24"/>
                <w:szCs w:val="24"/>
              </w:rPr>
            </w:pPr>
            <w:r>
              <w:rPr>
                <w:b/>
                <w:szCs w:val="24"/>
              </w:rPr>
              <w:t>AN 1/80</w:t>
            </w:r>
          </w:p>
        </w:tc>
      </w:tr>
      <w:tr w:rsidR="007A7C12" w14:paraId="6B521921" w14:textId="77777777">
        <w:trPr>
          <w:gridAfter w:val="1"/>
          <w:wAfter w:w="330" w:type="dxa"/>
        </w:trPr>
        <w:tc>
          <w:tcPr>
            <w:tcW w:w="2980" w:type="dxa"/>
            <w:gridSpan w:val="3"/>
            <w:tcBorders>
              <w:top w:val="nil"/>
              <w:left w:val="nil"/>
              <w:bottom w:val="nil"/>
              <w:right w:val="nil"/>
            </w:tcBorders>
          </w:tcPr>
          <w:p w14:paraId="66110F1D"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77DAC91" w14:textId="77777777" w:rsidR="007A7C12" w:rsidRDefault="003C6D4F">
            <w:pPr>
              <w:adjustRightInd w:val="0"/>
              <w:ind w:right="144"/>
              <w:rPr>
                <w:sz w:val="24"/>
                <w:szCs w:val="24"/>
              </w:rPr>
            </w:pPr>
            <w:r>
              <w:rPr>
                <w:szCs w:val="24"/>
              </w:rPr>
              <w:t>A free-form description to clarify the related data elements and their content</w:t>
            </w:r>
          </w:p>
        </w:tc>
      </w:tr>
      <w:tr w:rsidR="007A7C12" w14:paraId="5E000FC9" w14:textId="77777777">
        <w:trPr>
          <w:gridAfter w:val="1"/>
          <w:wAfter w:w="330" w:type="dxa"/>
        </w:trPr>
        <w:tc>
          <w:tcPr>
            <w:tcW w:w="2980" w:type="dxa"/>
            <w:gridSpan w:val="3"/>
            <w:tcBorders>
              <w:top w:val="nil"/>
              <w:left w:val="nil"/>
              <w:bottom w:val="nil"/>
              <w:right w:val="nil"/>
            </w:tcBorders>
          </w:tcPr>
          <w:p w14:paraId="479AFAC1"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1F928A05" w14:textId="77777777" w:rsidR="007A7C12" w:rsidRDefault="003C6D4F">
            <w:pPr>
              <w:adjustRightInd w:val="0"/>
              <w:ind w:right="144"/>
              <w:rPr>
                <w:szCs w:val="24"/>
              </w:rPr>
            </w:pPr>
            <w:r>
              <w:rPr>
                <w:szCs w:val="24"/>
              </w:rPr>
              <w:t xml:space="preserve">Required when REF02 = Y indicating Special Needs are required </w:t>
            </w:r>
          </w:p>
          <w:p w14:paraId="53C5955E" w14:textId="77777777" w:rsidR="007A7C12" w:rsidRDefault="003C6D4F">
            <w:pPr>
              <w:adjustRightInd w:val="0"/>
              <w:ind w:right="144"/>
              <w:rPr>
                <w:sz w:val="24"/>
                <w:szCs w:val="24"/>
              </w:rPr>
            </w:pPr>
            <w:r>
              <w:rPr>
                <w:szCs w:val="24"/>
              </w:rPr>
              <w:t xml:space="preserve">Used to communicate the Customer's Special Needs Status as defined by PUCT Subst. Rule 25.497 "Customer Protection Rules Relating to Designation of </w:t>
            </w:r>
            <w:r>
              <w:rPr>
                <w:szCs w:val="24"/>
              </w:rPr>
              <w:lastRenderedPageBreak/>
              <w:t>Critical Care Customers", otherwise not used.</w:t>
            </w:r>
          </w:p>
        </w:tc>
      </w:tr>
      <w:tr w:rsidR="007A7C12" w14:paraId="32774CBA" w14:textId="77777777">
        <w:trPr>
          <w:gridAfter w:val="1"/>
          <w:wAfter w:w="331" w:type="dxa"/>
        </w:trPr>
        <w:tc>
          <w:tcPr>
            <w:tcW w:w="3168" w:type="dxa"/>
            <w:gridSpan w:val="4"/>
            <w:tcBorders>
              <w:top w:val="nil"/>
              <w:left w:val="nil"/>
              <w:bottom w:val="nil"/>
              <w:right w:val="nil"/>
            </w:tcBorders>
          </w:tcPr>
          <w:p w14:paraId="436A8DA7" w14:textId="77777777" w:rsidR="007A7C12" w:rsidRDefault="003C6D4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9C90E44" w14:textId="77777777" w:rsidR="007A7C12" w:rsidRDefault="003C6D4F">
            <w:pPr>
              <w:adjustRightInd w:val="0"/>
              <w:ind w:right="144"/>
              <w:rPr>
                <w:sz w:val="24"/>
                <w:szCs w:val="24"/>
              </w:rPr>
            </w:pPr>
            <w:r>
              <w:rPr>
                <w:szCs w:val="24"/>
              </w:rPr>
              <w:t>CCC</w:t>
            </w:r>
          </w:p>
        </w:tc>
        <w:tc>
          <w:tcPr>
            <w:tcW w:w="144" w:type="dxa"/>
            <w:tcBorders>
              <w:top w:val="nil"/>
              <w:left w:val="nil"/>
              <w:bottom w:val="nil"/>
              <w:right w:val="nil"/>
            </w:tcBorders>
          </w:tcPr>
          <w:p w14:paraId="6135354C"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14A8258" w14:textId="77777777" w:rsidR="007A7C12" w:rsidRDefault="003C6D4F">
            <w:pPr>
              <w:adjustRightInd w:val="0"/>
              <w:ind w:right="144"/>
              <w:rPr>
                <w:sz w:val="24"/>
                <w:szCs w:val="24"/>
              </w:rPr>
            </w:pPr>
            <w:r>
              <w:rPr>
                <w:szCs w:val="24"/>
              </w:rPr>
              <w:t>Critical Care Residential Customer</w:t>
            </w:r>
          </w:p>
        </w:tc>
      </w:tr>
      <w:tr w:rsidR="007A7C12" w14:paraId="78CCD981" w14:textId="77777777">
        <w:trPr>
          <w:gridAfter w:val="1"/>
          <w:wAfter w:w="331" w:type="dxa"/>
        </w:trPr>
        <w:tc>
          <w:tcPr>
            <w:tcW w:w="3168" w:type="dxa"/>
            <w:gridSpan w:val="4"/>
            <w:tcBorders>
              <w:top w:val="nil"/>
              <w:left w:val="nil"/>
              <w:bottom w:val="nil"/>
              <w:right w:val="nil"/>
            </w:tcBorders>
          </w:tcPr>
          <w:p w14:paraId="25C73E7C"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7B4D663" w14:textId="77777777" w:rsidR="007A7C12" w:rsidRDefault="003C6D4F">
            <w:pPr>
              <w:adjustRightInd w:val="0"/>
              <w:ind w:right="144"/>
              <w:rPr>
                <w:sz w:val="24"/>
                <w:szCs w:val="24"/>
              </w:rPr>
            </w:pPr>
            <w:r>
              <w:rPr>
                <w:szCs w:val="24"/>
              </w:rPr>
              <w:t>CCCT</w:t>
            </w:r>
          </w:p>
        </w:tc>
        <w:tc>
          <w:tcPr>
            <w:tcW w:w="144" w:type="dxa"/>
            <w:tcBorders>
              <w:top w:val="nil"/>
              <w:left w:val="nil"/>
              <w:bottom w:val="nil"/>
              <w:right w:val="nil"/>
            </w:tcBorders>
          </w:tcPr>
          <w:p w14:paraId="1F918EC6"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E1F109B" w14:textId="77777777" w:rsidR="007A7C12" w:rsidRDefault="003C6D4F">
            <w:pPr>
              <w:adjustRightInd w:val="0"/>
              <w:ind w:right="144"/>
              <w:rPr>
                <w:sz w:val="24"/>
                <w:szCs w:val="24"/>
              </w:rPr>
            </w:pPr>
            <w:r>
              <w:rPr>
                <w:szCs w:val="24"/>
              </w:rPr>
              <w:t>Critical Care Residential Customer - Temporary</w:t>
            </w:r>
          </w:p>
        </w:tc>
      </w:tr>
      <w:tr w:rsidR="007A7C12" w14:paraId="4368E38D" w14:textId="77777777">
        <w:trPr>
          <w:gridAfter w:val="2"/>
          <w:wAfter w:w="473" w:type="dxa"/>
        </w:trPr>
        <w:tc>
          <w:tcPr>
            <w:tcW w:w="4680" w:type="dxa"/>
            <w:gridSpan w:val="6"/>
            <w:tcBorders>
              <w:top w:val="nil"/>
              <w:left w:val="nil"/>
              <w:bottom w:val="nil"/>
              <w:right w:val="nil"/>
            </w:tcBorders>
          </w:tcPr>
          <w:p w14:paraId="65C129D7"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E6F003C" w14:textId="77777777" w:rsidR="007A7C12" w:rsidRDefault="003C6D4F">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r w:rsidR="007A7C12" w14:paraId="2F14D92F" w14:textId="77777777">
        <w:trPr>
          <w:gridAfter w:val="1"/>
          <w:wAfter w:w="331" w:type="dxa"/>
        </w:trPr>
        <w:tc>
          <w:tcPr>
            <w:tcW w:w="3168" w:type="dxa"/>
            <w:gridSpan w:val="4"/>
            <w:tcBorders>
              <w:top w:val="nil"/>
              <w:left w:val="nil"/>
              <w:bottom w:val="nil"/>
              <w:right w:val="nil"/>
            </w:tcBorders>
          </w:tcPr>
          <w:p w14:paraId="29EE655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9B1F778" w14:textId="77777777" w:rsidR="007A7C12" w:rsidRDefault="003C6D4F">
            <w:pPr>
              <w:adjustRightInd w:val="0"/>
              <w:ind w:right="144"/>
              <w:rPr>
                <w:sz w:val="24"/>
                <w:szCs w:val="24"/>
              </w:rPr>
            </w:pPr>
            <w:r>
              <w:rPr>
                <w:szCs w:val="24"/>
              </w:rPr>
              <w:t>CLI</w:t>
            </w:r>
          </w:p>
        </w:tc>
        <w:tc>
          <w:tcPr>
            <w:tcW w:w="144" w:type="dxa"/>
            <w:tcBorders>
              <w:top w:val="nil"/>
              <w:left w:val="nil"/>
              <w:bottom w:val="nil"/>
              <w:right w:val="nil"/>
            </w:tcBorders>
          </w:tcPr>
          <w:p w14:paraId="7B6F9A05"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374B372" w14:textId="77777777" w:rsidR="007A7C12" w:rsidRDefault="003C6D4F">
            <w:pPr>
              <w:adjustRightInd w:val="0"/>
              <w:ind w:right="144"/>
              <w:rPr>
                <w:sz w:val="24"/>
                <w:szCs w:val="24"/>
              </w:rPr>
            </w:pPr>
            <w:r>
              <w:rPr>
                <w:szCs w:val="24"/>
              </w:rPr>
              <w:t>Critical Load Industrial Customer</w:t>
            </w:r>
          </w:p>
        </w:tc>
      </w:tr>
      <w:tr w:rsidR="007A7C12" w14:paraId="7ECC437A" w14:textId="77777777">
        <w:trPr>
          <w:gridAfter w:val="1"/>
          <w:wAfter w:w="331" w:type="dxa"/>
        </w:trPr>
        <w:tc>
          <w:tcPr>
            <w:tcW w:w="3168" w:type="dxa"/>
            <w:gridSpan w:val="4"/>
            <w:tcBorders>
              <w:top w:val="nil"/>
              <w:left w:val="nil"/>
              <w:bottom w:val="nil"/>
              <w:right w:val="nil"/>
            </w:tcBorders>
          </w:tcPr>
          <w:p w14:paraId="4DDC9F7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3DE6555" w14:textId="77777777" w:rsidR="007A7C12" w:rsidRDefault="003C6D4F">
            <w:pPr>
              <w:adjustRightInd w:val="0"/>
              <w:ind w:right="144"/>
              <w:rPr>
                <w:sz w:val="24"/>
                <w:szCs w:val="24"/>
              </w:rPr>
            </w:pPr>
            <w:r>
              <w:rPr>
                <w:szCs w:val="24"/>
              </w:rPr>
              <w:t>CLP</w:t>
            </w:r>
          </w:p>
        </w:tc>
        <w:tc>
          <w:tcPr>
            <w:tcW w:w="144" w:type="dxa"/>
            <w:tcBorders>
              <w:top w:val="nil"/>
              <w:left w:val="nil"/>
              <w:bottom w:val="nil"/>
              <w:right w:val="nil"/>
            </w:tcBorders>
          </w:tcPr>
          <w:p w14:paraId="25E2443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45F1597" w14:textId="77777777" w:rsidR="007A7C12" w:rsidRDefault="003C6D4F">
            <w:pPr>
              <w:adjustRightInd w:val="0"/>
              <w:ind w:right="144"/>
              <w:rPr>
                <w:sz w:val="24"/>
                <w:szCs w:val="24"/>
              </w:rPr>
            </w:pPr>
            <w:r>
              <w:rPr>
                <w:szCs w:val="24"/>
              </w:rPr>
              <w:t>Critical Load Public Safety Customer</w:t>
            </w:r>
          </w:p>
        </w:tc>
      </w:tr>
      <w:tr w:rsidR="007A7C12" w14:paraId="549860D1" w14:textId="77777777">
        <w:trPr>
          <w:gridAfter w:val="1"/>
          <w:wAfter w:w="331" w:type="dxa"/>
        </w:trPr>
        <w:tc>
          <w:tcPr>
            <w:tcW w:w="3168" w:type="dxa"/>
            <w:gridSpan w:val="4"/>
            <w:tcBorders>
              <w:top w:val="nil"/>
              <w:left w:val="nil"/>
              <w:bottom w:val="nil"/>
              <w:right w:val="nil"/>
            </w:tcBorders>
          </w:tcPr>
          <w:p w14:paraId="7D45A8C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46A1963" w14:textId="77777777" w:rsidR="007A7C12" w:rsidRDefault="003C6D4F">
            <w:pPr>
              <w:adjustRightInd w:val="0"/>
              <w:ind w:right="144"/>
              <w:rPr>
                <w:sz w:val="24"/>
                <w:szCs w:val="24"/>
              </w:rPr>
            </w:pPr>
            <w:r>
              <w:rPr>
                <w:szCs w:val="24"/>
              </w:rPr>
              <w:t>CRC</w:t>
            </w:r>
          </w:p>
        </w:tc>
        <w:tc>
          <w:tcPr>
            <w:tcW w:w="144" w:type="dxa"/>
            <w:tcBorders>
              <w:top w:val="nil"/>
              <w:left w:val="nil"/>
              <w:bottom w:val="nil"/>
              <w:right w:val="nil"/>
            </w:tcBorders>
          </w:tcPr>
          <w:p w14:paraId="255CE57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7DC2C32" w14:textId="77777777" w:rsidR="007A7C12" w:rsidRDefault="003C6D4F">
            <w:pPr>
              <w:adjustRightInd w:val="0"/>
              <w:ind w:right="144"/>
              <w:rPr>
                <w:sz w:val="24"/>
                <w:szCs w:val="24"/>
              </w:rPr>
            </w:pPr>
            <w:r>
              <w:rPr>
                <w:szCs w:val="24"/>
              </w:rPr>
              <w:t>Chronic Condition Residential Customer</w:t>
            </w:r>
          </w:p>
        </w:tc>
      </w:tr>
      <w:tr w:rsidR="007A7C12" w14:paraId="2BDDA974" w14:textId="77777777">
        <w:trPr>
          <w:gridAfter w:val="1"/>
          <w:wAfter w:w="331" w:type="dxa"/>
        </w:trPr>
        <w:tc>
          <w:tcPr>
            <w:tcW w:w="3168" w:type="dxa"/>
            <w:gridSpan w:val="4"/>
            <w:tcBorders>
              <w:top w:val="nil"/>
              <w:left w:val="nil"/>
              <w:bottom w:val="nil"/>
              <w:right w:val="nil"/>
            </w:tcBorders>
          </w:tcPr>
          <w:p w14:paraId="74C70611"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240B9B5" w14:textId="77777777" w:rsidR="007A7C12" w:rsidRDefault="003C6D4F">
            <w:pPr>
              <w:adjustRightInd w:val="0"/>
              <w:ind w:right="144"/>
              <w:rPr>
                <w:sz w:val="24"/>
                <w:szCs w:val="24"/>
              </w:rPr>
            </w:pPr>
            <w:r>
              <w:rPr>
                <w:szCs w:val="24"/>
              </w:rPr>
              <w:t>CRCT</w:t>
            </w:r>
          </w:p>
        </w:tc>
        <w:tc>
          <w:tcPr>
            <w:tcW w:w="144" w:type="dxa"/>
            <w:tcBorders>
              <w:top w:val="nil"/>
              <w:left w:val="nil"/>
              <w:bottom w:val="nil"/>
              <w:right w:val="nil"/>
            </w:tcBorders>
          </w:tcPr>
          <w:p w14:paraId="58210E3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72B86C3" w14:textId="77777777" w:rsidR="007A7C12" w:rsidRDefault="003C6D4F">
            <w:pPr>
              <w:adjustRightInd w:val="0"/>
              <w:ind w:right="144"/>
              <w:rPr>
                <w:sz w:val="24"/>
                <w:szCs w:val="24"/>
              </w:rPr>
            </w:pPr>
            <w:r>
              <w:rPr>
                <w:szCs w:val="24"/>
              </w:rPr>
              <w:t>Chronic Condition Residential Customer - Temporary</w:t>
            </w:r>
          </w:p>
        </w:tc>
      </w:tr>
      <w:tr w:rsidR="007A7C12" w14:paraId="690AD037" w14:textId="77777777">
        <w:trPr>
          <w:gridAfter w:val="2"/>
          <w:wAfter w:w="473" w:type="dxa"/>
        </w:trPr>
        <w:tc>
          <w:tcPr>
            <w:tcW w:w="4680" w:type="dxa"/>
            <w:gridSpan w:val="6"/>
            <w:tcBorders>
              <w:top w:val="nil"/>
              <w:left w:val="nil"/>
              <w:bottom w:val="nil"/>
              <w:right w:val="nil"/>
            </w:tcBorders>
          </w:tcPr>
          <w:p w14:paraId="71BA8CF9"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1CBF1163" w14:textId="77777777" w:rsidR="007A7C12" w:rsidRDefault="003C6D4F">
            <w:pPr>
              <w:adjustRightInd w:val="0"/>
              <w:ind w:right="144"/>
              <w:rPr>
                <w:sz w:val="24"/>
                <w:szCs w:val="24"/>
              </w:rPr>
            </w:pPr>
            <w:r>
              <w:rPr>
                <w:szCs w:val="24"/>
              </w:rPr>
              <w:t>This temporary status is required when the TDSP deems the information received in the form is incomplete.  This temporary assignment will be applicable for 14 days and noted in the DTM Expiration Date segment.</w:t>
            </w:r>
          </w:p>
        </w:tc>
      </w:tr>
    </w:tbl>
    <w:p w14:paraId="5EE2B23C" w14:textId="77777777" w:rsidR="007A7C12" w:rsidRDefault="003C6D4F">
      <w:pPr>
        <w:tabs>
          <w:tab w:val="right" w:pos="1800"/>
          <w:tab w:val="left" w:pos="2160"/>
        </w:tabs>
        <w:adjustRightInd w:val="0"/>
        <w:ind w:left="2160" w:hanging="2160"/>
        <w:rPr>
          <w:b/>
          <w:szCs w:val="24"/>
        </w:rPr>
      </w:pPr>
      <w:r>
        <w:rPr>
          <w:szCs w:val="24"/>
        </w:rPr>
        <w:br w:type="page"/>
      </w:r>
      <w:bookmarkStart w:id="111" w:name="book19"/>
      <w:bookmarkEnd w:id="111"/>
      <w:r>
        <w:rPr>
          <w:b/>
          <w:szCs w:val="24"/>
        </w:rPr>
        <w:lastRenderedPageBreak/>
        <w:tab/>
        <w:t>Segment:</w:t>
      </w:r>
      <w:r>
        <w:rPr>
          <w:b/>
          <w:szCs w:val="24"/>
        </w:rPr>
        <w:tab/>
      </w:r>
      <w:r>
        <w:rPr>
          <w:b/>
          <w:sz w:val="40"/>
          <w:szCs w:val="24"/>
        </w:rPr>
        <w:t xml:space="preserve">REF </w:t>
      </w:r>
      <w:r>
        <w:rPr>
          <w:b/>
          <w:szCs w:val="24"/>
        </w:rPr>
        <w:t>Reference Identification (Power Region)</w:t>
      </w:r>
    </w:p>
    <w:p w14:paraId="39DC82FC"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B99D98F"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83C1EE3"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579BF6E"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AB1DE6A"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4AE614C"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0D783D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6E8AF49"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7994C7F"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F18A13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EECB4B5"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3085A30" w14:textId="77777777">
        <w:tc>
          <w:tcPr>
            <w:tcW w:w="1944" w:type="dxa"/>
            <w:tcBorders>
              <w:top w:val="nil"/>
              <w:left w:val="nil"/>
              <w:bottom w:val="nil"/>
              <w:right w:val="nil"/>
            </w:tcBorders>
          </w:tcPr>
          <w:p w14:paraId="09DD70C7"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0F3C40DD"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1591051A" w14:textId="77777777" w:rsidR="007A7C12" w:rsidRDefault="003C6D4F">
            <w:pPr>
              <w:adjustRightInd w:val="0"/>
              <w:ind w:right="144"/>
              <w:rPr>
                <w:szCs w:val="24"/>
              </w:rPr>
            </w:pPr>
            <w:r>
              <w:rPr>
                <w:szCs w:val="24"/>
              </w:rPr>
              <w:t>Create ESI ID Request: Required</w:t>
            </w:r>
          </w:p>
          <w:p w14:paraId="777D6D5D" w14:textId="77777777" w:rsidR="007A7C12" w:rsidRDefault="003C6D4F">
            <w:pPr>
              <w:adjustRightInd w:val="0"/>
              <w:ind w:right="144"/>
              <w:rPr>
                <w:szCs w:val="24"/>
              </w:rPr>
            </w:pPr>
            <w:r>
              <w:rPr>
                <w:szCs w:val="24"/>
              </w:rPr>
              <w:t>Change ESI ID Information Request: Required if changing this item</w:t>
            </w:r>
          </w:p>
          <w:p w14:paraId="21D98E76" w14:textId="77777777" w:rsidR="007A7C12" w:rsidRDefault="003C6D4F">
            <w:pPr>
              <w:adjustRightInd w:val="0"/>
              <w:ind w:right="144"/>
              <w:rPr>
                <w:szCs w:val="24"/>
              </w:rPr>
            </w:pPr>
            <w:r>
              <w:rPr>
                <w:szCs w:val="24"/>
              </w:rPr>
              <w:t>Retire ESI ID Request: Not Used</w:t>
            </w:r>
          </w:p>
          <w:p w14:paraId="323AFA24" w14:textId="77777777" w:rsidR="007A7C12" w:rsidRDefault="007A7C12">
            <w:pPr>
              <w:adjustRightInd w:val="0"/>
              <w:ind w:right="144"/>
              <w:rPr>
                <w:szCs w:val="24"/>
              </w:rPr>
            </w:pPr>
          </w:p>
          <w:p w14:paraId="1B9B168A" w14:textId="77777777" w:rsidR="007A7C12" w:rsidRDefault="003C6D4F">
            <w:pPr>
              <w:adjustRightInd w:val="0"/>
              <w:ind w:right="144"/>
              <w:rPr>
                <w:szCs w:val="24"/>
              </w:rPr>
            </w:pPr>
            <w:r>
              <w:rPr>
                <w:szCs w:val="24"/>
              </w:rPr>
              <w:t>Only one REF~SR will be sent per transaction.</w:t>
            </w:r>
          </w:p>
          <w:p w14:paraId="27BC6F58" w14:textId="77777777" w:rsidR="007A7C12" w:rsidRDefault="007A7C12">
            <w:pPr>
              <w:adjustRightInd w:val="0"/>
              <w:ind w:right="144"/>
              <w:rPr>
                <w:sz w:val="24"/>
                <w:szCs w:val="24"/>
              </w:rPr>
            </w:pPr>
          </w:p>
        </w:tc>
      </w:tr>
      <w:tr w:rsidR="007A7C12" w14:paraId="7C5742F1" w14:textId="77777777">
        <w:tc>
          <w:tcPr>
            <w:tcW w:w="1944" w:type="dxa"/>
            <w:tcBorders>
              <w:top w:val="nil"/>
              <w:left w:val="nil"/>
              <w:bottom w:val="nil"/>
              <w:right w:val="nil"/>
            </w:tcBorders>
          </w:tcPr>
          <w:p w14:paraId="7278A765" w14:textId="77777777" w:rsidR="007A7C12" w:rsidRDefault="007A7C12">
            <w:pPr>
              <w:adjustRightInd w:val="0"/>
              <w:ind w:right="144"/>
              <w:rPr>
                <w:sz w:val="24"/>
                <w:szCs w:val="24"/>
              </w:rPr>
            </w:pPr>
          </w:p>
        </w:tc>
        <w:tc>
          <w:tcPr>
            <w:tcW w:w="216" w:type="dxa"/>
            <w:tcBorders>
              <w:top w:val="nil"/>
              <w:left w:val="nil"/>
              <w:bottom w:val="nil"/>
              <w:right w:val="nil"/>
            </w:tcBorders>
          </w:tcPr>
          <w:p w14:paraId="19BAC43C"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2D06E3A0" w14:textId="77777777" w:rsidR="007A7C12" w:rsidRDefault="003C6D4F">
            <w:pPr>
              <w:adjustRightInd w:val="0"/>
              <w:ind w:right="144"/>
              <w:rPr>
                <w:sz w:val="24"/>
                <w:szCs w:val="24"/>
              </w:rPr>
            </w:pPr>
            <w:r>
              <w:rPr>
                <w:szCs w:val="24"/>
              </w:rPr>
              <w:t>REF~SR~ERCOT</w:t>
            </w:r>
          </w:p>
        </w:tc>
      </w:tr>
    </w:tbl>
    <w:p w14:paraId="3AB0253E" w14:textId="77777777" w:rsidR="007A7C12" w:rsidRDefault="007A7C12">
      <w:pPr>
        <w:adjustRightInd w:val="0"/>
        <w:rPr>
          <w:szCs w:val="24"/>
        </w:rPr>
      </w:pPr>
    </w:p>
    <w:p w14:paraId="12918196" w14:textId="77777777" w:rsidR="007A7C12" w:rsidRDefault="003C6D4F">
      <w:pPr>
        <w:adjustRightInd w:val="0"/>
        <w:jc w:val="center"/>
        <w:rPr>
          <w:b/>
          <w:szCs w:val="24"/>
        </w:rPr>
      </w:pPr>
      <w:r>
        <w:rPr>
          <w:b/>
          <w:szCs w:val="24"/>
        </w:rPr>
        <w:t>Data Element Summary</w:t>
      </w:r>
    </w:p>
    <w:p w14:paraId="73250499"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2E48C1"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462D979C" w14:textId="77777777">
        <w:tc>
          <w:tcPr>
            <w:tcW w:w="1007" w:type="dxa"/>
            <w:tcBorders>
              <w:top w:val="nil"/>
              <w:left w:val="nil"/>
              <w:bottom w:val="nil"/>
              <w:right w:val="nil"/>
            </w:tcBorders>
          </w:tcPr>
          <w:p w14:paraId="00AA18F7"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88C7128"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5EDDD290"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EE3CB24"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3F53119"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706939DC"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FDDAC74" w14:textId="77777777" w:rsidR="007A7C12" w:rsidRDefault="003C6D4F">
            <w:pPr>
              <w:adjustRightInd w:val="0"/>
              <w:ind w:right="144"/>
              <w:rPr>
                <w:sz w:val="24"/>
                <w:szCs w:val="24"/>
              </w:rPr>
            </w:pPr>
            <w:r>
              <w:rPr>
                <w:b/>
                <w:szCs w:val="24"/>
              </w:rPr>
              <w:t>ID 2/3</w:t>
            </w:r>
          </w:p>
        </w:tc>
      </w:tr>
      <w:tr w:rsidR="007A7C12" w14:paraId="43E793E8" w14:textId="77777777">
        <w:trPr>
          <w:gridAfter w:val="1"/>
          <w:wAfter w:w="330" w:type="dxa"/>
        </w:trPr>
        <w:tc>
          <w:tcPr>
            <w:tcW w:w="2980" w:type="dxa"/>
            <w:gridSpan w:val="3"/>
            <w:tcBorders>
              <w:top w:val="nil"/>
              <w:left w:val="nil"/>
              <w:bottom w:val="nil"/>
              <w:right w:val="nil"/>
            </w:tcBorders>
          </w:tcPr>
          <w:p w14:paraId="5E1E21B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5009F2E" w14:textId="77777777" w:rsidR="007A7C12" w:rsidRDefault="003C6D4F">
            <w:pPr>
              <w:adjustRightInd w:val="0"/>
              <w:ind w:right="144"/>
              <w:rPr>
                <w:sz w:val="24"/>
                <w:szCs w:val="24"/>
              </w:rPr>
            </w:pPr>
            <w:r>
              <w:rPr>
                <w:szCs w:val="24"/>
              </w:rPr>
              <w:t>Code qualifying the Reference Identification</w:t>
            </w:r>
          </w:p>
        </w:tc>
      </w:tr>
      <w:tr w:rsidR="007A7C12" w14:paraId="6286789E" w14:textId="77777777">
        <w:trPr>
          <w:gridAfter w:val="1"/>
          <w:wAfter w:w="331" w:type="dxa"/>
        </w:trPr>
        <w:tc>
          <w:tcPr>
            <w:tcW w:w="3168" w:type="dxa"/>
            <w:gridSpan w:val="4"/>
            <w:tcBorders>
              <w:top w:val="nil"/>
              <w:left w:val="nil"/>
              <w:bottom w:val="nil"/>
              <w:right w:val="nil"/>
            </w:tcBorders>
          </w:tcPr>
          <w:p w14:paraId="26221036"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3D4B4CC" w14:textId="77777777" w:rsidR="007A7C12" w:rsidRDefault="003C6D4F">
            <w:pPr>
              <w:adjustRightInd w:val="0"/>
              <w:ind w:right="144"/>
              <w:rPr>
                <w:sz w:val="24"/>
                <w:szCs w:val="24"/>
              </w:rPr>
            </w:pPr>
            <w:r>
              <w:rPr>
                <w:szCs w:val="24"/>
              </w:rPr>
              <w:t>SR</w:t>
            </w:r>
          </w:p>
        </w:tc>
        <w:tc>
          <w:tcPr>
            <w:tcW w:w="144" w:type="dxa"/>
            <w:tcBorders>
              <w:top w:val="nil"/>
              <w:left w:val="nil"/>
              <w:bottom w:val="nil"/>
              <w:right w:val="nil"/>
            </w:tcBorders>
          </w:tcPr>
          <w:p w14:paraId="1228AD0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D82EB37" w14:textId="77777777" w:rsidR="007A7C12" w:rsidRDefault="003C6D4F">
            <w:pPr>
              <w:adjustRightInd w:val="0"/>
              <w:ind w:right="144"/>
              <w:rPr>
                <w:sz w:val="24"/>
                <w:szCs w:val="24"/>
              </w:rPr>
            </w:pPr>
            <w:r>
              <w:rPr>
                <w:szCs w:val="24"/>
              </w:rPr>
              <w:t>Sales Responsibility</w:t>
            </w:r>
          </w:p>
        </w:tc>
      </w:tr>
      <w:tr w:rsidR="007A7C12" w14:paraId="65DF2291" w14:textId="77777777">
        <w:trPr>
          <w:gridAfter w:val="2"/>
          <w:wAfter w:w="473" w:type="dxa"/>
        </w:trPr>
        <w:tc>
          <w:tcPr>
            <w:tcW w:w="4680" w:type="dxa"/>
            <w:gridSpan w:val="6"/>
            <w:tcBorders>
              <w:top w:val="nil"/>
              <w:left w:val="nil"/>
              <w:bottom w:val="nil"/>
              <w:right w:val="nil"/>
            </w:tcBorders>
          </w:tcPr>
          <w:p w14:paraId="5BCE24DB"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0E68CF23" w14:textId="77777777" w:rsidR="007A7C12" w:rsidRDefault="003C6D4F">
            <w:pPr>
              <w:adjustRightInd w:val="0"/>
              <w:ind w:right="144"/>
              <w:rPr>
                <w:sz w:val="24"/>
                <w:szCs w:val="24"/>
              </w:rPr>
            </w:pPr>
            <w:r>
              <w:rPr>
                <w:szCs w:val="24"/>
              </w:rPr>
              <w:t>Service Relationship</w:t>
            </w:r>
          </w:p>
        </w:tc>
      </w:tr>
      <w:tr w:rsidR="007A7C12" w14:paraId="528A8D9D" w14:textId="77777777">
        <w:tc>
          <w:tcPr>
            <w:tcW w:w="1007" w:type="dxa"/>
            <w:tcBorders>
              <w:top w:val="nil"/>
              <w:left w:val="nil"/>
              <w:bottom w:val="nil"/>
              <w:right w:val="nil"/>
            </w:tcBorders>
          </w:tcPr>
          <w:p w14:paraId="3C3DFF00"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16C732D"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288B4676"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21AF0CA"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E9439A4"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77434A0"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013CC1F" w14:textId="77777777" w:rsidR="007A7C12" w:rsidRDefault="003C6D4F">
            <w:pPr>
              <w:adjustRightInd w:val="0"/>
              <w:ind w:right="144"/>
              <w:rPr>
                <w:sz w:val="24"/>
                <w:szCs w:val="24"/>
              </w:rPr>
            </w:pPr>
            <w:r>
              <w:rPr>
                <w:b/>
                <w:szCs w:val="24"/>
              </w:rPr>
              <w:t>AN 1/30</w:t>
            </w:r>
          </w:p>
        </w:tc>
      </w:tr>
      <w:tr w:rsidR="007A7C12" w14:paraId="78D42E9B" w14:textId="77777777">
        <w:trPr>
          <w:gridAfter w:val="1"/>
          <w:wAfter w:w="330" w:type="dxa"/>
        </w:trPr>
        <w:tc>
          <w:tcPr>
            <w:tcW w:w="2980" w:type="dxa"/>
            <w:gridSpan w:val="3"/>
            <w:tcBorders>
              <w:top w:val="nil"/>
              <w:left w:val="nil"/>
              <w:bottom w:val="nil"/>
              <w:right w:val="nil"/>
            </w:tcBorders>
          </w:tcPr>
          <w:p w14:paraId="28679D66"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A0E11F8"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2C5F6643" w14:textId="77777777">
        <w:trPr>
          <w:gridAfter w:val="1"/>
          <w:wAfter w:w="331" w:type="dxa"/>
        </w:trPr>
        <w:tc>
          <w:tcPr>
            <w:tcW w:w="3168" w:type="dxa"/>
            <w:gridSpan w:val="4"/>
            <w:tcBorders>
              <w:top w:val="nil"/>
              <w:left w:val="nil"/>
              <w:bottom w:val="nil"/>
              <w:right w:val="nil"/>
            </w:tcBorders>
          </w:tcPr>
          <w:p w14:paraId="7F0CF68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F5998FE" w14:textId="77777777" w:rsidR="007A7C12" w:rsidRDefault="003C6D4F">
            <w:pPr>
              <w:adjustRightInd w:val="0"/>
              <w:ind w:right="144"/>
              <w:rPr>
                <w:sz w:val="24"/>
                <w:szCs w:val="24"/>
              </w:rPr>
            </w:pPr>
            <w:r>
              <w:rPr>
                <w:szCs w:val="24"/>
              </w:rPr>
              <w:t>ERCOT</w:t>
            </w:r>
          </w:p>
        </w:tc>
        <w:tc>
          <w:tcPr>
            <w:tcW w:w="144" w:type="dxa"/>
            <w:tcBorders>
              <w:top w:val="nil"/>
              <w:left w:val="nil"/>
              <w:bottom w:val="nil"/>
              <w:right w:val="nil"/>
            </w:tcBorders>
          </w:tcPr>
          <w:p w14:paraId="1B4F11EE"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36FA024" w14:textId="77777777" w:rsidR="007A7C12" w:rsidRDefault="003C6D4F">
            <w:pPr>
              <w:adjustRightInd w:val="0"/>
              <w:ind w:right="144"/>
              <w:rPr>
                <w:sz w:val="24"/>
                <w:szCs w:val="24"/>
              </w:rPr>
            </w:pPr>
            <w:r>
              <w:rPr>
                <w:szCs w:val="24"/>
              </w:rPr>
              <w:t>Electric Reliability Council of Texas</w:t>
            </w:r>
          </w:p>
        </w:tc>
      </w:tr>
      <w:tr w:rsidR="007A7C12" w14:paraId="613B0565" w14:textId="77777777">
        <w:trPr>
          <w:gridAfter w:val="1"/>
          <w:wAfter w:w="331" w:type="dxa"/>
        </w:trPr>
        <w:tc>
          <w:tcPr>
            <w:tcW w:w="3168" w:type="dxa"/>
            <w:gridSpan w:val="4"/>
            <w:tcBorders>
              <w:top w:val="nil"/>
              <w:left w:val="nil"/>
              <w:bottom w:val="nil"/>
              <w:right w:val="nil"/>
            </w:tcBorders>
          </w:tcPr>
          <w:p w14:paraId="62E2E25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5131BAC" w14:textId="77777777" w:rsidR="007A7C12" w:rsidRDefault="003C6D4F">
            <w:pPr>
              <w:adjustRightInd w:val="0"/>
              <w:ind w:right="144"/>
              <w:rPr>
                <w:sz w:val="24"/>
                <w:szCs w:val="24"/>
              </w:rPr>
            </w:pPr>
            <w:r>
              <w:rPr>
                <w:szCs w:val="24"/>
              </w:rPr>
              <w:t>SERC</w:t>
            </w:r>
          </w:p>
        </w:tc>
        <w:tc>
          <w:tcPr>
            <w:tcW w:w="144" w:type="dxa"/>
            <w:tcBorders>
              <w:top w:val="nil"/>
              <w:left w:val="nil"/>
              <w:bottom w:val="nil"/>
              <w:right w:val="nil"/>
            </w:tcBorders>
          </w:tcPr>
          <w:p w14:paraId="3919621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DD3CBB8" w14:textId="77777777" w:rsidR="007A7C12" w:rsidRDefault="003C6D4F">
            <w:pPr>
              <w:adjustRightInd w:val="0"/>
              <w:ind w:right="144"/>
              <w:rPr>
                <w:sz w:val="24"/>
                <w:szCs w:val="24"/>
              </w:rPr>
            </w:pPr>
            <w:r>
              <w:rPr>
                <w:szCs w:val="24"/>
              </w:rPr>
              <w:t>Southeast Electric Reliability Council</w:t>
            </w:r>
          </w:p>
        </w:tc>
      </w:tr>
      <w:tr w:rsidR="007A7C12" w14:paraId="710A5CD3" w14:textId="77777777">
        <w:trPr>
          <w:gridAfter w:val="1"/>
          <w:wAfter w:w="331" w:type="dxa"/>
        </w:trPr>
        <w:tc>
          <w:tcPr>
            <w:tcW w:w="3168" w:type="dxa"/>
            <w:gridSpan w:val="4"/>
            <w:tcBorders>
              <w:top w:val="nil"/>
              <w:left w:val="nil"/>
              <w:bottom w:val="nil"/>
              <w:right w:val="nil"/>
            </w:tcBorders>
          </w:tcPr>
          <w:p w14:paraId="304ACC5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08DAE26" w14:textId="77777777" w:rsidR="007A7C12" w:rsidRDefault="003C6D4F">
            <w:pPr>
              <w:adjustRightInd w:val="0"/>
              <w:ind w:right="144"/>
              <w:rPr>
                <w:sz w:val="24"/>
                <w:szCs w:val="24"/>
              </w:rPr>
            </w:pPr>
            <w:r>
              <w:rPr>
                <w:szCs w:val="24"/>
              </w:rPr>
              <w:t>SPP</w:t>
            </w:r>
          </w:p>
        </w:tc>
        <w:tc>
          <w:tcPr>
            <w:tcW w:w="144" w:type="dxa"/>
            <w:tcBorders>
              <w:top w:val="nil"/>
              <w:left w:val="nil"/>
              <w:bottom w:val="nil"/>
              <w:right w:val="nil"/>
            </w:tcBorders>
          </w:tcPr>
          <w:p w14:paraId="165EB668"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A887C03" w14:textId="77777777" w:rsidR="007A7C12" w:rsidRDefault="003C6D4F">
            <w:pPr>
              <w:adjustRightInd w:val="0"/>
              <w:ind w:right="144"/>
              <w:rPr>
                <w:sz w:val="24"/>
                <w:szCs w:val="24"/>
              </w:rPr>
            </w:pPr>
            <w:r>
              <w:rPr>
                <w:szCs w:val="24"/>
              </w:rPr>
              <w:t>Southwest Power Pool</w:t>
            </w:r>
          </w:p>
        </w:tc>
      </w:tr>
      <w:tr w:rsidR="007A7C12" w14:paraId="386148E2" w14:textId="77777777">
        <w:trPr>
          <w:gridAfter w:val="1"/>
          <w:wAfter w:w="331" w:type="dxa"/>
        </w:trPr>
        <w:tc>
          <w:tcPr>
            <w:tcW w:w="3168" w:type="dxa"/>
            <w:gridSpan w:val="4"/>
            <w:tcBorders>
              <w:top w:val="nil"/>
              <w:left w:val="nil"/>
              <w:bottom w:val="nil"/>
              <w:right w:val="nil"/>
            </w:tcBorders>
          </w:tcPr>
          <w:p w14:paraId="3597ED6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07B9835" w14:textId="77777777" w:rsidR="007A7C12" w:rsidRDefault="003C6D4F">
            <w:pPr>
              <w:adjustRightInd w:val="0"/>
              <w:ind w:right="144"/>
              <w:rPr>
                <w:sz w:val="24"/>
                <w:szCs w:val="24"/>
              </w:rPr>
            </w:pPr>
            <w:r>
              <w:rPr>
                <w:szCs w:val="24"/>
              </w:rPr>
              <w:t>WSCC</w:t>
            </w:r>
          </w:p>
        </w:tc>
        <w:tc>
          <w:tcPr>
            <w:tcW w:w="144" w:type="dxa"/>
            <w:tcBorders>
              <w:top w:val="nil"/>
              <w:left w:val="nil"/>
              <w:bottom w:val="nil"/>
              <w:right w:val="nil"/>
            </w:tcBorders>
          </w:tcPr>
          <w:p w14:paraId="408AF28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D873DF9" w14:textId="77777777" w:rsidR="007A7C12" w:rsidRDefault="003C6D4F">
            <w:pPr>
              <w:adjustRightInd w:val="0"/>
              <w:ind w:right="144"/>
              <w:rPr>
                <w:sz w:val="24"/>
                <w:szCs w:val="24"/>
              </w:rPr>
            </w:pPr>
            <w:r>
              <w:rPr>
                <w:szCs w:val="24"/>
              </w:rPr>
              <w:t>Western States Coordinating Council</w:t>
            </w:r>
          </w:p>
        </w:tc>
      </w:tr>
    </w:tbl>
    <w:p w14:paraId="0735CE43" w14:textId="77777777" w:rsidR="007A7C12" w:rsidRDefault="003C6D4F">
      <w:pPr>
        <w:tabs>
          <w:tab w:val="right" w:pos="1800"/>
          <w:tab w:val="left" w:pos="2160"/>
        </w:tabs>
        <w:adjustRightInd w:val="0"/>
        <w:ind w:left="2160" w:hanging="2160"/>
        <w:rPr>
          <w:b/>
          <w:szCs w:val="24"/>
        </w:rPr>
      </w:pPr>
      <w:r>
        <w:rPr>
          <w:szCs w:val="24"/>
        </w:rPr>
        <w:br w:type="page"/>
      </w:r>
      <w:bookmarkStart w:id="112" w:name="book20"/>
      <w:bookmarkEnd w:id="112"/>
      <w:r>
        <w:rPr>
          <w:b/>
          <w:szCs w:val="24"/>
        </w:rPr>
        <w:lastRenderedPageBreak/>
        <w:tab/>
        <w:t>Segment:</w:t>
      </w:r>
      <w:r>
        <w:rPr>
          <w:b/>
          <w:szCs w:val="24"/>
        </w:rPr>
        <w:tab/>
      </w:r>
      <w:r>
        <w:rPr>
          <w:b/>
          <w:sz w:val="40"/>
          <w:szCs w:val="24"/>
        </w:rPr>
        <w:t xml:space="preserve">REF </w:t>
      </w:r>
      <w:r>
        <w:rPr>
          <w:b/>
          <w:szCs w:val="24"/>
        </w:rPr>
        <w:t>Reference Identification (Reason for Change)</w:t>
      </w:r>
    </w:p>
    <w:p w14:paraId="363690BF"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665BAFE6"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6677F374"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C38E5F"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3399533"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31D9255"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0838152"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0051AB5"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EDE453A"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012BA1C"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97A850F"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442A7176" w14:textId="77777777">
        <w:tc>
          <w:tcPr>
            <w:tcW w:w="1944" w:type="dxa"/>
            <w:tcBorders>
              <w:top w:val="nil"/>
              <w:left w:val="nil"/>
              <w:bottom w:val="nil"/>
              <w:right w:val="nil"/>
            </w:tcBorders>
          </w:tcPr>
          <w:p w14:paraId="2C4F75D4"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7F6816A3"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57395623" w14:textId="77777777" w:rsidR="007A7C12" w:rsidRDefault="003C6D4F">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4DAA5E59" w14:textId="77777777" w:rsidR="007A7C12" w:rsidRDefault="007A7C12">
            <w:pPr>
              <w:adjustRightInd w:val="0"/>
              <w:ind w:right="144"/>
              <w:rPr>
                <w:szCs w:val="24"/>
              </w:rPr>
            </w:pPr>
          </w:p>
          <w:p w14:paraId="1BF249CF" w14:textId="77777777" w:rsidR="007A7C12" w:rsidRDefault="003C6D4F">
            <w:pPr>
              <w:adjustRightInd w:val="0"/>
              <w:ind w:right="144"/>
              <w:rPr>
                <w:szCs w:val="24"/>
              </w:rPr>
            </w:pPr>
            <w:r>
              <w:rPr>
                <w:szCs w:val="24"/>
              </w:rPr>
              <w:t>More than one REF~TD may be present.</w:t>
            </w:r>
          </w:p>
          <w:p w14:paraId="39065CFF" w14:textId="77777777" w:rsidR="007A7C12" w:rsidRDefault="007A7C12">
            <w:pPr>
              <w:adjustRightInd w:val="0"/>
              <w:ind w:right="144"/>
              <w:rPr>
                <w:sz w:val="24"/>
                <w:szCs w:val="24"/>
              </w:rPr>
            </w:pPr>
          </w:p>
        </w:tc>
      </w:tr>
      <w:tr w:rsidR="007A7C12" w14:paraId="3AD5BDB8" w14:textId="77777777">
        <w:tc>
          <w:tcPr>
            <w:tcW w:w="1944" w:type="dxa"/>
            <w:tcBorders>
              <w:top w:val="nil"/>
              <w:left w:val="nil"/>
              <w:bottom w:val="nil"/>
              <w:right w:val="nil"/>
            </w:tcBorders>
          </w:tcPr>
          <w:p w14:paraId="2B4F9901" w14:textId="77777777" w:rsidR="007A7C12" w:rsidRDefault="007A7C12">
            <w:pPr>
              <w:adjustRightInd w:val="0"/>
              <w:ind w:right="144"/>
              <w:rPr>
                <w:sz w:val="24"/>
                <w:szCs w:val="24"/>
              </w:rPr>
            </w:pPr>
          </w:p>
        </w:tc>
        <w:tc>
          <w:tcPr>
            <w:tcW w:w="216" w:type="dxa"/>
            <w:tcBorders>
              <w:top w:val="nil"/>
              <w:left w:val="nil"/>
              <w:bottom w:val="nil"/>
              <w:right w:val="nil"/>
            </w:tcBorders>
          </w:tcPr>
          <w:p w14:paraId="27AD8CBD"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47FCEC2D" w14:textId="77777777" w:rsidR="007A7C12" w:rsidRDefault="003C6D4F">
            <w:pPr>
              <w:adjustRightInd w:val="0"/>
              <w:ind w:right="144"/>
              <w:rPr>
                <w:szCs w:val="24"/>
              </w:rPr>
            </w:pPr>
            <w:r>
              <w:rPr>
                <w:szCs w:val="24"/>
              </w:rPr>
              <w:t>Create ESI ID Request: Not Used</w:t>
            </w:r>
          </w:p>
          <w:p w14:paraId="4CFD590E" w14:textId="77777777" w:rsidR="007A7C12" w:rsidRDefault="003C6D4F">
            <w:pPr>
              <w:adjustRightInd w:val="0"/>
              <w:ind w:right="144"/>
              <w:rPr>
                <w:szCs w:val="24"/>
              </w:rPr>
            </w:pPr>
            <w:r>
              <w:rPr>
                <w:szCs w:val="24"/>
              </w:rPr>
              <w:t>Change ESI ID Information Request: Required change is at an ESI ID level (Header or LIN Loop), otherwise not used.</w:t>
            </w:r>
          </w:p>
          <w:p w14:paraId="2E4E5EB4" w14:textId="77777777" w:rsidR="007A7C12" w:rsidRDefault="003C6D4F">
            <w:pPr>
              <w:adjustRightInd w:val="0"/>
              <w:ind w:right="144"/>
              <w:rPr>
                <w:szCs w:val="24"/>
              </w:rPr>
            </w:pPr>
            <w:r>
              <w:rPr>
                <w:szCs w:val="24"/>
              </w:rPr>
              <w:t>Retire ESI ID Request: Not Used</w:t>
            </w:r>
          </w:p>
          <w:p w14:paraId="0F93F975" w14:textId="77777777" w:rsidR="007A7C12" w:rsidRDefault="007A7C12">
            <w:pPr>
              <w:adjustRightInd w:val="0"/>
              <w:ind w:right="144"/>
              <w:rPr>
                <w:sz w:val="24"/>
                <w:szCs w:val="24"/>
              </w:rPr>
            </w:pPr>
          </w:p>
        </w:tc>
      </w:tr>
      <w:tr w:rsidR="007A7C12" w14:paraId="2EADCD7F" w14:textId="77777777">
        <w:tc>
          <w:tcPr>
            <w:tcW w:w="1944" w:type="dxa"/>
            <w:tcBorders>
              <w:top w:val="nil"/>
              <w:left w:val="nil"/>
              <w:bottom w:val="nil"/>
              <w:right w:val="nil"/>
            </w:tcBorders>
          </w:tcPr>
          <w:p w14:paraId="34DC08DF" w14:textId="77777777" w:rsidR="007A7C12" w:rsidRDefault="007A7C12">
            <w:pPr>
              <w:adjustRightInd w:val="0"/>
              <w:ind w:right="144"/>
              <w:rPr>
                <w:sz w:val="24"/>
                <w:szCs w:val="24"/>
              </w:rPr>
            </w:pPr>
          </w:p>
        </w:tc>
        <w:tc>
          <w:tcPr>
            <w:tcW w:w="216" w:type="dxa"/>
            <w:tcBorders>
              <w:top w:val="nil"/>
              <w:left w:val="nil"/>
              <w:bottom w:val="nil"/>
              <w:right w:val="nil"/>
            </w:tcBorders>
          </w:tcPr>
          <w:p w14:paraId="784D225C"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422C0AF9" w14:textId="77777777" w:rsidR="007A7C12" w:rsidRDefault="003C6D4F">
            <w:pPr>
              <w:adjustRightInd w:val="0"/>
              <w:ind w:right="144"/>
              <w:rPr>
                <w:sz w:val="24"/>
                <w:szCs w:val="24"/>
              </w:rPr>
            </w:pPr>
            <w:r>
              <w:rPr>
                <w:szCs w:val="24"/>
              </w:rPr>
              <w:t>REF~TD~N18R</w:t>
            </w:r>
          </w:p>
        </w:tc>
      </w:tr>
    </w:tbl>
    <w:p w14:paraId="5CB14F36" w14:textId="77777777" w:rsidR="007A7C12" w:rsidRDefault="007A7C12">
      <w:pPr>
        <w:adjustRightInd w:val="0"/>
        <w:rPr>
          <w:szCs w:val="24"/>
        </w:rPr>
      </w:pPr>
    </w:p>
    <w:p w14:paraId="1938AECD" w14:textId="77777777" w:rsidR="007A7C12" w:rsidRDefault="003C6D4F">
      <w:pPr>
        <w:adjustRightInd w:val="0"/>
        <w:jc w:val="center"/>
        <w:rPr>
          <w:b/>
          <w:szCs w:val="24"/>
        </w:rPr>
      </w:pPr>
      <w:r>
        <w:rPr>
          <w:b/>
          <w:szCs w:val="24"/>
        </w:rPr>
        <w:t>Data Element Summary</w:t>
      </w:r>
    </w:p>
    <w:p w14:paraId="2E969C55"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2F822A6"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A7C12" w14:paraId="631FC8AC" w14:textId="77777777">
        <w:tc>
          <w:tcPr>
            <w:tcW w:w="1007" w:type="dxa"/>
            <w:tcBorders>
              <w:top w:val="nil"/>
              <w:left w:val="nil"/>
              <w:bottom w:val="nil"/>
              <w:right w:val="nil"/>
            </w:tcBorders>
          </w:tcPr>
          <w:p w14:paraId="645615DD"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591BE23"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53383269"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F2BCFD"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48FD6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0F2DCA1C"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6AAF5369" w14:textId="77777777" w:rsidR="007A7C12" w:rsidRDefault="003C6D4F">
            <w:pPr>
              <w:adjustRightInd w:val="0"/>
              <w:ind w:right="144"/>
              <w:rPr>
                <w:sz w:val="24"/>
                <w:szCs w:val="24"/>
              </w:rPr>
            </w:pPr>
            <w:r>
              <w:rPr>
                <w:b/>
                <w:szCs w:val="24"/>
              </w:rPr>
              <w:t>ID 2/3</w:t>
            </w:r>
          </w:p>
        </w:tc>
      </w:tr>
      <w:tr w:rsidR="007A7C12" w14:paraId="27A5AC28" w14:textId="77777777">
        <w:trPr>
          <w:gridAfter w:val="1"/>
          <w:wAfter w:w="330" w:type="dxa"/>
        </w:trPr>
        <w:tc>
          <w:tcPr>
            <w:tcW w:w="2980" w:type="dxa"/>
            <w:gridSpan w:val="3"/>
            <w:tcBorders>
              <w:top w:val="nil"/>
              <w:left w:val="nil"/>
              <w:bottom w:val="nil"/>
              <w:right w:val="nil"/>
            </w:tcBorders>
          </w:tcPr>
          <w:p w14:paraId="55624D0B"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373281AD" w14:textId="77777777" w:rsidR="007A7C12" w:rsidRDefault="003C6D4F">
            <w:pPr>
              <w:adjustRightInd w:val="0"/>
              <w:ind w:right="144"/>
              <w:rPr>
                <w:sz w:val="24"/>
                <w:szCs w:val="24"/>
              </w:rPr>
            </w:pPr>
            <w:r>
              <w:rPr>
                <w:szCs w:val="24"/>
              </w:rPr>
              <w:t>Code qualifying the Reference Identification</w:t>
            </w:r>
          </w:p>
        </w:tc>
      </w:tr>
      <w:tr w:rsidR="007A7C12" w14:paraId="1CB0273E" w14:textId="77777777">
        <w:trPr>
          <w:gridAfter w:val="1"/>
          <w:wAfter w:w="331" w:type="dxa"/>
        </w:trPr>
        <w:tc>
          <w:tcPr>
            <w:tcW w:w="3168" w:type="dxa"/>
            <w:gridSpan w:val="4"/>
            <w:tcBorders>
              <w:top w:val="nil"/>
              <w:left w:val="nil"/>
              <w:bottom w:val="nil"/>
              <w:right w:val="nil"/>
            </w:tcBorders>
          </w:tcPr>
          <w:p w14:paraId="19CA3A0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E1FBFB4" w14:textId="77777777" w:rsidR="007A7C12" w:rsidRDefault="003C6D4F">
            <w:pPr>
              <w:adjustRightInd w:val="0"/>
              <w:ind w:right="144"/>
              <w:rPr>
                <w:sz w:val="24"/>
                <w:szCs w:val="24"/>
              </w:rPr>
            </w:pPr>
            <w:r>
              <w:rPr>
                <w:szCs w:val="24"/>
              </w:rPr>
              <w:t>TD</w:t>
            </w:r>
          </w:p>
        </w:tc>
        <w:tc>
          <w:tcPr>
            <w:tcW w:w="144" w:type="dxa"/>
            <w:tcBorders>
              <w:top w:val="nil"/>
              <w:left w:val="nil"/>
              <w:bottom w:val="nil"/>
              <w:right w:val="nil"/>
            </w:tcBorders>
          </w:tcPr>
          <w:p w14:paraId="230A54F4"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5E69D228" w14:textId="77777777" w:rsidR="007A7C12" w:rsidRDefault="003C6D4F">
            <w:pPr>
              <w:adjustRightInd w:val="0"/>
              <w:ind w:right="144"/>
              <w:rPr>
                <w:sz w:val="24"/>
                <w:szCs w:val="24"/>
              </w:rPr>
            </w:pPr>
            <w:r>
              <w:rPr>
                <w:szCs w:val="24"/>
              </w:rPr>
              <w:t>Reason for Change</w:t>
            </w:r>
          </w:p>
        </w:tc>
      </w:tr>
      <w:tr w:rsidR="007A7C12" w14:paraId="27B44CEC" w14:textId="77777777">
        <w:tc>
          <w:tcPr>
            <w:tcW w:w="1007" w:type="dxa"/>
            <w:tcBorders>
              <w:top w:val="nil"/>
              <w:left w:val="nil"/>
              <w:bottom w:val="nil"/>
              <w:right w:val="nil"/>
            </w:tcBorders>
          </w:tcPr>
          <w:p w14:paraId="2CDE3FC7"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5418F5B"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1F257CA3"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C2B463D"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233287E0"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64935DA3"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047C1813" w14:textId="77777777" w:rsidR="007A7C12" w:rsidRDefault="003C6D4F">
            <w:pPr>
              <w:adjustRightInd w:val="0"/>
              <w:ind w:right="144"/>
              <w:rPr>
                <w:sz w:val="24"/>
                <w:szCs w:val="24"/>
              </w:rPr>
            </w:pPr>
            <w:r>
              <w:rPr>
                <w:b/>
                <w:szCs w:val="24"/>
              </w:rPr>
              <w:t>AN 1/30</w:t>
            </w:r>
          </w:p>
        </w:tc>
      </w:tr>
      <w:tr w:rsidR="007A7C12" w14:paraId="520D109C" w14:textId="77777777">
        <w:trPr>
          <w:gridAfter w:val="1"/>
          <w:wAfter w:w="330" w:type="dxa"/>
        </w:trPr>
        <w:tc>
          <w:tcPr>
            <w:tcW w:w="2980" w:type="dxa"/>
            <w:gridSpan w:val="3"/>
            <w:tcBorders>
              <w:top w:val="nil"/>
              <w:left w:val="nil"/>
              <w:bottom w:val="nil"/>
              <w:right w:val="nil"/>
            </w:tcBorders>
          </w:tcPr>
          <w:p w14:paraId="4AF7C02B"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1D940192"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5E32F261" w14:textId="77777777">
        <w:trPr>
          <w:gridAfter w:val="1"/>
          <w:wAfter w:w="331" w:type="dxa"/>
        </w:trPr>
        <w:tc>
          <w:tcPr>
            <w:tcW w:w="3168" w:type="dxa"/>
            <w:gridSpan w:val="4"/>
            <w:tcBorders>
              <w:top w:val="nil"/>
              <w:left w:val="nil"/>
              <w:bottom w:val="nil"/>
              <w:right w:val="nil"/>
            </w:tcBorders>
          </w:tcPr>
          <w:p w14:paraId="5A4310F4"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9EE4A23" w14:textId="77777777" w:rsidR="007A7C12" w:rsidRDefault="003C6D4F">
            <w:pPr>
              <w:adjustRightInd w:val="0"/>
              <w:ind w:right="144"/>
              <w:rPr>
                <w:sz w:val="24"/>
                <w:szCs w:val="24"/>
              </w:rPr>
            </w:pPr>
            <w:r>
              <w:rPr>
                <w:szCs w:val="24"/>
              </w:rPr>
              <w:t>DTM036</w:t>
            </w:r>
          </w:p>
        </w:tc>
        <w:tc>
          <w:tcPr>
            <w:tcW w:w="144" w:type="dxa"/>
            <w:tcBorders>
              <w:top w:val="nil"/>
              <w:left w:val="nil"/>
              <w:bottom w:val="nil"/>
              <w:right w:val="nil"/>
            </w:tcBorders>
          </w:tcPr>
          <w:p w14:paraId="259F1754"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634EB998" w14:textId="77777777" w:rsidR="007A7C12" w:rsidRDefault="003C6D4F">
            <w:pPr>
              <w:adjustRightInd w:val="0"/>
              <w:ind w:right="144"/>
              <w:rPr>
                <w:sz w:val="24"/>
                <w:szCs w:val="24"/>
              </w:rPr>
            </w:pPr>
            <w:r>
              <w:rPr>
                <w:szCs w:val="24"/>
              </w:rPr>
              <w:t>Change Expiration Date</w:t>
            </w:r>
          </w:p>
        </w:tc>
      </w:tr>
      <w:tr w:rsidR="007A7C12" w14:paraId="1BCFEF87" w14:textId="77777777">
        <w:trPr>
          <w:gridAfter w:val="1"/>
          <w:wAfter w:w="331" w:type="dxa"/>
        </w:trPr>
        <w:tc>
          <w:tcPr>
            <w:tcW w:w="3168" w:type="dxa"/>
            <w:gridSpan w:val="4"/>
            <w:tcBorders>
              <w:top w:val="nil"/>
              <w:left w:val="nil"/>
              <w:bottom w:val="nil"/>
              <w:right w:val="nil"/>
            </w:tcBorders>
          </w:tcPr>
          <w:p w14:paraId="63895E3C"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7F10C53" w14:textId="77777777" w:rsidR="007A7C12" w:rsidRDefault="003C6D4F">
            <w:pPr>
              <w:adjustRightInd w:val="0"/>
              <w:ind w:right="144"/>
              <w:rPr>
                <w:sz w:val="24"/>
                <w:szCs w:val="24"/>
              </w:rPr>
            </w:pPr>
            <w:r>
              <w:rPr>
                <w:szCs w:val="24"/>
              </w:rPr>
              <w:t>DTM307</w:t>
            </w:r>
          </w:p>
        </w:tc>
        <w:tc>
          <w:tcPr>
            <w:tcW w:w="144" w:type="dxa"/>
            <w:tcBorders>
              <w:top w:val="nil"/>
              <w:left w:val="nil"/>
              <w:bottom w:val="nil"/>
              <w:right w:val="nil"/>
            </w:tcBorders>
          </w:tcPr>
          <w:p w14:paraId="65728E89"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76D31B6C" w14:textId="77777777" w:rsidR="007A7C12" w:rsidRDefault="003C6D4F">
            <w:pPr>
              <w:adjustRightInd w:val="0"/>
              <w:ind w:right="144"/>
              <w:rPr>
                <w:sz w:val="24"/>
                <w:szCs w:val="24"/>
              </w:rPr>
            </w:pPr>
            <w:r>
              <w:rPr>
                <w:szCs w:val="24"/>
              </w:rPr>
              <w:t>Change Pilot Eligibility Date</w:t>
            </w:r>
          </w:p>
        </w:tc>
      </w:tr>
      <w:tr w:rsidR="007A7C12" w14:paraId="7466C04F" w14:textId="77777777">
        <w:trPr>
          <w:gridAfter w:val="1"/>
          <w:wAfter w:w="331" w:type="dxa"/>
        </w:trPr>
        <w:tc>
          <w:tcPr>
            <w:tcW w:w="3168" w:type="dxa"/>
            <w:gridSpan w:val="4"/>
            <w:tcBorders>
              <w:top w:val="nil"/>
              <w:left w:val="nil"/>
              <w:bottom w:val="nil"/>
              <w:right w:val="nil"/>
            </w:tcBorders>
          </w:tcPr>
          <w:p w14:paraId="1324DA1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7CFB293" w14:textId="77777777" w:rsidR="007A7C12" w:rsidRDefault="003C6D4F">
            <w:pPr>
              <w:adjustRightInd w:val="0"/>
              <w:ind w:right="144"/>
              <w:rPr>
                <w:sz w:val="24"/>
                <w:szCs w:val="24"/>
              </w:rPr>
            </w:pPr>
            <w:r>
              <w:rPr>
                <w:szCs w:val="24"/>
              </w:rPr>
              <w:t>N18R</w:t>
            </w:r>
          </w:p>
        </w:tc>
        <w:tc>
          <w:tcPr>
            <w:tcW w:w="144" w:type="dxa"/>
            <w:tcBorders>
              <w:top w:val="nil"/>
              <w:left w:val="nil"/>
              <w:bottom w:val="nil"/>
              <w:right w:val="nil"/>
            </w:tcBorders>
          </w:tcPr>
          <w:p w14:paraId="46025B70"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637AADB4" w14:textId="77777777" w:rsidR="007A7C12" w:rsidRDefault="003C6D4F">
            <w:pPr>
              <w:adjustRightInd w:val="0"/>
              <w:ind w:right="144"/>
              <w:rPr>
                <w:sz w:val="24"/>
                <w:szCs w:val="24"/>
              </w:rPr>
            </w:pPr>
            <w:r>
              <w:rPr>
                <w:szCs w:val="24"/>
              </w:rPr>
              <w:t>Change Customer Name/Service Address</w:t>
            </w:r>
          </w:p>
        </w:tc>
      </w:tr>
      <w:tr w:rsidR="007A7C12" w14:paraId="63A56708" w14:textId="77777777">
        <w:trPr>
          <w:gridAfter w:val="1"/>
          <w:wAfter w:w="331" w:type="dxa"/>
        </w:trPr>
        <w:tc>
          <w:tcPr>
            <w:tcW w:w="3168" w:type="dxa"/>
            <w:gridSpan w:val="4"/>
            <w:tcBorders>
              <w:top w:val="nil"/>
              <w:left w:val="nil"/>
              <w:bottom w:val="nil"/>
              <w:right w:val="nil"/>
            </w:tcBorders>
          </w:tcPr>
          <w:p w14:paraId="24EC827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055310C" w14:textId="77777777" w:rsidR="007A7C12" w:rsidRDefault="003C6D4F">
            <w:pPr>
              <w:adjustRightInd w:val="0"/>
              <w:ind w:right="144"/>
              <w:rPr>
                <w:sz w:val="24"/>
                <w:szCs w:val="24"/>
              </w:rPr>
            </w:pPr>
            <w:r>
              <w:rPr>
                <w:szCs w:val="24"/>
              </w:rPr>
              <w:t>REFAQ</w:t>
            </w:r>
          </w:p>
        </w:tc>
        <w:tc>
          <w:tcPr>
            <w:tcW w:w="144" w:type="dxa"/>
            <w:tcBorders>
              <w:top w:val="nil"/>
              <w:left w:val="nil"/>
              <w:bottom w:val="nil"/>
              <w:right w:val="nil"/>
            </w:tcBorders>
          </w:tcPr>
          <w:p w14:paraId="7F4766D5"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7140F289" w14:textId="77777777" w:rsidR="007A7C12" w:rsidRDefault="003C6D4F">
            <w:pPr>
              <w:adjustRightInd w:val="0"/>
              <w:ind w:right="144"/>
              <w:rPr>
                <w:sz w:val="24"/>
                <w:szCs w:val="24"/>
              </w:rPr>
            </w:pPr>
            <w:r>
              <w:rPr>
                <w:szCs w:val="24"/>
              </w:rPr>
              <w:t>Change Distribution Loss Factor Code</w:t>
            </w:r>
          </w:p>
        </w:tc>
      </w:tr>
      <w:tr w:rsidR="007A7C12" w14:paraId="09C6038E" w14:textId="77777777">
        <w:trPr>
          <w:gridAfter w:val="1"/>
          <w:wAfter w:w="331" w:type="dxa"/>
        </w:trPr>
        <w:tc>
          <w:tcPr>
            <w:tcW w:w="3168" w:type="dxa"/>
            <w:gridSpan w:val="4"/>
            <w:tcBorders>
              <w:top w:val="nil"/>
              <w:left w:val="nil"/>
              <w:bottom w:val="nil"/>
              <w:right w:val="nil"/>
            </w:tcBorders>
          </w:tcPr>
          <w:p w14:paraId="5B6E8216"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9815A36" w14:textId="77777777" w:rsidR="007A7C12" w:rsidRDefault="003C6D4F">
            <w:pPr>
              <w:adjustRightInd w:val="0"/>
              <w:ind w:right="144"/>
              <w:rPr>
                <w:sz w:val="24"/>
                <w:szCs w:val="24"/>
              </w:rPr>
            </w:pPr>
            <w:r>
              <w:rPr>
                <w:szCs w:val="24"/>
              </w:rPr>
              <w:t>REFMR</w:t>
            </w:r>
          </w:p>
        </w:tc>
        <w:tc>
          <w:tcPr>
            <w:tcW w:w="144" w:type="dxa"/>
            <w:tcBorders>
              <w:top w:val="nil"/>
              <w:left w:val="nil"/>
              <w:bottom w:val="nil"/>
              <w:right w:val="nil"/>
            </w:tcBorders>
          </w:tcPr>
          <w:p w14:paraId="326EA9C0"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5A730650" w14:textId="77777777" w:rsidR="007A7C12" w:rsidRDefault="003C6D4F">
            <w:pPr>
              <w:adjustRightInd w:val="0"/>
              <w:ind w:right="144"/>
              <w:rPr>
                <w:sz w:val="24"/>
                <w:szCs w:val="24"/>
              </w:rPr>
            </w:pPr>
            <w:r>
              <w:rPr>
                <w:szCs w:val="24"/>
              </w:rPr>
              <w:t>Change AMS Indicator</w:t>
            </w:r>
          </w:p>
        </w:tc>
      </w:tr>
      <w:tr w:rsidR="007A7C12" w14:paraId="3A196E8B" w14:textId="77777777">
        <w:trPr>
          <w:gridAfter w:val="1"/>
          <w:wAfter w:w="331" w:type="dxa"/>
        </w:trPr>
        <w:tc>
          <w:tcPr>
            <w:tcW w:w="3168" w:type="dxa"/>
            <w:gridSpan w:val="4"/>
            <w:tcBorders>
              <w:top w:val="nil"/>
              <w:left w:val="nil"/>
              <w:bottom w:val="nil"/>
              <w:right w:val="nil"/>
            </w:tcBorders>
          </w:tcPr>
          <w:p w14:paraId="0C8325EC"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E527F37" w14:textId="77777777" w:rsidR="007A7C12" w:rsidRDefault="003C6D4F">
            <w:pPr>
              <w:adjustRightInd w:val="0"/>
              <w:ind w:right="144"/>
              <w:rPr>
                <w:sz w:val="24"/>
                <w:szCs w:val="24"/>
              </w:rPr>
            </w:pPr>
            <w:r>
              <w:rPr>
                <w:szCs w:val="24"/>
              </w:rPr>
              <w:t>REFPTC</w:t>
            </w:r>
          </w:p>
        </w:tc>
        <w:tc>
          <w:tcPr>
            <w:tcW w:w="144" w:type="dxa"/>
            <w:tcBorders>
              <w:top w:val="nil"/>
              <w:left w:val="nil"/>
              <w:bottom w:val="nil"/>
              <w:right w:val="nil"/>
            </w:tcBorders>
          </w:tcPr>
          <w:p w14:paraId="5DE72876"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08081BA6" w14:textId="77777777" w:rsidR="007A7C12" w:rsidRDefault="003C6D4F">
            <w:pPr>
              <w:adjustRightInd w:val="0"/>
              <w:ind w:right="144"/>
              <w:rPr>
                <w:sz w:val="24"/>
                <w:szCs w:val="24"/>
              </w:rPr>
            </w:pPr>
            <w:r>
              <w:rPr>
                <w:szCs w:val="24"/>
              </w:rPr>
              <w:t>Change Premise Type</w:t>
            </w:r>
          </w:p>
        </w:tc>
      </w:tr>
      <w:tr w:rsidR="007A7C12" w14:paraId="7A9E041F" w14:textId="77777777">
        <w:trPr>
          <w:gridAfter w:val="1"/>
          <w:wAfter w:w="331" w:type="dxa"/>
        </w:trPr>
        <w:tc>
          <w:tcPr>
            <w:tcW w:w="3168" w:type="dxa"/>
            <w:gridSpan w:val="4"/>
            <w:tcBorders>
              <w:top w:val="nil"/>
              <w:left w:val="nil"/>
              <w:bottom w:val="nil"/>
              <w:right w:val="nil"/>
            </w:tcBorders>
          </w:tcPr>
          <w:p w14:paraId="7CB2B00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E17B4BD" w14:textId="77777777" w:rsidR="007A7C12" w:rsidRDefault="003C6D4F">
            <w:pPr>
              <w:adjustRightInd w:val="0"/>
              <w:ind w:right="144"/>
              <w:rPr>
                <w:sz w:val="24"/>
                <w:szCs w:val="24"/>
              </w:rPr>
            </w:pPr>
            <w:r>
              <w:rPr>
                <w:szCs w:val="24"/>
              </w:rPr>
              <w:t>REFSP</w:t>
            </w:r>
          </w:p>
        </w:tc>
        <w:tc>
          <w:tcPr>
            <w:tcW w:w="144" w:type="dxa"/>
            <w:tcBorders>
              <w:top w:val="nil"/>
              <w:left w:val="nil"/>
              <w:bottom w:val="nil"/>
              <w:right w:val="nil"/>
            </w:tcBorders>
          </w:tcPr>
          <w:p w14:paraId="1E7D997E"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537640BA" w14:textId="77777777" w:rsidR="007A7C12" w:rsidRDefault="003C6D4F">
            <w:pPr>
              <w:adjustRightInd w:val="0"/>
              <w:ind w:right="144"/>
              <w:rPr>
                <w:sz w:val="24"/>
                <w:szCs w:val="24"/>
              </w:rPr>
            </w:pPr>
            <w:r>
              <w:rPr>
                <w:szCs w:val="24"/>
              </w:rPr>
              <w:t>Change Switch Hold Payment Plan Indicator</w:t>
            </w:r>
          </w:p>
        </w:tc>
      </w:tr>
      <w:tr w:rsidR="007A7C12" w14:paraId="078EA71D" w14:textId="77777777">
        <w:trPr>
          <w:gridAfter w:val="1"/>
          <w:wAfter w:w="331" w:type="dxa"/>
        </w:trPr>
        <w:tc>
          <w:tcPr>
            <w:tcW w:w="3168" w:type="dxa"/>
            <w:gridSpan w:val="4"/>
            <w:tcBorders>
              <w:top w:val="nil"/>
              <w:left w:val="nil"/>
              <w:bottom w:val="nil"/>
              <w:right w:val="nil"/>
            </w:tcBorders>
          </w:tcPr>
          <w:p w14:paraId="1B11105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8AC0BC0" w14:textId="77777777" w:rsidR="007A7C12" w:rsidRDefault="003C6D4F">
            <w:pPr>
              <w:adjustRightInd w:val="0"/>
              <w:ind w:right="144"/>
              <w:rPr>
                <w:sz w:val="24"/>
                <w:szCs w:val="24"/>
              </w:rPr>
            </w:pPr>
            <w:r>
              <w:rPr>
                <w:szCs w:val="24"/>
              </w:rPr>
              <w:t>REFSPL</w:t>
            </w:r>
          </w:p>
        </w:tc>
        <w:tc>
          <w:tcPr>
            <w:tcW w:w="144" w:type="dxa"/>
            <w:tcBorders>
              <w:top w:val="nil"/>
              <w:left w:val="nil"/>
              <w:bottom w:val="nil"/>
              <w:right w:val="nil"/>
            </w:tcBorders>
          </w:tcPr>
          <w:p w14:paraId="7B4BCF84"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2664E414" w14:textId="77777777" w:rsidR="007A7C12" w:rsidRDefault="003C6D4F">
            <w:pPr>
              <w:adjustRightInd w:val="0"/>
              <w:ind w:right="144"/>
              <w:rPr>
                <w:sz w:val="24"/>
                <w:szCs w:val="24"/>
              </w:rPr>
            </w:pPr>
            <w:r>
              <w:rPr>
                <w:szCs w:val="24"/>
              </w:rPr>
              <w:t>Change Station ID</w:t>
            </w:r>
          </w:p>
        </w:tc>
      </w:tr>
      <w:tr w:rsidR="007A7C12" w14:paraId="06F7227D" w14:textId="77777777">
        <w:trPr>
          <w:gridAfter w:val="1"/>
          <w:wAfter w:w="331" w:type="dxa"/>
        </w:trPr>
        <w:tc>
          <w:tcPr>
            <w:tcW w:w="3168" w:type="dxa"/>
            <w:gridSpan w:val="4"/>
            <w:tcBorders>
              <w:top w:val="nil"/>
              <w:left w:val="nil"/>
              <w:bottom w:val="nil"/>
              <w:right w:val="nil"/>
            </w:tcBorders>
          </w:tcPr>
          <w:p w14:paraId="06ADC0D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2CB4ED2" w14:textId="77777777" w:rsidR="007A7C12" w:rsidRDefault="003C6D4F">
            <w:pPr>
              <w:adjustRightInd w:val="0"/>
              <w:ind w:right="144"/>
              <w:rPr>
                <w:sz w:val="24"/>
                <w:szCs w:val="24"/>
              </w:rPr>
            </w:pPr>
            <w:r>
              <w:rPr>
                <w:szCs w:val="24"/>
              </w:rPr>
              <w:t>REFSR</w:t>
            </w:r>
          </w:p>
        </w:tc>
        <w:tc>
          <w:tcPr>
            <w:tcW w:w="144" w:type="dxa"/>
            <w:tcBorders>
              <w:top w:val="nil"/>
              <w:left w:val="nil"/>
              <w:bottom w:val="nil"/>
              <w:right w:val="nil"/>
            </w:tcBorders>
          </w:tcPr>
          <w:p w14:paraId="5C9BA4E8"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5A123138" w14:textId="77777777" w:rsidR="007A7C12" w:rsidRDefault="003C6D4F">
            <w:pPr>
              <w:adjustRightInd w:val="0"/>
              <w:ind w:right="144"/>
              <w:rPr>
                <w:sz w:val="24"/>
                <w:szCs w:val="24"/>
              </w:rPr>
            </w:pPr>
            <w:r>
              <w:rPr>
                <w:szCs w:val="24"/>
              </w:rPr>
              <w:t>Change Power Region</w:t>
            </w:r>
          </w:p>
        </w:tc>
      </w:tr>
      <w:tr w:rsidR="007A7C12" w14:paraId="3977FB4A" w14:textId="77777777">
        <w:trPr>
          <w:gridAfter w:val="1"/>
          <w:wAfter w:w="331" w:type="dxa"/>
        </w:trPr>
        <w:tc>
          <w:tcPr>
            <w:tcW w:w="3168" w:type="dxa"/>
            <w:gridSpan w:val="4"/>
            <w:tcBorders>
              <w:top w:val="nil"/>
              <w:left w:val="nil"/>
              <w:bottom w:val="nil"/>
              <w:right w:val="nil"/>
            </w:tcBorders>
          </w:tcPr>
          <w:p w14:paraId="51F2D386"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BA9ABC5" w14:textId="77777777" w:rsidR="007A7C12" w:rsidRDefault="003C6D4F">
            <w:pPr>
              <w:adjustRightInd w:val="0"/>
              <w:ind w:right="144"/>
              <w:rPr>
                <w:sz w:val="24"/>
                <w:szCs w:val="24"/>
              </w:rPr>
            </w:pPr>
            <w:r>
              <w:rPr>
                <w:szCs w:val="24"/>
              </w:rPr>
              <w:t>REFST</w:t>
            </w:r>
          </w:p>
        </w:tc>
        <w:tc>
          <w:tcPr>
            <w:tcW w:w="144" w:type="dxa"/>
            <w:tcBorders>
              <w:top w:val="nil"/>
              <w:left w:val="nil"/>
              <w:bottom w:val="nil"/>
              <w:right w:val="nil"/>
            </w:tcBorders>
          </w:tcPr>
          <w:p w14:paraId="672F9A94"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2849FCE7" w14:textId="77777777" w:rsidR="007A7C12" w:rsidRDefault="003C6D4F">
            <w:pPr>
              <w:adjustRightInd w:val="0"/>
              <w:ind w:right="144"/>
              <w:rPr>
                <w:sz w:val="24"/>
                <w:szCs w:val="24"/>
              </w:rPr>
            </w:pPr>
            <w:r>
              <w:rPr>
                <w:szCs w:val="24"/>
              </w:rPr>
              <w:t>Change Switch Hold Tampering Indicator</w:t>
            </w:r>
          </w:p>
        </w:tc>
      </w:tr>
      <w:tr w:rsidR="007A7C12" w14:paraId="0EF53F21" w14:textId="77777777">
        <w:trPr>
          <w:gridAfter w:val="1"/>
          <w:wAfter w:w="331" w:type="dxa"/>
        </w:trPr>
        <w:tc>
          <w:tcPr>
            <w:tcW w:w="3168" w:type="dxa"/>
            <w:gridSpan w:val="4"/>
            <w:tcBorders>
              <w:top w:val="nil"/>
              <w:left w:val="nil"/>
              <w:bottom w:val="nil"/>
              <w:right w:val="nil"/>
            </w:tcBorders>
          </w:tcPr>
          <w:p w14:paraId="4AF029C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A7EFC8C" w14:textId="77777777" w:rsidR="007A7C12" w:rsidRDefault="003C6D4F">
            <w:pPr>
              <w:adjustRightInd w:val="0"/>
              <w:ind w:right="144"/>
              <w:rPr>
                <w:sz w:val="24"/>
                <w:szCs w:val="24"/>
              </w:rPr>
            </w:pPr>
            <w:r>
              <w:rPr>
                <w:szCs w:val="24"/>
              </w:rPr>
              <w:t>REFSU</w:t>
            </w:r>
          </w:p>
        </w:tc>
        <w:tc>
          <w:tcPr>
            <w:tcW w:w="144" w:type="dxa"/>
            <w:tcBorders>
              <w:top w:val="nil"/>
              <w:left w:val="nil"/>
              <w:bottom w:val="nil"/>
              <w:right w:val="nil"/>
            </w:tcBorders>
          </w:tcPr>
          <w:p w14:paraId="74AB7779"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71135D75" w14:textId="77777777" w:rsidR="007A7C12" w:rsidRDefault="003C6D4F">
            <w:pPr>
              <w:adjustRightInd w:val="0"/>
              <w:ind w:right="144"/>
              <w:rPr>
                <w:sz w:val="24"/>
                <w:szCs w:val="24"/>
              </w:rPr>
            </w:pPr>
            <w:r>
              <w:rPr>
                <w:szCs w:val="24"/>
              </w:rPr>
              <w:t>Change Special Needs Indicator</w:t>
            </w:r>
          </w:p>
        </w:tc>
      </w:tr>
    </w:tbl>
    <w:p w14:paraId="71837E92" w14:textId="77777777" w:rsidR="007A7C12" w:rsidRDefault="003C6D4F">
      <w:pPr>
        <w:tabs>
          <w:tab w:val="right" w:pos="1800"/>
          <w:tab w:val="left" w:pos="2160"/>
        </w:tabs>
        <w:adjustRightInd w:val="0"/>
        <w:ind w:left="2160" w:hanging="2160"/>
        <w:rPr>
          <w:b/>
          <w:szCs w:val="24"/>
        </w:rPr>
      </w:pPr>
      <w:r>
        <w:rPr>
          <w:szCs w:val="24"/>
        </w:rPr>
        <w:br w:type="page"/>
      </w:r>
      <w:bookmarkStart w:id="113" w:name="book21"/>
      <w:bookmarkEnd w:id="113"/>
      <w:r>
        <w:rPr>
          <w:b/>
          <w:szCs w:val="24"/>
        </w:rPr>
        <w:lastRenderedPageBreak/>
        <w:tab/>
        <w:t>Segment:</w:t>
      </w:r>
      <w:r>
        <w:rPr>
          <w:b/>
          <w:szCs w:val="24"/>
        </w:rPr>
        <w:tab/>
      </w:r>
      <w:r>
        <w:rPr>
          <w:b/>
          <w:sz w:val="40"/>
          <w:szCs w:val="24"/>
        </w:rPr>
        <w:t xml:space="preserve">DTM </w:t>
      </w:r>
      <w:r>
        <w:rPr>
          <w:b/>
          <w:szCs w:val="24"/>
        </w:rPr>
        <w:t>Date/Time Reference (Expiration Date)</w:t>
      </w:r>
    </w:p>
    <w:p w14:paraId="5C9B9FF9"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5954F3E3"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2B1D42E7"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9C5FED"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618CFEE"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0EDA637"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80E7421"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D8A026A"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028B499E"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493F336"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2AE63D0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5E5D8DCE" w14:textId="77777777">
        <w:tc>
          <w:tcPr>
            <w:tcW w:w="1944" w:type="dxa"/>
            <w:tcBorders>
              <w:top w:val="nil"/>
              <w:left w:val="nil"/>
              <w:bottom w:val="nil"/>
              <w:right w:val="nil"/>
            </w:tcBorders>
          </w:tcPr>
          <w:p w14:paraId="5DC0214A"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2EC9F55E"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14D6D6B1" w14:textId="77777777" w:rsidR="007A7C12" w:rsidRDefault="003C6D4F">
            <w:pPr>
              <w:adjustRightInd w:val="0"/>
              <w:ind w:right="144"/>
              <w:rPr>
                <w:szCs w:val="24"/>
              </w:rPr>
            </w:pPr>
            <w:r>
              <w:rPr>
                <w:szCs w:val="24"/>
              </w:rPr>
              <w:t>Required when available in the TDSPs system and is a Residential Premise Type and Special Needs = Y</w:t>
            </w:r>
          </w:p>
          <w:p w14:paraId="10F6F8FB" w14:textId="77777777" w:rsidR="007A7C12" w:rsidRDefault="007A7C12">
            <w:pPr>
              <w:adjustRightInd w:val="0"/>
              <w:ind w:right="144"/>
              <w:rPr>
                <w:szCs w:val="24"/>
              </w:rPr>
            </w:pPr>
          </w:p>
          <w:p w14:paraId="6DBA5CE5" w14:textId="77777777" w:rsidR="007A7C12" w:rsidRDefault="003C6D4F">
            <w:pPr>
              <w:adjustRightInd w:val="0"/>
              <w:ind w:right="144"/>
              <w:rPr>
                <w:szCs w:val="24"/>
              </w:rPr>
            </w:pPr>
            <w:r>
              <w:rPr>
                <w:szCs w:val="24"/>
              </w:rPr>
              <w:t>Only one DTM~036 will be sent per transaction.</w:t>
            </w:r>
          </w:p>
          <w:p w14:paraId="218AA15F" w14:textId="77777777" w:rsidR="007A7C12" w:rsidRDefault="007A7C12">
            <w:pPr>
              <w:adjustRightInd w:val="0"/>
              <w:ind w:right="144"/>
              <w:rPr>
                <w:sz w:val="24"/>
                <w:szCs w:val="24"/>
              </w:rPr>
            </w:pPr>
          </w:p>
        </w:tc>
      </w:tr>
      <w:tr w:rsidR="007A7C12" w14:paraId="6EC48FDE" w14:textId="77777777">
        <w:tc>
          <w:tcPr>
            <w:tcW w:w="1944" w:type="dxa"/>
            <w:tcBorders>
              <w:top w:val="nil"/>
              <w:left w:val="nil"/>
              <w:bottom w:val="nil"/>
              <w:right w:val="nil"/>
            </w:tcBorders>
          </w:tcPr>
          <w:p w14:paraId="4615FEF0" w14:textId="77777777" w:rsidR="007A7C12" w:rsidRDefault="007A7C12">
            <w:pPr>
              <w:adjustRightInd w:val="0"/>
              <w:ind w:right="144"/>
              <w:rPr>
                <w:sz w:val="24"/>
                <w:szCs w:val="24"/>
              </w:rPr>
            </w:pPr>
          </w:p>
        </w:tc>
        <w:tc>
          <w:tcPr>
            <w:tcW w:w="216" w:type="dxa"/>
            <w:tcBorders>
              <w:top w:val="nil"/>
              <w:left w:val="nil"/>
              <w:bottom w:val="nil"/>
              <w:right w:val="nil"/>
            </w:tcBorders>
          </w:tcPr>
          <w:p w14:paraId="54E214A1"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003E3D5C" w14:textId="77777777" w:rsidR="007A7C12" w:rsidRDefault="003C6D4F">
            <w:pPr>
              <w:adjustRightInd w:val="0"/>
              <w:ind w:right="144"/>
              <w:rPr>
                <w:sz w:val="24"/>
                <w:szCs w:val="24"/>
              </w:rPr>
            </w:pPr>
            <w:r>
              <w:rPr>
                <w:szCs w:val="24"/>
              </w:rPr>
              <w:t>DTM~036~20010415</w:t>
            </w:r>
          </w:p>
        </w:tc>
      </w:tr>
    </w:tbl>
    <w:p w14:paraId="05D02041" w14:textId="77777777" w:rsidR="007A7C12" w:rsidRDefault="007A7C12">
      <w:pPr>
        <w:adjustRightInd w:val="0"/>
        <w:rPr>
          <w:szCs w:val="24"/>
        </w:rPr>
      </w:pPr>
    </w:p>
    <w:p w14:paraId="1C720EFE" w14:textId="77777777" w:rsidR="007A7C12" w:rsidRDefault="003C6D4F">
      <w:pPr>
        <w:adjustRightInd w:val="0"/>
        <w:jc w:val="center"/>
        <w:rPr>
          <w:b/>
          <w:szCs w:val="24"/>
        </w:rPr>
      </w:pPr>
      <w:r>
        <w:rPr>
          <w:b/>
          <w:szCs w:val="24"/>
        </w:rPr>
        <w:t>Data Element Summary</w:t>
      </w:r>
    </w:p>
    <w:p w14:paraId="5EB5F4A6"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5775DFF"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1109"/>
        <w:gridCol w:w="331"/>
      </w:tblGrid>
      <w:tr w:rsidR="007A7C12" w14:paraId="02C4AF60" w14:textId="77777777">
        <w:tc>
          <w:tcPr>
            <w:tcW w:w="1007" w:type="dxa"/>
            <w:tcBorders>
              <w:top w:val="nil"/>
              <w:left w:val="nil"/>
              <w:bottom w:val="nil"/>
              <w:right w:val="nil"/>
            </w:tcBorders>
          </w:tcPr>
          <w:p w14:paraId="4F5DC35F"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B1CF524" w14:textId="77777777" w:rsidR="007A7C12" w:rsidRDefault="003C6D4F">
            <w:pPr>
              <w:adjustRightInd w:val="0"/>
              <w:ind w:right="144"/>
              <w:jc w:val="center"/>
              <w:rPr>
                <w:sz w:val="24"/>
                <w:szCs w:val="24"/>
              </w:rPr>
            </w:pPr>
            <w:r>
              <w:rPr>
                <w:b/>
                <w:szCs w:val="24"/>
              </w:rPr>
              <w:t>DTM01</w:t>
            </w:r>
          </w:p>
        </w:tc>
        <w:tc>
          <w:tcPr>
            <w:tcW w:w="892" w:type="dxa"/>
            <w:tcBorders>
              <w:top w:val="nil"/>
              <w:left w:val="nil"/>
              <w:bottom w:val="nil"/>
              <w:right w:val="nil"/>
            </w:tcBorders>
          </w:tcPr>
          <w:p w14:paraId="00F559EC" w14:textId="77777777" w:rsidR="007A7C12" w:rsidRDefault="003C6D4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5F875F2A" w14:textId="77777777" w:rsidR="007A7C12" w:rsidRDefault="003C6D4F">
            <w:pPr>
              <w:adjustRightInd w:val="0"/>
              <w:ind w:right="144"/>
              <w:rPr>
                <w:sz w:val="24"/>
                <w:szCs w:val="24"/>
              </w:rPr>
            </w:pPr>
            <w:r>
              <w:rPr>
                <w:b/>
                <w:szCs w:val="24"/>
              </w:rPr>
              <w:t>Date/Time Qualifier</w:t>
            </w:r>
          </w:p>
        </w:tc>
        <w:tc>
          <w:tcPr>
            <w:tcW w:w="432" w:type="dxa"/>
            <w:tcBorders>
              <w:top w:val="nil"/>
              <w:left w:val="nil"/>
              <w:bottom w:val="nil"/>
              <w:right w:val="nil"/>
            </w:tcBorders>
          </w:tcPr>
          <w:p w14:paraId="675AC372"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008D504"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0DE0C3D0" w14:textId="77777777" w:rsidR="007A7C12" w:rsidRDefault="003C6D4F">
            <w:pPr>
              <w:adjustRightInd w:val="0"/>
              <w:ind w:right="144"/>
              <w:rPr>
                <w:sz w:val="24"/>
                <w:szCs w:val="24"/>
              </w:rPr>
            </w:pPr>
            <w:r>
              <w:rPr>
                <w:b/>
                <w:szCs w:val="24"/>
              </w:rPr>
              <w:t>ID 3/3</w:t>
            </w:r>
          </w:p>
        </w:tc>
      </w:tr>
      <w:tr w:rsidR="007A7C12" w14:paraId="6EF2CEC0" w14:textId="77777777">
        <w:trPr>
          <w:gridAfter w:val="1"/>
          <w:wAfter w:w="330" w:type="dxa"/>
        </w:trPr>
        <w:tc>
          <w:tcPr>
            <w:tcW w:w="2980" w:type="dxa"/>
            <w:gridSpan w:val="3"/>
            <w:tcBorders>
              <w:top w:val="nil"/>
              <w:left w:val="nil"/>
              <w:bottom w:val="nil"/>
              <w:right w:val="nil"/>
            </w:tcBorders>
          </w:tcPr>
          <w:p w14:paraId="4E889AD0"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69A80C75" w14:textId="77777777" w:rsidR="007A7C12" w:rsidRDefault="003C6D4F">
            <w:pPr>
              <w:adjustRightInd w:val="0"/>
              <w:ind w:right="144"/>
              <w:rPr>
                <w:sz w:val="24"/>
                <w:szCs w:val="24"/>
              </w:rPr>
            </w:pPr>
            <w:r>
              <w:rPr>
                <w:szCs w:val="24"/>
              </w:rPr>
              <w:t>Code specifying type of date or time, or both date and time</w:t>
            </w:r>
          </w:p>
        </w:tc>
      </w:tr>
      <w:tr w:rsidR="007A7C12" w14:paraId="70BCC313" w14:textId="77777777">
        <w:trPr>
          <w:gridAfter w:val="1"/>
          <w:wAfter w:w="331" w:type="dxa"/>
        </w:trPr>
        <w:tc>
          <w:tcPr>
            <w:tcW w:w="3168" w:type="dxa"/>
            <w:gridSpan w:val="4"/>
            <w:tcBorders>
              <w:top w:val="nil"/>
              <w:left w:val="nil"/>
              <w:bottom w:val="nil"/>
              <w:right w:val="nil"/>
            </w:tcBorders>
          </w:tcPr>
          <w:p w14:paraId="73F28B51"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AD78E19" w14:textId="77777777" w:rsidR="007A7C12" w:rsidRDefault="003C6D4F">
            <w:pPr>
              <w:adjustRightInd w:val="0"/>
              <w:ind w:right="144"/>
              <w:rPr>
                <w:sz w:val="24"/>
                <w:szCs w:val="24"/>
              </w:rPr>
            </w:pPr>
            <w:r>
              <w:rPr>
                <w:szCs w:val="24"/>
              </w:rPr>
              <w:t>036</w:t>
            </w:r>
          </w:p>
        </w:tc>
        <w:tc>
          <w:tcPr>
            <w:tcW w:w="144" w:type="dxa"/>
            <w:tcBorders>
              <w:top w:val="nil"/>
              <w:left w:val="nil"/>
              <w:bottom w:val="nil"/>
              <w:right w:val="nil"/>
            </w:tcBorders>
          </w:tcPr>
          <w:p w14:paraId="7A732FAB"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2FF8A41D" w14:textId="77777777" w:rsidR="007A7C12" w:rsidRDefault="003C6D4F">
            <w:pPr>
              <w:adjustRightInd w:val="0"/>
              <w:ind w:right="144"/>
              <w:rPr>
                <w:sz w:val="24"/>
                <w:szCs w:val="24"/>
              </w:rPr>
            </w:pPr>
            <w:r>
              <w:rPr>
                <w:szCs w:val="24"/>
              </w:rPr>
              <w:t>Expiration</w:t>
            </w:r>
          </w:p>
        </w:tc>
      </w:tr>
      <w:tr w:rsidR="007A7C12" w14:paraId="74E0124B" w14:textId="77777777">
        <w:trPr>
          <w:gridAfter w:val="1"/>
          <w:wAfter w:w="330" w:type="dxa"/>
        </w:trPr>
        <w:tc>
          <w:tcPr>
            <w:tcW w:w="4680" w:type="dxa"/>
            <w:gridSpan w:val="6"/>
            <w:tcBorders>
              <w:top w:val="nil"/>
              <w:left w:val="nil"/>
              <w:bottom w:val="nil"/>
              <w:right w:val="nil"/>
            </w:tcBorders>
          </w:tcPr>
          <w:p w14:paraId="1494A83D"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2606FB36" w14:textId="77777777" w:rsidR="007A7C12" w:rsidRDefault="003C6D4F">
            <w:pPr>
              <w:adjustRightInd w:val="0"/>
              <w:ind w:right="144"/>
              <w:rPr>
                <w:sz w:val="24"/>
                <w:szCs w:val="24"/>
              </w:rPr>
            </w:pPr>
            <w:r>
              <w:rPr>
                <w:szCs w:val="24"/>
              </w:rPr>
              <w:t>Date coverage expires</w:t>
            </w:r>
          </w:p>
        </w:tc>
      </w:tr>
      <w:tr w:rsidR="007A7C12" w14:paraId="000076BF" w14:textId="77777777">
        <w:tc>
          <w:tcPr>
            <w:tcW w:w="1007" w:type="dxa"/>
            <w:tcBorders>
              <w:top w:val="nil"/>
              <w:left w:val="nil"/>
              <w:bottom w:val="nil"/>
              <w:right w:val="nil"/>
            </w:tcBorders>
          </w:tcPr>
          <w:p w14:paraId="532AB29E"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28133C7A" w14:textId="77777777" w:rsidR="007A7C12" w:rsidRDefault="003C6D4F">
            <w:pPr>
              <w:adjustRightInd w:val="0"/>
              <w:ind w:right="144"/>
              <w:jc w:val="center"/>
              <w:rPr>
                <w:sz w:val="24"/>
                <w:szCs w:val="24"/>
              </w:rPr>
            </w:pPr>
            <w:r>
              <w:rPr>
                <w:b/>
                <w:szCs w:val="24"/>
              </w:rPr>
              <w:t>DTM02</w:t>
            </w:r>
          </w:p>
        </w:tc>
        <w:tc>
          <w:tcPr>
            <w:tcW w:w="892" w:type="dxa"/>
            <w:tcBorders>
              <w:top w:val="nil"/>
              <w:left w:val="nil"/>
              <w:bottom w:val="nil"/>
              <w:right w:val="nil"/>
            </w:tcBorders>
          </w:tcPr>
          <w:p w14:paraId="0503EF70" w14:textId="77777777" w:rsidR="007A7C12" w:rsidRDefault="003C6D4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3054A5F" w14:textId="77777777" w:rsidR="007A7C12" w:rsidRDefault="003C6D4F">
            <w:pPr>
              <w:adjustRightInd w:val="0"/>
              <w:ind w:right="144"/>
              <w:rPr>
                <w:sz w:val="24"/>
                <w:szCs w:val="24"/>
              </w:rPr>
            </w:pPr>
            <w:r>
              <w:rPr>
                <w:b/>
                <w:szCs w:val="24"/>
              </w:rPr>
              <w:t>Date</w:t>
            </w:r>
          </w:p>
        </w:tc>
        <w:tc>
          <w:tcPr>
            <w:tcW w:w="432" w:type="dxa"/>
            <w:tcBorders>
              <w:top w:val="nil"/>
              <w:left w:val="nil"/>
              <w:bottom w:val="nil"/>
              <w:right w:val="nil"/>
            </w:tcBorders>
          </w:tcPr>
          <w:p w14:paraId="7D02D834"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12D3DD9"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6FAAA172" w14:textId="77777777" w:rsidR="007A7C12" w:rsidRDefault="003C6D4F">
            <w:pPr>
              <w:adjustRightInd w:val="0"/>
              <w:ind w:right="144"/>
              <w:rPr>
                <w:sz w:val="24"/>
                <w:szCs w:val="24"/>
              </w:rPr>
            </w:pPr>
            <w:r>
              <w:rPr>
                <w:b/>
                <w:szCs w:val="24"/>
              </w:rPr>
              <w:t>DT 8/8</w:t>
            </w:r>
          </w:p>
        </w:tc>
      </w:tr>
      <w:tr w:rsidR="007A7C12" w14:paraId="2C5774F0" w14:textId="77777777">
        <w:trPr>
          <w:gridAfter w:val="1"/>
          <w:wAfter w:w="330" w:type="dxa"/>
        </w:trPr>
        <w:tc>
          <w:tcPr>
            <w:tcW w:w="2980" w:type="dxa"/>
            <w:gridSpan w:val="3"/>
            <w:tcBorders>
              <w:top w:val="nil"/>
              <w:left w:val="nil"/>
              <w:bottom w:val="nil"/>
              <w:right w:val="nil"/>
            </w:tcBorders>
          </w:tcPr>
          <w:p w14:paraId="2CD83942"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7E195178" w14:textId="77777777" w:rsidR="007A7C12" w:rsidRDefault="003C6D4F">
            <w:pPr>
              <w:adjustRightInd w:val="0"/>
              <w:ind w:right="144"/>
              <w:rPr>
                <w:sz w:val="24"/>
                <w:szCs w:val="24"/>
              </w:rPr>
            </w:pPr>
            <w:r>
              <w:rPr>
                <w:szCs w:val="24"/>
              </w:rPr>
              <w:t>Date expressed as CCYYMMDD</w:t>
            </w:r>
          </w:p>
        </w:tc>
      </w:tr>
    </w:tbl>
    <w:p w14:paraId="322DD6E8" w14:textId="77777777" w:rsidR="007A7C12" w:rsidRDefault="003C6D4F">
      <w:pPr>
        <w:tabs>
          <w:tab w:val="right" w:pos="1800"/>
          <w:tab w:val="left" w:pos="2160"/>
        </w:tabs>
        <w:adjustRightInd w:val="0"/>
        <w:ind w:left="2160" w:hanging="2160"/>
        <w:rPr>
          <w:b/>
          <w:szCs w:val="24"/>
        </w:rPr>
      </w:pPr>
      <w:r>
        <w:rPr>
          <w:szCs w:val="24"/>
        </w:rPr>
        <w:br w:type="page"/>
      </w:r>
      <w:bookmarkStart w:id="114" w:name="book22"/>
      <w:bookmarkEnd w:id="114"/>
      <w:r>
        <w:rPr>
          <w:b/>
          <w:szCs w:val="24"/>
        </w:rPr>
        <w:lastRenderedPageBreak/>
        <w:tab/>
        <w:t>Segment:</w:t>
      </w:r>
      <w:r>
        <w:rPr>
          <w:b/>
          <w:szCs w:val="24"/>
        </w:rPr>
        <w:tab/>
      </w:r>
      <w:r>
        <w:rPr>
          <w:b/>
          <w:sz w:val="40"/>
          <w:szCs w:val="24"/>
        </w:rPr>
        <w:t xml:space="preserve">DTM </w:t>
      </w:r>
      <w:r>
        <w:rPr>
          <w:b/>
          <w:szCs w:val="24"/>
        </w:rPr>
        <w:t>Date/Time Reference (Effective Date of Change)</w:t>
      </w:r>
    </w:p>
    <w:p w14:paraId="239A5335"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276D252"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536F8B39"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793CF839"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30B9FD7"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5FFFBBC4"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70D34509"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40C6D9E"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1BD63046"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306BA3C"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34234A3E"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4863C8D1" w14:textId="77777777">
        <w:tc>
          <w:tcPr>
            <w:tcW w:w="1944" w:type="dxa"/>
            <w:tcBorders>
              <w:top w:val="nil"/>
              <w:left w:val="nil"/>
              <w:bottom w:val="nil"/>
              <w:right w:val="nil"/>
            </w:tcBorders>
          </w:tcPr>
          <w:p w14:paraId="48E3FA14"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6CFD9BAB"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5849D71F" w14:textId="77777777" w:rsidR="007A7C12" w:rsidRDefault="003C6D4F">
            <w:pPr>
              <w:adjustRightInd w:val="0"/>
              <w:ind w:right="144"/>
              <w:rPr>
                <w:szCs w:val="24"/>
              </w:rPr>
            </w:pPr>
            <w:r>
              <w:rPr>
                <w:szCs w:val="24"/>
              </w:rPr>
              <w:t>Create ESI ID Request: Not Used</w:t>
            </w:r>
          </w:p>
          <w:p w14:paraId="23CE9E99" w14:textId="77777777" w:rsidR="007A7C12" w:rsidRDefault="003C6D4F">
            <w:pPr>
              <w:adjustRightInd w:val="0"/>
              <w:ind w:right="144"/>
              <w:rPr>
                <w:szCs w:val="24"/>
              </w:rPr>
            </w:pPr>
            <w:r>
              <w:rPr>
                <w:szCs w:val="24"/>
              </w:rPr>
              <w:t>Change ESI ID Information Request: Required</w:t>
            </w:r>
          </w:p>
          <w:p w14:paraId="48A7215B" w14:textId="77777777" w:rsidR="007A7C12" w:rsidRDefault="003C6D4F">
            <w:pPr>
              <w:adjustRightInd w:val="0"/>
              <w:ind w:right="144"/>
              <w:rPr>
                <w:szCs w:val="24"/>
              </w:rPr>
            </w:pPr>
            <w:r>
              <w:rPr>
                <w:szCs w:val="24"/>
              </w:rPr>
              <w:t>Retire ESI ID Request: Not Used</w:t>
            </w:r>
          </w:p>
          <w:p w14:paraId="4EB78EBA" w14:textId="77777777" w:rsidR="007A7C12" w:rsidRDefault="007A7C12">
            <w:pPr>
              <w:adjustRightInd w:val="0"/>
              <w:ind w:right="144"/>
              <w:rPr>
                <w:szCs w:val="24"/>
              </w:rPr>
            </w:pPr>
          </w:p>
          <w:p w14:paraId="72EB5A45" w14:textId="77777777" w:rsidR="007A7C12" w:rsidRDefault="003C6D4F">
            <w:pPr>
              <w:adjustRightInd w:val="0"/>
              <w:ind w:right="144"/>
              <w:rPr>
                <w:szCs w:val="24"/>
              </w:rPr>
            </w:pPr>
            <w:r>
              <w:rPr>
                <w:szCs w:val="24"/>
              </w:rPr>
              <w:t>Only one DTM~152 will be sent per transaction.</w:t>
            </w:r>
          </w:p>
          <w:p w14:paraId="49F30E10" w14:textId="77777777" w:rsidR="007A7C12" w:rsidRDefault="007A7C12">
            <w:pPr>
              <w:adjustRightInd w:val="0"/>
              <w:ind w:right="144"/>
              <w:rPr>
                <w:szCs w:val="24"/>
              </w:rPr>
            </w:pPr>
          </w:p>
          <w:p w14:paraId="0C6F658A" w14:textId="77777777" w:rsidR="007A7C12" w:rsidRDefault="003C6D4F">
            <w:pPr>
              <w:adjustRightInd w:val="0"/>
              <w:ind w:right="144"/>
              <w:rPr>
                <w:szCs w:val="24"/>
              </w:rPr>
            </w:pPr>
            <w:r>
              <w:rPr>
                <w:szCs w:val="24"/>
              </w:rPr>
              <w:t>Future Dated 814_20 maintains will be rejected by ERCOT</w:t>
            </w:r>
          </w:p>
          <w:p w14:paraId="28971DED" w14:textId="77777777" w:rsidR="007A7C12" w:rsidRDefault="007A7C12">
            <w:pPr>
              <w:adjustRightInd w:val="0"/>
              <w:ind w:right="144"/>
              <w:rPr>
                <w:sz w:val="24"/>
                <w:szCs w:val="24"/>
              </w:rPr>
            </w:pPr>
          </w:p>
        </w:tc>
      </w:tr>
      <w:tr w:rsidR="007A7C12" w14:paraId="593C364C" w14:textId="77777777">
        <w:tc>
          <w:tcPr>
            <w:tcW w:w="1944" w:type="dxa"/>
            <w:tcBorders>
              <w:top w:val="nil"/>
              <w:left w:val="nil"/>
              <w:bottom w:val="nil"/>
              <w:right w:val="nil"/>
            </w:tcBorders>
          </w:tcPr>
          <w:p w14:paraId="371BCAD9" w14:textId="77777777" w:rsidR="007A7C12" w:rsidRDefault="007A7C12">
            <w:pPr>
              <w:adjustRightInd w:val="0"/>
              <w:ind w:right="144"/>
              <w:rPr>
                <w:sz w:val="24"/>
                <w:szCs w:val="24"/>
              </w:rPr>
            </w:pPr>
          </w:p>
        </w:tc>
        <w:tc>
          <w:tcPr>
            <w:tcW w:w="216" w:type="dxa"/>
            <w:tcBorders>
              <w:top w:val="nil"/>
              <w:left w:val="nil"/>
              <w:bottom w:val="nil"/>
              <w:right w:val="nil"/>
            </w:tcBorders>
          </w:tcPr>
          <w:p w14:paraId="4041C744"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36864CC7" w14:textId="77777777" w:rsidR="007A7C12" w:rsidRDefault="003C6D4F">
            <w:pPr>
              <w:adjustRightInd w:val="0"/>
              <w:ind w:right="144"/>
              <w:rPr>
                <w:sz w:val="24"/>
                <w:szCs w:val="24"/>
              </w:rPr>
            </w:pPr>
            <w:r>
              <w:rPr>
                <w:szCs w:val="24"/>
              </w:rPr>
              <w:t>DTM~152~20010602</w:t>
            </w:r>
          </w:p>
        </w:tc>
      </w:tr>
    </w:tbl>
    <w:p w14:paraId="75FBF0CD" w14:textId="77777777" w:rsidR="007A7C12" w:rsidRDefault="007A7C12">
      <w:pPr>
        <w:adjustRightInd w:val="0"/>
        <w:rPr>
          <w:szCs w:val="24"/>
        </w:rPr>
      </w:pPr>
    </w:p>
    <w:p w14:paraId="5D51D797" w14:textId="77777777" w:rsidR="007A7C12" w:rsidRDefault="003C6D4F">
      <w:pPr>
        <w:adjustRightInd w:val="0"/>
        <w:jc w:val="center"/>
        <w:rPr>
          <w:b/>
          <w:szCs w:val="24"/>
        </w:rPr>
      </w:pPr>
      <w:r>
        <w:rPr>
          <w:b/>
          <w:szCs w:val="24"/>
        </w:rPr>
        <w:t>Data Element Summary</w:t>
      </w:r>
    </w:p>
    <w:p w14:paraId="27C8A415"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4B8681"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A7C12" w14:paraId="6EF077DE" w14:textId="77777777">
        <w:tc>
          <w:tcPr>
            <w:tcW w:w="1007" w:type="dxa"/>
            <w:tcBorders>
              <w:top w:val="nil"/>
              <w:left w:val="nil"/>
              <w:bottom w:val="nil"/>
              <w:right w:val="nil"/>
            </w:tcBorders>
          </w:tcPr>
          <w:p w14:paraId="0773EAA5"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4FD5F03" w14:textId="77777777" w:rsidR="007A7C12" w:rsidRDefault="003C6D4F">
            <w:pPr>
              <w:adjustRightInd w:val="0"/>
              <w:ind w:right="144"/>
              <w:jc w:val="center"/>
              <w:rPr>
                <w:sz w:val="24"/>
                <w:szCs w:val="24"/>
              </w:rPr>
            </w:pPr>
            <w:r>
              <w:rPr>
                <w:b/>
                <w:szCs w:val="24"/>
              </w:rPr>
              <w:t>DTM01</w:t>
            </w:r>
          </w:p>
        </w:tc>
        <w:tc>
          <w:tcPr>
            <w:tcW w:w="892" w:type="dxa"/>
            <w:tcBorders>
              <w:top w:val="nil"/>
              <w:left w:val="nil"/>
              <w:bottom w:val="nil"/>
              <w:right w:val="nil"/>
            </w:tcBorders>
          </w:tcPr>
          <w:p w14:paraId="0732A9DE" w14:textId="77777777" w:rsidR="007A7C12" w:rsidRDefault="003C6D4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3DAB70D5" w14:textId="77777777" w:rsidR="007A7C12" w:rsidRDefault="003C6D4F">
            <w:pPr>
              <w:adjustRightInd w:val="0"/>
              <w:ind w:right="144"/>
              <w:rPr>
                <w:sz w:val="24"/>
                <w:szCs w:val="24"/>
              </w:rPr>
            </w:pPr>
            <w:r>
              <w:rPr>
                <w:b/>
                <w:szCs w:val="24"/>
              </w:rPr>
              <w:t>Date/Time Qualifier</w:t>
            </w:r>
          </w:p>
        </w:tc>
        <w:tc>
          <w:tcPr>
            <w:tcW w:w="432" w:type="dxa"/>
            <w:tcBorders>
              <w:top w:val="nil"/>
              <w:left w:val="nil"/>
              <w:bottom w:val="nil"/>
              <w:right w:val="nil"/>
            </w:tcBorders>
          </w:tcPr>
          <w:p w14:paraId="75146448"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A58143F"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100D728E" w14:textId="77777777" w:rsidR="007A7C12" w:rsidRDefault="003C6D4F">
            <w:pPr>
              <w:adjustRightInd w:val="0"/>
              <w:ind w:right="144"/>
              <w:rPr>
                <w:sz w:val="24"/>
                <w:szCs w:val="24"/>
              </w:rPr>
            </w:pPr>
            <w:r>
              <w:rPr>
                <w:b/>
                <w:szCs w:val="24"/>
              </w:rPr>
              <w:t>ID 3/3</w:t>
            </w:r>
          </w:p>
        </w:tc>
      </w:tr>
      <w:tr w:rsidR="007A7C12" w14:paraId="17D937AE" w14:textId="77777777">
        <w:trPr>
          <w:gridAfter w:val="1"/>
          <w:wAfter w:w="330" w:type="dxa"/>
        </w:trPr>
        <w:tc>
          <w:tcPr>
            <w:tcW w:w="2980" w:type="dxa"/>
            <w:gridSpan w:val="3"/>
            <w:tcBorders>
              <w:top w:val="nil"/>
              <w:left w:val="nil"/>
              <w:bottom w:val="nil"/>
              <w:right w:val="nil"/>
            </w:tcBorders>
          </w:tcPr>
          <w:p w14:paraId="1A336807"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412A8911" w14:textId="77777777" w:rsidR="007A7C12" w:rsidRDefault="003C6D4F">
            <w:pPr>
              <w:adjustRightInd w:val="0"/>
              <w:ind w:right="144"/>
              <w:rPr>
                <w:sz w:val="24"/>
                <w:szCs w:val="24"/>
              </w:rPr>
            </w:pPr>
            <w:r>
              <w:rPr>
                <w:szCs w:val="24"/>
              </w:rPr>
              <w:t>Code specifying type of date or time, or both date and time</w:t>
            </w:r>
          </w:p>
        </w:tc>
      </w:tr>
      <w:tr w:rsidR="007A7C12" w14:paraId="7CAC5B31" w14:textId="77777777">
        <w:trPr>
          <w:gridAfter w:val="1"/>
          <w:wAfter w:w="331" w:type="dxa"/>
        </w:trPr>
        <w:tc>
          <w:tcPr>
            <w:tcW w:w="3168" w:type="dxa"/>
            <w:gridSpan w:val="4"/>
            <w:tcBorders>
              <w:top w:val="nil"/>
              <w:left w:val="nil"/>
              <w:bottom w:val="nil"/>
              <w:right w:val="nil"/>
            </w:tcBorders>
          </w:tcPr>
          <w:p w14:paraId="0339D446"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C912E89" w14:textId="77777777" w:rsidR="007A7C12" w:rsidRDefault="003C6D4F">
            <w:pPr>
              <w:adjustRightInd w:val="0"/>
              <w:ind w:right="144"/>
              <w:rPr>
                <w:sz w:val="24"/>
                <w:szCs w:val="24"/>
              </w:rPr>
            </w:pPr>
            <w:r>
              <w:rPr>
                <w:szCs w:val="24"/>
              </w:rPr>
              <w:t>152</w:t>
            </w:r>
          </w:p>
        </w:tc>
        <w:tc>
          <w:tcPr>
            <w:tcW w:w="144" w:type="dxa"/>
            <w:tcBorders>
              <w:top w:val="nil"/>
              <w:left w:val="nil"/>
              <w:bottom w:val="nil"/>
              <w:right w:val="nil"/>
            </w:tcBorders>
          </w:tcPr>
          <w:p w14:paraId="48B324F3"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1B9D4D54" w14:textId="77777777" w:rsidR="007A7C12" w:rsidRDefault="003C6D4F">
            <w:pPr>
              <w:adjustRightInd w:val="0"/>
              <w:ind w:right="144"/>
              <w:rPr>
                <w:sz w:val="24"/>
                <w:szCs w:val="24"/>
              </w:rPr>
            </w:pPr>
            <w:r>
              <w:rPr>
                <w:szCs w:val="24"/>
              </w:rPr>
              <w:t>Effective Date of Change</w:t>
            </w:r>
          </w:p>
        </w:tc>
      </w:tr>
      <w:tr w:rsidR="007A7C12" w14:paraId="4287014C" w14:textId="77777777">
        <w:tc>
          <w:tcPr>
            <w:tcW w:w="1007" w:type="dxa"/>
            <w:tcBorders>
              <w:top w:val="nil"/>
              <w:left w:val="nil"/>
              <w:bottom w:val="nil"/>
              <w:right w:val="nil"/>
            </w:tcBorders>
          </w:tcPr>
          <w:p w14:paraId="7B33522B"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AE4470F" w14:textId="77777777" w:rsidR="007A7C12" w:rsidRDefault="003C6D4F">
            <w:pPr>
              <w:adjustRightInd w:val="0"/>
              <w:ind w:right="144"/>
              <w:jc w:val="center"/>
              <w:rPr>
                <w:sz w:val="24"/>
                <w:szCs w:val="24"/>
              </w:rPr>
            </w:pPr>
            <w:r>
              <w:rPr>
                <w:b/>
                <w:szCs w:val="24"/>
              </w:rPr>
              <w:t>DTM02</w:t>
            </w:r>
          </w:p>
        </w:tc>
        <w:tc>
          <w:tcPr>
            <w:tcW w:w="892" w:type="dxa"/>
            <w:tcBorders>
              <w:top w:val="nil"/>
              <w:left w:val="nil"/>
              <w:bottom w:val="nil"/>
              <w:right w:val="nil"/>
            </w:tcBorders>
          </w:tcPr>
          <w:p w14:paraId="22870C01" w14:textId="77777777" w:rsidR="007A7C12" w:rsidRDefault="003C6D4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31E43817" w14:textId="77777777" w:rsidR="007A7C12" w:rsidRDefault="003C6D4F">
            <w:pPr>
              <w:adjustRightInd w:val="0"/>
              <w:ind w:right="144"/>
              <w:rPr>
                <w:sz w:val="24"/>
                <w:szCs w:val="24"/>
              </w:rPr>
            </w:pPr>
            <w:r>
              <w:rPr>
                <w:b/>
                <w:szCs w:val="24"/>
              </w:rPr>
              <w:t>Date</w:t>
            </w:r>
          </w:p>
        </w:tc>
        <w:tc>
          <w:tcPr>
            <w:tcW w:w="432" w:type="dxa"/>
            <w:tcBorders>
              <w:top w:val="nil"/>
              <w:left w:val="nil"/>
              <w:bottom w:val="nil"/>
              <w:right w:val="nil"/>
            </w:tcBorders>
          </w:tcPr>
          <w:p w14:paraId="1B4886E6"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486BF667"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70D8A6E1" w14:textId="77777777" w:rsidR="007A7C12" w:rsidRDefault="003C6D4F">
            <w:pPr>
              <w:adjustRightInd w:val="0"/>
              <w:ind w:right="144"/>
              <w:rPr>
                <w:sz w:val="24"/>
                <w:szCs w:val="24"/>
              </w:rPr>
            </w:pPr>
            <w:r>
              <w:rPr>
                <w:b/>
                <w:szCs w:val="24"/>
              </w:rPr>
              <w:t>DT 8/8</w:t>
            </w:r>
          </w:p>
        </w:tc>
      </w:tr>
      <w:tr w:rsidR="007A7C12" w14:paraId="72E29EA0" w14:textId="77777777">
        <w:trPr>
          <w:gridAfter w:val="1"/>
          <w:wAfter w:w="330" w:type="dxa"/>
        </w:trPr>
        <w:tc>
          <w:tcPr>
            <w:tcW w:w="2980" w:type="dxa"/>
            <w:gridSpan w:val="3"/>
            <w:tcBorders>
              <w:top w:val="nil"/>
              <w:left w:val="nil"/>
              <w:bottom w:val="nil"/>
              <w:right w:val="nil"/>
            </w:tcBorders>
          </w:tcPr>
          <w:p w14:paraId="50498851"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2FFF5EBF" w14:textId="77777777" w:rsidR="007A7C12" w:rsidRDefault="003C6D4F">
            <w:pPr>
              <w:adjustRightInd w:val="0"/>
              <w:ind w:right="144"/>
              <w:rPr>
                <w:sz w:val="24"/>
                <w:szCs w:val="24"/>
              </w:rPr>
            </w:pPr>
            <w:r>
              <w:rPr>
                <w:szCs w:val="24"/>
              </w:rPr>
              <w:t>Date expressed as CCYYMMDD</w:t>
            </w:r>
          </w:p>
        </w:tc>
      </w:tr>
    </w:tbl>
    <w:p w14:paraId="7AEC46C6" w14:textId="77777777" w:rsidR="007A7C12" w:rsidRDefault="003C6D4F">
      <w:pPr>
        <w:tabs>
          <w:tab w:val="right" w:pos="1800"/>
          <w:tab w:val="left" w:pos="2160"/>
        </w:tabs>
        <w:adjustRightInd w:val="0"/>
        <w:ind w:left="2160" w:hanging="2160"/>
        <w:rPr>
          <w:b/>
          <w:szCs w:val="24"/>
        </w:rPr>
      </w:pPr>
      <w:r>
        <w:rPr>
          <w:szCs w:val="24"/>
        </w:rPr>
        <w:br w:type="page"/>
      </w:r>
      <w:bookmarkStart w:id="115" w:name="book23"/>
      <w:bookmarkEnd w:id="115"/>
      <w:r>
        <w:rPr>
          <w:b/>
          <w:szCs w:val="24"/>
        </w:rPr>
        <w:lastRenderedPageBreak/>
        <w:tab/>
        <w:t>Segment:</w:t>
      </w:r>
      <w:r>
        <w:rPr>
          <w:b/>
          <w:szCs w:val="24"/>
        </w:rPr>
        <w:tab/>
      </w:r>
      <w:r>
        <w:rPr>
          <w:b/>
          <w:sz w:val="40"/>
          <w:szCs w:val="24"/>
        </w:rPr>
        <w:t xml:space="preserve">DTM </w:t>
      </w:r>
      <w:r>
        <w:rPr>
          <w:b/>
          <w:szCs w:val="24"/>
        </w:rPr>
        <w:t>Date/Time Reference (Start Date for ESI ID)</w:t>
      </w:r>
    </w:p>
    <w:p w14:paraId="55641470"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7B70E5EC"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5319BC0"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B30E8E5"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63725C"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3826ECBE"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8550D24"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1E5E8F0"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C25DDE8"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03BEF942"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506D19A4"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F56F75B" w14:textId="77777777">
        <w:tc>
          <w:tcPr>
            <w:tcW w:w="1944" w:type="dxa"/>
            <w:tcBorders>
              <w:top w:val="nil"/>
              <w:left w:val="nil"/>
              <w:bottom w:val="nil"/>
              <w:right w:val="nil"/>
            </w:tcBorders>
          </w:tcPr>
          <w:p w14:paraId="047D790E"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5C99C4B5"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121C3D8E" w14:textId="77777777" w:rsidR="007A7C12" w:rsidRDefault="003C6D4F">
            <w:pPr>
              <w:adjustRightInd w:val="0"/>
              <w:ind w:right="144"/>
              <w:rPr>
                <w:szCs w:val="24"/>
              </w:rPr>
            </w:pPr>
            <w:r>
              <w:rPr>
                <w:szCs w:val="24"/>
              </w:rPr>
              <w:t xml:space="preserve">Optional </w:t>
            </w:r>
          </w:p>
          <w:p w14:paraId="60723658" w14:textId="77777777" w:rsidR="007A7C12" w:rsidRDefault="003C6D4F">
            <w:pPr>
              <w:adjustRightInd w:val="0"/>
              <w:ind w:right="144"/>
              <w:rPr>
                <w:szCs w:val="24"/>
              </w:rPr>
            </w:pPr>
            <w:r>
              <w:rPr>
                <w:szCs w:val="24"/>
              </w:rPr>
              <w:t>Create ESI ID Request:</w:t>
            </w:r>
          </w:p>
          <w:p w14:paraId="189BABEE" w14:textId="77777777" w:rsidR="007A7C12" w:rsidRDefault="003C6D4F">
            <w:pPr>
              <w:adjustRightInd w:val="0"/>
              <w:ind w:right="144"/>
              <w:rPr>
                <w:szCs w:val="24"/>
              </w:rPr>
            </w:pPr>
            <w:r>
              <w:rPr>
                <w:szCs w:val="24"/>
              </w:rPr>
              <w:t>Used if available. ERCOT defaults to a value of processing date minus 180 days if the TDSP chooses to leave the segment out of the transaction.</w:t>
            </w:r>
          </w:p>
          <w:p w14:paraId="271F9AC3" w14:textId="77777777" w:rsidR="007A7C12" w:rsidRDefault="003C6D4F">
            <w:pPr>
              <w:adjustRightInd w:val="0"/>
              <w:ind w:right="144"/>
              <w:rPr>
                <w:szCs w:val="24"/>
              </w:rPr>
            </w:pPr>
            <w:r>
              <w:rPr>
                <w:szCs w:val="24"/>
              </w:rPr>
              <w:t>Future-dated 814_20 creates will be rejected by ERCOT</w:t>
            </w:r>
          </w:p>
          <w:p w14:paraId="0280E164" w14:textId="77777777" w:rsidR="007A7C12" w:rsidRDefault="007A7C12">
            <w:pPr>
              <w:adjustRightInd w:val="0"/>
              <w:ind w:right="144"/>
              <w:rPr>
                <w:szCs w:val="24"/>
              </w:rPr>
            </w:pPr>
          </w:p>
          <w:p w14:paraId="255375CC" w14:textId="77777777" w:rsidR="007A7C12" w:rsidRDefault="003C6D4F">
            <w:pPr>
              <w:adjustRightInd w:val="0"/>
              <w:ind w:right="144"/>
              <w:rPr>
                <w:szCs w:val="24"/>
              </w:rPr>
            </w:pPr>
            <w:r>
              <w:rPr>
                <w:szCs w:val="24"/>
              </w:rPr>
              <w:t>Only one DTM~196 will be sent per transaction.</w:t>
            </w:r>
          </w:p>
          <w:p w14:paraId="0DDADCFF" w14:textId="77777777" w:rsidR="007A7C12" w:rsidRDefault="007A7C12">
            <w:pPr>
              <w:adjustRightInd w:val="0"/>
              <w:ind w:right="144"/>
              <w:rPr>
                <w:szCs w:val="24"/>
              </w:rPr>
            </w:pPr>
          </w:p>
          <w:p w14:paraId="205CCA80" w14:textId="77777777" w:rsidR="007A7C12" w:rsidRDefault="003C6D4F">
            <w:pPr>
              <w:adjustRightInd w:val="0"/>
              <w:ind w:right="144"/>
              <w:rPr>
                <w:szCs w:val="24"/>
              </w:rPr>
            </w:pPr>
            <w:r>
              <w:rPr>
                <w:szCs w:val="24"/>
              </w:rPr>
              <w:t>TDSPs must populate the Create Date to effectuate a clean-up effort that is greater than 180 days in the past.</w:t>
            </w:r>
          </w:p>
          <w:p w14:paraId="22D15C41" w14:textId="77777777" w:rsidR="007A7C12" w:rsidRDefault="007A7C12">
            <w:pPr>
              <w:adjustRightInd w:val="0"/>
              <w:ind w:right="144"/>
              <w:rPr>
                <w:szCs w:val="24"/>
              </w:rPr>
            </w:pPr>
          </w:p>
          <w:p w14:paraId="54CCF597" w14:textId="77777777" w:rsidR="007A7C12" w:rsidRDefault="003C6D4F">
            <w:pPr>
              <w:adjustRightInd w:val="0"/>
              <w:ind w:right="144"/>
              <w:rPr>
                <w:szCs w:val="24"/>
              </w:rPr>
            </w:pPr>
            <w:r>
              <w:rPr>
                <w:szCs w:val="24"/>
              </w:rPr>
              <w:t>ESI ID Information Request: Not Used</w:t>
            </w:r>
          </w:p>
          <w:p w14:paraId="55F682BD" w14:textId="77777777" w:rsidR="007A7C12" w:rsidRDefault="003C6D4F">
            <w:pPr>
              <w:adjustRightInd w:val="0"/>
              <w:ind w:right="144"/>
              <w:rPr>
                <w:szCs w:val="24"/>
              </w:rPr>
            </w:pPr>
            <w:r>
              <w:rPr>
                <w:szCs w:val="24"/>
              </w:rPr>
              <w:t>Retire ESI ID Request: Not Used</w:t>
            </w:r>
          </w:p>
          <w:p w14:paraId="6D02612D" w14:textId="77777777" w:rsidR="007A7C12" w:rsidRDefault="007A7C12">
            <w:pPr>
              <w:adjustRightInd w:val="0"/>
              <w:ind w:right="144"/>
              <w:rPr>
                <w:sz w:val="24"/>
                <w:szCs w:val="24"/>
              </w:rPr>
            </w:pPr>
          </w:p>
        </w:tc>
      </w:tr>
      <w:tr w:rsidR="007A7C12" w14:paraId="25CA9B5A" w14:textId="77777777">
        <w:tc>
          <w:tcPr>
            <w:tcW w:w="1944" w:type="dxa"/>
            <w:tcBorders>
              <w:top w:val="nil"/>
              <w:left w:val="nil"/>
              <w:bottom w:val="nil"/>
              <w:right w:val="nil"/>
            </w:tcBorders>
          </w:tcPr>
          <w:p w14:paraId="165C2937" w14:textId="77777777" w:rsidR="007A7C12" w:rsidRDefault="007A7C12">
            <w:pPr>
              <w:adjustRightInd w:val="0"/>
              <w:ind w:right="144"/>
              <w:rPr>
                <w:sz w:val="24"/>
                <w:szCs w:val="24"/>
              </w:rPr>
            </w:pPr>
          </w:p>
        </w:tc>
        <w:tc>
          <w:tcPr>
            <w:tcW w:w="216" w:type="dxa"/>
            <w:tcBorders>
              <w:top w:val="nil"/>
              <w:left w:val="nil"/>
              <w:bottom w:val="nil"/>
              <w:right w:val="nil"/>
            </w:tcBorders>
          </w:tcPr>
          <w:p w14:paraId="68A5DD92"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3E322BE4" w14:textId="77777777" w:rsidR="007A7C12" w:rsidRDefault="003C6D4F">
            <w:pPr>
              <w:adjustRightInd w:val="0"/>
              <w:ind w:right="144"/>
              <w:rPr>
                <w:sz w:val="24"/>
                <w:szCs w:val="24"/>
              </w:rPr>
            </w:pPr>
            <w:r>
              <w:rPr>
                <w:szCs w:val="24"/>
              </w:rPr>
              <w:t>DTM~196~20010601</w:t>
            </w:r>
          </w:p>
        </w:tc>
      </w:tr>
    </w:tbl>
    <w:p w14:paraId="68B69725" w14:textId="77777777" w:rsidR="007A7C12" w:rsidRDefault="007A7C12">
      <w:pPr>
        <w:adjustRightInd w:val="0"/>
        <w:rPr>
          <w:szCs w:val="24"/>
        </w:rPr>
      </w:pPr>
    </w:p>
    <w:p w14:paraId="3FD16346" w14:textId="77777777" w:rsidR="007A7C12" w:rsidRDefault="003C6D4F">
      <w:pPr>
        <w:adjustRightInd w:val="0"/>
        <w:jc w:val="center"/>
        <w:rPr>
          <w:b/>
          <w:szCs w:val="24"/>
        </w:rPr>
      </w:pPr>
      <w:r>
        <w:rPr>
          <w:b/>
          <w:szCs w:val="24"/>
        </w:rPr>
        <w:t>Data Element Summary</w:t>
      </w:r>
    </w:p>
    <w:p w14:paraId="5EDA3F6E"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5C05858"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190238AB" w14:textId="77777777">
        <w:tc>
          <w:tcPr>
            <w:tcW w:w="1007" w:type="dxa"/>
            <w:tcBorders>
              <w:top w:val="nil"/>
              <w:left w:val="nil"/>
              <w:bottom w:val="nil"/>
              <w:right w:val="nil"/>
            </w:tcBorders>
          </w:tcPr>
          <w:p w14:paraId="6F0A0BB2"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F6FA2DF" w14:textId="77777777" w:rsidR="007A7C12" w:rsidRDefault="003C6D4F">
            <w:pPr>
              <w:adjustRightInd w:val="0"/>
              <w:ind w:right="144"/>
              <w:jc w:val="center"/>
              <w:rPr>
                <w:sz w:val="24"/>
                <w:szCs w:val="24"/>
              </w:rPr>
            </w:pPr>
            <w:r>
              <w:rPr>
                <w:b/>
                <w:szCs w:val="24"/>
              </w:rPr>
              <w:t>DTM01</w:t>
            </w:r>
          </w:p>
        </w:tc>
        <w:tc>
          <w:tcPr>
            <w:tcW w:w="892" w:type="dxa"/>
            <w:tcBorders>
              <w:top w:val="nil"/>
              <w:left w:val="nil"/>
              <w:bottom w:val="nil"/>
              <w:right w:val="nil"/>
            </w:tcBorders>
          </w:tcPr>
          <w:p w14:paraId="28C844EB" w14:textId="77777777" w:rsidR="007A7C12" w:rsidRDefault="003C6D4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2608A13F" w14:textId="77777777" w:rsidR="007A7C12" w:rsidRDefault="003C6D4F">
            <w:pPr>
              <w:adjustRightInd w:val="0"/>
              <w:ind w:right="144"/>
              <w:rPr>
                <w:sz w:val="24"/>
                <w:szCs w:val="24"/>
              </w:rPr>
            </w:pPr>
            <w:r>
              <w:rPr>
                <w:b/>
                <w:szCs w:val="24"/>
              </w:rPr>
              <w:t>Date/Time Qualifier</w:t>
            </w:r>
          </w:p>
        </w:tc>
        <w:tc>
          <w:tcPr>
            <w:tcW w:w="432" w:type="dxa"/>
            <w:tcBorders>
              <w:top w:val="nil"/>
              <w:left w:val="nil"/>
              <w:bottom w:val="nil"/>
              <w:right w:val="nil"/>
            </w:tcBorders>
          </w:tcPr>
          <w:p w14:paraId="341EB85E"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1993B6C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2D6E453" w14:textId="77777777" w:rsidR="007A7C12" w:rsidRDefault="003C6D4F">
            <w:pPr>
              <w:adjustRightInd w:val="0"/>
              <w:ind w:right="144"/>
              <w:rPr>
                <w:sz w:val="24"/>
                <w:szCs w:val="24"/>
              </w:rPr>
            </w:pPr>
            <w:r>
              <w:rPr>
                <w:b/>
                <w:szCs w:val="24"/>
              </w:rPr>
              <w:t>ID 3/3</w:t>
            </w:r>
          </w:p>
        </w:tc>
      </w:tr>
      <w:tr w:rsidR="007A7C12" w14:paraId="311FC9BF" w14:textId="77777777">
        <w:trPr>
          <w:gridAfter w:val="1"/>
          <w:wAfter w:w="330" w:type="dxa"/>
        </w:trPr>
        <w:tc>
          <w:tcPr>
            <w:tcW w:w="2980" w:type="dxa"/>
            <w:gridSpan w:val="3"/>
            <w:tcBorders>
              <w:top w:val="nil"/>
              <w:left w:val="nil"/>
              <w:bottom w:val="nil"/>
              <w:right w:val="nil"/>
            </w:tcBorders>
          </w:tcPr>
          <w:p w14:paraId="0544BCE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90FE061" w14:textId="77777777" w:rsidR="007A7C12" w:rsidRDefault="003C6D4F">
            <w:pPr>
              <w:adjustRightInd w:val="0"/>
              <w:ind w:right="144"/>
              <w:rPr>
                <w:sz w:val="24"/>
                <w:szCs w:val="24"/>
              </w:rPr>
            </w:pPr>
            <w:r>
              <w:rPr>
                <w:szCs w:val="24"/>
              </w:rPr>
              <w:t>Code specifying type of date or time, or both date and time</w:t>
            </w:r>
          </w:p>
        </w:tc>
      </w:tr>
      <w:tr w:rsidR="007A7C12" w14:paraId="022B8133" w14:textId="77777777">
        <w:trPr>
          <w:gridAfter w:val="1"/>
          <w:wAfter w:w="331" w:type="dxa"/>
        </w:trPr>
        <w:tc>
          <w:tcPr>
            <w:tcW w:w="3168" w:type="dxa"/>
            <w:gridSpan w:val="4"/>
            <w:tcBorders>
              <w:top w:val="nil"/>
              <w:left w:val="nil"/>
              <w:bottom w:val="nil"/>
              <w:right w:val="nil"/>
            </w:tcBorders>
          </w:tcPr>
          <w:p w14:paraId="2B8B7C6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1314BD9" w14:textId="77777777" w:rsidR="007A7C12" w:rsidRDefault="003C6D4F">
            <w:pPr>
              <w:adjustRightInd w:val="0"/>
              <w:ind w:right="144"/>
              <w:rPr>
                <w:sz w:val="24"/>
                <w:szCs w:val="24"/>
              </w:rPr>
            </w:pPr>
            <w:r>
              <w:rPr>
                <w:szCs w:val="24"/>
              </w:rPr>
              <w:t>196</w:t>
            </w:r>
          </w:p>
        </w:tc>
        <w:tc>
          <w:tcPr>
            <w:tcW w:w="144" w:type="dxa"/>
            <w:tcBorders>
              <w:top w:val="nil"/>
              <w:left w:val="nil"/>
              <w:bottom w:val="nil"/>
              <w:right w:val="nil"/>
            </w:tcBorders>
          </w:tcPr>
          <w:p w14:paraId="7B378D0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D2A7DDE" w14:textId="77777777" w:rsidR="007A7C12" w:rsidRDefault="003C6D4F">
            <w:pPr>
              <w:adjustRightInd w:val="0"/>
              <w:ind w:right="144"/>
              <w:rPr>
                <w:sz w:val="24"/>
                <w:szCs w:val="24"/>
              </w:rPr>
            </w:pPr>
            <w:r>
              <w:rPr>
                <w:szCs w:val="24"/>
              </w:rPr>
              <w:t>Start</w:t>
            </w:r>
          </w:p>
        </w:tc>
      </w:tr>
      <w:tr w:rsidR="007A7C12" w14:paraId="55DD4F03" w14:textId="77777777">
        <w:trPr>
          <w:gridAfter w:val="2"/>
          <w:wAfter w:w="473" w:type="dxa"/>
        </w:trPr>
        <w:tc>
          <w:tcPr>
            <w:tcW w:w="4680" w:type="dxa"/>
            <w:gridSpan w:val="6"/>
            <w:tcBorders>
              <w:top w:val="nil"/>
              <w:left w:val="nil"/>
              <w:bottom w:val="nil"/>
              <w:right w:val="nil"/>
            </w:tcBorders>
          </w:tcPr>
          <w:p w14:paraId="5A0822F2"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05317835" w14:textId="77777777" w:rsidR="007A7C12" w:rsidRDefault="003C6D4F">
            <w:pPr>
              <w:adjustRightInd w:val="0"/>
              <w:ind w:right="144"/>
              <w:rPr>
                <w:sz w:val="24"/>
                <w:szCs w:val="24"/>
              </w:rPr>
            </w:pPr>
            <w:r>
              <w:rPr>
                <w:szCs w:val="24"/>
              </w:rPr>
              <w:t>Start date for ESI ID</w:t>
            </w:r>
          </w:p>
        </w:tc>
      </w:tr>
      <w:tr w:rsidR="007A7C12" w14:paraId="13F9C4B4" w14:textId="77777777">
        <w:tc>
          <w:tcPr>
            <w:tcW w:w="1007" w:type="dxa"/>
            <w:tcBorders>
              <w:top w:val="nil"/>
              <w:left w:val="nil"/>
              <w:bottom w:val="nil"/>
              <w:right w:val="nil"/>
            </w:tcBorders>
          </w:tcPr>
          <w:p w14:paraId="262D040D"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28013806" w14:textId="77777777" w:rsidR="007A7C12" w:rsidRDefault="003C6D4F">
            <w:pPr>
              <w:adjustRightInd w:val="0"/>
              <w:ind w:right="144"/>
              <w:jc w:val="center"/>
              <w:rPr>
                <w:sz w:val="24"/>
                <w:szCs w:val="24"/>
              </w:rPr>
            </w:pPr>
            <w:r>
              <w:rPr>
                <w:b/>
                <w:szCs w:val="24"/>
              </w:rPr>
              <w:t>DTM02</w:t>
            </w:r>
          </w:p>
        </w:tc>
        <w:tc>
          <w:tcPr>
            <w:tcW w:w="892" w:type="dxa"/>
            <w:tcBorders>
              <w:top w:val="nil"/>
              <w:left w:val="nil"/>
              <w:bottom w:val="nil"/>
              <w:right w:val="nil"/>
            </w:tcBorders>
          </w:tcPr>
          <w:p w14:paraId="51CEF4BA" w14:textId="77777777" w:rsidR="007A7C12" w:rsidRDefault="003C6D4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0B8F6667" w14:textId="77777777" w:rsidR="007A7C12" w:rsidRDefault="003C6D4F">
            <w:pPr>
              <w:adjustRightInd w:val="0"/>
              <w:ind w:right="144"/>
              <w:rPr>
                <w:sz w:val="24"/>
                <w:szCs w:val="24"/>
              </w:rPr>
            </w:pPr>
            <w:r>
              <w:rPr>
                <w:b/>
                <w:szCs w:val="24"/>
              </w:rPr>
              <w:t>Date</w:t>
            </w:r>
          </w:p>
        </w:tc>
        <w:tc>
          <w:tcPr>
            <w:tcW w:w="432" w:type="dxa"/>
            <w:tcBorders>
              <w:top w:val="nil"/>
              <w:left w:val="nil"/>
              <w:bottom w:val="nil"/>
              <w:right w:val="nil"/>
            </w:tcBorders>
          </w:tcPr>
          <w:p w14:paraId="1758474D"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30B40C3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644AEFD" w14:textId="77777777" w:rsidR="007A7C12" w:rsidRDefault="003C6D4F">
            <w:pPr>
              <w:adjustRightInd w:val="0"/>
              <w:ind w:right="144"/>
              <w:rPr>
                <w:sz w:val="24"/>
                <w:szCs w:val="24"/>
              </w:rPr>
            </w:pPr>
            <w:r>
              <w:rPr>
                <w:b/>
                <w:szCs w:val="24"/>
              </w:rPr>
              <w:t>DT 8/8</w:t>
            </w:r>
          </w:p>
        </w:tc>
      </w:tr>
      <w:tr w:rsidR="007A7C12" w14:paraId="3F5F4CDE" w14:textId="77777777">
        <w:trPr>
          <w:gridAfter w:val="1"/>
          <w:wAfter w:w="330" w:type="dxa"/>
        </w:trPr>
        <w:tc>
          <w:tcPr>
            <w:tcW w:w="2980" w:type="dxa"/>
            <w:gridSpan w:val="3"/>
            <w:tcBorders>
              <w:top w:val="nil"/>
              <w:left w:val="nil"/>
              <w:bottom w:val="nil"/>
              <w:right w:val="nil"/>
            </w:tcBorders>
          </w:tcPr>
          <w:p w14:paraId="6FFBE7FB"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DFF8A09" w14:textId="77777777" w:rsidR="007A7C12" w:rsidRDefault="003C6D4F">
            <w:pPr>
              <w:adjustRightInd w:val="0"/>
              <w:ind w:right="144"/>
              <w:rPr>
                <w:sz w:val="24"/>
                <w:szCs w:val="24"/>
              </w:rPr>
            </w:pPr>
            <w:r>
              <w:rPr>
                <w:szCs w:val="24"/>
              </w:rPr>
              <w:t>Date expressed as CCYYMMDD</w:t>
            </w:r>
          </w:p>
        </w:tc>
      </w:tr>
    </w:tbl>
    <w:p w14:paraId="4614B312" w14:textId="77777777" w:rsidR="007A7C12" w:rsidRDefault="003C6D4F">
      <w:pPr>
        <w:tabs>
          <w:tab w:val="right" w:pos="1800"/>
          <w:tab w:val="left" w:pos="2160"/>
        </w:tabs>
        <w:adjustRightInd w:val="0"/>
        <w:ind w:left="2160" w:hanging="2160"/>
        <w:rPr>
          <w:b/>
          <w:szCs w:val="24"/>
        </w:rPr>
      </w:pPr>
      <w:r>
        <w:rPr>
          <w:szCs w:val="24"/>
        </w:rPr>
        <w:br w:type="page"/>
      </w:r>
      <w:bookmarkStart w:id="116" w:name="book24"/>
      <w:bookmarkEnd w:id="116"/>
      <w:r>
        <w:rPr>
          <w:b/>
          <w:szCs w:val="24"/>
        </w:rPr>
        <w:lastRenderedPageBreak/>
        <w:tab/>
        <w:t>Segment:</w:t>
      </w:r>
      <w:r>
        <w:rPr>
          <w:b/>
          <w:szCs w:val="24"/>
        </w:rPr>
        <w:tab/>
      </w:r>
      <w:r>
        <w:rPr>
          <w:b/>
          <w:sz w:val="40"/>
          <w:szCs w:val="24"/>
        </w:rPr>
        <w:t xml:space="preserve">DTM </w:t>
      </w:r>
      <w:r>
        <w:rPr>
          <w:b/>
          <w:szCs w:val="24"/>
        </w:rPr>
        <w:t>Date/Time Reference (End Date for ESI ID)</w:t>
      </w:r>
    </w:p>
    <w:p w14:paraId="23268BE3"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18D14ED8"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0CA83F8"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4359037"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5EA86FD"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41497F29"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3BA02D6C"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AFB66CC"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69A35C6D"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B1DA3E7"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7B25BABE"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41821991" w14:textId="77777777">
        <w:tc>
          <w:tcPr>
            <w:tcW w:w="1944" w:type="dxa"/>
            <w:tcBorders>
              <w:top w:val="nil"/>
              <w:left w:val="nil"/>
              <w:bottom w:val="nil"/>
              <w:right w:val="nil"/>
            </w:tcBorders>
          </w:tcPr>
          <w:p w14:paraId="717A0574"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71302BD9"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600F15A5" w14:textId="77777777" w:rsidR="007A7C12" w:rsidRDefault="003C6D4F">
            <w:pPr>
              <w:adjustRightInd w:val="0"/>
              <w:ind w:right="144"/>
              <w:rPr>
                <w:szCs w:val="24"/>
              </w:rPr>
            </w:pPr>
            <w:r>
              <w:rPr>
                <w:szCs w:val="24"/>
              </w:rPr>
              <w:t>Create ESI ID Request: Not Used</w:t>
            </w:r>
          </w:p>
          <w:p w14:paraId="3DBE57D9" w14:textId="77777777" w:rsidR="007A7C12" w:rsidRDefault="003C6D4F">
            <w:pPr>
              <w:adjustRightInd w:val="0"/>
              <w:ind w:right="144"/>
              <w:rPr>
                <w:szCs w:val="24"/>
              </w:rPr>
            </w:pPr>
            <w:r>
              <w:rPr>
                <w:szCs w:val="24"/>
              </w:rPr>
              <w:t>Change ESI ID Information Request: Not Used</w:t>
            </w:r>
          </w:p>
          <w:p w14:paraId="4A3CF1CE" w14:textId="77777777" w:rsidR="007A7C12" w:rsidRDefault="003C6D4F">
            <w:pPr>
              <w:adjustRightInd w:val="0"/>
              <w:ind w:right="144"/>
              <w:rPr>
                <w:szCs w:val="24"/>
              </w:rPr>
            </w:pPr>
            <w:r>
              <w:rPr>
                <w:szCs w:val="24"/>
              </w:rPr>
              <w:t>Retire ESI ID Request: Required</w:t>
            </w:r>
          </w:p>
          <w:p w14:paraId="1F153ABD" w14:textId="77777777" w:rsidR="007A7C12" w:rsidRDefault="007A7C12">
            <w:pPr>
              <w:adjustRightInd w:val="0"/>
              <w:ind w:right="144"/>
              <w:rPr>
                <w:szCs w:val="24"/>
              </w:rPr>
            </w:pPr>
          </w:p>
          <w:p w14:paraId="0C7B2268" w14:textId="77777777" w:rsidR="007A7C12" w:rsidRDefault="003C6D4F">
            <w:pPr>
              <w:adjustRightInd w:val="0"/>
              <w:ind w:right="144"/>
              <w:rPr>
                <w:szCs w:val="24"/>
              </w:rPr>
            </w:pPr>
            <w:r>
              <w:rPr>
                <w:szCs w:val="24"/>
              </w:rPr>
              <w:t>Only one DTM~197 will be sent per transaction.</w:t>
            </w:r>
          </w:p>
          <w:p w14:paraId="6AE396AB" w14:textId="77777777" w:rsidR="007A7C12" w:rsidRDefault="007A7C12">
            <w:pPr>
              <w:adjustRightInd w:val="0"/>
              <w:ind w:right="144"/>
              <w:rPr>
                <w:szCs w:val="24"/>
              </w:rPr>
            </w:pPr>
          </w:p>
          <w:p w14:paraId="38180260" w14:textId="77777777" w:rsidR="007A7C12" w:rsidRDefault="003C6D4F">
            <w:pPr>
              <w:adjustRightInd w:val="0"/>
              <w:ind w:right="144"/>
              <w:rPr>
                <w:szCs w:val="24"/>
              </w:rPr>
            </w:pPr>
            <w:r>
              <w:rPr>
                <w:szCs w:val="24"/>
              </w:rPr>
              <w:t>Future-dated 814_20 retires will be rejected by ERCOT</w:t>
            </w:r>
          </w:p>
          <w:p w14:paraId="0C1FF837" w14:textId="77777777" w:rsidR="007A7C12" w:rsidRDefault="007A7C12">
            <w:pPr>
              <w:adjustRightInd w:val="0"/>
              <w:ind w:right="144"/>
              <w:rPr>
                <w:sz w:val="24"/>
                <w:szCs w:val="24"/>
              </w:rPr>
            </w:pPr>
          </w:p>
        </w:tc>
      </w:tr>
      <w:tr w:rsidR="007A7C12" w14:paraId="5F80FA8D" w14:textId="77777777">
        <w:tc>
          <w:tcPr>
            <w:tcW w:w="1944" w:type="dxa"/>
            <w:tcBorders>
              <w:top w:val="nil"/>
              <w:left w:val="nil"/>
              <w:bottom w:val="nil"/>
              <w:right w:val="nil"/>
            </w:tcBorders>
          </w:tcPr>
          <w:p w14:paraId="371BA35F" w14:textId="77777777" w:rsidR="007A7C12" w:rsidRDefault="007A7C12">
            <w:pPr>
              <w:adjustRightInd w:val="0"/>
              <w:ind w:right="144"/>
              <w:rPr>
                <w:sz w:val="24"/>
                <w:szCs w:val="24"/>
              </w:rPr>
            </w:pPr>
          </w:p>
        </w:tc>
        <w:tc>
          <w:tcPr>
            <w:tcW w:w="216" w:type="dxa"/>
            <w:tcBorders>
              <w:top w:val="nil"/>
              <w:left w:val="nil"/>
              <w:bottom w:val="nil"/>
              <w:right w:val="nil"/>
            </w:tcBorders>
          </w:tcPr>
          <w:p w14:paraId="3A57493B"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41A12E7B" w14:textId="77777777" w:rsidR="007A7C12" w:rsidRDefault="003C6D4F">
            <w:pPr>
              <w:adjustRightInd w:val="0"/>
              <w:ind w:right="144"/>
              <w:rPr>
                <w:sz w:val="24"/>
                <w:szCs w:val="24"/>
              </w:rPr>
            </w:pPr>
            <w:r>
              <w:rPr>
                <w:szCs w:val="24"/>
              </w:rPr>
              <w:t>DTM~197~20010602</w:t>
            </w:r>
          </w:p>
        </w:tc>
      </w:tr>
    </w:tbl>
    <w:p w14:paraId="7218D334" w14:textId="77777777" w:rsidR="007A7C12" w:rsidRDefault="007A7C12">
      <w:pPr>
        <w:adjustRightInd w:val="0"/>
        <w:rPr>
          <w:szCs w:val="24"/>
        </w:rPr>
      </w:pPr>
    </w:p>
    <w:p w14:paraId="3D6B65E1" w14:textId="77777777" w:rsidR="007A7C12" w:rsidRDefault="003C6D4F">
      <w:pPr>
        <w:adjustRightInd w:val="0"/>
        <w:jc w:val="center"/>
        <w:rPr>
          <w:b/>
          <w:szCs w:val="24"/>
        </w:rPr>
      </w:pPr>
      <w:r>
        <w:rPr>
          <w:b/>
          <w:szCs w:val="24"/>
        </w:rPr>
        <w:t>Data Element Summary</w:t>
      </w:r>
    </w:p>
    <w:p w14:paraId="5C304978"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37F6D8A"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7DB819D8" w14:textId="77777777">
        <w:tc>
          <w:tcPr>
            <w:tcW w:w="1007" w:type="dxa"/>
            <w:tcBorders>
              <w:top w:val="nil"/>
              <w:left w:val="nil"/>
              <w:bottom w:val="nil"/>
              <w:right w:val="nil"/>
            </w:tcBorders>
          </w:tcPr>
          <w:p w14:paraId="0A9A2506"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8AFB25" w14:textId="77777777" w:rsidR="007A7C12" w:rsidRDefault="003C6D4F">
            <w:pPr>
              <w:adjustRightInd w:val="0"/>
              <w:ind w:right="144"/>
              <w:jc w:val="center"/>
              <w:rPr>
                <w:sz w:val="24"/>
                <w:szCs w:val="24"/>
              </w:rPr>
            </w:pPr>
            <w:r>
              <w:rPr>
                <w:b/>
                <w:szCs w:val="24"/>
              </w:rPr>
              <w:t>DTM01</w:t>
            </w:r>
          </w:p>
        </w:tc>
        <w:tc>
          <w:tcPr>
            <w:tcW w:w="892" w:type="dxa"/>
            <w:tcBorders>
              <w:top w:val="nil"/>
              <w:left w:val="nil"/>
              <w:bottom w:val="nil"/>
              <w:right w:val="nil"/>
            </w:tcBorders>
          </w:tcPr>
          <w:p w14:paraId="2CD19B7A" w14:textId="77777777" w:rsidR="007A7C12" w:rsidRDefault="003C6D4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046536B" w14:textId="77777777" w:rsidR="007A7C12" w:rsidRDefault="003C6D4F">
            <w:pPr>
              <w:adjustRightInd w:val="0"/>
              <w:ind w:right="144"/>
              <w:rPr>
                <w:sz w:val="24"/>
                <w:szCs w:val="24"/>
              </w:rPr>
            </w:pPr>
            <w:r>
              <w:rPr>
                <w:b/>
                <w:szCs w:val="24"/>
              </w:rPr>
              <w:t>Date/Time Qualifier</w:t>
            </w:r>
          </w:p>
        </w:tc>
        <w:tc>
          <w:tcPr>
            <w:tcW w:w="432" w:type="dxa"/>
            <w:tcBorders>
              <w:top w:val="nil"/>
              <w:left w:val="nil"/>
              <w:bottom w:val="nil"/>
              <w:right w:val="nil"/>
            </w:tcBorders>
          </w:tcPr>
          <w:p w14:paraId="24FAD6E9"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46137479"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3682749" w14:textId="77777777" w:rsidR="007A7C12" w:rsidRDefault="003C6D4F">
            <w:pPr>
              <w:adjustRightInd w:val="0"/>
              <w:ind w:right="144"/>
              <w:rPr>
                <w:sz w:val="24"/>
                <w:szCs w:val="24"/>
              </w:rPr>
            </w:pPr>
            <w:r>
              <w:rPr>
                <w:b/>
                <w:szCs w:val="24"/>
              </w:rPr>
              <w:t>ID 3/3</w:t>
            </w:r>
          </w:p>
        </w:tc>
      </w:tr>
      <w:tr w:rsidR="007A7C12" w14:paraId="30052CCC" w14:textId="77777777">
        <w:trPr>
          <w:gridAfter w:val="1"/>
          <w:wAfter w:w="330" w:type="dxa"/>
        </w:trPr>
        <w:tc>
          <w:tcPr>
            <w:tcW w:w="2980" w:type="dxa"/>
            <w:gridSpan w:val="3"/>
            <w:tcBorders>
              <w:top w:val="nil"/>
              <w:left w:val="nil"/>
              <w:bottom w:val="nil"/>
              <w:right w:val="nil"/>
            </w:tcBorders>
          </w:tcPr>
          <w:p w14:paraId="1AC47D44"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F064EAD" w14:textId="77777777" w:rsidR="007A7C12" w:rsidRDefault="003C6D4F">
            <w:pPr>
              <w:adjustRightInd w:val="0"/>
              <w:ind w:right="144"/>
              <w:rPr>
                <w:sz w:val="24"/>
                <w:szCs w:val="24"/>
              </w:rPr>
            </w:pPr>
            <w:r>
              <w:rPr>
                <w:szCs w:val="24"/>
              </w:rPr>
              <w:t>Code specifying type of date or time, or both date and time</w:t>
            </w:r>
          </w:p>
        </w:tc>
      </w:tr>
      <w:tr w:rsidR="007A7C12" w14:paraId="1DECA391" w14:textId="77777777">
        <w:trPr>
          <w:gridAfter w:val="1"/>
          <w:wAfter w:w="331" w:type="dxa"/>
        </w:trPr>
        <w:tc>
          <w:tcPr>
            <w:tcW w:w="3168" w:type="dxa"/>
            <w:gridSpan w:val="4"/>
            <w:tcBorders>
              <w:top w:val="nil"/>
              <w:left w:val="nil"/>
              <w:bottom w:val="nil"/>
              <w:right w:val="nil"/>
            </w:tcBorders>
          </w:tcPr>
          <w:p w14:paraId="519461F4"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47EB14C" w14:textId="77777777" w:rsidR="007A7C12" w:rsidRDefault="003C6D4F">
            <w:pPr>
              <w:adjustRightInd w:val="0"/>
              <w:ind w:right="144"/>
              <w:rPr>
                <w:sz w:val="24"/>
                <w:szCs w:val="24"/>
              </w:rPr>
            </w:pPr>
            <w:r>
              <w:rPr>
                <w:szCs w:val="24"/>
              </w:rPr>
              <w:t>197</w:t>
            </w:r>
          </w:p>
        </w:tc>
        <w:tc>
          <w:tcPr>
            <w:tcW w:w="144" w:type="dxa"/>
            <w:tcBorders>
              <w:top w:val="nil"/>
              <w:left w:val="nil"/>
              <w:bottom w:val="nil"/>
              <w:right w:val="nil"/>
            </w:tcBorders>
          </w:tcPr>
          <w:p w14:paraId="4B647A6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8B90B1F" w14:textId="77777777" w:rsidR="007A7C12" w:rsidRDefault="003C6D4F">
            <w:pPr>
              <w:adjustRightInd w:val="0"/>
              <w:ind w:right="144"/>
              <w:rPr>
                <w:sz w:val="24"/>
                <w:szCs w:val="24"/>
              </w:rPr>
            </w:pPr>
            <w:r>
              <w:rPr>
                <w:szCs w:val="24"/>
              </w:rPr>
              <w:t>End</w:t>
            </w:r>
          </w:p>
        </w:tc>
      </w:tr>
      <w:tr w:rsidR="007A7C12" w14:paraId="46CAA77E" w14:textId="77777777">
        <w:trPr>
          <w:gridAfter w:val="2"/>
          <w:wAfter w:w="473" w:type="dxa"/>
        </w:trPr>
        <w:tc>
          <w:tcPr>
            <w:tcW w:w="4680" w:type="dxa"/>
            <w:gridSpan w:val="6"/>
            <w:tcBorders>
              <w:top w:val="nil"/>
              <w:left w:val="nil"/>
              <w:bottom w:val="nil"/>
              <w:right w:val="nil"/>
            </w:tcBorders>
          </w:tcPr>
          <w:p w14:paraId="1A4BBC75"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6689929E" w14:textId="77777777" w:rsidR="007A7C12" w:rsidRDefault="003C6D4F">
            <w:pPr>
              <w:adjustRightInd w:val="0"/>
              <w:ind w:right="144"/>
              <w:rPr>
                <w:sz w:val="24"/>
                <w:szCs w:val="24"/>
              </w:rPr>
            </w:pPr>
            <w:r>
              <w:rPr>
                <w:szCs w:val="24"/>
              </w:rPr>
              <w:t>End date for an ESI ID</w:t>
            </w:r>
          </w:p>
        </w:tc>
      </w:tr>
      <w:tr w:rsidR="007A7C12" w14:paraId="09980544" w14:textId="77777777">
        <w:tc>
          <w:tcPr>
            <w:tcW w:w="1007" w:type="dxa"/>
            <w:tcBorders>
              <w:top w:val="nil"/>
              <w:left w:val="nil"/>
              <w:bottom w:val="nil"/>
              <w:right w:val="nil"/>
            </w:tcBorders>
          </w:tcPr>
          <w:p w14:paraId="67885C6C"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54E784B" w14:textId="77777777" w:rsidR="007A7C12" w:rsidRDefault="003C6D4F">
            <w:pPr>
              <w:adjustRightInd w:val="0"/>
              <w:ind w:right="144"/>
              <w:jc w:val="center"/>
              <w:rPr>
                <w:sz w:val="24"/>
                <w:szCs w:val="24"/>
              </w:rPr>
            </w:pPr>
            <w:r>
              <w:rPr>
                <w:b/>
                <w:szCs w:val="24"/>
              </w:rPr>
              <w:t>DTM02</w:t>
            </w:r>
          </w:p>
        </w:tc>
        <w:tc>
          <w:tcPr>
            <w:tcW w:w="892" w:type="dxa"/>
            <w:tcBorders>
              <w:top w:val="nil"/>
              <w:left w:val="nil"/>
              <w:bottom w:val="nil"/>
              <w:right w:val="nil"/>
            </w:tcBorders>
          </w:tcPr>
          <w:p w14:paraId="5E69C603" w14:textId="77777777" w:rsidR="007A7C12" w:rsidRDefault="003C6D4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ADE492B" w14:textId="77777777" w:rsidR="007A7C12" w:rsidRDefault="003C6D4F">
            <w:pPr>
              <w:adjustRightInd w:val="0"/>
              <w:ind w:right="144"/>
              <w:rPr>
                <w:sz w:val="24"/>
                <w:szCs w:val="24"/>
              </w:rPr>
            </w:pPr>
            <w:r>
              <w:rPr>
                <w:b/>
                <w:szCs w:val="24"/>
              </w:rPr>
              <w:t>Date</w:t>
            </w:r>
          </w:p>
        </w:tc>
        <w:tc>
          <w:tcPr>
            <w:tcW w:w="432" w:type="dxa"/>
            <w:tcBorders>
              <w:top w:val="nil"/>
              <w:left w:val="nil"/>
              <w:bottom w:val="nil"/>
              <w:right w:val="nil"/>
            </w:tcBorders>
          </w:tcPr>
          <w:p w14:paraId="5CA9B58F"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5A71EF7"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75BD8C7" w14:textId="77777777" w:rsidR="007A7C12" w:rsidRDefault="003C6D4F">
            <w:pPr>
              <w:adjustRightInd w:val="0"/>
              <w:ind w:right="144"/>
              <w:rPr>
                <w:sz w:val="24"/>
                <w:szCs w:val="24"/>
              </w:rPr>
            </w:pPr>
            <w:r>
              <w:rPr>
                <w:b/>
                <w:szCs w:val="24"/>
              </w:rPr>
              <w:t>DT 8/8</w:t>
            </w:r>
          </w:p>
        </w:tc>
      </w:tr>
      <w:tr w:rsidR="007A7C12" w14:paraId="73956CB9" w14:textId="77777777">
        <w:trPr>
          <w:gridAfter w:val="1"/>
          <w:wAfter w:w="330" w:type="dxa"/>
        </w:trPr>
        <w:tc>
          <w:tcPr>
            <w:tcW w:w="2980" w:type="dxa"/>
            <w:gridSpan w:val="3"/>
            <w:tcBorders>
              <w:top w:val="nil"/>
              <w:left w:val="nil"/>
              <w:bottom w:val="nil"/>
              <w:right w:val="nil"/>
            </w:tcBorders>
          </w:tcPr>
          <w:p w14:paraId="280EB34F"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7019A9D" w14:textId="77777777" w:rsidR="007A7C12" w:rsidRDefault="003C6D4F">
            <w:pPr>
              <w:adjustRightInd w:val="0"/>
              <w:ind w:right="144"/>
              <w:rPr>
                <w:sz w:val="24"/>
                <w:szCs w:val="24"/>
              </w:rPr>
            </w:pPr>
            <w:r>
              <w:rPr>
                <w:szCs w:val="24"/>
              </w:rPr>
              <w:t>Date expressed as CCYYMMDD</w:t>
            </w:r>
          </w:p>
        </w:tc>
      </w:tr>
    </w:tbl>
    <w:p w14:paraId="4678E06E" w14:textId="77777777" w:rsidR="007A7C12" w:rsidRDefault="003C6D4F">
      <w:pPr>
        <w:tabs>
          <w:tab w:val="right" w:pos="1800"/>
          <w:tab w:val="left" w:pos="2160"/>
        </w:tabs>
        <w:adjustRightInd w:val="0"/>
        <w:ind w:left="2160" w:hanging="2160"/>
        <w:rPr>
          <w:b/>
          <w:szCs w:val="24"/>
        </w:rPr>
      </w:pPr>
      <w:r>
        <w:rPr>
          <w:szCs w:val="24"/>
        </w:rPr>
        <w:br w:type="page"/>
      </w:r>
      <w:bookmarkStart w:id="117" w:name="book25"/>
      <w:bookmarkEnd w:id="117"/>
      <w:r>
        <w:rPr>
          <w:b/>
          <w:szCs w:val="24"/>
        </w:rPr>
        <w:lastRenderedPageBreak/>
        <w:tab/>
        <w:t>Segment:</w:t>
      </w:r>
      <w:r>
        <w:rPr>
          <w:b/>
          <w:szCs w:val="24"/>
        </w:rPr>
        <w:tab/>
      </w:r>
      <w:r>
        <w:rPr>
          <w:b/>
          <w:sz w:val="40"/>
          <w:szCs w:val="24"/>
        </w:rPr>
        <w:t xml:space="preserve">DTM </w:t>
      </w:r>
      <w:r>
        <w:rPr>
          <w:b/>
          <w:szCs w:val="24"/>
        </w:rPr>
        <w:t>Date/Time Reference (Eligibility Date)</w:t>
      </w:r>
    </w:p>
    <w:p w14:paraId="2646B31B"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040</w:t>
      </w:r>
    </w:p>
    <w:p w14:paraId="0151CFCE"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LIN        Optional</w:t>
      </w:r>
    </w:p>
    <w:p w14:paraId="3A9DBFC5"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0D2A94E"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CB5F83E"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2C01335F"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451C9CFA"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75BEF803"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3A3D7916"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635B0D5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371BC655"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38128BD7" w14:textId="77777777">
        <w:tc>
          <w:tcPr>
            <w:tcW w:w="1944" w:type="dxa"/>
            <w:tcBorders>
              <w:top w:val="nil"/>
              <w:left w:val="nil"/>
              <w:bottom w:val="nil"/>
              <w:right w:val="nil"/>
            </w:tcBorders>
          </w:tcPr>
          <w:p w14:paraId="3F946ACB"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3BD1C543"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79897B2C" w14:textId="77777777" w:rsidR="007A7C12" w:rsidRDefault="003C6D4F">
            <w:pPr>
              <w:adjustRightInd w:val="0"/>
              <w:ind w:right="144"/>
              <w:rPr>
                <w:szCs w:val="24"/>
              </w:rPr>
            </w:pPr>
            <w:r>
              <w:rPr>
                <w:szCs w:val="24"/>
              </w:rPr>
              <w:t xml:space="preserve">Optional </w:t>
            </w:r>
          </w:p>
          <w:p w14:paraId="2A472D0A" w14:textId="77777777" w:rsidR="007A7C12" w:rsidRDefault="003C6D4F">
            <w:pPr>
              <w:adjustRightInd w:val="0"/>
              <w:ind w:right="144"/>
              <w:rPr>
                <w:szCs w:val="24"/>
              </w:rPr>
            </w:pPr>
            <w:r>
              <w:rPr>
                <w:szCs w:val="24"/>
              </w:rPr>
              <w:t xml:space="preserve">Create ESI ID Request: only used for pilot projects and/or </w:t>
            </w:r>
            <w:proofErr w:type="spellStart"/>
            <w:r>
              <w:rPr>
                <w:szCs w:val="24"/>
              </w:rPr>
              <w:t>Opt</w:t>
            </w:r>
            <w:proofErr w:type="spellEnd"/>
            <w:r>
              <w:rPr>
                <w:szCs w:val="24"/>
              </w:rPr>
              <w:t xml:space="preserve"> In.</w:t>
            </w:r>
          </w:p>
          <w:p w14:paraId="07979B66" w14:textId="77777777" w:rsidR="007A7C12" w:rsidRDefault="003C6D4F">
            <w:pPr>
              <w:adjustRightInd w:val="0"/>
              <w:ind w:right="144"/>
              <w:rPr>
                <w:szCs w:val="24"/>
              </w:rPr>
            </w:pPr>
            <w:r>
              <w:rPr>
                <w:szCs w:val="24"/>
              </w:rPr>
              <w:t>Change ESI ID Information Request: Required if changing this item</w:t>
            </w:r>
          </w:p>
          <w:p w14:paraId="5E314576" w14:textId="77777777" w:rsidR="007A7C12" w:rsidRDefault="003C6D4F">
            <w:pPr>
              <w:adjustRightInd w:val="0"/>
              <w:ind w:right="144"/>
              <w:rPr>
                <w:szCs w:val="24"/>
              </w:rPr>
            </w:pPr>
            <w:r>
              <w:rPr>
                <w:szCs w:val="24"/>
              </w:rPr>
              <w:t>Retire ESI ID Request: Not Used</w:t>
            </w:r>
          </w:p>
          <w:p w14:paraId="23429C8E" w14:textId="77777777" w:rsidR="007A7C12" w:rsidRDefault="007A7C12">
            <w:pPr>
              <w:adjustRightInd w:val="0"/>
              <w:ind w:right="144"/>
              <w:rPr>
                <w:szCs w:val="24"/>
              </w:rPr>
            </w:pPr>
          </w:p>
          <w:p w14:paraId="4D7CC183" w14:textId="77777777" w:rsidR="007A7C12" w:rsidRDefault="003C6D4F">
            <w:pPr>
              <w:adjustRightInd w:val="0"/>
              <w:ind w:right="144"/>
              <w:rPr>
                <w:szCs w:val="24"/>
              </w:rPr>
            </w:pPr>
            <w:r>
              <w:rPr>
                <w:szCs w:val="24"/>
              </w:rPr>
              <w:t>Only one DTM~307 will be sent per transaction.</w:t>
            </w:r>
          </w:p>
          <w:p w14:paraId="461894D5" w14:textId="77777777" w:rsidR="007A7C12" w:rsidRDefault="007A7C12">
            <w:pPr>
              <w:adjustRightInd w:val="0"/>
              <w:ind w:right="144"/>
              <w:rPr>
                <w:sz w:val="24"/>
                <w:szCs w:val="24"/>
              </w:rPr>
            </w:pPr>
          </w:p>
        </w:tc>
      </w:tr>
      <w:tr w:rsidR="007A7C12" w14:paraId="47A94F55" w14:textId="77777777">
        <w:tc>
          <w:tcPr>
            <w:tcW w:w="1944" w:type="dxa"/>
            <w:tcBorders>
              <w:top w:val="nil"/>
              <w:left w:val="nil"/>
              <w:bottom w:val="nil"/>
              <w:right w:val="nil"/>
            </w:tcBorders>
          </w:tcPr>
          <w:p w14:paraId="3A8B967D" w14:textId="77777777" w:rsidR="007A7C12" w:rsidRDefault="007A7C12">
            <w:pPr>
              <w:adjustRightInd w:val="0"/>
              <w:ind w:right="144"/>
              <w:rPr>
                <w:sz w:val="24"/>
                <w:szCs w:val="24"/>
              </w:rPr>
            </w:pPr>
          </w:p>
        </w:tc>
        <w:tc>
          <w:tcPr>
            <w:tcW w:w="216" w:type="dxa"/>
            <w:tcBorders>
              <w:top w:val="nil"/>
              <w:left w:val="nil"/>
              <w:bottom w:val="nil"/>
              <w:right w:val="nil"/>
            </w:tcBorders>
          </w:tcPr>
          <w:p w14:paraId="18191C05"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1654A0CB" w14:textId="77777777" w:rsidR="007A7C12" w:rsidRDefault="003C6D4F">
            <w:pPr>
              <w:adjustRightInd w:val="0"/>
              <w:ind w:right="144"/>
              <w:rPr>
                <w:sz w:val="24"/>
                <w:szCs w:val="24"/>
              </w:rPr>
            </w:pPr>
            <w:r>
              <w:rPr>
                <w:szCs w:val="24"/>
              </w:rPr>
              <w:t>DTM~307~20010602</w:t>
            </w:r>
          </w:p>
        </w:tc>
      </w:tr>
    </w:tbl>
    <w:p w14:paraId="45554393" w14:textId="77777777" w:rsidR="007A7C12" w:rsidRDefault="007A7C12">
      <w:pPr>
        <w:adjustRightInd w:val="0"/>
        <w:rPr>
          <w:szCs w:val="24"/>
        </w:rPr>
      </w:pPr>
    </w:p>
    <w:p w14:paraId="730E341E" w14:textId="77777777" w:rsidR="007A7C12" w:rsidRDefault="003C6D4F">
      <w:pPr>
        <w:adjustRightInd w:val="0"/>
        <w:jc w:val="center"/>
        <w:rPr>
          <w:b/>
          <w:szCs w:val="24"/>
        </w:rPr>
      </w:pPr>
      <w:r>
        <w:rPr>
          <w:b/>
          <w:szCs w:val="24"/>
        </w:rPr>
        <w:t>Data Element Summary</w:t>
      </w:r>
    </w:p>
    <w:p w14:paraId="02F25B50"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26A5BBA5"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09E26C26" w14:textId="77777777">
        <w:tc>
          <w:tcPr>
            <w:tcW w:w="1007" w:type="dxa"/>
            <w:tcBorders>
              <w:top w:val="nil"/>
              <w:left w:val="nil"/>
              <w:bottom w:val="nil"/>
              <w:right w:val="nil"/>
            </w:tcBorders>
          </w:tcPr>
          <w:p w14:paraId="3F1C6988"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00966EA" w14:textId="77777777" w:rsidR="007A7C12" w:rsidRDefault="003C6D4F">
            <w:pPr>
              <w:adjustRightInd w:val="0"/>
              <w:ind w:right="144"/>
              <w:jc w:val="center"/>
              <w:rPr>
                <w:sz w:val="24"/>
                <w:szCs w:val="24"/>
              </w:rPr>
            </w:pPr>
            <w:r>
              <w:rPr>
                <w:b/>
                <w:szCs w:val="24"/>
              </w:rPr>
              <w:t>DTM01</w:t>
            </w:r>
          </w:p>
        </w:tc>
        <w:tc>
          <w:tcPr>
            <w:tcW w:w="892" w:type="dxa"/>
            <w:tcBorders>
              <w:top w:val="nil"/>
              <w:left w:val="nil"/>
              <w:bottom w:val="nil"/>
              <w:right w:val="nil"/>
            </w:tcBorders>
          </w:tcPr>
          <w:p w14:paraId="43BDF70C" w14:textId="77777777" w:rsidR="007A7C12" w:rsidRDefault="003C6D4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69BB719B" w14:textId="77777777" w:rsidR="007A7C12" w:rsidRDefault="003C6D4F">
            <w:pPr>
              <w:adjustRightInd w:val="0"/>
              <w:ind w:right="144"/>
              <w:rPr>
                <w:sz w:val="24"/>
                <w:szCs w:val="24"/>
              </w:rPr>
            </w:pPr>
            <w:r>
              <w:rPr>
                <w:b/>
                <w:szCs w:val="24"/>
              </w:rPr>
              <w:t>Date/Time Qualifier</w:t>
            </w:r>
          </w:p>
        </w:tc>
        <w:tc>
          <w:tcPr>
            <w:tcW w:w="432" w:type="dxa"/>
            <w:tcBorders>
              <w:top w:val="nil"/>
              <w:left w:val="nil"/>
              <w:bottom w:val="nil"/>
              <w:right w:val="nil"/>
            </w:tcBorders>
          </w:tcPr>
          <w:p w14:paraId="570236E0"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0B001AFA"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1E179601" w14:textId="77777777" w:rsidR="007A7C12" w:rsidRDefault="003C6D4F">
            <w:pPr>
              <w:adjustRightInd w:val="0"/>
              <w:ind w:right="144"/>
              <w:rPr>
                <w:sz w:val="24"/>
                <w:szCs w:val="24"/>
              </w:rPr>
            </w:pPr>
            <w:r>
              <w:rPr>
                <w:b/>
                <w:szCs w:val="24"/>
              </w:rPr>
              <w:t>ID 3/3</w:t>
            </w:r>
          </w:p>
        </w:tc>
      </w:tr>
      <w:tr w:rsidR="007A7C12" w14:paraId="5436D1C0" w14:textId="77777777">
        <w:trPr>
          <w:gridAfter w:val="1"/>
          <w:wAfter w:w="330" w:type="dxa"/>
        </w:trPr>
        <w:tc>
          <w:tcPr>
            <w:tcW w:w="2980" w:type="dxa"/>
            <w:gridSpan w:val="3"/>
            <w:tcBorders>
              <w:top w:val="nil"/>
              <w:left w:val="nil"/>
              <w:bottom w:val="nil"/>
              <w:right w:val="nil"/>
            </w:tcBorders>
          </w:tcPr>
          <w:p w14:paraId="4E5BA1BB"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C58580E" w14:textId="77777777" w:rsidR="007A7C12" w:rsidRDefault="003C6D4F">
            <w:pPr>
              <w:adjustRightInd w:val="0"/>
              <w:ind w:right="144"/>
              <w:rPr>
                <w:sz w:val="24"/>
                <w:szCs w:val="24"/>
              </w:rPr>
            </w:pPr>
            <w:r>
              <w:rPr>
                <w:szCs w:val="24"/>
              </w:rPr>
              <w:t>Code specifying type of date or time, or both date and time</w:t>
            </w:r>
          </w:p>
        </w:tc>
      </w:tr>
      <w:tr w:rsidR="007A7C12" w14:paraId="7C97ADD9" w14:textId="77777777">
        <w:trPr>
          <w:gridAfter w:val="1"/>
          <w:wAfter w:w="331" w:type="dxa"/>
        </w:trPr>
        <w:tc>
          <w:tcPr>
            <w:tcW w:w="3168" w:type="dxa"/>
            <w:gridSpan w:val="4"/>
            <w:tcBorders>
              <w:top w:val="nil"/>
              <w:left w:val="nil"/>
              <w:bottom w:val="nil"/>
              <w:right w:val="nil"/>
            </w:tcBorders>
          </w:tcPr>
          <w:p w14:paraId="5619833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BCBFEB2" w14:textId="77777777" w:rsidR="007A7C12" w:rsidRDefault="003C6D4F">
            <w:pPr>
              <w:adjustRightInd w:val="0"/>
              <w:ind w:right="144"/>
              <w:rPr>
                <w:sz w:val="24"/>
                <w:szCs w:val="24"/>
              </w:rPr>
            </w:pPr>
            <w:r>
              <w:rPr>
                <w:szCs w:val="24"/>
              </w:rPr>
              <w:t>307</w:t>
            </w:r>
          </w:p>
        </w:tc>
        <w:tc>
          <w:tcPr>
            <w:tcW w:w="144" w:type="dxa"/>
            <w:tcBorders>
              <w:top w:val="nil"/>
              <w:left w:val="nil"/>
              <w:bottom w:val="nil"/>
              <w:right w:val="nil"/>
            </w:tcBorders>
          </w:tcPr>
          <w:p w14:paraId="4BF6B61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2B4C934" w14:textId="77777777" w:rsidR="007A7C12" w:rsidRDefault="003C6D4F">
            <w:pPr>
              <w:adjustRightInd w:val="0"/>
              <w:ind w:right="144"/>
              <w:rPr>
                <w:sz w:val="24"/>
                <w:szCs w:val="24"/>
              </w:rPr>
            </w:pPr>
            <w:r>
              <w:rPr>
                <w:szCs w:val="24"/>
              </w:rPr>
              <w:t>Eligibility</w:t>
            </w:r>
          </w:p>
        </w:tc>
      </w:tr>
      <w:tr w:rsidR="007A7C12" w14:paraId="2046BF47" w14:textId="77777777">
        <w:trPr>
          <w:gridAfter w:val="2"/>
          <w:wAfter w:w="473" w:type="dxa"/>
        </w:trPr>
        <w:tc>
          <w:tcPr>
            <w:tcW w:w="4680" w:type="dxa"/>
            <w:gridSpan w:val="6"/>
            <w:tcBorders>
              <w:top w:val="nil"/>
              <w:left w:val="nil"/>
              <w:bottom w:val="nil"/>
              <w:right w:val="nil"/>
            </w:tcBorders>
          </w:tcPr>
          <w:p w14:paraId="61F5557E"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1BDD9FC3" w14:textId="77777777" w:rsidR="007A7C12" w:rsidRDefault="003C6D4F">
            <w:pPr>
              <w:adjustRightInd w:val="0"/>
              <w:ind w:right="144"/>
              <w:rPr>
                <w:sz w:val="24"/>
                <w:szCs w:val="24"/>
              </w:rPr>
            </w:pPr>
            <w:r>
              <w:rPr>
                <w:szCs w:val="24"/>
              </w:rPr>
              <w:t xml:space="preserve">Date the ESI ID is eligible for participation in the Market Pilot and/or for </w:t>
            </w:r>
            <w:proofErr w:type="spellStart"/>
            <w:r>
              <w:rPr>
                <w:szCs w:val="24"/>
              </w:rPr>
              <w:t>Opt</w:t>
            </w:r>
            <w:proofErr w:type="spellEnd"/>
            <w:r>
              <w:rPr>
                <w:szCs w:val="24"/>
              </w:rPr>
              <w:t xml:space="preserve"> In.</w:t>
            </w:r>
          </w:p>
        </w:tc>
      </w:tr>
      <w:tr w:rsidR="007A7C12" w14:paraId="6C8068AB" w14:textId="77777777">
        <w:tc>
          <w:tcPr>
            <w:tcW w:w="1007" w:type="dxa"/>
            <w:tcBorders>
              <w:top w:val="nil"/>
              <w:left w:val="nil"/>
              <w:bottom w:val="nil"/>
              <w:right w:val="nil"/>
            </w:tcBorders>
          </w:tcPr>
          <w:p w14:paraId="5524CC8D"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FC81B2E" w14:textId="77777777" w:rsidR="007A7C12" w:rsidRDefault="003C6D4F">
            <w:pPr>
              <w:adjustRightInd w:val="0"/>
              <w:ind w:right="144"/>
              <w:jc w:val="center"/>
              <w:rPr>
                <w:sz w:val="24"/>
                <w:szCs w:val="24"/>
              </w:rPr>
            </w:pPr>
            <w:r>
              <w:rPr>
                <w:b/>
                <w:szCs w:val="24"/>
              </w:rPr>
              <w:t>DTM02</w:t>
            </w:r>
          </w:p>
        </w:tc>
        <w:tc>
          <w:tcPr>
            <w:tcW w:w="892" w:type="dxa"/>
            <w:tcBorders>
              <w:top w:val="nil"/>
              <w:left w:val="nil"/>
              <w:bottom w:val="nil"/>
              <w:right w:val="nil"/>
            </w:tcBorders>
          </w:tcPr>
          <w:p w14:paraId="3AC7AB5F" w14:textId="77777777" w:rsidR="007A7C12" w:rsidRDefault="003C6D4F">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19063880" w14:textId="77777777" w:rsidR="007A7C12" w:rsidRDefault="003C6D4F">
            <w:pPr>
              <w:adjustRightInd w:val="0"/>
              <w:ind w:right="144"/>
              <w:rPr>
                <w:sz w:val="24"/>
                <w:szCs w:val="24"/>
              </w:rPr>
            </w:pPr>
            <w:r>
              <w:rPr>
                <w:b/>
                <w:szCs w:val="24"/>
              </w:rPr>
              <w:t>Date</w:t>
            </w:r>
          </w:p>
        </w:tc>
        <w:tc>
          <w:tcPr>
            <w:tcW w:w="432" w:type="dxa"/>
            <w:tcBorders>
              <w:top w:val="nil"/>
              <w:left w:val="nil"/>
              <w:bottom w:val="nil"/>
              <w:right w:val="nil"/>
            </w:tcBorders>
          </w:tcPr>
          <w:p w14:paraId="1EB249F0"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38CB41F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8ADBEDF" w14:textId="77777777" w:rsidR="007A7C12" w:rsidRDefault="003C6D4F">
            <w:pPr>
              <w:adjustRightInd w:val="0"/>
              <w:ind w:right="144"/>
              <w:rPr>
                <w:sz w:val="24"/>
                <w:szCs w:val="24"/>
              </w:rPr>
            </w:pPr>
            <w:r>
              <w:rPr>
                <w:b/>
                <w:szCs w:val="24"/>
              </w:rPr>
              <w:t>DT 8/8</w:t>
            </w:r>
          </w:p>
        </w:tc>
      </w:tr>
      <w:tr w:rsidR="007A7C12" w14:paraId="397BB28F" w14:textId="77777777">
        <w:trPr>
          <w:gridAfter w:val="1"/>
          <w:wAfter w:w="330" w:type="dxa"/>
        </w:trPr>
        <w:tc>
          <w:tcPr>
            <w:tcW w:w="2980" w:type="dxa"/>
            <w:gridSpan w:val="3"/>
            <w:tcBorders>
              <w:top w:val="nil"/>
              <w:left w:val="nil"/>
              <w:bottom w:val="nil"/>
              <w:right w:val="nil"/>
            </w:tcBorders>
          </w:tcPr>
          <w:p w14:paraId="153C6B66"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9F0E486" w14:textId="77777777" w:rsidR="007A7C12" w:rsidRDefault="003C6D4F">
            <w:pPr>
              <w:adjustRightInd w:val="0"/>
              <w:ind w:right="144"/>
              <w:rPr>
                <w:sz w:val="24"/>
                <w:szCs w:val="24"/>
              </w:rPr>
            </w:pPr>
            <w:r>
              <w:rPr>
                <w:szCs w:val="24"/>
              </w:rPr>
              <w:t>Date expressed as CCYYMMDD</w:t>
            </w:r>
          </w:p>
        </w:tc>
      </w:tr>
    </w:tbl>
    <w:p w14:paraId="597DF589" w14:textId="77777777" w:rsidR="007A7C12" w:rsidRDefault="003C6D4F">
      <w:pPr>
        <w:tabs>
          <w:tab w:val="right" w:pos="1800"/>
          <w:tab w:val="left" w:pos="2160"/>
        </w:tabs>
        <w:adjustRightInd w:val="0"/>
        <w:ind w:left="2160" w:hanging="2160"/>
        <w:rPr>
          <w:b/>
          <w:szCs w:val="24"/>
        </w:rPr>
      </w:pPr>
      <w:r>
        <w:rPr>
          <w:szCs w:val="24"/>
        </w:rPr>
        <w:br w:type="page"/>
      </w:r>
      <w:bookmarkStart w:id="118" w:name="book26"/>
      <w:bookmarkEnd w:id="118"/>
      <w:r>
        <w:rPr>
          <w:b/>
          <w:szCs w:val="24"/>
        </w:rPr>
        <w:lastRenderedPageBreak/>
        <w:tab/>
        <w:t>Segment:</w:t>
      </w:r>
      <w:r>
        <w:rPr>
          <w:b/>
          <w:szCs w:val="24"/>
        </w:rPr>
        <w:tab/>
      </w:r>
      <w:r>
        <w:rPr>
          <w:b/>
          <w:sz w:val="40"/>
          <w:szCs w:val="24"/>
        </w:rPr>
        <w:t xml:space="preserve">NM1 </w:t>
      </w:r>
      <w:r>
        <w:rPr>
          <w:b/>
          <w:szCs w:val="24"/>
        </w:rPr>
        <w:t>Individual or Organizational Name (Meter Level Information)</w:t>
      </w:r>
    </w:p>
    <w:p w14:paraId="50415D96"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76B03501"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0EE6EAF"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6190B36"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9CFF613"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3A20207A"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7D8ABF9C"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4EE5B4F6"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5D5C33C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353B6782"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69CF39D0" w14:textId="77777777">
        <w:tc>
          <w:tcPr>
            <w:tcW w:w="1944" w:type="dxa"/>
            <w:tcBorders>
              <w:top w:val="nil"/>
              <w:left w:val="nil"/>
              <w:bottom w:val="nil"/>
              <w:right w:val="nil"/>
            </w:tcBorders>
          </w:tcPr>
          <w:p w14:paraId="42FEB6A0"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40B0EE25"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5EACC8FF" w14:textId="77777777" w:rsidR="007A7C12" w:rsidRDefault="003C6D4F">
            <w:pPr>
              <w:adjustRightInd w:val="0"/>
              <w:ind w:right="144"/>
              <w:rPr>
                <w:szCs w:val="24"/>
              </w:rPr>
            </w:pPr>
            <w:r>
              <w:rPr>
                <w:szCs w:val="24"/>
              </w:rPr>
              <w:t>Create ESI ID Request: Required with "ALL" in NM109</w:t>
            </w:r>
          </w:p>
          <w:p w14:paraId="25A7CA63" w14:textId="77777777" w:rsidR="007A7C12" w:rsidRDefault="003C6D4F">
            <w:pPr>
              <w:adjustRightInd w:val="0"/>
              <w:ind w:right="144"/>
              <w:rPr>
                <w:szCs w:val="24"/>
              </w:rPr>
            </w:pPr>
            <w:r>
              <w:rPr>
                <w:szCs w:val="24"/>
              </w:rPr>
              <w:t>Change ESI ID Information Request: Required if changing is at a meter level</w:t>
            </w:r>
          </w:p>
          <w:p w14:paraId="310BF316" w14:textId="77777777" w:rsidR="007A7C12" w:rsidRDefault="003C6D4F">
            <w:pPr>
              <w:adjustRightInd w:val="0"/>
              <w:ind w:right="144"/>
              <w:rPr>
                <w:szCs w:val="24"/>
              </w:rPr>
            </w:pPr>
            <w:r>
              <w:rPr>
                <w:szCs w:val="24"/>
              </w:rPr>
              <w:t>Retire ESI ID Request: Not Used</w:t>
            </w:r>
          </w:p>
          <w:p w14:paraId="32795288" w14:textId="77777777" w:rsidR="007A7C12" w:rsidRDefault="007A7C12">
            <w:pPr>
              <w:adjustRightInd w:val="0"/>
              <w:ind w:right="144"/>
              <w:rPr>
                <w:szCs w:val="24"/>
              </w:rPr>
            </w:pPr>
          </w:p>
          <w:p w14:paraId="73600671" w14:textId="77777777" w:rsidR="007A7C12" w:rsidRDefault="003C6D4F">
            <w:pPr>
              <w:adjustRightInd w:val="0"/>
              <w:ind w:right="144"/>
              <w:rPr>
                <w:szCs w:val="24"/>
              </w:rPr>
            </w:pPr>
            <w:r>
              <w:rPr>
                <w:szCs w:val="24"/>
              </w:rPr>
              <w:t>The codes "ALL" or "NONE" in the NM109 can be used with a Change Transaction.</w:t>
            </w:r>
          </w:p>
          <w:p w14:paraId="45E4117D" w14:textId="77777777" w:rsidR="007A7C12" w:rsidRDefault="007A7C12">
            <w:pPr>
              <w:adjustRightInd w:val="0"/>
              <w:ind w:right="144"/>
              <w:rPr>
                <w:szCs w:val="24"/>
              </w:rPr>
            </w:pPr>
          </w:p>
          <w:p w14:paraId="597FCCBD" w14:textId="77777777" w:rsidR="007A7C12" w:rsidRDefault="003C6D4F">
            <w:pPr>
              <w:adjustRightInd w:val="0"/>
              <w:ind w:right="144"/>
              <w:rPr>
                <w:szCs w:val="24"/>
              </w:rPr>
            </w:pPr>
            <w:r>
              <w:rPr>
                <w:szCs w:val="24"/>
              </w:rPr>
              <w:t xml:space="preserve">When replacing two meters with one meter, send two NM1 loops:  one NM1 loop removes one of the existing meters and another NM1 loop exchanges the other existing meter. </w:t>
            </w:r>
          </w:p>
          <w:p w14:paraId="16DE50D2" w14:textId="77777777" w:rsidR="007A7C12" w:rsidRDefault="007A7C12">
            <w:pPr>
              <w:adjustRightInd w:val="0"/>
              <w:ind w:right="144"/>
              <w:rPr>
                <w:sz w:val="24"/>
                <w:szCs w:val="24"/>
              </w:rPr>
            </w:pPr>
          </w:p>
        </w:tc>
      </w:tr>
      <w:tr w:rsidR="007A7C12" w14:paraId="5D8163F2" w14:textId="77777777">
        <w:tc>
          <w:tcPr>
            <w:tcW w:w="1944" w:type="dxa"/>
            <w:tcBorders>
              <w:top w:val="nil"/>
              <w:left w:val="nil"/>
              <w:bottom w:val="nil"/>
              <w:right w:val="nil"/>
            </w:tcBorders>
          </w:tcPr>
          <w:p w14:paraId="4DE9E33D" w14:textId="77777777" w:rsidR="007A7C12" w:rsidRDefault="007A7C12">
            <w:pPr>
              <w:adjustRightInd w:val="0"/>
              <w:ind w:right="144"/>
              <w:rPr>
                <w:sz w:val="24"/>
                <w:szCs w:val="24"/>
              </w:rPr>
            </w:pPr>
          </w:p>
        </w:tc>
        <w:tc>
          <w:tcPr>
            <w:tcW w:w="216" w:type="dxa"/>
            <w:tcBorders>
              <w:top w:val="nil"/>
              <w:left w:val="nil"/>
              <w:bottom w:val="nil"/>
              <w:right w:val="nil"/>
            </w:tcBorders>
          </w:tcPr>
          <w:p w14:paraId="20BF6C9C"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6AB66127" w14:textId="77777777" w:rsidR="007A7C12" w:rsidRDefault="003C6D4F">
            <w:pPr>
              <w:adjustRightInd w:val="0"/>
              <w:ind w:right="144"/>
              <w:rPr>
                <w:szCs w:val="24"/>
              </w:rPr>
            </w:pPr>
            <w:r>
              <w:rPr>
                <w:szCs w:val="24"/>
              </w:rPr>
              <w:t>NM1~MQ~3~~~~~~93~ALL (Create Example)</w:t>
            </w:r>
          </w:p>
          <w:p w14:paraId="71BA161E" w14:textId="77777777" w:rsidR="007A7C12" w:rsidRDefault="003C6D4F">
            <w:pPr>
              <w:adjustRightInd w:val="0"/>
              <w:ind w:right="144"/>
              <w:rPr>
                <w:szCs w:val="24"/>
              </w:rPr>
            </w:pPr>
            <w:r>
              <w:rPr>
                <w:szCs w:val="24"/>
              </w:rPr>
              <w:t>NM1~MX~3~~~~~~32~GE1203948 (Change Example)</w:t>
            </w:r>
          </w:p>
          <w:p w14:paraId="0AEF6DE5" w14:textId="77777777" w:rsidR="007A7C12" w:rsidRDefault="003C6D4F">
            <w:pPr>
              <w:adjustRightInd w:val="0"/>
              <w:ind w:right="144"/>
              <w:rPr>
                <w:szCs w:val="24"/>
              </w:rPr>
            </w:pPr>
            <w:r>
              <w:rPr>
                <w:szCs w:val="24"/>
              </w:rPr>
              <w:t>NM1~MQ~3~~~~~~93~ALL (Change Example)</w:t>
            </w:r>
          </w:p>
          <w:p w14:paraId="1E579A5F" w14:textId="77777777" w:rsidR="007A7C12" w:rsidRDefault="003C6D4F">
            <w:pPr>
              <w:adjustRightInd w:val="0"/>
              <w:ind w:right="144"/>
              <w:rPr>
                <w:szCs w:val="24"/>
              </w:rPr>
            </w:pPr>
            <w:r>
              <w:rPr>
                <w:szCs w:val="24"/>
              </w:rPr>
              <w:t>NM1~MQ~3~~~~~~93~UNMETERED (Change Example)</w:t>
            </w:r>
          </w:p>
          <w:p w14:paraId="21CA007C" w14:textId="77777777" w:rsidR="007A7C12" w:rsidRDefault="003C6D4F">
            <w:pPr>
              <w:adjustRightInd w:val="0"/>
              <w:ind w:right="144"/>
              <w:rPr>
                <w:sz w:val="24"/>
                <w:szCs w:val="24"/>
              </w:rPr>
            </w:pPr>
            <w:r>
              <w:rPr>
                <w:szCs w:val="24"/>
              </w:rPr>
              <w:t>NM1~MQ~3~~~~~~93~NONE (Change Example)</w:t>
            </w:r>
          </w:p>
        </w:tc>
      </w:tr>
    </w:tbl>
    <w:p w14:paraId="47E41F05" w14:textId="77777777" w:rsidR="007A7C12" w:rsidRDefault="007A7C12">
      <w:pPr>
        <w:adjustRightInd w:val="0"/>
        <w:rPr>
          <w:szCs w:val="24"/>
        </w:rPr>
      </w:pPr>
    </w:p>
    <w:p w14:paraId="1586D012" w14:textId="77777777" w:rsidR="007A7C12" w:rsidRDefault="003C6D4F">
      <w:pPr>
        <w:adjustRightInd w:val="0"/>
        <w:jc w:val="center"/>
        <w:rPr>
          <w:b/>
          <w:szCs w:val="24"/>
        </w:rPr>
      </w:pPr>
      <w:r>
        <w:rPr>
          <w:b/>
          <w:szCs w:val="24"/>
        </w:rPr>
        <w:t>Data Element Summary</w:t>
      </w:r>
    </w:p>
    <w:p w14:paraId="6FE9006D"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8C25726"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618487A2" w14:textId="77777777">
        <w:tc>
          <w:tcPr>
            <w:tcW w:w="1007" w:type="dxa"/>
            <w:tcBorders>
              <w:top w:val="nil"/>
              <w:left w:val="nil"/>
              <w:bottom w:val="nil"/>
              <w:right w:val="nil"/>
            </w:tcBorders>
          </w:tcPr>
          <w:p w14:paraId="329628E5"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5AB95BC" w14:textId="77777777" w:rsidR="007A7C12" w:rsidRDefault="003C6D4F">
            <w:pPr>
              <w:adjustRightInd w:val="0"/>
              <w:ind w:right="144"/>
              <w:jc w:val="center"/>
              <w:rPr>
                <w:sz w:val="24"/>
                <w:szCs w:val="24"/>
              </w:rPr>
            </w:pPr>
            <w:r>
              <w:rPr>
                <w:b/>
                <w:szCs w:val="24"/>
              </w:rPr>
              <w:t>NM101</w:t>
            </w:r>
          </w:p>
        </w:tc>
        <w:tc>
          <w:tcPr>
            <w:tcW w:w="892" w:type="dxa"/>
            <w:tcBorders>
              <w:top w:val="nil"/>
              <w:left w:val="nil"/>
              <w:bottom w:val="nil"/>
              <w:right w:val="nil"/>
            </w:tcBorders>
          </w:tcPr>
          <w:p w14:paraId="629C1E25" w14:textId="77777777" w:rsidR="007A7C12" w:rsidRDefault="003C6D4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1A3D4AE9" w14:textId="77777777" w:rsidR="007A7C12" w:rsidRDefault="003C6D4F">
            <w:pPr>
              <w:adjustRightInd w:val="0"/>
              <w:ind w:right="144"/>
              <w:rPr>
                <w:sz w:val="24"/>
                <w:szCs w:val="24"/>
              </w:rPr>
            </w:pPr>
            <w:r>
              <w:rPr>
                <w:b/>
                <w:szCs w:val="24"/>
              </w:rPr>
              <w:t>Entity Identifier Code</w:t>
            </w:r>
          </w:p>
        </w:tc>
        <w:tc>
          <w:tcPr>
            <w:tcW w:w="432" w:type="dxa"/>
            <w:tcBorders>
              <w:top w:val="nil"/>
              <w:left w:val="nil"/>
              <w:bottom w:val="nil"/>
              <w:right w:val="nil"/>
            </w:tcBorders>
          </w:tcPr>
          <w:p w14:paraId="3C6F7B7A"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1BE0BEF4"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180A62FF" w14:textId="77777777" w:rsidR="007A7C12" w:rsidRDefault="003C6D4F">
            <w:pPr>
              <w:adjustRightInd w:val="0"/>
              <w:ind w:right="144"/>
              <w:rPr>
                <w:sz w:val="24"/>
                <w:szCs w:val="24"/>
              </w:rPr>
            </w:pPr>
            <w:r>
              <w:rPr>
                <w:b/>
                <w:szCs w:val="24"/>
              </w:rPr>
              <w:t>ID 2/3</w:t>
            </w:r>
          </w:p>
        </w:tc>
      </w:tr>
      <w:tr w:rsidR="007A7C12" w14:paraId="1FE431B3" w14:textId="77777777">
        <w:trPr>
          <w:gridAfter w:val="1"/>
          <w:wAfter w:w="330" w:type="dxa"/>
        </w:trPr>
        <w:tc>
          <w:tcPr>
            <w:tcW w:w="2980" w:type="dxa"/>
            <w:gridSpan w:val="3"/>
            <w:tcBorders>
              <w:top w:val="nil"/>
              <w:left w:val="nil"/>
              <w:bottom w:val="nil"/>
              <w:right w:val="nil"/>
            </w:tcBorders>
          </w:tcPr>
          <w:p w14:paraId="34543821"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DFA2182" w14:textId="77777777" w:rsidR="007A7C12" w:rsidRDefault="003C6D4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A7C12" w14:paraId="7BFD8328" w14:textId="77777777">
        <w:trPr>
          <w:gridAfter w:val="1"/>
          <w:wAfter w:w="331" w:type="dxa"/>
        </w:trPr>
        <w:tc>
          <w:tcPr>
            <w:tcW w:w="3168" w:type="dxa"/>
            <w:gridSpan w:val="4"/>
            <w:tcBorders>
              <w:top w:val="nil"/>
              <w:left w:val="nil"/>
              <w:bottom w:val="nil"/>
              <w:right w:val="nil"/>
            </w:tcBorders>
          </w:tcPr>
          <w:p w14:paraId="10535FB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98BD874" w14:textId="77777777" w:rsidR="007A7C12" w:rsidRDefault="003C6D4F">
            <w:pPr>
              <w:adjustRightInd w:val="0"/>
              <w:ind w:right="144"/>
              <w:rPr>
                <w:sz w:val="24"/>
                <w:szCs w:val="24"/>
              </w:rPr>
            </w:pPr>
            <w:r>
              <w:rPr>
                <w:szCs w:val="24"/>
              </w:rPr>
              <w:t>MA</w:t>
            </w:r>
          </w:p>
        </w:tc>
        <w:tc>
          <w:tcPr>
            <w:tcW w:w="144" w:type="dxa"/>
            <w:tcBorders>
              <w:top w:val="nil"/>
              <w:left w:val="nil"/>
              <w:bottom w:val="nil"/>
              <w:right w:val="nil"/>
            </w:tcBorders>
          </w:tcPr>
          <w:p w14:paraId="34FBC657"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9F4B62C" w14:textId="77777777" w:rsidR="007A7C12" w:rsidRDefault="003C6D4F">
            <w:pPr>
              <w:adjustRightInd w:val="0"/>
              <w:ind w:right="144"/>
              <w:rPr>
                <w:sz w:val="24"/>
                <w:szCs w:val="24"/>
              </w:rPr>
            </w:pPr>
            <w:r>
              <w:rPr>
                <w:szCs w:val="24"/>
              </w:rPr>
              <w:t>Party for whom Item is Ultimately Intended</w:t>
            </w:r>
          </w:p>
        </w:tc>
      </w:tr>
      <w:tr w:rsidR="007A7C12" w14:paraId="1C08D054" w14:textId="77777777">
        <w:trPr>
          <w:gridAfter w:val="2"/>
          <w:wAfter w:w="473" w:type="dxa"/>
        </w:trPr>
        <w:tc>
          <w:tcPr>
            <w:tcW w:w="4680" w:type="dxa"/>
            <w:gridSpan w:val="6"/>
            <w:tcBorders>
              <w:top w:val="nil"/>
              <w:left w:val="nil"/>
              <w:bottom w:val="nil"/>
              <w:right w:val="nil"/>
            </w:tcBorders>
          </w:tcPr>
          <w:p w14:paraId="479D992E"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040A5919" w14:textId="77777777" w:rsidR="007A7C12" w:rsidRDefault="003C6D4F">
            <w:pPr>
              <w:adjustRightInd w:val="0"/>
              <w:ind w:right="144"/>
              <w:rPr>
                <w:sz w:val="24"/>
                <w:szCs w:val="24"/>
              </w:rPr>
            </w:pPr>
            <w:r>
              <w:rPr>
                <w:szCs w:val="24"/>
              </w:rPr>
              <w:t>Meter Addition - used when adding a meter or unmetered devices to an existing ESI ID</w:t>
            </w:r>
          </w:p>
        </w:tc>
      </w:tr>
      <w:tr w:rsidR="007A7C12" w14:paraId="4CF84C72" w14:textId="77777777">
        <w:trPr>
          <w:gridAfter w:val="1"/>
          <w:wAfter w:w="331" w:type="dxa"/>
        </w:trPr>
        <w:tc>
          <w:tcPr>
            <w:tcW w:w="3168" w:type="dxa"/>
            <w:gridSpan w:val="4"/>
            <w:tcBorders>
              <w:top w:val="nil"/>
              <w:left w:val="nil"/>
              <w:bottom w:val="nil"/>
              <w:right w:val="nil"/>
            </w:tcBorders>
          </w:tcPr>
          <w:p w14:paraId="192CDB7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8ED345B" w14:textId="77777777" w:rsidR="007A7C12" w:rsidRDefault="003C6D4F">
            <w:pPr>
              <w:adjustRightInd w:val="0"/>
              <w:ind w:right="144"/>
              <w:rPr>
                <w:sz w:val="24"/>
                <w:szCs w:val="24"/>
              </w:rPr>
            </w:pPr>
            <w:r>
              <w:rPr>
                <w:szCs w:val="24"/>
              </w:rPr>
              <w:t>MQ</w:t>
            </w:r>
          </w:p>
        </w:tc>
        <w:tc>
          <w:tcPr>
            <w:tcW w:w="144" w:type="dxa"/>
            <w:tcBorders>
              <w:top w:val="nil"/>
              <w:left w:val="nil"/>
              <w:bottom w:val="nil"/>
              <w:right w:val="nil"/>
            </w:tcBorders>
          </w:tcPr>
          <w:p w14:paraId="6EFE811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4AC319E" w14:textId="77777777" w:rsidR="007A7C12" w:rsidRDefault="003C6D4F">
            <w:pPr>
              <w:adjustRightInd w:val="0"/>
              <w:ind w:right="144"/>
              <w:rPr>
                <w:sz w:val="24"/>
                <w:szCs w:val="24"/>
              </w:rPr>
            </w:pPr>
            <w:r>
              <w:rPr>
                <w:szCs w:val="24"/>
              </w:rPr>
              <w:t>Metering Location</w:t>
            </w:r>
          </w:p>
        </w:tc>
      </w:tr>
      <w:tr w:rsidR="007A7C12" w14:paraId="4C1CF3C7" w14:textId="77777777">
        <w:trPr>
          <w:gridAfter w:val="2"/>
          <w:wAfter w:w="473" w:type="dxa"/>
        </w:trPr>
        <w:tc>
          <w:tcPr>
            <w:tcW w:w="4680" w:type="dxa"/>
            <w:gridSpan w:val="6"/>
            <w:tcBorders>
              <w:top w:val="nil"/>
              <w:left w:val="nil"/>
              <w:bottom w:val="nil"/>
              <w:right w:val="nil"/>
            </w:tcBorders>
          </w:tcPr>
          <w:p w14:paraId="6C998748"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58E7B523" w14:textId="77777777" w:rsidR="007A7C12" w:rsidRDefault="003C6D4F">
            <w:pPr>
              <w:adjustRightInd w:val="0"/>
              <w:ind w:right="144"/>
              <w:rPr>
                <w:sz w:val="24"/>
                <w:szCs w:val="24"/>
              </w:rPr>
            </w:pPr>
            <w:r>
              <w:rPr>
                <w:szCs w:val="24"/>
              </w:rPr>
              <w:t xml:space="preserve">Meter Information - used for everything except adding, </w:t>
            </w:r>
            <w:proofErr w:type="gramStart"/>
            <w:r>
              <w:rPr>
                <w:szCs w:val="24"/>
              </w:rPr>
              <w:t>removing</w:t>
            </w:r>
            <w:proofErr w:type="gramEnd"/>
            <w:r>
              <w:rPr>
                <w:szCs w:val="24"/>
              </w:rPr>
              <w:t xml:space="preserve"> or exchanging a specific meter.</w:t>
            </w:r>
          </w:p>
        </w:tc>
      </w:tr>
      <w:tr w:rsidR="007A7C12" w14:paraId="6C291EB8" w14:textId="77777777">
        <w:trPr>
          <w:gridAfter w:val="1"/>
          <w:wAfter w:w="331" w:type="dxa"/>
        </w:trPr>
        <w:tc>
          <w:tcPr>
            <w:tcW w:w="3168" w:type="dxa"/>
            <w:gridSpan w:val="4"/>
            <w:tcBorders>
              <w:top w:val="nil"/>
              <w:left w:val="nil"/>
              <w:bottom w:val="nil"/>
              <w:right w:val="nil"/>
            </w:tcBorders>
          </w:tcPr>
          <w:p w14:paraId="0DC100F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04FF919" w14:textId="77777777" w:rsidR="007A7C12" w:rsidRDefault="003C6D4F">
            <w:pPr>
              <w:adjustRightInd w:val="0"/>
              <w:ind w:right="144"/>
              <w:rPr>
                <w:sz w:val="24"/>
                <w:szCs w:val="24"/>
              </w:rPr>
            </w:pPr>
            <w:r>
              <w:rPr>
                <w:szCs w:val="24"/>
              </w:rPr>
              <w:t>MR</w:t>
            </w:r>
          </w:p>
        </w:tc>
        <w:tc>
          <w:tcPr>
            <w:tcW w:w="144" w:type="dxa"/>
            <w:tcBorders>
              <w:top w:val="nil"/>
              <w:left w:val="nil"/>
              <w:bottom w:val="nil"/>
              <w:right w:val="nil"/>
            </w:tcBorders>
          </w:tcPr>
          <w:p w14:paraId="57141257"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81080C7" w14:textId="77777777" w:rsidR="007A7C12" w:rsidRDefault="003C6D4F">
            <w:pPr>
              <w:adjustRightInd w:val="0"/>
              <w:ind w:right="144"/>
              <w:rPr>
                <w:sz w:val="24"/>
                <w:szCs w:val="24"/>
              </w:rPr>
            </w:pPr>
            <w:r>
              <w:rPr>
                <w:szCs w:val="24"/>
              </w:rPr>
              <w:t>Medical Insurance Carrier</w:t>
            </w:r>
          </w:p>
        </w:tc>
      </w:tr>
      <w:tr w:rsidR="007A7C12" w14:paraId="472273D7" w14:textId="77777777">
        <w:trPr>
          <w:gridAfter w:val="2"/>
          <w:wAfter w:w="473" w:type="dxa"/>
        </w:trPr>
        <w:tc>
          <w:tcPr>
            <w:tcW w:w="4680" w:type="dxa"/>
            <w:gridSpan w:val="6"/>
            <w:tcBorders>
              <w:top w:val="nil"/>
              <w:left w:val="nil"/>
              <w:bottom w:val="nil"/>
              <w:right w:val="nil"/>
            </w:tcBorders>
          </w:tcPr>
          <w:p w14:paraId="008C5D2D"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23DF4338" w14:textId="77777777" w:rsidR="007A7C12" w:rsidRDefault="003C6D4F">
            <w:pPr>
              <w:adjustRightInd w:val="0"/>
              <w:ind w:right="144"/>
              <w:rPr>
                <w:sz w:val="24"/>
                <w:szCs w:val="24"/>
              </w:rPr>
            </w:pPr>
            <w:r>
              <w:rPr>
                <w:szCs w:val="24"/>
              </w:rPr>
              <w:t>Meter Removal - used when removing a meter or unmetered devices from an existing ESI ID</w:t>
            </w:r>
          </w:p>
        </w:tc>
      </w:tr>
      <w:tr w:rsidR="007A7C12" w14:paraId="54359364" w14:textId="77777777">
        <w:trPr>
          <w:gridAfter w:val="1"/>
          <w:wAfter w:w="331" w:type="dxa"/>
        </w:trPr>
        <w:tc>
          <w:tcPr>
            <w:tcW w:w="3168" w:type="dxa"/>
            <w:gridSpan w:val="4"/>
            <w:tcBorders>
              <w:top w:val="nil"/>
              <w:left w:val="nil"/>
              <w:bottom w:val="nil"/>
              <w:right w:val="nil"/>
            </w:tcBorders>
          </w:tcPr>
          <w:p w14:paraId="0FC2E2C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2838C9E" w14:textId="77777777" w:rsidR="007A7C12" w:rsidRDefault="003C6D4F">
            <w:pPr>
              <w:adjustRightInd w:val="0"/>
              <w:ind w:right="144"/>
              <w:rPr>
                <w:sz w:val="24"/>
                <w:szCs w:val="24"/>
              </w:rPr>
            </w:pPr>
            <w:r>
              <w:rPr>
                <w:szCs w:val="24"/>
              </w:rPr>
              <w:t>MX</w:t>
            </w:r>
          </w:p>
        </w:tc>
        <w:tc>
          <w:tcPr>
            <w:tcW w:w="144" w:type="dxa"/>
            <w:tcBorders>
              <w:top w:val="nil"/>
              <w:left w:val="nil"/>
              <w:bottom w:val="nil"/>
              <w:right w:val="nil"/>
            </w:tcBorders>
          </w:tcPr>
          <w:p w14:paraId="4BB6617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EC4EFF0" w14:textId="77777777" w:rsidR="007A7C12" w:rsidRDefault="003C6D4F">
            <w:pPr>
              <w:adjustRightInd w:val="0"/>
              <w:ind w:right="144"/>
              <w:rPr>
                <w:sz w:val="24"/>
                <w:szCs w:val="24"/>
              </w:rPr>
            </w:pPr>
            <w:r>
              <w:rPr>
                <w:szCs w:val="24"/>
              </w:rPr>
              <w:t>Juvenile Witness</w:t>
            </w:r>
          </w:p>
        </w:tc>
      </w:tr>
      <w:tr w:rsidR="007A7C12" w14:paraId="0CF65ABA" w14:textId="77777777">
        <w:trPr>
          <w:gridAfter w:val="2"/>
          <w:wAfter w:w="473" w:type="dxa"/>
        </w:trPr>
        <w:tc>
          <w:tcPr>
            <w:tcW w:w="4680" w:type="dxa"/>
            <w:gridSpan w:val="6"/>
            <w:tcBorders>
              <w:top w:val="nil"/>
              <w:left w:val="nil"/>
              <w:bottom w:val="nil"/>
              <w:right w:val="nil"/>
            </w:tcBorders>
          </w:tcPr>
          <w:p w14:paraId="26644EED"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7134ADA4" w14:textId="77777777" w:rsidR="007A7C12" w:rsidRDefault="003C6D4F">
            <w:pPr>
              <w:adjustRightInd w:val="0"/>
              <w:ind w:right="144"/>
              <w:rPr>
                <w:sz w:val="24"/>
                <w:szCs w:val="24"/>
              </w:rPr>
            </w:pPr>
            <w:r>
              <w:rPr>
                <w:szCs w:val="24"/>
              </w:rPr>
              <w:t>Meter Exchange - used when exchanging a meter</w:t>
            </w:r>
          </w:p>
        </w:tc>
      </w:tr>
      <w:tr w:rsidR="007A7C12" w14:paraId="3106B285" w14:textId="77777777">
        <w:tc>
          <w:tcPr>
            <w:tcW w:w="1007" w:type="dxa"/>
            <w:tcBorders>
              <w:top w:val="nil"/>
              <w:left w:val="nil"/>
              <w:bottom w:val="nil"/>
              <w:right w:val="nil"/>
            </w:tcBorders>
          </w:tcPr>
          <w:p w14:paraId="620345A5"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293ADFF" w14:textId="77777777" w:rsidR="007A7C12" w:rsidRDefault="003C6D4F">
            <w:pPr>
              <w:adjustRightInd w:val="0"/>
              <w:ind w:right="144"/>
              <w:jc w:val="center"/>
              <w:rPr>
                <w:sz w:val="24"/>
                <w:szCs w:val="24"/>
              </w:rPr>
            </w:pPr>
            <w:r>
              <w:rPr>
                <w:b/>
                <w:szCs w:val="24"/>
              </w:rPr>
              <w:t>NM102</w:t>
            </w:r>
          </w:p>
        </w:tc>
        <w:tc>
          <w:tcPr>
            <w:tcW w:w="892" w:type="dxa"/>
            <w:tcBorders>
              <w:top w:val="nil"/>
              <w:left w:val="nil"/>
              <w:bottom w:val="nil"/>
              <w:right w:val="nil"/>
            </w:tcBorders>
          </w:tcPr>
          <w:p w14:paraId="6686EE6B" w14:textId="77777777" w:rsidR="007A7C12" w:rsidRDefault="003C6D4F">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61757674" w14:textId="77777777" w:rsidR="007A7C12" w:rsidRDefault="003C6D4F">
            <w:pPr>
              <w:adjustRightInd w:val="0"/>
              <w:ind w:right="144"/>
              <w:rPr>
                <w:sz w:val="24"/>
                <w:szCs w:val="24"/>
              </w:rPr>
            </w:pPr>
            <w:r>
              <w:rPr>
                <w:b/>
                <w:szCs w:val="24"/>
              </w:rPr>
              <w:t>Entity Type Qualifier</w:t>
            </w:r>
          </w:p>
        </w:tc>
        <w:tc>
          <w:tcPr>
            <w:tcW w:w="432" w:type="dxa"/>
            <w:tcBorders>
              <w:top w:val="nil"/>
              <w:left w:val="nil"/>
              <w:bottom w:val="nil"/>
              <w:right w:val="nil"/>
            </w:tcBorders>
          </w:tcPr>
          <w:p w14:paraId="724E3C72"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3E71C85E"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E2087CE" w14:textId="77777777" w:rsidR="007A7C12" w:rsidRDefault="003C6D4F">
            <w:pPr>
              <w:adjustRightInd w:val="0"/>
              <w:ind w:right="144"/>
              <w:rPr>
                <w:sz w:val="24"/>
                <w:szCs w:val="24"/>
              </w:rPr>
            </w:pPr>
            <w:r>
              <w:rPr>
                <w:b/>
                <w:szCs w:val="24"/>
              </w:rPr>
              <w:t>ID 1/1</w:t>
            </w:r>
          </w:p>
        </w:tc>
      </w:tr>
      <w:tr w:rsidR="007A7C12" w14:paraId="0481778D" w14:textId="77777777">
        <w:trPr>
          <w:gridAfter w:val="1"/>
          <w:wAfter w:w="330" w:type="dxa"/>
        </w:trPr>
        <w:tc>
          <w:tcPr>
            <w:tcW w:w="2980" w:type="dxa"/>
            <w:gridSpan w:val="3"/>
            <w:tcBorders>
              <w:top w:val="nil"/>
              <w:left w:val="nil"/>
              <w:bottom w:val="nil"/>
              <w:right w:val="nil"/>
            </w:tcBorders>
          </w:tcPr>
          <w:p w14:paraId="68FB5322"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CB12FBF" w14:textId="77777777" w:rsidR="007A7C12" w:rsidRDefault="003C6D4F">
            <w:pPr>
              <w:adjustRightInd w:val="0"/>
              <w:ind w:right="144"/>
              <w:rPr>
                <w:sz w:val="24"/>
                <w:szCs w:val="24"/>
              </w:rPr>
            </w:pPr>
            <w:r>
              <w:rPr>
                <w:szCs w:val="24"/>
              </w:rPr>
              <w:t>Code qualifying the type of entity</w:t>
            </w:r>
          </w:p>
        </w:tc>
      </w:tr>
      <w:tr w:rsidR="007A7C12" w14:paraId="15B7A66A" w14:textId="77777777">
        <w:trPr>
          <w:gridAfter w:val="1"/>
          <w:wAfter w:w="331" w:type="dxa"/>
        </w:trPr>
        <w:tc>
          <w:tcPr>
            <w:tcW w:w="3168" w:type="dxa"/>
            <w:gridSpan w:val="4"/>
            <w:tcBorders>
              <w:top w:val="nil"/>
              <w:left w:val="nil"/>
              <w:bottom w:val="nil"/>
              <w:right w:val="nil"/>
            </w:tcBorders>
          </w:tcPr>
          <w:p w14:paraId="75D4026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16E4E97" w14:textId="77777777" w:rsidR="007A7C12" w:rsidRDefault="003C6D4F">
            <w:pPr>
              <w:adjustRightInd w:val="0"/>
              <w:ind w:right="144"/>
              <w:rPr>
                <w:sz w:val="24"/>
                <w:szCs w:val="24"/>
              </w:rPr>
            </w:pPr>
            <w:r>
              <w:rPr>
                <w:szCs w:val="24"/>
              </w:rPr>
              <w:t>3</w:t>
            </w:r>
          </w:p>
        </w:tc>
        <w:tc>
          <w:tcPr>
            <w:tcW w:w="144" w:type="dxa"/>
            <w:tcBorders>
              <w:top w:val="nil"/>
              <w:left w:val="nil"/>
              <w:bottom w:val="nil"/>
              <w:right w:val="nil"/>
            </w:tcBorders>
          </w:tcPr>
          <w:p w14:paraId="5FC9D0D8"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C5DCE13" w14:textId="77777777" w:rsidR="007A7C12" w:rsidRDefault="003C6D4F">
            <w:pPr>
              <w:adjustRightInd w:val="0"/>
              <w:ind w:right="144"/>
              <w:rPr>
                <w:sz w:val="24"/>
                <w:szCs w:val="24"/>
              </w:rPr>
            </w:pPr>
            <w:r>
              <w:rPr>
                <w:szCs w:val="24"/>
              </w:rPr>
              <w:t>Unknown</w:t>
            </w:r>
          </w:p>
        </w:tc>
      </w:tr>
      <w:tr w:rsidR="007A7C12" w14:paraId="2D9C6BBB" w14:textId="77777777">
        <w:tc>
          <w:tcPr>
            <w:tcW w:w="1007" w:type="dxa"/>
            <w:tcBorders>
              <w:top w:val="nil"/>
              <w:left w:val="nil"/>
              <w:bottom w:val="nil"/>
              <w:right w:val="nil"/>
            </w:tcBorders>
          </w:tcPr>
          <w:p w14:paraId="4177FF7C"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390FCC2" w14:textId="77777777" w:rsidR="007A7C12" w:rsidRDefault="003C6D4F">
            <w:pPr>
              <w:adjustRightInd w:val="0"/>
              <w:ind w:right="144"/>
              <w:jc w:val="center"/>
              <w:rPr>
                <w:sz w:val="24"/>
                <w:szCs w:val="24"/>
              </w:rPr>
            </w:pPr>
            <w:r>
              <w:rPr>
                <w:b/>
                <w:szCs w:val="24"/>
              </w:rPr>
              <w:t>NM108</w:t>
            </w:r>
          </w:p>
        </w:tc>
        <w:tc>
          <w:tcPr>
            <w:tcW w:w="892" w:type="dxa"/>
            <w:tcBorders>
              <w:top w:val="nil"/>
              <w:left w:val="nil"/>
              <w:bottom w:val="nil"/>
              <w:right w:val="nil"/>
            </w:tcBorders>
          </w:tcPr>
          <w:p w14:paraId="5C3D679B" w14:textId="77777777" w:rsidR="007A7C12" w:rsidRDefault="003C6D4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3ABC89F0" w14:textId="77777777" w:rsidR="007A7C12" w:rsidRDefault="003C6D4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6E0493DA"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40A8FFF7"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E70849E" w14:textId="77777777" w:rsidR="007A7C12" w:rsidRDefault="003C6D4F">
            <w:pPr>
              <w:adjustRightInd w:val="0"/>
              <w:ind w:right="144"/>
              <w:rPr>
                <w:sz w:val="24"/>
                <w:szCs w:val="24"/>
              </w:rPr>
            </w:pPr>
            <w:r>
              <w:rPr>
                <w:b/>
                <w:szCs w:val="24"/>
              </w:rPr>
              <w:t>ID 1/2</w:t>
            </w:r>
          </w:p>
        </w:tc>
      </w:tr>
      <w:tr w:rsidR="007A7C12" w14:paraId="3F1571D2" w14:textId="77777777">
        <w:trPr>
          <w:gridAfter w:val="1"/>
          <w:wAfter w:w="330" w:type="dxa"/>
        </w:trPr>
        <w:tc>
          <w:tcPr>
            <w:tcW w:w="2980" w:type="dxa"/>
            <w:gridSpan w:val="3"/>
            <w:tcBorders>
              <w:top w:val="nil"/>
              <w:left w:val="nil"/>
              <w:bottom w:val="nil"/>
              <w:right w:val="nil"/>
            </w:tcBorders>
          </w:tcPr>
          <w:p w14:paraId="64DD9F9A"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540B967" w14:textId="77777777" w:rsidR="007A7C12" w:rsidRDefault="003C6D4F">
            <w:pPr>
              <w:adjustRightInd w:val="0"/>
              <w:ind w:right="144"/>
              <w:rPr>
                <w:sz w:val="24"/>
                <w:szCs w:val="24"/>
              </w:rPr>
            </w:pPr>
            <w:r>
              <w:rPr>
                <w:szCs w:val="24"/>
              </w:rPr>
              <w:t>Code designating the system/method of code structure used for Identification Code (67)</w:t>
            </w:r>
          </w:p>
        </w:tc>
      </w:tr>
      <w:tr w:rsidR="007A7C12" w14:paraId="2D86EDA3" w14:textId="77777777">
        <w:trPr>
          <w:gridAfter w:val="1"/>
          <w:wAfter w:w="331" w:type="dxa"/>
        </w:trPr>
        <w:tc>
          <w:tcPr>
            <w:tcW w:w="3168" w:type="dxa"/>
            <w:gridSpan w:val="4"/>
            <w:tcBorders>
              <w:top w:val="nil"/>
              <w:left w:val="nil"/>
              <w:bottom w:val="nil"/>
              <w:right w:val="nil"/>
            </w:tcBorders>
          </w:tcPr>
          <w:p w14:paraId="34BC511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780BED8" w14:textId="77777777" w:rsidR="007A7C12" w:rsidRDefault="003C6D4F">
            <w:pPr>
              <w:adjustRightInd w:val="0"/>
              <w:ind w:right="144"/>
              <w:rPr>
                <w:sz w:val="24"/>
                <w:szCs w:val="24"/>
              </w:rPr>
            </w:pPr>
            <w:r>
              <w:rPr>
                <w:szCs w:val="24"/>
              </w:rPr>
              <w:t>32</w:t>
            </w:r>
          </w:p>
        </w:tc>
        <w:tc>
          <w:tcPr>
            <w:tcW w:w="144" w:type="dxa"/>
            <w:tcBorders>
              <w:top w:val="nil"/>
              <w:left w:val="nil"/>
              <w:bottom w:val="nil"/>
              <w:right w:val="nil"/>
            </w:tcBorders>
          </w:tcPr>
          <w:p w14:paraId="6126413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3A14955" w14:textId="77777777" w:rsidR="007A7C12" w:rsidRDefault="003C6D4F">
            <w:pPr>
              <w:adjustRightInd w:val="0"/>
              <w:ind w:right="144"/>
              <w:rPr>
                <w:sz w:val="24"/>
                <w:szCs w:val="24"/>
              </w:rPr>
            </w:pPr>
            <w:r>
              <w:rPr>
                <w:szCs w:val="24"/>
              </w:rPr>
              <w:t>Assigned by Property Operator</w:t>
            </w:r>
          </w:p>
        </w:tc>
      </w:tr>
      <w:tr w:rsidR="007A7C12" w14:paraId="53CBD97E" w14:textId="77777777">
        <w:trPr>
          <w:gridAfter w:val="2"/>
          <w:wAfter w:w="473" w:type="dxa"/>
        </w:trPr>
        <w:tc>
          <w:tcPr>
            <w:tcW w:w="4680" w:type="dxa"/>
            <w:gridSpan w:val="6"/>
            <w:tcBorders>
              <w:top w:val="nil"/>
              <w:left w:val="nil"/>
              <w:bottom w:val="nil"/>
              <w:right w:val="nil"/>
            </w:tcBorders>
          </w:tcPr>
          <w:p w14:paraId="2C57630D"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2F7FC596" w14:textId="77777777" w:rsidR="007A7C12" w:rsidRDefault="003C6D4F">
            <w:pPr>
              <w:adjustRightInd w:val="0"/>
              <w:ind w:right="144"/>
              <w:rPr>
                <w:sz w:val="24"/>
                <w:szCs w:val="24"/>
              </w:rPr>
            </w:pPr>
            <w:r>
              <w:rPr>
                <w:szCs w:val="24"/>
              </w:rPr>
              <w:t>Meter Number</w:t>
            </w:r>
          </w:p>
        </w:tc>
      </w:tr>
      <w:tr w:rsidR="007A7C12" w14:paraId="7332657A" w14:textId="77777777">
        <w:trPr>
          <w:gridAfter w:val="1"/>
          <w:wAfter w:w="331" w:type="dxa"/>
        </w:trPr>
        <w:tc>
          <w:tcPr>
            <w:tcW w:w="3168" w:type="dxa"/>
            <w:gridSpan w:val="4"/>
            <w:tcBorders>
              <w:top w:val="nil"/>
              <w:left w:val="nil"/>
              <w:bottom w:val="nil"/>
              <w:right w:val="nil"/>
            </w:tcBorders>
          </w:tcPr>
          <w:p w14:paraId="4E6393FC"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D3102E3" w14:textId="77777777" w:rsidR="007A7C12" w:rsidRDefault="003C6D4F">
            <w:pPr>
              <w:adjustRightInd w:val="0"/>
              <w:ind w:right="144"/>
              <w:rPr>
                <w:sz w:val="24"/>
                <w:szCs w:val="24"/>
              </w:rPr>
            </w:pPr>
            <w:r>
              <w:rPr>
                <w:szCs w:val="24"/>
              </w:rPr>
              <w:t>93</w:t>
            </w:r>
          </w:p>
        </w:tc>
        <w:tc>
          <w:tcPr>
            <w:tcW w:w="144" w:type="dxa"/>
            <w:tcBorders>
              <w:top w:val="nil"/>
              <w:left w:val="nil"/>
              <w:bottom w:val="nil"/>
              <w:right w:val="nil"/>
            </w:tcBorders>
          </w:tcPr>
          <w:p w14:paraId="3C489E3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8EACFCA" w14:textId="77777777" w:rsidR="007A7C12" w:rsidRDefault="003C6D4F">
            <w:pPr>
              <w:adjustRightInd w:val="0"/>
              <w:ind w:right="144"/>
              <w:rPr>
                <w:sz w:val="24"/>
                <w:szCs w:val="24"/>
              </w:rPr>
            </w:pPr>
            <w:r>
              <w:rPr>
                <w:szCs w:val="24"/>
              </w:rPr>
              <w:t>Code assigned by the organization originating the transaction set</w:t>
            </w:r>
          </w:p>
        </w:tc>
      </w:tr>
      <w:tr w:rsidR="007A7C12" w14:paraId="788205C3" w14:textId="77777777">
        <w:trPr>
          <w:gridAfter w:val="2"/>
          <w:wAfter w:w="473" w:type="dxa"/>
        </w:trPr>
        <w:tc>
          <w:tcPr>
            <w:tcW w:w="4680" w:type="dxa"/>
            <w:gridSpan w:val="6"/>
            <w:tcBorders>
              <w:top w:val="nil"/>
              <w:left w:val="nil"/>
              <w:bottom w:val="nil"/>
              <w:right w:val="nil"/>
            </w:tcBorders>
          </w:tcPr>
          <w:p w14:paraId="6F6BE524"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19427E9B" w14:textId="49B885E0" w:rsidR="007A7C12" w:rsidRDefault="003C6D4F">
            <w:pPr>
              <w:adjustRightInd w:val="0"/>
              <w:ind w:right="144"/>
              <w:rPr>
                <w:ins w:id="119" w:author="ERCOT" w:date="2023-03-30T15:35:00Z"/>
                <w:szCs w:val="24"/>
              </w:rPr>
            </w:pPr>
            <w:r>
              <w:rPr>
                <w:szCs w:val="24"/>
              </w:rPr>
              <w:t xml:space="preserve">This code </w:t>
            </w:r>
            <w:ins w:id="120" w:author="ERCOT" w:date="2023-03-30T15:35:00Z">
              <w:r>
                <w:rPr>
                  <w:szCs w:val="24"/>
                </w:rPr>
                <w:t xml:space="preserve">is </w:t>
              </w:r>
            </w:ins>
            <w:r>
              <w:rPr>
                <w:szCs w:val="24"/>
              </w:rPr>
              <w:t>used when</w:t>
            </w:r>
            <w:del w:id="121" w:author="ERCOT" w:date="2023-03-30T15:35:00Z">
              <w:r w:rsidR="00553D15">
                <w:rPr>
                  <w:szCs w:val="24"/>
                </w:rPr>
                <w:delText xml:space="preserve"> a </w:delText>
              </w:r>
            </w:del>
            <w:ins w:id="122" w:author="ERCOT" w:date="2023-03-30T15:35:00Z">
              <w:r>
                <w:rPr>
                  <w:szCs w:val="24"/>
                </w:rPr>
                <w:t>:</w:t>
              </w:r>
            </w:ins>
          </w:p>
          <w:p w14:paraId="26FFC2C6" w14:textId="33B4D4DF" w:rsidR="007A7C12" w:rsidRDefault="003C6D4F">
            <w:pPr>
              <w:adjustRightInd w:val="0"/>
              <w:ind w:right="144"/>
              <w:rPr>
                <w:ins w:id="123" w:author="ERCOT" w:date="2023-03-30T15:35:00Z"/>
                <w:szCs w:val="24"/>
              </w:rPr>
            </w:pPr>
            <w:r>
              <w:rPr>
                <w:szCs w:val="24"/>
              </w:rPr>
              <w:t xml:space="preserve">Meter </w:t>
            </w:r>
            <w:del w:id="124" w:author="ERCOT" w:date="2023-03-30T15:35:00Z">
              <w:r w:rsidR="00553D15">
                <w:rPr>
                  <w:szCs w:val="24"/>
                </w:rPr>
                <w:delText>Number is</w:delText>
              </w:r>
            </w:del>
            <w:ins w:id="125" w:author="ERCOT" w:date="2023-03-30T15:35:00Z">
              <w:r>
                <w:rPr>
                  <w:szCs w:val="24"/>
                </w:rPr>
                <w:t>has</w:t>
              </w:r>
            </w:ins>
            <w:r>
              <w:rPr>
                <w:szCs w:val="24"/>
              </w:rPr>
              <w:t xml:space="preserve"> NOT </w:t>
            </w:r>
            <w:del w:id="126" w:author="ERCOT" w:date="2023-03-30T15:35:00Z">
              <w:r w:rsidR="00553D15">
                <w:rPr>
                  <w:szCs w:val="24"/>
                </w:rPr>
                <w:delText>provided in NM109 (i.e.,</w:delText>
              </w:r>
            </w:del>
            <w:ins w:id="127" w:author="ERCOT" w:date="2023-03-30T15:35:00Z">
              <w:r>
                <w:rPr>
                  <w:szCs w:val="24"/>
                </w:rPr>
                <w:t xml:space="preserve">been installed, </w:t>
              </w:r>
            </w:ins>
          </w:p>
          <w:p w14:paraId="3CDFDDD4" w14:textId="77777777" w:rsidR="007A7C12" w:rsidRDefault="003C6D4F">
            <w:pPr>
              <w:adjustRightInd w:val="0"/>
              <w:ind w:right="144"/>
              <w:rPr>
                <w:ins w:id="128" w:author="ERCOT" w:date="2023-03-30T15:35:00Z"/>
                <w:szCs w:val="24"/>
              </w:rPr>
            </w:pPr>
            <w:ins w:id="129" w:author="ERCOT" w:date="2023-03-30T15:35:00Z">
              <w:r>
                <w:rPr>
                  <w:szCs w:val="24"/>
                </w:rPr>
                <w:t xml:space="preserve">Meter information is unavailable or </w:t>
              </w:r>
            </w:ins>
          </w:p>
          <w:p w14:paraId="734DD4D2" w14:textId="77777777" w:rsidR="007A7C12" w:rsidRDefault="003C6D4F">
            <w:pPr>
              <w:adjustRightInd w:val="0"/>
              <w:ind w:right="144"/>
              <w:rPr>
                <w:ins w:id="130" w:author="ERCOT" w:date="2023-03-30T15:35:00Z"/>
                <w:szCs w:val="24"/>
              </w:rPr>
            </w:pPr>
            <w:ins w:id="131" w:author="ERCOT" w:date="2023-03-30T15:35:00Z">
              <w:r>
                <w:rPr>
                  <w:szCs w:val="24"/>
                </w:rPr>
                <w:t>Meter has been removed from the Premise by the TDSP.</w:t>
              </w:r>
            </w:ins>
          </w:p>
          <w:p w14:paraId="0BEA6F15" w14:textId="77777777" w:rsidR="007A7C12" w:rsidRDefault="007A7C12">
            <w:pPr>
              <w:adjustRightInd w:val="0"/>
              <w:ind w:right="144"/>
              <w:rPr>
                <w:ins w:id="132" w:author="ERCOT" w:date="2023-03-30T15:35:00Z"/>
                <w:szCs w:val="24"/>
              </w:rPr>
            </w:pPr>
          </w:p>
          <w:p w14:paraId="3BB43698" w14:textId="3B574661" w:rsidR="007A7C12" w:rsidRDefault="003C6D4F">
            <w:pPr>
              <w:adjustRightInd w:val="0"/>
              <w:ind w:right="144"/>
              <w:rPr>
                <w:ins w:id="133" w:author="ERCOT" w:date="2023-03-30T15:35:00Z"/>
                <w:szCs w:val="24"/>
              </w:rPr>
            </w:pPr>
            <w:ins w:id="134" w:author="ERCOT" w:date="2023-03-30T15:35:00Z">
              <w:r>
                <w:rPr>
                  <w:szCs w:val="24"/>
                </w:rPr>
                <w:t>Used</w:t>
              </w:r>
            </w:ins>
            <w:r>
              <w:rPr>
                <w:szCs w:val="24"/>
              </w:rPr>
              <w:t xml:space="preserve"> when NM109 contains</w:t>
            </w:r>
            <w:del w:id="135" w:author="ERCOT" w:date="2023-03-30T15:35:00Z">
              <w:r w:rsidR="00553D15">
                <w:rPr>
                  <w:szCs w:val="24"/>
                </w:rPr>
                <w:delText xml:space="preserve"> </w:delText>
              </w:r>
            </w:del>
            <w:ins w:id="136" w:author="ERCOT" w:date="2023-03-30T15:35:00Z">
              <w:r>
                <w:rPr>
                  <w:szCs w:val="24"/>
                </w:rPr>
                <w:t>:</w:t>
              </w:r>
            </w:ins>
          </w:p>
          <w:p w14:paraId="0B9F4761" w14:textId="1E33C923" w:rsidR="007A7C12" w:rsidRDefault="003C6D4F">
            <w:pPr>
              <w:adjustRightInd w:val="0"/>
              <w:ind w:right="144"/>
              <w:rPr>
                <w:sz w:val="24"/>
                <w:szCs w:val="24"/>
              </w:rPr>
            </w:pPr>
            <w:r>
              <w:rPr>
                <w:szCs w:val="24"/>
              </w:rPr>
              <w:t>"ALL", "UNMETERED", or "NONE</w:t>
            </w:r>
            <w:del w:id="137" w:author="ERCOT" w:date="2023-03-30T15:35:00Z">
              <w:r w:rsidR="00553D15">
                <w:rPr>
                  <w:szCs w:val="24"/>
                </w:rPr>
                <w:delText>").</w:delText>
              </w:r>
            </w:del>
            <w:ins w:id="138" w:author="ERCOT" w:date="2023-03-30T15:35:00Z">
              <w:r>
                <w:rPr>
                  <w:szCs w:val="24"/>
                </w:rPr>
                <w:t>".</w:t>
              </w:r>
            </w:ins>
          </w:p>
        </w:tc>
      </w:tr>
      <w:tr w:rsidR="007A7C12" w14:paraId="4C83AFEC" w14:textId="77777777">
        <w:tc>
          <w:tcPr>
            <w:tcW w:w="1007" w:type="dxa"/>
            <w:tcBorders>
              <w:top w:val="nil"/>
              <w:left w:val="nil"/>
              <w:bottom w:val="nil"/>
              <w:right w:val="nil"/>
            </w:tcBorders>
          </w:tcPr>
          <w:p w14:paraId="2F240C84"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500F567" w14:textId="77777777" w:rsidR="007A7C12" w:rsidRDefault="003C6D4F">
            <w:pPr>
              <w:adjustRightInd w:val="0"/>
              <w:ind w:right="144"/>
              <w:jc w:val="center"/>
              <w:rPr>
                <w:sz w:val="24"/>
                <w:szCs w:val="24"/>
              </w:rPr>
            </w:pPr>
            <w:r>
              <w:rPr>
                <w:b/>
                <w:szCs w:val="24"/>
              </w:rPr>
              <w:t>NM109</w:t>
            </w:r>
          </w:p>
        </w:tc>
        <w:tc>
          <w:tcPr>
            <w:tcW w:w="892" w:type="dxa"/>
            <w:tcBorders>
              <w:top w:val="nil"/>
              <w:left w:val="nil"/>
              <w:bottom w:val="nil"/>
              <w:right w:val="nil"/>
            </w:tcBorders>
          </w:tcPr>
          <w:p w14:paraId="60D334E7" w14:textId="77777777" w:rsidR="007A7C12" w:rsidRDefault="003C6D4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1A15C82" w14:textId="77777777" w:rsidR="007A7C12" w:rsidRDefault="003C6D4F">
            <w:pPr>
              <w:adjustRightInd w:val="0"/>
              <w:ind w:right="144"/>
              <w:rPr>
                <w:sz w:val="24"/>
                <w:szCs w:val="24"/>
              </w:rPr>
            </w:pPr>
            <w:r>
              <w:rPr>
                <w:b/>
                <w:szCs w:val="24"/>
              </w:rPr>
              <w:t>Identification Code</w:t>
            </w:r>
          </w:p>
        </w:tc>
        <w:tc>
          <w:tcPr>
            <w:tcW w:w="432" w:type="dxa"/>
            <w:tcBorders>
              <w:top w:val="nil"/>
              <w:left w:val="nil"/>
              <w:bottom w:val="nil"/>
              <w:right w:val="nil"/>
            </w:tcBorders>
          </w:tcPr>
          <w:p w14:paraId="4666B1DB"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6CC1F519"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7E4B86A" w14:textId="77777777" w:rsidR="007A7C12" w:rsidRDefault="003C6D4F">
            <w:pPr>
              <w:adjustRightInd w:val="0"/>
              <w:ind w:right="144"/>
              <w:rPr>
                <w:sz w:val="24"/>
                <w:szCs w:val="24"/>
              </w:rPr>
            </w:pPr>
            <w:r>
              <w:rPr>
                <w:b/>
                <w:szCs w:val="24"/>
              </w:rPr>
              <w:t>AN 2/80</w:t>
            </w:r>
          </w:p>
        </w:tc>
      </w:tr>
      <w:tr w:rsidR="007A7C12" w14:paraId="4FB2F408" w14:textId="77777777">
        <w:trPr>
          <w:gridAfter w:val="1"/>
          <w:wAfter w:w="330" w:type="dxa"/>
        </w:trPr>
        <w:tc>
          <w:tcPr>
            <w:tcW w:w="2980" w:type="dxa"/>
            <w:gridSpan w:val="3"/>
            <w:tcBorders>
              <w:top w:val="nil"/>
              <w:left w:val="nil"/>
              <w:bottom w:val="nil"/>
              <w:right w:val="nil"/>
            </w:tcBorders>
          </w:tcPr>
          <w:p w14:paraId="7300BC6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E48F383" w14:textId="77777777" w:rsidR="007A7C12" w:rsidRDefault="003C6D4F">
            <w:pPr>
              <w:adjustRightInd w:val="0"/>
              <w:ind w:right="144"/>
              <w:rPr>
                <w:sz w:val="24"/>
                <w:szCs w:val="24"/>
              </w:rPr>
            </w:pPr>
            <w:r>
              <w:rPr>
                <w:szCs w:val="24"/>
              </w:rPr>
              <w:t>Code identifying a party or other code</w:t>
            </w:r>
          </w:p>
        </w:tc>
      </w:tr>
      <w:tr w:rsidR="007A7C12" w14:paraId="39C2D6C6" w14:textId="77777777">
        <w:trPr>
          <w:gridAfter w:val="1"/>
          <w:wAfter w:w="330" w:type="dxa"/>
        </w:trPr>
        <w:tc>
          <w:tcPr>
            <w:tcW w:w="2980" w:type="dxa"/>
            <w:gridSpan w:val="3"/>
            <w:tcBorders>
              <w:top w:val="nil"/>
              <w:left w:val="nil"/>
              <w:bottom w:val="nil"/>
              <w:right w:val="nil"/>
            </w:tcBorders>
          </w:tcPr>
          <w:p w14:paraId="1F48B219"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2E51EBB" w14:textId="77777777" w:rsidR="007A7C12" w:rsidRDefault="003C6D4F">
            <w:pPr>
              <w:adjustRightInd w:val="0"/>
              <w:ind w:right="144"/>
              <w:rPr>
                <w:szCs w:val="24"/>
              </w:rPr>
            </w:pPr>
            <w:r>
              <w:rPr>
                <w:szCs w:val="24"/>
              </w:rPr>
              <w:t>Meter Number or,</w:t>
            </w:r>
          </w:p>
          <w:p w14:paraId="6AD8C7DE" w14:textId="77777777" w:rsidR="007A7C12" w:rsidRDefault="003C6D4F">
            <w:pPr>
              <w:adjustRightInd w:val="0"/>
              <w:ind w:right="144"/>
              <w:rPr>
                <w:szCs w:val="24"/>
              </w:rPr>
            </w:pPr>
            <w:r>
              <w:rPr>
                <w:szCs w:val="24"/>
              </w:rPr>
              <w:t>UNMETERED - for Unmetered Services,</w:t>
            </w:r>
          </w:p>
          <w:p w14:paraId="19788AFC" w14:textId="43B80BA5" w:rsidR="007A7C12" w:rsidRDefault="003C6D4F">
            <w:pPr>
              <w:adjustRightInd w:val="0"/>
              <w:ind w:right="144"/>
              <w:rPr>
                <w:szCs w:val="24"/>
              </w:rPr>
            </w:pPr>
            <w:r>
              <w:rPr>
                <w:szCs w:val="24"/>
              </w:rPr>
              <w:t xml:space="preserve">ALL - for ALL </w:t>
            </w:r>
            <w:del w:id="139" w:author="ERCOT" w:date="2023-03-30T15:35:00Z">
              <w:r w:rsidR="00553D15">
                <w:rPr>
                  <w:szCs w:val="24"/>
                </w:rPr>
                <w:delText>meters</w:delText>
              </w:r>
            </w:del>
            <w:ins w:id="140" w:author="ERCOT" w:date="2023-03-30T15:35:00Z">
              <w:r>
                <w:rPr>
                  <w:szCs w:val="24"/>
                </w:rPr>
                <w:t>Meters</w:t>
              </w:r>
            </w:ins>
          </w:p>
          <w:p w14:paraId="4078986C" w14:textId="4E6ABB7F" w:rsidR="007A7C12" w:rsidRDefault="003C6D4F">
            <w:pPr>
              <w:adjustRightInd w:val="0"/>
              <w:ind w:right="144"/>
              <w:rPr>
                <w:szCs w:val="24"/>
              </w:rPr>
            </w:pPr>
            <w:r>
              <w:rPr>
                <w:szCs w:val="24"/>
              </w:rPr>
              <w:t xml:space="preserve">NONE - when the TDSP has </w:t>
            </w:r>
            <w:del w:id="141" w:author="ERCOT" w:date="2023-03-30T15:35:00Z">
              <w:r w:rsidR="00553D15">
                <w:rPr>
                  <w:szCs w:val="24"/>
                </w:rPr>
                <w:delText>not set</w:delText>
              </w:r>
            </w:del>
            <w:ins w:id="142" w:author="ERCOT" w:date="2023-03-30T15:35:00Z">
              <w:r>
                <w:rPr>
                  <w:szCs w:val="24"/>
                </w:rPr>
                <w:t>NOT installed</w:t>
              </w:r>
            </w:ins>
            <w:r>
              <w:rPr>
                <w:szCs w:val="24"/>
              </w:rPr>
              <w:t xml:space="preserve"> the </w:t>
            </w:r>
            <w:del w:id="143" w:author="ERCOT" w:date="2023-03-30T15:35:00Z">
              <w:r w:rsidR="00553D15">
                <w:rPr>
                  <w:szCs w:val="24"/>
                </w:rPr>
                <w:delText>meter yet</w:delText>
              </w:r>
            </w:del>
            <w:ins w:id="144" w:author="ERCOT" w:date="2023-03-30T15:35:00Z">
              <w:r>
                <w:rPr>
                  <w:szCs w:val="24"/>
                </w:rPr>
                <w:t>Meter.  Meter information is unavailable, or Meter has been removed from the Premise by the TDSP</w:t>
              </w:r>
            </w:ins>
            <w:r>
              <w:rPr>
                <w:szCs w:val="24"/>
              </w:rPr>
              <w:t>.</w:t>
            </w:r>
          </w:p>
          <w:p w14:paraId="6D7C4DE2" w14:textId="77777777" w:rsidR="007A7C12" w:rsidRDefault="007A7C12">
            <w:pPr>
              <w:adjustRightInd w:val="0"/>
              <w:ind w:right="144"/>
              <w:rPr>
                <w:szCs w:val="24"/>
              </w:rPr>
            </w:pPr>
          </w:p>
          <w:p w14:paraId="54C4D175" w14:textId="6FA7DEE9" w:rsidR="007A7C12" w:rsidRDefault="003C6D4F">
            <w:pPr>
              <w:adjustRightInd w:val="0"/>
              <w:ind w:right="144"/>
              <w:rPr>
                <w:szCs w:val="24"/>
              </w:rPr>
            </w:pPr>
            <w:r>
              <w:rPr>
                <w:szCs w:val="24"/>
              </w:rPr>
              <w:t xml:space="preserve">The code "ALL" </w:t>
            </w:r>
            <w:del w:id="145" w:author="ERCOT" w:date="2023-03-30T15:35:00Z">
              <w:r w:rsidR="00553D15">
                <w:rPr>
                  <w:szCs w:val="24"/>
                </w:rPr>
                <w:delText>can not</w:delText>
              </w:r>
            </w:del>
            <w:ins w:id="146" w:author="ERCOT" w:date="2023-03-30T15:35:00Z">
              <w:r>
                <w:rPr>
                  <w:szCs w:val="24"/>
                </w:rPr>
                <w:t>cannot</w:t>
              </w:r>
            </w:ins>
            <w:r>
              <w:rPr>
                <w:szCs w:val="24"/>
              </w:rPr>
              <w:t xml:space="preserve"> be used with a Meter Exchange Transaction.</w:t>
            </w:r>
          </w:p>
          <w:p w14:paraId="1DA4672C" w14:textId="161F8071" w:rsidR="007A7C12" w:rsidRDefault="00553D15">
            <w:pPr>
              <w:adjustRightInd w:val="0"/>
              <w:ind w:right="144"/>
              <w:rPr>
                <w:ins w:id="147" w:author="ERCOT" w:date="2023-03-30T15:35:00Z"/>
                <w:szCs w:val="24"/>
              </w:rPr>
            </w:pPr>
            <w:del w:id="148" w:author="ERCOT" w:date="2023-03-30T15:35:00Z">
              <w:r>
                <w:rPr>
                  <w:szCs w:val="24"/>
                </w:rPr>
                <w:delText xml:space="preserve">The code "NONE" can only be used on a Meter Change Request where the Number of Dials and the Meter Type are not known or present.  </w:delText>
              </w:r>
            </w:del>
          </w:p>
          <w:p w14:paraId="4716CB84" w14:textId="77777777" w:rsidR="007A7C12" w:rsidRDefault="003C6D4F">
            <w:pPr>
              <w:adjustRightInd w:val="0"/>
              <w:ind w:right="144"/>
              <w:rPr>
                <w:szCs w:val="24"/>
              </w:rPr>
            </w:pPr>
            <w:r>
              <w:rPr>
                <w:szCs w:val="24"/>
              </w:rPr>
              <w:t>The code "NONE" can only be used on a Meter Change Request where NM108 = '93'.</w:t>
            </w:r>
          </w:p>
          <w:p w14:paraId="508A5A33" w14:textId="77777777" w:rsidR="007A7C12" w:rsidRDefault="007A7C12">
            <w:pPr>
              <w:adjustRightInd w:val="0"/>
              <w:ind w:right="144"/>
              <w:rPr>
                <w:szCs w:val="24"/>
              </w:rPr>
            </w:pPr>
          </w:p>
          <w:p w14:paraId="66B328CC" w14:textId="77777777" w:rsidR="007A7C12" w:rsidRDefault="003C6D4F">
            <w:pPr>
              <w:adjustRightInd w:val="0"/>
              <w:ind w:right="144"/>
              <w:rPr>
                <w:szCs w:val="24"/>
              </w:rPr>
            </w:pPr>
            <w:r>
              <w:rPr>
                <w:szCs w:val="24"/>
              </w:rPr>
              <w:t>For a Meter Addition, this field will contain the new meter number.</w:t>
            </w:r>
          </w:p>
          <w:p w14:paraId="023104E3" w14:textId="77777777" w:rsidR="007A7C12" w:rsidRDefault="003C6D4F">
            <w:pPr>
              <w:adjustRightInd w:val="0"/>
              <w:ind w:right="144"/>
              <w:rPr>
                <w:szCs w:val="24"/>
              </w:rPr>
            </w:pPr>
            <w:r>
              <w:rPr>
                <w:szCs w:val="24"/>
              </w:rPr>
              <w:t>For a Meter Removal, this field will contain the old meter number.</w:t>
            </w:r>
          </w:p>
          <w:p w14:paraId="2D9525B9" w14:textId="77777777" w:rsidR="007A7C12" w:rsidRDefault="003C6D4F">
            <w:pPr>
              <w:adjustRightInd w:val="0"/>
              <w:ind w:right="144"/>
              <w:rPr>
                <w:szCs w:val="24"/>
              </w:rPr>
            </w:pPr>
            <w:r>
              <w:rPr>
                <w:szCs w:val="24"/>
              </w:rPr>
              <w:t>For a Meter Exchange, this field will contain the new meter number and the old meter number will be provided in REF~46.</w:t>
            </w:r>
          </w:p>
          <w:p w14:paraId="4DD4F8F5" w14:textId="77777777" w:rsidR="007A7C12" w:rsidRDefault="007A7C12">
            <w:pPr>
              <w:adjustRightInd w:val="0"/>
              <w:ind w:right="144"/>
              <w:rPr>
                <w:szCs w:val="24"/>
              </w:rPr>
            </w:pPr>
          </w:p>
          <w:p w14:paraId="7E5FBC2C" w14:textId="77777777" w:rsidR="007A7C12" w:rsidRDefault="003C6D4F">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14:paraId="02B64E43" w14:textId="77777777" w:rsidR="007A7C12" w:rsidRDefault="003C6D4F">
      <w:pPr>
        <w:tabs>
          <w:tab w:val="right" w:pos="1800"/>
          <w:tab w:val="left" w:pos="2160"/>
        </w:tabs>
        <w:adjustRightInd w:val="0"/>
        <w:ind w:left="2160" w:hanging="2160"/>
        <w:rPr>
          <w:b/>
          <w:szCs w:val="24"/>
        </w:rPr>
      </w:pPr>
      <w:r>
        <w:rPr>
          <w:szCs w:val="24"/>
        </w:rPr>
        <w:br w:type="page"/>
      </w:r>
      <w:bookmarkStart w:id="149" w:name="book27"/>
      <w:bookmarkEnd w:id="149"/>
      <w:r>
        <w:rPr>
          <w:b/>
          <w:szCs w:val="24"/>
        </w:rPr>
        <w:lastRenderedPageBreak/>
        <w:tab/>
        <w:t>Segment:</w:t>
      </w:r>
      <w:r>
        <w:rPr>
          <w:b/>
          <w:szCs w:val="24"/>
        </w:rPr>
        <w:tab/>
      </w:r>
      <w:r>
        <w:rPr>
          <w:b/>
          <w:sz w:val="40"/>
          <w:szCs w:val="24"/>
        </w:rPr>
        <w:t xml:space="preserve">REF </w:t>
      </w:r>
      <w:r>
        <w:rPr>
          <w:b/>
          <w:szCs w:val="24"/>
        </w:rPr>
        <w:t>Reference Identification (Old Meter Number)</w:t>
      </w:r>
    </w:p>
    <w:p w14:paraId="26E51C22"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E751C3F"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DC969D7"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EE257D"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20F1B9"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BE5FA5B"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0C25F15"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BC6835D"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09AA85B8"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DD88BEE"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77D0A1F"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364EF3A2" w14:textId="77777777">
        <w:tc>
          <w:tcPr>
            <w:tcW w:w="1944" w:type="dxa"/>
            <w:tcBorders>
              <w:top w:val="nil"/>
              <w:left w:val="nil"/>
              <w:bottom w:val="nil"/>
              <w:right w:val="nil"/>
            </w:tcBorders>
          </w:tcPr>
          <w:p w14:paraId="02FA0708"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4CEC611F"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2356CA57" w14:textId="77777777" w:rsidR="007A7C12" w:rsidRDefault="003C6D4F">
            <w:pPr>
              <w:adjustRightInd w:val="0"/>
              <w:ind w:right="144"/>
              <w:rPr>
                <w:szCs w:val="24"/>
              </w:rPr>
            </w:pPr>
            <w:r>
              <w:rPr>
                <w:szCs w:val="24"/>
              </w:rPr>
              <w:t>Create ESI ID Request: Not Used</w:t>
            </w:r>
          </w:p>
          <w:p w14:paraId="539D418C" w14:textId="77777777" w:rsidR="007A7C12" w:rsidRDefault="003C6D4F">
            <w:pPr>
              <w:adjustRightInd w:val="0"/>
              <w:ind w:right="144"/>
              <w:rPr>
                <w:szCs w:val="24"/>
              </w:rPr>
            </w:pPr>
            <w:r>
              <w:rPr>
                <w:szCs w:val="24"/>
              </w:rPr>
              <w:t>Change ESI ID Information Request: Required for a Meter Exchange</w:t>
            </w:r>
          </w:p>
          <w:p w14:paraId="52E87ECF" w14:textId="77777777" w:rsidR="007A7C12" w:rsidRDefault="003C6D4F">
            <w:pPr>
              <w:adjustRightInd w:val="0"/>
              <w:ind w:right="144"/>
              <w:rPr>
                <w:szCs w:val="24"/>
              </w:rPr>
            </w:pPr>
            <w:r>
              <w:rPr>
                <w:szCs w:val="24"/>
              </w:rPr>
              <w:t>Retire ESI ID Request: Not Used</w:t>
            </w:r>
          </w:p>
          <w:p w14:paraId="3C55BB11" w14:textId="77777777" w:rsidR="007A7C12" w:rsidRDefault="007A7C12">
            <w:pPr>
              <w:adjustRightInd w:val="0"/>
              <w:ind w:right="144"/>
              <w:rPr>
                <w:szCs w:val="24"/>
              </w:rPr>
            </w:pPr>
          </w:p>
          <w:p w14:paraId="3FF65C48" w14:textId="77777777" w:rsidR="007A7C12" w:rsidRDefault="003C6D4F">
            <w:pPr>
              <w:adjustRightInd w:val="0"/>
              <w:ind w:right="144"/>
              <w:rPr>
                <w:szCs w:val="24"/>
              </w:rPr>
            </w:pPr>
            <w:r>
              <w:rPr>
                <w:szCs w:val="24"/>
              </w:rPr>
              <w:t>NM101 = MA (Meter Addition): Not Used</w:t>
            </w:r>
          </w:p>
          <w:p w14:paraId="693F1F94" w14:textId="77777777" w:rsidR="007A7C12" w:rsidRDefault="003C6D4F">
            <w:pPr>
              <w:adjustRightInd w:val="0"/>
              <w:ind w:right="144"/>
              <w:rPr>
                <w:szCs w:val="24"/>
              </w:rPr>
            </w:pPr>
            <w:r>
              <w:rPr>
                <w:szCs w:val="24"/>
              </w:rPr>
              <w:t>NM101 = MX (Meter Exchange): Required</w:t>
            </w:r>
          </w:p>
          <w:p w14:paraId="35AB6069" w14:textId="77777777" w:rsidR="007A7C12" w:rsidRDefault="003C6D4F">
            <w:pPr>
              <w:adjustRightInd w:val="0"/>
              <w:ind w:right="144"/>
              <w:rPr>
                <w:szCs w:val="24"/>
              </w:rPr>
            </w:pPr>
            <w:r>
              <w:rPr>
                <w:szCs w:val="24"/>
              </w:rPr>
              <w:t>NM101 = MR (Meter Removal): Not Used</w:t>
            </w:r>
          </w:p>
          <w:p w14:paraId="0A9E685A" w14:textId="77777777" w:rsidR="007A7C12" w:rsidRDefault="003C6D4F">
            <w:pPr>
              <w:adjustRightInd w:val="0"/>
              <w:ind w:right="144"/>
              <w:rPr>
                <w:szCs w:val="24"/>
              </w:rPr>
            </w:pPr>
            <w:r>
              <w:rPr>
                <w:szCs w:val="24"/>
              </w:rPr>
              <w:t>NM101 = MQ (Meter Information): Not Used</w:t>
            </w:r>
          </w:p>
          <w:p w14:paraId="7A15EDC1" w14:textId="77777777" w:rsidR="007A7C12" w:rsidRDefault="007A7C12">
            <w:pPr>
              <w:adjustRightInd w:val="0"/>
              <w:ind w:right="144"/>
              <w:rPr>
                <w:sz w:val="24"/>
                <w:szCs w:val="24"/>
              </w:rPr>
            </w:pPr>
          </w:p>
        </w:tc>
      </w:tr>
      <w:tr w:rsidR="007A7C12" w14:paraId="13A101F3" w14:textId="77777777">
        <w:tc>
          <w:tcPr>
            <w:tcW w:w="1944" w:type="dxa"/>
            <w:tcBorders>
              <w:top w:val="nil"/>
              <w:left w:val="nil"/>
              <w:bottom w:val="nil"/>
              <w:right w:val="nil"/>
            </w:tcBorders>
          </w:tcPr>
          <w:p w14:paraId="0DE564B2" w14:textId="77777777" w:rsidR="007A7C12" w:rsidRDefault="007A7C12">
            <w:pPr>
              <w:adjustRightInd w:val="0"/>
              <w:ind w:right="144"/>
              <w:rPr>
                <w:sz w:val="24"/>
                <w:szCs w:val="24"/>
              </w:rPr>
            </w:pPr>
          </w:p>
        </w:tc>
        <w:tc>
          <w:tcPr>
            <w:tcW w:w="216" w:type="dxa"/>
            <w:tcBorders>
              <w:top w:val="nil"/>
              <w:left w:val="nil"/>
              <w:bottom w:val="nil"/>
              <w:right w:val="nil"/>
            </w:tcBorders>
          </w:tcPr>
          <w:p w14:paraId="3454C826"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338F1839" w14:textId="77777777" w:rsidR="007A7C12" w:rsidRDefault="003C6D4F">
            <w:pPr>
              <w:adjustRightInd w:val="0"/>
              <w:ind w:right="144"/>
              <w:rPr>
                <w:sz w:val="24"/>
                <w:szCs w:val="24"/>
              </w:rPr>
            </w:pPr>
            <w:r>
              <w:rPr>
                <w:szCs w:val="24"/>
              </w:rPr>
              <w:t>REF~46~1298741GE</w:t>
            </w:r>
          </w:p>
        </w:tc>
      </w:tr>
    </w:tbl>
    <w:p w14:paraId="22D48672" w14:textId="77777777" w:rsidR="007A7C12" w:rsidRDefault="007A7C12">
      <w:pPr>
        <w:adjustRightInd w:val="0"/>
        <w:rPr>
          <w:szCs w:val="24"/>
        </w:rPr>
      </w:pPr>
    </w:p>
    <w:p w14:paraId="4E367B9C" w14:textId="77777777" w:rsidR="007A7C12" w:rsidRDefault="003C6D4F">
      <w:pPr>
        <w:adjustRightInd w:val="0"/>
        <w:jc w:val="center"/>
        <w:rPr>
          <w:b/>
          <w:szCs w:val="24"/>
        </w:rPr>
      </w:pPr>
      <w:r>
        <w:rPr>
          <w:b/>
          <w:szCs w:val="24"/>
        </w:rPr>
        <w:t>Data Element Summary</w:t>
      </w:r>
    </w:p>
    <w:p w14:paraId="1B30F25B"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FCE4900"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A7C12" w14:paraId="5CD778BC" w14:textId="77777777">
        <w:tc>
          <w:tcPr>
            <w:tcW w:w="1007" w:type="dxa"/>
            <w:tcBorders>
              <w:top w:val="nil"/>
              <w:left w:val="nil"/>
              <w:bottom w:val="nil"/>
              <w:right w:val="nil"/>
            </w:tcBorders>
          </w:tcPr>
          <w:p w14:paraId="67D36AD3"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B61B16"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4939ED30"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E4D2E3E"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1F3D845"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02BC7715"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133113F6" w14:textId="77777777" w:rsidR="007A7C12" w:rsidRDefault="003C6D4F">
            <w:pPr>
              <w:adjustRightInd w:val="0"/>
              <w:ind w:right="144"/>
              <w:rPr>
                <w:sz w:val="24"/>
                <w:szCs w:val="24"/>
              </w:rPr>
            </w:pPr>
            <w:r>
              <w:rPr>
                <w:b/>
                <w:szCs w:val="24"/>
              </w:rPr>
              <w:t>ID 2/3</w:t>
            </w:r>
          </w:p>
        </w:tc>
      </w:tr>
      <w:tr w:rsidR="007A7C12" w14:paraId="294DFEE4" w14:textId="77777777">
        <w:trPr>
          <w:gridAfter w:val="1"/>
          <w:wAfter w:w="330" w:type="dxa"/>
        </w:trPr>
        <w:tc>
          <w:tcPr>
            <w:tcW w:w="2980" w:type="dxa"/>
            <w:gridSpan w:val="3"/>
            <w:tcBorders>
              <w:top w:val="nil"/>
              <w:left w:val="nil"/>
              <w:bottom w:val="nil"/>
              <w:right w:val="nil"/>
            </w:tcBorders>
          </w:tcPr>
          <w:p w14:paraId="513FBB9A"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150CDB83" w14:textId="77777777" w:rsidR="007A7C12" w:rsidRDefault="003C6D4F">
            <w:pPr>
              <w:adjustRightInd w:val="0"/>
              <w:ind w:right="144"/>
              <w:rPr>
                <w:sz w:val="24"/>
                <w:szCs w:val="24"/>
              </w:rPr>
            </w:pPr>
            <w:r>
              <w:rPr>
                <w:szCs w:val="24"/>
              </w:rPr>
              <w:t>Code qualifying the Reference Identification</w:t>
            </w:r>
          </w:p>
        </w:tc>
      </w:tr>
      <w:tr w:rsidR="007A7C12" w14:paraId="6189E4FD" w14:textId="77777777">
        <w:trPr>
          <w:gridAfter w:val="1"/>
          <w:wAfter w:w="331" w:type="dxa"/>
        </w:trPr>
        <w:tc>
          <w:tcPr>
            <w:tcW w:w="3168" w:type="dxa"/>
            <w:gridSpan w:val="4"/>
            <w:tcBorders>
              <w:top w:val="nil"/>
              <w:left w:val="nil"/>
              <w:bottom w:val="nil"/>
              <w:right w:val="nil"/>
            </w:tcBorders>
          </w:tcPr>
          <w:p w14:paraId="3038438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9844013" w14:textId="77777777" w:rsidR="007A7C12" w:rsidRDefault="003C6D4F">
            <w:pPr>
              <w:adjustRightInd w:val="0"/>
              <w:ind w:right="144"/>
              <w:rPr>
                <w:sz w:val="24"/>
                <w:szCs w:val="24"/>
              </w:rPr>
            </w:pPr>
            <w:r>
              <w:rPr>
                <w:szCs w:val="24"/>
              </w:rPr>
              <w:t>46</w:t>
            </w:r>
          </w:p>
        </w:tc>
        <w:tc>
          <w:tcPr>
            <w:tcW w:w="144" w:type="dxa"/>
            <w:tcBorders>
              <w:top w:val="nil"/>
              <w:left w:val="nil"/>
              <w:bottom w:val="nil"/>
              <w:right w:val="nil"/>
            </w:tcBorders>
          </w:tcPr>
          <w:p w14:paraId="619B2085"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173B85D4" w14:textId="77777777" w:rsidR="007A7C12" w:rsidRDefault="003C6D4F">
            <w:pPr>
              <w:adjustRightInd w:val="0"/>
              <w:ind w:right="144"/>
              <w:rPr>
                <w:sz w:val="24"/>
                <w:szCs w:val="24"/>
              </w:rPr>
            </w:pPr>
            <w:r>
              <w:rPr>
                <w:szCs w:val="24"/>
              </w:rPr>
              <w:t>Old Meter Number</w:t>
            </w:r>
          </w:p>
        </w:tc>
      </w:tr>
      <w:tr w:rsidR="007A7C12" w14:paraId="4B9190B1" w14:textId="77777777">
        <w:tc>
          <w:tcPr>
            <w:tcW w:w="1007" w:type="dxa"/>
            <w:tcBorders>
              <w:top w:val="nil"/>
              <w:left w:val="nil"/>
              <w:bottom w:val="nil"/>
              <w:right w:val="nil"/>
            </w:tcBorders>
          </w:tcPr>
          <w:p w14:paraId="0222A8FD"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06B994AE"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1889957B"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13857FA"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9940DA4"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5FDC1987"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19CC3ECA" w14:textId="77777777" w:rsidR="007A7C12" w:rsidRDefault="003C6D4F">
            <w:pPr>
              <w:adjustRightInd w:val="0"/>
              <w:ind w:right="144"/>
              <w:rPr>
                <w:sz w:val="24"/>
                <w:szCs w:val="24"/>
              </w:rPr>
            </w:pPr>
            <w:r>
              <w:rPr>
                <w:b/>
                <w:szCs w:val="24"/>
              </w:rPr>
              <w:t>AN 1/30</w:t>
            </w:r>
          </w:p>
        </w:tc>
      </w:tr>
      <w:tr w:rsidR="007A7C12" w14:paraId="6B672627" w14:textId="77777777">
        <w:trPr>
          <w:gridAfter w:val="1"/>
          <w:wAfter w:w="330" w:type="dxa"/>
        </w:trPr>
        <w:tc>
          <w:tcPr>
            <w:tcW w:w="2980" w:type="dxa"/>
            <w:gridSpan w:val="3"/>
            <w:tcBorders>
              <w:top w:val="nil"/>
              <w:left w:val="nil"/>
              <w:bottom w:val="nil"/>
              <w:right w:val="nil"/>
            </w:tcBorders>
          </w:tcPr>
          <w:p w14:paraId="2A68B0D1"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0D540597"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69B4B06F" w14:textId="77777777">
        <w:trPr>
          <w:gridAfter w:val="1"/>
          <w:wAfter w:w="330" w:type="dxa"/>
        </w:trPr>
        <w:tc>
          <w:tcPr>
            <w:tcW w:w="2980" w:type="dxa"/>
            <w:gridSpan w:val="3"/>
            <w:tcBorders>
              <w:top w:val="nil"/>
              <w:left w:val="nil"/>
              <w:bottom w:val="nil"/>
              <w:right w:val="nil"/>
            </w:tcBorders>
          </w:tcPr>
          <w:p w14:paraId="6F2F9E20" w14:textId="77777777" w:rsidR="007A7C12" w:rsidRDefault="007A7C12">
            <w:pPr>
              <w:adjustRightInd w:val="0"/>
              <w:ind w:right="144"/>
              <w:rPr>
                <w:sz w:val="24"/>
                <w:szCs w:val="24"/>
              </w:rPr>
            </w:pPr>
          </w:p>
        </w:tc>
        <w:tc>
          <w:tcPr>
            <w:tcW w:w="6523" w:type="dxa"/>
            <w:gridSpan w:val="7"/>
            <w:tcBorders>
              <w:top w:val="nil"/>
              <w:left w:val="nil"/>
              <w:bottom w:val="nil"/>
              <w:right w:val="nil"/>
            </w:tcBorders>
            <w:shd w:val="pct20" w:color="auto" w:fill="auto"/>
          </w:tcPr>
          <w:p w14:paraId="10D22A7D" w14:textId="77777777" w:rsidR="007A7C12" w:rsidRDefault="003C6D4F">
            <w:pPr>
              <w:adjustRightInd w:val="0"/>
              <w:ind w:right="144"/>
              <w:rPr>
                <w:sz w:val="24"/>
                <w:szCs w:val="24"/>
              </w:rPr>
            </w:pPr>
            <w:r>
              <w:rPr>
                <w:szCs w:val="24"/>
              </w:rPr>
              <w:t>Old Meter Number</w:t>
            </w:r>
          </w:p>
        </w:tc>
      </w:tr>
    </w:tbl>
    <w:p w14:paraId="53E186E9" w14:textId="77777777" w:rsidR="007A7C12" w:rsidRDefault="003C6D4F">
      <w:pPr>
        <w:tabs>
          <w:tab w:val="right" w:pos="1800"/>
          <w:tab w:val="left" w:pos="2160"/>
        </w:tabs>
        <w:adjustRightInd w:val="0"/>
        <w:ind w:left="2160" w:hanging="2160"/>
        <w:rPr>
          <w:b/>
          <w:szCs w:val="24"/>
        </w:rPr>
      </w:pPr>
      <w:r>
        <w:rPr>
          <w:szCs w:val="24"/>
        </w:rPr>
        <w:br w:type="page"/>
      </w:r>
      <w:bookmarkStart w:id="150" w:name="book28"/>
      <w:bookmarkEnd w:id="150"/>
      <w:r>
        <w:rPr>
          <w:b/>
          <w:szCs w:val="24"/>
        </w:rPr>
        <w:lastRenderedPageBreak/>
        <w:tab/>
        <w:t>Segment:</w:t>
      </w:r>
      <w:r>
        <w:rPr>
          <w:b/>
          <w:szCs w:val="24"/>
        </w:rPr>
        <w:tab/>
      </w:r>
      <w:r>
        <w:rPr>
          <w:b/>
          <w:sz w:val="40"/>
          <w:szCs w:val="24"/>
        </w:rPr>
        <w:t xml:space="preserve">REF </w:t>
      </w:r>
      <w:r>
        <w:rPr>
          <w:b/>
          <w:szCs w:val="24"/>
        </w:rPr>
        <w:t>Reference Identification (Meter Multiplier)</w:t>
      </w:r>
    </w:p>
    <w:p w14:paraId="0E018AC4"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C3526D1"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E1F00CF"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66ED9CC"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5A61D5C"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40C11961"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AF7789A"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2DA8809"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4A17DCF"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264656A"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093469D"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7B929C9C" w14:textId="77777777">
        <w:tc>
          <w:tcPr>
            <w:tcW w:w="1944" w:type="dxa"/>
            <w:tcBorders>
              <w:top w:val="nil"/>
              <w:left w:val="nil"/>
              <w:bottom w:val="nil"/>
              <w:right w:val="nil"/>
            </w:tcBorders>
          </w:tcPr>
          <w:p w14:paraId="2D08A3DE"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3F834348"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29B8F903" w14:textId="77777777" w:rsidR="007A7C12" w:rsidRDefault="003C6D4F">
            <w:pPr>
              <w:adjustRightInd w:val="0"/>
              <w:ind w:right="144"/>
              <w:rPr>
                <w:szCs w:val="24"/>
              </w:rPr>
            </w:pPr>
            <w:r>
              <w:rPr>
                <w:szCs w:val="24"/>
              </w:rPr>
              <w:t>There will be one REF~4P segment for each Meter Type, creating the potential for more than one REF~4P segment per NM1 Loop.</w:t>
            </w:r>
          </w:p>
          <w:p w14:paraId="3835ADC6" w14:textId="77777777" w:rsidR="007A7C12" w:rsidRDefault="007A7C12">
            <w:pPr>
              <w:adjustRightInd w:val="0"/>
              <w:ind w:right="144"/>
              <w:rPr>
                <w:szCs w:val="24"/>
              </w:rPr>
            </w:pPr>
          </w:p>
          <w:p w14:paraId="7E585BEB" w14:textId="77777777" w:rsidR="007A7C12" w:rsidRDefault="003C6D4F">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1ECB4228" w14:textId="77777777" w:rsidR="007A7C12" w:rsidRDefault="007A7C12">
            <w:pPr>
              <w:adjustRightInd w:val="0"/>
              <w:ind w:right="144"/>
              <w:rPr>
                <w:szCs w:val="24"/>
              </w:rPr>
            </w:pPr>
          </w:p>
          <w:p w14:paraId="76B5AEB4" w14:textId="77777777" w:rsidR="007A7C12" w:rsidRDefault="003C6D4F">
            <w:pPr>
              <w:adjustRightInd w:val="0"/>
              <w:ind w:right="144"/>
              <w:rPr>
                <w:szCs w:val="24"/>
              </w:rPr>
            </w:pPr>
            <w:r>
              <w:rPr>
                <w:szCs w:val="24"/>
              </w:rPr>
              <w:t xml:space="preserve">   NM1~MQ~3~~~~~~32~1234568MG</w:t>
            </w:r>
          </w:p>
          <w:p w14:paraId="32FC15BE" w14:textId="77777777" w:rsidR="007A7C12" w:rsidRDefault="003C6D4F">
            <w:pPr>
              <w:adjustRightInd w:val="0"/>
              <w:ind w:right="144"/>
              <w:rPr>
                <w:szCs w:val="24"/>
              </w:rPr>
            </w:pPr>
            <w:r>
              <w:rPr>
                <w:szCs w:val="24"/>
              </w:rPr>
              <w:t xml:space="preserve">   REF~MT~COMBO</w:t>
            </w:r>
          </w:p>
          <w:p w14:paraId="0BDAF8A9" w14:textId="77777777" w:rsidR="007A7C12" w:rsidRDefault="003C6D4F">
            <w:pPr>
              <w:adjustRightInd w:val="0"/>
              <w:ind w:right="144"/>
              <w:rPr>
                <w:szCs w:val="24"/>
              </w:rPr>
            </w:pPr>
            <w:r>
              <w:rPr>
                <w:szCs w:val="24"/>
              </w:rPr>
              <w:t xml:space="preserve">   REF~4P~1200~K1015~TU^41</w:t>
            </w:r>
          </w:p>
          <w:p w14:paraId="6A822EAE" w14:textId="77777777" w:rsidR="007A7C12" w:rsidRDefault="003C6D4F">
            <w:pPr>
              <w:adjustRightInd w:val="0"/>
              <w:ind w:right="144"/>
              <w:rPr>
                <w:szCs w:val="24"/>
              </w:rPr>
            </w:pPr>
            <w:r>
              <w:rPr>
                <w:szCs w:val="24"/>
              </w:rPr>
              <w:t xml:space="preserve">   REF~4P~1~KH015~TU^41</w:t>
            </w:r>
          </w:p>
          <w:p w14:paraId="1F45A766" w14:textId="77777777" w:rsidR="007A7C12" w:rsidRDefault="007A7C12">
            <w:pPr>
              <w:adjustRightInd w:val="0"/>
              <w:ind w:right="144"/>
              <w:rPr>
                <w:szCs w:val="24"/>
              </w:rPr>
            </w:pPr>
          </w:p>
          <w:p w14:paraId="4E33B3E5" w14:textId="77777777" w:rsidR="007A7C12" w:rsidRDefault="003C6D4F">
            <w:pPr>
              <w:adjustRightInd w:val="0"/>
              <w:ind w:right="144"/>
              <w:rPr>
                <w:szCs w:val="24"/>
              </w:rPr>
            </w:pPr>
            <w:r>
              <w:rPr>
                <w:szCs w:val="24"/>
              </w:rPr>
              <w:t>Note:  Format of the multiplier could be in the form of a fraction (</w:t>
            </w:r>
            <w:proofErr w:type="gramStart"/>
            <w:r>
              <w:rPr>
                <w:szCs w:val="24"/>
              </w:rPr>
              <w:t>e.g.</w:t>
            </w:r>
            <w:proofErr w:type="gramEnd"/>
            <w:r>
              <w:rPr>
                <w:szCs w:val="24"/>
              </w:rPr>
              <w:t xml:space="preserve"> 48.78432)</w:t>
            </w:r>
          </w:p>
          <w:p w14:paraId="308928BE" w14:textId="77777777" w:rsidR="007A7C12" w:rsidRDefault="007A7C12">
            <w:pPr>
              <w:adjustRightInd w:val="0"/>
              <w:ind w:right="144"/>
              <w:rPr>
                <w:szCs w:val="24"/>
              </w:rPr>
            </w:pPr>
          </w:p>
          <w:p w14:paraId="18ECBE9E" w14:textId="77777777" w:rsidR="007A7C12" w:rsidRDefault="003C6D4F">
            <w:pPr>
              <w:adjustRightInd w:val="0"/>
              <w:ind w:right="144"/>
              <w:rPr>
                <w:szCs w:val="24"/>
              </w:rPr>
            </w:pPr>
            <w:r>
              <w:rPr>
                <w:szCs w:val="24"/>
              </w:rPr>
              <w:t xml:space="preserve">Also note that since the Meter Multiplier is required for each Time of Use, this segment is also used to determine which Time of Use will be sent on the 867 </w:t>
            </w:r>
            <w:proofErr w:type="gramStart"/>
            <w:r>
              <w:rPr>
                <w:szCs w:val="24"/>
              </w:rPr>
              <w:t>transaction</w:t>
            </w:r>
            <w:proofErr w:type="gramEnd"/>
            <w:r>
              <w:rPr>
                <w:szCs w:val="24"/>
              </w:rPr>
              <w:t>.</w:t>
            </w:r>
          </w:p>
          <w:p w14:paraId="4D5972B6" w14:textId="77777777" w:rsidR="007A7C12" w:rsidRDefault="007A7C12">
            <w:pPr>
              <w:adjustRightInd w:val="0"/>
              <w:ind w:right="144"/>
              <w:rPr>
                <w:sz w:val="24"/>
                <w:szCs w:val="24"/>
              </w:rPr>
            </w:pPr>
          </w:p>
        </w:tc>
      </w:tr>
      <w:tr w:rsidR="007A7C12" w14:paraId="32FDDBCC" w14:textId="77777777">
        <w:tc>
          <w:tcPr>
            <w:tcW w:w="1944" w:type="dxa"/>
            <w:tcBorders>
              <w:top w:val="nil"/>
              <w:left w:val="nil"/>
              <w:bottom w:val="nil"/>
              <w:right w:val="nil"/>
            </w:tcBorders>
          </w:tcPr>
          <w:p w14:paraId="428F0D79" w14:textId="77777777" w:rsidR="007A7C12" w:rsidRDefault="007A7C12">
            <w:pPr>
              <w:adjustRightInd w:val="0"/>
              <w:ind w:right="144"/>
              <w:rPr>
                <w:sz w:val="24"/>
                <w:szCs w:val="24"/>
              </w:rPr>
            </w:pPr>
          </w:p>
        </w:tc>
        <w:tc>
          <w:tcPr>
            <w:tcW w:w="216" w:type="dxa"/>
            <w:tcBorders>
              <w:top w:val="nil"/>
              <w:left w:val="nil"/>
              <w:bottom w:val="nil"/>
              <w:right w:val="nil"/>
            </w:tcBorders>
          </w:tcPr>
          <w:p w14:paraId="0504BE17"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21FD37BF" w14:textId="77777777" w:rsidR="007A7C12" w:rsidRDefault="003C6D4F">
            <w:pPr>
              <w:adjustRightInd w:val="0"/>
              <w:ind w:right="144"/>
              <w:rPr>
                <w:szCs w:val="24"/>
              </w:rPr>
            </w:pPr>
            <w:r>
              <w:rPr>
                <w:szCs w:val="24"/>
              </w:rPr>
              <w:t>Create ESI ID Request: Not Used</w:t>
            </w:r>
          </w:p>
          <w:p w14:paraId="0A50677E" w14:textId="77777777" w:rsidR="007A7C12" w:rsidRDefault="003C6D4F">
            <w:pPr>
              <w:adjustRightInd w:val="0"/>
              <w:ind w:right="144"/>
              <w:rPr>
                <w:szCs w:val="24"/>
              </w:rPr>
            </w:pPr>
            <w:r>
              <w:rPr>
                <w:szCs w:val="24"/>
              </w:rPr>
              <w:t>Change ESI ID Information Request: Required if changing this item</w:t>
            </w:r>
          </w:p>
          <w:p w14:paraId="499EFCBA" w14:textId="77777777" w:rsidR="007A7C12" w:rsidRDefault="003C6D4F">
            <w:pPr>
              <w:adjustRightInd w:val="0"/>
              <w:ind w:right="144"/>
              <w:rPr>
                <w:szCs w:val="24"/>
              </w:rPr>
            </w:pPr>
            <w:r>
              <w:rPr>
                <w:szCs w:val="24"/>
              </w:rPr>
              <w:t>Retire ESI ID Request: Not Used</w:t>
            </w:r>
          </w:p>
          <w:p w14:paraId="73524EFF" w14:textId="77777777" w:rsidR="007A7C12" w:rsidRDefault="007A7C12">
            <w:pPr>
              <w:adjustRightInd w:val="0"/>
              <w:ind w:right="144"/>
              <w:rPr>
                <w:szCs w:val="24"/>
              </w:rPr>
            </w:pPr>
          </w:p>
          <w:p w14:paraId="37AD8E43" w14:textId="77777777" w:rsidR="007A7C12" w:rsidRDefault="003C6D4F">
            <w:pPr>
              <w:adjustRightInd w:val="0"/>
              <w:ind w:right="144"/>
              <w:rPr>
                <w:szCs w:val="24"/>
              </w:rPr>
            </w:pPr>
            <w:r>
              <w:rPr>
                <w:szCs w:val="24"/>
              </w:rPr>
              <w:t>NM101 = MA (Meter Addition): Required</w:t>
            </w:r>
          </w:p>
          <w:p w14:paraId="18378379" w14:textId="77777777" w:rsidR="007A7C12" w:rsidRDefault="007A7C12">
            <w:pPr>
              <w:adjustRightInd w:val="0"/>
              <w:ind w:right="144"/>
              <w:rPr>
                <w:szCs w:val="24"/>
              </w:rPr>
            </w:pPr>
          </w:p>
          <w:p w14:paraId="24BB7859" w14:textId="77777777" w:rsidR="007A7C12" w:rsidRDefault="003C6D4F">
            <w:pPr>
              <w:adjustRightInd w:val="0"/>
              <w:ind w:right="144"/>
              <w:rPr>
                <w:szCs w:val="24"/>
              </w:rPr>
            </w:pPr>
            <w:r>
              <w:rPr>
                <w:szCs w:val="24"/>
              </w:rPr>
              <w:t>NM101 = MX (Meter Exchange): Optional</w:t>
            </w:r>
          </w:p>
          <w:p w14:paraId="4704BB6F" w14:textId="77777777" w:rsidR="007A7C12" w:rsidRDefault="003C6D4F">
            <w:pPr>
              <w:adjustRightInd w:val="0"/>
              <w:ind w:right="144"/>
              <w:rPr>
                <w:szCs w:val="24"/>
              </w:rPr>
            </w:pPr>
            <w:r>
              <w:rPr>
                <w:szCs w:val="24"/>
              </w:rPr>
              <w:t xml:space="preserve">      REF~4P Required when changing the Meter Multiplier (REF~TD~REF4P)</w:t>
            </w:r>
          </w:p>
          <w:p w14:paraId="1B9767A5" w14:textId="518F22D3" w:rsidR="007A7C12" w:rsidRDefault="003C6D4F">
            <w:pPr>
              <w:adjustRightInd w:val="0"/>
              <w:ind w:right="144"/>
              <w:rPr>
                <w:szCs w:val="24"/>
              </w:rPr>
            </w:pPr>
            <w:r>
              <w:rPr>
                <w:szCs w:val="24"/>
              </w:rPr>
              <w:t xml:space="preserve">      REF~4P NOT Required when NM108 = '93' and NM109 = 'NONE' OR </w:t>
            </w:r>
            <w:del w:id="151" w:author="ERCOT" w:date="2023-03-30T15:35:00Z">
              <w:r w:rsidR="00553D15">
                <w:rPr>
                  <w:szCs w:val="24"/>
                </w:rPr>
                <w:delText>'UNMETERED'</w:delText>
              </w:r>
            </w:del>
          </w:p>
          <w:p w14:paraId="1A6FE203" w14:textId="77777777" w:rsidR="007A7C12" w:rsidRDefault="003C6D4F">
            <w:pPr>
              <w:adjustRightInd w:val="0"/>
              <w:ind w:right="144"/>
              <w:rPr>
                <w:ins w:id="152" w:author="ERCOT" w:date="2023-03-30T15:35:00Z"/>
                <w:szCs w:val="24"/>
              </w:rPr>
            </w:pPr>
            <w:ins w:id="153" w:author="ERCOT" w:date="2023-03-30T15:35:00Z">
              <w:r>
                <w:rPr>
                  <w:szCs w:val="24"/>
                </w:rPr>
                <w:t xml:space="preserve">          'UNMETERED'</w:t>
              </w:r>
            </w:ins>
          </w:p>
          <w:p w14:paraId="513E41FD" w14:textId="7B37E632" w:rsidR="007A7C12" w:rsidRDefault="003C6D4F">
            <w:pPr>
              <w:adjustRightInd w:val="0"/>
              <w:ind w:right="144"/>
              <w:rPr>
                <w:szCs w:val="24"/>
              </w:rPr>
            </w:pPr>
            <w:r>
              <w:rPr>
                <w:szCs w:val="24"/>
              </w:rPr>
              <w:t xml:space="preserve">      This segment will not be provided in the NM1 loop for UNMETERED Services</w:t>
            </w:r>
            <w:del w:id="154" w:author="ERCOT" w:date="2023-03-30T15:35:00Z">
              <w:r w:rsidR="00553D15">
                <w:rPr>
                  <w:szCs w:val="24"/>
                </w:rPr>
                <w:delText>.</w:delText>
              </w:r>
            </w:del>
          </w:p>
          <w:p w14:paraId="5C7669E4" w14:textId="77777777" w:rsidR="007A7C12" w:rsidRDefault="007A7C12">
            <w:pPr>
              <w:adjustRightInd w:val="0"/>
              <w:ind w:right="144"/>
              <w:rPr>
                <w:szCs w:val="24"/>
              </w:rPr>
            </w:pPr>
          </w:p>
          <w:p w14:paraId="45C927A5" w14:textId="77777777" w:rsidR="007A7C12" w:rsidRDefault="003C6D4F">
            <w:pPr>
              <w:adjustRightInd w:val="0"/>
              <w:ind w:right="144"/>
              <w:rPr>
                <w:szCs w:val="24"/>
              </w:rPr>
            </w:pPr>
            <w:r>
              <w:rPr>
                <w:szCs w:val="24"/>
              </w:rPr>
              <w:t>NM101 = MR (Meter Removal): Not Used</w:t>
            </w:r>
          </w:p>
          <w:p w14:paraId="5102BA49" w14:textId="77777777" w:rsidR="007A7C12" w:rsidRDefault="007A7C12">
            <w:pPr>
              <w:adjustRightInd w:val="0"/>
              <w:ind w:right="144"/>
              <w:rPr>
                <w:szCs w:val="24"/>
              </w:rPr>
            </w:pPr>
          </w:p>
          <w:p w14:paraId="70B15816" w14:textId="77777777" w:rsidR="007A7C12" w:rsidRDefault="003C6D4F">
            <w:pPr>
              <w:adjustRightInd w:val="0"/>
              <w:ind w:right="144"/>
              <w:rPr>
                <w:szCs w:val="24"/>
              </w:rPr>
            </w:pPr>
            <w:r>
              <w:rPr>
                <w:szCs w:val="24"/>
              </w:rPr>
              <w:t>NM101 = MQ (Meter Information): Optional</w:t>
            </w:r>
          </w:p>
          <w:p w14:paraId="5E8D2E77" w14:textId="77777777" w:rsidR="007A7C12" w:rsidRDefault="003C6D4F">
            <w:pPr>
              <w:adjustRightInd w:val="0"/>
              <w:ind w:right="144"/>
              <w:rPr>
                <w:ins w:id="155" w:author="ERCOT" w:date="2023-03-30T15:35:00Z"/>
                <w:szCs w:val="24"/>
              </w:rPr>
            </w:pPr>
            <w:r>
              <w:rPr>
                <w:szCs w:val="24"/>
              </w:rPr>
              <w:t xml:space="preserve">      REF~4P Required when changing the Load Profile (REF~TD~REFLO) and Meter</w:t>
            </w:r>
          </w:p>
          <w:p w14:paraId="693C696A" w14:textId="77777777" w:rsidR="007A7C12" w:rsidRDefault="003C6D4F">
            <w:pPr>
              <w:adjustRightInd w:val="0"/>
              <w:ind w:right="144"/>
              <w:rPr>
                <w:szCs w:val="24"/>
              </w:rPr>
            </w:pPr>
            <w:ins w:id="156" w:author="ERCOT" w:date="2023-03-30T15:35:00Z">
              <w:r>
                <w:rPr>
                  <w:szCs w:val="24"/>
                </w:rPr>
                <w:t xml:space="preserve">         </w:t>
              </w:r>
            </w:ins>
            <w:r>
              <w:rPr>
                <w:szCs w:val="24"/>
              </w:rPr>
              <w:t xml:space="preserve"> Information is known (NM108 = 32 and NM109 = 123456789 (Meter Number)).</w:t>
            </w:r>
          </w:p>
          <w:p w14:paraId="4DA4EDB6" w14:textId="77777777" w:rsidR="007A7C12" w:rsidRDefault="007A7C12">
            <w:pPr>
              <w:adjustRightInd w:val="0"/>
              <w:ind w:right="144"/>
              <w:rPr>
                <w:szCs w:val="24"/>
              </w:rPr>
            </w:pPr>
          </w:p>
          <w:p w14:paraId="4B402FAA" w14:textId="77777777" w:rsidR="007A7C12" w:rsidRDefault="003C6D4F">
            <w:pPr>
              <w:adjustRightInd w:val="0"/>
              <w:ind w:right="144"/>
              <w:rPr>
                <w:szCs w:val="24"/>
              </w:rPr>
            </w:pPr>
            <w:r>
              <w:rPr>
                <w:szCs w:val="24"/>
              </w:rPr>
              <w:t>Required when changing the Meter Multiplier (REF~TD~REF4P).</w:t>
            </w:r>
          </w:p>
          <w:p w14:paraId="787170B6" w14:textId="77777777" w:rsidR="007A7C12" w:rsidRDefault="007A7C12">
            <w:pPr>
              <w:adjustRightInd w:val="0"/>
              <w:ind w:right="144"/>
              <w:rPr>
                <w:sz w:val="24"/>
                <w:szCs w:val="24"/>
              </w:rPr>
            </w:pPr>
          </w:p>
        </w:tc>
      </w:tr>
      <w:tr w:rsidR="007A7C12" w14:paraId="6517024C" w14:textId="77777777">
        <w:tc>
          <w:tcPr>
            <w:tcW w:w="1944" w:type="dxa"/>
            <w:tcBorders>
              <w:top w:val="nil"/>
              <w:left w:val="nil"/>
              <w:bottom w:val="nil"/>
              <w:right w:val="nil"/>
            </w:tcBorders>
          </w:tcPr>
          <w:p w14:paraId="4FE5E751" w14:textId="77777777" w:rsidR="007A7C12" w:rsidRDefault="007A7C12">
            <w:pPr>
              <w:adjustRightInd w:val="0"/>
              <w:ind w:right="144"/>
              <w:rPr>
                <w:sz w:val="24"/>
                <w:szCs w:val="24"/>
              </w:rPr>
            </w:pPr>
          </w:p>
        </w:tc>
        <w:tc>
          <w:tcPr>
            <w:tcW w:w="216" w:type="dxa"/>
            <w:tcBorders>
              <w:top w:val="nil"/>
              <w:left w:val="nil"/>
              <w:bottom w:val="nil"/>
              <w:right w:val="nil"/>
            </w:tcBorders>
          </w:tcPr>
          <w:p w14:paraId="41E7EFD5"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79E89D4F" w14:textId="77777777" w:rsidR="007A7C12" w:rsidRDefault="003C6D4F">
            <w:pPr>
              <w:adjustRightInd w:val="0"/>
              <w:ind w:right="144"/>
              <w:rPr>
                <w:szCs w:val="24"/>
              </w:rPr>
            </w:pPr>
            <w:r>
              <w:rPr>
                <w:szCs w:val="24"/>
              </w:rPr>
              <w:t>REF~4P~10~KHMON~TU^41</w:t>
            </w:r>
          </w:p>
          <w:p w14:paraId="6BE7E538" w14:textId="77777777" w:rsidR="007A7C12" w:rsidRDefault="003C6D4F">
            <w:pPr>
              <w:adjustRightInd w:val="0"/>
              <w:ind w:right="144"/>
              <w:rPr>
                <w:szCs w:val="24"/>
              </w:rPr>
            </w:pPr>
            <w:r>
              <w:rPr>
                <w:szCs w:val="24"/>
              </w:rPr>
              <w:t>REF~4P~1~K1MON~TU^41</w:t>
            </w:r>
          </w:p>
          <w:p w14:paraId="3A51898F" w14:textId="77777777" w:rsidR="007A7C12" w:rsidRDefault="003C6D4F">
            <w:pPr>
              <w:adjustRightInd w:val="0"/>
              <w:ind w:right="144"/>
              <w:rPr>
                <w:sz w:val="24"/>
                <w:szCs w:val="24"/>
              </w:rPr>
            </w:pPr>
            <w:r>
              <w:rPr>
                <w:szCs w:val="24"/>
              </w:rPr>
              <w:t>REF~4P~1.5~K1MON~TU^41</w:t>
            </w:r>
          </w:p>
        </w:tc>
      </w:tr>
    </w:tbl>
    <w:p w14:paraId="3EC00529" w14:textId="77777777" w:rsidR="007A7C12" w:rsidRDefault="007A7C12">
      <w:pPr>
        <w:adjustRightInd w:val="0"/>
        <w:rPr>
          <w:szCs w:val="24"/>
        </w:rPr>
      </w:pPr>
    </w:p>
    <w:p w14:paraId="6792D0C8" w14:textId="77777777" w:rsidR="007A7C12" w:rsidRDefault="003C6D4F">
      <w:pPr>
        <w:adjustRightInd w:val="0"/>
        <w:jc w:val="center"/>
        <w:rPr>
          <w:b/>
          <w:szCs w:val="24"/>
        </w:rPr>
      </w:pPr>
      <w:r>
        <w:rPr>
          <w:b/>
          <w:szCs w:val="24"/>
        </w:rPr>
        <w:t>Data Element Summary</w:t>
      </w:r>
    </w:p>
    <w:p w14:paraId="06606F29"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C953DF4"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16C5213D" w14:textId="77777777">
        <w:tc>
          <w:tcPr>
            <w:tcW w:w="1007" w:type="dxa"/>
            <w:tcBorders>
              <w:top w:val="nil"/>
              <w:left w:val="nil"/>
              <w:bottom w:val="nil"/>
              <w:right w:val="nil"/>
            </w:tcBorders>
          </w:tcPr>
          <w:p w14:paraId="44768D1C"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1310525A"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7433FEBD"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9C093C5"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BF1B0D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42197AB3"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684FC04" w14:textId="77777777" w:rsidR="007A7C12" w:rsidRDefault="003C6D4F">
            <w:pPr>
              <w:adjustRightInd w:val="0"/>
              <w:ind w:right="144"/>
              <w:rPr>
                <w:sz w:val="24"/>
                <w:szCs w:val="24"/>
              </w:rPr>
            </w:pPr>
            <w:r>
              <w:rPr>
                <w:b/>
                <w:szCs w:val="24"/>
              </w:rPr>
              <w:t>ID 2/3</w:t>
            </w:r>
          </w:p>
        </w:tc>
      </w:tr>
      <w:tr w:rsidR="007A7C12" w14:paraId="7453BBEA" w14:textId="77777777">
        <w:trPr>
          <w:gridAfter w:val="1"/>
          <w:wAfter w:w="330" w:type="dxa"/>
        </w:trPr>
        <w:tc>
          <w:tcPr>
            <w:tcW w:w="2980" w:type="dxa"/>
            <w:gridSpan w:val="3"/>
            <w:tcBorders>
              <w:top w:val="nil"/>
              <w:left w:val="nil"/>
              <w:bottom w:val="nil"/>
              <w:right w:val="nil"/>
            </w:tcBorders>
          </w:tcPr>
          <w:p w14:paraId="2398D756"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989BE3B" w14:textId="77777777" w:rsidR="007A7C12" w:rsidRDefault="003C6D4F">
            <w:pPr>
              <w:adjustRightInd w:val="0"/>
              <w:ind w:right="144"/>
              <w:rPr>
                <w:sz w:val="24"/>
                <w:szCs w:val="24"/>
              </w:rPr>
            </w:pPr>
            <w:r>
              <w:rPr>
                <w:szCs w:val="24"/>
              </w:rPr>
              <w:t>Code qualifying the Reference Identification</w:t>
            </w:r>
          </w:p>
        </w:tc>
      </w:tr>
      <w:tr w:rsidR="007A7C12" w14:paraId="69CC3D02" w14:textId="77777777">
        <w:trPr>
          <w:gridAfter w:val="1"/>
          <w:wAfter w:w="331" w:type="dxa"/>
        </w:trPr>
        <w:tc>
          <w:tcPr>
            <w:tcW w:w="3168" w:type="dxa"/>
            <w:gridSpan w:val="4"/>
            <w:tcBorders>
              <w:top w:val="nil"/>
              <w:left w:val="nil"/>
              <w:bottom w:val="nil"/>
              <w:right w:val="nil"/>
            </w:tcBorders>
          </w:tcPr>
          <w:p w14:paraId="4B5D021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A25C60E" w14:textId="77777777" w:rsidR="007A7C12" w:rsidRDefault="003C6D4F">
            <w:pPr>
              <w:adjustRightInd w:val="0"/>
              <w:ind w:right="144"/>
              <w:rPr>
                <w:sz w:val="24"/>
                <w:szCs w:val="24"/>
              </w:rPr>
            </w:pPr>
            <w:r>
              <w:rPr>
                <w:szCs w:val="24"/>
              </w:rPr>
              <w:t>4P</w:t>
            </w:r>
          </w:p>
        </w:tc>
        <w:tc>
          <w:tcPr>
            <w:tcW w:w="144" w:type="dxa"/>
            <w:tcBorders>
              <w:top w:val="nil"/>
              <w:left w:val="nil"/>
              <w:bottom w:val="nil"/>
              <w:right w:val="nil"/>
            </w:tcBorders>
          </w:tcPr>
          <w:p w14:paraId="262BEC8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E1E41B8" w14:textId="77777777" w:rsidR="007A7C12" w:rsidRDefault="003C6D4F">
            <w:pPr>
              <w:adjustRightInd w:val="0"/>
              <w:ind w:right="144"/>
              <w:rPr>
                <w:sz w:val="24"/>
                <w:szCs w:val="24"/>
              </w:rPr>
            </w:pPr>
            <w:r>
              <w:rPr>
                <w:szCs w:val="24"/>
              </w:rPr>
              <w:t>Affiliation Number</w:t>
            </w:r>
          </w:p>
        </w:tc>
      </w:tr>
      <w:tr w:rsidR="007A7C12" w14:paraId="498DE755" w14:textId="77777777">
        <w:trPr>
          <w:gridAfter w:val="2"/>
          <w:wAfter w:w="473" w:type="dxa"/>
        </w:trPr>
        <w:tc>
          <w:tcPr>
            <w:tcW w:w="4680" w:type="dxa"/>
            <w:gridSpan w:val="6"/>
            <w:tcBorders>
              <w:top w:val="nil"/>
              <w:left w:val="nil"/>
              <w:bottom w:val="nil"/>
              <w:right w:val="nil"/>
            </w:tcBorders>
          </w:tcPr>
          <w:p w14:paraId="5B4D57A8"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4128B161" w14:textId="77777777" w:rsidR="007A7C12" w:rsidRDefault="003C6D4F">
            <w:pPr>
              <w:adjustRightInd w:val="0"/>
              <w:ind w:right="144"/>
              <w:rPr>
                <w:szCs w:val="24"/>
              </w:rPr>
            </w:pPr>
            <w:r>
              <w:rPr>
                <w:szCs w:val="24"/>
              </w:rPr>
              <w:t>Meter Multiplier</w:t>
            </w:r>
          </w:p>
          <w:p w14:paraId="5129BEEA" w14:textId="77777777" w:rsidR="007A7C12" w:rsidRDefault="003C6D4F">
            <w:pPr>
              <w:adjustRightInd w:val="0"/>
              <w:ind w:right="144"/>
              <w:rPr>
                <w:sz w:val="24"/>
                <w:szCs w:val="24"/>
              </w:rPr>
            </w:pPr>
            <w:r>
              <w:rPr>
                <w:szCs w:val="24"/>
              </w:rPr>
              <w:t>(Ending Reading - Beginning Reading) * Meter Multiplier = Billed Usage</w:t>
            </w:r>
          </w:p>
        </w:tc>
      </w:tr>
      <w:tr w:rsidR="007A7C12" w14:paraId="5FE15492" w14:textId="77777777">
        <w:tc>
          <w:tcPr>
            <w:tcW w:w="1007" w:type="dxa"/>
            <w:tcBorders>
              <w:top w:val="nil"/>
              <w:left w:val="nil"/>
              <w:bottom w:val="nil"/>
              <w:right w:val="nil"/>
            </w:tcBorders>
          </w:tcPr>
          <w:p w14:paraId="63F076ED"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B0F5424"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361BAE17"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EF266FE"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46618C9"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2BD189D3"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0A11CFA" w14:textId="77777777" w:rsidR="007A7C12" w:rsidRDefault="003C6D4F">
            <w:pPr>
              <w:adjustRightInd w:val="0"/>
              <w:ind w:right="144"/>
              <w:rPr>
                <w:sz w:val="24"/>
                <w:szCs w:val="24"/>
              </w:rPr>
            </w:pPr>
            <w:r>
              <w:rPr>
                <w:b/>
                <w:szCs w:val="24"/>
              </w:rPr>
              <w:t>AN 1/30</w:t>
            </w:r>
          </w:p>
        </w:tc>
      </w:tr>
      <w:tr w:rsidR="007A7C12" w14:paraId="25C8166C" w14:textId="77777777">
        <w:trPr>
          <w:gridAfter w:val="1"/>
          <w:wAfter w:w="330" w:type="dxa"/>
        </w:trPr>
        <w:tc>
          <w:tcPr>
            <w:tcW w:w="2980" w:type="dxa"/>
            <w:gridSpan w:val="3"/>
            <w:tcBorders>
              <w:top w:val="nil"/>
              <w:left w:val="nil"/>
              <w:bottom w:val="nil"/>
              <w:right w:val="nil"/>
            </w:tcBorders>
          </w:tcPr>
          <w:p w14:paraId="62765641"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0D7E70F"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63D75C01" w14:textId="77777777">
        <w:trPr>
          <w:gridAfter w:val="1"/>
          <w:wAfter w:w="330" w:type="dxa"/>
        </w:trPr>
        <w:tc>
          <w:tcPr>
            <w:tcW w:w="2980" w:type="dxa"/>
            <w:gridSpan w:val="3"/>
            <w:tcBorders>
              <w:top w:val="nil"/>
              <w:left w:val="nil"/>
              <w:bottom w:val="nil"/>
              <w:right w:val="nil"/>
            </w:tcBorders>
          </w:tcPr>
          <w:p w14:paraId="0810FD56"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0ED38664" w14:textId="77777777" w:rsidR="007A7C12" w:rsidRDefault="003C6D4F">
            <w:pPr>
              <w:adjustRightInd w:val="0"/>
              <w:ind w:right="144"/>
              <w:rPr>
                <w:sz w:val="24"/>
                <w:szCs w:val="24"/>
              </w:rPr>
            </w:pPr>
            <w:r>
              <w:rPr>
                <w:szCs w:val="24"/>
              </w:rPr>
              <w:t>Meter Multiplier</w:t>
            </w:r>
          </w:p>
        </w:tc>
      </w:tr>
      <w:tr w:rsidR="007A7C12" w14:paraId="358B07D5" w14:textId="77777777">
        <w:tc>
          <w:tcPr>
            <w:tcW w:w="1007" w:type="dxa"/>
            <w:tcBorders>
              <w:top w:val="nil"/>
              <w:left w:val="nil"/>
              <w:bottom w:val="nil"/>
              <w:right w:val="nil"/>
            </w:tcBorders>
          </w:tcPr>
          <w:p w14:paraId="57F17C9C"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6465C3D" w14:textId="77777777" w:rsidR="007A7C12" w:rsidRDefault="003C6D4F">
            <w:pPr>
              <w:adjustRightInd w:val="0"/>
              <w:ind w:right="144"/>
              <w:jc w:val="center"/>
              <w:rPr>
                <w:sz w:val="24"/>
                <w:szCs w:val="24"/>
              </w:rPr>
            </w:pPr>
            <w:r>
              <w:rPr>
                <w:b/>
                <w:szCs w:val="24"/>
              </w:rPr>
              <w:t>REF03</w:t>
            </w:r>
          </w:p>
        </w:tc>
        <w:tc>
          <w:tcPr>
            <w:tcW w:w="892" w:type="dxa"/>
            <w:tcBorders>
              <w:top w:val="nil"/>
              <w:left w:val="nil"/>
              <w:bottom w:val="nil"/>
              <w:right w:val="nil"/>
            </w:tcBorders>
          </w:tcPr>
          <w:p w14:paraId="344D7BC2" w14:textId="77777777" w:rsidR="007A7C12" w:rsidRDefault="003C6D4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1B919506" w14:textId="77777777" w:rsidR="007A7C12" w:rsidRDefault="003C6D4F">
            <w:pPr>
              <w:adjustRightInd w:val="0"/>
              <w:ind w:right="144"/>
              <w:rPr>
                <w:sz w:val="24"/>
                <w:szCs w:val="24"/>
              </w:rPr>
            </w:pPr>
            <w:r>
              <w:rPr>
                <w:b/>
                <w:szCs w:val="24"/>
              </w:rPr>
              <w:t>Description</w:t>
            </w:r>
          </w:p>
        </w:tc>
        <w:tc>
          <w:tcPr>
            <w:tcW w:w="432" w:type="dxa"/>
            <w:tcBorders>
              <w:top w:val="nil"/>
              <w:left w:val="nil"/>
              <w:bottom w:val="nil"/>
              <w:right w:val="nil"/>
            </w:tcBorders>
          </w:tcPr>
          <w:p w14:paraId="3B0ECEF6"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42268DA8"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C153B26" w14:textId="77777777" w:rsidR="007A7C12" w:rsidRDefault="003C6D4F">
            <w:pPr>
              <w:adjustRightInd w:val="0"/>
              <w:ind w:right="144"/>
              <w:rPr>
                <w:sz w:val="24"/>
                <w:szCs w:val="24"/>
              </w:rPr>
            </w:pPr>
            <w:r>
              <w:rPr>
                <w:b/>
                <w:szCs w:val="24"/>
              </w:rPr>
              <w:t>AN 1/80</w:t>
            </w:r>
          </w:p>
        </w:tc>
      </w:tr>
      <w:tr w:rsidR="007A7C12" w14:paraId="0C2B2C83" w14:textId="77777777">
        <w:trPr>
          <w:gridAfter w:val="1"/>
          <w:wAfter w:w="330" w:type="dxa"/>
        </w:trPr>
        <w:tc>
          <w:tcPr>
            <w:tcW w:w="2980" w:type="dxa"/>
            <w:gridSpan w:val="3"/>
            <w:tcBorders>
              <w:top w:val="nil"/>
              <w:left w:val="nil"/>
              <w:bottom w:val="nil"/>
              <w:right w:val="nil"/>
            </w:tcBorders>
          </w:tcPr>
          <w:p w14:paraId="31B846DA"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582F62F" w14:textId="77777777" w:rsidR="007A7C12" w:rsidRDefault="003C6D4F">
            <w:pPr>
              <w:adjustRightInd w:val="0"/>
              <w:ind w:right="144"/>
              <w:rPr>
                <w:sz w:val="24"/>
                <w:szCs w:val="24"/>
              </w:rPr>
            </w:pPr>
            <w:r>
              <w:rPr>
                <w:szCs w:val="24"/>
              </w:rPr>
              <w:t>A free-form description to clarify the related data elements and their content</w:t>
            </w:r>
          </w:p>
        </w:tc>
      </w:tr>
      <w:tr w:rsidR="007A7C12" w14:paraId="2408ADB2" w14:textId="77777777">
        <w:trPr>
          <w:gridAfter w:val="1"/>
          <w:wAfter w:w="330" w:type="dxa"/>
        </w:trPr>
        <w:tc>
          <w:tcPr>
            <w:tcW w:w="2980" w:type="dxa"/>
            <w:gridSpan w:val="3"/>
            <w:tcBorders>
              <w:top w:val="nil"/>
              <w:left w:val="nil"/>
              <w:bottom w:val="nil"/>
              <w:right w:val="nil"/>
            </w:tcBorders>
          </w:tcPr>
          <w:p w14:paraId="6F576358"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068B2B4C" w14:textId="77777777" w:rsidR="007A7C12" w:rsidRDefault="003C6D4F">
            <w:pPr>
              <w:adjustRightInd w:val="0"/>
              <w:ind w:right="144"/>
              <w:rPr>
                <w:sz w:val="24"/>
                <w:szCs w:val="24"/>
              </w:rPr>
            </w:pPr>
            <w:r>
              <w:rPr>
                <w:szCs w:val="24"/>
              </w:rPr>
              <w:t>Meter Type (see REF~MT for valid codes).  "COMBO" is not a valid code for this element.</w:t>
            </w:r>
          </w:p>
        </w:tc>
      </w:tr>
      <w:tr w:rsidR="007A7C12" w14:paraId="088F91D0" w14:textId="77777777">
        <w:tc>
          <w:tcPr>
            <w:tcW w:w="1007" w:type="dxa"/>
            <w:tcBorders>
              <w:top w:val="nil"/>
              <w:left w:val="nil"/>
              <w:bottom w:val="nil"/>
              <w:right w:val="nil"/>
            </w:tcBorders>
          </w:tcPr>
          <w:p w14:paraId="7BFC4A25"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8B56E65" w14:textId="77777777" w:rsidR="007A7C12" w:rsidRDefault="003C6D4F">
            <w:pPr>
              <w:adjustRightInd w:val="0"/>
              <w:ind w:right="144"/>
              <w:jc w:val="center"/>
              <w:rPr>
                <w:sz w:val="24"/>
                <w:szCs w:val="24"/>
              </w:rPr>
            </w:pPr>
            <w:r>
              <w:rPr>
                <w:b/>
                <w:szCs w:val="24"/>
              </w:rPr>
              <w:t>REF04</w:t>
            </w:r>
          </w:p>
        </w:tc>
        <w:tc>
          <w:tcPr>
            <w:tcW w:w="892" w:type="dxa"/>
            <w:tcBorders>
              <w:top w:val="nil"/>
              <w:left w:val="nil"/>
              <w:bottom w:val="nil"/>
              <w:right w:val="nil"/>
            </w:tcBorders>
          </w:tcPr>
          <w:p w14:paraId="0358E366" w14:textId="77777777" w:rsidR="007A7C12" w:rsidRDefault="003C6D4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04187735" w14:textId="77777777" w:rsidR="007A7C12" w:rsidRDefault="003C6D4F">
            <w:pPr>
              <w:adjustRightInd w:val="0"/>
              <w:ind w:right="144"/>
              <w:rPr>
                <w:sz w:val="24"/>
                <w:szCs w:val="24"/>
              </w:rPr>
            </w:pPr>
            <w:r>
              <w:rPr>
                <w:b/>
                <w:szCs w:val="24"/>
              </w:rPr>
              <w:t>Reference Identifier</w:t>
            </w:r>
          </w:p>
        </w:tc>
        <w:tc>
          <w:tcPr>
            <w:tcW w:w="432" w:type="dxa"/>
            <w:tcBorders>
              <w:top w:val="nil"/>
              <w:left w:val="nil"/>
              <w:bottom w:val="nil"/>
              <w:right w:val="nil"/>
            </w:tcBorders>
          </w:tcPr>
          <w:p w14:paraId="39A1D3BE"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1044EF4D"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F9D1731" w14:textId="77777777" w:rsidR="007A7C12" w:rsidRDefault="007A7C12">
            <w:pPr>
              <w:adjustRightInd w:val="0"/>
              <w:ind w:right="144"/>
              <w:rPr>
                <w:sz w:val="24"/>
                <w:szCs w:val="24"/>
              </w:rPr>
            </w:pPr>
          </w:p>
        </w:tc>
      </w:tr>
      <w:tr w:rsidR="007A7C12" w14:paraId="2598B8CC" w14:textId="77777777">
        <w:trPr>
          <w:gridAfter w:val="1"/>
          <w:wAfter w:w="330" w:type="dxa"/>
        </w:trPr>
        <w:tc>
          <w:tcPr>
            <w:tcW w:w="2980" w:type="dxa"/>
            <w:gridSpan w:val="3"/>
            <w:tcBorders>
              <w:top w:val="nil"/>
              <w:left w:val="nil"/>
              <w:bottom w:val="nil"/>
              <w:right w:val="nil"/>
            </w:tcBorders>
          </w:tcPr>
          <w:p w14:paraId="06D99855"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4B59818" w14:textId="77777777" w:rsidR="007A7C12" w:rsidRDefault="003C6D4F">
            <w:pPr>
              <w:adjustRightInd w:val="0"/>
              <w:ind w:right="144"/>
              <w:rPr>
                <w:sz w:val="24"/>
                <w:szCs w:val="24"/>
              </w:rPr>
            </w:pPr>
            <w:r>
              <w:rPr>
                <w:szCs w:val="24"/>
              </w:rPr>
              <w:t>To identify one or more reference numbers or identification numbers as specified by the Reference Qualifier</w:t>
            </w:r>
          </w:p>
        </w:tc>
      </w:tr>
      <w:tr w:rsidR="007A7C12" w14:paraId="11E8CEFF" w14:textId="77777777">
        <w:trPr>
          <w:gridAfter w:val="1"/>
          <w:wAfter w:w="330" w:type="dxa"/>
        </w:trPr>
        <w:tc>
          <w:tcPr>
            <w:tcW w:w="2980" w:type="dxa"/>
            <w:gridSpan w:val="3"/>
            <w:tcBorders>
              <w:top w:val="nil"/>
              <w:left w:val="nil"/>
              <w:bottom w:val="nil"/>
              <w:right w:val="nil"/>
            </w:tcBorders>
          </w:tcPr>
          <w:p w14:paraId="6EF6290C"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7491A160" w14:textId="77777777" w:rsidR="007A7C12" w:rsidRDefault="003C6D4F">
            <w:pPr>
              <w:adjustRightInd w:val="0"/>
              <w:ind w:right="144"/>
              <w:rPr>
                <w:sz w:val="24"/>
                <w:szCs w:val="24"/>
              </w:rPr>
            </w:pPr>
            <w:r>
              <w:rPr>
                <w:szCs w:val="24"/>
              </w:rPr>
              <w:t>Note this is a composite data element.  Populate C04001 &amp; C04002.</w:t>
            </w:r>
          </w:p>
        </w:tc>
      </w:tr>
      <w:tr w:rsidR="007A7C12" w14:paraId="081DFDEA" w14:textId="77777777">
        <w:tc>
          <w:tcPr>
            <w:tcW w:w="1007" w:type="dxa"/>
            <w:tcBorders>
              <w:top w:val="nil"/>
              <w:left w:val="nil"/>
              <w:bottom w:val="nil"/>
              <w:right w:val="nil"/>
            </w:tcBorders>
          </w:tcPr>
          <w:p w14:paraId="2B59CE80"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2F53D161" w14:textId="77777777" w:rsidR="007A7C12" w:rsidRDefault="003C6D4F">
            <w:pPr>
              <w:adjustRightInd w:val="0"/>
              <w:ind w:right="144"/>
              <w:jc w:val="center"/>
              <w:rPr>
                <w:sz w:val="24"/>
                <w:szCs w:val="24"/>
              </w:rPr>
            </w:pPr>
            <w:r>
              <w:rPr>
                <w:b/>
                <w:szCs w:val="24"/>
              </w:rPr>
              <w:t>C04001</w:t>
            </w:r>
          </w:p>
        </w:tc>
        <w:tc>
          <w:tcPr>
            <w:tcW w:w="892" w:type="dxa"/>
            <w:tcBorders>
              <w:top w:val="nil"/>
              <w:left w:val="nil"/>
              <w:bottom w:val="nil"/>
              <w:right w:val="nil"/>
            </w:tcBorders>
          </w:tcPr>
          <w:p w14:paraId="3D9437A7"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A27CB18"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3A75838"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5F049F7"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E52589B" w14:textId="77777777" w:rsidR="007A7C12" w:rsidRDefault="003C6D4F">
            <w:pPr>
              <w:adjustRightInd w:val="0"/>
              <w:ind w:right="144"/>
              <w:rPr>
                <w:sz w:val="24"/>
                <w:szCs w:val="24"/>
              </w:rPr>
            </w:pPr>
            <w:r>
              <w:rPr>
                <w:b/>
                <w:szCs w:val="24"/>
              </w:rPr>
              <w:t>ID 2/3</w:t>
            </w:r>
          </w:p>
        </w:tc>
      </w:tr>
      <w:tr w:rsidR="007A7C12" w14:paraId="50EFA1D1" w14:textId="77777777">
        <w:trPr>
          <w:gridAfter w:val="1"/>
          <w:wAfter w:w="330" w:type="dxa"/>
        </w:trPr>
        <w:tc>
          <w:tcPr>
            <w:tcW w:w="2980" w:type="dxa"/>
            <w:gridSpan w:val="3"/>
            <w:tcBorders>
              <w:top w:val="nil"/>
              <w:left w:val="nil"/>
              <w:bottom w:val="nil"/>
              <w:right w:val="nil"/>
            </w:tcBorders>
          </w:tcPr>
          <w:p w14:paraId="01A2B80D"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A7B8D7C" w14:textId="77777777" w:rsidR="007A7C12" w:rsidRDefault="003C6D4F">
            <w:pPr>
              <w:adjustRightInd w:val="0"/>
              <w:ind w:right="144"/>
              <w:rPr>
                <w:sz w:val="24"/>
                <w:szCs w:val="24"/>
              </w:rPr>
            </w:pPr>
            <w:r>
              <w:rPr>
                <w:szCs w:val="24"/>
              </w:rPr>
              <w:t>Code qualifying the Reference Identification</w:t>
            </w:r>
          </w:p>
        </w:tc>
      </w:tr>
      <w:tr w:rsidR="007A7C12" w14:paraId="1794A232" w14:textId="77777777">
        <w:trPr>
          <w:gridAfter w:val="1"/>
          <w:wAfter w:w="331" w:type="dxa"/>
        </w:trPr>
        <w:tc>
          <w:tcPr>
            <w:tcW w:w="3168" w:type="dxa"/>
            <w:gridSpan w:val="4"/>
            <w:tcBorders>
              <w:top w:val="nil"/>
              <w:left w:val="nil"/>
              <w:bottom w:val="nil"/>
              <w:right w:val="nil"/>
            </w:tcBorders>
          </w:tcPr>
          <w:p w14:paraId="141FB714"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FBF402D" w14:textId="77777777" w:rsidR="007A7C12" w:rsidRDefault="003C6D4F">
            <w:pPr>
              <w:adjustRightInd w:val="0"/>
              <w:ind w:right="144"/>
              <w:rPr>
                <w:sz w:val="24"/>
                <w:szCs w:val="24"/>
              </w:rPr>
            </w:pPr>
            <w:r>
              <w:rPr>
                <w:szCs w:val="24"/>
              </w:rPr>
              <w:t>TU</w:t>
            </w:r>
          </w:p>
        </w:tc>
        <w:tc>
          <w:tcPr>
            <w:tcW w:w="144" w:type="dxa"/>
            <w:tcBorders>
              <w:top w:val="nil"/>
              <w:left w:val="nil"/>
              <w:bottom w:val="nil"/>
              <w:right w:val="nil"/>
            </w:tcBorders>
          </w:tcPr>
          <w:p w14:paraId="070DC3E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6207E28" w14:textId="77777777" w:rsidR="007A7C12" w:rsidRDefault="003C6D4F">
            <w:pPr>
              <w:adjustRightInd w:val="0"/>
              <w:ind w:right="144"/>
              <w:rPr>
                <w:sz w:val="24"/>
                <w:szCs w:val="24"/>
              </w:rPr>
            </w:pPr>
            <w:r>
              <w:rPr>
                <w:szCs w:val="24"/>
              </w:rPr>
              <w:t>Trial Location Code</w:t>
            </w:r>
          </w:p>
        </w:tc>
      </w:tr>
      <w:tr w:rsidR="007A7C12" w14:paraId="0C4F85CD" w14:textId="77777777">
        <w:trPr>
          <w:gridAfter w:val="2"/>
          <w:wAfter w:w="473" w:type="dxa"/>
        </w:trPr>
        <w:tc>
          <w:tcPr>
            <w:tcW w:w="4680" w:type="dxa"/>
            <w:gridSpan w:val="6"/>
            <w:tcBorders>
              <w:top w:val="nil"/>
              <w:left w:val="nil"/>
              <w:bottom w:val="nil"/>
              <w:right w:val="nil"/>
            </w:tcBorders>
          </w:tcPr>
          <w:p w14:paraId="3C1F0D97"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0E5920E4" w14:textId="77777777" w:rsidR="007A7C12" w:rsidRDefault="003C6D4F">
            <w:pPr>
              <w:adjustRightInd w:val="0"/>
              <w:ind w:right="144"/>
              <w:rPr>
                <w:sz w:val="24"/>
                <w:szCs w:val="24"/>
              </w:rPr>
            </w:pPr>
            <w:r>
              <w:rPr>
                <w:szCs w:val="24"/>
              </w:rPr>
              <w:t>Time of Use</w:t>
            </w:r>
          </w:p>
        </w:tc>
      </w:tr>
      <w:tr w:rsidR="007A7C12" w14:paraId="1FBC0360" w14:textId="77777777">
        <w:tc>
          <w:tcPr>
            <w:tcW w:w="1007" w:type="dxa"/>
            <w:tcBorders>
              <w:top w:val="nil"/>
              <w:left w:val="nil"/>
              <w:bottom w:val="nil"/>
              <w:right w:val="nil"/>
            </w:tcBorders>
          </w:tcPr>
          <w:p w14:paraId="61CCBB13"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0631AB30" w14:textId="77777777" w:rsidR="007A7C12" w:rsidRDefault="003C6D4F">
            <w:pPr>
              <w:adjustRightInd w:val="0"/>
              <w:ind w:right="144"/>
              <w:jc w:val="center"/>
              <w:rPr>
                <w:sz w:val="24"/>
                <w:szCs w:val="24"/>
              </w:rPr>
            </w:pPr>
            <w:r>
              <w:rPr>
                <w:b/>
                <w:szCs w:val="24"/>
              </w:rPr>
              <w:t>C04002</w:t>
            </w:r>
          </w:p>
        </w:tc>
        <w:tc>
          <w:tcPr>
            <w:tcW w:w="892" w:type="dxa"/>
            <w:tcBorders>
              <w:top w:val="nil"/>
              <w:left w:val="nil"/>
              <w:bottom w:val="nil"/>
              <w:right w:val="nil"/>
            </w:tcBorders>
          </w:tcPr>
          <w:p w14:paraId="3A80F767"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09FEF48"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2AB4DDD"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0D6CD4F"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B8F339D" w14:textId="77777777" w:rsidR="007A7C12" w:rsidRDefault="003C6D4F">
            <w:pPr>
              <w:adjustRightInd w:val="0"/>
              <w:ind w:right="144"/>
              <w:rPr>
                <w:sz w:val="24"/>
                <w:szCs w:val="24"/>
              </w:rPr>
            </w:pPr>
            <w:r>
              <w:rPr>
                <w:b/>
                <w:szCs w:val="24"/>
              </w:rPr>
              <w:t>AN 1/30</w:t>
            </w:r>
          </w:p>
        </w:tc>
      </w:tr>
      <w:tr w:rsidR="007A7C12" w14:paraId="1A06BD65" w14:textId="77777777">
        <w:trPr>
          <w:gridAfter w:val="1"/>
          <w:wAfter w:w="330" w:type="dxa"/>
        </w:trPr>
        <w:tc>
          <w:tcPr>
            <w:tcW w:w="2980" w:type="dxa"/>
            <w:gridSpan w:val="3"/>
            <w:tcBorders>
              <w:top w:val="nil"/>
              <w:left w:val="nil"/>
              <w:bottom w:val="nil"/>
              <w:right w:val="nil"/>
            </w:tcBorders>
          </w:tcPr>
          <w:p w14:paraId="0ADA3E96"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19FC99F"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1F8AEAF0" w14:textId="77777777">
        <w:trPr>
          <w:gridAfter w:val="1"/>
          <w:wAfter w:w="331" w:type="dxa"/>
        </w:trPr>
        <w:tc>
          <w:tcPr>
            <w:tcW w:w="3168" w:type="dxa"/>
            <w:gridSpan w:val="4"/>
            <w:tcBorders>
              <w:top w:val="nil"/>
              <w:left w:val="nil"/>
              <w:bottom w:val="nil"/>
              <w:right w:val="nil"/>
            </w:tcBorders>
          </w:tcPr>
          <w:p w14:paraId="0F9C7D1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176E9EB" w14:textId="77777777" w:rsidR="007A7C12" w:rsidRDefault="003C6D4F">
            <w:pPr>
              <w:adjustRightInd w:val="0"/>
              <w:ind w:right="144"/>
              <w:rPr>
                <w:sz w:val="24"/>
                <w:szCs w:val="24"/>
              </w:rPr>
            </w:pPr>
            <w:r>
              <w:rPr>
                <w:szCs w:val="24"/>
              </w:rPr>
              <w:t>41</w:t>
            </w:r>
          </w:p>
        </w:tc>
        <w:tc>
          <w:tcPr>
            <w:tcW w:w="144" w:type="dxa"/>
            <w:tcBorders>
              <w:top w:val="nil"/>
              <w:left w:val="nil"/>
              <w:bottom w:val="nil"/>
              <w:right w:val="nil"/>
            </w:tcBorders>
          </w:tcPr>
          <w:p w14:paraId="49F88FB2"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FAD89C3" w14:textId="77777777" w:rsidR="007A7C12" w:rsidRDefault="003C6D4F">
            <w:pPr>
              <w:adjustRightInd w:val="0"/>
              <w:ind w:right="144"/>
              <w:rPr>
                <w:sz w:val="24"/>
                <w:szCs w:val="24"/>
              </w:rPr>
            </w:pPr>
            <w:r>
              <w:rPr>
                <w:szCs w:val="24"/>
              </w:rPr>
              <w:t>Off Peak</w:t>
            </w:r>
          </w:p>
        </w:tc>
      </w:tr>
      <w:tr w:rsidR="007A7C12" w14:paraId="7C36940B" w14:textId="77777777">
        <w:trPr>
          <w:gridAfter w:val="1"/>
          <w:wAfter w:w="331" w:type="dxa"/>
        </w:trPr>
        <w:tc>
          <w:tcPr>
            <w:tcW w:w="3168" w:type="dxa"/>
            <w:gridSpan w:val="4"/>
            <w:tcBorders>
              <w:top w:val="nil"/>
              <w:left w:val="nil"/>
              <w:bottom w:val="nil"/>
              <w:right w:val="nil"/>
            </w:tcBorders>
          </w:tcPr>
          <w:p w14:paraId="2F63BEA6"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095A865" w14:textId="77777777" w:rsidR="007A7C12" w:rsidRDefault="003C6D4F">
            <w:pPr>
              <w:adjustRightInd w:val="0"/>
              <w:ind w:right="144"/>
              <w:rPr>
                <w:sz w:val="24"/>
                <w:szCs w:val="24"/>
              </w:rPr>
            </w:pPr>
            <w:r>
              <w:rPr>
                <w:szCs w:val="24"/>
              </w:rPr>
              <w:t>42</w:t>
            </w:r>
          </w:p>
        </w:tc>
        <w:tc>
          <w:tcPr>
            <w:tcW w:w="144" w:type="dxa"/>
            <w:tcBorders>
              <w:top w:val="nil"/>
              <w:left w:val="nil"/>
              <w:bottom w:val="nil"/>
              <w:right w:val="nil"/>
            </w:tcBorders>
          </w:tcPr>
          <w:p w14:paraId="2869E61C"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1AD9B97" w14:textId="77777777" w:rsidR="007A7C12" w:rsidRDefault="003C6D4F">
            <w:pPr>
              <w:adjustRightInd w:val="0"/>
              <w:ind w:right="144"/>
              <w:rPr>
                <w:sz w:val="24"/>
                <w:szCs w:val="24"/>
              </w:rPr>
            </w:pPr>
            <w:r>
              <w:rPr>
                <w:szCs w:val="24"/>
              </w:rPr>
              <w:t>On Peak</w:t>
            </w:r>
          </w:p>
        </w:tc>
      </w:tr>
      <w:tr w:rsidR="007A7C12" w14:paraId="5AFCC44F" w14:textId="77777777">
        <w:trPr>
          <w:gridAfter w:val="1"/>
          <w:wAfter w:w="331" w:type="dxa"/>
        </w:trPr>
        <w:tc>
          <w:tcPr>
            <w:tcW w:w="3168" w:type="dxa"/>
            <w:gridSpan w:val="4"/>
            <w:tcBorders>
              <w:top w:val="nil"/>
              <w:left w:val="nil"/>
              <w:bottom w:val="nil"/>
              <w:right w:val="nil"/>
            </w:tcBorders>
          </w:tcPr>
          <w:p w14:paraId="54DA5FE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89F40FE" w14:textId="77777777" w:rsidR="007A7C12" w:rsidRDefault="003C6D4F">
            <w:pPr>
              <w:adjustRightInd w:val="0"/>
              <w:ind w:right="144"/>
              <w:rPr>
                <w:sz w:val="24"/>
                <w:szCs w:val="24"/>
              </w:rPr>
            </w:pPr>
            <w:r>
              <w:rPr>
                <w:szCs w:val="24"/>
              </w:rPr>
              <w:t>43</w:t>
            </w:r>
          </w:p>
        </w:tc>
        <w:tc>
          <w:tcPr>
            <w:tcW w:w="144" w:type="dxa"/>
            <w:tcBorders>
              <w:top w:val="nil"/>
              <w:left w:val="nil"/>
              <w:bottom w:val="nil"/>
              <w:right w:val="nil"/>
            </w:tcBorders>
          </w:tcPr>
          <w:p w14:paraId="708D431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652A123" w14:textId="77777777" w:rsidR="007A7C12" w:rsidRDefault="003C6D4F">
            <w:pPr>
              <w:adjustRightInd w:val="0"/>
              <w:ind w:right="144"/>
              <w:rPr>
                <w:sz w:val="24"/>
                <w:szCs w:val="24"/>
              </w:rPr>
            </w:pPr>
            <w:r>
              <w:rPr>
                <w:szCs w:val="24"/>
              </w:rPr>
              <w:t>Intermediate Peak</w:t>
            </w:r>
          </w:p>
        </w:tc>
      </w:tr>
      <w:tr w:rsidR="007A7C12" w14:paraId="4B6E9E74" w14:textId="77777777">
        <w:trPr>
          <w:gridAfter w:val="1"/>
          <w:wAfter w:w="331" w:type="dxa"/>
        </w:trPr>
        <w:tc>
          <w:tcPr>
            <w:tcW w:w="3168" w:type="dxa"/>
            <w:gridSpan w:val="4"/>
            <w:tcBorders>
              <w:top w:val="nil"/>
              <w:left w:val="nil"/>
              <w:bottom w:val="nil"/>
              <w:right w:val="nil"/>
            </w:tcBorders>
          </w:tcPr>
          <w:p w14:paraId="2E03E9A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726CB02" w14:textId="77777777" w:rsidR="007A7C12" w:rsidRDefault="003C6D4F">
            <w:pPr>
              <w:adjustRightInd w:val="0"/>
              <w:ind w:right="144"/>
              <w:rPr>
                <w:sz w:val="24"/>
                <w:szCs w:val="24"/>
              </w:rPr>
            </w:pPr>
            <w:r>
              <w:rPr>
                <w:szCs w:val="24"/>
              </w:rPr>
              <w:t>51</w:t>
            </w:r>
          </w:p>
        </w:tc>
        <w:tc>
          <w:tcPr>
            <w:tcW w:w="144" w:type="dxa"/>
            <w:tcBorders>
              <w:top w:val="nil"/>
              <w:left w:val="nil"/>
              <w:bottom w:val="nil"/>
              <w:right w:val="nil"/>
            </w:tcBorders>
          </w:tcPr>
          <w:p w14:paraId="5646FFC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CCFD015" w14:textId="77777777" w:rsidR="007A7C12" w:rsidRDefault="003C6D4F">
            <w:pPr>
              <w:adjustRightInd w:val="0"/>
              <w:ind w:right="144"/>
              <w:rPr>
                <w:sz w:val="24"/>
                <w:szCs w:val="24"/>
              </w:rPr>
            </w:pPr>
            <w:r>
              <w:rPr>
                <w:szCs w:val="24"/>
              </w:rPr>
              <w:t>Totalizer</w:t>
            </w:r>
          </w:p>
        </w:tc>
      </w:tr>
      <w:tr w:rsidR="007A7C12" w14:paraId="1138DB8A" w14:textId="77777777">
        <w:trPr>
          <w:gridAfter w:val="2"/>
          <w:wAfter w:w="473" w:type="dxa"/>
        </w:trPr>
        <w:tc>
          <w:tcPr>
            <w:tcW w:w="4680" w:type="dxa"/>
            <w:gridSpan w:val="6"/>
            <w:tcBorders>
              <w:top w:val="nil"/>
              <w:left w:val="nil"/>
              <w:bottom w:val="nil"/>
              <w:right w:val="nil"/>
            </w:tcBorders>
          </w:tcPr>
          <w:p w14:paraId="6DC1A679"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91C6419" w14:textId="77777777" w:rsidR="007A7C12" w:rsidRDefault="003C6D4F">
            <w:pPr>
              <w:adjustRightInd w:val="0"/>
              <w:ind w:right="144"/>
              <w:rPr>
                <w:sz w:val="24"/>
                <w:szCs w:val="24"/>
              </w:rPr>
            </w:pPr>
            <w:r>
              <w:rPr>
                <w:szCs w:val="24"/>
              </w:rPr>
              <w:t>Totalizer/Total/Max (Demand)</w:t>
            </w:r>
          </w:p>
        </w:tc>
      </w:tr>
      <w:tr w:rsidR="007A7C12" w14:paraId="74C7F944" w14:textId="77777777">
        <w:trPr>
          <w:gridAfter w:val="1"/>
          <w:wAfter w:w="331" w:type="dxa"/>
        </w:trPr>
        <w:tc>
          <w:tcPr>
            <w:tcW w:w="3168" w:type="dxa"/>
            <w:gridSpan w:val="4"/>
            <w:tcBorders>
              <w:top w:val="nil"/>
              <w:left w:val="nil"/>
              <w:bottom w:val="nil"/>
              <w:right w:val="nil"/>
            </w:tcBorders>
          </w:tcPr>
          <w:p w14:paraId="4D4B096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2B4D789" w14:textId="77777777" w:rsidR="007A7C12" w:rsidRDefault="003C6D4F">
            <w:pPr>
              <w:adjustRightInd w:val="0"/>
              <w:ind w:right="144"/>
              <w:rPr>
                <w:sz w:val="24"/>
                <w:szCs w:val="24"/>
              </w:rPr>
            </w:pPr>
            <w:r>
              <w:rPr>
                <w:szCs w:val="24"/>
              </w:rPr>
              <w:t>71</w:t>
            </w:r>
          </w:p>
        </w:tc>
        <w:tc>
          <w:tcPr>
            <w:tcW w:w="144" w:type="dxa"/>
            <w:tcBorders>
              <w:top w:val="nil"/>
              <w:left w:val="nil"/>
              <w:bottom w:val="nil"/>
              <w:right w:val="nil"/>
            </w:tcBorders>
          </w:tcPr>
          <w:p w14:paraId="7EBD8D2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8DD81C3" w14:textId="77777777" w:rsidR="007A7C12" w:rsidRDefault="003C6D4F">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36B2A754" w14:textId="77777777" w:rsidR="007A7C12" w:rsidRDefault="003C6D4F">
      <w:pPr>
        <w:tabs>
          <w:tab w:val="right" w:pos="1800"/>
          <w:tab w:val="left" w:pos="2160"/>
        </w:tabs>
        <w:adjustRightInd w:val="0"/>
        <w:ind w:left="2160" w:hanging="2160"/>
        <w:rPr>
          <w:ins w:id="157" w:author="ERCOT" w:date="2023-03-30T15:35:00Z"/>
          <w:b/>
          <w:szCs w:val="24"/>
        </w:rPr>
      </w:pPr>
      <w:r>
        <w:rPr>
          <w:szCs w:val="24"/>
        </w:rPr>
        <w:br w:type="page"/>
      </w:r>
      <w:bookmarkStart w:id="158" w:name="book29"/>
      <w:bookmarkEnd w:id="158"/>
      <w:r>
        <w:rPr>
          <w:b/>
          <w:szCs w:val="24"/>
        </w:rPr>
        <w:lastRenderedPageBreak/>
        <w:tab/>
        <w:t>Segment:</w:t>
      </w:r>
      <w:r>
        <w:rPr>
          <w:b/>
          <w:szCs w:val="24"/>
        </w:rPr>
        <w:tab/>
      </w:r>
      <w:r>
        <w:rPr>
          <w:b/>
          <w:sz w:val="40"/>
          <w:szCs w:val="24"/>
        </w:rPr>
        <w:t xml:space="preserve">REF </w:t>
      </w:r>
      <w:r>
        <w:rPr>
          <w:b/>
          <w:szCs w:val="24"/>
        </w:rPr>
        <w:t>Reference Identification (</w:t>
      </w:r>
      <w:ins w:id="159" w:author="ERCOT" w:date="2023-03-30T15:35:00Z">
        <w:r>
          <w:rPr>
            <w:b/>
            <w:szCs w:val="24"/>
          </w:rPr>
          <w:t>Metered Service Type List)</w:t>
        </w:r>
      </w:ins>
    </w:p>
    <w:p w14:paraId="7ECA24A4" w14:textId="77777777" w:rsidR="007A7C12" w:rsidRDefault="003C6D4F">
      <w:pPr>
        <w:tabs>
          <w:tab w:val="right" w:pos="1800"/>
          <w:tab w:val="left" w:pos="2160"/>
        </w:tabs>
        <w:adjustRightInd w:val="0"/>
        <w:ind w:left="2160" w:hanging="2160"/>
        <w:rPr>
          <w:ins w:id="160" w:author="ERCOT" w:date="2023-03-30T15:35:00Z"/>
          <w:szCs w:val="24"/>
        </w:rPr>
      </w:pPr>
      <w:ins w:id="161" w:author="ERCOT" w:date="2023-03-30T15:35:00Z">
        <w:r>
          <w:rPr>
            <w:b/>
            <w:szCs w:val="24"/>
          </w:rPr>
          <w:tab/>
          <w:t>Position:</w:t>
        </w:r>
        <w:r>
          <w:rPr>
            <w:b/>
            <w:szCs w:val="24"/>
          </w:rPr>
          <w:tab/>
        </w:r>
        <w:r>
          <w:rPr>
            <w:szCs w:val="24"/>
          </w:rPr>
          <w:t>130</w:t>
        </w:r>
      </w:ins>
    </w:p>
    <w:p w14:paraId="2BECB3B2" w14:textId="77777777" w:rsidR="007A7C12" w:rsidRDefault="003C6D4F">
      <w:pPr>
        <w:tabs>
          <w:tab w:val="right" w:pos="1800"/>
          <w:tab w:val="left" w:pos="2160"/>
        </w:tabs>
        <w:adjustRightInd w:val="0"/>
        <w:ind w:left="2160" w:hanging="2160"/>
        <w:rPr>
          <w:ins w:id="162" w:author="ERCOT" w:date="2023-03-30T15:35:00Z"/>
          <w:szCs w:val="24"/>
        </w:rPr>
      </w:pPr>
      <w:ins w:id="163" w:author="ERCOT" w:date="2023-03-30T15:35:00Z">
        <w:r>
          <w:rPr>
            <w:szCs w:val="24"/>
          </w:rPr>
          <w:tab/>
        </w:r>
        <w:r>
          <w:rPr>
            <w:b/>
            <w:szCs w:val="24"/>
          </w:rPr>
          <w:t>Loop:</w:t>
        </w:r>
        <w:r>
          <w:rPr>
            <w:szCs w:val="24"/>
          </w:rPr>
          <w:tab/>
          <w:t>NM1        Optional</w:t>
        </w:r>
      </w:ins>
    </w:p>
    <w:p w14:paraId="32B680EB" w14:textId="77777777" w:rsidR="007A7C12" w:rsidRDefault="003C6D4F">
      <w:pPr>
        <w:tabs>
          <w:tab w:val="right" w:pos="1800"/>
          <w:tab w:val="left" w:pos="2160"/>
        </w:tabs>
        <w:adjustRightInd w:val="0"/>
        <w:ind w:left="2160" w:hanging="2160"/>
        <w:rPr>
          <w:ins w:id="164" w:author="ERCOT" w:date="2023-03-30T15:35:00Z"/>
          <w:szCs w:val="24"/>
        </w:rPr>
      </w:pPr>
      <w:ins w:id="165" w:author="ERCOT" w:date="2023-03-30T15:35:00Z">
        <w:r>
          <w:rPr>
            <w:szCs w:val="24"/>
          </w:rPr>
          <w:tab/>
        </w:r>
        <w:r>
          <w:rPr>
            <w:b/>
            <w:szCs w:val="24"/>
          </w:rPr>
          <w:t>Level:</w:t>
        </w:r>
        <w:r>
          <w:rPr>
            <w:szCs w:val="24"/>
          </w:rPr>
          <w:tab/>
          <w:t>Detail</w:t>
        </w:r>
      </w:ins>
    </w:p>
    <w:p w14:paraId="1E7C7544" w14:textId="77777777" w:rsidR="007A7C12" w:rsidRDefault="003C6D4F">
      <w:pPr>
        <w:tabs>
          <w:tab w:val="right" w:pos="1800"/>
          <w:tab w:val="left" w:pos="2160"/>
        </w:tabs>
        <w:adjustRightInd w:val="0"/>
        <w:ind w:left="2160" w:hanging="2160"/>
        <w:rPr>
          <w:ins w:id="166" w:author="ERCOT" w:date="2023-03-30T15:35:00Z"/>
          <w:szCs w:val="24"/>
        </w:rPr>
      </w:pPr>
      <w:ins w:id="167" w:author="ERCOT" w:date="2023-03-30T15:35:00Z">
        <w:r>
          <w:rPr>
            <w:szCs w:val="24"/>
          </w:rPr>
          <w:tab/>
        </w:r>
        <w:r>
          <w:rPr>
            <w:b/>
            <w:szCs w:val="24"/>
          </w:rPr>
          <w:t>Usage:</w:t>
        </w:r>
        <w:r>
          <w:rPr>
            <w:szCs w:val="24"/>
          </w:rPr>
          <w:tab/>
          <w:t>Optional</w:t>
        </w:r>
      </w:ins>
    </w:p>
    <w:p w14:paraId="27AB6688" w14:textId="77777777" w:rsidR="007A7C12" w:rsidRDefault="003C6D4F">
      <w:pPr>
        <w:tabs>
          <w:tab w:val="right" w:pos="1800"/>
          <w:tab w:val="left" w:pos="2160"/>
        </w:tabs>
        <w:adjustRightInd w:val="0"/>
        <w:ind w:left="2160" w:hanging="2160"/>
        <w:rPr>
          <w:ins w:id="168" w:author="ERCOT" w:date="2023-03-30T15:35:00Z"/>
          <w:szCs w:val="24"/>
        </w:rPr>
      </w:pPr>
      <w:ins w:id="169" w:author="ERCOT" w:date="2023-03-30T15:35:00Z">
        <w:r>
          <w:rPr>
            <w:szCs w:val="24"/>
          </w:rPr>
          <w:tab/>
        </w:r>
        <w:r>
          <w:rPr>
            <w:b/>
            <w:szCs w:val="24"/>
          </w:rPr>
          <w:t>Max Use:</w:t>
        </w:r>
        <w:r>
          <w:rPr>
            <w:szCs w:val="24"/>
          </w:rPr>
          <w:tab/>
          <w:t>&gt;1</w:t>
        </w:r>
      </w:ins>
    </w:p>
    <w:p w14:paraId="7589250D" w14:textId="77777777" w:rsidR="007A7C12" w:rsidRDefault="003C6D4F">
      <w:pPr>
        <w:tabs>
          <w:tab w:val="right" w:pos="1800"/>
          <w:tab w:val="left" w:pos="2160"/>
        </w:tabs>
        <w:adjustRightInd w:val="0"/>
        <w:ind w:left="2160" w:hanging="2160"/>
        <w:rPr>
          <w:ins w:id="170" w:author="ERCOT" w:date="2023-03-30T15:35:00Z"/>
          <w:szCs w:val="24"/>
        </w:rPr>
      </w:pPr>
      <w:ins w:id="171" w:author="ERCOT" w:date="2023-03-30T15:35:00Z">
        <w:r>
          <w:rPr>
            <w:szCs w:val="24"/>
          </w:rPr>
          <w:tab/>
        </w:r>
        <w:r>
          <w:rPr>
            <w:b/>
            <w:szCs w:val="24"/>
          </w:rPr>
          <w:t>Purpose:</w:t>
        </w:r>
        <w:r>
          <w:rPr>
            <w:szCs w:val="24"/>
          </w:rPr>
          <w:tab/>
          <w:t>To specify identifying information</w:t>
        </w:r>
      </w:ins>
    </w:p>
    <w:p w14:paraId="295F6606" w14:textId="77777777" w:rsidR="007A7C12" w:rsidRDefault="003C6D4F">
      <w:pPr>
        <w:tabs>
          <w:tab w:val="right" w:pos="1800"/>
          <w:tab w:val="left" w:pos="2160"/>
          <w:tab w:val="left" w:pos="2520"/>
        </w:tabs>
        <w:adjustRightInd w:val="0"/>
        <w:ind w:left="2520" w:hanging="2520"/>
        <w:rPr>
          <w:ins w:id="172" w:author="ERCOT" w:date="2023-03-30T15:35:00Z"/>
          <w:szCs w:val="24"/>
        </w:rPr>
      </w:pPr>
      <w:ins w:id="173" w:author="ERCOT" w:date="2023-03-30T15:35:00Z">
        <w:r>
          <w:rPr>
            <w:szCs w:val="24"/>
          </w:rPr>
          <w:tab/>
        </w:r>
        <w:r>
          <w:rPr>
            <w:b/>
            <w:szCs w:val="24"/>
          </w:rPr>
          <w:t>Syntax Notes:</w:t>
        </w:r>
        <w:r>
          <w:rPr>
            <w:szCs w:val="24"/>
          </w:rPr>
          <w:tab/>
        </w:r>
        <w:r>
          <w:rPr>
            <w:b/>
            <w:szCs w:val="24"/>
          </w:rPr>
          <w:t>1</w:t>
        </w:r>
        <w:r>
          <w:rPr>
            <w:szCs w:val="24"/>
          </w:rPr>
          <w:tab/>
          <w:t>At least one of REF02 or REF03 is required.</w:t>
        </w:r>
      </w:ins>
    </w:p>
    <w:p w14:paraId="4BD9C939" w14:textId="77777777" w:rsidR="007A7C12" w:rsidRDefault="003C6D4F">
      <w:pPr>
        <w:tabs>
          <w:tab w:val="right" w:pos="1800"/>
          <w:tab w:val="left" w:pos="2160"/>
          <w:tab w:val="left" w:pos="2520"/>
        </w:tabs>
        <w:adjustRightInd w:val="0"/>
        <w:ind w:left="2520" w:hanging="2520"/>
        <w:rPr>
          <w:ins w:id="174" w:author="ERCOT" w:date="2023-03-30T15:35:00Z"/>
          <w:szCs w:val="24"/>
        </w:rPr>
      </w:pPr>
      <w:ins w:id="175" w:author="ERCOT" w:date="2023-03-30T15:35:00Z">
        <w:r>
          <w:rPr>
            <w:szCs w:val="24"/>
          </w:rPr>
          <w:tab/>
        </w:r>
        <w:r>
          <w:rPr>
            <w:szCs w:val="24"/>
          </w:rPr>
          <w:tab/>
        </w:r>
        <w:r>
          <w:rPr>
            <w:b/>
            <w:szCs w:val="24"/>
          </w:rPr>
          <w:t>2</w:t>
        </w:r>
        <w:r>
          <w:rPr>
            <w:szCs w:val="24"/>
          </w:rPr>
          <w:tab/>
          <w:t>If either C04003 or C04004 is present, then the other is required.</w:t>
        </w:r>
      </w:ins>
    </w:p>
    <w:p w14:paraId="7D096FC3" w14:textId="77777777" w:rsidR="007A7C12" w:rsidRDefault="003C6D4F">
      <w:pPr>
        <w:tabs>
          <w:tab w:val="right" w:pos="1800"/>
          <w:tab w:val="left" w:pos="2160"/>
          <w:tab w:val="left" w:pos="2520"/>
        </w:tabs>
        <w:adjustRightInd w:val="0"/>
        <w:ind w:left="2520" w:hanging="2520"/>
        <w:rPr>
          <w:ins w:id="176" w:author="ERCOT" w:date="2023-03-30T15:35:00Z"/>
          <w:szCs w:val="24"/>
        </w:rPr>
      </w:pPr>
      <w:ins w:id="177" w:author="ERCOT" w:date="2023-03-30T15:35:00Z">
        <w:r>
          <w:rPr>
            <w:szCs w:val="24"/>
          </w:rPr>
          <w:tab/>
        </w:r>
        <w:r>
          <w:rPr>
            <w:szCs w:val="24"/>
          </w:rPr>
          <w:tab/>
        </w:r>
        <w:r>
          <w:rPr>
            <w:b/>
            <w:szCs w:val="24"/>
          </w:rPr>
          <w:t>3</w:t>
        </w:r>
        <w:r>
          <w:rPr>
            <w:szCs w:val="24"/>
          </w:rPr>
          <w:tab/>
          <w:t>If either C04005 or C04006 is present, then the other is required.</w:t>
        </w:r>
      </w:ins>
    </w:p>
    <w:p w14:paraId="6E1186CB" w14:textId="77777777" w:rsidR="007A7C12" w:rsidRDefault="003C6D4F">
      <w:pPr>
        <w:tabs>
          <w:tab w:val="right" w:pos="1800"/>
          <w:tab w:val="left" w:pos="2160"/>
          <w:tab w:val="left" w:pos="2520"/>
        </w:tabs>
        <w:adjustRightInd w:val="0"/>
        <w:ind w:left="2520" w:hanging="2520"/>
        <w:rPr>
          <w:ins w:id="178" w:author="ERCOT" w:date="2023-03-30T15:35:00Z"/>
          <w:szCs w:val="24"/>
        </w:rPr>
      </w:pPr>
      <w:ins w:id="179" w:author="ERCOT" w:date="2023-03-30T15:35:00Z">
        <w:r>
          <w:rPr>
            <w:szCs w:val="24"/>
          </w:rPr>
          <w:tab/>
        </w:r>
        <w:r>
          <w:rPr>
            <w:b/>
            <w:szCs w:val="24"/>
          </w:rPr>
          <w:t>Semantic Notes:</w:t>
        </w:r>
        <w:r>
          <w:rPr>
            <w:szCs w:val="24"/>
          </w:rPr>
          <w:tab/>
        </w:r>
        <w:r>
          <w:rPr>
            <w:b/>
            <w:szCs w:val="24"/>
          </w:rPr>
          <w:t>1</w:t>
        </w:r>
        <w:r>
          <w:rPr>
            <w:szCs w:val="24"/>
          </w:rPr>
          <w:tab/>
          <w:t>REF04 contains data relating to the value cited in REF02.</w:t>
        </w:r>
      </w:ins>
    </w:p>
    <w:p w14:paraId="316D1CCC" w14:textId="77777777" w:rsidR="007A7C12" w:rsidRDefault="003C6D4F">
      <w:pPr>
        <w:tabs>
          <w:tab w:val="right" w:pos="1800"/>
          <w:tab w:val="left" w:pos="2160"/>
          <w:tab w:val="left" w:pos="2520"/>
        </w:tabs>
        <w:adjustRightInd w:val="0"/>
        <w:ind w:left="2520" w:hanging="2520"/>
        <w:rPr>
          <w:ins w:id="180" w:author="ERCOT" w:date="2023-03-30T15:35:00Z"/>
          <w:szCs w:val="24"/>
        </w:rPr>
      </w:pPr>
      <w:ins w:id="181" w:author="ERCOT" w:date="2023-03-30T15:35:00Z">
        <w:r>
          <w:rPr>
            <w:szCs w:val="24"/>
          </w:rPr>
          <w:tab/>
        </w:r>
        <w:r>
          <w:rPr>
            <w:b/>
            <w:szCs w:val="24"/>
          </w:rPr>
          <w:t>Comments:</w:t>
        </w:r>
      </w:ins>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16CDB693" w14:textId="77777777">
        <w:trPr>
          <w:ins w:id="182" w:author="ERCOT" w:date="2023-03-30T15:35:00Z"/>
        </w:trPr>
        <w:tc>
          <w:tcPr>
            <w:tcW w:w="1944" w:type="dxa"/>
            <w:tcBorders>
              <w:top w:val="nil"/>
              <w:left w:val="nil"/>
              <w:bottom w:val="nil"/>
              <w:right w:val="nil"/>
            </w:tcBorders>
          </w:tcPr>
          <w:p w14:paraId="41F68C1C" w14:textId="77777777" w:rsidR="007A7C12" w:rsidRDefault="003C6D4F">
            <w:pPr>
              <w:adjustRightInd w:val="0"/>
              <w:ind w:right="144"/>
              <w:jc w:val="right"/>
              <w:rPr>
                <w:ins w:id="183" w:author="ERCOT" w:date="2023-03-30T15:35:00Z"/>
                <w:sz w:val="24"/>
                <w:szCs w:val="24"/>
              </w:rPr>
            </w:pPr>
            <w:ins w:id="184" w:author="ERCOT" w:date="2023-03-30T15:35:00Z">
              <w:r>
                <w:rPr>
                  <w:b/>
                  <w:szCs w:val="24"/>
                </w:rPr>
                <w:t>Notes:</w:t>
              </w:r>
            </w:ins>
          </w:p>
        </w:tc>
        <w:tc>
          <w:tcPr>
            <w:tcW w:w="216" w:type="dxa"/>
            <w:tcBorders>
              <w:top w:val="nil"/>
              <w:left w:val="nil"/>
              <w:bottom w:val="nil"/>
              <w:right w:val="nil"/>
            </w:tcBorders>
          </w:tcPr>
          <w:p w14:paraId="2A69EB62" w14:textId="77777777" w:rsidR="007A7C12" w:rsidRDefault="007A7C12">
            <w:pPr>
              <w:adjustRightInd w:val="0"/>
              <w:ind w:right="144"/>
              <w:jc w:val="right"/>
              <w:rPr>
                <w:ins w:id="185" w:author="ERCOT" w:date="2023-03-30T15:35:00Z"/>
                <w:sz w:val="24"/>
                <w:szCs w:val="24"/>
              </w:rPr>
            </w:pPr>
          </w:p>
        </w:tc>
        <w:tc>
          <w:tcPr>
            <w:tcW w:w="7343" w:type="dxa"/>
            <w:tcBorders>
              <w:top w:val="nil"/>
              <w:left w:val="nil"/>
              <w:bottom w:val="nil"/>
              <w:right w:val="nil"/>
            </w:tcBorders>
            <w:shd w:val="pct20" w:color="auto" w:fill="auto"/>
          </w:tcPr>
          <w:p w14:paraId="3C77E6F1" w14:textId="77777777" w:rsidR="007A7C12" w:rsidRDefault="003C6D4F">
            <w:pPr>
              <w:adjustRightInd w:val="0"/>
              <w:ind w:right="144"/>
              <w:rPr>
                <w:ins w:id="186" w:author="ERCOT" w:date="2023-03-30T15:35:00Z"/>
                <w:szCs w:val="24"/>
              </w:rPr>
            </w:pPr>
            <w:ins w:id="187" w:author="ERCOT" w:date="2023-03-30T15:35:00Z">
              <w:r>
                <w:rPr>
                  <w:szCs w:val="24"/>
                </w:rPr>
                <w:t xml:space="preserve">This segment is used to provide additional information to the Competitive Retailer to describe the Service Type that is being Metered for this ESI ID.    </w:t>
              </w:r>
            </w:ins>
          </w:p>
          <w:p w14:paraId="5EE38B4F" w14:textId="77777777" w:rsidR="007A7C12" w:rsidRDefault="007A7C12">
            <w:pPr>
              <w:adjustRightInd w:val="0"/>
              <w:ind w:right="144"/>
              <w:rPr>
                <w:ins w:id="188" w:author="ERCOT" w:date="2023-03-30T15:35:00Z"/>
                <w:szCs w:val="24"/>
              </w:rPr>
            </w:pPr>
          </w:p>
          <w:p w14:paraId="5A6434C8" w14:textId="77777777" w:rsidR="007A7C12" w:rsidRDefault="003C6D4F">
            <w:pPr>
              <w:adjustRightInd w:val="0"/>
              <w:ind w:right="144"/>
              <w:rPr>
                <w:ins w:id="189" w:author="ERCOT" w:date="2023-03-30T15:35:00Z"/>
                <w:szCs w:val="24"/>
              </w:rPr>
            </w:pPr>
            <w:ins w:id="190" w:author="ERCOT" w:date="2023-03-30T15:35:00Z">
              <w:r>
                <w:rPr>
                  <w:szCs w:val="24"/>
                </w:rPr>
                <w:t xml:space="preserve">Only one REF~MSL segment that includes Only one REF02 (M01-M44) Code shall be sent in one 814_20 transaction. The one REF02 (M01-M44) Code shall represent the primary type of service that is being metered for the Service Address.   </w:t>
              </w:r>
            </w:ins>
          </w:p>
          <w:p w14:paraId="5149C9C0" w14:textId="77777777" w:rsidR="007A7C12" w:rsidRDefault="007A7C12">
            <w:pPr>
              <w:adjustRightInd w:val="0"/>
              <w:ind w:right="144"/>
              <w:rPr>
                <w:ins w:id="191" w:author="ERCOT" w:date="2023-03-30T15:35:00Z"/>
                <w:sz w:val="24"/>
                <w:szCs w:val="24"/>
              </w:rPr>
            </w:pPr>
          </w:p>
        </w:tc>
      </w:tr>
      <w:tr w:rsidR="007A7C12" w14:paraId="279F927F" w14:textId="77777777">
        <w:trPr>
          <w:ins w:id="192" w:author="ERCOT" w:date="2023-03-30T15:35:00Z"/>
        </w:trPr>
        <w:tc>
          <w:tcPr>
            <w:tcW w:w="1944" w:type="dxa"/>
            <w:tcBorders>
              <w:top w:val="nil"/>
              <w:left w:val="nil"/>
              <w:bottom w:val="nil"/>
              <w:right w:val="nil"/>
            </w:tcBorders>
          </w:tcPr>
          <w:p w14:paraId="6CE1E77D" w14:textId="77777777" w:rsidR="007A7C12" w:rsidRDefault="007A7C12">
            <w:pPr>
              <w:adjustRightInd w:val="0"/>
              <w:ind w:right="144"/>
              <w:rPr>
                <w:ins w:id="193" w:author="ERCOT" w:date="2023-03-30T15:35:00Z"/>
                <w:sz w:val="24"/>
                <w:szCs w:val="24"/>
              </w:rPr>
            </w:pPr>
          </w:p>
        </w:tc>
        <w:tc>
          <w:tcPr>
            <w:tcW w:w="216" w:type="dxa"/>
            <w:tcBorders>
              <w:top w:val="nil"/>
              <w:left w:val="nil"/>
              <w:bottom w:val="nil"/>
              <w:right w:val="nil"/>
            </w:tcBorders>
          </w:tcPr>
          <w:p w14:paraId="317A8831" w14:textId="77777777" w:rsidR="007A7C12" w:rsidRDefault="007A7C12">
            <w:pPr>
              <w:adjustRightInd w:val="0"/>
              <w:ind w:right="144"/>
              <w:rPr>
                <w:ins w:id="194" w:author="ERCOT" w:date="2023-03-30T15:35:00Z"/>
                <w:sz w:val="24"/>
                <w:szCs w:val="24"/>
              </w:rPr>
            </w:pPr>
          </w:p>
        </w:tc>
        <w:tc>
          <w:tcPr>
            <w:tcW w:w="7343" w:type="dxa"/>
            <w:tcBorders>
              <w:top w:val="nil"/>
              <w:left w:val="nil"/>
              <w:bottom w:val="nil"/>
              <w:right w:val="nil"/>
            </w:tcBorders>
            <w:shd w:val="pct20" w:color="auto" w:fill="auto"/>
          </w:tcPr>
          <w:p w14:paraId="44C79B4A" w14:textId="77777777" w:rsidR="007A7C12" w:rsidRDefault="003C6D4F">
            <w:pPr>
              <w:adjustRightInd w:val="0"/>
              <w:ind w:right="144"/>
              <w:rPr>
                <w:ins w:id="195" w:author="ERCOT" w:date="2023-03-30T15:35:00Z"/>
                <w:szCs w:val="24"/>
              </w:rPr>
            </w:pPr>
            <w:ins w:id="196" w:author="ERCOT" w:date="2023-03-30T15:35:00Z">
              <w:r>
                <w:rPr>
                  <w:szCs w:val="24"/>
                </w:rPr>
                <w:t xml:space="preserve">Create ESI ID Request: Optional </w:t>
              </w:r>
            </w:ins>
          </w:p>
          <w:p w14:paraId="389D3768" w14:textId="77777777" w:rsidR="007A7C12" w:rsidRDefault="003C6D4F">
            <w:pPr>
              <w:adjustRightInd w:val="0"/>
              <w:ind w:right="144"/>
              <w:rPr>
                <w:ins w:id="197" w:author="ERCOT" w:date="2023-03-30T15:35:00Z"/>
                <w:szCs w:val="24"/>
              </w:rPr>
            </w:pPr>
            <w:ins w:id="198" w:author="ERCOT" w:date="2023-03-30T15:35:00Z">
              <w:r>
                <w:rPr>
                  <w:szCs w:val="24"/>
                </w:rPr>
                <w:t xml:space="preserve">Change ESI ID Information Request: Optional </w:t>
              </w:r>
            </w:ins>
          </w:p>
          <w:p w14:paraId="02635C3D" w14:textId="77777777" w:rsidR="007A7C12" w:rsidRDefault="003C6D4F">
            <w:pPr>
              <w:adjustRightInd w:val="0"/>
              <w:ind w:right="144"/>
              <w:rPr>
                <w:ins w:id="199" w:author="ERCOT" w:date="2023-03-30T15:35:00Z"/>
                <w:szCs w:val="24"/>
              </w:rPr>
            </w:pPr>
            <w:ins w:id="200" w:author="ERCOT" w:date="2023-03-30T15:35:00Z">
              <w:r>
                <w:rPr>
                  <w:szCs w:val="24"/>
                </w:rPr>
                <w:t>Retire ESI ID Request: Not Used</w:t>
              </w:r>
            </w:ins>
          </w:p>
          <w:p w14:paraId="38D64044" w14:textId="77777777" w:rsidR="007A7C12" w:rsidRDefault="007A7C12">
            <w:pPr>
              <w:adjustRightInd w:val="0"/>
              <w:ind w:right="144"/>
              <w:rPr>
                <w:ins w:id="201" w:author="ERCOT" w:date="2023-03-30T15:35:00Z"/>
                <w:szCs w:val="24"/>
              </w:rPr>
            </w:pPr>
          </w:p>
          <w:p w14:paraId="0E6C3BB6" w14:textId="77777777" w:rsidR="007A7C12" w:rsidRDefault="003C6D4F">
            <w:pPr>
              <w:adjustRightInd w:val="0"/>
              <w:ind w:right="144"/>
              <w:rPr>
                <w:ins w:id="202" w:author="ERCOT" w:date="2023-03-30T15:35:00Z"/>
                <w:szCs w:val="24"/>
              </w:rPr>
            </w:pPr>
            <w:ins w:id="203" w:author="ERCOT" w:date="2023-03-30T15:35:00Z">
              <w:r>
                <w:rPr>
                  <w:szCs w:val="24"/>
                </w:rPr>
                <w:t xml:space="preserve">NM101 = MA: Optional </w:t>
              </w:r>
            </w:ins>
          </w:p>
          <w:p w14:paraId="693B78C6" w14:textId="77777777" w:rsidR="007A7C12" w:rsidRDefault="003C6D4F">
            <w:pPr>
              <w:adjustRightInd w:val="0"/>
              <w:ind w:right="144"/>
              <w:rPr>
                <w:ins w:id="204" w:author="ERCOT" w:date="2023-03-30T15:35:00Z"/>
                <w:szCs w:val="24"/>
              </w:rPr>
            </w:pPr>
            <w:ins w:id="205" w:author="ERCOT" w:date="2023-03-30T15:35:00Z">
              <w:r>
                <w:rPr>
                  <w:szCs w:val="24"/>
                </w:rPr>
                <w:t>NM101 = MQ: Optional</w:t>
              </w:r>
            </w:ins>
          </w:p>
          <w:p w14:paraId="299544F5" w14:textId="77777777" w:rsidR="007A7C12" w:rsidRDefault="003C6D4F">
            <w:pPr>
              <w:adjustRightInd w:val="0"/>
              <w:ind w:right="144"/>
              <w:rPr>
                <w:ins w:id="206" w:author="ERCOT" w:date="2023-03-30T15:35:00Z"/>
                <w:szCs w:val="24"/>
              </w:rPr>
            </w:pPr>
            <w:ins w:id="207" w:author="ERCOT" w:date="2023-03-30T15:35:00Z">
              <w:r>
                <w:rPr>
                  <w:szCs w:val="24"/>
                </w:rPr>
                <w:t xml:space="preserve">NM101 = MX: Optional </w:t>
              </w:r>
            </w:ins>
          </w:p>
          <w:p w14:paraId="5E833C99" w14:textId="77777777" w:rsidR="007A7C12" w:rsidRDefault="003C6D4F">
            <w:pPr>
              <w:adjustRightInd w:val="0"/>
              <w:ind w:right="144"/>
              <w:rPr>
                <w:ins w:id="208" w:author="ERCOT" w:date="2023-03-30T15:35:00Z"/>
                <w:szCs w:val="24"/>
              </w:rPr>
            </w:pPr>
            <w:ins w:id="209" w:author="ERCOT" w:date="2023-03-30T15:35:00Z">
              <w:r>
                <w:rPr>
                  <w:szCs w:val="24"/>
                </w:rPr>
                <w:t xml:space="preserve">NM101 = MR: Not Used </w:t>
              </w:r>
            </w:ins>
          </w:p>
          <w:p w14:paraId="6BB8B25D" w14:textId="77777777" w:rsidR="007A7C12" w:rsidRDefault="007A7C12">
            <w:pPr>
              <w:adjustRightInd w:val="0"/>
              <w:ind w:right="144"/>
              <w:rPr>
                <w:ins w:id="210" w:author="ERCOT" w:date="2023-03-30T15:35:00Z"/>
                <w:sz w:val="24"/>
                <w:szCs w:val="24"/>
              </w:rPr>
            </w:pPr>
          </w:p>
        </w:tc>
      </w:tr>
      <w:tr w:rsidR="007A7C12" w14:paraId="66D804F3" w14:textId="77777777">
        <w:trPr>
          <w:ins w:id="211" w:author="ERCOT" w:date="2023-03-30T15:35:00Z"/>
        </w:trPr>
        <w:tc>
          <w:tcPr>
            <w:tcW w:w="1944" w:type="dxa"/>
            <w:tcBorders>
              <w:top w:val="nil"/>
              <w:left w:val="nil"/>
              <w:bottom w:val="nil"/>
              <w:right w:val="nil"/>
            </w:tcBorders>
          </w:tcPr>
          <w:p w14:paraId="2FC3DD97" w14:textId="77777777" w:rsidR="007A7C12" w:rsidRDefault="007A7C12">
            <w:pPr>
              <w:adjustRightInd w:val="0"/>
              <w:ind w:right="144"/>
              <w:rPr>
                <w:ins w:id="212" w:author="ERCOT" w:date="2023-03-30T15:35:00Z"/>
                <w:sz w:val="24"/>
                <w:szCs w:val="24"/>
              </w:rPr>
            </w:pPr>
          </w:p>
        </w:tc>
        <w:tc>
          <w:tcPr>
            <w:tcW w:w="216" w:type="dxa"/>
            <w:tcBorders>
              <w:top w:val="nil"/>
              <w:left w:val="nil"/>
              <w:bottom w:val="nil"/>
              <w:right w:val="nil"/>
            </w:tcBorders>
          </w:tcPr>
          <w:p w14:paraId="0818C054" w14:textId="77777777" w:rsidR="007A7C12" w:rsidRDefault="007A7C12">
            <w:pPr>
              <w:adjustRightInd w:val="0"/>
              <w:ind w:right="144"/>
              <w:rPr>
                <w:ins w:id="213" w:author="ERCOT" w:date="2023-03-30T15:35:00Z"/>
                <w:sz w:val="24"/>
                <w:szCs w:val="24"/>
              </w:rPr>
            </w:pPr>
          </w:p>
        </w:tc>
        <w:tc>
          <w:tcPr>
            <w:tcW w:w="7343" w:type="dxa"/>
            <w:tcBorders>
              <w:top w:val="nil"/>
              <w:left w:val="nil"/>
              <w:bottom w:val="nil"/>
              <w:right w:val="nil"/>
            </w:tcBorders>
            <w:shd w:val="pct20" w:color="auto" w:fill="auto"/>
          </w:tcPr>
          <w:p w14:paraId="3896FB28" w14:textId="77777777" w:rsidR="007A7C12" w:rsidRDefault="003C6D4F">
            <w:pPr>
              <w:adjustRightInd w:val="0"/>
              <w:ind w:right="144"/>
              <w:rPr>
                <w:ins w:id="214" w:author="ERCOT" w:date="2023-03-30T15:35:00Z"/>
                <w:szCs w:val="24"/>
              </w:rPr>
            </w:pPr>
            <w:ins w:id="215" w:author="ERCOT" w:date="2023-03-30T15:35:00Z">
              <w:r>
                <w:rPr>
                  <w:szCs w:val="24"/>
                </w:rPr>
                <w:t>REF~MSL~M01</w:t>
              </w:r>
            </w:ins>
          </w:p>
          <w:p w14:paraId="132E008E" w14:textId="77777777" w:rsidR="007A7C12" w:rsidRDefault="003C6D4F">
            <w:pPr>
              <w:adjustRightInd w:val="0"/>
              <w:ind w:right="144"/>
              <w:rPr>
                <w:ins w:id="216" w:author="ERCOT" w:date="2023-03-30T15:35:00Z"/>
                <w:sz w:val="24"/>
                <w:szCs w:val="24"/>
              </w:rPr>
            </w:pPr>
            <w:ins w:id="217" w:author="ERCOT" w:date="2023-03-30T15:35:00Z">
              <w:r>
                <w:rPr>
                  <w:szCs w:val="24"/>
                </w:rPr>
                <w:t>REF~MSL~M44~FIREWORKS STAND</w:t>
              </w:r>
            </w:ins>
          </w:p>
        </w:tc>
      </w:tr>
    </w:tbl>
    <w:p w14:paraId="0842D56B" w14:textId="77777777" w:rsidR="007A7C12" w:rsidRDefault="007A7C12">
      <w:pPr>
        <w:adjustRightInd w:val="0"/>
        <w:rPr>
          <w:ins w:id="218" w:author="ERCOT" w:date="2023-03-30T15:35:00Z"/>
          <w:szCs w:val="24"/>
        </w:rPr>
      </w:pPr>
    </w:p>
    <w:p w14:paraId="07021602" w14:textId="77777777" w:rsidR="007A7C12" w:rsidRDefault="003C6D4F">
      <w:pPr>
        <w:adjustRightInd w:val="0"/>
        <w:jc w:val="center"/>
        <w:rPr>
          <w:ins w:id="219" w:author="ERCOT" w:date="2023-03-30T15:35:00Z"/>
          <w:b/>
          <w:szCs w:val="24"/>
        </w:rPr>
      </w:pPr>
      <w:ins w:id="220" w:author="ERCOT" w:date="2023-03-30T15:35:00Z">
        <w:r>
          <w:rPr>
            <w:b/>
            <w:szCs w:val="24"/>
          </w:rPr>
          <w:t>Data Element Summary</w:t>
        </w:r>
      </w:ins>
    </w:p>
    <w:p w14:paraId="7612FDAD" w14:textId="77777777" w:rsidR="007A7C12" w:rsidRDefault="003C6D4F">
      <w:pPr>
        <w:tabs>
          <w:tab w:val="center" w:pos="1440"/>
          <w:tab w:val="center" w:pos="2448"/>
          <w:tab w:val="left" w:pos="2988"/>
          <w:tab w:val="left" w:pos="7776"/>
          <w:tab w:val="left" w:pos="9432"/>
          <w:tab w:val="left" w:pos="10080"/>
        </w:tabs>
        <w:adjustRightInd w:val="0"/>
        <w:rPr>
          <w:ins w:id="221" w:author="ERCOT" w:date="2023-03-30T15:35:00Z"/>
          <w:b/>
          <w:szCs w:val="24"/>
        </w:rPr>
      </w:pPr>
      <w:ins w:id="222" w:author="ERCOT" w:date="2023-03-30T15:35:00Z">
        <w:r>
          <w:rPr>
            <w:b/>
            <w:szCs w:val="24"/>
          </w:rPr>
          <w:tab/>
          <w:t>Ref.</w:t>
        </w:r>
        <w:r>
          <w:rPr>
            <w:b/>
            <w:szCs w:val="24"/>
          </w:rPr>
          <w:tab/>
          <w:t>Data</w:t>
        </w:r>
        <w:r>
          <w:rPr>
            <w:b/>
            <w:szCs w:val="24"/>
          </w:rPr>
          <w:tab/>
        </w:r>
      </w:ins>
    </w:p>
    <w:p w14:paraId="519AC378" w14:textId="77777777" w:rsidR="007A7C12" w:rsidRDefault="003C6D4F">
      <w:pPr>
        <w:tabs>
          <w:tab w:val="center" w:pos="1440"/>
          <w:tab w:val="center" w:pos="2448"/>
          <w:tab w:val="left" w:pos="2988"/>
          <w:tab w:val="left" w:pos="7776"/>
          <w:tab w:val="left" w:pos="9432"/>
          <w:tab w:val="left" w:pos="10080"/>
        </w:tabs>
        <w:adjustRightInd w:val="0"/>
        <w:rPr>
          <w:ins w:id="223" w:author="ERCOT" w:date="2023-03-30T15:35:00Z"/>
          <w:szCs w:val="24"/>
        </w:rPr>
      </w:pPr>
      <w:ins w:id="224" w:author="ERCOT" w:date="2023-03-30T15:35:00Z">
        <w:r>
          <w:rPr>
            <w:b/>
            <w:szCs w:val="24"/>
            <w:u w:val="words"/>
          </w:rPr>
          <w:tab/>
          <w:t>Des.</w:t>
        </w:r>
        <w:r>
          <w:rPr>
            <w:b/>
            <w:szCs w:val="24"/>
            <w:u w:val="words"/>
          </w:rPr>
          <w:tab/>
          <w:t>Element</w:t>
        </w:r>
        <w:r>
          <w:rPr>
            <w:b/>
            <w:szCs w:val="24"/>
            <w:u w:val="words"/>
          </w:rPr>
          <w:tab/>
          <w:t>Name</w:t>
        </w:r>
        <w:r>
          <w:rPr>
            <w:b/>
            <w:szCs w:val="24"/>
            <w:u w:val="words"/>
          </w:rPr>
          <w:tab/>
          <w:t>Attributes</w:t>
        </w:r>
      </w:ins>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139C69AA" w14:textId="77777777">
        <w:trPr>
          <w:ins w:id="225" w:author="ERCOT" w:date="2023-03-30T15:35:00Z"/>
        </w:trPr>
        <w:tc>
          <w:tcPr>
            <w:tcW w:w="1007" w:type="dxa"/>
            <w:tcBorders>
              <w:top w:val="nil"/>
              <w:left w:val="nil"/>
              <w:bottom w:val="nil"/>
              <w:right w:val="nil"/>
            </w:tcBorders>
          </w:tcPr>
          <w:p w14:paraId="3949A28B" w14:textId="77777777" w:rsidR="007A7C12" w:rsidRDefault="003C6D4F">
            <w:pPr>
              <w:tabs>
                <w:tab w:val="center" w:pos="1440"/>
                <w:tab w:val="center" w:pos="2448"/>
                <w:tab w:val="left" w:pos="2988"/>
                <w:tab w:val="left" w:pos="7776"/>
                <w:tab w:val="left" w:pos="9432"/>
                <w:tab w:val="left" w:pos="10080"/>
              </w:tabs>
              <w:adjustRightInd w:val="0"/>
              <w:ind w:right="144"/>
              <w:rPr>
                <w:ins w:id="226" w:author="ERCOT" w:date="2023-03-30T15:35:00Z"/>
                <w:sz w:val="24"/>
                <w:szCs w:val="24"/>
              </w:rPr>
            </w:pPr>
            <w:ins w:id="227" w:author="ERCOT" w:date="2023-03-30T15:35:00Z">
              <w:r>
                <w:rPr>
                  <w:b/>
                  <w:szCs w:val="24"/>
                </w:rPr>
                <w:t>Must Use</w:t>
              </w:r>
            </w:ins>
          </w:p>
        </w:tc>
        <w:tc>
          <w:tcPr>
            <w:tcW w:w="1080" w:type="dxa"/>
            <w:tcBorders>
              <w:top w:val="nil"/>
              <w:left w:val="nil"/>
              <w:bottom w:val="nil"/>
              <w:right w:val="nil"/>
            </w:tcBorders>
          </w:tcPr>
          <w:p w14:paraId="58ED8111" w14:textId="77777777" w:rsidR="007A7C12" w:rsidRDefault="003C6D4F">
            <w:pPr>
              <w:adjustRightInd w:val="0"/>
              <w:ind w:right="144"/>
              <w:jc w:val="center"/>
              <w:rPr>
                <w:ins w:id="228" w:author="ERCOT" w:date="2023-03-30T15:35:00Z"/>
                <w:sz w:val="24"/>
                <w:szCs w:val="24"/>
              </w:rPr>
            </w:pPr>
            <w:ins w:id="229" w:author="ERCOT" w:date="2023-03-30T15:35:00Z">
              <w:r>
                <w:rPr>
                  <w:b/>
                  <w:szCs w:val="24"/>
                </w:rPr>
                <w:t>REF01</w:t>
              </w:r>
            </w:ins>
          </w:p>
        </w:tc>
        <w:tc>
          <w:tcPr>
            <w:tcW w:w="892" w:type="dxa"/>
            <w:tcBorders>
              <w:top w:val="nil"/>
              <w:left w:val="nil"/>
              <w:bottom w:val="nil"/>
              <w:right w:val="nil"/>
            </w:tcBorders>
          </w:tcPr>
          <w:p w14:paraId="2A7D4976" w14:textId="77777777" w:rsidR="007A7C12" w:rsidRDefault="003C6D4F">
            <w:pPr>
              <w:adjustRightInd w:val="0"/>
              <w:ind w:right="144"/>
              <w:jc w:val="center"/>
              <w:rPr>
                <w:ins w:id="230" w:author="ERCOT" w:date="2023-03-30T15:35:00Z"/>
                <w:sz w:val="24"/>
                <w:szCs w:val="24"/>
              </w:rPr>
            </w:pPr>
            <w:ins w:id="231" w:author="ERCOT" w:date="2023-03-30T15:35:00Z">
              <w:r>
                <w:rPr>
                  <w:b/>
                  <w:szCs w:val="24"/>
                </w:rPr>
                <w:t>128</w:t>
              </w:r>
            </w:ins>
          </w:p>
        </w:tc>
        <w:tc>
          <w:tcPr>
            <w:tcW w:w="4968" w:type="dxa"/>
            <w:gridSpan w:val="4"/>
            <w:tcBorders>
              <w:top w:val="nil"/>
              <w:left w:val="nil"/>
              <w:bottom w:val="nil"/>
              <w:right w:val="nil"/>
            </w:tcBorders>
          </w:tcPr>
          <w:p w14:paraId="2377F701" w14:textId="77777777" w:rsidR="007A7C12" w:rsidRDefault="003C6D4F">
            <w:pPr>
              <w:adjustRightInd w:val="0"/>
              <w:ind w:right="144"/>
              <w:rPr>
                <w:ins w:id="232" w:author="ERCOT" w:date="2023-03-30T15:35:00Z"/>
                <w:sz w:val="24"/>
                <w:szCs w:val="24"/>
              </w:rPr>
            </w:pPr>
            <w:ins w:id="233" w:author="ERCOT" w:date="2023-03-30T15:35:00Z">
              <w:r>
                <w:rPr>
                  <w:b/>
                  <w:szCs w:val="24"/>
                </w:rPr>
                <w:t>Reference Identification Qualifier</w:t>
              </w:r>
            </w:ins>
          </w:p>
        </w:tc>
        <w:tc>
          <w:tcPr>
            <w:tcW w:w="432" w:type="dxa"/>
            <w:tcBorders>
              <w:top w:val="nil"/>
              <w:left w:val="nil"/>
              <w:bottom w:val="nil"/>
              <w:right w:val="nil"/>
            </w:tcBorders>
          </w:tcPr>
          <w:p w14:paraId="4C4BB19C" w14:textId="77777777" w:rsidR="007A7C12" w:rsidRDefault="003C6D4F">
            <w:pPr>
              <w:adjustRightInd w:val="0"/>
              <w:ind w:right="144"/>
              <w:jc w:val="center"/>
              <w:rPr>
                <w:ins w:id="234" w:author="ERCOT" w:date="2023-03-30T15:35:00Z"/>
                <w:sz w:val="24"/>
                <w:szCs w:val="24"/>
              </w:rPr>
            </w:pPr>
            <w:ins w:id="235" w:author="ERCOT" w:date="2023-03-30T15:35:00Z">
              <w:r>
                <w:rPr>
                  <w:b/>
                  <w:szCs w:val="24"/>
                </w:rPr>
                <w:t>M</w:t>
              </w:r>
            </w:ins>
          </w:p>
        </w:tc>
        <w:tc>
          <w:tcPr>
            <w:tcW w:w="14" w:type="dxa"/>
            <w:tcBorders>
              <w:top w:val="nil"/>
              <w:left w:val="nil"/>
              <w:bottom w:val="nil"/>
              <w:right w:val="nil"/>
            </w:tcBorders>
          </w:tcPr>
          <w:p w14:paraId="0EE99C1F" w14:textId="77777777" w:rsidR="007A7C12" w:rsidRDefault="007A7C12">
            <w:pPr>
              <w:adjustRightInd w:val="0"/>
              <w:ind w:right="144"/>
              <w:jc w:val="center"/>
              <w:rPr>
                <w:ins w:id="236" w:author="ERCOT" w:date="2023-03-30T15:35:00Z"/>
                <w:sz w:val="24"/>
                <w:szCs w:val="24"/>
              </w:rPr>
            </w:pPr>
          </w:p>
        </w:tc>
        <w:tc>
          <w:tcPr>
            <w:tcW w:w="1440" w:type="dxa"/>
            <w:gridSpan w:val="3"/>
            <w:tcBorders>
              <w:top w:val="nil"/>
              <w:left w:val="nil"/>
              <w:bottom w:val="nil"/>
              <w:right w:val="nil"/>
            </w:tcBorders>
          </w:tcPr>
          <w:p w14:paraId="3316FAB3" w14:textId="77777777" w:rsidR="007A7C12" w:rsidRDefault="003C6D4F">
            <w:pPr>
              <w:adjustRightInd w:val="0"/>
              <w:ind w:right="144"/>
              <w:rPr>
                <w:ins w:id="237" w:author="ERCOT" w:date="2023-03-30T15:35:00Z"/>
                <w:sz w:val="24"/>
                <w:szCs w:val="24"/>
              </w:rPr>
            </w:pPr>
            <w:ins w:id="238" w:author="ERCOT" w:date="2023-03-30T15:35:00Z">
              <w:r>
                <w:rPr>
                  <w:b/>
                  <w:szCs w:val="24"/>
                </w:rPr>
                <w:t>ID 2/3</w:t>
              </w:r>
            </w:ins>
          </w:p>
        </w:tc>
      </w:tr>
      <w:tr w:rsidR="007A7C12" w14:paraId="4EF67CB4" w14:textId="77777777">
        <w:trPr>
          <w:gridAfter w:val="1"/>
          <w:wAfter w:w="330" w:type="dxa"/>
          <w:ins w:id="239" w:author="ERCOT" w:date="2023-03-30T15:35:00Z"/>
        </w:trPr>
        <w:tc>
          <w:tcPr>
            <w:tcW w:w="2980" w:type="dxa"/>
            <w:gridSpan w:val="3"/>
            <w:tcBorders>
              <w:top w:val="nil"/>
              <w:left w:val="nil"/>
              <w:bottom w:val="nil"/>
              <w:right w:val="nil"/>
            </w:tcBorders>
          </w:tcPr>
          <w:p w14:paraId="728E60EB" w14:textId="77777777" w:rsidR="007A7C12" w:rsidRDefault="007A7C12">
            <w:pPr>
              <w:adjustRightInd w:val="0"/>
              <w:ind w:right="144"/>
              <w:rPr>
                <w:ins w:id="240" w:author="ERCOT" w:date="2023-03-30T15:35:00Z"/>
                <w:sz w:val="24"/>
                <w:szCs w:val="24"/>
              </w:rPr>
            </w:pPr>
          </w:p>
        </w:tc>
        <w:tc>
          <w:tcPr>
            <w:tcW w:w="6523" w:type="dxa"/>
            <w:gridSpan w:val="8"/>
            <w:tcBorders>
              <w:top w:val="nil"/>
              <w:left w:val="nil"/>
              <w:bottom w:val="nil"/>
              <w:right w:val="nil"/>
            </w:tcBorders>
          </w:tcPr>
          <w:p w14:paraId="5B29001F" w14:textId="77777777" w:rsidR="007A7C12" w:rsidRDefault="003C6D4F">
            <w:pPr>
              <w:adjustRightInd w:val="0"/>
              <w:ind w:right="144"/>
              <w:rPr>
                <w:ins w:id="241" w:author="ERCOT" w:date="2023-03-30T15:35:00Z"/>
                <w:sz w:val="24"/>
                <w:szCs w:val="24"/>
              </w:rPr>
            </w:pPr>
            <w:ins w:id="242" w:author="ERCOT" w:date="2023-03-30T15:35:00Z">
              <w:r>
                <w:rPr>
                  <w:szCs w:val="24"/>
                </w:rPr>
                <w:t>Code qualifying the Reference Identification</w:t>
              </w:r>
            </w:ins>
          </w:p>
        </w:tc>
      </w:tr>
      <w:tr w:rsidR="007A7C12" w14:paraId="6DCA5B11" w14:textId="77777777">
        <w:trPr>
          <w:gridAfter w:val="1"/>
          <w:wAfter w:w="331" w:type="dxa"/>
          <w:ins w:id="243" w:author="ERCOT" w:date="2023-03-30T15:35:00Z"/>
        </w:trPr>
        <w:tc>
          <w:tcPr>
            <w:tcW w:w="3168" w:type="dxa"/>
            <w:gridSpan w:val="4"/>
            <w:tcBorders>
              <w:top w:val="nil"/>
              <w:left w:val="nil"/>
              <w:bottom w:val="nil"/>
              <w:right w:val="nil"/>
            </w:tcBorders>
          </w:tcPr>
          <w:p w14:paraId="611ADE41" w14:textId="77777777" w:rsidR="007A7C12" w:rsidRDefault="003C6D4F">
            <w:pPr>
              <w:adjustRightInd w:val="0"/>
              <w:ind w:right="144"/>
              <w:rPr>
                <w:ins w:id="244" w:author="ERCOT" w:date="2023-03-30T15:35:00Z"/>
                <w:sz w:val="24"/>
                <w:szCs w:val="24"/>
              </w:rPr>
            </w:pPr>
            <w:ins w:id="245" w:author="ERCOT" w:date="2023-03-30T15:35:00Z">
              <w:r>
                <w:rPr>
                  <w:szCs w:val="24"/>
                </w:rPr>
                <w:t xml:space="preserve"> </w:t>
              </w:r>
            </w:ins>
          </w:p>
        </w:tc>
        <w:tc>
          <w:tcPr>
            <w:tcW w:w="1367" w:type="dxa"/>
            <w:tcBorders>
              <w:top w:val="nil"/>
              <w:left w:val="nil"/>
              <w:bottom w:val="nil"/>
              <w:right w:val="nil"/>
            </w:tcBorders>
          </w:tcPr>
          <w:p w14:paraId="5ECD4DC9" w14:textId="77777777" w:rsidR="007A7C12" w:rsidRDefault="003C6D4F">
            <w:pPr>
              <w:adjustRightInd w:val="0"/>
              <w:ind w:right="144"/>
              <w:rPr>
                <w:ins w:id="246" w:author="ERCOT" w:date="2023-03-30T15:35:00Z"/>
                <w:sz w:val="24"/>
                <w:szCs w:val="24"/>
              </w:rPr>
            </w:pPr>
            <w:ins w:id="247" w:author="ERCOT" w:date="2023-03-30T15:35:00Z">
              <w:r>
                <w:rPr>
                  <w:szCs w:val="24"/>
                </w:rPr>
                <w:t>MSL</w:t>
              </w:r>
            </w:ins>
          </w:p>
        </w:tc>
        <w:tc>
          <w:tcPr>
            <w:tcW w:w="144" w:type="dxa"/>
            <w:tcBorders>
              <w:top w:val="nil"/>
              <w:left w:val="nil"/>
              <w:bottom w:val="nil"/>
              <w:right w:val="nil"/>
            </w:tcBorders>
          </w:tcPr>
          <w:p w14:paraId="052E00A0" w14:textId="77777777" w:rsidR="007A7C12" w:rsidRDefault="007A7C12">
            <w:pPr>
              <w:adjustRightInd w:val="0"/>
              <w:ind w:right="144"/>
              <w:rPr>
                <w:ins w:id="248" w:author="ERCOT" w:date="2023-03-30T15:35:00Z"/>
                <w:sz w:val="24"/>
                <w:szCs w:val="24"/>
              </w:rPr>
            </w:pPr>
          </w:p>
        </w:tc>
        <w:tc>
          <w:tcPr>
            <w:tcW w:w="4823" w:type="dxa"/>
            <w:gridSpan w:val="5"/>
            <w:tcBorders>
              <w:top w:val="nil"/>
              <w:left w:val="nil"/>
              <w:bottom w:val="nil"/>
              <w:right w:val="nil"/>
            </w:tcBorders>
          </w:tcPr>
          <w:p w14:paraId="50DA9D1E" w14:textId="77777777" w:rsidR="007A7C12" w:rsidRDefault="003C6D4F">
            <w:pPr>
              <w:adjustRightInd w:val="0"/>
              <w:ind w:right="144"/>
              <w:rPr>
                <w:ins w:id="249" w:author="ERCOT" w:date="2023-03-30T15:35:00Z"/>
                <w:sz w:val="24"/>
                <w:szCs w:val="24"/>
              </w:rPr>
            </w:pPr>
            <w:ins w:id="250" w:author="ERCOT" w:date="2023-03-30T15:35:00Z">
              <w:r>
                <w:rPr>
                  <w:szCs w:val="24"/>
                </w:rPr>
                <w:t>Mail Slot</w:t>
              </w:r>
            </w:ins>
          </w:p>
        </w:tc>
      </w:tr>
      <w:tr w:rsidR="007A7C12" w14:paraId="5CBECA1D" w14:textId="77777777">
        <w:trPr>
          <w:gridAfter w:val="2"/>
          <w:wAfter w:w="473" w:type="dxa"/>
          <w:ins w:id="251" w:author="ERCOT" w:date="2023-03-30T15:35:00Z"/>
        </w:trPr>
        <w:tc>
          <w:tcPr>
            <w:tcW w:w="4680" w:type="dxa"/>
            <w:gridSpan w:val="6"/>
            <w:tcBorders>
              <w:top w:val="nil"/>
              <w:left w:val="nil"/>
              <w:bottom w:val="nil"/>
              <w:right w:val="nil"/>
            </w:tcBorders>
          </w:tcPr>
          <w:p w14:paraId="07148CD9" w14:textId="77777777" w:rsidR="007A7C12" w:rsidRDefault="007A7C12">
            <w:pPr>
              <w:adjustRightInd w:val="0"/>
              <w:ind w:right="144"/>
              <w:rPr>
                <w:ins w:id="252" w:author="ERCOT" w:date="2023-03-30T15:35:00Z"/>
                <w:sz w:val="24"/>
                <w:szCs w:val="24"/>
              </w:rPr>
            </w:pPr>
          </w:p>
        </w:tc>
        <w:tc>
          <w:tcPr>
            <w:tcW w:w="4680" w:type="dxa"/>
            <w:gridSpan w:val="4"/>
            <w:tcBorders>
              <w:top w:val="nil"/>
              <w:left w:val="nil"/>
              <w:bottom w:val="nil"/>
              <w:right w:val="nil"/>
            </w:tcBorders>
            <w:shd w:val="pct20" w:color="auto" w:fill="auto"/>
          </w:tcPr>
          <w:p w14:paraId="3A6C0313" w14:textId="77777777" w:rsidR="007A7C12" w:rsidRDefault="003C6D4F">
            <w:pPr>
              <w:adjustRightInd w:val="0"/>
              <w:ind w:right="144"/>
              <w:rPr>
                <w:ins w:id="253" w:author="ERCOT" w:date="2023-03-30T15:35:00Z"/>
                <w:sz w:val="24"/>
                <w:szCs w:val="24"/>
              </w:rPr>
            </w:pPr>
            <w:ins w:id="254" w:author="ERCOT" w:date="2023-03-30T15:35:00Z">
              <w:r>
                <w:rPr>
                  <w:szCs w:val="24"/>
                </w:rPr>
                <w:t>Metered Service Type List</w:t>
              </w:r>
            </w:ins>
          </w:p>
        </w:tc>
      </w:tr>
      <w:tr w:rsidR="007A7C12" w14:paraId="5B1E71E7" w14:textId="77777777">
        <w:trPr>
          <w:ins w:id="255" w:author="ERCOT" w:date="2023-03-30T15:35:00Z"/>
        </w:trPr>
        <w:tc>
          <w:tcPr>
            <w:tcW w:w="1007" w:type="dxa"/>
            <w:tcBorders>
              <w:top w:val="nil"/>
              <w:left w:val="nil"/>
              <w:bottom w:val="nil"/>
              <w:right w:val="nil"/>
            </w:tcBorders>
          </w:tcPr>
          <w:p w14:paraId="1E5CAF0D" w14:textId="77777777" w:rsidR="007A7C12" w:rsidRDefault="003C6D4F">
            <w:pPr>
              <w:adjustRightInd w:val="0"/>
              <w:ind w:right="144"/>
              <w:rPr>
                <w:ins w:id="256" w:author="ERCOT" w:date="2023-03-30T15:35:00Z"/>
                <w:sz w:val="24"/>
                <w:szCs w:val="24"/>
              </w:rPr>
            </w:pPr>
            <w:ins w:id="257" w:author="ERCOT" w:date="2023-03-30T15:35:00Z">
              <w:r>
                <w:rPr>
                  <w:b/>
                  <w:szCs w:val="24"/>
                </w:rPr>
                <w:t>Must Use</w:t>
              </w:r>
            </w:ins>
          </w:p>
        </w:tc>
        <w:tc>
          <w:tcPr>
            <w:tcW w:w="1080" w:type="dxa"/>
            <w:tcBorders>
              <w:top w:val="nil"/>
              <w:left w:val="nil"/>
              <w:bottom w:val="nil"/>
              <w:right w:val="nil"/>
            </w:tcBorders>
          </w:tcPr>
          <w:p w14:paraId="64B44A81" w14:textId="77777777" w:rsidR="007A7C12" w:rsidRDefault="003C6D4F">
            <w:pPr>
              <w:adjustRightInd w:val="0"/>
              <w:ind w:right="144"/>
              <w:jc w:val="center"/>
              <w:rPr>
                <w:ins w:id="258" w:author="ERCOT" w:date="2023-03-30T15:35:00Z"/>
                <w:sz w:val="24"/>
                <w:szCs w:val="24"/>
              </w:rPr>
            </w:pPr>
            <w:ins w:id="259" w:author="ERCOT" w:date="2023-03-30T15:35:00Z">
              <w:r>
                <w:rPr>
                  <w:b/>
                  <w:szCs w:val="24"/>
                </w:rPr>
                <w:t>REF02</w:t>
              </w:r>
            </w:ins>
          </w:p>
        </w:tc>
        <w:tc>
          <w:tcPr>
            <w:tcW w:w="892" w:type="dxa"/>
            <w:tcBorders>
              <w:top w:val="nil"/>
              <w:left w:val="nil"/>
              <w:bottom w:val="nil"/>
              <w:right w:val="nil"/>
            </w:tcBorders>
          </w:tcPr>
          <w:p w14:paraId="739B2D52" w14:textId="77777777" w:rsidR="007A7C12" w:rsidRDefault="003C6D4F">
            <w:pPr>
              <w:adjustRightInd w:val="0"/>
              <w:ind w:right="144"/>
              <w:jc w:val="center"/>
              <w:rPr>
                <w:ins w:id="260" w:author="ERCOT" w:date="2023-03-30T15:35:00Z"/>
                <w:sz w:val="24"/>
                <w:szCs w:val="24"/>
              </w:rPr>
            </w:pPr>
            <w:ins w:id="261" w:author="ERCOT" w:date="2023-03-30T15:35:00Z">
              <w:r>
                <w:rPr>
                  <w:b/>
                  <w:szCs w:val="24"/>
                </w:rPr>
                <w:t>127</w:t>
              </w:r>
            </w:ins>
          </w:p>
        </w:tc>
        <w:tc>
          <w:tcPr>
            <w:tcW w:w="4968" w:type="dxa"/>
            <w:gridSpan w:val="4"/>
            <w:tcBorders>
              <w:top w:val="nil"/>
              <w:left w:val="nil"/>
              <w:bottom w:val="nil"/>
              <w:right w:val="nil"/>
            </w:tcBorders>
          </w:tcPr>
          <w:p w14:paraId="2326A9A9" w14:textId="77777777" w:rsidR="007A7C12" w:rsidRDefault="003C6D4F">
            <w:pPr>
              <w:adjustRightInd w:val="0"/>
              <w:ind w:right="144"/>
              <w:rPr>
                <w:ins w:id="262" w:author="ERCOT" w:date="2023-03-30T15:35:00Z"/>
                <w:sz w:val="24"/>
                <w:szCs w:val="24"/>
              </w:rPr>
            </w:pPr>
            <w:ins w:id="263" w:author="ERCOT" w:date="2023-03-30T15:35:00Z">
              <w:r>
                <w:rPr>
                  <w:b/>
                  <w:szCs w:val="24"/>
                </w:rPr>
                <w:t>Reference Identification</w:t>
              </w:r>
            </w:ins>
          </w:p>
        </w:tc>
        <w:tc>
          <w:tcPr>
            <w:tcW w:w="432" w:type="dxa"/>
            <w:tcBorders>
              <w:top w:val="nil"/>
              <w:left w:val="nil"/>
              <w:bottom w:val="nil"/>
              <w:right w:val="nil"/>
            </w:tcBorders>
          </w:tcPr>
          <w:p w14:paraId="1D479070" w14:textId="77777777" w:rsidR="007A7C12" w:rsidRDefault="003C6D4F">
            <w:pPr>
              <w:adjustRightInd w:val="0"/>
              <w:ind w:right="144"/>
              <w:jc w:val="center"/>
              <w:rPr>
                <w:ins w:id="264" w:author="ERCOT" w:date="2023-03-30T15:35:00Z"/>
                <w:sz w:val="24"/>
                <w:szCs w:val="24"/>
              </w:rPr>
            </w:pPr>
            <w:ins w:id="265" w:author="ERCOT" w:date="2023-03-30T15:35:00Z">
              <w:r>
                <w:rPr>
                  <w:b/>
                  <w:szCs w:val="24"/>
                </w:rPr>
                <w:t>X</w:t>
              </w:r>
            </w:ins>
          </w:p>
        </w:tc>
        <w:tc>
          <w:tcPr>
            <w:tcW w:w="14" w:type="dxa"/>
            <w:tcBorders>
              <w:top w:val="nil"/>
              <w:left w:val="nil"/>
              <w:bottom w:val="nil"/>
              <w:right w:val="nil"/>
            </w:tcBorders>
          </w:tcPr>
          <w:p w14:paraId="5D7CDC92" w14:textId="77777777" w:rsidR="007A7C12" w:rsidRDefault="007A7C12">
            <w:pPr>
              <w:adjustRightInd w:val="0"/>
              <w:ind w:right="144"/>
              <w:jc w:val="center"/>
              <w:rPr>
                <w:ins w:id="266" w:author="ERCOT" w:date="2023-03-30T15:35:00Z"/>
                <w:sz w:val="24"/>
                <w:szCs w:val="24"/>
              </w:rPr>
            </w:pPr>
          </w:p>
        </w:tc>
        <w:tc>
          <w:tcPr>
            <w:tcW w:w="1440" w:type="dxa"/>
            <w:gridSpan w:val="3"/>
            <w:tcBorders>
              <w:top w:val="nil"/>
              <w:left w:val="nil"/>
              <w:bottom w:val="nil"/>
              <w:right w:val="nil"/>
            </w:tcBorders>
          </w:tcPr>
          <w:p w14:paraId="1A26BC9C" w14:textId="77777777" w:rsidR="007A7C12" w:rsidRDefault="003C6D4F">
            <w:pPr>
              <w:adjustRightInd w:val="0"/>
              <w:ind w:right="144"/>
              <w:rPr>
                <w:ins w:id="267" w:author="ERCOT" w:date="2023-03-30T15:35:00Z"/>
                <w:sz w:val="24"/>
                <w:szCs w:val="24"/>
              </w:rPr>
            </w:pPr>
            <w:ins w:id="268" w:author="ERCOT" w:date="2023-03-30T15:35:00Z">
              <w:r>
                <w:rPr>
                  <w:b/>
                  <w:szCs w:val="24"/>
                </w:rPr>
                <w:t>AN 1/30</w:t>
              </w:r>
            </w:ins>
          </w:p>
        </w:tc>
      </w:tr>
      <w:tr w:rsidR="007A7C12" w14:paraId="6DDB0C65" w14:textId="77777777">
        <w:trPr>
          <w:gridAfter w:val="1"/>
          <w:wAfter w:w="330" w:type="dxa"/>
          <w:ins w:id="269" w:author="ERCOT" w:date="2023-03-30T15:35:00Z"/>
        </w:trPr>
        <w:tc>
          <w:tcPr>
            <w:tcW w:w="2980" w:type="dxa"/>
            <w:gridSpan w:val="3"/>
            <w:tcBorders>
              <w:top w:val="nil"/>
              <w:left w:val="nil"/>
              <w:bottom w:val="nil"/>
              <w:right w:val="nil"/>
            </w:tcBorders>
          </w:tcPr>
          <w:p w14:paraId="3A04A4D4" w14:textId="77777777" w:rsidR="007A7C12" w:rsidRDefault="007A7C12">
            <w:pPr>
              <w:adjustRightInd w:val="0"/>
              <w:ind w:right="144"/>
              <w:rPr>
                <w:ins w:id="270" w:author="ERCOT" w:date="2023-03-30T15:35:00Z"/>
                <w:sz w:val="24"/>
                <w:szCs w:val="24"/>
              </w:rPr>
            </w:pPr>
          </w:p>
        </w:tc>
        <w:tc>
          <w:tcPr>
            <w:tcW w:w="6523" w:type="dxa"/>
            <w:gridSpan w:val="8"/>
            <w:tcBorders>
              <w:top w:val="nil"/>
              <w:left w:val="nil"/>
              <w:bottom w:val="nil"/>
              <w:right w:val="nil"/>
            </w:tcBorders>
          </w:tcPr>
          <w:p w14:paraId="5F3420CC" w14:textId="77777777" w:rsidR="007A7C12" w:rsidRDefault="003C6D4F">
            <w:pPr>
              <w:adjustRightInd w:val="0"/>
              <w:ind w:right="144"/>
              <w:rPr>
                <w:ins w:id="271" w:author="ERCOT" w:date="2023-03-30T15:35:00Z"/>
                <w:sz w:val="24"/>
                <w:szCs w:val="24"/>
              </w:rPr>
            </w:pPr>
            <w:ins w:id="272" w:author="ERCOT" w:date="2023-03-30T15:35:00Z">
              <w:r>
                <w:rPr>
                  <w:szCs w:val="24"/>
                </w:rPr>
                <w:t>Reference information as defined for a particular Transaction Set or as specified by the Reference Identification Qualifier</w:t>
              </w:r>
            </w:ins>
          </w:p>
        </w:tc>
      </w:tr>
      <w:tr w:rsidR="007A7C12" w14:paraId="6DDD308F" w14:textId="77777777">
        <w:trPr>
          <w:gridAfter w:val="1"/>
          <w:wAfter w:w="330" w:type="dxa"/>
          <w:ins w:id="273" w:author="ERCOT" w:date="2023-03-30T15:35:00Z"/>
        </w:trPr>
        <w:tc>
          <w:tcPr>
            <w:tcW w:w="2980" w:type="dxa"/>
            <w:gridSpan w:val="3"/>
            <w:tcBorders>
              <w:top w:val="nil"/>
              <w:left w:val="nil"/>
              <w:bottom w:val="nil"/>
              <w:right w:val="nil"/>
            </w:tcBorders>
          </w:tcPr>
          <w:p w14:paraId="07777A2D" w14:textId="77777777" w:rsidR="007A7C12" w:rsidRDefault="007A7C12">
            <w:pPr>
              <w:adjustRightInd w:val="0"/>
              <w:ind w:right="144"/>
              <w:rPr>
                <w:ins w:id="274" w:author="ERCOT" w:date="2023-03-30T15:35:00Z"/>
                <w:sz w:val="24"/>
                <w:szCs w:val="24"/>
              </w:rPr>
            </w:pPr>
          </w:p>
        </w:tc>
        <w:tc>
          <w:tcPr>
            <w:tcW w:w="6523" w:type="dxa"/>
            <w:gridSpan w:val="8"/>
            <w:tcBorders>
              <w:top w:val="nil"/>
              <w:left w:val="nil"/>
              <w:bottom w:val="nil"/>
              <w:right w:val="nil"/>
            </w:tcBorders>
            <w:shd w:val="pct20" w:color="auto" w:fill="auto"/>
          </w:tcPr>
          <w:p w14:paraId="0D96D104" w14:textId="77777777" w:rsidR="007A7C12" w:rsidRDefault="003C6D4F">
            <w:pPr>
              <w:adjustRightInd w:val="0"/>
              <w:ind w:right="144"/>
              <w:rPr>
                <w:ins w:id="275" w:author="ERCOT" w:date="2023-03-30T15:35:00Z"/>
                <w:sz w:val="24"/>
                <w:szCs w:val="24"/>
              </w:rPr>
            </w:pPr>
            <w:ins w:id="276" w:author="ERCOT" w:date="2023-03-30T15:35:00Z">
              <w:r>
                <w:rPr>
                  <w:szCs w:val="24"/>
                </w:rPr>
                <w:t>If a new code is needed, it must be requested via the Change Control process.</w:t>
              </w:r>
            </w:ins>
          </w:p>
        </w:tc>
      </w:tr>
      <w:tr w:rsidR="007A7C12" w14:paraId="00D7033E" w14:textId="77777777">
        <w:trPr>
          <w:gridAfter w:val="1"/>
          <w:wAfter w:w="331" w:type="dxa"/>
          <w:ins w:id="277" w:author="ERCOT" w:date="2023-03-30T15:35:00Z"/>
        </w:trPr>
        <w:tc>
          <w:tcPr>
            <w:tcW w:w="3168" w:type="dxa"/>
            <w:gridSpan w:val="4"/>
            <w:tcBorders>
              <w:top w:val="nil"/>
              <w:left w:val="nil"/>
              <w:bottom w:val="nil"/>
              <w:right w:val="nil"/>
            </w:tcBorders>
          </w:tcPr>
          <w:p w14:paraId="599CE14C" w14:textId="77777777" w:rsidR="007A7C12" w:rsidRDefault="003C6D4F">
            <w:pPr>
              <w:adjustRightInd w:val="0"/>
              <w:ind w:right="144"/>
              <w:rPr>
                <w:ins w:id="278" w:author="ERCOT" w:date="2023-03-30T15:35:00Z"/>
                <w:sz w:val="24"/>
                <w:szCs w:val="24"/>
              </w:rPr>
            </w:pPr>
            <w:ins w:id="279" w:author="ERCOT" w:date="2023-03-30T15:35:00Z">
              <w:r>
                <w:rPr>
                  <w:szCs w:val="24"/>
                </w:rPr>
                <w:t xml:space="preserve"> </w:t>
              </w:r>
            </w:ins>
          </w:p>
        </w:tc>
        <w:tc>
          <w:tcPr>
            <w:tcW w:w="1367" w:type="dxa"/>
            <w:tcBorders>
              <w:top w:val="nil"/>
              <w:left w:val="nil"/>
              <w:bottom w:val="nil"/>
              <w:right w:val="nil"/>
            </w:tcBorders>
          </w:tcPr>
          <w:p w14:paraId="727C0A7B" w14:textId="77777777" w:rsidR="007A7C12" w:rsidRDefault="003C6D4F">
            <w:pPr>
              <w:adjustRightInd w:val="0"/>
              <w:ind w:right="144"/>
              <w:rPr>
                <w:ins w:id="280" w:author="ERCOT" w:date="2023-03-30T15:35:00Z"/>
                <w:sz w:val="24"/>
                <w:szCs w:val="24"/>
              </w:rPr>
            </w:pPr>
            <w:ins w:id="281" w:author="ERCOT" w:date="2023-03-30T15:35:00Z">
              <w:r>
                <w:rPr>
                  <w:szCs w:val="24"/>
                </w:rPr>
                <w:t>M01</w:t>
              </w:r>
            </w:ins>
          </w:p>
        </w:tc>
        <w:tc>
          <w:tcPr>
            <w:tcW w:w="144" w:type="dxa"/>
            <w:tcBorders>
              <w:top w:val="nil"/>
              <w:left w:val="nil"/>
              <w:bottom w:val="nil"/>
              <w:right w:val="nil"/>
            </w:tcBorders>
          </w:tcPr>
          <w:p w14:paraId="1BAB03C7" w14:textId="77777777" w:rsidR="007A7C12" w:rsidRDefault="007A7C12">
            <w:pPr>
              <w:adjustRightInd w:val="0"/>
              <w:ind w:right="144"/>
              <w:rPr>
                <w:ins w:id="282" w:author="ERCOT" w:date="2023-03-30T15:35:00Z"/>
                <w:sz w:val="24"/>
                <w:szCs w:val="24"/>
              </w:rPr>
            </w:pPr>
          </w:p>
        </w:tc>
        <w:tc>
          <w:tcPr>
            <w:tcW w:w="4823" w:type="dxa"/>
            <w:gridSpan w:val="5"/>
            <w:tcBorders>
              <w:top w:val="nil"/>
              <w:left w:val="nil"/>
              <w:bottom w:val="nil"/>
              <w:right w:val="nil"/>
            </w:tcBorders>
          </w:tcPr>
          <w:p w14:paraId="0ABC9CC6" w14:textId="77777777" w:rsidR="007A7C12" w:rsidRDefault="003C6D4F">
            <w:pPr>
              <w:adjustRightInd w:val="0"/>
              <w:ind w:right="144"/>
              <w:rPr>
                <w:ins w:id="283" w:author="ERCOT" w:date="2023-03-30T15:35:00Z"/>
                <w:sz w:val="24"/>
                <w:szCs w:val="24"/>
              </w:rPr>
            </w:pPr>
            <w:ins w:id="284" w:author="ERCOT" w:date="2023-03-30T15:35:00Z">
              <w:r>
                <w:rPr>
                  <w:szCs w:val="24"/>
                </w:rPr>
                <w:t>House</w:t>
              </w:r>
            </w:ins>
          </w:p>
        </w:tc>
      </w:tr>
      <w:tr w:rsidR="007A7C12" w14:paraId="4E0CB0C1" w14:textId="77777777">
        <w:trPr>
          <w:gridAfter w:val="1"/>
          <w:wAfter w:w="331" w:type="dxa"/>
          <w:ins w:id="285" w:author="ERCOT" w:date="2023-03-30T15:35:00Z"/>
        </w:trPr>
        <w:tc>
          <w:tcPr>
            <w:tcW w:w="3168" w:type="dxa"/>
            <w:gridSpan w:val="4"/>
            <w:tcBorders>
              <w:top w:val="nil"/>
              <w:left w:val="nil"/>
              <w:bottom w:val="nil"/>
              <w:right w:val="nil"/>
            </w:tcBorders>
          </w:tcPr>
          <w:p w14:paraId="53A4148C" w14:textId="77777777" w:rsidR="007A7C12" w:rsidRDefault="003C6D4F">
            <w:pPr>
              <w:adjustRightInd w:val="0"/>
              <w:ind w:right="144"/>
              <w:rPr>
                <w:ins w:id="286" w:author="ERCOT" w:date="2023-03-30T15:35:00Z"/>
                <w:sz w:val="24"/>
                <w:szCs w:val="24"/>
              </w:rPr>
            </w:pPr>
            <w:ins w:id="287" w:author="ERCOT" w:date="2023-03-30T15:35:00Z">
              <w:r>
                <w:rPr>
                  <w:szCs w:val="24"/>
                </w:rPr>
                <w:t xml:space="preserve"> </w:t>
              </w:r>
            </w:ins>
          </w:p>
        </w:tc>
        <w:tc>
          <w:tcPr>
            <w:tcW w:w="1367" w:type="dxa"/>
            <w:tcBorders>
              <w:top w:val="nil"/>
              <w:left w:val="nil"/>
              <w:bottom w:val="nil"/>
              <w:right w:val="nil"/>
            </w:tcBorders>
          </w:tcPr>
          <w:p w14:paraId="58B53373" w14:textId="77777777" w:rsidR="007A7C12" w:rsidRDefault="003C6D4F">
            <w:pPr>
              <w:adjustRightInd w:val="0"/>
              <w:ind w:right="144"/>
              <w:rPr>
                <w:ins w:id="288" w:author="ERCOT" w:date="2023-03-30T15:35:00Z"/>
                <w:sz w:val="24"/>
                <w:szCs w:val="24"/>
              </w:rPr>
            </w:pPr>
            <w:ins w:id="289" w:author="ERCOT" w:date="2023-03-30T15:35:00Z">
              <w:r>
                <w:rPr>
                  <w:szCs w:val="24"/>
                </w:rPr>
                <w:t>M02</w:t>
              </w:r>
            </w:ins>
          </w:p>
        </w:tc>
        <w:tc>
          <w:tcPr>
            <w:tcW w:w="144" w:type="dxa"/>
            <w:tcBorders>
              <w:top w:val="nil"/>
              <w:left w:val="nil"/>
              <w:bottom w:val="nil"/>
              <w:right w:val="nil"/>
            </w:tcBorders>
          </w:tcPr>
          <w:p w14:paraId="3A8399FF" w14:textId="77777777" w:rsidR="007A7C12" w:rsidRDefault="007A7C12">
            <w:pPr>
              <w:adjustRightInd w:val="0"/>
              <w:ind w:right="144"/>
              <w:rPr>
                <w:ins w:id="290" w:author="ERCOT" w:date="2023-03-30T15:35:00Z"/>
                <w:sz w:val="24"/>
                <w:szCs w:val="24"/>
              </w:rPr>
            </w:pPr>
          </w:p>
        </w:tc>
        <w:tc>
          <w:tcPr>
            <w:tcW w:w="4823" w:type="dxa"/>
            <w:gridSpan w:val="5"/>
            <w:tcBorders>
              <w:top w:val="nil"/>
              <w:left w:val="nil"/>
              <w:bottom w:val="nil"/>
              <w:right w:val="nil"/>
            </w:tcBorders>
          </w:tcPr>
          <w:p w14:paraId="65B78F98" w14:textId="77777777" w:rsidR="007A7C12" w:rsidRDefault="003C6D4F">
            <w:pPr>
              <w:adjustRightInd w:val="0"/>
              <w:ind w:right="144"/>
              <w:rPr>
                <w:ins w:id="291" w:author="ERCOT" w:date="2023-03-30T15:35:00Z"/>
                <w:sz w:val="24"/>
                <w:szCs w:val="24"/>
              </w:rPr>
            </w:pPr>
            <w:ins w:id="292" w:author="ERCOT" w:date="2023-03-30T15:35:00Z">
              <w:r>
                <w:rPr>
                  <w:szCs w:val="24"/>
                </w:rPr>
                <w:t>Apartment</w:t>
              </w:r>
            </w:ins>
          </w:p>
        </w:tc>
      </w:tr>
      <w:tr w:rsidR="007A7C12" w14:paraId="1DEC2410" w14:textId="77777777">
        <w:trPr>
          <w:gridAfter w:val="1"/>
          <w:wAfter w:w="331" w:type="dxa"/>
          <w:ins w:id="293" w:author="ERCOT" w:date="2023-03-30T15:35:00Z"/>
        </w:trPr>
        <w:tc>
          <w:tcPr>
            <w:tcW w:w="3168" w:type="dxa"/>
            <w:gridSpan w:val="4"/>
            <w:tcBorders>
              <w:top w:val="nil"/>
              <w:left w:val="nil"/>
              <w:bottom w:val="nil"/>
              <w:right w:val="nil"/>
            </w:tcBorders>
          </w:tcPr>
          <w:p w14:paraId="57E5C397" w14:textId="77777777" w:rsidR="007A7C12" w:rsidRDefault="003C6D4F">
            <w:pPr>
              <w:adjustRightInd w:val="0"/>
              <w:ind w:right="144"/>
              <w:rPr>
                <w:ins w:id="294" w:author="ERCOT" w:date="2023-03-30T15:35:00Z"/>
                <w:sz w:val="24"/>
                <w:szCs w:val="24"/>
              </w:rPr>
            </w:pPr>
            <w:ins w:id="295" w:author="ERCOT" w:date="2023-03-30T15:35:00Z">
              <w:r>
                <w:rPr>
                  <w:szCs w:val="24"/>
                </w:rPr>
                <w:t xml:space="preserve"> </w:t>
              </w:r>
            </w:ins>
          </w:p>
        </w:tc>
        <w:tc>
          <w:tcPr>
            <w:tcW w:w="1367" w:type="dxa"/>
            <w:tcBorders>
              <w:top w:val="nil"/>
              <w:left w:val="nil"/>
              <w:bottom w:val="nil"/>
              <w:right w:val="nil"/>
            </w:tcBorders>
          </w:tcPr>
          <w:p w14:paraId="248D4BC7" w14:textId="77777777" w:rsidR="007A7C12" w:rsidRDefault="003C6D4F">
            <w:pPr>
              <w:adjustRightInd w:val="0"/>
              <w:ind w:right="144"/>
              <w:rPr>
                <w:ins w:id="296" w:author="ERCOT" w:date="2023-03-30T15:35:00Z"/>
                <w:sz w:val="24"/>
                <w:szCs w:val="24"/>
              </w:rPr>
            </w:pPr>
            <w:ins w:id="297" w:author="ERCOT" w:date="2023-03-30T15:35:00Z">
              <w:r>
                <w:rPr>
                  <w:szCs w:val="24"/>
                </w:rPr>
                <w:t>M03</w:t>
              </w:r>
            </w:ins>
          </w:p>
        </w:tc>
        <w:tc>
          <w:tcPr>
            <w:tcW w:w="144" w:type="dxa"/>
            <w:tcBorders>
              <w:top w:val="nil"/>
              <w:left w:val="nil"/>
              <w:bottom w:val="nil"/>
              <w:right w:val="nil"/>
            </w:tcBorders>
          </w:tcPr>
          <w:p w14:paraId="5BA0D58D" w14:textId="77777777" w:rsidR="007A7C12" w:rsidRDefault="007A7C12">
            <w:pPr>
              <w:adjustRightInd w:val="0"/>
              <w:ind w:right="144"/>
              <w:rPr>
                <w:ins w:id="298" w:author="ERCOT" w:date="2023-03-30T15:35:00Z"/>
                <w:sz w:val="24"/>
                <w:szCs w:val="24"/>
              </w:rPr>
            </w:pPr>
          </w:p>
        </w:tc>
        <w:tc>
          <w:tcPr>
            <w:tcW w:w="4823" w:type="dxa"/>
            <w:gridSpan w:val="5"/>
            <w:tcBorders>
              <w:top w:val="nil"/>
              <w:left w:val="nil"/>
              <w:bottom w:val="nil"/>
              <w:right w:val="nil"/>
            </w:tcBorders>
          </w:tcPr>
          <w:p w14:paraId="442D6E45" w14:textId="77777777" w:rsidR="007A7C12" w:rsidRDefault="003C6D4F">
            <w:pPr>
              <w:adjustRightInd w:val="0"/>
              <w:ind w:right="144"/>
              <w:rPr>
                <w:ins w:id="299" w:author="ERCOT" w:date="2023-03-30T15:35:00Z"/>
                <w:sz w:val="24"/>
                <w:szCs w:val="24"/>
              </w:rPr>
            </w:pPr>
            <w:ins w:id="300" w:author="ERCOT" w:date="2023-03-30T15:35:00Z">
              <w:r>
                <w:rPr>
                  <w:szCs w:val="24"/>
                </w:rPr>
                <w:t>Condominium or Townhouse or Penthouse</w:t>
              </w:r>
            </w:ins>
          </w:p>
        </w:tc>
      </w:tr>
      <w:tr w:rsidR="007A7C12" w14:paraId="18106B58" w14:textId="77777777">
        <w:trPr>
          <w:gridAfter w:val="1"/>
          <w:wAfter w:w="331" w:type="dxa"/>
          <w:ins w:id="301" w:author="ERCOT" w:date="2023-03-30T15:35:00Z"/>
        </w:trPr>
        <w:tc>
          <w:tcPr>
            <w:tcW w:w="3168" w:type="dxa"/>
            <w:gridSpan w:val="4"/>
            <w:tcBorders>
              <w:top w:val="nil"/>
              <w:left w:val="nil"/>
              <w:bottom w:val="nil"/>
              <w:right w:val="nil"/>
            </w:tcBorders>
          </w:tcPr>
          <w:p w14:paraId="073028DF" w14:textId="77777777" w:rsidR="007A7C12" w:rsidRDefault="003C6D4F">
            <w:pPr>
              <w:adjustRightInd w:val="0"/>
              <w:ind w:right="144"/>
              <w:rPr>
                <w:ins w:id="302" w:author="ERCOT" w:date="2023-03-30T15:35:00Z"/>
                <w:sz w:val="24"/>
                <w:szCs w:val="24"/>
              </w:rPr>
            </w:pPr>
            <w:ins w:id="303" w:author="ERCOT" w:date="2023-03-30T15:35:00Z">
              <w:r>
                <w:rPr>
                  <w:szCs w:val="24"/>
                </w:rPr>
                <w:t xml:space="preserve"> </w:t>
              </w:r>
            </w:ins>
          </w:p>
        </w:tc>
        <w:tc>
          <w:tcPr>
            <w:tcW w:w="1367" w:type="dxa"/>
            <w:tcBorders>
              <w:top w:val="nil"/>
              <w:left w:val="nil"/>
              <w:bottom w:val="nil"/>
              <w:right w:val="nil"/>
            </w:tcBorders>
          </w:tcPr>
          <w:p w14:paraId="5D9CA92F" w14:textId="77777777" w:rsidR="007A7C12" w:rsidRDefault="003C6D4F">
            <w:pPr>
              <w:adjustRightInd w:val="0"/>
              <w:ind w:right="144"/>
              <w:rPr>
                <w:ins w:id="304" w:author="ERCOT" w:date="2023-03-30T15:35:00Z"/>
                <w:sz w:val="24"/>
                <w:szCs w:val="24"/>
              </w:rPr>
            </w:pPr>
            <w:ins w:id="305" w:author="ERCOT" w:date="2023-03-30T15:35:00Z">
              <w:r>
                <w:rPr>
                  <w:szCs w:val="24"/>
                </w:rPr>
                <w:t>M04</w:t>
              </w:r>
            </w:ins>
          </w:p>
        </w:tc>
        <w:tc>
          <w:tcPr>
            <w:tcW w:w="144" w:type="dxa"/>
            <w:tcBorders>
              <w:top w:val="nil"/>
              <w:left w:val="nil"/>
              <w:bottom w:val="nil"/>
              <w:right w:val="nil"/>
            </w:tcBorders>
          </w:tcPr>
          <w:p w14:paraId="5E13566D" w14:textId="77777777" w:rsidR="007A7C12" w:rsidRDefault="007A7C12">
            <w:pPr>
              <w:adjustRightInd w:val="0"/>
              <w:ind w:right="144"/>
              <w:rPr>
                <w:ins w:id="306" w:author="ERCOT" w:date="2023-03-30T15:35:00Z"/>
                <w:sz w:val="24"/>
                <w:szCs w:val="24"/>
              </w:rPr>
            </w:pPr>
          </w:p>
        </w:tc>
        <w:tc>
          <w:tcPr>
            <w:tcW w:w="4823" w:type="dxa"/>
            <w:gridSpan w:val="5"/>
            <w:tcBorders>
              <w:top w:val="nil"/>
              <w:left w:val="nil"/>
              <w:bottom w:val="nil"/>
              <w:right w:val="nil"/>
            </w:tcBorders>
          </w:tcPr>
          <w:p w14:paraId="26E77216" w14:textId="77777777" w:rsidR="007A7C12" w:rsidRDefault="003C6D4F">
            <w:pPr>
              <w:adjustRightInd w:val="0"/>
              <w:ind w:right="144"/>
              <w:rPr>
                <w:ins w:id="307" w:author="ERCOT" w:date="2023-03-30T15:35:00Z"/>
                <w:sz w:val="24"/>
                <w:szCs w:val="24"/>
              </w:rPr>
            </w:pPr>
            <w:ins w:id="308" w:author="ERCOT" w:date="2023-03-30T15:35:00Z">
              <w:r>
                <w:rPr>
                  <w:szCs w:val="24"/>
                </w:rPr>
                <w:t>Cabana or Clubhouse</w:t>
              </w:r>
            </w:ins>
          </w:p>
        </w:tc>
      </w:tr>
      <w:tr w:rsidR="007A7C12" w14:paraId="6B8E41C2" w14:textId="77777777">
        <w:trPr>
          <w:gridAfter w:val="1"/>
          <w:wAfter w:w="331" w:type="dxa"/>
          <w:ins w:id="309" w:author="ERCOT" w:date="2023-03-30T15:35:00Z"/>
        </w:trPr>
        <w:tc>
          <w:tcPr>
            <w:tcW w:w="3168" w:type="dxa"/>
            <w:gridSpan w:val="4"/>
            <w:tcBorders>
              <w:top w:val="nil"/>
              <w:left w:val="nil"/>
              <w:bottom w:val="nil"/>
              <w:right w:val="nil"/>
            </w:tcBorders>
          </w:tcPr>
          <w:p w14:paraId="48F2CF08" w14:textId="77777777" w:rsidR="007A7C12" w:rsidRDefault="003C6D4F">
            <w:pPr>
              <w:adjustRightInd w:val="0"/>
              <w:ind w:right="144"/>
              <w:rPr>
                <w:ins w:id="310" w:author="ERCOT" w:date="2023-03-30T15:35:00Z"/>
                <w:sz w:val="24"/>
                <w:szCs w:val="24"/>
              </w:rPr>
            </w:pPr>
            <w:ins w:id="311" w:author="ERCOT" w:date="2023-03-30T15:35:00Z">
              <w:r>
                <w:rPr>
                  <w:szCs w:val="24"/>
                </w:rPr>
                <w:t xml:space="preserve"> </w:t>
              </w:r>
            </w:ins>
          </w:p>
        </w:tc>
        <w:tc>
          <w:tcPr>
            <w:tcW w:w="1367" w:type="dxa"/>
            <w:tcBorders>
              <w:top w:val="nil"/>
              <w:left w:val="nil"/>
              <w:bottom w:val="nil"/>
              <w:right w:val="nil"/>
            </w:tcBorders>
          </w:tcPr>
          <w:p w14:paraId="25FD4B5C" w14:textId="77777777" w:rsidR="007A7C12" w:rsidRDefault="003C6D4F">
            <w:pPr>
              <w:adjustRightInd w:val="0"/>
              <w:ind w:right="144"/>
              <w:rPr>
                <w:ins w:id="312" w:author="ERCOT" w:date="2023-03-30T15:35:00Z"/>
                <w:sz w:val="24"/>
                <w:szCs w:val="24"/>
              </w:rPr>
            </w:pPr>
            <w:ins w:id="313" w:author="ERCOT" w:date="2023-03-30T15:35:00Z">
              <w:r>
                <w:rPr>
                  <w:szCs w:val="24"/>
                </w:rPr>
                <w:t>M05</w:t>
              </w:r>
            </w:ins>
          </w:p>
        </w:tc>
        <w:tc>
          <w:tcPr>
            <w:tcW w:w="144" w:type="dxa"/>
            <w:tcBorders>
              <w:top w:val="nil"/>
              <w:left w:val="nil"/>
              <w:bottom w:val="nil"/>
              <w:right w:val="nil"/>
            </w:tcBorders>
          </w:tcPr>
          <w:p w14:paraId="0140E004" w14:textId="77777777" w:rsidR="007A7C12" w:rsidRDefault="007A7C12">
            <w:pPr>
              <w:adjustRightInd w:val="0"/>
              <w:ind w:right="144"/>
              <w:rPr>
                <w:ins w:id="314" w:author="ERCOT" w:date="2023-03-30T15:35:00Z"/>
                <w:sz w:val="24"/>
                <w:szCs w:val="24"/>
              </w:rPr>
            </w:pPr>
          </w:p>
        </w:tc>
        <w:tc>
          <w:tcPr>
            <w:tcW w:w="4823" w:type="dxa"/>
            <w:gridSpan w:val="5"/>
            <w:tcBorders>
              <w:top w:val="nil"/>
              <w:left w:val="nil"/>
              <w:bottom w:val="nil"/>
              <w:right w:val="nil"/>
            </w:tcBorders>
          </w:tcPr>
          <w:p w14:paraId="30DEB9E5" w14:textId="77777777" w:rsidR="007A7C12" w:rsidRDefault="003C6D4F">
            <w:pPr>
              <w:adjustRightInd w:val="0"/>
              <w:ind w:right="144"/>
              <w:rPr>
                <w:ins w:id="315" w:author="ERCOT" w:date="2023-03-30T15:35:00Z"/>
                <w:sz w:val="24"/>
                <w:szCs w:val="24"/>
              </w:rPr>
            </w:pPr>
            <w:ins w:id="316" w:author="ERCOT" w:date="2023-03-30T15:35:00Z">
              <w:r>
                <w:rPr>
                  <w:szCs w:val="24"/>
                </w:rPr>
                <w:t>Garage or Garage Apartment</w:t>
              </w:r>
            </w:ins>
          </w:p>
        </w:tc>
      </w:tr>
      <w:tr w:rsidR="007A7C12" w14:paraId="45D67173" w14:textId="77777777">
        <w:trPr>
          <w:gridAfter w:val="1"/>
          <w:wAfter w:w="331" w:type="dxa"/>
          <w:ins w:id="317" w:author="ERCOT" w:date="2023-03-30T15:35:00Z"/>
        </w:trPr>
        <w:tc>
          <w:tcPr>
            <w:tcW w:w="3168" w:type="dxa"/>
            <w:gridSpan w:val="4"/>
            <w:tcBorders>
              <w:top w:val="nil"/>
              <w:left w:val="nil"/>
              <w:bottom w:val="nil"/>
              <w:right w:val="nil"/>
            </w:tcBorders>
          </w:tcPr>
          <w:p w14:paraId="4B7DA454" w14:textId="77777777" w:rsidR="007A7C12" w:rsidRDefault="003C6D4F">
            <w:pPr>
              <w:adjustRightInd w:val="0"/>
              <w:ind w:right="144"/>
              <w:rPr>
                <w:ins w:id="318" w:author="ERCOT" w:date="2023-03-30T15:35:00Z"/>
                <w:sz w:val="24"/>
                <w:szCs w:val="24"/>
              </w:rPr>
            </w:pPr>
            <w:ins w:id="319" w:author="ERCOT" w:date="2023-03-30T15:35:00Z">
              <w:r>
                <w:rPr>
                  <w:szCs w:val="24"/>
                </w:rPr>
                <w:t xml:space="preserve"> </w:t>
              </w:r>
            </w:ins>
          </w:p>
        </w:tc>
        <w:tc>
          <w:tcPr>
            <w:tcW w:w="1367" w:type="dxa"/>
            <w:tcBorders>
              <w:top w:val="nil"/>
              <w:left w:val="nil"/>
              <w:bottom w:val="nil"/>
              <w:right w:val="nil"/>
            </w:tcBorders>
          </w:tcPr>
          <w:p w14:paraId="2E15FB84" w14:textId="77777777" w:rsidR="007A7C12" w:rsidRDefault="003C6D4F">
            <w:pPr>
              <w:adjustRightInd w:val="0"/>
              <w:ind w:right="144"/>
              <w:rPr>
                <w:ins w:id="320" w:author="ERCOT" w:date="2023-03-30T15:35:00Z"/>
                <w:sz w:val="24"/>
                <w:szCs w:val="24"/>
              </w:rPr>
            </w:pPr>
            <w:ins w:id="321" w:author="ERCOT" w:date="2023-03-30T15:35:00Z">
              <w:r>
                <w:rPr>
                  <w:szCs w:val="24"/>
                </w:rPr>
                <w:t>M06</w:t>
              </w:r>
            </w:ins>
          </w:p>
        </w:tc>
        <w:tc>
          <w:tcPr>
            <w:tcW w:w="144" w:type="dxa"/>
            <w:tcBorders>
              <w:top w:val="nil"/>
              <w:left w:val="nil"/>
              <w:bottom w:val="nil"/>
              <w:right w:val="nil"/>
            </w:tcBorders>
          </w:tcPr>
          <w:p w14:paraId="1C5EB7FE" w14:textId="77777777" w:rsidR="007A7C12" w:rsidRDefault="007A7C12">
            <w:pPr>
              <w:adjustRightInd w:val="0"/>
              <w:ind w:right="144"/>
              <w:rPr>
                <w:ins w:id="322" w:author="ERCOT" w:date="2023-03-30T15:35:00Z"/>
                <w:sz w:val="24"/>
                <w:szCs w:val="24"/>
              </w:rPr>
            </w:pPr>
          </w:p>
        </w:tc>
        <w:tc>
          <w:tcPr>
            <w:tcW w:w="4823" w:type="dxa"/>
            <w:gridSpan w:val="5"/>
            <w:tcBorders>
              <w:top w:val="nil"/>
              <w:left w:val="nil"/>
              <w:bottom w:val="nil"/>
              <w:right w:val="nil"/>
            </w:tcBorders>
          </w:tcPr>
          <w:p w14:paraId="78C55839" w14:textId="77777777" w:rsidR="007A7C12" w:rsidRDefault="003C6D4F">
            <w:pPr>
              <w:adjustRightInd w:val="0"/>
              <w:ind w:right="144"/>
              <w:rPr>
                <w:ins w:id="323" w:author="ERCOT" w:date="2023-03-30T15:35:00Z"/>
                <w:sz w:val="24"/>
                <w:szCs w:val="24"/>
              </w:rPr>
            </w:pPr>
            <w:ins w:id="324" w:author="ERCOT" w:date="2023-03-30T15:35:00Z">
              <w:r>
                <w:rPr>
                  <w:szCs w:val="24"/>
                </w:rPr>
                <w:t>Modular Home</w:t>
              </w:r>
            </w:ins>
          </w:p>
        </w:tc>
      </w:tr>
      <w:tr w:rsidR="007A7C12" w14:paraId="58A30C3F" w14:textId="77777777">
        <w:trPr>
          <w:gridAfter w:val="1"/>
          <w:wAfter w:w="331" w:type="dxa"/>
          <w:ins w:id="325" w:author="ERCOT" w:date="2023-03-30T15:35:00Z"/>
        </w:trPr>
        <w:tc>
          <w:tcPr>
            <w:tcW w:w="3168" w:type="dxa"/>
            <w:gridSpan w:val="4"/>
            <w:tcBorders>
              <w:top w:val="nil"/>
              <w:left w:val="nil"/>
              <w:bottom w:val="nil"/>
              <w:right w:val="nil"/>
            </w:tcBorders>
          </w:tcPr>
          <w:p w14:paraId="4ECB3499" w14:textId="77777777" w:rsidR="007A7C12" w:rsidRDefault="003C6D4F">
            <w:pPr>
              <w:adjustRightInd w:val="0"/>
              <w:ind w:right="144"/>
              <w:rPr>
                <w:ins w:id="326" w:author="ERCOT" w:date="2023-03-30T15:35:00Z"/>
                <w:sz w:val="24"/>
                <w:szCs w:val="24"/>
              </w:rPr>
            </w:pPr>
            <w:ins w:id="327" w:author="ERCOT" w:date="2023-03-30T15:35:00Z">
              <w:r>
                <w:rPr>
                  <w:szCs w:val="24"/>
                </w:rPr>
                <w:t xml:space="preserve"> </w:t>
              </w:r>
            </w:ins>
          </w:p>
        </w:tc>
        <w:tc>
          <w:tcPr>
            <w:tcW w:w="1367" w:type="dxa"/>
            <w:tcBorders>
              <w:top w:val="nil"/>
              <w:left w:val="nil"/>
              <w:bottom w:val="nil"/>
              <w:right w:val="nil"/>
            </w:tcBorders>
          </w:tcPr>
          <w:p w14:paraId="64ADBA08" w14:textId="77777777" w:rsidR="007A7C12" w:rsidRDefault="003C6D4F">
            <w:pPr>
              <w:adjustRightInd w:val="0"/>
              <w:ind w:right="144"/>
              <w:rPr>
                <w:ins w:id="328" w:author="ERCOT" w:date="2023-03-30T15:35:00Z"/>
                <w:sz w:val="24"/>
                <w:szCs w:val="24"/>
              </w:rPr>
            </w:pPr>
            <w:ins w:id="329" w:author="ERCOT" w:date="2023-03-30T15:35:00Z">
              <w:r>
                <w:rPr>
                  <w:szCs w:val="24"/>
                </w:rPr>
                <w:t>M07</w:t>
              </w:r>
            </w:ins>
          </w:p>
        </w:tc>
        <w:tc>
          <w:tcPr>
            <w:tcW w:w="144" w:type="dxa"/>
            <w:tcBorders>
              <w:top w:val="nil"/>
              <w:left w:val="nil"/>
              <w:bottom w:val="nil"/>
              <w:right w:val="nil"/>
            </w:tcBorders>
          </w:tcPr>
          <w:p w14:paraId="77C6A6AF" w14:textId="77777777" w:rsidR="007A7C12" w:rsidRDefault="007A7C12">
            <w:pPr>
              <w:adjustRightInd w:val="0"/>
              <w:ind w:right="144"/>
              <w:rPr>
                <w:ins w:id="330" w:author="ERCOT" w:date="2023-03-30T15:35:00Z"/>
                <w:sz w:val="24"/>
                <w:szCs w:val="24"/>
              </w:rPr>
            </w:pPr>
          </w:p>
        </w:tc>
        <w:tc>
          <w:tcPr>
            <w:tcW w:w="4823" w:type="dxa"/>
            <w:gridSpan w:val="5"/>
            <w:tcBorders>
              <w:top w:val="nil"/>
              <w:left w:val="nil"/>
              <w:bottom w:val="nil"/>
              <w:right w:val="nil"/>
            </w:tcBorders>
          </w:tcPr>
          <w:p w14:paraId="1AF5895A" w14:textId="77777777" w:rsidR="007A7C12" w:rsidRDefault="003C6D4F">
            <w:pPr>
              <w:adjustRightInd w:val="0"/>
              <w:ind w:right="144"/>
              <w:rPr>
                <w:ins w:id="331" w:author="ERCOT" w:date="2023-03-30T15:35:00Z"/>
                <w:sz w:val="24"/>
                <w:szCs w:val="24"/>
              </w:rPr>
            </w:pPr>
            <w:ins w:id="332" w:author="ERCOT" w:date="2023-03-30T15:35:00Z">
              <w:r>
                <w:rPr>
                  <w:szCs w:val="24"/>
                </w:rPr>
                <w:t>Mobile Home Inside or Outside Trailer Park</w:t>
              </w:r>
            </w:ins>
          </w:p>
        </w:tc>
      </w:tr>
      <w:tr w:rsidR="007A7C12" w14:paraId="06A83660" w14:textId="77777777">
        <w:trPr>
          <w:gridAfter w:val="1"/>
          <w:wAfter w:w="331" w:type="dxa"/>
          <w:ins w:id="333" w:author="ERCOT" w:date="2023-03-30T15:35:00Z"/>
        </w:trPr>
        <w:tc>
          <w:tcPr>
            <w:tcW w:w="3168" w:type="dxa"/>
            <w:gridSpan w:val="4"/>
            <w:tcBorders>
              <w:top w:val="nil"/>
              <w:left w:val="nil"/>
              <w:bottom w:val="nil"/>
              <w:right w:val="nil"/>
            </w:tcBorders>
          </w:tcPr>
          <w:p w14:paraId="0219C2D4" w14:textId="77777777" w:rsidR="007A7C12" w:rsidRDefault="003C6D4F">
            <w:pPr>
              <w:adjustRightInd w:val="0"/>
              <w:ind w:right="144"/>
              <w:rPr>
                <w:ins w:id="334" w:author="ERCOT" w:date="2023-03-30T15:35:00Z"/>
                <w:sz w:val="24"/>
                <w:szCs w:val="24"/>
              </w:rPr>
            </w:pPr>
            <w:ins w:id="335" w:author="ERCOT" w:date="2023-03-30T15:35:00Z">
              <w:r>
                <w:rPr>
                  <w:szCs w:val="24"/>
                </w:rPr>
                <w:t xml:space="preserve"> </w:t>
              </w:r>
            </w:ins>
          </w:p>
        </w:tc>
        <w:tc>
          <w:tcPr>
            <w:tcW w:w="1367" w:type="dxa"/>
            <w:tcBorders>
              <w:top w:val="nil"/>
              <w:left w:val="nil"/>
              <w:bottom w:val="nil"/>
              <w:right w:val="nil"/>
            </w:tcBorders>
          </w:tcPr>
          <w:p w14:paraId="3153EEBF" w14:textId="77777777" w:rsidR="007A7C12" w:rsidRDefault="003C6D4F">
            <w:pPr>
              <w:adjustRightInd w:val="0"/>
              <w:ind w:right="144"/>
              <w:rPr>
                <w:ins w:id="336" w:author="ERCOT" w:date="2023-03-30T15:35:00Z"/>
                <w:sz w:val="24"/>
                <w:szCs w:val="24"/>
              </w:rPr>
            </w:pPr>
            <w:ins w:id="337" w:author="ERCOT" w:date="2023-03-30T15:35:00Z">
              <w:r>
                <w:rPr>
                  <w:szCs w:val="24"/>
                </w:rPr>
                <w:t>M08</w:t>
              </w:r>
            </w:ins>
          </w:p>
        </w:tc>
        <w:tc>
          <w:tcPr>
            <w:tcW w:w="144" w:type="dxa"/>
            <w:tcBorders>
              <w:top w:val="nil"/>
              <w:left w:val="nil"/>
              <w:bottom w:val="nil"/>
              <w:right w:val="nil"/>
            </w:tcBorders>
          </w:tcPr>
          <w:p w14:paraId="7BFAE3E9" w14:textId="77777777" w:rsidR="007A7C12" w:rsidRDefault="007A7C12">
            <w:pPr>
              <w:adjustRightInd w:val="0"/>
              <w:ind w:right="144"/>
              <w:rPr>
                <w:ins w:id="338" w:author="ERCOT" w:date="2023-03-30T15:35:00Z"/>
                <w:sz w:val="24"/>
                <w:szCs w:val="24"/>
              </w:rPr>
            </w:pPr>
          </w:p>
        </w:tc>
        <w:tc>
          <w:tcPr>
            <w:tcW w:w="4823" w:type="dxa"/>
            <w:gridSpan w:val="5"/>
            <w:tcBorders>
              <w:top w:val="nil"/>
              <w:left w:val="nil"/>
              <w:bottom w:val="nil"/>
              <w:right w:val="nil"/>
            </w:tcBorders>
          </w:tcPr>
          <w:p w14:paraId="63066046" w14:textId="77777777" w:rsidR="007A7C12" w:rsidRDefault="003C6D4F">
            <w:pPr>
              <w:adjustRightInd w:val="0"/>
              <w:ind w:right="144"/>
              <w:rPr>
                <w:ins w:id="339" w:author="ERCOT" w:date="2023-03-30T15:35:00Z"/>
                <w:sz w:val="24"/>
                <w:szCs w:val="24"/>
              </w:rPr>
            </w:pPr>
            <w:ins w:id="340" w:author="ERCOT" w:date="2023-03-30T15:35:00Z">
              <w:r>
                <w:rPr>
                  <w:szCs w:val="24"/>
                </w:rPr>
                <w:t>Residential Outbuilding</w:t>
              </w:r>
            </w:ins>
          </w:p>
        </w:tc>
      </w:tr>
      <w:tr w:rsidR="007A7C12" w14:paraId="2F0F12E6" w14:textId="77777777">
        <w:trPr>
          <w:gridAfter w:val="1"/>
          <w:wAfter w:w="331" w:type="dxa"/>
          <w:ins w:id="341" w:author="ERCOT" w:date="2023-03-30T15:35:00Z"/>
        </w:trPr>
        <w:tc>
          <w:tcPr>
            <w:tcW w:w="3168" w:type="dxa"/>
            <w:gridSpan w:val="4"/>
            <w:tcBorders>
              <w:top w:val="nil"/>
              <w:left w:val="nil"/>
              <w:bottom w:val="nil"/>
              <w:right w:val="nil"/>
            </w:tcBorders>
          </w:tcPr>
          <w:p w14:paraId="7E3AA549" w14:textId="77777777" w:rsidR="007A7C12" w:rsidRDefault="003C6D4F">
            <w:pPr>
              <w:adjustRightInd w:val="0"/>
              <w:ind w:right="144"/>
              <w:rPr>
                <w:ins w:id="342" w:author="ERCOT" w:date="2023-03-30T15:35:00Z"/>
                <w:sz w:val="24"/>
                <w:szCs w:val="24"/>
              </w:rPr>
            </w:pPr>
            <w:ins w:id="343" w:author="ERCOT" w:date="2023-03-30T15:35:00Z">
              <w:r>
                <w:rPr>
                  <w:szCs w:val="24"/>
                </w:rPr>
                <w:t xml:space="preserve"> </w:t>
              </w:r>
            </w:ins>
          </w:p>
        </w:tc>
        <w:tc>
          <w:tcPr>
            <w:tcW w:w="1367" w:type="dxa"/>
            <w:tcBorders>
              <w:top w:val="nil"/>
              <w:left w:val="nil"/>
              <w:bottom w:val="nil"/>
              <w:right w:val="nil"/>
            </w:tcBorders>
          </w:tcPr>
          <w:p w14:paraId="2AE3EC5D" w14:textId="77777777" w:rsidR="007A7C12" w:rsidRDefault="003C6D4F">
            <w:pPr>
              <w:adjustRightInd w:val="0"/>
              <w:ind w:right="144"/>
              <w:rPr>
                <w:ins w:id="344" w:author="ERCOT" w:date="2023-03-30T15:35:00Z"/>
                <w:sz w:val="24"/>
                <w:szCs w:val="24"/>
              </w:rPr>
            </w:pPr>
            <w:ins w:id="345" w:author="ERCOT" w:date="2023-03-30T15:35:00Z">
              <w:r>
                <w:rPr>
                  <w:szCs w:val="24"/>
                </w:rPr>
                <w:t>M09</w:t>
              </w:r>
            </w:ins>
          </w:p>
        </w:tc>
        <w:tc>
          <w:tcPr>
            <w:tcW w:w="144" w:type="dxa"/>
            <w:tcBorders>
              <w:top w:val="nil"/>
              <w:left w:val="nil"/>
              <w:bottom w:val="nil"/>
              <w:right w:val="nil"/>
            </w:tcBorders>
          </w:tcPr>
          <w:p w14:paraId="04EF7598" w14:textId="77777777" w:rsidR="007A7C12" w:rsidRDefault="007A7C12">
            <w:pPr>
              <w:adjustRightInd w:val="0"/>
              <w:ind w:right="144"/>
              <w:rPr>
                <w:ins w:id="346" w:author="ERCOT" w:date="2023-03-30T15:35:00Z"/>
                <w:sz w:val="24"/>
                <w:szCs w:val="24"/>
              </w:rPr>
            </w:pPr>
          </w:p>
        </w:tc>
        <w:tc>
          <w:tcPr>
            <w:tcW w:w="4823" w:type="dxa"/>
            <w:gridSpan w:val="5"/>
            <w:tcBorders>
              <w:top w:val="nil"/>
              <w:left w:val="nil"/>
              <w:bottom w:val="nil"/>
              <w:right w:val="nil"/>
            </w:tcBorders>
          </w:tcPr>
          <w:p w14:paraId="717EF878" w14:textId="77777777" w:rsidR="007A7C12" w:rsidRDefault="003C6D4F">
            <w:pPr>
              <w:adjustRightInd w:val="0"/>
              <w:ind w:right="144"/>
              <w:rPr>
                <w:ins w:id="347" w:author="ERCOT" w:date="2023-03-30T15:35:00Z"/>
                <w:sz w:val="24"/>
                <w:szCs w:val="24"/>
              </w:rPr>
            </w:pPr>
            <w:ins w:id="348" w:author="ERCOT" w:date="2023-03-30T15:35:00Z">
              <w:r>
                <w:rPr>
                  <w:szCs w:val="24"/>
                </w:rPr>
                <w:t>RV Park or RV Park Facilities</w:t>
              </w:r>
            </w:ins>
          </w:p>
        </w:tc>
      </w:tr>
      <w:tr w:rsidR="007A7C12" w14:paraId="3FE5AF86" w14:textId="77777777">
        <w:trPr>
          <w:gridAfter w:val="1"/>
          <w:wAfter w:w="331" w:type="dxa"/>
          <w:ins w:id="349" w:author="ERCOT" w:date="2023-03-30T15:35:00Z"/>
        </w:trPr>
        <w:tc>
          <w:tcPr>
            <w:tcW w:w="3168" w:type="dxa"/>
            <w:gridSpan w:val="4"/>
            <w:tcBorders>
              <w:top w:val="nil"/>
              <w:left w:val="nil"/>
              <w:bottom w:val="nil"/>
              <w:right w:val="nil"/>
            </w:tcBorders>
          </w:tcPr>
          <w:p w14:paraId="7054CC68" w14:textId="77777777" w:rsidR="007A7C12" w:rsidRDefault="003C6D4F">
            <w:pPr>
              <w:adjustRightInd w:val="0"/>
              <w:ind w:right="144"/>
              <w:rPr>
                <w:ins w:id="350" w:author="ERCOT" w:date="2023-03-30T15:35:00Z"/>
                <w:sz w:val="24"/>
                <w:szCs w:val="24"/>
              </w:rPr>
            </w:pPr>
            <w:ins w:id="351" w:author="ERCOT" w:date="2023-03-30T15:35:00Z">
              <w:r>
                <w:rPr>
                  <w:szCs w:val="24"/>
                </w:rPr>
                <w:t xml:space="preserve"> </w:t>
              </w:r>
            </w:ins>
          </w:p>
        </w:tc>
        <w:tc>
          <w:tcPr>
            <w:tcW w:w="1367" w:type="dxa"/>
            <w:tcBorders>
              <w:top w:val="nil"/>
              <w:left w:val="nil"/>
              <w:bottom w:val="nil"/>
              <w:right w:val="nil"/>
            </w:tcBorders>
          </w:tcPr>
          <w:p w14:paraId="00329D3C" w14:textId="77777777" w:rsidR="007A7C12" w:rsidRDefault="003C6D4F">
            <w:pPr>
              <w:adjustRightInd w:val="0"/>
              <w:ind w:right="144"/>
              <w:rPr>
                <w:ins w:id="352" w:author="ERCOT" w:date="2023-03-30T15:35:00Z"/>
                <w:sz w:val="24"/>
                <w:szCs w:val="24"/>
              </w:rPr>
            </w:pPr>
            <w:ins w:id="353" w:author="ERCOT" w:date="2023-03-30T15:35:00Z">
              <w:r>
                <w:rPr>
                  <w:szCs w:val="24"/>
                </w:rPr>
                <w:t>M10</w:t>
              </w:r>
            </w:ins>
          </w:p>
        </w:tc>
        <w:tc>
          <w:tcPr>
            <w:tcW w:w="144" w:type="dxa"/>
            <w:tcBorders>
              <w:top w:val="nil"/>
              <w:left w:val="nil"/>
              <w:bottom w:val="nil"/>
              <w:right w:val="nil"/>
            </w:tcBorders>
          </w:tcPr>
          <w:p w14:paraId="30C6A631" w14:textId="77777777" w:rsidR="007A7C12" w:rsidRDefault="007A7C12">
            <w:pPr>
              <w:adjustRightInd w:val="0"/>
              <w:ind w:right="144"/>
              <w:rPr>
                <w:ins w:id="354" w:author="ERCOT" w:date="2023-03-30T15:35:00Z"/>
                <w:sz w:val="24"/>
                <w:szCs w:val="24"/>
              </w:rPr>
            </w:pPr>
          </w:p>
        </w:tc>
        <w:tc>
          <w:tcPr>
            <w:tcW w:w="4823" w:type="dxa"/>
            <w:gridSpan w:val="5"/>
            <w:tcBorders>
              <w:top w:val="nil"/>
              <w:left w:val="nil"/>
              <w:bottom w:val="nil"/>
              <w:right w:val="nil"/>
            </w:tcBorders>
          </w:tcPr>
          <w:p w14:paraId="4FE283C3" w14:textId="77777777" w:rsidR="007A7C12" w:rsidRDefault="003C6D4F">
            <w:pPr>
              <w:adjustRightInd w:val="0"/>
              <w:ind w:right="144"/>
              <w:rPr>
                <w:ins w:id="355" w:author="ERCOT" w:date="2023-03-30T15:35:00Z"/>
                <w:sz w:val="24"/>
                <w:szCs w:val="24"/>
              </w:rPr>
            </w:pPr>
            <w:ins w:id="356" w:author="ERCOT" w:date="2023-03-30T15:35:00Z">
              <w:r>
                <w:rPr>
                  <w:szCs w:val="24"/>
                </w:rPr>
                <w:t>Duplex or Quadplex</w:t>
              </w:r>
            </w:ins>
          </w:p>
        </w:tc>
      </w:tr>
      <w:tr w:rsidR="007A7C12" w14:paraId="3F0235CB" w14:textId="77777777">
        <w:trPr>
          <w:gridAfter w:val="1"/>
          <w:wAfter w:w="331" w:type="dxa"/>
          <w:ins w:id="357" w:author="ERCOT" w:date="2023-03-30T15:35:00Z"/>
        </w:trPr>
        <w:tc>
          <w:tcPr>
            <w:tcW w:w="3168" w:type="dxa"/>
            <w:gridSpan w:val="4"/>
            <w:tcBorders>
              <w:top w:val="nil"/>
              <w:left w:val="nil"/>
              <w:bottom w:val="nil"/>
              <w:right w:val="nil"/>
            </w:tcBorders>
          </w:tcPr>
          <w:p w14:paraId="698B7FCB" w14:textId="77777777" w:rsidR="007A7C12" w:rsidRDefault="003C6D4F">
            <w:pPr>
              <w:adjustRightInd w:val="0"/>
              <w:ind w:right="144"/>
              <w:rPr>
                <w:ins w:id="358" w:author="ERCOT" w:date="2023-03-30T15:35:00Z"/>
                <w:sz w:val="24"/>
                <w:szCs w:val="24"/>
              </w:rPr>
            </w:pPr>
            <w:ins w:id="359" w:author="ERCOT" w:date="2023-03-30T15:35:00Z">
              <w:r>
                <w:rPr>
                  <w:szCs w:val="24"/>
                </w:rPr>
                <w:t xml:space="preserve"> </w:t>
              </w:r>
            </w:ins>
          </w:p>
        </w:tc>
        <w:tc>
          <w:tcPr>
            <w:tcW w:w="1367" w:type="dxa"/>
            <w:tcBorders>
              <w:top w:val="nil"/>
              <w:left w:val="nil"/>
              <w:bottom w:val="nil"/>
              <w:right w:val="nil"/>
            </w:tcBorders>
          </w:tcPr>
          <w:p w14:paraId="27B27FF7" w14:textId="77777777" w:rsidR="007A7C12" w:rsidRDefault="003C6D4F">
            <w:pPr>
              <w:adjustRightInd w:val="0"/>
              <w:ind w:right="144"/>
              <w:rPr>
                <w:ins w:id="360" w:author="ERCOT" w:date="2023-03-30T15:35:00Z"/>
                <w:sz w:val="24"/>
                <w:szCs w:val="24"/>
              </w:rPr>
            </w:pPr>
            <w:ins w:id="361" w:author="ERCOT" w:date="2023-03-30T15:35:00Z">
              <w:r>
                <w:rPr>
                  <w:szCs w:val="24"/>
                </w:rPr>
                <w:t>M11</w:t>
              </w:r>
            </w:ins>
          </w:p>
        </w:tc>
        <w:tc>
          <w:tcPr>
            <w:tcW w:w="144" w:type="dxa"/>
            <w:tcBorders>
              <w:top w:val="nil"/>
              <w:left w:val="nil"/>
              <w:bottom w:val="nil"/>
              <w:right w:val="nil"/>
            </w:tcBorders>
          </w:tcPr>
          <w:p w14:paraId="05E3EBD1" w14:textId="77777777" w:rsidR="007A7C12" w:rsidRDefault="007A7C12">
            <w:pPr>
              <w:adjustRightInd w:val="0"/>
              <w:ind w:right="144"/>
              <w:rPr>
                <w:ins w:id="362" w:author="ERCOT" w:date="2023-03-30T15:35:00Z"/>
                <w:sz w:val="24"/>
                <w:szCs w:val="24"/>
              </w:rPr>
            </w:pPr>
          </w:p>
        </w:tc>
        <w:tc>
          <w:tcPr>
            <w:tcW w:w="4823" w:type="dxa"/>
            <w:gridSpan w:val="5"/>
            <w:tcBorders>
              <w:top w:val="nil"/>
              <w:left w:val="nil"/>
              <w:bottom w:val="nil"/>
              <w:right w:val="nil"/>
            </w:tcBorders>
          </w:tcPr>
          <w:p w14:paraId="13DA768A" w14:textId="77777777" w:rsidR="007A7C12" w:rsidRDefault="003C6D4F">
            <w:pPr>
              <w:adjustRightInd w:val="0"/>
              <w:ind w:right="144"/>
              <w:rPr>
                <w:ins w:id="363" w:author="ERCOT" w:date="2023-03-30T15:35:00Z"/>
                <w:sz w:val="24"/>
                <w:szCs w:val="24"/>
              </w:rPr>
            </w:pPr>
            <w:ins w:id="364" w:author="ERCOT" w:date="2023-03-30T15:35:00Z">
              <w:r>
                <w:rPr>
                  <w:szCs w:val="24"/>
                </w:rPr>
                <w:t>Government Emergency Housing (FEMA)</w:t>
              </w:r>
            </w:ins>
          </w:p>
        </w:tc>
      </w:tr>
      <w:tr w:rsidR="007A7C12" w14:paraId="24DB2BAF" w14:textId="77777777">
        <w:trPr>
          <w:gridAfter w:val="1"/>
          <w:wAfter w:w="331" w:type="dxa"/>
          <w:ins w:id="365" w:author="ERCOT" w:date="2023-03-30T15:35:00Z"/>
        </w:trPr>
        <w:tc>
          <w:tcPr>
            <w:tcW w:w="3168" w:type="dxa"/>
            <w:gridSpan w:val="4"/>
            <w:tcBorders>
              <w:top w:val="nil"/>
              <w:left w:val="nil"/>
              <w:bottom w:val="nil"/>
              <w:right w:val="nil"/>
            </w:tcBorders>
          </w:tcPr>
          <w:p w14:paraId="52D68649" w14:textId="77777777" w:rsidR="007A7C12" w:rsidRDefault="003C6D4F">
            <w:pPr>
              <w:adjustRightInd w:val="0"/>
              <w:ind w:right="144"/>
              <w:rPr>
                <w:ins w:id="366" w:author="ERCOT" w:date="2023-03-30T15:35:00Z"/>
                <w:sz w:val="24"/>
                <w:szCs w:val="24"/>
              </w:rPr>
            </w:pPr>
            <w:ins w:id="367" w:author="ERCOT" w:date="2023-03-30T15:35:00Z">
              <w:r>
                <w:rPr>
                  <w:szCs w:val="24"/>
                </w:rPr>
                <w:lastRenderedPageBreak/>
                <w:t xml:space="preserve"> </w:t>
              </w:r>
            </w:ins>
          </w:p>
        </w:tc>
        <w:tc>
          <w:tcPr>
            <w:tcW w:w="1367" w:type="dxa"/>
            <w:tcBorders>
              <w:top w:val="nil"/>
              <w:left w:val="nil"/>
              <w:bottom w:val="nil"/>
              <w:right w:val="nil"/>
            </w:tcBorders>
          </w:tcPr>
          <w:p w14:paraId="0AEA7AAF" w14:textId="77777777" w:rsidR="007A7C12" w:rsidRDefault="003C6D4F">
            <w:pPr>
              <w:adjustRightInd w:val="0"/>
              <w:ind w:right="144"/>
              <w:rPr>
                <w:ins w:id="368" w:author="ERCOT" w:date="2023-03-30T15:35:00Z"/>
                <w:sz w:val="24"/>
                <w:szCs w:val="24"/>
              </w:rPr>
            </w:pPr>
            <w:ins w:id="369" w:author="ERCOT" w:date="2023-03-30T15:35:00Z">
              <w:r>
                <w:rPr>
                  <w:szCs w:val="24"/>
                </w:rPr>
                <w:t>M12</w:t>
              </w:r>
            </w:ins>
          </w:p>
        </w:tc>
        <w:tc>
          <w:tcPr>
            <w:tcW w:w="144" w:type="dxa"/>
            <w:tcBorders>
              <w:top w:val="nil"/>
              <w:left w:val="nil"/>
              <w:bottom w:val="nil"/>
              <w:right w:val="nil"/>
            </w:tcBorders>
          </w:tcPr>
          <w:p w14:paraId="60714F15" w14:textId="77777777" w:rsidR="007A7C12" w:rsidRDefault="007A7C12">
            <w:pPr>
              <w:adjustRightInd w:val="0"/>
              <w:ind w:right="144"/>
              <w:rPr>
                <w:ins w:id="370" w:author="ERCOT" w:date="2023-03-30T15:35:00Z"/>
                <w:sz w:val="24"/>
                <w:szCs w:val="24"/>
              </w:rPr>
            </w:pPr>
          </w:p>
        </w:tc>
        <w:tc>
          <w:tcPr>
            <w:tcW w:w="4823" w:type="dxa"/>
            <w:gridSpan w:val="5"/>
            <w:tcBorders>
              <w:top w:val="nil"/>
              <w:left w:val="nil"/>
              <w:bottom w:val="nil"/>
              <w:right w:val="nil"/>
            </w:tcBorders>
          </w:tcPr>
          <w:p w14:paraId="75F3CBB7" w14:textId="77777777" w:rsidR="007A7C12" w:rsidRDefault="003C6D4F">
            <w:pPr>
              <w:adjustRightInd w:val="0"/>
              <w:ind w:right="144"/>
              <w:rPr>
                <w:ins w:id="371" w:author="ERCOT" w:date="2023-03-30T15:35:00Z"/>
                <w:sz w:val="24"/>
                <w:szCs w:val="24"/>
              </w:rPr>
            </w:pPr>
            <w:ins w:id="372" w:author="ERCOT" w:date="2023-03-30T15:35:00Z">
              <w:r>
                <w:rPr>
                  <w:szCs w:val="24"/>
                </w:rPr>
                <w:t>Temporary Service Pole Used for Construction</w:t>
              </w:r>
            </w:ins>
          </w:p>
        </w:tc>
      </w:tr>
      <w:tr w:rsidR="007A7C12" w14:paraId="16EAC163" w14:textId="77777777">
        <w:trPr>
          <w:gridAfter w:val="1"/>
          <w:wAfter w:w="331" w:type="dxa"/>
          <w:ins w:id="373" w:author="ERCOT" w:date="2023-03-30T15:35:00Z"/>
        </w:trPr>
        <w:tc>
          <w:tcPr>
            <w:tcW w:w="3168" w:type="dxa"/>
            <w:gridSpan w:val="4"/>
            <w:tcBorders>
              <w:top w:val="nil"/>
              <w:left w:val="nil"/>
              <w:bottom w:val="nil"/>
              <w:right w:val="nil"/>
            </w:tcBorders>
          </w:tcPr>
          <w:p w14:paraId="0727AA53" w14:textId="77777777" w:rsidR="007A7C12" w:rsidRDefault="003C6D4F">
            <w:pPr>
              <w:adjustRightInd w:val="0"/>
              <w:ind w:right="144"/>
              <w:rPr>
                <w:ins w:id="374" w:author="ERCOT" w:date="2023-03-30T15:35:00Z"/>
                <w:sz w:val="24"/>
                <w:szCs w:val="24"/>
              </w:rPr>
            </w:pPr>
            <w:ins w:id="375" w:author="ERCOT" w:date="2023-03-30T15:35:00Z">
              <w:r>
                <w:rPr>
                  <w:szCs w:val="24"/>
                </w:rPr>
                <w:t xml:space="preserve"> </w:t>
              </w:r>
            </w:ins>
          </w:p>
        </w:tc>
        <w:tc>
          <w:tcPr>
            <w:tcW w:w="1367" w:type="dxa"/>
            <w:tcBorders>
              <w:top w:val="nil"/>
              <w:left w:val="nil"/>
              <w:bottom w:val="nil"/>
              <w:right w:val="nil"/>
            </w:tcBorders>
          </w:tcPr>
          <w:p w14:paraId="17BDEC26" w14:textId="77777777" w:rsidR="007A7C12" w:rsidRDefault="003C6D4F">
            <w:pPr>
              <w:adjustRightInd w:val="0"/>
              <w:ind w:right="144"/>
              <w:rPr>
                <w:ins w:id="376" w:author="ERCOT" w:date="2023-03-30T15:35:00Z"/>
                <w:sz w:val="24"/>
                <w:szCs w:val="24"/>
              </w:rPr>
            </w:pPr>
            <w:ins w:id="377" w:author="ERCOT" w:date="2023-03-30T15:35:00Z">
              <w:r>
                <w:rPr>
                  <w:szCs w:val="24"/>
                </w:rPr>
                <w:t>M13</w:t>
              </w:r>
            </w:ins>
          </w:p>
        </w:tc>
        <w:tc>
          <w:tcPr>
            <w:tcW w:w="144" w:type="dxa"/>
            <w:tcBorders>
              <w:top w:val="nil"/>
              <w:left w:val="nil"/>
              <w:bottom w:val="nil"/>
              <w:right w:val="nil"/>
            </w:tcBorders>
          </w:tcPr>
          <w:p w14:paraId="6C1937E8" w14:textId="77777777" w:rsidR="007A7C12" w:rsidRDefault="007A7C12">
            <w:pPr>
              <w:adjustRightInd w:val="0"/>
              <w:ind w:right="144"/>
              <w:rPr>
                <w:ins w:id="378" w:author="ERCOT" w:date="2023-03-30T15:35:00Z"/>
                <w:sz w:val="24"/>
                <w:szCs w:val="24"/>
              </w:rPr>
            </w:pPr>
          </w:p>
        </w:tc>
        <w:tc>
          <w:tcPr>
            <w:tcW w:w="4823" w:type="dxa"/>
            <w:gridSpan w:val="5"/>
            <w:tcBorders>
              <w:top w:val="nil"/>
              <w:left w:val="nil"/>
              <w:bottom w:val="nil"/>
              <w:right w:val="nil"/>
            </w:tcBorders>
          </w:tcPr>
          <w:p w14:paraId="1E82B1C6" w14:textId="77777777" w:rsidR="007A7C12" w:rsidRDefault="003C6D4F">
            <w:pPr>
              <w:adjustRightInd w:val="0"/>
              <w:ind w:right="144"/>
              <w:rPr>
                <w:ins w:id="379" w:author="ERCOT" w:date="2023-03-30T15:35:00Z"/>
                <w:sz w:val="24"/>
                <w:szCs w:val="24"/>
              </w:rPr>
            </w:pPr>
            <w:ins w:id="380" w:author="ERCOT" w:date="2023-03-30T15:35:00Z">
              <w:r>
                <w:rPr>
                  <w:szCs w:val="24"/>
                </w:rPr>
                <w:t>Office or Retail Space</w:t>
              </w:r>
            </w:ins>
          </w:p>
        </w:tc>
      </w:tr>
      <w:tr w:rsidR="007A7C12" w14:paraId="31C31F17" w14:textId="77777777">
        <w:trPr>
          <w:gridAfter w:val="1"/>
          <w:wAfter w:w="331" w:type="dxa"/>
          <w:ins w:id="381" w:author="ERCOT" w:date="2023-03-30T15:35:00Z"/>
        </w:trPr>
        <w:tc>
          <w:tcPr>
            <w:tcW w:w="3168" w:type="dxa"/>
            <w:gridSpan w:val="4"/>
            <w:tcBorders>
              <w:top w:val="nil"/>
              <w:left w:val="nil"/>
              <w:bottom w:val="nil"/>
              <w:right w:val="nil"/>
            </w:tcBorders>
          </w:tcPr>
          <w:p w14:paraId="4709BF3E" w14:textId="77777777" w:rsidR="007A7C12" w:rsidRDefault="003C6D4F">
            <w:pPr>
              <w:adjustRightInd w:val="0"/>
              <w:ind w:right="144"/>
              <w:rPr>
                <w:ins w:id="382" w:author="ERCOT" w:date="2023-03-30T15:35:00Z"/>
                <w:sz w:val="24"/>
                <w:szCs w:val="24"/>
              </w:rPr>
            </w:pPr>
            <w:ins w:id="383" w:author="ERCOT" w:date="2023-03-30T15:35:00Z">
              <w:r>
                <w:rPr>
                  <w:szCs w:val="24"/>
                </w:rPr>
                <w:t xml:space="preserve"> </w:t>
              </w:r>
            </w:ins>
          </w:p>
        </w:tc>
        <w:tc>
          <w:tcPr>
            <w:tcW w:w="1367" w:type="dxa"/>
            <w:tcBorders>
              <w:top w:val="nil"/>
              <w:left w:val="nil"/>
              <w:bottom w:val="nil"/>
              <w:right w:val="nil"/>
            </w:tcBorders>
          </w:tcPr>
          <w:p w14:paraId="5BFA83EA" w14:textId="77777777" w:rsidR="007A7C12" w:rsidRDefault="003C6D4F">
            <w:pPr>
              <w:adjustRightInd w:val="0"/>
              <w:ind w:right="144"/>
              <w:rPr>
                <w:ins w:id="384" w:author="ERCOT" w:date="2023-03-30T15:35:00Z"/>
                <w:sz w:val="24"/>
                <w:szCs w:val="24"/>
              </w:rPr>
            </w:pPr>
            <w:ins w:id="385" w:author="ERCOT" w:date="2023-03-30T15:35:00Z">
              <w:r>
                <w:rPr>
                  <w:szCs w:val="24"/>
                </w:rPr>
                <w:t>M14</w:t>
              </w:r>
            </w:ins>
          </w:p>
        </w:tc>
        <w:tc>
          <w:tcPr>
            <w:tcW w:w="144" w:type="dxa"/>
            <w:tcBorders>
              <w:top w:val="nil"/>
              <w:left w:val="nil"/>
              <w:bottom w:val="nil"/>
              <w:right w:val="nil"/>
            </w:tcBorders>
          </w:tcPr>
          <w:p w14:paraId="34A39268" w14:textId="77777777" w:rsidR="007A7C12" w:rsidRDefault="007A7C12">
            <w:pPr>
              <w:adjustRightInd w:val="0"/>
              <w:ind w:right="144"/>
              <w:rPr>
                <w:ins w:id="386" w:author="ERCOT" w:date="2023-03-30T15:35:00Z"/>
                <w:sz w:val="24"/>
                <w:szCs w:val="24"/>
              </w:rPr>
            </w:pPr>
          </w:p>
        </w:tc>
        <w:tc>
          <w:tcPr>
            <w:tcW w:w="4823" w:type="dxa"/>
            <w:gridSpan w:val="5"/>
            <w:tcBorders>
              <w:top w:val="nil"/>
              <w:left w:val="nil"/>
              <w:bottom w:val="nil"/>
              <w:right w:val="nil"/>
            </w:tcBorders>
          </w:tcPr>
          <w:p w14:paraId="023476ED" w14:textId="77777777" w:rsidR="007A7C12" w:rsidRDefault="003C6D4F">
            <w:pPr>
              <w:adjustRightInd w:val="0"/>
              <w:ind w:right="144"/>
              <w:rPr>
                <w:ins w:id="387" w:author="ERCOT" w:date="2023-03-30T15:35:00Z"/>
                <w:sz w:val="24"/>
                <w:szCs w:val="24"/>
              </w:rPr>
            </w:pPr>
            <w:ins w:id="388" w:author="ERCOT" w:date="2023-03-30T15:35:00Z">
              <w:r>
                <w:rPr>
                  <w:szCs w:val="24"/>
                </w:rPr>
                <w:t>Fitness Center</w:t>
              </w:r>
            </w:ins>
          </w:p>
        </w:tc>
      </w:tr>
      <w:tr w:rsidR="007A7C12" w14:paraId="0EF84177" w14:textId="77777777">
        <w:trPr>
          <w:gridAfter w:val="1"/>
          <w:wAfter w:w="331" w:type="dxa"/>
          <w:ins w:id="389" w:author="ERCOT" w:date="2023-03-30T15:35:00Z"/>
        </w:trPr>
        <w:tc>
          <w:tcPr>
            <w:tcW w:w="3168" w:type="dxa"/>
            <w:gridSpan w:val="4"/>
            <w:tcBorders>
              <w:top w:val="nil"/>
              <w:left w:val="nil"/>
              <w:bottom w:val="nil"/>
              <w:right w:val="nil"/>
            </w:tcBorders>
          </w:tcPr>
          <w:p w14:paraId="258C89A7" w14:textId="77777777" w:rsidR="007A7C12" w:rsidRDefault="003C6D4F">
            <w:pPr>
              <w:adjustRightInd w:val="0"/>
              <w:ind w:right="144"/>
              <w:rPr>
                <w:ins w:id="390" w:author="ERCOT" w:date="2023-03-30T15:35:00Z"/>
                <w:sz w:val="24"/>
                <w:szCs w:val="24"/>
              </w:rPr>
            </w:pPr>
            <w:ins w:id="391" w:author="ERCOT" w:date="2023-03-30T15:35:00Z">
              <w:r>
                <w:rPr>
                  <w:szCs w:val="24"/>
                </w:rPr>
                <w:t xml:space="preserve"> </w:t>
              </w:r>
            </w:ins>
          </w:p>
        </w:tc>
        <w:tc>
          <w:tcPr>
            <w:tcW w:w="1367" w:type="dxa"/>
            <w:tcBorders>
              <w:top w:val="nil"/>
              <w:left w:val="nil"/>
              <w:bottom w:val="nil"/>
              <w:right w:val="nil"/>
            </w:tcBorders>
          </w:tcPr>
          <w:p w14:paraId="1B89A369" w14:textId="77777777" w:rsidR="007A7C12" w:rsidRDefault="003C6D4F">
            <w:pPr>
              <w:adjustRightInd w:val="0"/>
              <w:ind w:right="144"/>
              <w:rPr>
                <w:ins w:id="392" w:author="ERCOT" w:date="2023-03-30T15:35:00Z"/>
                <w:sz w:val="24"/>
                <w:szCs w:val="24"/>
              </w:rPr>
            </w:pPr>
            <w:ins w:id="393" w:author="ERCOT" w:date="2023-03-30T15:35:00Z">
              <w:r>
                <w:rPr>
                  <w:szCs w:val="24"/>
                </w:rPr>
                <w:t>M15</w:t>
              </w:r>
            </w:ins>
          </w:p>
        </w:tc>
        <w:tc>
          <w:tcPr>
            <w:tcW w:w="144" w:type="dxa"/>
            <w:tcBorders>
              <w:top w:val="nil"/>
              <w:left w:val="nil"/>
              <w:bottom w:val="nil"/>
              <w:right w:val="nil"/>
            </w:tcBorders>
          </w:tcPr>
          <w:p w14:paraId="0A4EC186" w14:textId="77777777" w:rsidR="007A7C12" w:rsidRDefault="007A7C12">
            <w:pPr>
              <w:adjustRightInd w:val="0"/>
              <w:ind w:right="144"/>
              <w:rPr>
                <w:ins w:id="394" w:author="ERCOT" w:date="2023-03-30T15:35:00Z"/>
                <w:sz w:val="24"/>
                <w:szCs w:val="24"/>
              </w:rPr>
            </w:pPr>
          </w:p>
        </w:tc>
        <w:tc>
          <w:tcPr>
            <w:tcW w:w="4823" w:type="dxa"/>
            <w:gridSpan w:val="5"/>
            <w:tcBorders>
              <w:top w:val="nil"/>
              <w:left w:val="nil"/>
              <w:bottom w:val="nil"/>
              <w:right w:val="nil"/>
            </w:tcBorders>
          </w:tcPr>
          <w:p w14:paraId="0A62E502" w14:textId="77777777" w:rsidR="007A7C12" w:rsidRDefault="003C6D4F">
            <w:pPr>
              <w:adjustRightInd w:val="0"/>
              <w:ind w:right="144"/>
              <w:rPr>
                <w:ins w:id="395" w:author="ERCOT" w:date="2023-03-30T15:35:00Z"/>
                <w:sz w:val="24"/>
                <w:szCs w:val="24"/>
              </w:rPr>
            </w:pPr>
            <w:ins w:id="396" w:author="ERCOT" w:date="2023-03-30T15:35:00Z">
              <w:r>
                <w:rPr>
                  <w:szCs w:val="24"/>
                </w:rPr>
                <w:t xml:space="preserve">Building Services, </w:t>
              </w:r>
              <w:proofErr w:type="gramStart"/>
              <w:r>
                <w:rPr>
                  <w:szCs w:val="24"/>
                </w:rPr>
                <w:t>Laundry</w:t>
              </w:r>
              <w:proofErr w:type="gramEnd"/>
              <w:r>
                <w:rPr>
                  <w:szCs w:val="24"/>
                </w:rPr>
                <w:t xml:space="preserve"> or Maintenance Building</w:t>
              </w:r>
            </w:ins>
          </w:p>
        </w:tc>
      </w:tr>
      <w:tr w:rsidR="007A7C12" w14:paraId="014A68D9" w14:textId="77777777">
        <w:trPr>
          <w:gridAfter w:val="1"/>
          <w:wAfter w:w="331" w:type="dxa"/>
          <w:ins w:id="397" w:author="ERCOT" w:date="2023-03-30T15:35:00Z"/>
        </w:trPr>
        <w:tc>
          <w:tcPr>
            <w:tcW w:w="3168" w:type="dxa"/>
            <w:gridSpan w:val="4"/>
            <w:tcBorders>
              <w:top w:val="nil"/>
              <w:left w:val="nil"/>
              <w:bottom w:val="nil"/>
              <w:right w:val="nil"/>
            </w:tcBorders>
          </w:tcPr>
          <w:p w14:paraId="64F42D7F" w14:textId="77777777" w:rsidR="007A7C12" w:rsidRDefault="003C6D4F">
            <w:pPr>
              <w:adjustRightInd w:val="0"/>
              <w:ind w:right="144"/>
              <w:rPr>
                <w:ins w:id="398" w:author="ERCOT" w:date="2023-03-30T15:35:00Z"/>
                <w:sz w:val="24"/>
                <w:szCs w:val="24"/>
              </w:rPr>
            </w:pPr>
            <w:ins w:id="399" w:author="ERCOT" w:date="2023-03-30T15:35:00Z">
              <w:r>
                <w:rPr>
                  <w:szCs w:val="24"/>
                </w:rPr>
                <w:t xml:space="preserve"> </w:t>
              </w:r>
            </w:ins>
          </w:p>
        </w:tc>
        <w:tc>
          <w:tcPr>
            <w:tcW w:w="1367" w:type="dxa"/>
            <w:tcBorders>
              <w:top w:val="nil"/>
              <w:left w:val="nil"/>
              <w:bottom w:val="nil"/>
              <w:right w:val="nil"/>
            </w:tcBorders>
          </w:tcPr>
          <w:p w14:paraId="068254FB" w14:textId="77777777" w:rsidR="007A7C12" w:rsidRDefault="003C6D4F">
            <w:pPr>
              <w:adjustRightInd w:val="0"/>
              <w:ind w:right="144"/>
              <w:rPr>
                <w:ins w:id="400" w:author="ERCOT" w:date="2023-03-30T15:35:00Z"/>
                <w:sz w:val="24"/>
                <w:szCs w:val="24"/>
              </w:rPr>
            </w:pPr>
            <w:ins w:id="401" w:author="ERCOT" w:date="2023-03-30T15:35:00Z">
              <w:r>
                <w:rPr>
                  <w:szCs w:val="24"/>
                </w:rPr>
                <w:t>M16</w:t>
              </w:r>
            </w:ins>
          </w:p>
        </w:tc>
        <w:tc>
          <w:tcPr>
            <w:tcW w:w="144" w:type="dxa"/>
            <w:tcBorders>
              <w:top w:val="nil"/>
              <w:left w:val="nil"/>
              <w:bottom w:val="nil"/>
              <w:right w:val="nil"/>
            </w:tcBorders>
          </w:tcPr>
          <w:p w14:paraId="5102CD9E" w14:textId="77777777" w:rsidR="007A7C12" w:rsidRDefault="007A7C12">
            <w:pPr>
              <w:adjustRightInd w:val="0"/>
              <w:ind w:right="144"/>
              <w:rPr>
                <w:ins w:id="402" w:author="ERCOT" w:date="2023-03-30T15:35:00Z"/>
                <w:sz w:val="24"/>
                <w:szCs w:val="24"/>
              </w:rPr>
            </w:pPr>
          </w:p>
        </w:tc>
        <w:tc>
          <w:tcPr>
            <w:tcW w:w="4823" w:type="dxa"/>
            <w:gridSpan w:val="5"/>
            <w:tcBorders>
              <w:top w:val="nil"/>
              <w:left w:val="nil"/>
              <w:bottom w:val="nil"/>
              <w:right w:val="nil"/>
            </w:tcBorders>
          </w:tcPr>
          <w:p w14:paraId="7396F538" w14:textId="77777777" w:rsidR="007A7C12" w:rsidRDefault="003C6D4F">
            <w:pPr>
              <w:adjustRightInd w:val="0"/>
              <w:ind w:right="144"/>
              <w:rPr>
                <w:ins w:id="403" w:author="ERCOT" w:date="2023-03-30T15:35:00Z"/>
                <w:sz w:val="24"/>
                <w:szCs w:val="24"/>
              </w:rPr>
            </w:pPr>
            <w:ins w:id="404" w:author="ERCOT" w:date="2023-03-30T15:35:00Z">
              <w:r>
                <w:rPr>
                  <w:szCs w:val="24"/>
                </w:rPr>
                <w:t>Pool Facilities</w:t>
              </w:r>
            </w:ins>
          </w:p>
        </w:tc>
      </w:tr>
      <w:tr w:rsidR="007A7C12" w14:paraId="5A650D04" w14:textId="77777777">
        <w:trPr>
          <w:gridAfter w:val="1"/>
          <w:wAfter w:w="331" w:type="dxa"/>
          <w:ins w:id="405" w:author="ERCOT" w:date="2023-03-30T15:35:00Z"/>
        </w:trPr>
        <w:tc>
          <w:tcPr>
            <w:tcW w:w="3168" w:type="dxa"/>
            <w:gridSpan w:val="4"/>
            <w:tcBorders>
              <w:top w:val="nil"/>
              <w:left w:val="nil"/>
              <w:bottom w:val="nil"/>
              <w:right w:val="nil"/>
            </w:tcBorders>
          </w:tcPr>
          <w:p w14:paraId="1EA4F7EB" w14:textId="77777777" w:rsidR="007A7C12" w:rsidRDefault="003C6D4F">
            <w:pPr>
              <w:adjustRightInd w:val="0"/>
              <w:ind w:right="144"/>
              <w:rPr>
                <w:ins w:id="406" w:author="ERCOT" w:date="2023-03-30T15:35:00Z"/>
                <w:sz w:val="24"/>
                <w:szCs w:val="24"/>
              </w:rPr>
            </w:pPr>
            <w:ins w:id="407" w:author="ERCOT" w:date="2023-03-30T15:35:00Z">
              <w:r>
                <w:rPr>
                  <w:szCs w:val="24"/>
                </w:rPr>
                <w:t xml:space="preserve"> </w:t>
              </w:r>
            </w:ins>
          </w:p>
        </w:tc>
        <w:tc>
          <w:tcPr>
            <w:tcW w:w="1367" w:type="dxa"/>
            <w:tcBorders>
              <w:top w:val="nil"/>
              <w:left w:val="nil"/>
              <w:bottom w:val="nil"/>
              <w:right w:val="nil"/>
            </w:tcBorders>
          </w:tcPr>
          <w:p w14:paraId="39C7B6DC" w14:textId="77777777" w:rsidR="007A7C12" w:rsidRDefault="003C6D4F">
            <w:pPr>
              <w:adjustRightInd w:val="0"/>
              <w:ind w:right="144"/>
              <w:rPr>
                <w:ins w:id="408" w:author="ERCOT" w:date="2023-03-30T15:35:00Z"/>
                <w:sz w:val="24"/>
                <w:szCs w:val="24"/>
              </w:rPr>
            </w:pPr>
            <w:ins w:id="409" w:author="ERCOT" w:date="2023-03-30T15:35:00Z">
              <w:r>
                <w:rPr>
                  <w:szCs w:val="24"/>
                </w:rPr>
                <w:t>M17</w:t>
              </w:r>
            </w:ins>
          </w:p>
        </w:tc>
        <w:tc>
          <w:tcPr>
            <w:tcW w:w="144" w:type="dxa"/>
            <w:tcBorders>
              <w:top w:val="nil"/>
              <w:left w:val="nil"/>
              <w:bottom w:val="nil"/>
              <w:right w:val="nil"/>
            </w:tcBorders>
          </w:tcPr>
          <w:p w14:paraId="3DBED5A6" w14:textId="77777777" w:rsidR="007A7C12" w:rsidRDefault="007A7C12">
            <w:pPr>
              <w:adjustRightInd w:val="0"/>
              <w:ind w:right="144"/>
              <w:rPr>
                <w:ins w:id="410" w:author="ERCOT" w:date="2023-03-30T15:35:00Z"/>
                <w:sz w:val="24"/>
                <w:szCs w:val="24"/>
              </w:rPr>
            </w:pPr>
          </w:p>
        </w:tc>
        <w:tc>
          <w:tcPr>
            <w:tcW w:w="4823" w:type="dxa"/>
            <w:gridSpan w:val="5"/>
            <w:tcBorders>
              <w:top w:val="nil"/>
              <w:left w:val="nil"/>
              <w:bottom w:val="nil"/>
              <w:right w:val="nil"/>
            </w:tcBorders>
          </w:tcPr>
          <w:p w14:paraId="5D171A9E" w14:textId="77777777" w:rsidR="007A7C12" w:rsidRDefault="003C6D4F">
            <w:pPr>
              <w:adjustRightInd w:val="0"/>
              <w:ind w:right="144"/>
              <w:rPr>
                <w:ins w:id="411" w:author="ERCOT" w:date="2023-03-30T15:35:00Z"/>
                <w:sz w:val="24"/>
                <w:szCs w:val="24"/>
              </w:rPr>
            </w:pPr>
            <w:ins w:id="412" w:author="ERCOT" w:date="2023-03-30T15:35:00Z">
              <w:r>
                <w:rPr>
                  <w:szCs w:val="24"/>
                </w:rPr>
                <w:t>Cable TV Service (CATV)</w:t>
              </w:r>
            </w:ins>
          </w:p>
        </w:tc>
      </w:tr>
      <w:tr w:rsidR="007A7C12" w14:paraId="3010E7AB" w14:textId="77777777">
        <w:trPr>
          <w:gridAfter w:val="1"/>
          <w:wAfter w:w="331" w:type="dxa"/>
          <w:ins w:id="413" w:author="ERCOT" w:date="2023-03-30T15:35:00Z"/>
        </w:trPr>
        <w:tc>
          <w:tcPr>
            <w:tcW w:w="3168" w:type="dxa"/>
            <w:gridSpan w:val="4"/>
            <w:tcBorders>
              <w:top w:val="nil"/>
              <w:left w:val="nil"/>
              <w:bottom w:val="nil"/>
              <w:right w:val="nil"/>
            </w:tcBorders>
          </w:tcPr>
          <w:p w14:paraId="71B148B0" w14:textId="77777777" w:rsidR="007A7C12" w:rsidRDefault="003C6D4F">
            <w:pPr>
              <w:adjustRightInd w:val="0"/>
              <w:ind w:right="144"/>
              <w:rPr>
                <w:ins w:id="414" w:author="ERCOT" w:date="2023-03-30T15:35:00Z"/>
                <w:sz w:val="24"/>
                <w:szCs w:val="24"/>
              </w:rPr>
            </w:pPr>
            <w:ins w:id="415" w:author="ERCOT" w:date="2023-03-30T15:35:00Z">
              <w:r>
                <w:rPr>
                  <w:szCs w:val="24"/>
                </w:rPr>
                <w:t xml:space="preserve"> </w:t>
              </w:r>
            </w:ins>
          </w:p>
        </w:tc>
        <w:tc>
          <w:tcPr>
            <w:tcW w:w="1367" w:type="dxa"/>
            <w:tcBorders>
              <w:top w:val="nil"/>
              <w:left w:val="nil"/>
              <w:bottom w:val="nil"/>
              <w:right w:val="nil"/>
            </w:tcBorders>
          </w:tcPr>
          <w:p w14:paraId="393E79E7" w14:textId="77777777" w:rsidR="007A7C12" w:rsidRDefault="003C6D4F">
            <w:pPr>
              <w:adjustRightInd w:val="0"/>
              <w:ind w:right="144"/>
              <w:rPr>
                <w:ins w:id="416" w:author="ERCOT" w:date="2023-03-30T15:35:00Z"/>
                <w:sz w:val="24"/>
                <w:szCs w:val="24"/>
              </w:rPr>
            </w:pPr>
            <w:ins w:id="417" w:author="ERCOT" w:date="2023-03-30T15:35:00Z">
              <w:r>
                <w:rPr>
                  <w:szCs w:val="24"/>
                </w:rPr>
                <w:t>M18</w:t>
              </w:r>
            </w:ins>
          </w:p>
        </w:tc>
        <w:tc>
          <w:tcPr>
            <w:tcW w:w="144" w:type="dxa"/>
            <w:tcBorders>
              <w:top w:val="nil"/>
              <w:left w:val="nil"/>
              <w:bottom w:val="nil"/>
              <w:right w:val="nil"/>
            </w:tcBorders>
          </w:tcPr>
          <w:p w14:paraId="2CD77766" w14:textId="77777777" w:rsidR="007A7C12" w:rsidRDefault="007A7C12">
            <w:pPr>
              <w:adjustRightInd w:val="0"/>
              <w:ind w:right="144"/>
              <w:rPr>
                <w:ins w:id="418" w:author="ERCOT" w:date="2023-03-30T15:35:00Z"/>
                <w:sz w:val="24"/>
                <w:szCs w:val="24"/>
              </w:rPr>
            </w:pPr>
          </w:p>
        </w:tc>
        <w:tc>
          <w:tcPr>
            <w:tcW w:w="4823" w:type="dxa"/>
            <w:gridSpan w:val="5"/>
            <w:tcBorders>
              <w:top w:val="nil"/>
              <w:left w:val="nil"/>
              <w:bottom w:val="nil"/>
              <w:right w:val="nil"/>
            </w:tcBorders>
          </w:tcPr>
          <w:p w14:paraId="610C4DC8" w14:textId="77777777" w:rsidR="007A7C12" w:rsidRDefault="003C6D4F">
            <w:pPr>
              <w:adjustRightInd w:val="0"/>
              <w:ind w:right="144"/>
              <w:rPr>
                <w:ins w:id="419" w:author="ERCOT" w:date="2023-03-30T15:35:00Z"/>
                <w:sz w:val="24"/>
                <w:szCs w:val="24"/>
              </w:rPr>
            </w:pPr>
            <w:ins w:id="420" w:author="ERCOT" w:date="2023-03-30T15:35:00Z">
              <w:r>
                <w:rPr>
                  <w:szCs w:val="24"/>
                </w:rPr>
                <w:t>Cellular Sites on TDSP Property</w:t>
              </w:r>
            </w:ins>
          </w:p>
        </w:tc>
      </w:tr>
      <w:tr w:rsidR="007A7C12" w14:paraId="17DDE27A" w14:textId="77777777">
        <w:trPr>
          <w:gridAfter w:val="1"/>
          <w:wAfter w:w="331" w:type="dxa"/>
          <w:ins w:id="421" w:author="ERCOT" w:date="2023-03-30T15:35:00Z"/>
        </w:trPr>
        <w:tc>
          <w:tcPr>
            <w:tcW w:w="3168" w:type="dxa"/>
            <w:gridSpan w:val="4"/>
            <w:tcBorders>
              <w:top w:val="nil"/>
              <w:left w:val="nil"/>
              <w:bottom w:val="nil"/>
              <w:right w:val="nil"/>
            </w:tcBorders>
          </w:tcPr>
          <w:p w14:paraId="1394682F" w14:textId="77777777" w:rsidR="007A7C12" w:rsidRDefault="003C6D4F">
            <w:pPr>
              <w:adjustRightInd w:val="0"/>
              <w:ind w:right="144"/>
              <w:rPr>
                <w:ins w:id="422" w:author="ERCOT" w:date="2023-03-30T15:35:00Z"/>
                <w:sz w:val="24"/>
                <w:szCs w:val="24"/>
              </w:rPr>
            </w:pPr>
            <w:ins w:id="423" w:author="ERCOT" w:date="2023-03-30T15:35:00Z">
              <w:r>
                <w:rPr>
                  <w:szCs w:val="24"/>
                </w:rPr>
                <w:t xml:space="preserve"> </w:t>
              </w:r>
            </w:ins>
          </w:p>
        </w:tc>
        <w:tc>
          <w:tcPr>
            <w:tcW w:w="1367" w:type="dxa"/>
            <w:tcBorders>
              <w:top w:val="nil"/>
              <w:left w:val="nil"/>
              <w:bottom w:val="nil"/>
              <w:right w:val="nil"/>
            </w:tcBorders>
          </w:tcPr>
          <w:p w14:paraId="3F6D9D7A" w14:textId="77777777" w:rsidR="007A7C12" w:rsidRDefault="003C6D4F">
            <w:pPr>
              <w:adjustRightInd w:val="0"/>
              <w:ind w:right="144"/>
              <w:rPr>
                <w:ins w:id="424" w:author="ERCOT" w:date="2023-03-30T15:35:00Z"/>
                <w:sz w:val="24"/>
                <w:szCs w:val="24"/>
              </w:rPr>
            </w:pPr>
            <w:ins w:id="425" w:author="ERCOT" w:date="2023-03-30T15:35:00Z">
              <w:r>
                <w:rPr>
                  <w:szCs w:val="24"/>
                </w:rPr>
                <w:t>M19</w:t>
              </w:r>
            </w:ins>
          </w:p>
        </w:tc>
        <w:tc>
          <w:tcPr>
            <w:tcW w:w="144" w:type="dxa"/>
            <w:tcBorders>
              <w:top w:val="nil"/>
              <w:left w:val="nil"/>
              <w:bottom w:val="nil"/>
              <w:right w:val="nil"/>
            </w:tcBorders>
          </w:tcPr>
          <w:p w14:paraId="6B3F3952" w14:textId="77777777" w:rsidR="007A7C12" w:rsidRDefault="007A7C12">
            <w:pPr>
              <w:adjustRightInd w:val="0"/>
              <w:ind w:right="144"/>
              <w:rPr>
                <w:ins w:id="426" w:author="ERCOT" w:date="2023-03-30T15:35:00Z"/>
                <w:sz w:val="24"/>
                <w:szCs w:val="24"/>
              </w:rPr>
            </w:pPr>
          </w:p>
        </w:tc>
        <w:tc>
          <w:tcPr>
            <w:tcW w:w="4823" w:type="dxa"/>
            <w:gridSpan w:val="5"/>
            <w:tcBorders>
              <w:top w:val="nil"/>
              <w:left w:val="nil"/>
              <w:bottom w:val="nil"/>
              <w:right w:val="nil"/>
            </w:tcBorders>
          </w:tcPr>
          <w:p w14:paraId="7386DD1F" w14:textId="77777777" w:rsidR="007A7C12" w:rsidRDefault="003C6D4F">
            <w:pPr>
              <w:adjustRightInd w:val="0"/>
              <w:ind w:right="144"/>
              <w:rPr>
                <w:ins w:id="427" w:author="ERCOT" w:date="2023-03-30T15:35:00Z"/>
                <w:sz w:val="24"/>
                <w:szCs w:val="24"/>
              </w:rPr>
            </w:pPr>
            <w:ins w:id="428" w:author="ERCOT" w:date="2023-03-30T15:35:00Z">
              <w:r>
                <w:rPr>
                  <w:szCs w:val="24"/>
                </w:rPr>
                <w:t>Cellular Sites on City or Municipal Property</w:t>
              </w:r>
            </w:ins>
          </w:p>
        </w:tc>
      </w:tr>
      <w:tr w:rsidR="007A7C12" w14:paraId="038A2384" w14:textId="77777777">
        <w:trPr>
          <w:gridAfter w:val="1"/>
          <w:wAfter w:w="331" w:type="dxa"/>
          <w:ins w:id="429" w:author="ERCOT" w:date="2023-03-30T15:35:00Z"/>
        </w:trPr>
        <w:tc>
          <w:tcPr>
            <w:tcW w:w="3168" w:type="dxa"/>
            <w:gridSpan w:val="4"/>
            <w:tcBorders>
              <w:top w:val="nil"/>
              <w:left w:val="nil"/>
              <w:bottom w:val="nil"/>
              <w:right w:val="nil"/>
            </w:tcBorders>
          </w:tcPr>
          <w:p w14:paraId="364631AC" w14:textId="77777777" w:rsidR="007A7C12" w:rsidRDefault="003C6D4F">
            <w:pPr>
              <w:adjustRightInd w:val="0"/>
              <w:ind w:right="144"/>
              <w:rPr>
                <w:ins w:id="430" w:author="ERCOT" w:date="2023-03-30T15:35:00Z"/>
                <w:sz w:val="24"/>
                <w:szCs w:val="24"/>
              </w:rPr>
            </w:pPr>
            <w:ins w:id="431" w:author="ERCOT" w:date="2023-03-30T15:35:00Z">
              <w:r>
                <w:rPr>
                  <w:szCs w:val="24"/>
                </w:rPr>
                <w:t xml:space="preserve"> </w:t>
              </w:r>
            </w:ins>
          </w:p>
        </w:tc>
        <w:tc>
          <w:tcPr>
            <w:tcW w:w="1367" w:type="dxa"/>
            <w:tcBorders>
              <w:top w:val="nil"/>
              <w:left w:val="nil"/>
              <w:bottom w:val="nil"/>
              <w:right w:val="nil"/>
            </w:tcBorders>
          </w:tcPr>
          <w:p w14:paraId="3DEC54AC" w14:textId="77777777" w:rsidR="007A7C12" w:rsidRDefault="003C6D4F">
            <w:pPr>
              <w:adjustRightInd w:val="0"/>
              <w:ind w:right="144"/>
              <w:rPr>
                <w:ins w:id="432" w:author="ERCOT" w:date="2023-03-30T15:35:00Z"/>
                <w:sz w:val="24"/>
                <w:szCs w:val="24"/>
              </w:rPr>
            </w:pPr>
            <w:ins w:id="433" w:author="ERCOT" w:date="2023-03-30T15:35:00Z">
              <w:r>
                <w:rPr>
                  <w:szCs w:val="24"/>
                </w:rPr>
                <w:t>M20</w:t>
              </w:r>
            </w:ins>
          </w:p>
        </w:tc>
        <w:tc>
          <w:tcPr>
            <w:tcW w:w="144" w:type="dxa"/>
            <w:tcBorders>
              <w:top w:val="nil"/>
              <w:left w:val="nil"/>
              <w:bottom w:val="nil"/>
              <w:right w:val="nil"/>
            </w:tcBorders>
          </w:tcPr>
          <w:p w14:paraId="2E792560" w14:textId="77777777" w:rsidR="007A7C12" w:rsidRDefault="007A7C12">
            <w:pPr>
              <w:adjustRightInd w:val="0"/>
              <w:ind w:right="144"/>
              <w:rPr>
                <w:ins w:id="434" w:author="ERCOT" w:date="2023-03-30T15:35:00Z"/>
                <w:sz w:val="24"/>
                <w:szCs w:val="24"/>
              </w:rPr>
            </w:pPr>
          </w:p>
        </w:tc>
        <w:tc>
          <w:tcPr>
            <w:tcW w:w="4823" w:type="dxa"/>
            <w:gridSpan w:val="5"/>
            <w:tcBorders>
              <w:top w:val="nil"/>
              <w:left w:val="nil"/>
              <w:bottom w:val="nil"/>
              <w:right w:val="nil"/>
            </w:tcBorders>
          </w:tcPr>
          <w:p w14:paraId="789B9403" w14:textId="77777777" w:rsidR="007A7C12" w:rsidRDefault="003C6D4F">
            <w:pPr>
              <w:adjustRightInd w:val="0"/>
              <w:ind w:right="144"/>
              <w:rPr>
                <w:ins w:id="435" w:author="ERCOT" w:date="2023-03-30T15:35:00Z"/>
                <w:sz w:val="24"/>
                <w:szCs w:val="24"/>
              </w:rPr>
            </w:pPr>
            <w:ins w:id="436" w:author="ERCOT" w:date="2023-03-30T15:35:00Z">
              <w:r>
                <w:rPr>
                  <w:szCs w:val="24"/>
                </w:rPr>
                <w:t>Traffic Signal</w:t>
              </w:r>
            </w:ins>
          </w:p>
        </w:tc>
      </w:tr>
      <w:tr w:rsidR="007A7C12" w14:paraId="22121183" w14:textId="77777777">
        <w:trPr>
          <w:gridAfter w:val="1"/>
          <w:wAfter w:w="331" w:type="dxa"/>
          <w:ins w:id="437" w:author="ERCOT" w:date="2023-03-30T15:35:00Z"/>
        </w:trPr>
        <w:tc>
          <w:tcPr>
            <w:tcW w:w="3168" w:type="dxa"/>
            <w:gridSpan w:val="4"/>
            <w:tcBorders>
              <w:top w:val="nil"/>
              <w:left w:val="nil"/>
              <w:bottom w:val="nil"/>
              <w:right w:val="nil"/>
            </w:tcBorders>
          </w:tcPr>
          <w:p w14:paraId="65812C22" w14:textId="77777777" w:rsidR="007A7C12" w:rsidRDefault="003C6D4F">
            <w:pPr>
              <w:adjustRightInd w:val="0"/>
              <w:ind w:right="144"/>
              <w:rPr>
                <w:ins w:id="438" w:author="ERCOT" w:date="2023-03-30T15:35:00Z"/>
                <w:sz w:val="24"/>
                <w:szCs w:val="24"/>
              </w:rPr>
            </w:pPr>
            <w:ins w:id="439" w:author="ERCOT" w:date="2023-03-30T15:35:00Z">
              <w:r>
                <w:rPr>
                  <w:szCs w:val="24"/>
                </w:rPr>
                <w:t xml:space="preserve"> </w:t>
              </w:r>
            </w:ins>
          </w:p>
        </w:tc>
        <w:tc>
          <w:tcPr>
            <w:tcW w:w="1367" w:type="dxa"/>
            <w:tcBorders>
              <w:top w:val="nil"/>
              <w:left w:val="nil"/>
              <w:bottom w:val="nil"/>
              <w:right w:val="nil"/>
            </w:tcBorders>
          </w:tcPr>
          <w:p w14:paraId="2787027F" w14:textId="77777777" w:rsidR="007A7C12" w:rsidRDefault="003C6D4F">
            <w:pPr>
              <w:adjustRightInd w:val="0"/>
              <w:ind w:right="144"/>
              <w:rPr>
                <w:ins w:id="440" w:author="ERCOT" w:date="2023-03-30T15:35:00Z"/>
                <w:sz w:val="24"/>
                <w:szCs w:val="24"/>
              </w:rPr>
            </w:pPr>
            <w:ins w:id="441" w:author="ERCOT" w:date="2023-03-30T15:35:00Z">
              <w:r>
                <w:rPr>
                  <w:szCs w:val="24"/>
                </w:rPr>
                <w:t>M21</w:t>
              </w:r>
            </w:ins>
          </w:p>
        </w:tc>
        <w:tc>
          <w:tcPr>
            <w:tcW w:w="144" w:type="dxa"/>
            <w:tcBorders>
              <w:top w:val="nil"/>
              <w:left w:val="nil"/>
              <w:bottom w:val="nil"/>
              <w:right w:val="nil"/>
            </w:tcBorders>
          </w:tcPr>
          <w:p w14:paraId="01779C6E" w14:textId="77777777" w:rsidR="007A7C12" w:rsidRDefault="007A7C12">
            <w:pPr>
              <w:adjustRightInd w:val="0"/>
              <w:ind w:right="144"/>
              <w:rPr>
                <w:ins w:id="442" w:author="ERCOT" w:date="2023-03-30T15:35:00Z"/>
                <w:sz w:val="24"/>
                <w:szCs w:val="24"/>
              </w:rPr>
            </w:pPr>
          </w:p>
        </w:tc>
        <w:tc>
          <w:tcPr>
            <w:tcW w:w="4823" w:type="dxa"/>
            <w:gridSpan w:val="5"/>
            <w:tcBorders>
              <w:top w:val="nil"/>
              <w:left w:val="nil"/>
              <w:bottom w:val="nil"/>
              <w:right w:val="nil"/>
            </w:tcBorders>
          </w:tcPr>
          <w:p w14:paraId="64B8D6B7" w14:textId="77777777" w:rsidR="007A7C12" w:rsidRDefault="003C6D4F">
            <w:pPr>
              <w:adjustRightInd w:val="0"/>
              <w:ind w:right="144"/>
              <w:rPr>
                <w:ins w:id="443" w:author="ERCOT" w:date="2023-03-30T15:35:00Z"/>
                <w:sz w:val="24"/>
                <w:szCs w:val="24"/>
              </w:rPr>
            </w:pPr>
            <w:ins w:id="444" w:author="ERCOT" w:date="2023-03-30T15:35:00Z">
              <w:r>
                <w:rPr>
                  <w:szCs w:val="24"/>
                </w:rPr>
                <w:t>Sign Board or Billboard</w:t>
              </w:r>
            </w:ins>
          </w:p>
        </w:tc>
      </w:tr>
      <w:tr w:rsidR="007A7C12" w14:paraId="2160E3E9" w14:textId="77777777">
        <w:trPr>
          <w:gridAfter w:val="1"/>
          <w:wAfter w:w="331" w:type="dxa"/>
          <w:ins w:id="445" w:author="ERCOT" w:date="2023-03-30T15:35:00Z"/>
        </w:trPr>
        <w:tc>
          <w:tcPr>
            <w:tcW w:w="3168" w:type="dxa"/>
            <w:gridSpan w:val="4"/>
            <w:tcBorders>
              <w:top w:val="nil"/>
              <w:left w:val="nil"/>
              <w:bottom w:val="nil"/>
              <w:right w:val="nil"/>
            </w:tcBorders>
          </w:tcPr>
          <w:p w14:paraId="2A36842A" w14:textId="77777777" w:rsidR="007A7C12" w:rsidRDefault="003C6D4F">
            <w:pPr>
              <w:adjustRightInd w:val="0"/>
              <w:ind w:right="144"/>
              <w:rPr>
                <w:ins w:id="446" w:author="ERCOT" w:date="2023-03-30T15:35:00Z"/>
                <w:sz w:val="24"/>
                <w:szCs w:val="24"/>
              </w:rPr>
            </w:pPr>
            <w:ins w:id="447" w:author="ERCOT" w:date="2023-03-30T15:35:00Z">
              <w:r>
                <w:rPr>
                  <w:szCs w:val="24"/>
                </w:rPr>
                <w:t xml:space="preserve"> </w:t>
              </w:r>
            </w:ins>
          </w:p>
        </w:tc>
        <w:tc>
          <w:tcPr>
            <w:tcW w:w="1367" w:type="dxa"/>
            <w:tcBorders>
              <w:top w:val="nil"/>
              <w:left w:val="nil"/>
              <w:bottom w:val="nil"/>
              <w:right w:val="nil"/>
            </w:tcBorders>
          </w:tcPr>
          <w:p w14:paraId="0879143B" w14:textId="77777777" w:rsidR="007A7C12" w:rsidRDefault="003C6D4F">
            <w:pPr>
              <w:adjustRightInd w:val="0"/>
              <w:ind w:right="144"/>
              <w:rPr>
                <w:ins w:id="448" w:author="ERCOT" w:date="2023-03-30T15:35:00Z"/>
                <w:sz w:val="24"/>
                <w:szCs w:val="24"/>
              </w:rPr>
            </w:pPr>
            <w:ins w:id="449" w:author="ERCOT" w:date="2023-03-30T15:35:00Z">
              <w:r>
                <w:rPr>
                  <w:szCs w:val="24"/>
                </w:rPr>
                <w:t>M22</w:t>
              </w:r>
            </w:ins>
          </w:p>
        </w:tc>
        <w:tc>
          <w:tcPr>
            <w:tcW w:w="144" w:type="dxa"/>
            <w:tcBorders>
              <w:top w:val="nil"/>
              <w:left w:val="nil"/>
              <w:bottom w:val="nil"/>
              <w:right w:val="nil"/>
            </w:tcBorders>
          </w:tcPr>
          <w:p w14:paraId="2809CE29" w14:textId="77777777" w:rsidR="007A7C12" w:rsidRDefault="007A7C12">
            <w:pPr>
              <w:adjustRightInd w:val="0"/>
              <w:ind w:right="144"/>
              <w:rPr>
                <w:ins w:id="450" w:author="ERCOT" w:date="2023-03-30T15:35:00Z"/>
                <w:sz w:val="24"/>
                <w:szCs w:val="24"/>
              </w:rPr>
            </w:pPr>
          </w:p>
        </w:tc>
        <w:tc>
          <w:tcPr>
            <w:tcW w:w="4823" w:type="dxa"/>
            <w:gridSpan w:val="5"/>
            <w:tcBorders>
              <w:top w:val="nil"/>
              <w:left w:val="nil"/>
              <w:bottom w:val="nil"/>
              <w:right w:val="nil"/>
            </w:tcBorders>
          </w:tcPr>
          <w:p w14:paraId="1B36D39D" w14:textId="77777777" w:rsidR="007A7C12" w:rsidRDefault="003C6D4F">
            <w:pPr>
              <w:adjustRightInd w:val="0"/>
              <w:ind w:right="144"/>
              <w:rPr>
                <w:ins w:id="451" w:author="ERCOT" w:date="2023-03-30T15:35:00Z"/>
                <w:sz w:val="24"/>
                <w:szCs w:val="24"/>
              </w:rPr>
            </w:pPr>
            <w:ins w:id="452" w:author="ERCOT" w:date="2023-03-30T15:35:00Z">
              <w:r>
                <w:rPr>
                  <w:szCs w:val="24"/>
                </w:rPr>
                <w:t>Park Facilities</w:t>
              </w:r>
            </w:ins>
          </w:p>
        </w:tc>
      </w:tr>
      <w:tr w:rsidR="007A7C12" w14:paraId="007B4C4B" w14:textId="77777777">
        <w:trPr>
          <w:gridAfter w:val="1"/>
          <w:wAfter w:w="331" w:type="dxa"/>
          <w:ins w:id="453" w:author="ERCOT" w:date="2023-03-30T15:35:00Z"/>
        </w:trPr>
        <w:tc>
          <w:tcPr>
            <w:tcW w:w="3168" w:type="dxa"/>
            <w:gridSpan w:val="4"/>
            <w:tcBorders>
              <w:top w:val="nil"/>
              <w:left w:val="nil"/>
              <w:bottom w:val="nil"/>
              <w:right w:val="nil"/>
            </w:tcBorders>
          </w:tcPr>
          <w:p w14:paraId="1D142C20" w14:textId="77777777" w:rsidR="007A7C12" w:rsidRDefault="003C6D4F">
            <w:pPr>
              <w:adjustRightInd w:val="0"/>
              <w:ind w:right="144"/>
              <w:rPr>
                <w:ins w:id="454" w:author="ERCOT" w:date="2023-03-30T15:35:00Z"/>
                <w:sz w:val="24"/>
                <w:szCs w:val="24"/>
              </w:rPr>
            </w:pPr>
            <w:ins w:id="455" w:author="ERCOT" w:date="2023-03-30T15:35:00Z">
              <w:r>
                <w:rPr>
                  <w:szCs w:val="24"/>
                </w:rPr>
                <w:t xml:space="preserve"> </w:t>
              </w:r>
            </w:ins>
          </w:p>
        </w:tc>
        <w:tc>
          <w:tcPr>
            <w:tcW w:w="1367" w:type="dxa"/>
            <w:tcBorders>
              <w:top w:val="nil"/>
              <w:left w:val="nil"/>
              <w:bottom w:val="nil"/>
              <w:right w:val="nil"/>
            </w:tcBorders>
          </w:tcPr>
          <w:p w14:paraId="29ED903B" w14:textId="77777777" w:rsidR="007A7C12" w:rsidRDefault="003C6D4F">
            <w:pPr>
              <w:adjustRightInd w:val="0"/>
              <w:ind w:right="144"/>
              <w:rPr>
                <w:ins w:id="456" w:author="ERCOT" w:date="2023-03-30T15:35:00Z"/>
                <w:sz w:val="24"/>
                <w:szCs w:val="24"/>
              </w:rPr>
            </w:pPr>
            <w:ins w:id="457" w:author="ERCOT" w:date="2023-03-30T15:35:00Z">
              <w:r>
                <w:rPr>
                  <w:szCs w:val="24"/>
                </w:rPr>
                <w:t>M23</w:t>
              </w:r>
            </w:ins>
          </w:p>
        </w:tc>
        <w:tc>
          <w:tcPr>
            <w:tcW w:w="144" w:type="dxa"/>
            <w:tcBorders>
              <w:top w:val="nil"/>
              <w:left w:val="nil"/>
              <w:bottom w:val="nil"/>
              <w:right w:val="nil"/>
            </w:tcBorders>
          </w:tcPr>
          <w:p w14:paraId="19C301A6" w14:textId="77777777" w:rsidR="007A7C12" w:rsidRDefault="007A7C12">
            <w:pPr>
              <w:adjustRightInd w:val="0"/>
              <w:ind w:right="144"/>
              <w:rPr>
                <w:ins w:id="458" w:author="ERCOT" w:date="2023-03-30T15:35:00Z"/>
                <w:sz w:val="24"/>
                <w:szCs w:val="24"/>
              </w:rPr>
            </w:pPr>
          </w:p>
        </w:tc>
        <w:tc>
          <w:tcPr>
            <w:tcW w:w="4823" w:type="dxa"/>
            <w:gridSpan w:val="5"/>
            <w:tcBorders>
              <w:top w:val="nil"/>
              <w:left w:val="nil"/>
              <w:bottom w:val="nil"/>
              <w:right w:val="nil"/>
            </w:tcBorders>
          </w:tcPr>
          <w:p w14:paraId="69230B74" w14:textId="77777777" w:rsidR="007A7C12" w:rsidRDefault="003C6D4F">
            <w:pPr>
              <w:adjustRightInd w:val="0"/>
              <w:ind w:right="144"/>
              <w:rPr>
                <w:ins w:id="459" w:author="ERCOT" w:date="2023-03-30T15:35:00Z"/>
                <w:sz w:val="24"/>
                <w:szCs w:val="24"/>
              </w:rPr>
            </w:pPr>
            <w:ins w:id="460" w:author="ERCOT" w:date="2023-03-30T15:35:00Z">
              <w:r>
                <w:rPr>
                  <w:szCs w:val="24"/>
                </w:rPr>
                <w:t>Electric Gate</w:t>
              </w:r>
            </w:ins>
          </w:p>
        </w:tc>
      </w:tr>
      <w:tr w:rsidR="007A7C12" w14:paraId="13DAC105" w14:textId="77777777">
        <w:trPr>
          <w:gridAfter w:val="1"/>
          <w:wAfter w:w="331" w:type="dxa"/>
          <w:ins w:id="461" w:author="ERCOT" w:date="2023-03-30T15:35:00Z"/>
        </w:trPr>
        <w:tc>
          <w:tcPr>
            <w:tcW w:w="3168" w:type="dxa"/>
            <w:gridSpan w:val="4"/>
            <w:tcBorders>
              <w:top w:val="nil"/>
              <w:left w:val="nil"/>
              <w:bottom w:val="nil"/>
              <w:right w:val="nil"/>
            </w:tcBorders>
          </w:tcPr>
          <w:p w14:paraId="152A82FC" w14:textId="77777777" w:rsidR="007A7C12" w:rsidRDefault="003C6D4F">
            <w:pPr>
              <w:adjustRightInd w:val="0"/>
              <w:ind w:right="144"/>
              <w:rPr>
                <w:ins w:id="462" w:author="ERCOT" w:date="2023-03-30T15:35:00Z"/>
                <w:sz w:val="24"/>
                <w:szCs w:val="24"/>
              </w:rPr>
            </w:pPr>
            <w:ins w:id="463" w:author="ERCOT" w:date="2023-03-30T15:35:00Z">
              <w:r>
                <w:rPr>
                  <w:szCs w:val="24"/>
                </w:rPr>
                <w:t xml:space="preserve"> </w:t>
              </w:r>
            </w:ins>
          </w:p>
        </w:tc>
        <w:tc>
          <w:tcPr>
            <w:tcW w:w="1367" w:type="dxa"/>
            <w:tcBorders>
              <w:top w:val="nil"/>
              <w:left w:val="nil"/>
              <w:bottom w:val="nil"/>
              <w:right w:val="nil"/>
            </w:tcBorders>
          </w:tcPr>
          <w:p w14:paraId="1AEFB7B2" w14:textId="77777777" w:rsidR="007A7C12" w:rsidRDefault="003C6D4F">
            <w:pPr>
              <w:adjustRightInd w:val="0"/>
              <w:ind w:right="144"/>
              <w:rPr>
                <w:ins w:id="464" w:author="ERCOT" w:date="2023-03-30T15:35:00Z"/>
                <w:sz w:val="24"/>
                <w:szCs w:val="24"/>
              </w:rPr>
            </w:pPr>
            <w:ins w:id="465" w:author="ERCOT" w:date="2023-03-30T15:35:00Z">
              <w:r>
                <w:rPr>
                  <w:szCs w:val="24"/>
                </w:rPr>
                <w:t>M24</w:t>
              </w:r>
            </w:ins>
          </w:p>
        </w:tc>
        <w:tc>
          <w:tcPr>
            <w:tcW w:w="144" w:type="dxa"/>
            <w:tcBorders>
              <w:top w:val="nil"/>
              <w:left w:val="nil"/>
              <w:bottom w:val="nil"/>
              <w:right w:val="nil"/>
            </w:tcBorders>
          </w:tcPr>
          <w:p w14:paraId="7966E4D7" w14:textId="77777777" w:rsidR="007A7C12" w:rsidRDefault="007A7C12">
            <w:pPr>
              <w:adjustRightInd w:val="0"/>
              <w:ind w:right="144"/>
              <w:rPr>
                <w:ins w:id="466" w:author="ERCOT" w:date="2023-03-30T15:35:00Z"/>
                <w:sz w:val="24"/>
                <w:szCs w:val="24"/>
              </w:rPr>
            </w:pPr>
          </w:p>
        </w:tc>
        <w:tc>
          <w:tcPr>
            <w:tcW w:w="4823" w:type="dxa"/>
            <w:gridSpan w:val="5"/>
            <w:tcBorders>
              <w:top w:val="nil"/>
              <w:left w:val="nil"/>
              <w:bottom w:val="nil"/>
              <w:right w:val="nil"/>
            </w:tcBorders>
          </w:tcPr>
          <w:p w14:paraId="7B660500" w14:textId="77777777" w:rsidR="007A7C12" w:rsidRDefault="003C6D4F">
            <w:pPr>
              <w:adjustRightInd w:val="0"/>
              <w:ind w:right="144"/>
              <w:rPr>
                <w:ins w:id="467" w:author="ERCOT" w:date="2023-03-30T15:35:00Z"/>
                <w:sz w:val="24"/>
                <w:szCs w:val="24"/>
              </w:rPr>
            </w:pPr>
            <w:ins w:id="468" w:author="ERCOT" w:date="2023-03-30T15:35:00Z">
              <w:r>
                <w:rPr>
                  <w:szCs w:val="24"/>
                </w:rPr>
                <w:t>Lift Station, Septic Tank or Septic System</w:t>
              </w:r>
            </w:ins>
          </w:p>
        </w:tc>
      </w:tr>
      <w:tr w:rsidR="007A7C12" w14:paraId="464235B9" w14:textId="77777777">
        <w:trPr>
          <w:gridAfter w:val="1"/>
          <w:wAfter w:w="331" w:type="dxa"/>
          <w:ins w:id="469" w:author="ERCOT" w:date="2023-03-30T15:35:00Z"/>
        </w:trPr>
        <w:tc>
          <w:tcPr>
            <w:tcW w:w="3168" w:type="dxa"/>
            <w:gridSpan w:val="4"/>
            <w:tcBorders>
              <w:top w:val="nil"/>
              <w:left w:val="nil"/>
              <w:bottom w:val="nil"/>
              <w:right w:val="nil"/>
            </w:tcBorders>
          </w:tcPr>
          <w:p w14:paraId="4A2BA592" w14:textId="77777777" w:rsidR="007A7C12" w:rsidRDefault="003C6D4F">
            <w:pPr>
              <w:adjustRightInd w:val="0"/>
              <w:ind w:right="144"/>
              <w:rPr>
                <w:ins w:id="470" w:author="ERCOT" w:date="2023-03-30T15:35:00Z"/>
                <w:sz w:val="24"/>
                <w:szCs w:val="24"/>
              </w:rPr>
            </w:pPr>
            <w:ins w:id="471" w:author="ERCOT" w:date="2023-03-30T15:35:00Z">
              <w:r>
                <w:rPr>
                  <w:szCs w:val="24"/>
                </w:rPr>
                <w:t xml:space="preserve"> </w:t>
              </w:r>
            </w:ins>
          </w:p>
        </w:tc>
        <w:tc>
          <w:tcPr>
            <w:tcW w:w="1367" w:type="dxa"/>
            <w:tcBorders>
              <w:top w:val="nil"/>
              <w:left w:val="nil"/>
              <w:bottom w:val="nil"/>
              <w:right w:val="nil"/>
            </w:tcBorders>
          </w:tcPr>
          <w:p w14:paraId="077BBA31" w14:textId="77777777" w:rsidR="007A7C12" w:rsidRDefault="003C6D4F">
            <w:pPr>
              <w:adjustRightInd w:val="0"/>
              <w:ind w:right="144"/>
              <w:rPr>
                <w:ins w:id="472" w:author="ERCOT" w:date="2023-03-30T15:35:00Z"/>
                <w:sz w:val="24"/>
                <w:szCs w:val="24"/>
              </w:rPr>
            </w:pPr>
            <w:ins w:id="473" w:author="ERCOT" w:date="2023-03-30T15:35:00Z">
              <w:r>
                <w:rPr>
                  <w:szCs w:val="24"/>
                </w:rPr>
                <w:t>M25</w:t>
              </w:r>
            </w:ins>
          </w:p>
        </w:tc>
        <w:tc>
          <w:tcPr>
            <w:tcW w:w="144" w:type="dxa"/>
            <w:tcBorders>
              <w:top w:val="nil"/>
              <w:left w:val="nil"/>
              <w:bottom w:val="nil"/>
              <w:right w:val="nil"/>
            </w:tcBorders>
          </w:tcPr>
          <w:p w14:paraId="30A2AFB6" w14:textId="77777777" w:rsidR="007A7C12" w:rsidRDefault="007A7C12">
            <w:pPr>
              <w:adjustRightInd w:val="0"/>
              <w:ind w:right="144"/>
              <w:rPr>
                <w:ins w:id="474" w:author="ERCOT" w:date="2023-03-30T15:35:00Z"/>
                <w:sz w:val="24"/>
                <w:szCs w:val="24"/>
              </w:rPr>
            </w:pPr>
          </w:p>
        </w:tc>
        <w:tc>
          <w:tcPr>
            <w:tcW w:w="4823" w:type="dxa"/>
            <w:gridSpan w:val="5"/>
            <w:tcBorders>
              <w:top w:val="nil"/>
              <w:left w:val="nil"/>
              <w:bottom w:val="nil"/>
              <w:right w:val="nil"/>
            </w:tcBorders>
          </w:tcPr>
          <w:p w14:paraId="6C3B9EA6" w14:textId="77777777" w:rsidR="007A7C12" w:rsidRDefault="003C6D4F">
            <w:pPr>
              <w:adjustRightInd w:val="0"/>
              <w:ind w:right="144"/>
              <w:rPr>
                <w:ins w:id="475" w:author="ERCOT" w:date="2023-03-30T15:35:00Z"/>
                <w:sz w:val="24"/>
                <w:szCs w:val="24"/>
              </w:rPr>
            </w:pPr>
            <w:ins w:id="476" w:author="ERCOT" w:date="2023-03-30T15:35:00Z">
              <w:r>
                <w:rPr>
                  <w:szCs w:val="24"/>
                </w:rPr>
                <w:t>Water Well</w:t>
              </w:r>
            </w:ins>
          </w:p>
        </w:tc>
      </w:tr>
      <w:tr w:rsidR="007A7C12" w14:paraId="0C8DD378" w14:textId="77777777">
        <w:trPr>
          <w:gridAfter w:val="1"/>
          <w:wAfter w:w="331" w:type="dxa"/>
          <w:ins w:id="477" w:author="ERCOT" w:date="2023-03-30T15:35:00Z"/>
        </w:trPr>
        <w:tc>
          <w:tcPr>
            <w:tcW w:w="3168" w:type="dxa"/>
            <w:gridSpan w:val="4"/>
            <w:tcBorders>
              <w:top w:val="nil"/>
              <w:left w:val="nil"/>
              <w:bottom w:val="nil"/>
              <w:right w:val="nil"/>
            </w:tcBorders>
          </w:tcPr>
          <w:p w14:paraId="7513D7F0" w14:textId="77777777" w:rsidR="007A7C12" w:rsidRDefault="003C6D4F">
            <w:pPr>
              <w:adjustRightInd w:val="0"/>
              <w:ind w:right="144"/>
              <w:rPr>
                <w:ins w:id="478" w:author="ERCOT" w:date="2023-03-30T15:35:00Z"/>
                <w:sz w:val="24"/>
                <w:szCs w:val="24"/>
              </w:rPr>
            </w:pPr>
            <w:ins w:id="479" w:author="ERCOT" w:date="2023-03-30T15:35:00Z">
              <w:r>
                <w:rPr>
                  <w:szCs w:val="24"/>
                </w:rPr>
                <w:t xml:space="preserve"> </w:t>
              </w:r>
            </w:ins>
          </w:p>
        </w:tc>
        <w:tc>
          <w:tcPr>
            <w:tcW w:w="1367" w:type="dxa"/>
            <w:tcBorders>
              <w:top w:val="nil"/>
              <w:left w:val="nil"/>
              <w:bottom w:val="nil"/>
              <w:right w:val="nil"/>
            </w:tcBorders>
          </w:tcPr>
          <w:p w14:paraId="15501B4F" w14:textId="77777777" w:rsidR="007A7C12" w:rsidRDefault="003C6D4F">
            <w:pPr>
              <w:adjustRightInd w:val="0"/>
              <w:ind w:right="144"/>
              <w:rPr>
                <w:ins w:id="480" w:author="ERCOT" w:date="2023-03-30T15:35:00Z"/>
                <w:sz w:val="24"/>
                <w:szCs w:val="24"/>
              </w:rPr>
            </w:pPr>
            <w:ins w:id="481" w:author="ERCOT" w:date="2023-03-30T15:35:00Z">
              <w:r>
                <w:rPr>
                  <w:szCs w:val="24"/>
                </w:rPr>
                <w:t>M26</w:t>
              </w:r>
            </w:ins>
          </w:p>
        </w:tc>
        <w:tc>
          <w:tcPr>
            <w:tcW w:w="144" w:type="dxa"/>
            <w:tcBorders>
              <w:top w:val="nil"/>
              <w:left w:val="nil"/>
              <w:bottom w:val="nil"/>
              <w:right w:val="nil"/>
            </w:tcBorders>
          </w:tcPr>
          <w:p w14:paraId="3D3468C3" w14:textId="77777777" w:rsidR="007A7C12" w:rsidRDefault="007A7C12">
            <w:pPr>
              <w:adjustRightInd w:val="0"/>
              <w:ind w:right="144"/>
              <w:rPr>
                <w:ins w:id="482" w:author="ERCOT" w:date="2023-03-30T15:35:00Z"/>
                <w:sz w:val="24"/>
                <w:szCs w:val="24"/>
              </w:rPr>
            </w:pPr>
          </w:p>
        </w:tc>
        <w:tc>
          <w:tcPr>
            <w:tcW w:w="4823" w:type="dxa"/>
            <w:gridSpan w:val="5"/>
            <w:tcBorders>
              <w:top w:val="nil"/>
              <w:left w:val="nil"/>
              <w:bottom w:val="nil"/>
              <w:right w:val="nil"/>
            </w:tcBorders>
          </w:tcPr>
          <w:p w14:paraId="1EA3CA1F" w14:textId="77777777" w:rsidR="007A7C12" w:rsidRDefault="003C6D4F">
            <w:pPr>
              <w:adjustRightInd w:val="0"/>
              <w:ind w:right="144"/>
              <w:rPr>
                <w:ins w:id="483" w:author="ERCOT" w:date="2023-03-30T15:35:00Z"/>
                <w:sz w:val="24"/>
                <w:szCs w:val="24"/>
              </w:rPr>
            </w:pPr>
            <w:ins w:id="484" w:author="ERCOT" w:date="2023-03-30T15:35:00Z">
              <w:r>
                <w:rPr>
                  <w:szCs w:val="24"/>
                </w:rPr>
                <w:t>Irrigation System</w:t>
              </w:r>
            </w:ins>
          </w:p>
        </w:tc>
      </w:tr>
      <w:tr w:rsidR="007A7C12" w14:paraId="4F02A0D8" w14:textId="77777777">
        <w:trPr>
          <w:gridAfter w:val="1"/>
          <w:wAfter w:w="331" w:type="dxa"/>
          <w:ins w:id="485" w:author="ERCOT" w:date="2023-03-30T15:35:00Z"/>
        </w:trPr>
        <w:tc>
          <w:tcPr>
            <w:tcW w:w="3168" w:type="dxa"/>
            <w:gridSpan w:val="4"/>
            <w:tcBorders>
              <w:top w:val="nil"/>
              <w:left w:val="nil"/>
              <w:bottom w:val="nil"/>
              <w:right w:val="nil"/>
            </w:tcBorders>
          </w:tcPr>
          <w:p w14:paraId="37F64BA8" w14:textId="77777777" w:rsidR="007A7C12" w:rsidRDefault="003C6D4F">
            <w:pPr>
              <w:adjustRightInd w:val="0"/>
              <w:ind w:right="144"/>
              <w:rPr>
                <w:ins w:id="486" w:author="ERCOT" w:date="2023-03-30T15:35:00Z"/>
                <w:sz w:val="24"/>
                <w:szCs w:val="24"/>
              </w:rPr>
            </w:pPr>
            <w:ins w:id="487" w:author="ERCOT" w:date="2023-03-30T15:35:00Z">
              <w:r>
                <w:rPr>
                  <w:szCs w:val="24"/>
                </w:rPr>
                <w:t xml:space="preserve"> </w:t>
              </w:r>
            </w:ins>
          </w:p>
        </w:tc>
        <w:tc>
          <w:tcPr>
            <w:tcW w:w="1367" w:type="dxa"/>
            <w:tcBorders>
              <w:top w:val="nil"/>
              <w:left w:val="nil"/>
              <w:bottom w:val="nil"/>
              <w:right w:val="nil"/>
            </w:tcBorders>
          </w:tcPr>
          <w:p w14:paraId="7EC1342F" w14:textId="77777777" w:rsidR="007A7C12" w:rsidRDefault="003C6D4F">
            <w:pPr>
              <w:adjustRightInd w:val="0"/>
              <w:ind w:right="144"/>
              <w:rPr>
                <w:ins w:id="488" w:author="ERCOT" w:date="2023-03-30T15:35:00Z"/>
                <w:sz w:val="24"/>
                <w:szCs w:val="24"/>
              </w:rPr>
            </w:pPr>
            <w:ins w:id="489" w:author="ERCOT" w:date="2023-03-30T15:35:00Z">
              <w:r>
                <w:rPr>
                  <w:szCs w:val="24"/>
                </w:rPr>
                <w:t>M27</w:t>
              </w:r>
            </w:ins>
          </w:p>
        </w:tc>
        <w:tc>
          <w:tcPr>
            <w:tcW w:w="144" w:type="dxa"/>
            <w:tcBorders>
              <w:top w:val="nil"/>
              <w:left w:val="nil"/>
              <w:bottom w:val="nil"/>
              <w:right w:val="nil"/>
            </w:tcBorders>
          </w:tcPr>
          <w:p w14:paraId="54FBEC34" w14:textId="77777777" w:rsidR="007A7C12" w:rsidRDefault="007A7C12">
            <w:pPr>
              <w:adjustRightInd w:val="0"/>
              <w:ind w:right="144"/>
              <w:rPr>
                <w:ins w:id="490" w:author="ERCOT" w:date="2023-03-30T15:35:00Z"/>
                <w:sz w:val="24"/>
                <w:szCs w:val="24"/>
              </w:rPr>
            </w:pPr>
          </w:p>
        </w:tc>
        <w:tc>
          <w:tcPr>
            <w:tcW w:w="4823" w:type="dxa"/>
            <w:gridSpan w:val="5"/>
            <w:tcBorders>
              <w:top w:val="nil"/>
              <w:left w:val="nil"/>
              <w:bottom w:val="nil"/>
              <w:right w:val="nil"/>
            </w:tcBorders>
          </w:tcPr>
          <w:p w14:paraId="5FA16DEA" w14:textId="77777777" w:rsidR="007A7C12" w:rsidRDefault="003C6D4F">
            <w:pPr>
              <w:adjustRightInd w:val="0"/>
              <w:ind w:right="144"/>
              <w:rPr>
                <w:ins w:id="491" w:author="ERCOT" w:date="2023-03-30T15:35:00Z"/>
                <w:sz w:val="24"/>
                <w:szCs w:val="24"/>
              </w:rPr>
            </w:pPr>
            <w:ins w:id="492" w:author="ERCOT" w:date="2023-03-30T15:35:00Z">
              <w:r>
                <w:rPr>
                  <w:szCs w:val="24"/>
                </w:rPr>
                <w:t>Pump or Pumping Station</w:t>
              </w:r>
            </w:ins>
          </w:p>
        </w:tc>
      </w:tr>
      <w:tr w:rsidR="007A7C12" w14:paraId="049885B2" w14:textId="77777777">
        <w:trPr>
          <w:gridAfter w:val="1"/>
          <w:wAfter w:w="331" w:type="dxa"/>
          <w:ins w:id="493" w:author="ERCOT" w:date="2023-03-30T15:35:00Z"/>
        </w:trPr>
        <w:tc>
          <w:tcPr>
            <w:tcW w:w="3168" w:type="dxa"/>
            <w:gridSpan w:val="4"/>
            <w:tcBorders>
              <w:top w:val="nil"/>
              <w:left w:val="nil"/>
              <w:bottom w:val="nil"/>
              <w:right w:val="nil"/>
            </w:tcBorders>
          </w:tcPr>
          <w:p w14:paraId="32E15B75" w14:textId="77777777" w:rsidR="007A7C12" w:rsidRDefault="003C6D4F">
            <w:pPr>
              <w:adjustRightInd w:val="0"/>
              <w:ind w:right="144"/>
              <w:rPr>
                <w:ins w:id="494" w:author="ERCOT" w:date="2023-03-30T15:35:00Z"/>
                <w:sz w:val="24"/>
                <w:szCs w:val="24"/>
              </w:rPr>
            </w:pPr>
            <w:ins w:id="495" w:author="ERCOT" w:date="2023-03-30T15:35:00Z">
              <w:r>
                <w:rPr>
                  <w:szCs w:val="24"/>
                </w:rPr>
                <w:t xml:space="preserve"> </w:t>
              </w:r>
            </w:ins>
          </w:p>
        </w:tc>
        <w:tc>
          <w:tcPr>
            <w:tcW w:w="1367" w:type="dxa"/>
            <w:tcBorders>
              <w:top w:val="nil"/>
              <w:left w:val="nil"/>
              <w:bottom w:val="nil"/>
              <w:right w:val="nil"/>
            </w:tcBorders>
          </w:tcPr>
          <w:p w14:paraId="0A7E5AF1" w14:textId="77777777" w:rsidR="007A7C12" w:rsidRDefault="003C6D4F">
            <w:pPr>
              <w:adjustRightInd w:val="0"/>
              <w:ind w:right="144"/>
              <w:rPr>
                <w:ins w:id="496" w:author="ERCOT" w:date="2023-03-30T15:35:00Z"/>
                <w:sz w:val="24"/>
                <w:szCs w:val="24"/>
              </w:rPr>
            </w:pPr>
            <w:ins w:id="497" w:author="ERCOT" w:date="2023-03-30T15:35:00Z">
              <w:r>
                <w:rPr>
                  <w:szCs w:val="24"/>
                </w:rPr>
                <w:t>M28</w:t>
              </w:r>
            </w:ins>
          </w:p>
        </w:tc>
        <w:tc>
          <w:tcPr>
            <w:tcW w:w="144" w:type="dxa"/>
            <w:tcBorders>
              <w:top w:val="nil"/>
              <w:left w:val="nil"/>
              <w:bottom w:val="nil"/>
              <w:right w:val="nil"/>
            </w:tcBorders>
          </w:tcPr>
          <w:p w14:paraId="2C73954F" w14:textId="77777777" w:rsidR="007A7C12" w:rsidRDefault="007A7C12">
            <w:pPr>
              <w:adjustRightInd w:val="0"/>
              <w:ind w:right="144"/>
              <w:rPr>
                <w:ins w:id="498" w:author="ERCOT" w:date="2023-03-30T15:35:00Z"/>
                <w:sz w:val="24"/>
                <w:szCs w:val="24"/>
              </w:rPr>
            </w:pPr>
          </w:p>
        </w:tc>
        <w:tc>
          <w:tcPr>
            <w:tcW w:w="4823" w:type="dxa"/>
            <w:gridSpan w:val="5"/>
            <w:tcBorders>
              <w:top w:val="nil"/>
              <w:left w:val="nil"/>
              <w:bottom w:val="nil"/>
              <w:right w:val="nil"/>
            </w:tcBorders>
          </w:tcPr>
          <w:p w14:paraId="6933D5A8" w14:textId="77777777" w:rsidR="007A7C12" w:rsidRDefault="003C6D4F">
            <w:pPr>
              <w:adjustRightInd w:val="0"/>
              <w:ind w:right="144"/>
              <w:rPr>
                <w:ins w:id="499" w:author="ERCOT" w:date="2023-03-30T15:35:00Z"/>
                <w:sz w:val="24"/>
                <w:szCs w:val="24"/>
              </w:rPr>
            </w:pPr>
            <w:ins w:id="500" w:author="ERCOT" w:date="2023-03-30T15:35:00Z">
              <w:r>
                <w:rPr>
                  <w:szCs w:val="24"/>
                </w:rPr>
                <w:t>Elevator</w:t>
              </w:r>
            </w:ins>
          </w:p>
        </w:tc>
      </w:tr>
      <w:tr w:rsidR="007A7C12" w14:paraId="5249E737" w14:textId="77777777">
        <w:trPr>
          <w:gridAfter w:val="1"/>
          <w:wAfter w:w="331" w:type="dxa"/>
          <w:ins w:id="501" w:author="ERCOT" w:date="2023-03-30T15:35:00Z"/>
        </w:trPr>
        <w:tc>
          <w:tcPr>
            <w:tcW w:w="3168" w:type="dxa"/>
            <w:gridSpan w:val="4"/>
            <w:tcBorders>
              <w:top w:val="nil"/>
              <w:left w:val="nil"/>
              <w:bottom w:val="nil"/>
              <w:right w:val="nil"/>
            </w:tcBorders>
          </w:tcPr>
          <w:p w14:paraId="6A4DB436" w14:textId="77777777" w:rsidR="007A7C12" w:rsidRDefault="003C6D4F">
            <w:pPr>
              <w:adjustRightInd w:val="0"/>
              <w:ind w:right="144"/>
              <w:rPr>
                <w:ins w:id="502" w:author="ERCOT" w:date="2023-03-30T15:35:00Z"/>
                <w:sz w:val="24"/>
                <w:szCs w:val="24"/>
              </w:rPr>
            </w:pPr>
            <w:ins w:id="503" w:author="ERCOT" w:date="2023-03-30T15:35:00Z">
              <w:r>
                <w:rPr>
                  <w:szCs w:val="24"/>
                </w:rPr>
                <w:t xml:space="preserve"> </w:t>
              </w:r>
            </w:ins>
          </w:p>
        </w:tc>
        <w:tc>
          <w:tcPr>
            <w:tcW w:w="1367" w:type="dxa"/>
            <w:tcBorders>
              <w:top w:val="nil"/>
              <w:left w:val="nil"/>
              <w:bottom w:val="nil"/>
              <w:right w:val="nil"/>
            </w:tcBorders>
          </w:tcPr>
          <w:p w14:paraId="42075E73" w14:textId="77777777" w:rsidR="007A7C12" w:rsidRDefault="003C6D4F">
            <w:pPr>
              <w:adjustRightInd w:val="0"/>
              <w:ind w:right="144"/>
              <w:rPr>
                <w:ins w:id="504" w:author="ERCOT" w:date="2023-03-30T15:35:00Z"/>
                <w:sz w:val="24"/>
                <w:szCs w:val="24"/>
              </w:rPr>
            </w:pPr>
            <w:ins w:id="505" w:author="ERCOT" w:date="2023-03-30T15:35:00Z">
              <w:r>
                <w:rPr>
                  <w:szCs w:val="24"/>
                </w:rPr>
                <w:t>M29</w:t>
              </w:r>
            </w:ins>
          </w:p>
        </w:tc>
        <w:tc>
          <w:tcPr>
            <w:tcW w:w="144" w:type="dxa"/>
            <w:tcBorders>
              <w:top w:val="nil"/>
              <w:left w:val="nil"/>
              <w:bottom w:val="nil"/>
              <w:right w:val="nil"/>
            </w:tcBorders>
          </w:tcPr>
          <w:p w14:paraId="2FBF2BA8" w14:textId="77777777" w:rsidR="007A7C12" w:rsidRDefault="007A7C12">
            <w:pPr>
              <w:adjustRightInd w:val="0"/>
              <w:ind w:right="144"/>
              <w:rPr>
                <w:ins w:id="506" w:author="ERCOT" w:date="2023-03-30T15:35:00Z"/>
                <w:sz w:val="24"/>
                <w:szCs w:val="24"/>
              </w:rPr>
            </w:pPr>
          </w:p>
        </w:tc>
        <w:tc>
          <w:tcPr>
            <w:tcW w:w="4823" w:type="dxa"/>
            <w:gridSpan w:val="5"/>
            <w:tcBorders>
              <w:top w:val="nil"/>
              <w:left w:val="nil"/>
              <w:bottom w:val="nil"/>
              <w:right w:val="nil"/>
            </w:tcBorders>
          </w:tcPr>
          <w:p w14:paraId="53FAA99E" w14:textId="77777777" w:rsidR="007A7C12" w:rsidRDefault="003C6D4F">
            <w:pPr>
              <w:adjustRightInd w:val="0"/>
              <w:ind w:right="144"/>
              <w:rPr>
                <w:ins w:id="507" w:author="ERCOT" w:date="2023-03-30T15:35:00Z"/>
                <w:sz w:val="24"/>
                <w:szCs w:val="24"/>
              </w:rPr>
            </w:pPr>
            <w:ins w:id="508" w:author="ERCOT" w:date="2023-03-30T15:35:00Z">
              <w:r>
                <w:rPr>
                  <w:szCs w:val="24"/>
                </w:rPr>
                <w:t>Main Distribution Panel (MDP)</w:t>
              </w:r>
            </w:ins>
          </w:p>
        </w:tc>
      </w:tr>
      <w:tr w:rsidR="007A7C12" w14:paraId="4D87C687" w14:textId="77777777">
        <w:trPr>
          <w:gridAfter w:val="1"/>
          <w:wAfter w:w="331" w:type="dxa"/>
          <w:ins w:id="509" w:author="ERCOT" w:date="2023-03-30T15:35:00Z"/>
        </w:trPr>
        <w:tc>
          <w:tcPr>
            <w:tcW w:w="3168" w:type="dxa"/>
            <w:gridSpan w:val="4"/>
            <w:tcBorders>
              <w:top w:val="nil"/>
              <w:left w:val="nil"/>
              <w:bottom w:val="nil"/>
              <w:right w:val="nil"/>
            </w:tcBorders>
          </w:tcPr>
          <w:p w14:paraId="78381A7E" w14:textId="77777777" w:rsidR="007A7C12" w:rsidRDefault="003C6D4F">
            <w:pPr>
              <w:adjustRightInd w:val="0"/>
              <w:ind w:right="144"/>
              <w:rPr>
                <w:ins w:id="510" w:author="ERCOT" w:date="2023-03-30T15:35:00Z"/>
                <w:sz w:val="24"/>
                <w:szCs w:val="24"/>
              </w:rPr>
            </w:pPr>
            <w:ins w:id="511" w:author="ERCOT" w:date="2023-03-30T15:35:00Z">
              <w:r>
                <w:rPr>
                  <w:szCs w:val="24"/>
                </w:rPr>
                <w:t xml:space="preserve"> </w:t>
              </w:r>
            </w:ins>
          </w:p>
        </w:tc>
        <w:tc>
          <w:tcPr>
            <w:tcW w:w="1367" w:type="dxa"/>
            <w:tcBorders>
              <w:top w:val="nil"/>
              <w:left w:val="nil"/>
              <w:bottom w:val="nil"/>
              <w:right w:val="nil"/>
            </w:tcBorders>
          </w:tcPr>
          <w:p w14:paraId="1B5D5B19" w14:textId="77777777" w:rsidR="007A7C12" w:rsidRDefault="003C6D4F">
            <w:pPr>
              <w:adjustRightInd w:val="0"/>
              <w:ind w:right="144"/>
              <w:rPr>
                <w:ins w:id="512" w:author="ERCOT" w:date="2023-03-30T15:35:00Z"/>
                <w:sz w:val="24"/>
                <w:szCs w:val="24"/>
              </w:rPr>
            </w:pPr>
            <w:ins w:id="513" w:author="ERCOT" w:date="2023-03-30T15:35:00Z">
              <w:r>
                <w:rPr>
                  <w:szCs w:val="24"/>
                </w:rPr>
                <w:t>M30</w:t>
              </w:r>
            </w:ins>
          </w:p>
        </w:tc>
        <w:tc>
          <w:tcPr>
            <w:tcW w:w="144" w:type="dxa"/>
            <w:tcBorders>
              <w:top w:val="nil"/>
              <w:left w:val="nil"/>
              <w:bottom w:val="nil"/>
              <w:right w:val="nil"/>
            </w:tcBorders>
          </w:tcPr>
          <w:p w14:paraId="677C835B" w14:textId="77777777" w:rsidR="007A7C12" w:rsidRDefault="007A7C12">
            <w:pPr>
              <w:adjustRightInd w:val="0"/>
              <w:ind w:right="144"/>
              <w:rPr>
                <w:ins w:id="514" w:author="ERCOT" w:date="2023-03-30T15:35:00Z"/>
                <w:sz w:val="24"/>
                <w:szCs w:val="24"/>
              </w:rPr>
            </w:pPr>
          </w:p>
        </w:tc>
        <w:tc>
          <w:tcPr>
            <w:tcW w:w="4823" w:type="dxa"/>
            <w:gridSpan w:val="5"/>
            <w:tcBorders>
              <w:top w:val="nil"/>
              <w:left w:val="nil"/>
              <w:bottom w:val="nil"/>
              <w:right w:val="nil"/>
            </w:tcBorders>
          </w:tcPr>
          <w:p w14:paraId="2EC81985" w14:textId="77777777" w:rsidR="007A7C12" w:rsidRDefault="003C6D4F">
            <w:pPr>
              <w:adjustRightInd w:val="0"/>
              <w:ind w:right="144"/>
              <w:rPr>
                <w:ins w:id="515" w:author="ERCOT" w:date="2023-03-30T15:35:00Z"/>
                <w:sz w:val="24"/>
                <w:szCs w:val="24"/>
              </w:rPr>
            </w:pPr>
            <w:ins w:id="516" w:author="ERCOT" w:date="2023-03-30T15:35:00Z">
              <w:r>
                <w:rPr>
                  <w:szCs w:val="24"/>
                </w:rPr>
                <w:t>Barn, Farm or Ranch Facilities</w:t>
              </w:r>
            </w:ins>
          </w:p>
        </w:tc>
      </w:tr>
      <w:tr w:rsidR="007A7C12" w14:paraId="69608F2E" w14:textId="77777777">
        <w:trPr>
          <w:gridAfter w:val="1"/>
          <w:wAfter w:w="331" w:type="dxa"/>
          <w:ins w:id="517" w:author="ERCOT" w:date="2023-03-30T15:35:00Z"/>
        </w:trPr>
        <w:tc>
          <w:tcPr>
            <w:tcW w:w="3168" w:type="dxa"/>
            <w:gridSpan w:val="4"/>
            <w:tcBorders>
              <w:top w:val="nil"/>
              <w:left w:val="nil"/>
              <w:bottom w:val="nil"/>
              <w:right w:val="nil"/>
            </w:tcBorders>
          </w:tcPr>
          <w:p w14:paraId="6CD80042" w14:textId="77777777" w:rsidR="007A7C12" w:rsidRDefault="003C6D4F">
            <w:pPr>
              <w:adjustRightInd w:val="0"/>
              <w:ind w:right="144"/>
              <w:rPr>
                <w:ins w:id="518" w:author="ERCOT" w:date="2023-03-30T15:35:00Z"/>
                <w:sz w:val="24"/>
                <w:szCs w:val="24"/>
              </w:rPr>
            </w:pPr>
            <w:ins w:id="519" w:author="ERCOT" w:date="2023-03-30T15:35:00Z">
              <w:r>
                <w:rPr>
                  <w:szCs w:val="24"/>
                </w:rPr>
                <w:t xml:space="preserve"> </w:t>
              </w:r>
            </w:ins>
          </w:p>
        </w:tc>
        <w:tc>
          <w:tcPr>
            <w:tcW w:w="1367" w:type="dxa"/>
            <w:tcBorders>
              <w:top w:val="nil"/>
              <w:left w:val="nil"/>
              <w:bottom w:val="nil"/>
              <w:right w:val="nil"/>
            </w:tcBorders>
          </w:tcPr>
          <w:p w14:paraId="358ECE4D" w14:textId="77777777" w:rsidR="007A7C12" w:rsidRDefault="003C6D4F">
            <w:pPr>
              <w:adjustRightInd w:val="0"/>
              <w:ind w:right="144"/>
              <w:rPr>
                <w:ins w:id="520" w:author="ERCOT" w:date="2023-03-30T15:35:00Z"/>
                <w:sz w:val="24"/>
                <w:szCs w:val="24"/>
              </w:rPr>
            </w:pPr>
            <w:ins w:id="521" w:author="ERCOT" w:date="2023-03-30T15:35:00Z">
              <w:r>
                <w:rPr>
                  <w:szCs w:val="24"/>
                </w:rPr>
                <w:t>M31</w:t>
              </w:r>
            </w:ins>
          </w:p>
        </w:tc>
        <w:tc>
          <w:tcPr>
            <w:tcW w:w="144" w:type="dxa"/>
            <w:tcBorders>
              <w:top w:val="nil"/>
              <w:left w:val="nil"/>
              <w:bottom w:val="nil"/>
              <w:right w:val="nil"/>
            </w:tcBorders>
          </w:tcPr>
          <w:p w14:paraId="428D3039" w14:textId="77777777" w:rsidR="007A7C12" w:rsidRDefault="007A7C12">
            <w:pPr>
              <w:adjustRightInd w:val="0"/>
              <w:ind w:right="144"/>
              <w:rPr>
                <w:ins w:id="522" w:author="ERCOT" w:date="2023-03-30T15:35:00Z"/>
                <w:sz w:val="24"/>
                <w:szCs w:val="24"/>
              </w:rPr>
            </w:pPr>
          </w:p>
        </w:tc>
        <w:tc>
          <w:tcPr>
            <w:tcW w:w="4823" w:type="dxa"/>
            <w:gridSpan w:val="5"/>
            <w:tcBorders>
              <w:top w:val="nil"/>
              <w:left w:val="nil"/>
              <w:bottom w:val="nil"/>
              <w:right w:val="nil"/>
            </w:tcBorders>
          </w:tcPr>
          <w:p w14:paraId="3D7FC2CA" w14:textId="77777777" w:rsidR="007A7C12" w:rsidRDefault="003C6D4F">
            <w:pPr>
              <w:adjustRightInd w:val="0"/>
              <w:ind w:right="144"/>
              <w:rPr>
                <w:ins w:id="523" w:author="ERCOT" w:date="2023-03-30T15:35:00Z"/>
                <w:sz w:val="24"/>
                <w:szCs w:val="24"/>
              </w:rPr>
            </w:pPr>
            <w:ins w:id="524" w:author="ERCOT" w:date="2023-03-30T15:35:00Z">
              <w:r>
                <w:rPr>
                  <w:szCs w:val="24"/>
                </w:rPr>
                <w:t>Outdoor Lighting</w:t>
              </w:r>
            </w:ins>
          </w:p>
        </w:tc>
      </w:tr>
      <w:tr w:rsidR="007A7C12" w14:paraId="1486A550" w14:textId="77777777">
        <w:trPr>
          <w:gridAfter w:val="1"/>
          <w:wAfter w:w="331" w:type="dxa"/>
          <w:ins w:id="525" w:author="ERCOT" w:date="2023-03-30T15:35:00Z"/>
        </w:trPr>
        <w:tc>
          <w:tcPr>
            <w:tcW w:w="3168" w:type="dxa"/>
            <w:gridSpan w:val="4"/>
            <w:tcBorders>
              <w:top w:val="nil"/>
              <w:left w:val="nil"/>
              <w:bottom w:val="nil"/>
              <w:right w:val="nil"/>
            </w:tcBorders>
          </w:tcPr>
          <w:p w14:paraId="3861C2B6" w14:textId="77777777" w:rsidR="007A7C12" w:rsidRDefault="003C6D4F">
            <w:pPr>
              <w:adjustRightInd w:val="0"/>
              <w:ind w:right="144"/>
              <w:rPr>
                <w:ins w:id="526" w:author="ERCOT" w:date="2023-03-30T15:35:00Z"/>
                <w:sz w:val="24"/>
                <w:szCs w:val="24"/>
              </w:rPr>
            </w:pPr>
            <w:ins w:id="527" w:author="ERCOT" w:date="2023-03-30T15:35:00Z">
              <w:r>
                <w:rPr>
                  <w:szCs w:val="24"/>
                </w:rPr>
                <w:t xml:space="preserve"> </w:t>
              </w:r>
            </w:ins>
          </w:p>
        </w:tc>
        <w:tc>
          <w:tcPr>
            <w:tcW w:w="1367" w:type="dxa"/>
            <w:tcBorders>
              <w:top w:val="nil"/>
              <w:left w:val="nil"/>
              <w:bottom w:val="nil"/>
              <w:right w:val="nil"/>
            </w:tcBorders>
          </w:tcPr>
          <w:p w14:paraId="19778248" w14:textId="77777777" w:rsidR="007A7C12" w:rsidRDefault="003C6D4F">
            <w:pPr>
              <w:adjustRightInd w:val="0"/>
              <w:ind w:right="144"/>
              <w:rPr>
                <w:ins w:id="528" w:author="ERCOT" w:date="2023-03-30T15:35:00Z"/>
                <w:sz w:val="24"/>
                <w:szCs w:val="24"/>
              </w:rPr>
            </w:pPr>
            <w:ins w:id="529" w:author="ERCOT" w:date="2023-03-30T15:35:00Z">
              <w:r>
                <w:rPr>
                  <w:szCs w:val="24"/>
                </w:rPr>
                <w:t>M32</w:t>
              </w:r>
            </w:ins>
          </w:p>
        </w:tc>
        <w:tc>
          <w:tcPr>
            <w:tcW w:w="144" w:type="dxa"/>
            <w:tcBorders>
              <w:top w:val="nil"/>
              <w:left w:val="nil"/>
              <w:bottom w:val="nil"/>
              <w:right w:val="nil"/>
            </w:tcBorders>
          </w:tcPr>
          <w:p w14:paraId="18CDC68C" w14:textId="77777777" w:rsidR="007A7C12" w:rsidRDefault="007A7C12">
            <w:pPr>
              <w:adjustRightInd w:val="0"/>
              <w:ind w:right="144"/>
              <w:rPr>
                <w:ins w:id="530" w:author="ERCOT" w:date="2023-03-30T15:35:00Z"/>
                <w:sz w:val="24"/>
                <w:szCs w:val="24"/>
              </w:rPr>
            </w:pPr>
          </w:p>
        </w:tc>
        <w:tc>
          <w:tcPr>
            <w:tcW w:w="4823" w:type="dxa"/>
            <w:gridSpan w:val="5"/>
            <w:tcBorders>
              <w:top w:val="nil"/>
              <w:left w:val="nil"/>
              <w:bottom w:val="nil"/>
              <w:right w:val="nil"/>
            </w:tcBorders>
          </w:tcPr>
          <w:p w14:paraId="294699CA" w14:textId="77777777" w:rsidR="007A7C12" w:rsidRDefault="003C6D4F">
            <w:pPr>
              <w:adjustRightInd w:val="0"/>
              <w:ind w:right="144"/>
              <w:rPr>
                <w:ins w:id="531" w:author="ERCOT" w:date="2023-03-30T15:35:00Z"/>
                <w:sz w:val="24"/>
                <w:szCs w:val="24"/>
              </w:rPr>
            </w:pPr>
            <w:ins w:id="532" w:author="ERCOT" w:date="2023-03-30T15:35:00Z">
              <w:r>
                <w:rPr>
                  <w:szCs w:val="24"/>
                </w:rPr>
                <w:t>Parking Facilities</w:t>
              </w:r>
            </w:ins>
          </w:p>
        </w:tc>
      </w:tr>
      <w:tr w:rsidR="007A7C12" w14:paraId="7AAAA764" w14:textId="77777777">
        <w:trPr>
          <w:gridAfter w:val="1"/>
          <w:wAfter w:w="331" w:type="dxa"/>
          <w:ins w:id="533" w:author="ERCOT" w:date="2023-03-30T15:35:00Z"/>
        </w:trPr>
        <w:tc>
          <w:tcPr>
            <w:tcW w:w="3168" w:type="dxa"/>
            <w:gridSpan w:val="4"/>
            <w:tcBorders>
              <w:top w:val="nil"/>
              <w:left w:val="nil"/>
              <w:bottom w:val="nil"/>
              <w:right w:val="nil"/>
            </w:tcBorders>
          </w:tcPr>
          <w:p w14:paraId="0C80BA1E" w14:textId="77777777" w:rsidR="007A7C12" w:rsidRDefault="003C6D4F">
            <w:pPr>
              <w:adjustRightInd w:val="0"/>
              <w:ind w:right="144"/>
              <w:rPr>
                <w:ins w:id="534" w:author="ERCOT" w:date="2023-03-30T15:35:00Z"/>
                <w:sz w:val="24"/>
                <w:szCs w:val="24"/>
              </w:rPr>
            </w:pPr>
            <w:ins w:id="535" w:author="ERCOT" w:date="2023-03-30T15:35:00Z">
              <w:r>
                <w:rPr>
                  <w:szCs w:val="24"/>
                </w:rPr>
                <w:t xml:space="preserve"> </w:t>
              </w:r>
            </w:ins>
          </w:p>
        </w:tc>
        <w:tc>
          <w:tcPr>
            <w:tcW w:w="1367" w:type="dxa"/>
            <w:tcBorders>
              <w:top w:val="nil"/>
              <w:left w:val="nil"/>
              <w:bottom w:val="nil"/>
              <w:right w:val="nil"/>
            </w:tcBorders>
          </w:tcPr>
          <w:p w14:paraId="4170D263" w14:textId="77777777" w:rsidR="007A7C12" w:rsidRDefault="003C6D4F">
            <w:pPr>
              <w:adjustRightInd w:val="0"/>
              <w:ind w:right="144"/>
              <w:rPr>
                <w:ins w:id="536" w:author="ERCOT" w:date="2023-03-30T15:35:00Z"/>
                <w:sz w:val="24"/>
                <w:szCs w:val="24"/>
              </w:rPr>
            </w:pPr>
            <w:ins w:id="537" w:author="ERCOT" w:date="2023-03-30T15:35:00Z">
              <w:r>
                <w:rPr>
                  <w:szCs w:val="24"/>
                </w:rPr>
                <w:t>M33</w:t>
              </w:r>
            </w:ins>
          </w:p>
        </w:tc>
        <w:tc>
          <w:tcPr>
            <w:tcW w:w="144" w:type="dxa"/>
            <w:tcBorders>
              <w:top w:val="nil"/>
              <w:left w:val="nil"/>
              <w:bottom w:val="nil"/>
              <w:right w:val="nil"/>
            </w:tcBorders>
          </w:tcPr>
          <w:p w14:paraId="2043F05D" w14:textId="77777777" w:rsidR="007A7C12" w:rsidRDefault="007A7C12">
            <w:pPr>
              <w:adjustRightInd w:val="0"/>
              <w:ind w:right="144"/>
              <w:rPr>
                <w:ins w:id="538" w:author="ERCOT" w:date="2023-03-30T15:35:00Z"/>
                <w:sz w:val="24"/>
                <w:szCs w:val="24"/>
              </w:rPr>
            </w:pPr>
          </w:p>
        </w:tc>
        <w:tc>
          <w:tcPr>
            <w:tcW w:w="4823" w:type="dxa"/>
            <w:gridSpan w:val="5"/>
            <w:tcBorders>
              <w:top w:val="nil"/>
              <w:left w:val="nil"/>
              <w:bottom w:val="nil"/>
              <w:right w:val="nil"/>
            </w:tcBorders>
          </w:tcPr>
          <w:p w14:paraId="6968F5CD" w14:textId="77777777" w:rsidR="007A7C12" w:rsidRDefault="003C6D4F">
            <w:pPr>
              <w:adjustRightInd w:val="0"/>
              <w:ind w:right="144"/>
              <w:rPr>
                <w:ins w:id="539" w:author="ERCOT" w:date="2023-03-30T15:35:00Z"/>
                <w:sz w:val="24"/>
                <w:szCs w:val="24"/>
              </w:rPr>
            </w:pPr>
            <w:ins w:id="540" w:author="ERCOT" w:date="2023-03-30T15:35:00Z">
              <w:r>
                <w:rPr>
                  <w:szCs w:val="24"/>
                </w:rPr>
                <w:t>Storage Facilities</w:t>
              </w:r>
            </w:ins>
          </w:p>
        </w:tc>
      </w:tr>
      <w:tr w:rsidR="007A7C12" w14:paraId="61C50B29" w14:textId="77777777">
        <w:trPr>
          <w:gridAfter w:val="1"/>
          <w:wAfter w:w="331" w:type="dxa"/>
          <w:ins w:id="541" w:author="ERCOT" w:date="2023-03-30T15:35:00Z"/>
        </w:trPr>
        <w:tc>
          <w:tcPr>
            <w:tcW w:w="3168" w:type="dxa"/>
            <w:gridSpan w:val="4"/>
            <w:tcBorders>
              <w:top w:val="nil"/>
              <w:left w:val="nil"/>
              <w:bottom w:val="nil"/>
              <w:right w:val="nil"/>
            </w:tcBorders>
          </w:tcPr>
          <w:p w14:paraId="7FE49312" w14:textId="77777777" w:rsidR="007A7C12" w:rsidRDefault="003C6D4F">
            <w:pPr>
              <w:adjustRightInd w:val="0"/>
              <w:ind w:right="144"/>
              <w:rPr>
                <w:ins w:id="542" w:author="ERCOT" w:date="2023-03-30T15:35:00Z"/>
                <w:sz w:val="24"/>
                <w:szCs w:val="24"/>
              </w:rPr>
            </w:pPr>
            <w:ins w:id="543" w:author="ERCOT" w:date="2023-03-30T15:35:00Z">
              <w:r>
                <w:rPr>
                  <w:szCs w:val="24"/>
                </w:rPr>
                <w:t xml:space="preserve"> </w:t>
              </w:r>
            </w:ins>
          </w:p>
        </w:tc>
        <w:tc>
          <w:tcPr>
            <w:tcW w:w="1367" w:type="dxa"/>
            <w:tcBorders>
              <w:top w:val="nil"/>
              <w:left w:val="nil"/>
              <w:bottom w:val="nil"/>
              <w:right w:val="nil"/>
            </w:tcBorders>
          </w:tcPr>
          <w:p w14:paraId="7EEB2188" w14:textId="77777777" w:rsidR="007A7C12" w:rsidRDefault="003C6D4F">
            <w:pPr>
              <w:adjustRightInd w:val="0"/>
              <w:ind w:right="144"/>
              <w:rPr>
                <w:ins w:id="544" w:author="ERCOT" w:date="2023-03-30T15:35:00Z"/>
                <w:sz w:val="24"/>
                <w:szCs w:val="24"/>
              </w:rPr>
            </w:pPr>
            <w:ins w:id="545" w:author="ERCOT" w:date="2023-03-30T15:35:00Z">
              <w:r>
                <w:rPr>
                  <w:szCs w:val="24"/>
                </w:rPr>
                <w:t>M34</w:t>
              </w:r>
            </w:ins>
          </w:p>
        </w:tc>
        <w:tc>
          <w:tcPr>
            <w:tcW w:w="144" w:type="dxa"/>
            <w:tcBorders>
              <w:top w:val="nil"/>
              <w:left w:val="nil"/>
              <w:bottom w:val="nil"/>
              <w:right w:val="nil"/>
            </w:tcBorders>
          </w:tcPr>
          <w:p w14:paraId="1D725253" w14:textId="77777777" w:rsidR="007A7C12" w:rsidRDefault="007A7C12">
            <w:pPr>
              <w:adjustRightInd w:val="0"/>
              <w:ind w:right="144"/>
              <w:rPr>
                <w:ins w:id="546" w:author="ERCOT" w:date="2023-03-30T15:35:00Z"/>
                <w:sz w:val="24"/>
                <w:szCs w:val="24"/>
              </w:rPr>
            </w:pPr>
          </w:p>
        </w:tc>
        <w:tc>
          <w:tcPr>
            <w:tcW w:w="4823" w:type="dxa"/>
            <w:gridSpan w:val="5"/>
            <w:tcBorders>
              <w:top w:val="nil"/>
              <w:left w:val="nil"/>
              <w:bottom w:val="nil"/>
              <w:right w:val="nil"/>
            </w:tcBorders>
          </w:tcPr>
          <w:p w14:paraId="45CCEDA1" w14:textId="77777777" w:rsidR="007A7C12" w:rsidRDefault="003C6D4F">
            <w:pPr>
              <w:adjustRightInd w:val="0"/>
              <w:ind w:right="144"/>
              <w:rPr>
                <w:ins w:id="547" w:author="ERCOT" w:date="2023-03-30T15:35:00Z"/>
                <w:sz w:val="24"/>
                <w:szCs w:val="24"/>
              </w:rPr>
            </w:pPr>
            <w:ins w:id="548" w:author="ERCOT" w:date="2023-03-30T15:35:00Z">
              <w:r>
                <w:rPr>
                  <w:szCs w:val="24"/>
                </w:rPr>
                <w:t>Workshop</w:t>
              </w:r>
            </w:ins>
          </w:p>
        </w:tc>
      </w:tr>
      <w:tr w:rsidR="007A7C12" w14:paraId="3E8E0CF8" w14:textId="77777777">
        <w:trPr>
          <w:gridAfter w:val="1"/>
          <w:wAfter w:w="331" w:type="dxa"/>
          <w:ins w:id="549" w:author="ERCOT" w:date="2023-03-30T15:35:00Z"/>
        </w:trPr>
        <w:tc>
          <w:tcPr>
            <w:tcW w:w="3168" w:type="dxa"/>
            <w:gridSpan w:val="4"/>
            <w:tcBorders>
              <w:top w:val="nil"/>
              <w:left w:val="nil"/>
              <w:bottom w:val="nil"/>
              <w:right w:val="nil"/>
            </w:tcBorders>
          </w:tcPr>
          <w:p w14:paraId="5F49FD48" w14:textId="77777777" w:rsidR="007A7C12" w:rsidRDefault="003C6D4F">
            <w:pPr>
              <w:adjustRightInd w:val="0"/>
              <w:ind w:right="144"/>
              <w:rPr>
                <w:ins w:id="550" w:author="ERCOT" w:date="2023-03-30T15:35:00Z"/>
                <w:sz w:val="24"/>
                <w:szCs w:val="24"/>
              </w:rPr>
            </w:pPr>
            <w:ins w:id="551" w:author="ERCOT" w:date="2023-03-30T15:35:00Z">
              <w:r>
                <w:rPr>
                  <w:szCs w:val="24"/>
                </w:rPr>
                <w:t xml:space="preserve"> </w:t>
              </w:r>
            </w:ins>
          </w:p>
        </w:tc>
        <w:tc>
          <w:tcPr>
            <w:tcW w:w="1367" w:type="dxa"/>
            <w:tcBorders>
              <w:top w:val="nil"/>
              <w:left w:val="nil"/>
              <w:bottom w:val="nil"/>
              <w:right w:val="nil"/>
            </w:tcBorders>
          </w:tcPr>
          <w:p w14:paraId="3486A7BF" w14:textId="77777777" w:rsidR="007A7C12" w:rsidRDefault="003C6D4F">
            <w:pPr>
              <w:adjustRightInd w:val="0"/>
              <w:ind w:right="144"/>
              <w:rPr>
                <w:ins w:id="552" w:author="ERCOT" w:date="2023-03-30T15:35:00Z"/>
                <w:sz w:val="24"/>
                <w:szCs w:val="24"/>
              </w:rPr>
            </w:pPr>
            <w:ins w:id="553" w:author="ERCOT" w:date="2023-03-30T15:35:00Z">
              <w:r>
                <w:rPr>
                  <w:szCs w:val="24"/>
                </w:rPr>
                <w:t>M35</w:t>
              </w:r>
            </w:ins>
          </w:p>
        </w:tc>
        <w:tc>
          <w:tcPr>
            <w:tcW w:w="144" w:type="dxa"/>
            <w:tcBorders>
              <w:top w:val="nil"/>
              <w:left w:val="nil"/>
              <w:bottom w:val="nil"/>
              <w:right w:val="nil"/>
            </w:tcBorders>
          </w:tcPr>
          <w:p w14:paraId="2CDE1624" w14:textId="77777777" w:rsidR="007A7C12" w:rsidRDefault="007A7C12">
            <w:pPr>
              <w:adjustRightInd w:val="0"/>
              <w:ind w:right="144"/>
              <w:rPr>
                <w:ins w:id="554" w:author="ERCOT" w:date="2023-03-30T15:35:00Z"/>
                <w:sz w:val="24"/>
                <w:szCs w:val="24"/>
              </w:rPr>
            </w:pPr>
          </w:p>
        </w:tc>
        <w:tc>
          <w:tcPr>
            <w:tcW w:w="4823" w:type="dxa"/>
            <w:gridSpan w:val="5"/>
            <w:tcBorders>
              <w:top w:val="nil"/>
              <w:left w:val="nil"/>
              <w:bottom w:val="nil"/>
              <w:right w:val="nil"/>
            </w:tcBorders>
          </w:tcPr>
          <w:p w14:paraId="5F042F0E" w14:textId="77777777" w:rsidR="007A7C12" w:rsidRDefault="003C6D4F">
            <w:pPr>
              <w:adjustRightInd w:val="0"/>
              <w:ind w:right="144"/>
              <w:rPr>
                <w:ins w:id="555" w:author="ERCOT" w:date="2023-03-30T15:35:00Z"/>
                <w:sz w:val="24"/>
                <w:szCs w:val="24"/>
              </w:rPr>
            </w:pPr>
            <w:ins w:id="556" w:author="ERCOT" w:date="2023-03-30T15:35:00Z">
              <w:r>
                <w:rPr>
                  <w:szCs w:val="24"/>
                </w:rPr>
                <w:t>School and/or Sports Facilities</w:t>
              </w:r>
            </w:ins>
          </w:p>
        </w:tc>
      </w:tr>
      <w:tr w:rsidR="007A7C12" w14:paraId="5CD40E9E" w14:textId="77777777">
        <w:trPr>
          <w:gridAfter w:val="1"/>
          <w:wAfter w:w="331" w:type="dxa"/>
          <w:ins w:id="557" w:author="ERCOT" w:date="2023-03-30T15:35:00Z"/>
        </w:trPr>
        <w:tc>
          <w:tcPr>
            <w:tcW w:w="3168" w:type="dxa"/>
            <w:gridSpan w:val="4"/>
            <w:tcBorders>
              <w:top w:val="nil"/>
              <w:left w:val="nil"/>
              <w:bottom w:val="nil"/>
              <w:right w:val="nil"/>
            </w:tcBorders>
          </w:tcPr>
          <w:p w14:paraId="6A945A9C" w14:textId="77777777" w:rsidR="007A7C12" w:rsidRDefault="003C6D4F">
            <w:pPr>
              <w:adjustRightInd w:val="0"/>
              <w:ind w:right="144"/>
              <w:rPr>
                <w:ins w:id="558" w:author="ERCOT" w:date="2023-03-30T15:35:00Z"/>
                <w:sz w:val="24"/>
                <w:szCs w:val="24"/>
              </w:rPr>
            </w:pPr>
            <w:ins w:id="559" w:author="ERCOT" w:date="2023-03-30T15:35:00Z">
              <w:r>
                <w:rPr>
                  <w:szCs w:val="24"/>
                </w:rPr>
                <w:t xml:space="preserve"> </w:t>
              </w:r>
            </w:ins>
          </w:p>
        </w:tc>
        <w:tc>
          <w:tcPr>
            <w:tcW w:w="1367" w:type="dxa"/>
            <w:tcBorders>
              <w:top w:val="nil"/>
              <w:left w:val="nil"/>
              <w:bottom w:val="nil"/>
              <w:right w:val="nil"/>
            </w:tcBorders>
          </w:tcPr>
          <w:p w14:paraId="58650EAD" w14:textId="77777777" w:rsidR="007A7C12" w:rsidRDefault="003C6D4F">
            <w:pPr>
              <w:adjustRightInd w:val="0"/>
              <w:ind w:right="144"/>
              <w:rPr>
                <w:ins w:id="560" w:author="ERCOT" w:date="2023-03-30T15:35:00Z"/>
                <w:sz w:val="24"/>
                <w:szCs w:val="24"/>
              </w:rPr>
            </w:pPr>
            <w:ins w:id="561" w:author="ERCOT" w:date="2023-03-30T15:35:00Z">
              <w:r>
                <w:rPr>
                  <w:szCs w:val="24"/>
                </w:rPr>
                <w:t>M36</w:t>
              </w:r>
            </w:ins>
          </w:p>
        </w:tc>
        <w:tc>
          <w:tcPr>
            <w:tcW w:w="144" w:type="dxa"/>
            <w:tcBorders>
              <w:top w:val="nil"/>
              <w:left w:val="nil"/>
              <w:bottom w:val="nil"/>
              <w:right w:val="nil"/>
            </w:tcBorders>
          </w:tcPr>
          <w:p w14:paraId="37F0F44A" w14:textId="77777777" w:rsidR="007A7C12" w:rsidRDefault="007A7C12">
            <w:pPr>
              <w:adjustRightInd w:val="0"/>
              <w:ind w:right="144"/>
              <w:rPr>
                <w:ins w:id="562" w:author="ERCOT" w:date="2023-03-30T15:35:00Z"/>
                <w:sz w:val="24"/>
                <w:szCs w:val="24"/>
              </w:rPr>
            </w:pPr>
          </w:p>
        </w:tc>
        <w:tc>
          <w:tcPr>
            <w:tcW w:w="4823" w:type="dxa"/>
            <w:gridSpan w:val="5"/>
            <w:tcBorders>
              <w:top w:val="nil"/>
              <w:left w:val="nil"/>
              <w:bottom w:val="nil"/>
              <w:right w:val="nil"/>
            </w:tcBorders>
          </w:tcPr>
          <w:p w14:paraId="31D894DF" w14:textId="77777777" w:rsidR="007A7C12" w:rsidRDefault="003C6D4F">
            <w:pPr>
              <w:adjustRightInd w:val="0"/>
              <w:ind w:right="144"/>
              <w:rPr>
                <w:ins w:id="563" w:author="ERCOT" w:date="2023-03-30T15:35:00Z"/>
                <w:sz w:val="24"/>
                <w:szCs w:val="24"/>
              </w:rPr>
            </w:pPr>
            <w:ins w:id="564" w:author="ERCOT" w:date="2023-03-30T15:35:00Z">
              <w:r>
                <w:rPr>
                  <w:szCs w:val="24"/>
                </w:rPr>
                <w:t>Church Facilities</w:t>
              </w:r>
            </w:ins>
          </w:p>
        </w:tc>
      </w:tr>
      <w:tr w:rsidR="007A7C12" w14:paraId="29165E9F" w14:textId="77777777">
        <w:trPr>
          <w:gridAfter w:val="1"/>
          <w:wAfter w:w="331" w:type="dxa"/>
          <w:ins w:id="565" w:author="ERCOT" w:date="2023-03-30T15:35:00Z"/>
        </w:trPr>
        <w:tc>
          <w:tcPr>
            <w:tcW w:w="3168" w:type="dxa"/>
            <w:gridSpan w:val="4"/>
            <w:tcBorders>
              <w:top w:val="nil"/>
              <w:left w:val="nil"/>
              <w:bottom w:val="nil"/>
              <w:right w:val="nil"/>
            </w:tcBorders>
          </w:tcPr>
          <w:p w14:paraId="4E41BAE9" w14:textId="77777777" w:rsidR="007A7C12" w:rsidRDefault="003C6D4F">
            <w:pPr>
              <w:adjustRightInd w:val="0"/>
              <w:ind w:right="144"/>
              <w:rPr>
                <w:ins w:id="566" w:author="ERCOT" w:date="2023-03-30T15:35:00Z"/>
                <w:sz w:val="24"/>
                <w:szCs w:val="24"/>
              </w:rPr>
            </w:pPr>
            <w:ins w:id="567" w:author="ERCOT" w:date="2023-03-30T15:35:00Z">
              <w:r>
                <w:rPr>
                  <w:szCs w:val="24"/>
                </w:rPr>
                <w:t xml:space="preserve"> </w:t>
              </w:r>
            </w:ins>
          </w:p>
        </w:tc>
        <w:tc>
          <w:tcPr>
            <w:tcW w:w="1367" w:type="dxa"/>
            <w:tcBorders>
              <w:top w:val="nil"/>
              <w:left w:val="nil"/>
              <w:bottom w:val="nil"/>
              <w:right w:val="nil"/>
            </w:tcBorders>
          </w:tcPr>
          <w:p w14:paraId="4AAC4B9E" w14:textId="77777777" w:rsidR="007A7C12" w:rsidRDefault="003C6D4F">
            <w:pPr>
              <w:adjustRightInd w:val="0"/>
              <w:ind w:right="144"/>
              <w:rPr>
                <w:ins w:id="568" w:author="ERCOT" w:date="2023-03-30T15:35:00Z"/>
                <w:sz w:val="24"/>
                <w:szCs w:val="24"/>
              </w:rPr>
            </w:pPr>
            <w:ins w:id="569" w:author="ERCOT" w:date="2023-03-30T15:35:00Z">
              <w:r>
                <w:rPr>
                  <w:szCs w:val="24"/>
                </w:rPr>
                <w:t>M37</w:t>
              </w:r>
            </w:ins>
          </w:p>
        </w:tc>
        <w:tc>
          <w:tcPr>
            <w:tcW w:w="144" w:type="dxa"/>
            <w:tcBorders>
              <w:top w:val="nil"/>
              <w:left w:val="nil"/>
              <w:bottom w:val="nil"/>
              <w:right w:val="nil"/>
            </w:tcBorders>
          </w:tcPr>
          <w:p w14:paraId="4EDDD778" w14:textId="77777777" w:rsidR="007A7C12" w:rsidRDefault="007A7C12">
            <w:pPr>
              <w:adjustRightInd w:val="0"/>
              <w:ind w:right="144"/>
              <w:rPr>
                <w:ins w:id="570" w:author="ERCOT" w:date="2023-03-30T15:35:00Z"/>
                <w:sz w:val="24"/>
                <w:szCs w:val="24"/>
              </w:rPr>
            </w:pPr>
          </w:p>
        </w:tc>
        <w:tc>
          <w:tcPr>
            <w:tcW w:w="4823" w:type="dxa"/>
            <w:gridSpan w:val="5"/>
            <w:tcBorders>
              <w:top w:val="nil"/>
              <w:left w:val="nil"/>
              <w:bottom w:val="nil"/>
              <w:right w:val="nil"/>
            </w:tcBorders>
          </w:tcPr>
          <w:p w14:paraId="2FA00617" w14:textId="77777777" w:rsidR="007A7C12" w:rsidRDefault="003C6D4F">
            <w:pPr>
              <w:adjustRightInd w:val="0"/>
              <w:ind w:right="144"/>
              <w:rPr>
                <w:ins w:id="571" w:author="ERCOT" w:date="2023-03-30T15:35:00Z"/>
                <w:sz w:val="24"/>
                <w:szCs w:val="24"/>
              </w:rPr>
            </w:pPr>
            <w:ins w:id="572" w:author="ERCOT" w:date="2023-03-30T15:35:00Z">
              <w:r>
                <w:rPr>
                  <w:szCs w:val="24"/>
                </w:rPr>
                <w:t>First Responder Facilities (</w:t>
              </w:r>
              <w:proofErr w:type="gramStart"/>
              <w:r>
                <w:rPr>
                  <w:szCs w:val="24"/>
                </w:rPr>
                <w:t>i.e.</w:t>
              </w:r>
              <w:proofErr w:type="gramEnd"/>
              <w:r>
                <w:rPr>
                  <w:szCs w:val="24"/>
                </w:rPr>
                <w:t xml:space="preserve"> Fire, Police, EMS)</w:t>
              </w:r>
            </w:ins>
          </w:p>
        </w:tc>
      </w:tr>
      <w:tr w:rsidR="007A7C12" w14:paraId="15E39FBA" w14:textId="77777777">
        <w:trPr>
          <w:gridAfter w:val="1"/>
          <w:wAfter w:w="331" w:type="dxa"/>
          <w:ins w:id="573" w:author="ERCOT" w:date="2023-03-30T15:35:00Z"/>
        </w:trPr>
        <w:tc>
          <w:tcPr>
            <w:tcW w:w="3168" w:type="dxa"/>
            <w:gridSpan w:val="4"/>
            <w:tcBorders>
              <w:top w:val="nil"/>
              <w:left w:val="nil"/>
              <w:bottom w:val="nil"/>
              <w:right w:val="nil"/>
            </w:tcBorders>
          </w:tcPr>
          <w:p w14:paraId="5A38D16D" w14:textId="77777777" w:rsidR="007A7C12" w:rsidRDefault="003C6D4F">
            <w:pPr>
              <w:adjustRightInd w:val="0"/>
              <w:ind w:right="144"/>
              <w:rPr>
                <w:ins w:id="574" w:author="ERCOT" w:date="2023-03-30T15:35:00Z"/>
                <w:sz w:val="24"/>
                <w:szCs w:val="24"/>
              </w:rPr>
            </w:pPr>
            <w:ins w:id="575" w:author="ERCOT" w:date="2023-03-30T15:35:00Z">
              <w:r>
                <w:rPr>
                  <w:szCs w:val="24"/>
                </w:rPr>
                <w:t xml:space="preserve"> </w:t>
              </w:r>
            </w:ins>
          </w:p>
        </w:tc>
        <w:tc>
          <w:tcPr>
            <w:tcW w:w="1367" w:type="dxa"/>
            <w:tcBorders>
              <w:top w:val="nil"/>
              <w:left w:val="nil"/>
              <w:bottom w:val="nil"/>
              <w:right w:val="nil"/>
            </w:tcBorders>
          </w:tcPr>
          <w:p w14:paraId="50C7305E" w14:textId="77777777" w:rsidR="007A7C12" w:rsidRDefault="003C6D4F">
            <w:pPr>
              <w:adjustRightInd w:val="0"/>
              <w:ind w:right="144"/>
              <w:rPr>
                <w:ins w:id="576" w:author="ERCOT" w:date="2023-03-30T15:35:00Z"/>
                <w:sz w:val="24"/>
                <w:szCs w:val="24"/>
              </w:rPr>
            </w:pPr>
            <w:ins w:id="577" w:author="ERCOT" w:date="2023-03-30T15:35:00Z">
              <w:r>
                <w:rPr>
                  <w:szCs w:val="24"/>
                </w:rPr>
                <w:t>M38</w:t>
              </w:r>
            </w:ins>
          </w:p>
        </w:tc>
        <w:tc>
          <w:tcPr>
            <w:tcW w:w="144" w:type="dxa"/>
            <w:tcBorders>
              <w:top w:val="nil"/>
              <w:left w:val="nil"/>
              <w:bottom w:val="nil"/>
              <w:right w:val="nil"/>
            </w:tcBorders>
          </w:tcPr>
          <w:p w14:paraId="049763F6" w14:textId="77777777" w:rsidR="007A7C12" w:rsidRDefault="007A7C12">
            <w:pPr>
              <w:adjustRightInd w:val="0"/>
              <w:ind w:right="144"/>
              <w:rPr>
                <w:ins w:id="578" w:author="ERCOT" w:date="2023-03-30T15:35:00Z"/>
                <w:sz w:val="24"/>
                <w:szCs w:val="24"/>
              </w:rPr>
            </w:pPr>
          </w:p>
        </w:tc>
        <w:tc>
          <w:tcPr>
            <w:tcW w:w="4823" w:type="dxa"/>
            <w:gridSpan w:val="5"/>
            <w:tcBorders>
              <w:top w:val="nil"/>
              <w:left w:val="nil"/>
              <w:bottom w:val="nil"/>
              <w:right w:val="nil"/>
            </w:tcBorders>
          </w:tcPr>
          <w:p w14:paraId="3EE297BA" w14:textId="77777777" w:rsidR="007A7C12" w:rsidRDefault="003C6D4F">
            <w:pPr>
              <w:adjustRightInd w:val="0"/>
              <w:ind w:right="144"/>
              <w:rPr>
                <w:ins w:id="579" w:author="ERCOT" w:date="2023-03-30T15:35:00Z"/>
                <w:sz w:val="24"/>
                <w:szCs w:val="24"/>
              </w:rPr>
            </w:pPr>
            <w:ins w:id="580" w:author="ERCOT" w:date="2023-03-30T15:35:00Z">
              <w:r>
                <w:rPr>
                  <w:szCs w:val="24"/>
                </w:rPr>
                <w:t>Municipal Facilities</w:t>
              </w:r>
            </w:ins>
          </w:p>
        </w:tc>
      </w:tr>
      <w:tr w:rsidR="007A7C12" w14:paraId="7EB8ED15" w14:textId="77777777">
        <w:trPr>
          <w:gridAfter w:val="1"/>
          <w:wAfter w:w="331" w:type="dxa"/>
          <w:ins w:id="581" w:author="ERCOT" w:date="2023-03-30T15:35:00Z"/>
        </w:trPr>
        <w:tc>
          <w:tcPr>
            <w:tcW w:w="3168" w:type="dxa"/>
            <w:gridSpan w:val="4"/>
            <w:tcBorders>
              <w:top w:val="nil"/>
              <w:left w:val="nil"/>
              <w:bottom w:val="nil"/>
              <w:right w:val="nil"/>
            </w:tcBorders>
          </w:tcPr>
          <w:p w14:paraId="58735E49" w14:textId="77777777" w:rsidR="007A7C12" w:rsidRDefault="003C6D4F">
            <w:pPr>
              <w:adjustRightInd w:val="0"/>
              <w:ind w:right="144"/>
              <w:rPr>
                <w:ins w:id="582" w:author="ERCOT" w:date="2023-03-30T15:35:00Z"/>
                <w:sz w:val="24"/>
                <w:szCs w:val="24"/>
              </w:rPr>
            </w:pPr>
            <w:ins w:id="583" w:author="ERCOT" w:date="2023-03-30T15:35:00Z">
              <w:r>
                <w:rPr>
                  <w:szCs w:val="24"/>
                </w:rPr>
                <w:t xml:space="preserve"> </w:t>
              </w:r>
            </w:ins>
          </w:p>
        </w:tc>
        <w:tc>
          <w:tcPr>
            <w:tcW w:w="1367" w:type="dxa"/>
            <w:tcBorders>
              <w:top w:val="nil"/>
              <w:left w:val="nil"/>
              <w:bottom w:val="nil"/>
              <w:right w:val="nil"/>
            </w:tcBorders>
          </w:tcPr>
          <w:p w14:paraId="5CF50DCE" w14:textId="77777777" w:rsidR="007A7C12" w:rsidRDefault="003C6D4F">
            <w:pPr>
              <w:adjustRightInd w:val="0"/>
              <w:ind w:right="144"/>
              <w:rPr>
                <w:ins w:id="584" w:author="ERCOT" w:date="2023-03-30T15:35:00Z"/>
                <w:sz w:val="24"/>
                <w:szCs w:val="24"/>
              </w:rPr>
            </w:pPr>
            <w:ins w:id="585" w:author="ERCOT" w:date="2023-03-30T15:35:00Z">
              <w:r>
                <w:rPr>
                  <w:szCs w:val="24"/>
                </w:rPr>
                <w:t>M39</w:t>
              </w:r>
            </w:ins>
          </w:p>
        </w:tc>
        <w:tc>
          <w:tcPr>
            <w:tcW w:w="144" w:type="dxa"/>
            <w:tcBorders>
              <w:top w:val="nil"/>
              <w:left w:val="nil"/>
              <w:bottom w:val="nil"/>
              <w:right w:val="nil"/>
            </w:tcBorders>
          </w:tcPr>
          <w:p w14:paraId="401F7845" w14:textId="77777777" w:rsidR="007A7C12" w:rsidRDefault="007A7C12">
            <w:pPr>
              <w:adjustRightInd w:val="0"/>
              <w:ind w:right="144"/>
              <w:rPr>
                <w:ins w:id="586" w:author="ERCOT" w:date="2023-03-30T15:35:00Z"/>
                <w:sz w:val="24"/>
                <w:szCs w:val="24"/>
              </w:rPr>
            </w:pPr>
          </w:p>
        </w:tc>
        <w:tc>
          <w:tcPr>
            <w:tcW w:w="4823" w:type="dxa"/>
            <w:gridSpan w:val="5"/>
            <w:tcBorders>
              <w:top w:val="nil"/>
              <w:left w:val="nil"/>
              <w:bottom w:val="nil"/>
              <w:right w:val="nil"/>
            </w:tcBorders>
          </w:tcPr>
          <w:p w14:paraId="1255C024" w14:textId="77777777" w:rsidR="007A7C12" w:rsidRDefault="003C6D4F">
            <w:pPr>
              <w:adjustRightInd w:val="0"/>
              <w:ind w:right="144"/>
              <w:rPr>
                <w:ins w:id="587" w:author="ERCOT" w:date="2023-03-30T15:35:00Z"/>
                <w:sz w:val="24"/>
                <w:szCs w:val="24"/>
              </w:rPr>
            </w:pPr>
            <w:ins w:id="588" w:author="ERCOT" w:date="2023-03-30T15:35:00Z">
              <w:r>
                <w:rPr>
                  <w:szCs w:val="24"/>
                </w:rPr>
                <w:t>Electric Vehicle Charging Station (Level 2)</w:t>
              </w:r>
            </w:ins>
          </w:p>
        </w:tc>
      </w:tr>
      <w:tr w:rsidR="007A7C12" w14:paraId="297C54D5" w14:textId="77777777">
        <w:trPr>
          <w:gridAfter w:val="1"/>
          <w:wAfter w:w="331" w:type="dxa"/>
          <w:ins w:id="589" w:author="ERCOT" w:date="2023-03-30T15:35:00Z"/>
        </w:trPr>
        <w:tc>
          <w:tcPr>
            <w:tcW w:w="3168" w:type="dxa"/>
            <w:gridSpan w:val="4"/>
            <w:tcBorders>
              <w:top w:val="nil"/>
              <w:left w:val="nil"/>
              <w:bottom w:val="nil"/>
              <w:right w:val="nil"/>
            </w:tcBorders>
          </w:tcPr>
          <w:p w14:paraId="176C2DD3" w14:textId="77777777" w:rsidR="007A7C12" w:rsidRDefault="003C6D4F">
            <w:pPr>
              <w:adjustRightInd w:val="0"/>
              <w:ind w:right="144"/>
              <w:rPr>
                <w:ins w:id="590" w:author="ERCOT" w:date="2023-03-30T15:35:00Z"/>
                <w:sz w:val="24"/>
                <w:szCs w:val="24"/>
              </w:rPr>
            </w:pPr>
            <w:ins w:id="591" w:author="ERCOT" w:date="2023-03-30T15:35:00Z">
              <w:r>
                <w:rPr>
                  <w:szCs w:val="24"/>
                </w:rPr>
                <w:t xml:space="preserve"> </w:t>
              </w:r>
            </w:ins>
          </w:p>
        </w:tc>
        <w:tc>
          <w:tcPr>
            <w:tcW w:w="1367" w:type="dxa"/>
            <w:tcBorders>
              <w:top w:val="nil"/>
              <w:left w:val="nil"/>
              <w:bottom w:val="nil"/>
              <w:right w:val="nil"/>
            </w:tcBorders>
          </w:tcPr>
          <w:p w14:paraId="2C26C069" w14:textId="77777777" w:rsidR="007A7C12" w:rsidRDefault="003C6D4F">
            <w:pPr>
              <w:adjustRightInd w:val="0"/>
              <w:ind w:right="144"/>
              <w:rPr>
                <w:ins w:id="592" w:author="ERCOT" w:date="2023-03-30T15:35:00Z"/>
                <w:sz w:val="24"/>
                <w:szCs w:val="24"/>
              </w:rPr>
            </w:pPr>
            <w:ins w:id="593" w:author="ERCOT" w:date="2023-03-30T15:35:00Z">
              <w:r>
                <w:rPr>
                  <w:szCs w:val="24"/>
                </w:rPr>
                <w:t>M40</w:t>
              </w:r>
            </w:ins>
          </w:p>
        </w:tc>
        <w:tc>
          <w:tcPr>
            <w:tcW w:w="144" w:type="dxa"/>
            <w:tcBorders>
              <w:top w:val="nil"/>
              <w:left w:val="nil"/>
              <w:bottom w:val="nil"/>
              <w:right w:val="nil"/>
            </w:tcBorders>
          </w:tcPr>
          <w:p w14:paraId="65B03DEE" w14:textId="77777777" w:rsidR="007A7C12" w:rsidRDefault="007A7C12">
            <w:pPr>
              <w:adjustRightInd w:val="0"/>
              <w:ind w:right="144"/>
              <w:rPr>
                <w:ins w:id="594" w:author="ERCOT" w:date="2023-03-30T15:35:00Z"/>
                <w:sz w:val="24"/>
                <w:szCs w:val="24"/>
              </w:rPr>
            </w:pPr>
          </w:p>
        </w:tc>
        <w:tc>
          <w:tcPr>
            <w:tcW w:w="4823" w:type="dxa"/>
            <w:gridSpan w:val="5"/>
            <w:tcBorders>
              <w:top w:val="nil"/>
              <w:left w:val="nil"/>
              <w:bottom w:val="nil"/>
              <w:right w:val="nil"/>
            </w:tcBorders>
          </w:tcPr>
          <w:p w14:paraId="3544BFBC" w14:textId="77777777" w:rsidR="007A7C12" w:rsidRDefault="003C6D4F">
            <w:pPr>
              <w:adjustRightInd w:val="0"/>
              <w:ind w:right="144"/>
              <w:rPr>
                <w:ins w:id="595" w:author="ERCOT" w:date="2023-03-30T15:35:00Z"/>
                <w:sz w:val="24"/>
                <w:szCs w:val="24"/>
              </w:rPr>
            </w:pPr>
            <w:ins w:id="596" w:author="ERCOT" w:date="2023-03-30T15:35:00Z">
              <w:r>
                <w:rPr>
                  <w:szCs w:val="24"/>
                </w:rPr>
                <w:t>Electric Vehicle Super Charging Station (Level 3)</w:t>
              </w:r>
            </w:ins>
          </w:p>
        </w:tc>
      </w:tr>
      <w:tr w:rsidR="007A7C12" w14:paraId="57482AC3" w14:textId="77777777">
        <w:trPr>
          <w:gridAfter w:val="1"/>
          <w:wAfter w:w="331" w:type="dxa"/>
          <w:ins w:id="597" w:author="ERCOT" w:date="2023-03-30T15:35:00Z"/>
        </w:trPr>
        <w:tc>
          <w:tcPr>
            <w:tcW w:w="3168" w:type="dxa"/>
            <w:gridSpan w:val="4"/>
            <w:tcBorders>
              <w:top w:val="nil"/>
              <w:left w:val="nil"/>
              <w:bottom w:val="nil"/>
              <w:right w:val="nil"/>
            </w:tcBorders>
          </w:tcPr>
          <w:p w14:paraId="21CF3870" w14:textId="77777777" w:rsidR="007A7C12" w:rsidRDefault="003C6D4F">
            <w:pPr>
              <w:adjustRightInd w:val="0"/>
              <w:ind w:right="144"/>
              <w:rPr>
                <w:ins w:id="598" w:author="ERCOT" w:date="2023-03-30T15:35:00Z"/>
                <w:sz w:val="24"/>
                <w:szCs w:val="24"/>
              </w:rPr>
            </w:pPr>
            <w:ins w:id="599" w:author="ERCOT" w:date="2023-03-30T15:35:00Z">
              <w:r>
                <w:rPr>
                  <w:szCs w:val="24"/>
                </w:rPr>
                <w:t xml:space="preserve"> </w:t>
              </w:r>
            </w:ins>
          </w:p>
        </w:tc>
        <w:tc>
          <w:tcPr>
            <w:tcW w:w="1367" w:type="dxa"/>
            <w:tcBorders>
              <w:top w:val="nil"/>
              <w:left w:val="nil"/>
              <w:bottom w:val="nil"/>
              <w:right w:val="nil"/>
            </w:tcBorders>
          </w:tcPr>
          <w:p w14:paraId="25B4D7FD" w14:textId="77777777" w:rsidR="007A7C12" w:rsidRDefault="003C6D4F">
            <w:pPr>
              <w:adjustRightInd w:val="0"/>
              <w:ind w:right="144"/>
              <w:rPr>
                <w:ins w:id="600" w:author="ERCOT" w:date="2023-03-30T15:35:00Z"/>
                <w:sz w:val="24"/>
                <w:szCs w:val="24"/>
              </w:rPr>
            </w:pPr>
            <w:ins w:id="601" w:author="ERCOT" w:date="2023-03-30T15:35:00Z">
              <w:r>
                <w:rPr>
                  <w:szCs w:val="24"/>
                </w:rPr>
                <w:t>M41</w:t>
              </w:r>
            </w:ins>
          </w:p>
        </w:tc>
        <w:tc>
          <w:tcPr>
            <w:tcW w:w="144" w:type="dxa"/>
            <w:tcBorders>
              <w:top w:val="nil"/>
              <w:left w:val="nil"/>
              <w:bottom w:val="nil"/>
              <w:right w:val="nil"/>
            </w:tcBorders>
          </w:tcPr>
          <w:p w14:paraId="25CEBA56" w14:textId="77777777" w:rsidR="007A7C12" w:rsidRDefault="007A7C12">
            <w:pPr>
              <w:adjustRightInd w:val="0"/>
              <w:ind w:right="144"/>
              <w:rPr>
                <w:ins w:id="602" w:author="ERCOT" w:date="2023-03-30T15:35:00Z"/>
                <w:sz w:val="24"/>
                <w:szCs w:val="24"/>
              </w:rPr>
            </w:pPr>
          </w:p>
        </w:tc>
        <w:tc>
          <w:tcPr>
            <w:tcW w:w="4823" w:type="dxa"/>
            <w:gridSpan w:val="5"/>
            <w:tcBorders>
              <w:top w:val="nil"/>
              <w:left w:val="nil"/>
              <w:bottom w:val="nil"/>
              <w:right w:val="nil"/>
            </w:tcBorders>
          </w:tcPr>
          <w:p w14:paraId="06CF3C47" w14:textId="77777777" w:rsidR="007A7C12" w:rsidRDefault="003C6D4F">
            <w:pPr>
              <w:adjustRightInd w:val="0"/>
              <w:ind w:right="144"/>
              <w:rPr>
                <w:ins w:id="603" w:author="ERCOT" w:date="2023-03-30T15:35:00Z"/>
                <w:sz w:val="24"/>
                <w:szCs w:val="24"/>
              </w:rPr>
            </w:pPr>
            <w:ins w:id="604" w:author="ERCOT" w:date="2023-03-30T15:35:00Z">
              <w:r>
                <w:rPr>
                  <w:szCs w:val="24"/>
                </w:rPr>
                <w:t>Battery Storage Unit</w:t>
              </w:r>
            </w:ins>
          </w:p>
        </w:tc>
      </w:tr>
      <w:tr w:rsidR="007A7C12" w14:paraId="6AE36A9A" w14:textId="77777777">
        <w:trPr>
          <w:gridAfter w:val="1"/>
          <w:wAfter w:w="331" w:type="dxa"/>
          <w:ins w:id="605" w:author="ERCOT" w:date="2023-03-30T15:35:00Z"/>
        </w:trPr>
        <w:tc>
          <w:tcPr>
            <w:tcW w:w="3168" w:type="dxa"/>
            <w:gridSpan w:val="4"/>
            <w:tcBorders>
              <w:top w:val="nil"/>
              <w:left w:val="nil"/>
              <w:bottom w:val="nil"/>
              <w:right w:val="nil"/>
            </w:tcBorders>
          </w:tcPr>
          <w:p w14:paraId="069D52CF" w14:textId="77777777" w:rsidR="007A7C12" w:rsidRDefault="003C6D4F">
            <w:pPr>
              <w:adjustRightInd w:val="0"/>
              <w:ind w:right="144"/>
              <w:rPr>
                <w:ins w:id="606" w:author="ERCOT" w:date="2023-03-30T15:35:00Z"/>
                <w:sz w:val="24"/>
                <w:szCs w:val="24"/>
              </w:rPr>
            </w:pPr>
            <w:ins w:id="607" w:author="ERCOT" w:date="2023-03-30T15:35:00Z">
              <w:r>
                <w:rPr>
                  <w:szCs w:val="24"/>
                </w:rPr>
                <w:t xml:space="preserve"> </w:t>
              </w:r>
            </w:ins>
          </w:p>
        </w:tc>
        <w:tc>
          <w:tcPr>
            <w:tcW w:w="1367" w:type="dxa"/>
            <w:tcBorders>
              <w:top w:val="nil"/>
              <w:left w:val="nil"/>
              <w:bottom w:val="nil"/>
              <w:right w:val="nil"/>
            </w:tcBorders>
          </w:tcPr>
          <w:p w14:paraId="5C7E8C1D" w14:textId="77777777" w:rsidR="007A7C12" w:rsidRDefault="003C6D4F">
            <w:pPr>
              <w:adjustRightInd w:val="0"/>
              <w:ind w:right="144"/>
              <w:rPr>
                <w:ins w:id="608" w:author="ERCOT" w:date="2023-03-30T15:35:00Z"/>
                <w:sz w:val="24"/>
                <w:szCs w:val="24"/>
              </w:rPr>
            </w:pPr>
            <w:ins w:id="609" w:author="ERCOT" w:date="2023-03-30T15:35:00Z">
              <w:r>
                <w:rPr>
                  <w:szCs w:val="24"/>
                </w:rPr>
                <w:t>M42</w:t>
              </w:r>
            </w:ins>
          </w:p>
        </w:tc>
        <w:tc>
          <w:tcPr>
            <w:tcW w:w="144" w:type="dxa"/>
            <w:tcBorders>
              <w:top w:val="nil"/>
              <w:left w:val="nil"/>
              <w:bottom w:val="nil"/>
              <w:right w:val="nil"/>
            </w:tcBorders>
          </w:tcPr>
          <w:p w14:paraId="7DD22839" w14:textId="77777777" w:rsidR="007A7C12" w:rsidRDefault="007A7C12">
            <w:pPr>
              <w:adjustRightInd w:val="0"/>
              <w:ind w:right="144"/>
              <w:rPr>
                <w:ins w:id="610" w:author="ERCOT" w:date="2023-03-30T15:35:00Z"/>
                <w:sz w:val="24"/>
                <w:szCs w:val="24"/>
              </w:rPr>
            </w:pPr>
          </w:p>
        </w:tc>
        <w:tc>
          <w:tcPr>
            <w:tcW w:w="4823" w:type="dxa"/>
            <w:gridSpan w:val="5"/>
            <w:tcBorders>
              <w:top w:val="nil"/>
              <w:left w:val="nil"/>
              <w:bottom w:val="nil"/>
              <w:right w:val="nil"/>
            </w:tcBorders>
          </w:tcPr>
          <w:p w14:paraId="025DFDEF" w14:textId="77777777" w:rsidR="007A7C12" w:rsidRDefault="003C6D4F">
            <w:pPr>
              <w:adjustRightInd w:val="0"/>
              <w:ind w:right="144"/>
              <w:rPr>
                <w:ins w:id="611" w:author="ERCOT" w:date="2023-03-30T15:35:00Z"/>
                <w:sz w:val="24"/>
                <w:szCs w:val="24"/>
              </w:rPr>
            </w:pPr>
            <w:ins w:id="612" w:author="ERCOT" w:date="2023-03-30T15:35:00Z">
              <w:r>
                <w:rPr>
                  <w:szCs w:val="24"/>
                </w:rPr>
                <w:t>Non-Wholesale Storage Load (NWSL)</w:t>
              </w:r>
            </w:ins>
          </w:p>
        </w:tc>
      </w:tr>
      <w:tr w:rsidR="007A7C12" w14:paraId="76F1C71B" w14:textId="77777777">
        <w:trPr>
          <w:gridAfter w:val="1"/>
          <w:wAfter w:w="331" w:type="dxa"/>
          <w:ins w:id="613" w:author="ERCOT" w:date="2023-03-30T15:35:00Z"/>
        </w:trPr>
        <w:tc>
          <w:tcPr>
            <w:tcW w:w="3168" w:type="dxa"/>
            <w:gridSpan w:val="4"/>
            <w:tcBorders>
              <w:top w:val="nil"/>
              <w:left w:val="nil"/>
              <w:bottom w:val="nil"/>
              <w:right w:val="nil"/>
            </w:tcBorders>
          </w:tcPr>
          <w:p w14:paraId="317D794E" w14:textId="77777777" w:rsidR="007A7C12" w:rsidRDefault="003C6D4F">
            <w:pPr>
              <w:adjustRightInd w:val="0"/>
              <w:ind w:right="144"/>
              <w:rPr>
                <w:ins w:id="614" w:author="ERCOT" w:date="2023-03-30T15:35:00Z"/>
                <w:sz w:val="24"/>
                <w:szCs w:val="24"/>
              </w:rPr>
            </w:pPr>
            <w:ins w:id="615" w:author="ERCOT" w:date="2023-03-30T15:35:00Z">
              <w:r>
                <w:rPr>
                  <w:szCs w:val="24"/>
                </w:rPr>
                <w:t xml:space="preserve"> </w:t>
              </w:r>
            </w:ins>
          </w:p>
        </w:tc>
        <w:tc>
          <w:tcPr>
            <w:tcW w:w="1367" w:type="dxa"/>
            <w:tcBorders>
              <w:top w:val="nil"/>
              <w:left w:val="nil"/>
              <w:bottom w:val="nil"/>
              <w:right w:val="nil"/>
            </w:tcBorders>
          </w:tcPr>
          <w:p w14:paraId="35A36A59" w14:textId="77777777" w:rsidR="007A7C12" w:rsidRDefault="003C6D4F">
            <w:pPr>
              <w:adjustRightInd w:val="0"/>
              <w:ind w:right="144"/>
              <w:rPr>
                <w:ins w:id="616" w:author="ERCOT" w:date="2023-03-30T15:35:00Z"/>
                <w:sz w:val="24"/>
                <w:szCs w:val="24"/>
              </w:rPr>
            </w:pPr>
            <w:ins w:id="617" w:author="ERCOT" w:date="2023-03-30T15:35:00Z">
              <w:r>
                <w:rPr>
                  <w:szCs w:val="24"/>
                </w:rPr>
                <w:t>M43</w:t>
              </w:r>
            </w:ins>
          </w:p>
        </w:tc>
        <w:tc>
          <w:tcPr>
            <w:tcW w:w="144" w:type="dxa"/>
            <w:tcBorders>
              <w:top w:val="nil"/>
              <w:left w:val="nil"/>
              <w:bottom w:val="nil"/>
              <w:right w:val="nil"/>
            </w:tcBorders>
          </w:tcPr>
          <w:p w14:paraId="593396F9" w14:textId="77777777" w:rsidR="007A7C12" w:rsidRDefault="007A7C12">
            <w:pPr>
              <w:adjustRightInd w:val="0"/>
              <w:ind w:right="144"/>
              <w:rPr>
                <w:ins w:id="618" w:author="ERCOT" w:date="2023-03-30T15:35:00Z"/>
                <w:sz w:val="24"/>
                <w:szCs w:val="24"/>
              </w:rPr>
            </w:pPr>
          </w:p>
        </w:tc>
        <w:tc>
          <w:tcPr>
            <w:tcW w:w="4823" w:type="dxa"/>
            <w:gridSpan w:val="5"/>
            <w:tcBorders>
              <w:top w:val="nil"/>
              <w:left w:val="nil"/>
              <w:bottom w:val="nil"/>
              <w:right w:val="nil"/>
            </w:tcBorders>
          </w:tcPr>
          <w:p w14:paraId="2B33A29A" w14:textId="77777777" w:rsidR="007A7C12" w:rsidRDefault="003C6D4F">
            <w:pPr>
              <w:adjustRightInd w:val="0"/>
              <w:ind w:right="144"/>
              <w:rPr>
                <w:ins w:id="619" w:author="ERCOT" w:date="2023-03-30T15:35:00Z"/>
                <w:sz w:val="24"/>
                <w:szCs w:val="24"/>
              </w:rPr>
            </w:pPr>
            <w:ins w:id="620" w:author="ERCOT" w:date="2023-03-30T15:35:00Z">
              <w:r>
                <w:rPr>
                  <w:szCs w:val="24"/>
                </w:rPr>
                <w:t>Wholesale Storage Load (WSL)</w:t>
              </w:r>
            </w:ins>
          </w:p>
        </w:tc>
      </w:tr>
      <w:tr w:rsidR="007A7C12" w14:paraId="553B7C21" w14:textId="77777777">
        <w:trPr>
          <w:gridAfter w:val="1"/>
          <w:wAfter w:w="331" w:type="dxa"/>
          <w:ins w:id="621" w:author="ERCOT" w:date="2023-03-30T15:35:00Z"/>
        </w:trPr>
        <w:tc>
          <w:tcPr>
            <w:tcW w:w="3168" w:type="dxa"/>
            <w:gridSpan w:val="4"/>
            <w:tcBorders>
              <w:top w:val="nil"/>
              <w:left w:val="nil"/>
              <w:bottom w:val="nil"/>
              <w:right w:val="nil"/>
            </w:tcBorders>
          </w:tcPr>
          <w:p w14:paraId="34705CDB" w14:textId="77777777" w:rsidR="007A7C12" w:rsidRDefault="003C6D4F">
            <w:pPr>
              <w:adjustRightInd w:val="0"/>
              <w:ind w:right="144"/>
              <w:rPr>
                <w:ins w:id="622" w:author="ERCOT" w:date="2023-03-30T15:35:00Z"/>
                <w:sz w:val="24"/>
                <w:szCs w:val="24"/>
              </w:rPr>
            </w:pPr>
            <w:ins w:id="623" w:author="ERCOT" w:date="2023-03-30T15:35:00Z">
              <w:r>
                <w:rPr>
                  <w:szCs w:val="24"/>
                </w:rPr>
                <w:t xml:space="preserve"> </w:t>
              </w:r>
            </w:ins>
          </w:p>
        </w:tc>
        <w:tc>
          <w:tcPr>
            <w:tcW w:w="1367" w:type="dxa"/>
            <w:tcBorders>
              <w:top w:val="nil"/>
              <w:left w:val="nil"/>
              <w:bottom w:val="nil"/>
              <w:right w:val="nil"/>
            </w:tcBorders>
          </w:tcPr>
          <w:p w14:paraId="55A715C0" w14:textId="77777777" w:rsidR="007A7C12" w:rsidRDefault="003C6D4F">
            <w:pPr>
              <w:adjustRightInd w:val="0"/>
              <w:ind w:right="144"/>
              <w:rPr>
                <w:ins w:id="624" w:author="ERCOT" w:date="2023-03-30T15:35:00Z"/>
                <w:sz w:val="24"/>
                <w:szCs w:val="24"/>
              </w:rPr>
            </w:pPr>
            <w:ins w:id="625" w:author="ERCOT" w:date="2023-03-30T15:35:00Z">
              <w:r>
                <w:rPr>
                  <w:szCs w:val="24"/>
                </w:rPr>
                <w:t>M44</w:t>
              </w:r>
            </w:ins>
          </w:p>
        </w:tc>
        <w:tc>
          <w:tcPr>
            <w:tcW w:w="144" w:type="dxa"/>
            <w:tcBorders>
              <w:top w:val="nil"/>
              <w:left w:val="nil"/>
              <w:bottom w:val="nil"/>
              <w:right w:val="nil"/>
            </w:tcBorders>
          </w:tcPr>
          <w:p w14:paraId="05FA3893" w14:textId="77777777" w:rsidR="007A7C12" w:rsidRDefault="007A7C12">
            <w:pPr>
              <w:adjustRightInd w:val="0"/>
              <w:ind w:right="144"/>
              <w:rPr>
                <w:ins w:id="626" w:author="ERCOT" w:date="2023-03-30T15:35:00Z"/>
                <w:sz w:val="24"/>
                <w:szCs w:val="24"/>
              </w:rPr>
            </w:pPr>
          </w:p>
        </w:tc>
        <w:tc>
          <w:tcPr>
            <w:tcW w:w="4823" w:type="dxa"/>
            <w:gridSpan w:val="5"/>
            <w:tcBorders>
              <w:top w:val="nil"/>
              <w:left w:val="nil"/>
              <w:bottom w:val="nil"/>
              <w:right w:val="nil"/>
            </w:tcBorders>
          </w:tcPr>
          <w:p w14:paraId="6B59205D" w14:textId="77777777" w:rsidR="007A7C12" w:rsidRDefault="003C6D4F">
            <w:pPr>
              <w:adjustRightInd w:val="0"/>
              <w:ind w:right="144"/>
              <w:rPr>
                <w:ins w:id="627" w:author="ERCOT" w:date="2023-03-30T15:35:00Z"/>
                <w:sz w:val="24"/>
                <w:szCs w:val="24"/>
              </w:rPr>
            </w:pPr>
            <w:ins w:id="628" w:author="ERCOT" w:date="2023-03-30T15:35:00Z">
              <w:r>
                <w:rPr>
                  <w:szCs w:val="24"/>
                </w:rPr>
                <w:t>Other (Requires REF03 Description)</w:t>
              </w:r>
            </w:ins>
          </w:p>
        </w:tc>
      </w:tr>
      <w:tr w:rsidR="007A7C12" w14:paraId="60891B54" w14:textId="77777777">
        <w:trPr>
          <w:ins w:id="629" w:author="ERCOT" w:date="2023-03-30T15:35:00Z"/>
        </w:trPr>
        <w:tc>
          <w:tcPr>
            <w:tcW w:w="1007" w:type="dxa"/>
            <w:tcBorders>
              <w:top w:val="nil"/>
              <w:left w:val="nil"/>
              <w:bottom w:val="nil"/>
              <w:right w:val="nil"/>
            </w:tcBorders>
          </w:tcPr>
          <w:p w14:paraId="6615F100" w14:textId="77777777" w:rsidR="007A7C12" w:rsidRDefault="003C6D4F">
            <w:pPr>
              <w:adjustRightInd w:val="0"/>
              <w:ind w:right="144"/>
              <w:rPr>
                <w:ins w:id="630" w:author="ERCOT" w:date="2023-03-30T15:35:00Z"/>
                <w:sz w:val="24"/>
                <w:szCs w:val="24"/>
              </w:rPr>
            </w:pPr>
            <w:ins w:id="631" w:author="ERCOT" w:date="2023-03-30T15:35:00Z">
              <w:r>
                <w:rPr>
                  <w:b/>
                  <w:szCs w:val="24"/>
                </w:rPr>
                <w:t>Dep</w:t>
              </w:r>
            </w:ins>
          </w:p>
        </w:tc>
        <w:tc>
          <w:tcPr>
            <w:tcW w:w="1080" w:type="dxa"/>
            <w:tcBorders>
              <w:top w:val="nil"/>
              <w:left w:val="nil"/>
              <w:bottom w:val="nil"/>
              <w:right w:val="nil"/>
            </w:tcBorders>
          </w:tcPr>
          <w:p w14:paraId="72CB863B" w14:textId="77777777" w:rsidR="007A7C12" w:rsidRDefault="003C6D4F">
            <w:pPr>
              <w:adjustRightInd w:val="0"/>
              <w:ind w:right="144"/>
              <w:jc w:val="center"/>
              <w:rPr>
                <w:ins w:id="632" w:author="ERCOT" w:date="2023-03-30T15:35:00Z"/>
                <w:sz w:val="24"/>
                <w:szCs w:val="24"/>
              </w:rPr>
            </w:pPr>
            <w:ins w:id="633" w:author="ERCOT" w:date="2023-03-30T15:35:00Z">
              <w:r>
                <w:rPr>
                  <w:b/>
                  <w:szCs w:val="24"/>
                </w:rPr>
                <w:t>REF03</w:t>
              </w:r>
            </w:ins>
          </w:p>
        </w:tc>
        <w:tc>
          <w:tcPr>
            <w:tcW w:w="892" w:type="dxa"/>
            <w:tcBorders>
              <w:top w:val="nil"/>
              <w:left w:val="nil"/>
              <w:bottom w:val="nil"/>
              <w:right w:val="nil"/>
            </w:tcBorders>
          </w:tcPr>
          <w:p w14:paraId="04E98198" w14:textId="77777777" w:rsidR="007A7C12" w:rsidRDefault="003C6D4F">
            <w:pPr>
              <w:adjustRightInd w:val="0"/>
              <w:ind w:right="144"/>
              <w:jc w:val="center"/>
              <w:rPr>
                <w:ins w:id="634" w:author="ERCOT" w:date="2023-03-30T15:35:00Z"/>
                <w:sz w:val="24"/>
                <w:szCs w:val="24"/>
              </w:rPr>
            </w:pPr>
            <w:ins w:id="635" w:author="ERCOT" w:date="2023-03-30T15:35:00Z">
              <w:r>
                <w:rPr>
                  <w:b/>
                  <w:szCs w:val="24"/>
                </w:rPr>
                <w:t>352</w:t>
              </w:r>
            </w:ins>
          </w:p>
        </w:tc>
        <w:tc>
          <w:tcPr>
            <w:tcW w:w="4968" w:type="dxa"/>
            <w:gridSpan w:val="4"/>
            <w:tcBorders>
              <w:top w:val="nil"/>
              <w:left w:val="nil"/>
              <w:bottom w:val="nil"/>
              <w:right w:val="nil"/>
            </w:tcBorders>
          </w:tcPr>
          <w:p w14:paraId="0D1D56F3" w14:textId="77777777" w:rsidR="007A7C12" w:rsidRDefault="003C6D4F">
            <w:pPr>
              <w:adjustRightInd w:val="0"/>
              <w:ind w:right="144"/>
              <w:rPr>
                <w:ins w:id="636" w:author="ERCOT" w:date="2023-03-30T15:35:00Z"/>
                <w:sz w:val="24"/>
                <w:szCs w:val="24"/>
              </w:rPr>
            </w:pPr>
            <w:ins w:id="637" w:author="ERCOT" w:date="2023-03-30T15:35:00Z">
              <w:r>
                <w:rPr>
                  <w:b/>
                  <w:szCs w:val="24"/>
                </w:rPr>
                <w:t>Description</w:t>
              </w:r>
            </w:ins>
          </w:p>
        </w:tc>
        <w:tc>
          <w:tcPr>
            <w:tcW w:w="432" w:type="dxa"/>
            <w:tcBorders>
              <w:top w:val="nil"/>
              <w:left w:val="nil"/>
              <w:bottom w:val="nil"/>
              <w:right w:val="nil"/>
            </w:tcBorders>
          </w:tcPr>
          <w:p w14:paraId="399D5AA1" w14:textId="77777777" w:rsidR="007A7C12" w:rsidRDefault="003C6D4F">
            <w:pPr>
              <w:adjustRightInd w:val="0"/>
              <w:ind w:right="144"/>
              <w:jc w:val="center"/>
              <w:rPr>
                <w:ins w:id="638" w:author="ERCOT" w:date="2023-03-30T15:35:00Z"/>
                <w:sz w:val="24"/>
                <w:szCs w:val="24"/>
              </w:rPr>
            </w:pPr>
            <w:ins w:id="639" w:author="ERCOT" w:date="2023-03-30T15:35:00Z">
              <w:r>
                <w:rPr>
                  <w:b/>
                  <w:szCs w:val="24"/>
                </w:rPr>
                <w:t>X</w:t>
              </w:r>
            </w:ins>
          </w:p>
        </w:tc>
        <w:tc>
          <w:tcPr>
            <w:tcW w:w="14" w:type="dxa"/>
            <w:tcBorders>
              <w:top w:val="nil"/>
              <w:left w:val="nil"/>
              <w:bottom w:val="nil"/>
              <w:right w:val="nil"/>
            </w:tcBorders>
          </w:tcPr>
          <w:p w14:paraId="64AAAEB9" w14:textId="77777777" w:rsidR="007A7C12" w:rsidRDefault="007A7C12">
            <w:pPr>
              <w:adjustRightInd w:val="0"/>
              <w:ind w:right="144"/>
              <w:jc w:val="center"/>
              <w:rPr>
                <w:ins w:id="640" w:author="ERCOT" w:date="2023-03-30T15:35:00Z"/>
                <w:sz w:val="24"/>
                <w:szCs w:val="24"/>
              </w:rPr>
            </w:pPr>
          </w:p>
        </w:tc>
        <w:tc>
          <w:tcPr>
            <w:tcW w:w="1440" w:type="dxa"/>
            <w:gridSpan w:val="3"/>
            <w:tcBorders>
              <w:top w:val="nil"/>
              <w:left w:val="nil"/>
              <w:bottom w:val="nil"/>
              <w:right w:val="nil"/>
            </w:tcBorders>
          </w:tcPr>
          <w:p w14:paraId="02FDE00E" w14:textId="77777777" w:rsidR="007A7C12" w:rsidRDefault="003C6D4F">
            <w:pPr>
              <w:adjustRightInd w:val="0"/>
              <w:ind w:right="144"/>
              <w:rPr>
                <w:ins w:id="641" w:author="ERCOT" w:date="2023-03-30T15:35:00Z"/>
                <w:sz w:val="24"/>
                <w:szCs w:val="24"/>
              </w:rPr>
            </w:pPr>
            <w:ins w:id="642" w:author="ERCOT" w:date="2023-03-30T15:35:00Z">
              <w:r>
                <w:rPr>
                  <w:b/>
                  <w:szCs w:val="24"/>
                </w:rPr>
                <w:t>AN 1/80</w:t>
              </w:r>
            </w:ins>
          </w:p>
        </w:tc>
      </w:tr>
      <w:tr w:rsidR="007A7C12" w14:paraId="6B3E0412" w14:textId="77777777">
        <w:trPr>
          <w:gridAfter w:val="1"/>
          <w:wAfter w:w="330" w:type="dxa"/>
          <w:ins w:id="643" w:author="ERCOT" w:date="2023-03-30T15:35:00Z"/>
        </w:trPr>
        <w:tc>
          <w:tcPr>
            <w:tcW w:w="2980" w:type="dxa"/>
            <w:gridSpan w:val="3"/>
            <w:tcBorders>
              <w:top w:val="nil"/>
              <w:left w:val="nil"/>
              <w:bottom w:val="nil"/>
              <w:right w:val="nil"/>
            </w:tcBorders>
          </w:tcPr>
          <w:p w14:paraId="06EA3FBC" w14:textId="77777777" w:rsidR="007A7C12" w:rsidRDefault="007A7C12">
            <w:pPr>
              <w:adjustRightInd w:val="0"/>
              <w:ind w:right="144"/>
              <w:rPr>
                <w:ins w:id="644" w:author="ERCOT" w:date="2023-03-30T15:35:00Z"/>
                <w:sz w:val="24"/>
                <w:szCs w:val="24"/>
              </w:rPr>
            </w:pPr>
          </w:p>
        </w:tc>
        <w:tc>
          <w:tcPr>
            <w:tcW w:w="6523" w:type="dxa"/>
            <w:gridSpan w:val="8"/>
            <w:tcBorders>
              <w:top w:val="nil"/>
              <w:left w:val="nil"/>
              <w:bottom w:val="nil"/>
              <w:right w:val="nil"/>
            </w:tcBorders>
          </w:tcPr>
          <w:p w14:paraId="639BCE16" w14:textId="77777777" w:rsidR="007A7C12" w:rsidRDefault="003C6D4F">
            <w:pPr>
              <w:adjustRightInd w:val="0"/>
              <w:ind w:right="144"/>
              <w:rPr>
                <w:ins w:id="645" w:author="ERCOT" w:date="2023-03-30T15:35:00Z"/>
                <w:sz w:val="24"/>
                <w:szCs w:val="24"/>
              </w:rPr>
            </w:pPr>
            <w:ins w:id="646" w:author="ERCOT" w:date="2023-03-30T15:35:00Z">
              <w:r>
                <w:rPr>
                  <w:szCs w:val="24"/>
                </w:rPr>
                <w:t>A free-form description to clarify the related data elements and their content</w:t>
              </w:r>
            </w:ins>
          </w:p>
        </w:tc>
      </w:tr>
      <w:tr w:rsidR="007A7C12" w14:paraId="547E252E" w14:textId="77777777">
        <w:trPr>
          <w:gridAfter w:val="1"/>
          <w:wAfter w:w="330" w:type="dxa"/>
          <w:ins w:id="647" w:author="ERCOT" w:date="2023-03-30T15:35:00Z"/>
        </w:trPr>
        <w:tc>
          <w:tcPr>
            <w:tcW w:w="2980" w:type="dxa"/>
            <w:gridSpan w:val="3"/>
            <w:tcBorders>
              <w:top w:val="nil"/>
              <w:left w:val="nil"/>
              <w:bottom w:val="nil"/>
              <w:right w:val="nil"/>
            </w:tcBorders>
          </w:tcPr>
          <w:p w14:paraId="452F1DD3" w14:textId="77777777" w:rsidR="007A7C12" w:rsidRDefault="007A7C12">
            <w:pPr>
              <w:adjustRightInd w:val="0"/>
              <w:ind w:right="144"/>
              <w:rPr>
                <w:ins w:id="648" w:author="ERCOT" w:date="2023-03-30T15:35:00Z"/>
                <w:sz w:val="24"/>
                <w:szCs w:val="24"/>
              </w:rPr>
            </w:pPr>
          </w:p>
        </w:tc>
        <w:tc>
          <w:tcPr>
            <w:tcW w:w="6523" w:type="dxa"/>
            <w:gridSpan w:val="8"/>
            <w:tcBorders>
              <w:top w:val="nil"/>
              <w:left w:val="nil"/>
              <w:bottom w:val="nil"/>
              <w:right w:val="nil"/>
            </w:tcBorders>
            <w:shd w:val="pct20" w:color="auto" w:fill="auto"/>
          </w:tcPr>
          <w:p w14:paraId="3B980816" w14:textId="77777777" w:rsidR="007A7C12" w:rsidRDefault="003C6D4F">
            <w:pPr>
              <w:adjustRightInd w:val="0"/>
              <w:ind w:right="144"/>
              <w:rPr>
                <w:ins w:id="649" w:author="ERCOT" w:date="2023-03-30T15:35:00Z"/>
                <w:szCs w:val="24"/>
              </w:rPr>
            </w:pPr>
            <w:ins w:id="650" w:author="ERCOT" w:date="2023-03-30T15:35:00Z">
              <w:r>
                <w:rPr>
                  <w:szCs w:val="24"/>
                </w:rPr>
                <w:t>Required when REF02 = M44 (Other) to provide Competitive Retailer with specific Metered Service Type when the specific type is not included in the above list.</w:t>
              </w:r>
            </w:ins>
          </w:p>
          <w:p w14:paraId="527B0510" w14:textId="77777777" w:rsidR="007A7C12" w:rsidRDefault="007A7C12">
            <w:pPr>
              <w:adjustRightInd w:val="0"/>
              <w:ind w:right="144"/>
              <w:rPr>
                <w:ins w:id="651" w:author="ERCOT" w:date="2023-03-30T15:35:00Z"/>
                <w:sz w:val="24"/>
                <w:szCs w:val="24"/>
              </w:rPr>
            </w:pPr>
          </w:p>
        </w:tc>
      </w:tr>
      <w:tr w:rsidR="007A7C12" w14:paraId="0EF8DE6C" w14:textId="77777777">
        <w:trPr>
          <w:gridAfter w:val="1"/>
          <w:wAfter w:w="330" w:type="dxa"/>
          <w:ins w:id="652" w:author="ERCOT" w:date="2023-03-30T15:35:00Z"/>
        </w:trPr>
        <w:tc>
          <w:tcPr>
            <w:tcW w:w="2980" w:type="dxa"/>
            <w:gridSpan w:val="3"/>
            <w:tcBorders>
              <w:top w:val="nil"/>
              <w:left w:val="nil"/>
              <w:bottom w:val="nil"/>
              <w:right w:val="nil"/>
            </w:tcBorders>
          </w:tcPr>
          <w:p w14:paraId="066544E9" w14:textId="77777777" w:rsidR="007A7C12" w:rsidRDefault="007A7C12">
            <w:pPr>
              <w:adjustRightInd w:val="0"/>
              <w:ind w:right="144"/>
              <w:rPr>
                <w:ins w:id="653" w:author="ERCOT" w:date="2023-03-30T15:35:00Z"/>
                <w:sz w:val="24"/>
                <w:szCs w:val="24"/>
              </w:rPr>
            </w:pPr>
          </w:p>
        </w:tc>
        <w:tc>
          <w:tcPr>
            <w:tcW w:w="6523" w:type="dxa"/>
            <w:gridSpan w:val="8"/>
            <w:tcBorders>
              <w:top w:val="nil"/>
              <w:left w:val="nil"/>
              <w:bottom w:val="nil"/>
              <w:right w:val="nil"/>
            </w:tcBorders>
            <w:shd w:val="pct20" w:color="auto" w:fill="auto"/>
          </w:tcPr>
          <w:p w14:paraId="76114109" w14:textId="77777777" w:rsidR="007A7C12" w:rsidRDefault="003C6D4F">
            <w:pPr>
              <w:adjustRightInd w:val="0"/>
              <w:ind w:right="144"/>
              <w:rPr>
                <w:ins w:id="654" w:author="ERCOT" w:date="2023-03-30T15:35:00Z"/>
                <w:sz w:val="24"/>
                <w:szCs w:val="24"/>
              </w:rPr>
            </w:pPr>
            <w:ins w:id="655" w:author="ERCOT" w:date="2023-03-30T15:35:00Z">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ins>
          </w:p>
        </w:tc>
      </w:tr>
    </w:tbl>
    <w:p w14:paraId="7C799B4A" w14:textId="77777777" w:rsidR="007A7C12" w:rsidRDefault="003C6D4F">
      <w:pPr>
        <w:tabs>
          <w:tab w:val="right" w:pos="1800"/>
          <w:tab w:val="left" w:pos="2160"/>
        </w:tabs>
        <w:adjustRightInd w:val="0"/>
        <w:ind w:left="2160" w:hanging="2160"/>
        <w:rPr>
          <w:b/>
          <w:szCs w:val="24"/>
        </w:rPr>
      </w:pPr>
      <w:ins w:id="656" w:author="ERCOT" w:date="2023-03-30T15:35:00Z">
        <w:r>
          <w:rPr>
            <w:szCs w:val="24"/>
          </w:rPr>
          <w:br w:type="page"/>
        </w:r>
        <w:bookmarkStart w:id="657" w:name="book30"/>
        <w:bookmarkEnd w:id="657"/>
        <w:r>
          <w:rPr>
            <w:b/>
            <w:szCs w:val="24"/>
          </w:rPr>
          <w:lastRenderedPageBreak/>
          <w:tab/>
          <w:t>Segment:</w:t>
        </w:r>
        <w:r>
          <w:rPr>
            <w:b/>
            <w:szCs w:val="24"/>
          </w:rPr>
          <w:tab/>
        </w:r>
        <w:r>
          <w:rPr>
            <w:b/>
            <w:sz w:val="40"/>
            <w:szCs w:val="24"/>
          </w:rPr>
          <w:t xml:space="preserve">REF </w:t>
        </w:r>
        <w:r>
          <w:rPr>
            <w:b/>
            <w:szCs w:val="24"/>
          </w:rPr>
          <w:t>Reference Identification (</w:t>
        </w:r>
      </w:ins>
      <w:r>
        <w:rPr>
          <w:b/>
          <w:szCs w:val="24"/>
        </w:rPr>
        <w:t>Number of Dials)</w:t>
      </w:r>
    </w:p>
    <w:p w14:paraId="60475FB7"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D2FD6CF"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F50892F"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FAB9C93"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5A29EB4"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6AAF170F"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A149914"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3416D0E"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001954A"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7C9249B"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A8E174A"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5868B8CA" w14:textId="77777777">
        <w:tc>
          <w:tcPr>
            <w:tcW w:w="1944" w:type="dxa"/>
            <w:tcBorders>
              <w:top w:val="nil"/>
              <w:left w:val="nil"/>
              <w:bottom w:val="nil"/>
              <w:right w:val="nil"/>
            </w:tcBorders>
          </w:tcPr>
          <w:p w14:paraId="78204892"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098D0F50"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039136B9" w14:textId="77777777" w:rsidR="007A7C12" w:rsidRDefault="003C6D4F">
            <w:pPr>
              <w:adjustRightInd w:val="0"/>
              <w:ind w:right="144"/>
              <w:rPr>
                <w:szCs w:val="24"/>
              </w:rPr>
            </w:pPr>
            <w:r>
              <w:rPr>
                <w:szCs w:val="24"/>
              </w:rPr>
              <w:t>There will be one REF~IX segment for each applicable Meter Type, creating the potential for more than one REF~IX segment per NM1 Loop.</w:t>
            </w:r>
          </w:p>
          <w:p w14:paraId="74ED15B2" w14:textId="77777777" w:rsidR="007A7C12" w:rsidRDefault="007A7C12">
            <w:pPr>
              <w:adjustRightInd w:val="0"/>
              <w:ind w:right="144"/>
              <w:rPr>
                <w:szCs w:val="24"/>
              </w:rPr>
            </w:pPr>
          </w:p>
          <w:p w14:paraId="46663A3C" w14:textId="77777777" w:rsidR="007A7C12" w:rsidRDefault="003C6D4F">
            <w:pPr>
              <w:adjustRightInd w:val="0"/>
              <w:ind w:right="144"/>
              <w:rPr>
                <w:szCs w:val="24"/>
              </w:rPr>
            </w:pPr>
            <w:r>
              <w:rPr>
                <w:szCs w:val="24"/>
              </w:rPr>
              <w:t>For instance, if the meter has multiple types, and therefore the REF~MT segment is REF~MT~COMBO, there may be multiple REF~IX segments, one to indicate the number of dials for each type that has dials.  For example,</w:t>
            </w:r>
          </w:p>
          <w:p w14:paraId="5AD4F147" w14:textId="77777777" w:rsidR="007A7C12" w:rsidRDefault="007A7C12">
            <w:pPr>
              <w:adjustRightInd w:val="0"/>
              <w:ind w:right="144"/>
              <w:rPr>
                <w:szCs w:val="24"/>
              </w:rPr>
            </w:pPr>
          </w:p>
          <w:p w14:paraId="363916B2" w14:textId="77777777" w:rsidR="007A7C12" w:rsidRDefault="003C6D4F">
            <w:pPr>
              <w:adjustRightInd w:val="0"/>
              <w:ind w:right="144"/>
              <w:rPr>
                <w:szCs w:val="24"/>
              </w:rPr>
            </w:pPr>
            <w:r>
              <w:rPr>
                <w:szCs w:val="24"/>
              </w:rPr>
              <w:t xml:space="preserve">   NM1~MQ~3~~~~~~32~1234568MG</w:t>
            </w:r>
          </w:p>
          <w:p w14:paraId="472885B4" w14:textId="77777777" w:rsidR="007A7C12" w:rsidRDefault="003C6D4F">
            <w:pPr>
              <w:adjustRightInd w:val="0"/>
              <w:ind w:right="144"/>
              <w:rPr>
                <w:szCs w:val="24"/>
              </w:rPr>
            </w:pPr>
            <w:r>
              <w:rPr>
                <w:szCs w:val="24"/>
              </w:rPr>
              <w:t xml:space="preserve">   REF~MT~COMBO</w:t>
            </w:r>
          </w:p>
          <w:p w14:paraId="789E1876" w14:textId="77777777" w:rsidR="007A7C12" w:rsidRDefault="003C6D4F">
            <w:pPr>
              <w:adjustRightInd w:val="0"/>
              <w:ind w:right="144"/>
              <w:rPr>
                <w:szCs w:val="24"/>
              </w:rPr>
            </w:pPr>
            <w:r>
              <w:rPr>
                <w:szCs w:val="24"/>
              </w:rPr>
              <w:t xml:space="preserve">   REF~IX~6.0~KHMON~TU^51</w:t>
            </w:r>
          </w:p>
          <w:p w14:paraId="641D7168" w14:textId="77777777" w:rsidR="007A7C12" w:rsidRDefault="003C6D4F">
            <w:pPr>
              <w:adjustRightInd w:val="0"/>
              <w:ind w:right="144"/>
              <w:rPr>
                <w:szCs w:val="24"/>
              </w:rPr>
            </w:pPr>
            <w:r>
              <w:rPr>
                <w:szCs w:val="24"/>
              </w:rPr>
              <w:t xml:space="preserve">   REF~IX~5.1~KHMON~TU^51</w:t>
            </w:r>
          </w:p>
          <w:p w14:paraId="58949D70" w14:textId="77777777" w:rsidR="007A7C12" w:rsidRDefault="007A7C12">
            <w:pPr>
              <w:adjustRightInd w:val="0"/>
              <w:ind w:right="144"/>
              <w:rPr>
                <w:sz w:val="24"/>
                <w:szCs w:val="24"/>
              </w:rPr>
            </w:pPr>
          </w:p>
        </w:tc>
      </w:tr>
      <w:tr w:rsidR="007A7C12" w14:paraId="48B3E12D" w14:textId="77777777">
        <w:tc>
          <w:tcPr>
            <w:tcW w:w="1944" w:type="dxa"/>
            <w:tcBorders>
              <w:top w:val="nil"/>
              <w:left w:val="nil"/>
              <w:bottom w:val="nil"/>
              <w:right w:val="nil"/>
            </w:tcBorders>
          </w:tcPr>
          <w:p w14:paraId="4485F4D3" w14:textId="77777777" w:rsidR="007A7C12" w:rsidRDefault="007A7C12">
            <w:pPr>
              <w:adjustRightInd w:val="0"/>
              <w:ind w:right="144"/>
              <w:rPr>
                <w:sz w:val="24"/>
                <w:szCs w:val="24"/>
              </w:rPr>
            </w:pPr>
          </w:p>
        </w:tc>
        <w:tc>
          <w:tcPr>
            <w:tcW w:w="216" w:type="dxa"/>
            <w:tcBorders>
              <w:top w:val="nil"/>
              <w:left w:val="nil"/>
              <w:bottom w:val="nil"/>
              <w:right w:val="nil"/>
            </w:tcBorders>
          </w:tcPr>
          <w:p w14:paraId="620E1B84"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52428120" w14:textId="77777777" w:rsidR="007A7C12" w:rsidRDefault="003C6D4F">
            <w:pPr>
              <w:adjustRightInd w:val="0"/>
              <w:ind w:right="144"/>
              <w:rPr>
                <w:szCs w:val="24"/>
              </w:rPr>
            </w:pPr>
            <w:r>
              <w:rPr>
                <w:szCs w:val="24"/>
              </w:rPr>
              <w:t>Create ESI ID Request: Not Used</w:t>
            </w:r>
          </w:p>
          <w:p w14:paraId="5C609139" w14:textId="77777777" w:rsidR="007A7C12" w:rsidRDefault="003C6D4F">
            <w:pPr>
              <w:adjustRightInd w:val="0"/>
              <w:ind w:right="144"/>
              <w:rPr>
                <w:szCs w:val="24"/>
              </w:rPr>
            </w:pPr>
            <w:r>
              <w:rPr>
                <w:szCs w:val="24"/>
              </w:rPr>
              <w:t>Change ESI ID Information Request: Required if changing this item</w:t>
            </w:r>
          </w:p>
          <w:p w14:paraId="7FB0276C" w14:textId="77777777" w:rsidR="007A7C12" w:rsidRDefault="003C6D4F">
            <w:pPr>
              <w:adjustRightInd w:val="0"/>
              <w:ind w:right="144"/>
              <w:rPr>
                <w:szCs w:val="24"/>
              </w:rPr>
            </w:pPr>
            <w:r>
              <w:rPr>
                <w:szCs w:val="24"/>
              </w:rPr>
              <w:t>Retire ESI ID Request: Not Used</w:t>
            </w:r>
          </w:p>
          <w:p w14:paraId="2A86FB6F" w14:textId="77777777" w:rsidR="00553D15" w:rsidRDefault="00553D15">
            <w:pPr>
              <w:adjustRightInd w:val="0"/>
              <w:ind w:right="144"/>
              <w:rPr>
                <w:del w:id="658" w:author="ERCOT" w:date="2023-03-30T15:35:00Z"/>
                <w:szCs w:val="24"/>
              </w:rPr>
            </w:pPr>
            <w:del w:id="659" w:author="ERCOT" w:date="2023-03-30T15:35:00Z">
              <w:r>
                <w:rPr>
                  <w:szCs w:val="24"/>
                </w:rPr>
                <w:delText>This segment will not be provided in the NM1 loop for UNMETERED services or for demand.</w:delText>
              </w:r>
            </w:del>
          </w:p>
          <w:p w14:paraId="23E553C5" w14:textId="77777777" w:rsidR="007A7C12" w:rsidRDefault="007A7C12">
            <w:pPr>
              <w:adjustRightInd w:val="0"/>
              <w:ind w:right="144"/>
              <w:rPr>
                <w:szCs w:val="24"/>
              </w:rPr>
            </w:pPr>
          </w:p>
          <w:p w14:paraId="2FCB7805" w14:textId="77777777" w:rsidR="007A7C12" w:rsidRDefault="003C6D4F">
            <w:pPr>
              <w:adjustRightInd w:val="0"/>
              <w:ind w:right="144"/>
              <w:rPr>
                <w:szCs w:val="24"/>
              </w:rPr>
            </w:pPr>
            <w:r>
              <w:rPr>
                <w:szCs w:val="24"/>
              </w:rPr>
              <w:t>NM101 = MA (Meter Addition): Required</w:t>
            </w:r>
          </w:p>
          <w:p w14:paraId="2BC82E49" w14:textId="77777777" w:rsidR="007A7C12" w:rsidRDefault="007A7C12">
            <w:pPr>
              <w:adjustRightInd w:val="0"/>
              <w:ind w:right="144"/>
              <w:rPr>
                <w:ins w:id="660" w:author="ERCOT" w:date="2023-03-30T15:35:00Z"/>
                <w:szCs w:val="24"/>
              </w:rPr>
            </w:pPr>
          </w:p>
          <w:p w14:paraId="39A47186" w14:textId="1768A120" w:rsidR="007A7C12" w:rsidRDefault="003C6D4F">
            <w:pPr>
              <w:adjustRightInd w:val="0"/>
              <w:ind w:right="144"/>
              <w:rPr>
                <w:szCs w:val="24"/>
              </w:rPr>
            </w:pPr>
            <w:r>
              <w:rPr>
                <w:szCs w:val="24"/>
              </w:rPr>
              <w:t xml:space="preserve">NM101 = MX (Meter Exchange): </w:t>
            </w:r>
            <w:del w:id="661" w:author="ERCOT" w:date="2023-03-30T15:35:00Z">
              <w:r w:rsidR="00553D15">
                <w:rPr>
                  <w:szCs w:val="24"/>
                </w:rPr>
                <w:delText>Required</w:delText>
              </w:r>
            </w:del>
            <w:ins w:id="662" w:author="ERCOT" w:date="2023-03-30T15:35:00Z">
              <w:r>
                <w:rPr>
                  <w:szCs w:val="24"/>
                </w:rPr>
                <w:t>Optional</w:t>
              </w:r>
            </w:ins>
          </w:p>
          <w:p w14:paraId="74A3F4B3" w14:textId="77777777" w:rsidR="007A7C12" w:rsidRDefault="003C6D4F">
            <w:pPr>
              <w:adjustRightInd w:val="0"/>
              <w:ind w:right="144"/>
              <w:rPr>
                <w:ins w:id="663" w:author="ERCOT" w:date="2023-03-30T15:35:00Z"/>
                <w:szCs w:val="24"/>
              </w:rPr>
            </w:pPr>
            <w:ins w:id="664" w:author="ERCOT" w:date="2023-03-30T15:35:00Z">
              <w:r>
                <w:rPr>
                  <w:szCs w:val="24"/>
                </w:rPr>
                <w:t xml:space="preserve">      REF~IX will NOT be provided in the NM1 loop if service type is 'UNMETERED' or</w:t>
              </w:r>
            </w:ins>
          </w:p>
          <w:p w14:paraId="50EF5AC2" w14:textId="77777777" w:rsidR="007A7C12" w:rsidRDefault="003C6D4F">
            <w:pPr>
              <w:adjustRightInd w:val="0"/>
              <w:ind w:right="144"/>
              <w:rPr>
                <w:ins w:id="665" w:author="ERCOT" w:date="2023-03-30T15:35:00Z"/>
                <w:szCs w:val="24"/>
              </w:rPr>
            </w:pPr>
            <w:ins w:id="666" w:author="ERCOT" w:date="2023-03-30T15:35:00Z">
              <w:r>
                <w:rPr>
                  <w:szCs w:val="24"/>
                </w:rPr>
                <w:t xml:space="preserve">          Demand.</w:t>
              </w:r>
            </w:ins>
          </w:p>
          <w:p w14:paraId="09799554" w14:textId="77777777" w:rsidR="007A7C12" w:rsidRDefault="003C6D4F">
            <w:pPr>
              <w:adjustRightInd w:val="0"/>
              <w:ind w:right="144"/>
              <w:rPr>
                <w:ins w:id="667" w:author="ERCOT" w:date="2023-03-30T15:35:00Z"/>
                <w:szCs w:val="24"/>
              </w:rPr>
            </w:pPr>
            <w:ins w:id="668" w:author="ERCOT" w:date="2023-03-30T15:35:00Z">
              <w:r>
                <w:rPr>
                  <w:szCs w:val="24"/>
                </w:rPr>
                <w:t xml:space="preserve">      REF~IX will NOT be provided when the NM108 = '93' and NM109 = 'NONE' or</w:t>
              </w:r>
            </w:ins>
          </w:p>
          <w:p w14:paraId="18626A9F" w14:textId="77777777" w:rsidR="007A7C12" w:rsidRDefault="003C6D4F">
            <w:pPr>
              <w:adjustRightInd w:val="0"/>
              <w:ind w:right="144"/>
              <w:rPr>
                <w:ins w:id="669" w:author="ERCOT" w:date="2023-03-30T15:35:00Z"/>
                <w:szCs w:val="24"/>
              </w:rPr>
            </w:pPr>
            <w:ins w:id="670" w:author="ERCOT" w:date="2023-03-30T15:35:00Z">
              <w:r>
                <w:rPr>
                  <w:szCs w:val="24"/>
                </w:rPr>
                <w:t xml:space="preserve">           'UNMETERED'.</w:t>
              </w:r>
            </w:ins>
          </w:p>
          <w:p w14:paraId="12A10498" w14:textId="77777777" w:rsidR="007A7C12" w:rsidRDefault="003C6D4F">
            <w:pPr>
              <w:adjustRightInd w:val="0"/>
              <w:ind w:right="144"/>
              <w:rPr>
                <w:ins w:id="671" w:author="ERCOT" w:date="2023-03-30T15:35:00Z"/>
                <w:szCs w:val="24"/>
              </w:rPr>
            </w:pPr>
            <w:ins w:id="672" w:author="ERCOT" w:date="2023-03-30T15:35:00Z">
              <w:r>
                <w:rPr>
                  <w:szCs w:val="24"/>
                </w:rPr>
                <w:t xml:space="preserve">      This segment will not be provided in the NM1 loop for UNMETERED Services</w:t>
              </w:r>
            </w:ins>
          </w:p>
          <w:p w14:paraId="463A02DA" w14:textId="77777777" w:rsidR="007A7C12" w:rsidRDefault="007A7C12">
            <w:pPr>
              <w:adjustRightInd w:val="0"/>
              <w:ind w:right="144"/>
              <w:rPr>
                <w:ins w:id="673" w:author="ERCOT" w:date="2023-03-30T15:35:00Z"/>
                <w:szCs w:val="24"/>
              </w:rPr>
            </w:pPr>
          </w:p>
          <w:p w14:paraId="3A8C318C" w14:textId="77777777" w:rsidR="007A7C12" w:rsidRDefault="003C6D4F">
            <w:pPr>
              <w:adjustRightInd w:val="0"/>
              <w:ind w:right="144"/>
              <w:rPr>
                <w:szCs w:val="24"/>
              </w:rPr>
            </w:pPr>
            <w:r>
              <w:rPr>
                <w:szCs w:val="24"/>
              </w:rPr>
              <w:t>NM101 = MR (Meter Removal): Not Used</w:t>
            </w:r>
          </w:p>
          <w:p w14:paraId="2F55A539" w14:textId="77777777" w:rsidR="007A7C12" w:rsidRDefault="007A7C12">
            <w:pPr>
              <w:adjustRightInd w:val="0"/>
              <w:ind w:right="144"/>
              <w:rPr>
                <w:ins w:id="674" w:author="ERCOT" w:date="2023-03-30T15:35:00Z"/>
                <w:szCs w:val="24"/>
              </w:rPr>
            </w:pPr>
          </w:p>
          <w:p w14:paraId="03B03BA0" w14:textId="77777777" w:rsidR="007A7C12" w:rsidRDefault="003C6D4F">
            <w:pPr>
              <w:adjustRightInd w:val="0"/>
              <w:ind w:right="144"/>
              <w:rPr>
                <w:ins w:id="675" w:author="ERCOT" w:date="2023-03-30T15:35:00Z"/>
                <w:szCs w:val="24"/>
              </w:rPr>
            </w:pPr>
            <w:r>
              <w:rPr>
                <w:szCs w:val="24"/>
              </w:rPr>
              <w:t xml:space="preserve">NM101 = MQ (Meter Information): </w:t>
            </w:r>
            <w:ins w:id="676" w:author="ERCOT" w:date="2023-03-30T15:35:00Z">
              <w:r>
                <w:rPr>
                  <w:szCs w:val="24"/>
                </w:rPr>
                <w:t>Optional</w:t>
              </w:r>
            </w:ins>
          </w:p>
          <w:p w14:paraId="1AEC1A48" w14:textId="77777777" w:rsidR="007A7C12" w:rsidRDefault="003C6D4F">
            <w:pPr>
              <w:adjustRightInd w:val="0"/>
              <w:ind w:right="144"/>
              <w:rPr>
                <w:ins w:id="677" w:author="ERCOT" w:date="2023-03-30T15:35:00Z"/>
                <w:szCs w:val="24"/>
              </w:rPr>
            </w:pPr>
            <w:ins w:id="678" w:author="ERCOT" w:date="2023-03-30T15:35:00Z">
              <w:r>
                <w:rPr>
                  <w:szCs w:val="24"/>
                </w:rPr>
                <w:t xml:space="preserve">      REF~IX </w:t>
              </w:r>
            </w:ins>
            <w:r>
              <w:rPr>
                <w:szCs w:val="24"/>
              </w:rPr>
              <w:t>Required only if changing the number of dials</w:t>
            </w:r>
          </w:p>
          <w:p w14:paraId="6EB8F5A0" w14:textId="77777777" w:rsidR="007A7C12" w:rsidRDefault="007A7C12">
            <w:pPr>
              <w:adjustRightInd w:val="0"/>
              <w:ind w:right="144"/>
              <w:rPr>
                <w:sz w:val="24"/>
                <w:szCs w:val="24"/>
              </w:rPr>
            </w:pPr>
          </w:p>
        </w:tc>
      </w:tr>
      <w:tr w:rsidR="007A7C12" w14:paraId="57364EE7" w14:textId="77777777">
        <w:tc>
          <w:tcPr>
            <w:tcW w:w="1944" w:type="dxa"/>
            <w:tcBorders>
              <w:top w:val="nil"/>
              <w:left w:val="nil"/>
              <w:bottom w:val="nil"/>
              <w:right w:val="nil"/>
            </w:tcBorders>
          </w:tcPr>
          <w:p w14:paraId="37D26479" w14:textId="77777777" w:rsidR="007A7C12" w:rsidRDefault="007A7C12">
            <w:pPr>
              <w:adjustRightInd w:val="0"/>
              <w:ind w:right="144"/>
              <w:rPr>
                <w:sz w:val="24"/>
                <w:szCs w:val="24"/>
              </w:rPr>
            </w:pPr>
          </w:p>
        </w:tc>
        <w:tc>
          <w:tcPr>
            <w:tcW w:w="216" w:type="dxa"/>
            <w:tcBorders>
              <w:top w:val="nil"/>
              <w:left w:val="nil"/>
              <w:bottom w:val="nil"/>
              <w:right w:val="nil"/>
            </w:tcBorders>
          </w:tcPr>
          <w:p w14:paraId="1D6549BB"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51CA4141" w14:textId="77777777" w:rsidR="007A7C12" w:rsidRDefault="003C6D4F">
            <w:pPr>
              <w:adjustRightInd w:val="0"/>
              <w:ind w:right="144"/>
              <w:rPr>
                <w:sz w:val="24"/>
                <w:szCs w:val="24"/>
              </w:rPr>
            </w:pPr>
            <w:r>
              <w:rPr>
                <w:szCs w:val="24"/>
              </w:rPr>
              <w:t>REF~IX~6.0~KHMON~TU^51</w:t>
            </w:r>
          </w:p>
        </w:tc>
      </w:tr>
    </w:tbl>
    <w:p w14:paraId="597DCA29" w14:textId="77777777" w:rsidR="007A7C12" w:rsidRDefault="007A7C12">
      <w:pPr>
        <w:adjustRightInd w:val="0"/>
        <w:rPr>
          <w:szCs w:val="24"/>
        </w:rPr>
      </w:pPr>
    </w:p>
    <w:p w14:paraId="49C1635B" w14:textId="77777777" w:rsidR="007A7C12" w:rsidRDefault="003C6D4F">
      <w:pPr>
        <w:adjustRightInd w:val="0"/>
        <w:jc w:val="center"/>
        <w:rPr>
          <w:b/>
          <w:szCs w:val="24"/>
        </w:rPr>
      </w:pPr>
      <w:r>
        <w:rPr>
          <w:b/>
          <w:szCs w:val="24"/>
        </w:rPr>
        <w:t>Data Element Summary</w:t>
      </w:r>
    </w:p>
    <w:p w14:paraId="1B0D7972"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EF8C6A7"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56805750" w14:textId="77777777">
        <w:tc>
          <w:tcPr>
            <w:tcW w:w="1007" w:type="dxa"/>
            <w:tcBorders>
              <w:top w:val="nil"/>
              <w:left w:val="nil"/>
              <w:bottom w:val="nil"/>
              <w:right w:val="nil"/>
            </w:tcBorders>
          </w:tcPr>
          <w:p w14:paraId="58E9F65E"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29D5E2D"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0A3298A7"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216E9E7"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4181557"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3AF77CF4"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3816805" w14:textId="77777777" w:rsidR="007A7C12" w:rsidRDefault="003C6D4F">
            <w:pPr>
              <w:adjustRightInd w:val="0"/>
              <w:ind w:right="144"/>
              <w:rPr>
                <w:sz w:val="24"/>
                <w:szCs w:val="24"/>
              </w:rPr>
            </w:pPr>
            <w:r>
              <w:rPr>
                <w:b/>
                <w:szCs w:val="24"/>
              </w:rPr>
              <w:t>ID 2/3</w:t>
            </w:r>
          </w:p>
        </w:tc>
      </w:tr>
      <w:tr w:rsidR="007A7C12" w14:paraId="694F27E6" w14:textId="77777777">
        <w:trPr>
          <w:gridAfter w:val="1"/>
          <w:wAfter w:w="330" w:type="dxa"/>
        </w:trPr>
        <w:tc>
          <w:tcPr>
            <w:tcW w:w="2980" w:type="dxa"/>
            <w:gridSpan w:val="3"/>
            <w:tcBorders>
              <w:top w:val="nil"/>
              <w:left w:val="nil"/>
              <w:bottom w:val="nil"/>
              <w:right w:val="nil"/>
            </w:tcBorders>
          </w:tcPr>
          <w:p w14:paraId="14A28D8E"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B1D2CDF" w14:textId="77777777" w:rsidR="007A7C12" w:rsidRDefault="003C6D4F">
            <w:pPr>
              <w:adjustRightInd w:val="0"/>
              <w:ind w:right="144"/>
              <w:rPr>
                <w:sz w:val="24"/>
                <w:szCs w:val="24"/>
              </w:rPr>
            </w:pPr>
            <w:r>
              <w:rPr>
                <w:szCs w:val="24"/>
              </w:rPr>
              <w:t>Code qualifying the Reference Identification</w:t>
            </w:r>
          </w:p>
        </w:tc>
      </w:tr>
      <w:tr w:rsidR="007A7C12" w14:paraId="50820EFB" w14:textId="77777777">
        <w:trPr>
          <w:gridAfter w:val="1"/>
          <w:wAfter w:w="331" w:type="dxa"/>
        </w:trPr>
        <w:tc>
          <w:tcPr>
            <w:tcW w:w="3168" w:type="dxa"/>
            <w:gridSpan w:val="4"/>
            <w:tcBorders>
              <w:top w:val="nil"/>
              <w:left w:val="nil"/>
              <w:bottom w:val="nil"/>
              <w:right w:val="nil"/>
            </w:tcBorders>
          </w:tcPr>
          <w:p w14:paraId="1CBA87E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AFDAC73" w14:textId="77777777" w:rsidR="007A7C12" w:rsidRDefault="003C6D4F">
            <w:pPr>
              <w:adjustRightInd w:val="0"/>
              <w:ind w:right="144"/>
              <w:rPr>
                <w:sz w:val="24"/>
                <w:szCs w:val="24"/>
              </w:rPr>
            </w:pPr>
            <w:r>
              <w:rPr>
                <w:szCs w:val="24"/>
              </w:rPr>
              <w:t>IX</w:t>
            </w:r>
          </w:p>
        </w:tc>
        <w:tc>
          <w:tcPr>
            <w:tcW w:w="144" w:type="dxa"/>
            <w:tcBorders>
              <w:top w:val="nil"/>
              <w:left w:val="nil"/>
              <w:bottom w:val="nil"/>
              <w:right w:val="nil"/>
            </w:tcBorders>
          </w:tcPr>
          <w:p w14:paraId="30CD7C57"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627D0CC" w14:textId="77777777" w:rsidR="007A7C12" w:rsidRDefault="003C6D4F">
            <w:pPr>
              <w:adjustRightInd w:val="0"/>
              <w:ind w:right="144"/>
              <w:rPr>
                <w:sz w:val="24"/>
                <w:szCs w:val="24"/>
              </w:rPr>
            </w:pPr>
            <w:r>
              <w:rPr>
                <w:szCs w:val="24"/>
              </w:rPr>
              <w:t>Item Number</w:t>
            </w:r>
          </w:p>
        </w:tc>
      </w:tr>
      <w:tr w:rsidR="007A7C12" w14:paraId="488D92D9" w14:textId="77777777">
        <w:trPr>
          <w:gridAfter w:val="2"/>
          <w:wAfter w:w="473" w:type="dxa"/>
        </w:trPr>
        <w:tc>
          <w:tcPr>
            <w:tcW w:w="4680" w:type="dxa"/>
            <w:gridSpan w:val="6"/>
            <w:tcBorders>
              <w:top w:val="nil"/>
              <w:left w:val="nil"/>
              <w:bottom w:val="nil"/>
              <w:right w:val="nil"/>
            </w:tcBorders>
          </w:tcPr>
          <w:p w14:paraId="28858A1A"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260FD5E6" w14:textId="77777777" w:rsidR="007A7C12" w:rsidRDefault="003C6D4F">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7A7C12" w14:paraId="3B4D8ED2" w14:textId="77777777">
        <w:tc>
          <w:tcPr>
            <w:tcW w:w="1007" w:type="dxa"/>
            <w:tcBorders>
              <w:top w:val="nil"/>
              <w:left w:val="nil"/>
              <w:bottom w:val="nil"/>
              <w:right w:val="nil"/>
            </w:tcBorders>
          </w:tcPr>
          <w:p w14:paraId="7A4774CE"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22590B35"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4D0FBA35"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6767CE"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6D0640E5"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23F48329"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6587A02" w14:textId="77777777" w:rsidR="007A7C12" w:rsidRDefault="003C6D4F">
            <w:pPr>
              <w:adjustRightInd w:val="0"/>
              <w:ind w:right="144"/>
              <w:rPr>
                <w:sz w:val="24"/>
                <w:szCs w:val="24"/>
              </w:rPr>
            </w:pPr>
            <w:r>
              <w:rPr>
                <w:b/>
                <w:szCs w:val="24"/>
              </w:rPr>
              <w:t>AN 1/30</w:t>
            </w:r>
          </w:p>
        </w:tc>
      </w:tr>
      <w:tr w:rsidR="007A7C12" w14:paraId="03EDEAA8" w14:textId="77777777">
        <w:trPr>
          <w:gridAfter w:val="1"/>
          <w:wAfter w:w="330" w:type="dxa"/>
        </w:trPr>
        <w:tc>
          <w:tcPr>
            <w:tcW w:w="2980" w:type="dxa"/>
            <w:gridSpan w:val="3"/>
            <w:tcBorders>
              <w:top w:val="nil"/>
              <w:left w:val="nil"/>
              <w:bottom w:val="nil"/>
              <w:right w:val="nil"/>
            </w:tcBorders>
          </w:tcPr>
          <w:p w14:paraId="296CDDF1"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08B1D3F"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62C18C47" w14:textId="77777777">
        <w:trPr>
          <w:gridAfter w:val="1"/>
          <w:wAfter w:w="330" w:type="dxa"/>
        </w:trPr>
        <w:tc>
          <w:tcPr>
            <w:tcW w:w="2980" w:type="dxa"/>
            <w:gridSpan w:val="3"/>
            <w:tcBorders>
              <w:top w:val="nil"/>
              <w:left w:val="nil"/>
              <w:bottom w:val="nil"/>
              <w:right w:val="nil"/>
            </w:tcBorders>
          </w:tcPr>
          <w:p w14:paraId="594FF0AB"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6AD0AE74" w14:textId="77777777" w:rsidR="007A7C12" w:rsidRDefault="003C6D4F">
            <w:pPr>
              <w:adjustRightInd w:val="0"/>
              <w:ind w:right="144"/>
              <w:rPr>
                <w:sz w:val="24"/>
                <w:szCs w:val="24"/>
              </w:rPr>
            </w:pPr>
            <w:r>
              <w:rPr>
                <w:szCs w:val="24"/>
              </w:rPr>
              <w:t>Number of Dials</w:t>
            </w:r>
          </w:p>
        </w:tc>
      </w:tr>
      <w:tr w:rsidR="007A7C12" w14:paraId="32E7120E" w14:textId="77777777">
        <w:tc>
          <w:tcPr>
            <w:tcW w:w="1007" w:type="dxa"/>
            <w:tcBorders>
              <w:top w:val="nil"/>
              <w:left w:val="nil"/>
              <w:bottom w:val="nil"/>
              <w:right w:val="nil"/>
            </w:tcBorders>
          </w:tcPr>
          <w:p w14:paraId="362F6E9D"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54B34950" w14:textId="77777777" w:rsidR="007A7C12" w:rsidRDefault="003C6D4F">
            <w:pPr>
              <w:adjustRightInd w:val="0"/>
              <w:ind w:right="144"/>
              <w:jc w:val="center"/>
              <w:rPr>
                <w:sz w:val="24"/>
                <w:szCs w:val="24"/>
              </w:rPr>
            </w:pPr>
            <w:r>
              <w:rPr>
                <w:b/>
                <w:szCs w:val="24"/>
              </w:rPr>
              <w:t>REF03</w:t>
            </w:r>
          </w:p>
        </w:tc>
        <w:tc>
          <w:tcPr>
            <w:tcW w:w="892" w:type="dxa"/>
            <w:tcBorders>
              <w:top w:val="nil"/>
              <w:left w:val="nil"/>
              <w:bottom w:val="nil"/>
              <w:right w:val="nil"/>
            </w:tcBorders>
          </w:tcPr>
          <w:p w14:paraId="7D105874" w14:textId="77777777" w:rsidR="007A7C12" w:rsidRDefault="003C6D4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71E4489" w14:textId="77777777" w:rsidR="007A7C12" w:rsidRDefault="003C6D4F">
            <w:pPr>
              <w:adjustRightInd w:val="0"/>
              <w:ind w:right="144"/>
              <w:rPr>
                <w:sz w:val="24"/>
                <w:szCs w:val="24"/>
              </w:rPr>
            </w:pPr>
            <w:r>
              <w:rPr>
                <w:b/>
                <w:szCs w:val="24"/>
              </w:rPr>
              <w:t>Description</w:t>
            </w:r>
          </w:p>
        </w:tc>
        <w:tc>
          <w:tcPr>
            <w:tcW w:w="432" w:type="dxa"/>
            <w:tcBorders>
              <w:top w:val="nil"/>
              <w:left w:val="nil"/>
              <w:bottom w:val="nil"/>
              <w:right w:val="nil"/>
            </w:tcBorders>
          </w:tcPr>
          <w:p w14:paraId="5F383946"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0AFA15DD"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725742F" w14:textId="77777777" w:rsidR="007A7C12" w:rsidRDefault="003C6D4F">
            <w:pPr>
              <w:adjustRightInd w:val="0"/>
              <w:ind w:right="144"/>
              <w:rPr>
                <w:sz w:val="24"/>
                <w:szCs w:val="24"/>
              </w:rPr>
            </w:pPr>
            <w:r>
              <w:rPr>
                <w:b/>
                <w:szCs w:val="24"/>
              </w:rPr>
              <w:t>AN 1/80</w:t>
            </w:r>
          </w:p>
        </w:tc>
      </w:tr>
      <w:tr w:rsidR="007A7C12" w14:paraId="36E370E9" w14:textId="77777777">
        <w:trPr>
          <w:gridAfter w:val="1"/>
          <w:wAfter w:w="330" w:type="dxa"/>
        </w:trPr>
        <w:tc>
          <w:tcPr>
            <w:tcW w:w="2980" w:type="dxa"/>
            <w:gridSpan w:val="3"/>
            <w:tcBorders>
              <w:top w:val="nil"/>
              <w:left w:val="nil"/>
              <w:bottom w:val="nil"/>
              <w:right w:val="nil"/>
            </w:tcBorders>
          </w:tcPr>
          <w:p w14:paraId="65AC7AE6"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4F3C543" w14:textId="77777777" w:rsidR="007A7C12" w:rsidRDefault="003C6D4F">
            <w:pPr>
              <w:adjustRightInd w:val="0"/>
              <w:ind w:right="144"/>
              <w:rPr>
                <w:sz w:val="24"/>
                <w:szCs w:val="24"/>
              </w:rPr>
            </w:pPr>
            <w:r>
              <w:rPr>
                <w:szCs w:val="24"/>
              </w:rPr>
              <w:t>A free-form description to clarify the related data elements and their content</w:t>
            </w:r>
          </w:p>
        </w:tc>
      </w:tr>
      <w:tr w:rsidR="007A7C12" w14:paraId="1D1699F1" w14:textId="77777777">
        <w:trPr>
          <w:gridAfter w:val="1"/>
          <w:wAfter w:w="330" w:type="dxa"/>
        </w:trPr>
        <w:tc>
          <w:tcPr>
            <w:tcW w:w="2980" w:type="dxa"/>
            <w:gridSpan w:val="3"/>
            <w:tcBorders>
              <w:top w:val="nil"/>
              <w:left w:val="nil"/>
              <w:bottom w:val="nil"/>
              <w:right w:val="nil"/>
            </w:tcBorders>
          </w:tcPr>
          <w:p w14:paraId="4E6F5EC1"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2192F03A" w14:textId="77777777" w:rsidR="007A7C12" w:rsidRDefault="003C6D4F">
            <w:pPr>
              <w:adjustRightInd w:val="0"/>
              <w:ind w:right="144"/>
              <w:rPr>
                <w:sz w:val="24"/>
                <w:szCs w:val="24"/>
              </w:rPr>
            </w:pPr>
            <w:r>
              <w:rPr>
                <w:szCs w:val="24"/>
              </w:rPr>
              <w:t>Meter Type (see REF~MT for valid codes).  "COMBO" is not a valid code for this element.</w:t>
            </w:r>
          </w:p>
        </w:tc>
      </w:tr>
      <w:tr w:rsidR="007A7C12" w14:paraId="3CAD421E" w14:textId="77777777">
        <w:tc>
          <w:tcPr>
            <w:tcW w:w="1007" w:type="dxa"/>
            <w:tcBorders>
              <w:top w:val="nil"/>
              <w:left w:val="nil"/>
              <w:bottom w:val="nil"/>
              <w:right w:val="nil"/>
            </w:tcBorders>
          </w:tcPr>
          <w:p w14:paraId="071C8739"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C7C52EC" w14:textId="77777777" w:rsidR="007A7C12" w:rsidRDefault="003C6D4F">
            <w:pPr>
              <w:adjustRightInd w:val="0"/>
              <w:ind w:right="144"/>
              <w:jc w:val="center"/>
              <w:rPr>
                <w:sz w:val="24"/>
                <w:szCs w:val="24"/>
              </w:rPr>
            </w:pPr>
            <w:r>
              <w:rPr>
                <w:b/>
                <w:szCs w:val="24"/>
              </w:rPr>
              <w:t>REF04</w:t>
            </w:r>
          </w:p>
        </w:tc>
        <w:tc>
          <w:tcPr>
            <w:tcW w:w="892" w:type="dxa"/>
            <w:tcBorders>
              <w:top w:val="nil"/>
              <w:left w:val="nil"/>
              <w:bottom w:val="nil"/>
              <w:right w:val="nil"/>
            </w:tcBorders>
          </w:tcPr>
          <w:p w14:paraId="788610EE" w14:textId="77777777" w:rsidR="007A7C12" w:rsidRDefault="003C6D4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4A447B90" w14:textId="77777777" w:rsidR="007A7C12" w:rsidRDefault="003C6D4F">
            <w:pPr>
              <w:adjustRightInd w:val="0"/>
              <w:ind w:right="144"/>
              <w:rPr>
                <w:sz w:val="24"/>
                <w:szCs w:val="24"/>
              </w:rPr>
            </w:pPr>
            <w:r>
              <w:rPr>
                <w:b/>
                <w:szCs w:val="24"/>
              </w:rPr>
              <w:t>Reference Identifier</w:t>
            </w:r>
          </w:p>
        </w:tc>
        <w:tc>
          <w:tcPr>
            <w:tcW w:w="432" w:type="dxa"/>
            <w:tcBorders>
              <w:top w:val="nil"/>
              <w:left w:val="nil"/>
              <w:bottom w:val="nil"/>
              <w:right w:val="nil"/>
            </w:tcBorders>
          </w:tcPr>
          <w:p w14:paraId="40451BF4"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364E34E9"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1509D3E" w14:textId="77777777" w:rsidR="007A7C12" w:rsidRDefault="007A7C12">
            <w:pPr>
              <w:adjustRightInd w:val="0"/>
              <w:ind w:right="144"/>
              <w:rPr>
                <w:sz w:val="24"/>
                <w:szCs w:val="24"/>
              </w:rPr>
            </w:pPr>
          </w:p>
        </w:tc>
      </w:tr>
      <w:tr w:rsidR="007A7C12" w14:paraId="22398E96" w14:textId="77777777">
        <w:trPr>
          <w:gridAfter w:val="1"/>
          <w:wAfter w:w="330" w:type="dxa"/>
        </w:trPr>
        <w:tc>
          <w:tcPr>
            <w:tcW w:w="2980" w:type="dxa"/>
            <w:gridSpan w:val="3"/>
            <w:tcBorders>
              <w:top w:val="nil"/>
              <w:left w:val="nil"/>
              <w:bottom w:val="nil"/>
              <w:right w:val="nil"/>
            </w:tcBorders>
          </w:tcPr>
          <w:p w14:paraId="5DCE56A2"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FDE679B" w14:textId="77777777" w:rsidR="007A7C12" w:rsidRDefault="003C6D4F">
            <w:pPr>
              <w:adjustRightInd w:val="0"/>
              <w:ind w:right="144"/>
              <w:rPr>
                <w:sz w:val="24"/>
                <w:szCs w:val="24"/>
              </w:rPr>
            </w:pPr>
            <w:r>
              <w:rPr>
                <w:szCs w:val="24"/>
              </w:rPr>
              <w:t>To identify one or more reference numbers or identification numbers as specified by the Reference Qualifier</w:t>
            </w:r>
          </w:p>
        </w:tc>
      </w:tr>
      <w:tr w:rsidR="007A7C12" w14:paraId="285CF11D" w14:textId="77777777">
        <w:trPr>
          <w:gridAfter w:val="1"/>
          <w:wAfter w:w="330" w:type="dxa"/>
        </w:trPr>
        <w:tc>
          <w:tcPr>
            <w:tcW w:w="2980" w:type="dxa"/>
            <w:gridSpan w:val="3"/>
            <w:tcBorders>
              <w:top w:val="nil"/>
              <w:left w:val="nil"/>
              <w:bottom w:val="nil"/>
              <w:right w:val="nil"/>
            </w:tcBorders>
          </w:tcPr>
          <w:p w14:paraId="151FCBD7"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7FDBA52F" w14:textId="77777777" w:rsidR="007A7C12" w:rsidRDefault="003C6D4F">
            <w:pPr>
              <w:adjustRightInd w:val="0"/>
              <w:ind w:right="144"/>
              <w:rPr>
                <w:sz w:val="24"/>
                <w:szCs w:val="24"/>
              </w:rPr>
            </w:pPr>
            <w:r>
              <w:rPr>
                <w:szCs w:val="24"/>
              </w:rPr>
              <w:t>Note that this is a composite data element.  Populate C04001 and C04002.</w:t>
            </w:r>
          </w:p>
        </w:tc>
      </w:tr>
      <w:tr w:rsidR="007A7C12" w14:paraId="696738CE" w14:textId="77777777">
        <w:tc>
          <w:tcPr>
            <w:tcW w:w="1007" w:type="dxa"/>
            <w:tcBorders>
              <w:top w:val="nil"/>
              <w:left w:val="nil"/>
              <w:bottom w:val="nil"/>
              <w:right w:val="nil"/>
            </w:tcBorders>
          </w:tcPr>
          <w:p w14:paraId="109AB4E3"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A1A29A8" w14:textId="77777777" w:rsidR="007A7C12" w:rsidRDefault="003C6D4F">
            <w:pPr>
              <w:adjustRightInd w:val="0"/>
              <w:ind w:right="144"/>
              <w:jc w:val="center"/>
              <w:rPr>
                <w:sz w:val="24"/>
                <w:szCs w:val="24"/>
              </w:rPr>
            </w:pPr>
            <w:r>
              <w:rPr>
                <w:b/>
                <w:szCs w:val="24"/>
              </w:rPr>
              <w:t>C04001</w:t>
            </w:r>
          </w:p>
        </w:tc>
        <w:tc>
          <w:tcPr>
            <w:tcW w:w="892" w:type="dxa"/>
            <w:tcBorders>
              <w:top w:val="nil"/>
              <w:left w:val="nil"/>
              <w:bottom w:val="nil"/>
              <w:right w:val="nil"/>
            </w:tcBorders>
          </w:tcPr>
          <w:p w14:paraId="78BCC68E"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D1A1C16"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DB46469"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3C7D0A0E"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3F782F2" w14:textId="77777777" w:rsidR="007A7C12" w:rsidRDefault="003C6D4F">
            <w:pPr>
              <w:adjustRightInd w:val="0"/>
              <w:ind w:right="144"/>
              <w:rPr>
                <w:sz w:val="24"/>
                <w:szCs w:val="24"/>
              </w:rPr>
            </w:pPr>
            <w:r>
              <w:rPr>
                <w:b/>
                <w:szCs w:val="24"/>
              </w:rPr>
              <w:t>ID 2/3</w:t>
            </w:r>
          </w:p>
        </w:tc>
      </w:tr>
      <w:tr w:rsidR="007A7C12" w14:paraId="2FB656A1" w14:textId="77777777">
        <w:trPr>
          <w:gridAfter w:val="1"/>
          <w:wAfter w:w="330" w:type="dxa"/>
        </w:trPr>
        <w:tc>
          <w:tcPr>
            <w:tcW w:w="2980" w:type="dxa"/>
            <w:gridSpan w:val="3"/>
            <w:tcBorders>
              <w:top w:val="nil"/>
              <w:left w:val="nil"/>
              <w:bottom w:val="nil"/>
              <w:right w:val="nil"/>
            </w:tcBorders>
          </w:tcPr>
          <w:p w14:paraId="37FB2E33"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A281B91" w14:textId="77777777" w:rsidR="007A7C12" w:rsidRDefault="003C6D4F">
            <w:pPr>
              <w:adjustRightInd w:val="0"/>
              <w:ind w:right="144"/>
              <w:rPr>
                <w:sz w:val="24"/>
                <w:szCs w:val="24"/>
              </w:rPr>
            </w:pPr>
            <w:r>
              <w:rPr>
                <w:szCs w:val="24"/>
              </w:rPr>
              <w:t>Code qualifying the Reference Identification</w:t>
            </w:r>
          </w:p>
        </w:tc>
      </w:tr>
      <w:tr w:rsidR="007A7C12" w14:paraId="7F074E7B" w14:textId="77777777">
        <w:trPr>
          <w:gridAfter w:val="1"/>
          <w:wAfter w:w="331" w:type="dxa"/>
        </w:trPr>
        <w:tc>
          <w:tcPr>
            <w:tcW w:w="3168" w:type="dxa"/>
            <w:gridSpan w:val="4"/>
            <w:tcBorders>
              <w:top w:val="nil"/>
              <w:left w:val="nil"/>
              <w:bottom w:val="nil"/>
              <w:right w:val="nil"/>
            </w:tcBorders>
          </w:tcPr>
          <w:p w14:paraId="012626E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FADFE52" w14:textId="77777777" w:rsidR="007A7C12" w:rsidRDefault="003C6D4F">
            <w:pPr>
              <w:adjustRightInd w:val="0"/>
              <w:ind w:right="144"/>
              <w:rPr>
                <w:sz w:val="24"/>
                <w:szCs w:val="24"/>
              </w:rPr>
            </w:pPr>
            <w:r>
              <w:rPr>
                <w:szCs w:val="24"/>
              </w:rPr>
              <w:t>TU</w:t>
            </w:r>
          </w:p>
        </w:tc>
        <w:tc>
          <w:tcPr>
            <w:tcW w:w="144" w:type="dxa"/>
            <w:tcBorders>
              <w:top w:val="nil"/>
              <w:left w:val="nil"/>
              <w:bottom w:val="nil"/>
              <w:right w:val="nil"/>
            </w:tcBorders>
          </w:tcPr>
          <w:p w14:paraId="41026A4E"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4B50180" w14:textId="77777777" w:rsidR="007A7C12" w:rsidRDefault="003C6D4F">
            <w:pPr>
              <w:adjustRightInd w:val="0"/>
              <w:ind w:right="144"/>
              <w:rPr>
                <w:sz w:val="24"/>
                <w:szCs w:val="24"/>
              </w:rPr>
            </w:pPr>
            <w:r>
              <w:rPr>
                <w:szCs w:val="24"/>
              </w:rPr>
              <w:t>Trial Location Code</w:t>
            </w:r>
          </w:p>
        </w:tc>
      </w:tr>
      <w:tr w:rsidR="007A7C12" w14:paraId="454A8054" w14:textId="77777777">
        <w:trPr>
          <w:gridAfter w:val="2"/>
          <w:wAfter w:w="473" w:type="dxa"/>
        </w:trPr>
        <w:tc>
          <w:tcPr>
            <w:tcW w:w="4680" w:type="dxa"/>
            <w:gridSpan w:val="6"/>
            <w:tcBorders>
              <w:top w:val="nil"/>
              <w:left w:val="nil"/>
              <w:bottom w:val="nil"/>
              <w:right w:val="nil"/>
            </w:tcBorders>
          </w:tcPr>
          <w:p w14:paraId="565AD3B8"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7579309A" w14:textId="77777777" w:rsidR="007A7C12" w:rsidRDefault="003C6D4F">
            <w:pPr>
              <w:adjustRightInd w:val="0"/>
              <w:ind w:right="144"/>
              <w:rPr>
                <w:sz w:val="24"/>
                <w:szCs w:val="24"/>
              </w:rPr>
            </w:pPr>
            <w:r>
              <w:rPr>
                <w:szCs w:val="24"/>
              </w:rPr>
              <w:t>Time of Use</w:t>
            </w:r>
          </w:p>
        </w:tc>
      </w:tr>
      <w:tr w:rsidR="007A7C12" w14:paraId="158EA0EF" w14:textId="77777777">
        <w:tc>
          <w:tcPr>
            <w:tcW w:w="1007" w:type="dxa"/>
            <w:tcBorders>
              <w:top w:val="nil"/>
              <w:left w:val="nil"/>
              <w:bottom w:val="nil"/>
              <w:right w:val="nil"/>
            </w:tcBorders>
          </w:tcPr>
          <w:p w14:paraId="5629DE12"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F39444A" w14:textId="77777777" w:rsidR="007A7C12" w:rsidRDefault="003C6D4F">
            <w:pPr>
              <w:adjustRightInd w:val="0"/>
              <w:ind w:right="144"/>
              <w:jc w:val="center"/>
              <w:rPr>
                <w:sz w:val="24"/>
                <w:szCs w:val="24"/>
              </w:rPr>
            </w:pPr>
            <w:r>
              <w:rPr>
                <w:b/>
                <w:szCs w:val="24"/>
              </w:rPr>
              <w:t>C04002</w:t>
            </w:r>
          </w:p>
        </w:tc>
        <w:tc>
          <w:tcPr>
            <w:tcW w:w="892" w:type="dxa"/>
            <w:tcBorders>
              <w:top w:val="nil"/>
              <w:left w:val="nil"/>
              <w:bottom w:val="nil"/>
              <w:right w:val="nil"/>
            </w:tcBorders>
          </w:tcPr>
          <w:p w14:paraId="72FD8600"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30A93E8"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7D8DFF5"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66148814"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CB56273" w14:textId="77777777" w:rsidR="007A7C12" w:rsidRDefault="003C6D4F">
            <w:pPr>
              <w:adjustRightInd w:val="0"/>
              <w:ind w:right="144"/>
              <w:rPr>
                <w:sz w:val="24"/>
                <w:szCs w:val="24"/>
              </w:rPr>
            </w:pPr>
            <w:r>
              <w:rPr>
                <w:b/>
                <w:szCs w:val="24"/>
              </w:rPr>
              <w:t>AN 1/30</w:t>
            </w:r>
          </w:p>
        </w:tc>
      </w:tr>
      <w:tr w:rsidR="007A7C12" w14:paraId="5BF6B1F1" w14:textId="77777777">
        <w:trPr>
          <w:gridAfter w:val="1"/>
          <w:wAfter w:w="330" w:type="dxa"/>
        </w:trPr>
        <w:tc>
          <w:tcPr>
            <w:tcW w:w="2980" w:type="dxa"/>
            <w:gridSpan w:val="3"/>
            <w:tcBorders>
              <w:top w:val="nil"/>
              <w:left w:val="nil"/>
              <w:bottom w:val="nil"/>
              <w:right w:val="nil"/>
            </w:tcBorders>
          </w:tcPr>
          <w:p w14:paraId="1BC0AB6C"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97D035C"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69C2966A" w14:textId="77777777">
        <w:trPr>
          <w:gridAfter w:val="1"/>
          <w:wAfter w:w="331" w:type="dxa"/>
        </w:trPr>
        <w:tc>
          <w:tcPr>
            <w:tcW w:w="3168" w:type="dxa"/>
            <w:gridSpan w:val="4"/>
            <w:tcBorders>
              <w:top w:val="nil"/>
              <w:left w:val="nil"/>
              <w:bottom w:val="nil"/>
              <w:right w:val="nil"/>
            </w:tcBorders>
          </w:tcPr>
          <w:p w14:paraId="22155C5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885589E" w14:textId="77777777" w:rsidR="007A7C12" w:rsidRDefault="003C6D4F">
            <w:pPr>
              <w:adjustRightInd w:val="0"/>
              <w:ind w:right="144"/>
              <w:rPr>
                <w:sz w:val="24"/>
                <w:szCs w:val="24"/>
              </w:rPr>
            </w:pPr>
            <w:r>
              <w:rPr>
                <w:szCs w:val="24"/>
              </w:rPr>
              <w:t>41</w:t>
            </w:r>
          </w:p>
        </w:tc>
        <w:tc>
          <w:tcPr>
            <w:tcW w:w="144" w:type="dxa"/>
            <w:tcBorders>
              <w:top w:val="nil"/>
              <w:left w:val="nil"/>
              <w:bottom w:val="nil"/>
              <w:right w:val="nil"/>
            </w:tcBorders>
          </w:tcPr>
          <w:p w14:paraId="1EA57067"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BD5F270" w14:textId="77777777" w:rsidR="007A7C12" w:rsidRDefault="003C6D4F">
            <w:pPr>
              <w:adjustRightInd w:val="0"/>
              <w:ind w:right="144"/>
              <w:rPr>
                <w:sz w:val="24"/>
                <w:szCs w:val="24"/>
              </w:rPr>
            </w:pPr>
            <w:r>
              <w:rPr>
                <w:szCs w:val="24"/>
              </w:rPr>
              <w:t>Off Peak</w:t>
            </w:r>
          </w:p>
        </w:tc>
      </w:tr>
      <w:tr w:rsidR="007A7C12" w14:paraId="4527B1A3" w14:textId="77777777">
        <w:trPr>
          <w:gridAfter w:val="1"/>
          <w:wAfter w:w="331" w:type="dxa"/>
        </w:trPr>
        <w:tc>
          <w:tcPr>
            <w:tcW w:w="3168" w:type="dxa"/>
            <w:gridSpan w:val="4"/>
            <w:tcBorders>
              <w:top w:val="nil"/>
              <w:left w:val="nil"/>
              <w:bottom w:val="nil"/>
              <w:right w:val="nil"/>
            </w:tcBorders>
          </w:tcPr>
          <w:p w14:paraId="691157A4"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95C2770" w14:textId="77777777" w:rsidR="007A7C12" w:rsidRDefault="003C6D4F">
            <w:pPr>
              <w:adjustRightInd w:val="0"/>
              <w:ind w:right="144"/>
              <w:rPr>
                <w:sz w:val="24"/>
                <w:szCs w:val="24"/>
              </w:rPr>
            </w:pPr>
            <w:r>
              <w:rPr>
                <w:szCs w:val="24"/>
              </w:rPr>
              <w:t>42</w:t>
            </w:r>
          </w:p>
        </w:tc>
        <w:tc>
          <w:tcPr>
            <w:tcW w:w="144" w:type="dxa"/>
            <w:tcBorders>
              <w:top w:val="nil"/>
              <w:left w:val="nil"/>
              <w:bottom w:val="nil"/>
              <w:right w:val="nil"/>
            </w:tcBorders>
          </w:tcPr>
          <w:p w14:paraId="3F61CD01"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602669F" w14:textId="77777777" w:rsidR="007A7C12" w:rsidRDefault="003C6D4F">
            <w:pPr>
              <w:adjustRightInd w:val="0"/>
              <w:ind w:right="144"/>
              <w:rPr>
                <w:sz w:val="24"/>
                <w:szCs w:val="24"/>
              </w:rPr>
            </w:pPr>
            <w:r>
              <w:rPr>
                <w:szCs w:val="24"/>
              </w:rPr>
              <w:t>On Peak</w:t>
            </w:r>
          </w:p>
        </w:tc>
      </w:tr>
      <w:tr w:rsidR="007A7C12" w14:paraId="1074F806" w14:textId="77777777">
        <w:trPr>
          <w:gridAfter w:val="1"/>
          <w:wAfter w:w="331" w:type="dxa"/>
        </w:trPr>
        <w:tc>
          <w:tcPr>
            <w:tcW w:w="3168" w:type="dxa"/>
            <w:gridSpan w:val="4"/>
            <w:tcBorders>
              <w:top w:val="nil"/>
              <w:left w:val="nil"/>
              <w:bottom w:val="nil"/>
              <w:right w:val="nil"/>
            </w:tcBorders>
          </w:tcPr>
          <w:p w14:paraId="1ED685D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6D88755" w14:textId="77777777" w:rsidR="007A7C12" w:rsidRDefault="003C6D4F">
            <w:pPr>
              <w:adjustRightInd w:val="0"/>
              <w:ind w:right="144"/>
              <w:rPr>
                <w:sz w:val="24"/>
                <w:szCs w:val="24"/>
              </w:rPr>
            </w:pPr>
            <w:r>
              <w:rPr>
                <w:szCs w:val="24"/>
              </w:rPr>
              <w:t>43</w:t>
            </w:r>
          </w:p>
        </w:tc>
        <w:tc>
          <w:tcPr>
            <w:tcW w:w="144" w:type="dxa"/>
            <w:tcBorders>
              <w:top w:val="nil"/>
              <w:left w:val="nil"/>
              <w:bottom w:val="nil"/>
              <w:right w:val="nil"/>
            </w:tcBorders>
          </w:tcPr>
          <w:p w14:paraId="5BCC8AA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0EF8959" w14:textId="77777777" w:rsidR="007A7C12" w:rsidRDefault="003C6D4F">
            <w:pPr>
              <w:adjustRightInd w:val="0"/>
              <w:ind w:right="144"/>
              <w:rPr>
                <w:sz w:val="24"/>
                <w:szCs w:val="24"/>
              </w:rPr>
            </w:pPr>
            <w:r>
              <w:rPr>
                <w:szCs w:val="24"/>
              </w:rPr>
              <w:t>Intermediate Peak</w:t>
            </w:r>
          </w:p>
        </w:tc>
      </w:tr>
      <w:tr w:rsidR="007A7C12" w14:paraId="7B0B9712" w14:textId="77777777">
        <w:trPr>
          <w:gridAfter w:val="1"/>
          <w:wAfter w:w="331" w:type="dxa"/>
        </w:trPr>
        <w:tc>
          <w:tcPr>
            <w:tcW w:w="3168" w:type="dxa"/>
            <w:gridSpan w:val="4"/>
            <w:tcBorders>
              <w:top w:val="nil"/>
              <w:left w:val="nil"/>
              <w:bottom w:val="nil"/>
              <w:right w:val="nil"/>
            </w:tcBorders>
          </w:tcPr>
          <w:p w14:paraId="725BA5B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0F24044" w14:textId="77777777" w:rsidR="007A7C12" w:rsidRDefault="003C6D4F">
            <w:pPr>
              <w:adjustRightInd w:val="0"/>
              <w:ind w:right="144"/>
              <w:rPr>
                <w:sz w:val="24"/>
                <w:szCs w:val="24"/>
              </w:rPr>
            </w:pPr>
            <w:r>
              <w:rPr>
                <w:szCs w:val="24"/>
              </w:rPr>
              <w:t>51</w:t>
            </w:r>
          </w:p>
        </w:tc>
        <w:tc>
          <w:tcPr>
            <w:tcW w:w="144" w:type="dxa"/>
            <w:tcBorders>
              <w:top w:val="nil"/>
              <w:left w:val="nil"/>
              <w:bottom w:val="nil"/>
              <w:right w:val="nil"/>
            </w:tcBorders>
          </w:tcPr>
          <w:p w14:paraId="28984D3E"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5D80382" w14:textId="77777777" w:rsidR="007A7C12" w:rsidRDefault="003C6D4F">
            <w:pPr>
              <w:adjustRightInd w:val="0"/>
              <w:ind w:right="144"/>
              <w:rPr>
                <w:sz w:val="24"/>
                <w:szCs w:val="24"/>
              </w:rPr>
            </w:pPr>
            <w:r>
              <w:rPr>
                <w:szCs w:val="24"/>
              </w:rPr>
              <w:t>Totalizer</w:t>
            </w:r>
          </w:p>
        </w:tc>
      </w:tr>
      <w:tr w:rsidR="007A7C12" w14:paraId="4E10A89C" w14:textId="77777777">
        <w:trPr>
          <w:gridAfter w:val="1"/>
          <w:wAfter w:w="331" w:type="dxa"/>
        </w:trPr>
        <w:tc>
          <w:tcPr>
            <w:tcW w:w="3168" w:type="dxa"/>
            <w:gridSpan w:val="4"/>
            <w:tcBorders>
              <w:top w:val="nil"/>
              <w:left w:val="nil"/>
              <w:bottom w:val="nil"/>
              <w:right w:val="nil"/>
            </w:tcBorders>
          </w:tcPr>
          <w:p w14:paraId="06AF8FB1"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8284069" w14:textId="77777777" w:rsidR="007A7C12" w:rsidRDefault="003C6D4F">
            <w:pPr>
              <w:adjustRightInd w:val="0"/>
              <w:ind w:right="144"/>
              <w:rPr>
                <w:sz w:val="24"/>
                <w:szCs w:val="24"/>
              </w:rPr>
            </w:pPr>
            <w:r>
              <w:rPr>
                <w:szCs w:val="24"/>
              </w:rPr>
              <w:t>71</w:t>
            </w:r>
          </w:p>
        </w:tc>
        <w:tc>
          <w:tcPr>
            <w:tcW w:w="144" w:type="dxa"/>
            <w:tcBorders>
              <w:top w:val="nil"/>
              <w:left w:val="nil"/>
              <w:bottom w:val="nil"/>
              <w:right w:val="nil"/>
            </w:tcBorders>
          </w:tcPr>
          <w:p w14:paraId="5B3BBE15"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DF7FF7A" w14:textId="77777777" w:rsidR="007A7C12" w:rsidRDefault="003C6D4F">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702158D6" w14:textId="77777777" w:rsidR="007A7C12" w:rsidRDefault="003C6D4F">
      <w:pPr>
        <w:tabs>
          <w:tab w:val="right" w:pos="1800"/>
          <w:tab w:val="left" w:pos="2160"/>
        </w:tabs>
        <w:adjustRightInd w:val="0"/>
        <w:ind w:left="2160" w:hanging="2160"/>
        <w:rPr>
          <w:b/>
          <w:szCs w:val="24"/>
        </w:rPr>
      </w:pPr>
      <w:r>
        <w:rPr>
          <w:szCs w:val="24"/>
        </w:rPr>
        <w:br w:type="page"/>
      </w:r>
      <w:bookmarkStart w:id="679" w:name="book31"/>
      <w:bookmarkEnd w:id="679"/>
      <w:r>
        <w:rPr>
          <w:b/>
          <w:szCs w:val="24"/>
        </w:rPr>
        <w:lastRenderedPageBreak/>
        <w:tab/>
        <w:t>Segment:</w:t>
      </w:r>
      <w:r>
        <w:rPr>
          <w:b/>
          <w:szCs w:val="24"/>
        </w:rPr>
        <w:tab/>
      </w:r>
      <w:r>
        <w:rPr>
          <w:b/>
          <w:sz w:val="40"/>
          <w:szCs w:val="24"/>
        </w:rPr>
        <w:t xml:space="preserve">REF </w:t>
      </w:r>
      <w:r>
        <w:rPr>
          <w:b/>
          <w:szCs w:val="24"/>
        </w:rPr>
        <w:t>Reference Identification (Load Profile)</w:t>
      </w:r>
    </w:p>
    <w:p w14:paraId="4A5A06B9"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7AC0C025"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F983C95"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E5904C3"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8185E24"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39E078D9"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388FAA4"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9044F4D"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65632233"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723E794"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777E592"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7078C6BA" w14:textId="77777777">
        <w:tc>
          <w:tcPr>
            <w:tcW w:w="1944" w:type="dxa"/>
            <w:tcBorders>
              <w:top w:val="nil"/>
              <w:left w:val="nil"/>
              <w:bottom w:val="nil"/>
              <w:right w:val="nil"/>
            </w:tcBorders>
          </w:tcPr>
          <w:p w14:paraId="3DAECC7C"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75E77E98"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4CF08D58" w14:textId="77777777" w:rsidR="007A7C12" w:rsidRDefault="003C6D4F">
            <w:pPr>
              <w:adjustRightInd w:val="0"/>
              <w:ind w:right="144"/>
              <w:rPr>
                <w:szCs w:val="24"/>
              </w:rPr>
            </w:pPr>
            <w:r>
              <w:rPr>
                <w:szCs w:val="24"/>
              </w:rPr>
              <w:t xml:space="preserve">The load profile is made up of the following codes, with mandatory underscores between each: Profile Group and Segment Code, Weather Zone Code, Meter Data Type Code, Weather Sensitivity Code, TOU Schedule Code.  The value shall correspond to an ERCOT-defined Load Profile that is published on the ERCOT website. </w:t>
            </w:r>
          </w:p>
          <w:p w14:paraId="436B5A2F" w14:textId="77777777" w:rsidR="007A7C12" w:rsidRDefault="007A7C12">
            <w:pPr>
              <w:adjustRightInd w:val="0"/>
              <w:ind w:right="144"/>
              <w:rPr>
                <w:szCs w:val="24"/>
              </w:rPr>
            </w:pPr>
          </w:p>
          <w:p w14:paraId="086FA886" w14:textId="77777777" w:rsidR="007A7C12" w:rsidRDefault="003C6D4F">
            <w:pPr>
              <w:adjustRightInd w:val="0"/>
              <w:ind w:right="144"/>
              <w:rPr>
                <w:szCs w:val="24"/>
              </w:rPr>
            </w:pPr>
            <w:r>
              <w:rPr>
                <w:szCs w:val="24"/>
              </w:rPr>
              <w:t>Only one REF~LO will be sent per transaction.</w:t>
            </w:r>
          </w:p>
          <w:p w14:paraId="3EA0E24A" w14:textId="77777777" w:rsidR="007A7C12" w:rsidRDefault="007A7C12">
            <w:pPr>
              <w:adjustRightInd w:val="0"/>
              <w:ind w:right="144"/>
              <w:rPr>
                <w:szCs w:val="24"/>
              </w:rPr>
            </w:pPr>
          </w:p>
          <w:p w14:paraId="3D1600E8" w14:textId="77777777" w:rsidR="007A7C12" w:rsidRDefault="003C6D4F">
            <w:pPr>
              <w:adjustRightInd w:val="0"/>
              <w:ind w:right="144"/>
              <w:rPr>
                <w:szCs w:val="24"/>
              </w:rPr>
            </w:pPr>
            <w:r>
              <w:rPr>
                <w:szCs w:val="24"/>
              </w:rPr>
              <w:t>Create ESI ID Request: Required</w:t>
            </w:r>
          </w:p>
          <w:p w14:paraId="102D9DD3" w14:textId="77777777" w:rsidR="007A7C12" w:rsidRDefault="003C6D4F">
            <w:pPr>
              <w:adjustRightInd w:val="0"/>
              <w:ind w:right="144"/>
              <w:rPr>
                <w:szCs w:val="24"/>
              </w:rPr>
            </w:pPr>
            <w:r>
              <w:rPr>
                <w:szCs w:val="24"/>
              </w:rPr>
              <w:t>Change ESI ID Information Request: Required if changing this item</w:t>
            </w:r>
          </w:p>
          <w:p w14:paraId="410C5D73" w14:textId="77777777" w:rsidR="007A7C12" w:rsidRDefault="003C6D4F">
            <w:pPr>
              <w:adjustRightInd w:val="0"/>
              <w:ind w:right="144"/>
              <w:rPr>
                <w:szCs w:val="24"/>
              </w:rPr>
            </w:pPr>
            <w:r>
              <w:rPr>
                <w:szCs w:val="24"/>
              </w:rPr>
              <w:t>Retire ESI ID Request: Not Used</w:t>
            </w:r>
          </w:p>
          <w:p w14:paraId="1269EEA7" w14:textId="77777777" w:rsidR="007A7C12" w:rsidRDefault="007A7C12">
            <w:pPr>
              <w:adjustRightInd w:val="0"/>
              <w:ind w:right="144"/>
              <w:rPr>
                <w:szCs w:val="24"/>
              </w:rPr>
            </w:pPr>
          </w:p>
          <w:p w14:paraId="04F54966" w14:textId="77777777" w:rsidR="007A7C12" w:rsidRDefault="003C6D4F">
            <w:pPr>
              <w:adjustRightInd w:val="0"/>
              <w:ind w:right="144"/>
              <w:rPr>
                <w:szCs w:val="24"/>
              </w:rPr>
            </w:pPr>
            <w:r>
              <w:rPr>
                <w:szCs w:val="24"/>
              </w:rPr>
              <w:t>NM101 = MA (Meter Addition): Optional</w:t>
            </w:r>
          </w:p>
          <w:p w14:paraId="510D8188" w14:textId="77777777" w:rsidR="007A7C12" w:rsidRDefault="003C6D4F">
            <w:pPr>
              <w:adjustRightInd w:val="0"/>
              <w:ind w:right="144"/>
              <w:rPr>
                <w:szCs w:val="24"/>
              </w:rPr>
            </w:pPr>
            <w:r>
              <w:rPr>
                <w:szCs w:val="24"/>
              </w:rPr>
              <w:t>NM101 = MX (Meter Exchange): Optional</w:t>
            </w:r>
          </w:p>
          <w:p w14:paraId="0E2F1015" w14:textId="77777777" w:rsidR="007A7C12" w:rsidRDefault="003C6D4F">
            <w:pPr>
              <w:adjustRightInd w:val="0"/>
              <w:ind w:right="144"/>
              <w:rPr>
                <w:szCs w:val="24"/>
              </w:rPr>
            </w:pPr>
            <w:r>
              <w:rPr>
                <w:szCs w:val="24"/>
              </w:rPr>
              <w:t>NM101 = MR (Meter Removal): Not Used</w:t>
            </w:r>
          </w:p>
          <w:p w14:paraId="3E88A8A8" w14:textId="77777777" w:rsidR="007A7C12" w:rsidRDefault="003C6D4F">
            <w:pPr>
              <w:adjustRightInd w:val="0"/>
              <w:ind w:right="144"/>
              <w:rPr>
                <w:szCs w:val="24"/>
              </w:rPr>
            </w:pPr>
            <w:r>
              <w:rPr>
                <w:szCs w:val="24"/>
              </w:rPr>
              <w:t>NM101 = MQ (Meter Information): Required if only changing the Load Profile</w:t>
            </w:r>
          </w:p>
          <w:p w14:paraId="1BBB0342" w14:textId="77777777" w:rsidR="007A7C12" w:rsidRDefault="007A7C12">
            <w:pPr>
              <w:adjustRightInd w:val="0"/>
              <w:ind w:right="144"/>
              <w:rPr>
                <w:sz w:val="24"/>
                <w:szCs w:val="24"/>
              </w:rPr>
            </w:pPr>
          </w:p>
        </w:tc>
      </w:tr>
      <w:tr w:rsidR="007A7C12" w14:paraId="29A8CEBD" w14:textId="77777777">
        <w:tc>
          <w:tcPr>
            <w:tcW w:w="1944" w:type="dxa"/>
            <w:tcBorders>
              <w:top w:val="nil"/>
              <w:left w:val="nil"/>
              <w:bottom w:val="nil"/>
              <w:right w:val="nil"/>
            </w:tcBorders>
          </w:tcPr>
          <w:p w14:paraId="646CBFE9" w14:textId="77777777" w:rsidR="007A7C12" w:rsidRDefault="007A7C12">
            <w:pPr>
              <w:adjustRightInd w:val="0"/>
              <w:ind w:right="144"/>
              <w:rPr>
                <w:sz w:val="24"/>
                <w:szCs w:val="24"/>
              </w:rPr>
            </w:pPr>
          </w:p>
        </w:tc>
        <w:tc>
          <w:tcPr>
            <w:tcW w:w="216" w:type="dxa"/>
            <w:tcBorders>
              <w:top w:val="nil"/>
              <w:left w:val="nil"/>
              <w:bottom w:val="nil"/>
              <w:right w:val="nil"/>
            </w:tcBorders>
          </w:tcPr>
          <w:p w14:paraId="3B0B2EAD"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370A854E" w14:textId="77777777" w:rsidR="007A7C12" w:rsidRDefault="003C6D4F">
            <w:pPr>
              <w:adjustRightInd w:val="0"/>
              <w:ind w:right="144"/>
              <w:rPr>
                <w:sz w:val="24"/>
                <w:szCs w:val="24"/>
              </w:rPr>
            </w:pPr>
            <w:r>
              <w:rPr>
                <w:szCs w:val="24"/>
              </w:rPr>
              <w:t>REF~LO~RESLOWR_WEST_NIDR_NWS_NOTOUREF</w:t>
            </w:r>
          </w:p>
        </w:tc>
      </w:tr>
    </w:tbl>
    <w:p w14:paraId="4C0FF47D" w14:textId="77777777" w:rsidR="007A7C12" w:rsidRDefault="007A7C12">
      <w:pPr>
        <w:adjustRightInd w:val="0"/>
        <w:rPr>
          <w:szCs w:val="24"/>
        </w:rPr>
      </w:pPr>
    </w:p>
    <w:p w14:paraId="1B23325C" w14:textId="77777777" w:rsidR="007A7C12" w:rsidRDefault="003C6D4F">
      <w:pPr>
        <w:adjustRightInd w:val="0"/>
        <w:jc w:val="center"/>
        <w:rPr>
          <w:b/>
          <w:szCs w:val="24"/>
        </w:rPr>
      </w:pPr>
      <w:r>
        <w:rPr>
          <w:b/>
          <w:szCs w:val="24"/>
        </w:rPr>
        <w:t>Data Element Summary</w:t>
      </w:r>
    </w:p>
    <w:p w14:paraId="304FA9D2"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B32B22E"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068C439E" w14:textId="77777777">
        <w:tc>
          <w:tcPr>
            <w:tcW w:w="1007" w:type="dxa"/>
            <w:tcBorders>
              <w:top w:val="nil"/>
              <w:left w:val="nil"/>
              <w:bottom w:val="nil"/>
              <w:right w:val="nil"/>
            </w:tcBorders>
          </w:tcPr>
          <w:p w14:paraId="62EA8732"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A516600"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7FC2E9DC"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3929148"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8DC7ACE"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1D601039"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95B16F4" w14:textId="77777777" w:rsidR="007A7C12" w:rsidRDefault="003C6D4F">
            <w:pPr>
              <w:adjustRightInd w:val="0"/>
              <w:ind w:right="144"/>
              <w:rPr>
                <w:sz w:val="24"/>
                <w:szCs w:val="24"/>
              </w:rPr>
            </w:pPr>
            <w:r>
              <w:rPr>
                <w:b/>
                <w:szCs w:val="24"/>
              </w:rPr>
              <w:t>ID 2/3</w:t>
            </w:r>
          </w:p>
        </w:tc>
      </w:tr>
      <w:tr w:rsidR="007A7C12" w14:paraId="33423A3E" w14:textId="77777777">
        <w:trPr>
          <w:gridAfter w:val="1"/>
          <w:wAfter w:w="330" w:type="dxa"/>
        </w:trPr>
        <w:tc>
          <w:tcPr>
            <w:tcW w:w="2980" w:type="dxa"/>
            <w:gridSpan w:val="3"/>
            <w:tcBorders>
              <w:top w:val="nil"/>
              <w:left w:val="nil"/>
              <w:bottom w:val="nil"/>
              <w:right w:val="nil"/>
            </w:tcBorders>
          </w:tcPr>
          <w:p w14:paraId="4E0AC7FC"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EA6E23F" w14:textId="77777777" w:rsidR="007A7C12" w:rsidRDefault="003C6D4F">
            <w:pPr>
              <w:adjustRightInd w:val="0"/>
              <w:ind w:right="144"/>
              <w:rPr>
                <w:sz w:val="24"/>
                <w:szCs w:val="24"/>
              </w:rPr>
            </w:pPr>
            <w:r>
              <w:rPr>
                <w:szCs w:val="24"/>
              </w:rPr>
              <w:t>Code qualifying the Reference Identification</w:t>
            </w:r>
          </w:p>
        </w:tc>
      </w:tr>
      <w:tr w:rsidR="007A7C12" w14:paraId="69B99D3F" w14:textId="77777777">
        <w:trPr>
          <w:gridAfter w:val="1"/>
          <w:wAfter w:w="331" w:type="dxa"/>
        </w:trPr>
        <w:tc>
          <w:tcPr>
            <w:tcW w:w="3168" w:type="dxa"/>
            <w:gridSpan w:val="4"/>
            <w:tcBorders>
              <w:top w:val="nil"/>
              <w:left w:val="nil"/>
              <w:bottom w:val="nil"/>
              <w:right w:val="nil"/>
            </w:tcBorders>
          </w:tcPr>
          <w:p w14:paraId="0EC12E9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4246CE9" w14:textId="77777777" w:rsidR="007A7C12" w:rsidRDefault="003C6D4F">
            <w:pPr>
              <w:adjustRightInd w:val="0"/>
              <w:ind w:right="144"/>
              <w:rPr>
                <w:sz w:val="24"/>
                <w:szCs w:val="24"/>
              </w:rPr>
            </w:pPr>
            <w:r>
              <w:rPr>
                <w:szCs w:val="24"/>
              </w:rPr>
              <w:t>LO</w:t>
            </w:r>
          </w:p>
        </w:tc>
        <w:tc>
          <w:tcPr>
            <w:tcW w:w="144" w:type="dxa"/>
            <w:tcBorders>
              <w:top w:val="nil"/>
              <w:left w:val="nil"/>
              <w:bottom w:val="nil"/>
              <w:right w:val="nil"/>
            </w:tcBorders>
          </w:tcPr>
          <w:p w14:paraId="2472E044"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6125E54" w14:textId="77777777" w:rsidR="007A7C12" w:rsidRDefault="003C6D4F">
            <w:pPr>
              <w:adjustRightInd w:val="0"/>
              <w:ind w:right="144"/>
              <w:rPr>
                <w:sz w:val="24"/>
                <w:szCs w:val="24"/>
              </w:rPr>
            </w:pPr>
            <w:r>
              <w:rPr>
                <w:szCs w:val="24"/>
              </w:rPr>
              <w:t>Load Planning Number</w:t>
            </w:r>
          </w:p>
        </w:tc>
      </w:tr>
      <w:tr w:rsidR="007A7C12" w14:paraId="44B21608" w14:textId="77777777">
        <w:trPr>
          <w:gridAfter w:val="2"/>
          <w:wAfter w:w="473" w:type="dxa"/>
        </w:trPr>
        <w:tc>
          <w:tcPr>
            <w:tcW w:w="4680" w:type="dxa"/>
            <w:gridSpan w:val="6"/>
            <w:tcBorders>
              <w:top w:val="nil"/>
              <w:left w:val="nil"/>
              <w:bottom w:val="nil"/>
              <w:right w:val="nil"/>
            </w:tcBorders>
          </w:tcPr>
          <w:p w14:paraId="10D266D6"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72BFD743" w14:textId="77777777" w:rsidR="007A7C12" w:rsidRDefault="003C6D4F">
            <w:pPr>
              <w:adjustRightInd w:val="0"/>
              <w:ind w:right="144"/>
              <w:rPr>
                <w:sz w:val="24"/>
                <w:szCs w:val="24"/>
              </w:rPr>
            </w:pPr>
            <w:r>
              <w:rPr>
                <w:szCs w:val="24"/>
              </w:rPr>
              <w:t>Load profile</w:t>
            </w:r>
          </w:p>
        </w:tc>
      </w:tr>
      <w:tr w:rsidR="007A7C12" w14:paraId="31C35E81" w14:textId="77777777">
        <w:tc>
          <w:tcPr>
            <w:tcW w:w="1007" w:type="dxa"/>
            <w:tcBorders>
              <w:top w:val="nil"/>
              <w:left w:val="nil"/>
              <w:bottom w:val="nil"/>
              <w:right w:val="nil"/>
            </w:tcBorders>
          </w:tcPr>
          <w:p w14:paraId="7F0411EF"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5A3106A4"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25D8B57E"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5B77C8B"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6B3184D6"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65C1E340"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A380276" w14:textId="77777777" w:rsidR="007A7C12" w:rsidRDefault="003C6D4F">
            <w:pPr>
              <w:adjustRightInd w:val="0"/>
              <w:ind w:right="144"/>
              <w:rPr>
                <w:sz w:val="24"/>
                <w:szCs w:val="24"/>
              </w:rPr>
            </w:pPr>
            <w:r>
              <w:rPr>
                <w:b/>
                <w:szCs w:val="24"/>
              </w:rPr>
              <w:t>AN 1/30</w:t>
            </w:r>
          </w:p>
        </w:tc>
      </w:tr>
      <w:tr w:rsidR="007A7C12" w14:paraId="19E22C5D" w14:textId="77777777">
        <w:trPr>
          <w:gridAfter w:val="1"/>
          <w:wAfter w:w="330" w:type="dxa"/>
        </w:trPr>
        <w:tc>
          <w:tcPr>
            <w:tcW w:w="2980" w:type="dxa"/>
            <w:gridSpan w:val="3"/>
            <w:tcBorders>
              <w:top w:val="nil"/>
              <w:left w:val="nil"/>
              <w:bottom w:val="nil"/>
              <w:right w:val="nil"/>
            </w:tcBorders>
          </w:tcPr>
          <w:p w14:paraId="2F0D5B72"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E7A036D"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71331539" w14:textId="77777777">
        <w:trPr>
          <w:gridAfter w:val="1"/>
          <w:wAfter w:w="330" w:type="dxa"/>
        </w:trPr>
        <w:tc>
          <w:tcPr>
            <w:tcW w:w="2980" w:type="dxa"/>
            <w:gridSpan w:val="3"/>
            <w:tcBorders>
              <w:top w:val="nil"/>
              <w:left w:val="nil"/>
              <w:bottom w:val="nil"/>
              <w:right w:val="nil"/>
            </w:tcBorders>
          </w:tcPr>
          <w:p w14:paraId="14CCB55E"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0C5698DD" w14:textId="77777777" w:rsidR="007A7C12" w:rsidRDefault="003C6D4F">
            <w:pPr>
              <w:adjustRightInd w:val="0"/>
              <w:ind w:right="144"/>
              <w:rPr>
                <w:sz w:val="24"/>
                <w:szCs w:val="24"/>
              </w:rPr>
            </w:pPr>
            <w:r>
              <w:rPr>
                <w:szCs w:val="24"/>
              </w:rPr>
              <w:t>Load Profile</w:t>
            </w:r>
          </w:p>
        </w:tc>
      </w:tr>
    </w:tbl>
    <w:p w14:paraId="4FC21BB9" w14:textId="77777777" w:rsidR="007A7C12" w:rsidRDefault="003C6D4F">
      <w:pPr>
        <w:tabs>
          <w:tab w:val="right" w:pos="1800"/>
          <w:tab w:val="left" w:pos="2160"/>
        </w:tabs>
        <w:adjustRightInd w:val="0"/>
        <w:ind w:left="2160" w:hanging="2160"/>
        <w:rPr>
          <w:b/>
          <w:szCs w:val="24"/>
        </w:rPr>
      </w:pPr>
      <w:r>
        <w:rPr>
          <w:szCs w:val="24"/>
        </w:rPr>
        <w:br w:type="page"/>
      </w:r>
      <w:bookmarkStart w:id="680" w:name="book32"/>
      <w:bookmarkEnd w:id="680"/>
      <w:r>
        <w:rPr>
          <w:b/>
          <w:szCs w:val="24"/>
        </w:rPr>
        <w:lastRenderedPageBreak/>
        <w:tab/>
        <w:t>Segment:</w:t>
      </w:r>
      <w:r>
        <w:rPr>
          <w:b/>
          <w:szCs w:val="24"/>
        </w:rPr>
        <w:tab/>
      </w:r>
      <w:r>
        <w:rPr>
          <w:b/>
          <w:sz w:val="40"/>
          <w:szCs w:val="24"/>
        </w:rPr>
        <w:t xml:space="preserve">REF </w:t>
      </w:r>
      <w:r>
        <w:rPr>
          <w:b/>
          <w:szCs w:val="24"/>
        </w:rPr>
        <w:t>Reference Identification (Meter Type)</w:t>
      </w:r>
    </w:p>
    <w:p w14:paraId="64AE7753"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1424934E"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5A33DD3E"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2BB7F6C"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141B4A"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2467C38C"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BC58749"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3E3C28E"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73AB7C8D"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4D62B8E"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751A3A6"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2CFBCB1" w14:textId="77777777">
        <w:tc>
          <w:tcPr>
            <w:tcW w:w="1944" w:type="dxa"/>
            <w:tcBorders>
              <w:top w:val="nil"/>
              <w:left w:val="nil"/>
              <w:bottom w:val="nil"/>
              <w:right w:val="nil"/>
            </w:tcBorders>
          </w:tcPr>
          <w:p w14:paraId="120018EF"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28C94598"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4C7F979C" w14:textId="77777777" w:rsidR="007A7C12" w:rsidRDefault="003C6D4F">
            <w:pPr>
              <w:adjustRightInd w:val="0"/>
              <w:ind w:right="144"/>
              <w:rPr>
                <w:szCs w:val="24"/>
              </w:rPr>
            </w:pPr>
            <w:r>
              <w:rPr>
                <w:szCs w:val="24"/>
              </w:rPr>
              <w:t>There will only be one REF~MT segment for each NM1 loop.</w:t>
            </w:r>
          </w:p>
          <w:p w14:paraId="55E808C6" w14:textId="77777777" w:rsidR="007A7C12" w:rsidRDefault="007A7C12">
            <w:pPr>
              <w:adjustRightInd w:val="0"/>
              <w:ind w:right="144"/>
              <w:rPr>
                <w:szCs w:val="24"/>
              </w:rPr>
            </w:pPr>
          </w:p>
          <w:p w14:paraId="41A56A3F" w14:textId="77777777" w:rsidR="007A7C12" w:rsidRDefault="003C6D4F">
            <w:pPr>
              <w:adjustRightInd w:val="0"/>
              <w:ind w:right="144"/>
              <w:rPr>
                <w:szCs w:val="24"/>
              </w:rPr>
            </w:pPr>
            <w:r>
              <w:rPr>
                <w:szCs w:val="24"/>
              </w:rPr>
              <w:t>If there are multiple meter types on this meter, only one REF~MT will be sent.  It will contain the code COMBO.  The specific meter types will be identified in REF03 for the attribute segments contained within this loop.  For example, REF~IX~6.0~KHMON~TU^51.</w:t>
            </w:r>
          </w:p>
          <w:p w14:paraId="01E9D652" w14:textId="77777777" w:rsidR="007A7C12" w:rsidRDefault="007A7C12">
            <w:pPr>
              <w:adjustRightInd w:val="0"/>
              <w:ind w:right="144"/>
              <w:rPr>
                <w:sz w:val="24"/>
                <w:szCs w:val="24"/>
              </w:rPr>
            </w:pPr>
          </w:p>
        </w:tc>
      </w:tr>
      <w:tr w:rsidR="007A7C12" w14:paraId="5E06D28C" w14:textId="77777777">
        <w:tc>
          <w:tcPr>
            <w:tcW w:w="1944" w:type="dxa"/>
            <w:tcBorders>
              <w:top w:val="nil"/>
              <w:left w:val="nil"/>
              <w:bottom w:val="nil"/>
              <w:right w:val="nil"/>
            </w:tcBorders>
          </w:tcPr>
          <w:p w14:paraId="76868EEB" w14:textId="77777777" w:rsidR="007A7C12" w:rsidRDefault="007A7C12">
            <w:pPr>
              <w:adjustRightInd w:val="0"/>
              <w:ind w:right="144"/>
              <w:rPr>
                <w:sz w:val="24"/>
                <w:szCs w:val="24"/>
              </w:rPr>
            </w:pPr>
          </w:p>
        </w:tc>
        <w:tc>
          <w:tcPr>
            <w:tcW w:w="216" w:type="dxa"/>
            <w:tcBorders>
              <w:top w:val="nil"/>
              <w:left w:val="nil"/>
              <w:bottom w:val="nil"/>
              <w:right w:val="nil"/>
            </w:tcBorders>
          </w:tcPr>
          <w:p w14:paraId="2325BC30"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79B14225" w14:textId="77777777" w:rsidR="007A7C12" w:rsidRDefault="003C6D4F">
            <w:pPr>
              <w:adjustRightInd w:val="0"/>
              <w:ind w:right="144"/>
              <w:rPr>
                <w:szCs w:val="24"/>
              </w:rPr>
            </w:pPr>
            <w:r>
              <w:rPr>
                <w:szCs w:val="24"/>
              </w:rPr>
              <w:t>Create ESI ID Request: Not Used</w:t>
            </w:r>
          </w:p>
          <w:p w14:paraId="204374F0" w14:textId="77777777" w:rsidR="007A7C12" w:rsidRDefault="003C6D4F">
            <w:pPr>
              <w:adjustRightInd w:val="0"/>
              <w:ind w:right="144"/>
              <w:rPr>
                <w:szCs w:val="24"/>
              </w:rPr>
            </w:pPr>
            <w:r>
              <w:rPr>
                <w:szCs w:val="24"/>
              </w:rPr>
              <w:t>Change ESI ID Information Request: Required if changing this item</w:t>
            </w:r>
          </w:p>
          <w:p w14:paraId="56E9D974" w14:textId="77777777" w:rsidR="007A7C12" w:rsidRDefault="003C6D4F">
            <w:pPr>
              <w:adjustRightInd w:val="0"/>
              <w:ind w:right="144"/>
              <w:rPr>
                <w:szCs w:val="24"/>
              </w:rPr>
            </w:pPr>
            <w:r>
              <w:rPr>
                <w:szCs w:val="24"/>
              </w:rPr>
              <w:t>Retire ESI ID Request: Not Used</w:t>
            </w:r>
          </w:p>
          <w:p w14:paraId="64480ECE" w14:textId="77777777" w:rsidR="007A7C12" w:rsidRDefault="003C6D4F">
            <w:pPr>
              <w:adjustRightInd w:val="0"/>
              <w:ind w:right="144"/>
              <w:rPr>
                <w:szCs w:val="24"/>
              </w:rPr>
            </w:pPr>
            <w:r>
              <w:rPr>
                <w:szCs w:val="24"/>
              </w:rPr>
              <w:t>This segment will not be provided in the NM1 loop for UNMETERED services.</w:t>
            </w:r>
          </w:p>
          <w:p w14:paraId="3B6CE29B" w14:textId="77777777" w:rsidR="007A7C12" w:rsidRDefault="007A7C12">
            <w:pPr>
              <w:adjustRightInd w:val="0"/>
              <w:ind w:right="144"/>
              <w:rPr>
                <w:szCs w:val="24"/>
              </w:rPr>
            </w:pPr>
          </w:p>
          <w:p w14:paraId="5B3E321E" w14:textId="77777777" w:rsidR="007A7C12" w:rsidRDefault="003C6D4F">
            <w:pPr>
              <w:adjustRightInd w:val="0"/>
              <w:ind w:right="144"/>
              <w:rPr>
                <w:szCs w:val="24"/>
              </w:rPr>
            </w:pPr>
            <w:r>
              <w:rPr>
                <w:szCs w:val="24"/>
              </w:rPr>
              <w:t>NM101 = MA (Meter Addition): Required</w:t>
            </w:r>
          </w:p>
          <w:p w14:paraId="7C15929E" w14:textId="77777777" w:rsidR="007A7C12" w:rsidRDefault="003C6D4F">
            <w:pPr>
              <w:adjustRightInd w:val="0"/>
              <w:ind w:right="144"/>
              <w:rPr>
                <w:szCs w:val="24"/>
              </w:rPr>
            </w:pPr>
            <w:r>
              <w:rPr>
                <w:szCs w:val="24"/>
              </w:rPr>
              <w:t>NM101 = MX (Meter Exchange): Required</w:t>
            </w:r>
          </w:p>
          <w:p w14:paraId="62A6C2EA" w14:textId="77777777" w:rsidR="007A7C12" w:rsidRDefault="003C6D4F">
            <w:pPr>
              <w:adjustRightInd w:val="0"/>
              <w:ind w:right="144"/>
              <w:rPr>
                <w:szCs w:val="24"/>
              </w:rPr>
            </w:pPr>
            <w:r>
              <w:rPr>
                <w:szCs w:val="24"/>
              </w:rPr>
              <w:t>NM101 = MR (Meter Removal): Not Used</w:t>
            </w:r>
          </w:p>
          <w:p w14:paraId="32906D3D" w14:textId="77777777" w:rsidR="007A7C12" w:rsidRDefault="003C6D4F">
            <w:pPr>
              <w:adjustRightInd w:val="0"/>
              <w:ind w:right="144"/>
              <w:rPr>
                <w:szCs w:val="24"/>
              </w:rPr>
            </w:pPr>
            <w:r>
              <w:rPr>
                <w:szCs w:val="24"/>
              </w:rPr>
              <w:t>NM101 = MQ (Meter Information): Required when changing the Load Profile (REF~TD~REFLO) and Meter Information is known (NM108 = 32 and NM109 = 123456789 (Meter Number)).</w:t>
            </w:r>
          </w:p>
          <w:p w14:paraId="69BB9C04" w14:textId="77777777" w:rsidR="007A7C12" w:rsidRDefault="003C6D4F">
            <w:pPr>
              <w:adjustRightInd w:val="0"/>
              <w:ind w:right="144"/>
              <w:rPr>
                <w:szCs w:val="24"/>
              </w:rPr>
            </w:pPr>
            <w:r>
              <w:rPr>
                <w:szCs w:val="24"/>
              </w:rPr>
              <w:t>Required when changing the Meter Multiplier (REF~TD~REFMT).</w:t>
            </w:r>
          </w:p>
          <w:p w14:paraId="5D5D4401" w14:textId="77777777" w:rsidR="007A7C12" w:rsidRDefault="007A7C12">
            <w:pPr>
              <w:adjustRightInd w:val="0"/>
              <w:ind w:right="144"/>
              <w:rPr>
                <w:sz w:val="24"/>
                <w:szCs w:val="24"/>
              </w:rPr>
            </w:pPr>
          </w:p>
        </w:tc>
      </w:tr>
      <w:tr w:rsidR="007A7C12" w14:paraId="0F06D242" w14:textId="77777777">
        <w:tc>
          <w:tcPr>
            <w:tcW w:w="1944" w:type="dxa"/>
            <w:tcBorders>
              <w:top w:val="nil"/>
              <w:left w:val="nil"/>
              <w:bottom w:val="nil"/>
              <w:right w:val="nil"/>
            </w:tcBorders>
          </w:tcPr>
          <w:p w14:paraId="46C82C2F" w14:textId="77777777" w:rsidR="007A7C12" w:rsidRDefault="007A7C12">
            <w:pPr>
              <w:adjustRightInd w:val="0"/>
              <w:ind w:right="144"/>
              <w:rPr>
                <w:sz w:val="24"/>
                <w:szCs w:val="24"/>
              </w:rPr>
            </w:pPr>
          </w:p>
        </w:tc>
        <w:tc>
          <w:tcPr>
            <w:tcW w:w="216" w:type="dxa"/>
            <w:tcBorders>
              <w:top w:val="nil"/>
              <w:left w:val="nil"/>
              <w:bottom w:val="nil"/>
              <w:right w:val="nil"/>
            </w:tcBorders>
          </w:tcPr>
          <w:p w14:paraId="0853F36D"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17AE42BD" w14:textId="77777777" w:rsidR="007A7C12" w:rsidRDefault="003C6D4F">
            <w:pPr>
              <w:adjustRightInd w:val="0"/>
              <w:ind w:right="144"/>
              <w:rPr>
                <w:szCs w:val="24"/>
              </w:rPr>
            </w:pPr>
            <w:r>
              <w:rPr>
                <w:szCs w:val="24"/>
              </w:rPr>
              <w:t>REF~MT~KHMON</w:t>
            </w:r>
          </w:p>
          <w:p w14:paraId="13431199" w14:textId="77777777" w:rsidR="007A7C12" w:rsidRDefault="003C6D4F">
            <w:pPr>
              <w:adjustRightInd w:val="0"/>
              <w:ind w:right="144"/>
              <w:rPr>
                <w:sz w:val="24"/>
                <w:szCs w:val="24"/>
              </w:rPr>
            </w:pPr>
            <w:r>
              <w:rPr>
                <w:szCs w:val="24"/>
              </w:rPr>
              <w:t>REF~MT~COMBO</w:t>
            </w:r>
          </w:p>
        </w:tc>
      </w:tr>
    </w:tbl>
    <w:p w14:paraId="13BCDFE2" w14:textId="77777777" w:rsidR="007A7C12" w:rsidRDefault="007A7C12">
      <w:pPr>
        <w:adjustRightInd w:val="0"/>
        <w:rPr>
          <w:szCs w:val="24"/>
        </w:rPr>
      </w:pPr>
    </w:p>
    <w:p w14:paraId="4FE59387" w14:textId="77777777" w:rsidR="007A7C12" w:rsidRDefault="003C6D4F">
      <w:pPr>
        <w:adjustRightInd w:val="0"/>
        <w:jc w:val="center"/>
        <w:rPr>
          <w:b/>
          <w:szCs w:val="24"/>
        </w:rPr>
      </w:pPr>
      <w:r>
        <w:rPr>
          <w:b/>
          <w:szCs w:val="24"/>
        </w:rPr>
        <w:t>Data Element Summary</w:t>
      </w:r>
    </w:p>
    <w:p w14:paraId="35598540"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4659AE9C"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354D1C5C" w14:textId="77777777">
        <w:tc>
          <w:tcPr>
            <w:tcW w:w="1007" w:type="dxa"/>
            <w:tcBorders>
              <w:top w:val="nil"/>
              <w:left w:val="nil"/>
              <w:bottom w:val="nil"/>
              <w:right w:val="nil"/>
            </w:tcBorders>
          </w:tcPr>
          <w:p w14:paraId="798C5FA6"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93E605D"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09038969"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BB2868"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209FE8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475D48A"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76769A7" w14:textId="77777777" w:rsidR="007A7C12" w:rsidRDefault="003C6D4F">
            <w:pPr>
              <w:adjustRightInd w:val="0"/>
              <w:ind w:right="144"/>
              <w:rPr>
                <w:sz w:val="24"/>
                <w:szCs w:val="24"/>
              </w:rPr>
            </w:pPr>
            <w:r>
              <w:rPr>
                <w:b/>
                <w:szCs w:val="24"/>
              </w:rPr>
              <w:t>ID 2/3</w:t>
            </w:r>
          </w:p>
        </w:tc>
      </w:tr>
      <w:tr w:rsidR="007A7C12" w14:paraId="1D0D74FC" w14:textId="77777777">
        <w:trPr>
          <w:gridAfter w:val="1"/>
          <w:wAfter w:w="330" w:type="dxa"/>
        </w:trPr>
        <w:tc>
          <w:tcPr>
            <w:tcW w:w="2980" w:type="dxa"/>
            <w:gridSpan w:val="3"/>
            <w:tcBorders>
              <w:top w:val="nil"/>
              <w:left w:val="nil"/>
              <w:bottom w:val="nil"/>
              <w:right w:val="nil"/>
            </w:tcBorders>
          </w:tcPr>
          <w:p w14:paraId="6A45D674"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4410299" w14:textId="77777777" w:rsidR="007A7C12" w:rsidRDefault="003C6D4F">
            <w:pPr>
              <w:adjustRightInd w:val="0"/>
              <w:ind w:right="144"/>
              <w:rPr>
                <w:sz w:val="24"/>
                <w:szCs w:val="24"/>
              </w:rPr>
            </w:pPr>
            <w:r>
              <w:rPr>
                <w:szCs w:val="24"/>
              </w:rPr>
              <w:t>Code qualifying the Reference Identification</w:t>
            </w:r>
          </w:p>
        </w:tc>
      </w:tr>
      <w:tr w:rsidR="007A7C12" w14:paraId="1F00B386" w14:textId="77777777">
        <w:trPr>
          <w:gridAfter w:val="1"/>
          <w:wAfter w:w="331" w:type="dxa"/>
        </w:trPr>
        <w:tc>
          <w:tcPr>
            <w:tcW w:w="3168" w:type="dxa"/>
            <w:gridSpan w:val="4"/>
            <w:tcBorders>
              <w:top w:val="nil"/>
              <w:left w:val="nil"/>
              <w:bottom w:val="nil"/>
              <w:right w:val="nil"/>
            </w:tcBorders>
          </w:tcPr>
          <w:p w14:paraId="284DB36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7E73CD2" w14:textId="77777777" w:rsidR="007A7C12" w:rsidRDefault="003C6D4F">
            <w:pPr>
              <w:adjustRightInd w:val="0"/>
              <w:ind w:right="144"/>
              <w:rPr>
                <w:sz w:val="24"/>
                <w:szCs w:val="24"/>
              </w:rPr>
            </w:pPr>
            <w:r>
              <w:rPr>
                <w:szCs w:val="24"/>
              </w:rPr>
              <w:t>MT</w:t>
            </w:r>
          </w:p>
        </w:tc>
        <w:tc>
          <w:tcPr>
            <w:tcW w:w="144" w:type="dxa"/>
            <w:tcBorders>
              <w:top w:val="nil"/>
              <w:left w:val="nil"/>
              <w:bottom w:val="nil"/>
              <w:right w:val="nil"/>
            </w:tcBorders>
          </w:tcPr>
          <w:p w14:paraId="0D15210E"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EA1C49D" w14:textId="77777777" w:rsidR="007A7C12" w:rsidRDefault="003C6D4F">
            <w:pPr>
              <w:adjustRightInd w:val="0"/>
              <w:ind w:right="144"/>
              <w:rPr>
                <w:sz w:val="24"/>
                <w:szCs w:val="24"/>
              </w:rPr>
            </w:pPr>
            <w:r>
              <w:rPr>
                <w:szCs w:val="24"/>
              </w:rPr>
              <w:t>Meter Ticket Number</w:t>
            </w:r>
          </w:p>
        </w:tc>
      </w:tr>
      <w:tr w:rsidR="007A7C12" w14:paraId="5F0B470E" w14:textId="77777777">
        <w:trPr>
          <w:gridAfter w:val="2"/>
          <w:wAfter w:w="473" w:type="dxa"/>
        </w:trPr>
        <w:tc>
          <w:tcPr>
            <w:tcW w:w="4680" w:type="dxa"/>
            <w:gridSpan w:val="6"/>
            <w:tcBorders>
              <w:top w:val="nil"/>
              <w:left w:val="nil"/>
              <w:bottom w:val="nil"/>
              <w:right w:val="nil"/>
            </w:tcBorders>
          </w:tcPr>
          <w:p w14:paraId="78F3D226"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CD1FE08" w14:textId="77777777" w:rsidR="007A7C12" w:rsidRDefault="003C6D4F">
            <w:pPr>
              <w:adjustRightInd w:val="0"/>
              <w:ind w:right="144"/>
              <w:rPr>
                <w:sz w:val="24"/>
                <w:szCs w:val="24"/>
              </w:rPr>
            </w:pPr>
            <w:r>
              <w:rPr>
                <w:szCs w:val="24"/>
              </w:rPr>
              <w:t>Meter Type</w:t>
            </w:r>
          </w:p>
        </w:tc>
      </w:tr>
      <w:tr w:rsidR="007A7C12" w14:paraId="4EC5EE15" w14:textId="77777777">
        <w:tc>
          <w:tcPr>
            <w:tcW w:w="1007" w:type="dxa"/>
            <w:tcBorders>
              <w:top w:val="nil"/>
              <w:left w:val="nil"/>
              <w:bottom w:val="nil"/>
              <w:right w:val="nil"/>
            </w:tcBorders>
          </w:tcPr>
          <w:p w14:paraId="4EB1CF3C"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66800E6"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2EF731B3"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C3A7811"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1D0E6C"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57BF34CD"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D598811" w14:textId="77777777" w:rsidR="007A7C12" w:rsidRDefault="003C6D4F">
            <w:pPr>
              <w:adjustRightInd w:val="0"/>
              <w:ind w:right="144"/>
              <w:rPr>
                <w:sz w:val="24"/>
                <w:szCs w:val="24"/>
              </w:rPr>
            </w:pPr>
            <w:r>
              <w:rPr>
                <w:b/>
                <w:szCs w:val="24"/>
              </w:rPr>
              <w:t>AN 1/30</w:t>
            </w:r>
          </w:p>
        </w:tc>
      </w:tr>
      <w:tr w:rsidR="007A7C12" w14:paraId="69DF7876" w14:textId="77777777">
        <w:trPr>
          <w:gridAfter w:val="1"/>
          <w:wAfter w:w="330" w:type="dxa"/>
        </w:trPr>
        <w:tc>
          <w:tcPr>
            <w:tcW w:w="2980" w:type="dxa"/>
            <w:gridSpan w:val="3"/>
            <w:tcBorders>
              <w:top w:val="nil"/>
              <w:left w:val="nil"/>
              <w:bottom w:val="nil"/>
              <w:right w:val="nil"/>
            </w:tcBorders>
          </w:tcPr>
          <w:p w14:paraId="1A4B89C7"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EF14B37"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56B6750C" w14:textId="77777777">
        <w:trPr>
          <w:gridAfter w:val="1"/>
          <w:wAfter w:w="330" w:type="dxa"/>
        </w:trPr>
        <w:tc>
          <w:tcPr>
            <w:tcW w:w="2980" w:type="dxa"/>
            <w:gridSpan w:val="3"/>
            <w:tcBorders>
              <w:top w:val="nil"/>
              <w:left w:val="nil"/>
              <w:bottom w:val="nil"/>
              <w:right w:val="nil"/>
            </w:tcBorders>
          </w:tcPr>
          <w:p w14:paraId="3D1D2DE5"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23767AAB" w14:textId="77777777" w:rsidR="007A7C12" w:rsidRDefault="003C6D4F">
            <w:pPr>
              <w:adjustRightInd w:val="0"/>
              <w:ind w:right="144"/>
              <w:rPr>
                <w:szCs w:val="24"/>
              </w:rPr>
            </w:pPr>
            <w:r>
              <w:rPr>
                <w:szCs w:val="24"/>
              </w:rPr>
              <w:t>When REF01 is MT, the meter type is expressed as a five-character field.  The first two characters are the type of consumption, the last three characters are the metering interval reported for billing purposes.  "COMBO" is used for a meter that records more than one measurement.  Valid values can be a combination of the following values:</w:t>
            </w:r>
          </w:p>
          <w:p w14:paraId="134CA8BF" w14:textId="77777777" w:rsidR="007A7C12" w:rsidRDefault="007A7C12">
            <w:pPr>
              <w:adjustRightInd w:val="0"/>
              <w:ind w:right="144"/>
              <w:rPr>
                <w:szCs w:val="24"/>
              </w:rPr>
            </w:pPr>
          </w:p>
          <w:p w14:paraId="7EF26AD2" w14:textId="77777777" w:rsidR="007A7C12" w:rsidRDefault="003C6D4F">
            <w:pPr>
              <w:adjustRightInd w:val="0"/>
              <w:ind w:right="144"/>
              <w:rPr>
                <w:szCs w:val="24"/>
              </w:rPr>
            </w:pPr>
            <w:r>
              <w:rPr>
                <w:szCs w:val="24"/>
              </w:rPr>
              <w:t>Type of Consumption</w:t>
            </w:r>
          </w:p>
          <w:p w14:paraId="34F8E669" w14:textId="77777777" w:rsidR="007A7C12" w:rsidRDefault="003C6D4F">
            <w:pPr>
              <w:adjustRightInd w:val="0"/>
              <w:ind w:right="144"/>
              <w:rPr>
                <w:szCs w:val="24"/>
              </w:rPr>
            </w:pPr>
            <w:r>
              <w:rPr>
                <w:szCs w:val="24"/>
              </w:rPr>
              <w:t xml:space="preserve">   K1   Kilowatt Demand (kW)</w:t>
            </w:r>
          </w:p>
          <w:p w14:paraId="4BAC282E" w14:textId="77777777" w:rsidR="007A7C12" w:rsidRDefault="003C6D4F">
            <w:pPr>
              <w:adjustRightInd w:val="0"/>
              <w:ind w:right="144"/>
              <w:rPr>
                <w:szCs w:val="24"/>
              </w:rPr>
            </w:pPr>
            <w:r>
              <w:rPr>
                <w:szCs w:val="24"/>
              </w:rPr>
              <w:t xml:space="preserve">   K2   Kilovolt Amperes Reactive Demand (</w:t>
            </w:r>
            <w:proofErr w:type="spellStart"/>
            <w:r>
              <w:rPr>
                <w:szCs w:val="24"/>
              </w:rPr>
              <w:t>kVAR</w:t>
            </w:r>
            <w:proofErr w:type="spellEnd"/>
            <w:r>
              <w:rPr>
                <w:szCs w:val="24"/>
              </w:rPr>
              <w:t>)</w:t>
            </w:r>
          </w:p>
          <w:p w14:paraId="268E44FA" w14:textId="77777777" w:rsidR="007A7C12" w:rsidRDefault="003C6D4F">
            <w:pPr>
              <w:adjustRightInd w:val="0"/>
              <w:ind w:right="144"/>
              <w:rPr>
                <w:szCs w:val="24"/>
              </w:rPr>
            </w:pPr>
            <w:r>
              <w:rPr>
                <w:szCs w:val="24"/>
              </w:rPr>
              <w:t xml:space="preserve">   K3   Kilovolt Amperes Reactive Hour (</w:t>
            </w:r>
            <w:proofErr w:type="spellStart"/>
            <w:r>
              <w:rPr>
                <w:szCs w:val="24"/>
              </w:rPr>
              <w:t>kVARH</w:t>
            </w:r>
            <w:proofErr w:type="spellEnd"/>
            <w:r>
              <w:rPr>
                <w:szCs w:val="24"/>
              </w:rPr>
              <w:t>)</w:t>
            </w:r>
          </w:p>
          <w:p w14:paraId="3AF9039C" w14:textId="77777777" w:rsidR="007A7C12" w:rsidRDefault="003C6D4F">
            <w:pPr>
              <w:adjustRightInd w:val="0"/>
              <w:ind w:right="144"/>
              <w:rPr>
                <w:szCs w:val="24"/>
              </w:rPr>
            </w:pPr>
            <w:r>
              <w:rPr>
                <w:szCs w:val="24"/>
              </w:rPr>
              <w:t xml:space="preserve">   K4   Kilovolt Amperes (kVA)</w:t>
            </w:r>
          </w:p>
          <w:p w14:paraId="7E0C5AE0" w14:textId="77777777" w:rsidR="007A7C12" w:rsidRDefault="003C6D4F">
            <w:pPr>
              <w:adjustRightInd w:val="0"/>
              <w:ind w:right="144"/>
              <w:rPr>
                <w:szCs w:val="24"/>
              </w:rPr>
            </w:pPr>
            <w:r>
              <w:rPr>
                <w:szCs w:val="24"/>
              </w:rPr>
              <w:lastRenderedPageBreak/>
              <w:t xml:space="preserve">   </w:t>
            </w:r>
            <w:proofErr w:type="gramStart"/>
            <w:r>
              <w:rPr>
                <w:szCs w:val="24"/>
              </w:rPr>
              <w:t>KH  Kilowatt</w:t>
            </w:r>
            <w:proofErr w:type="gramEnd"/>
            <w:r>
              <w:rPr>
                <w:szCs w:val="24"/>
              </w:rPr>
              <w:t xml:space="preserve"> Hour (kWh)</w:t>
            </w:r>
          </w:p>
          <w:p w14:paraId="3B073019" w14:textId="77777777" w:rsidR="007A7C12" w:rsidRDefault="007A7C12">
            <w:pPr>
              <w:adjustRightInd w:val="0"/>
              <w:ind w:right="144"/>
              <w:rPr>
                <w:szCs w:val="24"/>
              </w:rPr>
            </w:pPr>
          </w:p>
          <w:p w14:paraId="1DCCF824" w14:textId="77777777" w:rsidR="007A7C12" w:rsidRDefault="003C6D4F">
            <w:pPr>
              <w:adjustRightInd w:val="0"/>
              <w:ind w:right="144"/>
              <w:rPr>
                <w:szCs w:val="24"/>
              </w:rPr>
            </w:pPr>
            <w:r>
              <w:rPr>
                <w:szCs w:val="24"/>
              </w:rPr>
              <w:t>Metering Interval Reported for Billing Purposes</w:t>
            </w:r>
          </w:p>
          <w:p w14:paraId="5B583460" w14:textId="77777777" w:rsidR="007A7C12" w:rsidRDefault="003C6D4F">
            <w:pPr>
              <w:adjustRightInd w:val="0"/>
              <w:ind w:right="144"/>
              <w:rPr>
                <w:szCs w:val="24"/>
              </w:rPr>
            </w:pPr>
            <w:r>
              <w:rPr>
                <w:szCs w:val="24"/>
              </w:rPr>
              <w:t xml:space="preserve">   </w:t>
            </w:r>
            <w:proofErr w:type="spellStart"/>
            <w:r>
              <w:rPr>
                <w:szCs w:val="24"/>
              </w:rPr>
              <w:t>nnn</w:t>
            </w:r>
            <w:proofErr w:type="spellEnd"/>
            <w:r>
              <w:rPr>
                <w:szCs w:val="24"/>
              </w:rPr>
              <w:t xml:space="preserve">   Number of minutes from 001 to 999</w:t>
            </w:r>
          </w:p>
          <w:p w14:paraId="61DE22A9" w14:textId="77777777" w:rsidR="007A7C12" w:rsidRDefault="003C6D4F">
            <w:pPr>
              <w:adjustRightInd w:val="0"/>
              <w:ind w:right="144"/>
              <w:rPr>
                <w:szCs w:val="24"/>
              </w:rPr>
            </w:pPr>
            <w:r>
              <w:rPr>
                <w:szCs w:val="24"/>
              </w:rPr>
              <w:t xml:space="preserve">   </w:t>
            </w:r>
            <w:proofErr w:type="gramStart"/>
            <w:r>
              <w:rPr>
                <w:szCs w:val="24"/>
              </w:rPr>
              <w:t>DAY  Daily</w:t>
            </w:r>
            <w:proofErr w:type="gramEnd"/>
          </w:p>
          <w:p w14:paraId="21E49ACB" w14:textId="77777777" w:rsidR="007A7C12" w:rsidRDefault="003C6D4F">
            <w:pPr>
              <w:adjustRightInd w:val="0"/>
              <w:ind w:right="144"/>
              <w:rPr>
                <w:szCs w:val="24"/>
              </w:rPr>
            </w:pPr>
            <w:r>
              <w:rPr>
                <w:szCs w:val="24"/>
              </w:rPr>
              <w:t xml:space="preserve">   </w:t>
            </w:r>
            <w:proofErr w:type="gramStart"/>
            <w:r>
              <w:rPr>
                <w:szCs w:val="24"/>
              </w:rPr>
              <w:t>MON  Monthly</w:t>
            </w:r>
            <w:proofErr w:type="gramEnd"/>
          </w:p>
          <w:p w14:paraId="5A1318B7" w14:textId="77777777" w:rsidR="007A7C12" w:rsidRDefault="003C6D4F">
            <w:pPr>
              <w:adjustRightInd w:val="0"/>
              <w:ind w:right="144"/>
              <w:rPr>
                <w:szCs w:val="24"/>
              </w:rPr>
            </w:pPr>
            <w:r>
              <w:rPr>
                <w:szCs w:val="24"/>
              </w:rPr>
              <w:t xml:space="preserve">   </w:t>
            </w:r>
          </w:p>
          <w:p w14:paraId="29A7FC73" w14:textId="77777777" w:rsidR="007A7C12" w:rsidRDefault="003C6D4F">
            <w:pPr>
              <w:adjustRightInd w:val="0"/>
              <w:ind w:right="144"/>
              <w:rPr>
                <w:szCs w:val="24"/>
              </w:rPr>
            </w:pPr>
            <w:r>
              <w:rPr>
                <w:szCs w:val="24"/>
              </w:rPr>
              <w:t>For Example:</w:t>
            </w:r>
          </w:p>
          <w:p w14:paraId="2C8C84B2" w14:textId="77777777" w:rsidR="007A7C12" w:rsidRDefault="003C6D4F">
            <w:pPr>
              <w:adjustRightInd w:val="0"/>
              <w:ind w:right="144"/>
              <w:rPr>
                <w:szCs w:val="24"/>
              </w:rPr>
            </w:pPr>
            <w:r>
              <w:rPr>
                <w:szCs w:val="24"/>
              </w:rPr>
              <w:t xml:space="preserve">   KHMON        Kilowatt Hours Per Month</w:t>
            </w:r>
          </w:p>
          <w:p w14:paraId="25CB6DFE" w14:textId="77777777" w:rsidR="007A7C12" w:rsidRDefault="003C6D4F">
            <w:pPr>
              <w:adjustRightInd w:val="0"/>
              <w:ind w:right="144"/>
              <w:rPr>
                <w:szCs w:val="24"/>
              </w:rPr>
            </w:pPr>
            <w:r>
              <w:rPr>
                <w:szCs w:val="24"/>
              </w:rPr>
              <w:t xml:space="preserve">   K1015            Kilowatt Demand per 15 minute interval</w:t>
            </w:r>
          </w:p>
          <w:p w14:paraId="08476E23" w14:textId="77777777" w:rsidR="007A7C12" w:rsidRDefault="007A7C12">
            <w:pPr>
              <w:adjustRightInd w:val="0"/>
              <w:ind w:right="144"/>
              <w:rPr>
                <w:szCs w:val="24"/>
              </w:rPr>
            </w:pPr>
          </w:p>
          <w:p w14:paraId="3758E56B" w14:textId="77777777" w:rsidR="007A7C12" w:rsidRDefault="003C6D4F">
            <w:pPr>
              <w:adjustRightInd w:val="0"/>
              <w:ind w:right="144"/>
              <w:rPr>
                <w:szCs w:val="24"/>
              </w:rPr>
            </w:pPr>
            <w:r>
              <w:rPr>
                <w:szCs w:val="24"/>
              </w:rPr>
              <w:t>Other Valid Codes</w:t>
            </w:r>
          </w:p>
          <w:p w14:paraId="68661641" w14:textId="77777777" w:rsidR="007A7C12" w:rsidRDefault="003C6D4F">
            <w:pPr>
              <w:adjustRightInd w:val="0"/>
              <w:ind w:right="144"/>
              <w:rPr>
                <w:szCs w:val="24"/>
              </w:rPr>
            </w:pPr>
            <w:r>
              <w:rPr>
                <w:szCs w:val="24"/>
              </w:rPr>
              <w:t xml:space="preserve">    COMBO       This code is used to indicate that the meter has multiple</w:t>
            </w:r>
          </w:p>
          <w:p w14:paraId="2F70BA65" w14:textId="77777777" w:rsidR="007A7C12" w:rsidRDefault="003C6D4F">
            <w:pPr>
              <w:adjustRightInd w:val="0"/>
              <w:ind w:right="144"/>
              <w:rPr>
                <w:szCs w:val="24"/>
              </w:rPr>
            </w:pPr>
            <w:r>
              <w:rPr>
                <w:szCs w:val="24"/>
              </w:rPr>
              <w:t xml:space="preserve">                         measurements, e.g., one meter that measures both kWh and</w:t>
            </w:r>
          </w:p>
          <w:p w14:paraId="12AB750F" w14:textId="77777777" w:rsidR="007A7C12" w:rsidRDefault="003C6D4F">
            <w:pPr>
              <w:adjustRightInd w:val="0"/>
              <w:ind w:right="144"/>
              <w:rPr>
                <w:sz w:val="24"/>
                <w:szCs w:val="24"/>
              </w:rPr>
            </w:pPr>
            <w:r>
              <w:rPr>
                <w:szCs w:val="24"/>
              </w:rPr>
              <w:t xml:space="preserve">                         Demand.</w:t>
            </w:r>
          </w:p>
        </w:tc>
      </w:tr>
    </w:tbl>
    <w:p w14:paraId="30B53AD5" w14:textId="77777777" w:rsidR="007A7C12" w:rsidRDefault="003C6D4F">
      <w:pPr>
        <w:tabs>
          <w:tab w:val="right" w:pos="1800"/>
          <w:tab w:val="left" w:pos="2160"/>
        </w:tabs>
        <w:adjustRightInd w:val="0"/>
        <w:ind w:left="2160" w:hanging="2160"/>
        <w:rPr>
          <w:b/>
          <w:szCs w:val="24"/>
        </w:rPr>
      </w:pPr>
      <w:r>
        <w:rPr>
          <w:szCs w:val="24"/>
        </w:rPr>
        <w:lastRenderedPageBreak/>
        <w:br w:type="page"/>
      </w:r>
      <w:bookmarkStart w:id="681" w:name="book33"/>
      <w:bookmarkEnd w:id="681"/>
      <w:r>
        <w:rPr>
          <w:b/>
          <w:szCs w:val="24"/>
        </w:rPr>
        <w:lastRenderedPageBreak/>
        <w:tab/>
        <w:t>Segment:</w:t>
      </w:r>
      <w:r>
        <w:rPr>
          <w:b/>
          <w:szCs w:val="24"/>
        </w:rPr>
        <w:tab/>
      </w:r>
      <w:r>
        <w:rPr>
          <w:b/>
          <w:sz w:val="40"/>
          <w:szCs w:val="24"/>
        </w:rPr>
        <w:t xml:space="preserve">REF </w:t>
      </w:r>
      <w:r>
        <w:rPr>
          <w:b/>
          <w:szCs w:val="24"/>
        </w:rPr>
        <w:t>Reference Identification (TDSP Rate Class)</w:t>
      </w:r>
    </w:p>
    <w:p w14:paraId="339EBF51"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C1E5A45"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379ECB8"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7B3F29"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E32EC73"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2A5C879"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D08BBD9"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31B5145"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A098AF3"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B245FAD"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5D7729B1"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37DFD409" w14:textId="77777777">
        <w:tc>
          <w:tcPr>
            <w:tcW w:w="1944" w:type="dxa"/>
            <w:tcBorders>
              <w:top w:val="nil"/>
              <w:left w:val="nil"/>
              <w:bottom w:val="nil"/>
              <w:right w:val="nil"/>
            </w:tcBorders>
          </w:tcPr>
          <w:p w14:paraId="3F874DD5"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44C1B8C0"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56D96575" w14:textId="77777777" w:rsidR="007A7C12" w:rsidRDefault="003C6D4F">
            <w:pPr>
              <w:adjustRightInd w:val="0"/>
              <w:ind w:right="144"/>
              <w:rPr>
                <w:szCs w:val="24"/>
              </w:rPr>
            </w:pPr>
            <w:r>
              <w:rPr>
                <w:szCs w:val="24"/>
              </w:rPr>
              <w:t>Create ESI ID Request: Not Used</w:t>
            </w:r>
          </w:p>
          <w:p w14:paraId="6D160CD2" w14:textId="77777777" w:rsidR="007A7C12" w:rsidRDefault="003C6D4F">
            <w:pPr>
              <w:adjustRightInd w:val="0"/>
              <w:ind w:right="144"/>
              <w:rPr>
                <w:szCs w:val="24"/>
              </w:rPr>
            </w:pPr>
            <w:r>
              <w:rPr>
                <w:szCs w:val="24"/>
              </w:rPr>
              <w:t>Change ESI ID Information Request: Required if changing this item</w:t>
            </w:r>
          </w:p>
          <w:p w14:paraId="01F6D3E5" w14:textId="77777777" w:rsidR="007A7C12" w:rsidRDefault="003C6D4F">
            <w:pPr>
              <w:adjustRightInd w:val="0"/>
              <w:ind w:right="144"/>
              <w:rPr>
                <w:szCs w:val="24"/>
              </w:rPr>
            </w:pPr>
            <w:r>
              <w:rPr>
                <w:szCs w:val="24"/>
              </w:rPr>
              <w:t>Retire ESI ID Request: Not Used</w:t>
            </w:r>
          </w:p>
          <w:p w14:paraId="752BB88D" w14:textId="77777777" w:rsidR="007A7C12" w:rsidRDefault="007A7C12">
            <w:pPr>
              <w:adjustRightInd w:val="0"/>
              <w:ind w:right="144"/>
              <w:rPr>
                <w:szCs w:val="24"/>
              </w:rPr>
            </w:pPr>
          </w:p>
          <w:p w14:paraId="2953FA8E" w14:textId="77777777" w:rsidR="007A7C12" w:rsidRDefault="003C6D4F">
            <w:pPr>
              <w:adjustRightInd w:val="0"/>
              <w:ind w:right="144"/>
              <w:rPr>
                <w:szCs w:val="24"/>
              </w:rPr>
            </w:pPr>
            <w:r>
              <w:rPr>
                <w:szCs w:val="24"/>
              </w:rPr>
              <w:t>NM101 = MA (Meter Addition): Optional</w:t>
            </w:r>
          </w:p>
          <w:p w14:paraId="15BFD169" w14:textId="77777777" w:rsidR="007A7C12" w:rsidRDefault="003C6D4F">
            <w:pPr>
              <w:adjustRightInd w:val="0"/>
              <w:ind w:right="144"/>
              <w:rPr>
                <w:szCs w:val="24"/>
              </w:rPr>
            </w:pPr>
            <w:r>
              <w:rPr>
                <w:szCs w:val="24"/>
              </w:rPr>
              <w:t>NM101 = MX (Meter Exchange): Optional</w:t>
            </w:r>
          </w:p>
          <w:p w14:paraId="7AD168FB" w14:textId="77777777" w:rsidR="007A7C12" w:rsidRDefault="003C6D4F">
            <w:pPr>
              <w:adjustRightInd w:val="0"/>
              <w:ind w:right="144"/>
              <w:rPr>
                <w:szCs w:val="24"/>
              </w:rPr>
            </w:pPr>
            <w:r>
              <w:rPr>
                <w:szCs w:val="24"/>
              </w:rPr>
              <w:t>NM101 = MR (Meter Removal): Not Used</w:t>
            </w:r>
          </w:p>
          <w:p w14:paraId="4EB55C18" w14:textId="77777777" w:rsidR="007A7C12" w:rsidRDefault="003C6D4F">
            <w:pPr>
              <w:adjustRightInd w:val="0"/>
              <w:ind w:right="144"/>
              <w:rPr>
                <w:szCs w:val="24"/>
              </w:rPr>
            </w:pPr>
            <w:r>
              <w:rPr>
                <w:szCs w:val="24"/>
              </w:rPr>
              <w:t>NM101 = MQ (Meter Information): Required if only changing the Rate Class</w:t>
            </w:r>
          </w:p>
          <w:p w14:paraId="1E9AE8C0" w14:textId="77777777" w:rsidR="007A7C12" w:rsidRDefault="007A7C12">
            <w:pPr>
              <w:adjustRightInd w:val="0"/>
              <w:ind w:right="144"/>
              <w:rPr>
                <w:sz w:val="24"/>
                <w:szCs w:val="24"/>
              </w:rPr>
            </w:pPr>
          </w:p>
        </w:tc>
      </w:tr>
      <w:tr w:rsidR="007A7C12" w14:paraId="78B28EAA" w14:textId="77777777">
        <w:tc>
          <w:tcPr>
            <w:tcW w:w="1944" w:type="dxa"/>
            <w:tcBorders>
              <w:top w:val="nil"/>
              <w:left w:val="nil"/>
              <w:bottom w:val="nil"/>
              <w:right w:val="nil"/>
            </w:tcBorders>
          </w:tcPr>
          <w:p w14:paraId="20D61F49" w14:textId="77777777" w:rsidR="007A7C12" w:rsidRDefault="007A7C12">
            <w:pPr>
              <w:adjustRightInd w:val="0"/>
              <w:ind w:right="144"/>
              <w:rPr>
                <w:sz w:val="24"/>
                <w:szCs w:val="24"/>
              </w:rPr>
            </w:pPr>
          </w:p>
        </w:tc>
        <w:tc>
          <w:tcPr>
            <w:tcW w:w="216" w:type="dxa"/>
            <w:tcBorders>
              <w:top w:val="nil"/>
              <w:left w:val="nil"/>
              <w:bottom w:val="nil"/>
              <w:right w:val="nil"/>
            </w:tcBorders>
          </w:tcPr>
          <w:p w14:paraId="517AE7F8"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7321F4A0" w14:textId="77777777" w:rsidR="007A7C12" w:rsidRDefault="003C6D4F">
            <w:pPr>
              <w:adjustRightInd w:val="0"/>
              <w:ind w:right="144"/>
              <w:rPr>
                <w:sz w:val="24"/>
                <w:szCs w:val="24"/>
              </w:rPr>
            </w:pPr>
            <w:r>
              <w:rPr>
                <w:szCs w:val="24"/>
              </w:rPr>
              <w:t>REF~NH~RS1</w:t>
            </w:r>
          </w:p>
        </w:tc>
      </w:tr>
    </w:tbl>
    <w:p w14:paraId="7518095D" w14:textId="77777777" w:rsidR="007A7C12" w:rsidRDefault="007A7C12">
      <w:pPr>
        <w:adjustRightInd w:val="0"/>
        <w:rPr>
          <w:szCs w:val="24"/>
        </w:rPr>
      </w:pPr>
    </w:p>
    <w:p w14:paraId="362C2D7F" w14:textId="77777777" w:rsidR="007A7C12" w:rsidRDefault="003C6D4F">
      <w:pPr>
        <w:adjustRightInd w:val="0"/>
        <w:jc w:val="center"/>
        <w:rPr>
          <w:b/>
          <w:szCs w:val="24"/>
        </w:rPr>
      </w:pPr>
      <w:r>
        <w:rPr>
          <w:b/>
          <w:szCs w:val="24"/>
        </w:rPr>
        <w:t>Data Element Summary</w:t>
      </w:r>
    </w:p>
    <w:p w14:paraId="57DA2C97"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7ED7352"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36AED5E0" w14:textId="77777777">
        <w:tc>
          <w:tcPr>
            <w:tcW w:w="1007" w:type="dxa"/>
            <w:tcBorders>
              <w:top w:val="nil"/>
              <w:left w:val="nil"/>
              <w:bottom w:val="nil"/>
              <w:right w:val="nil"/>
            </w:tcBorders>
          </w:tcPr>
          <w:p w14:paraId="1B6E0228"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6558B8D"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7AD783F3"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8EDF86A"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C5FCD28"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24E386C"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DD74640" w14:textId="77777777" w:rsidR="007A7C12" w:rsidRDefault="003C6D4F">
            <w:pPr>
              <w:adjustRightInd w:val="0"/>
              <w:ind w:right="144"/>
              <w:rPr>
                <w:sz w:val="24"/>
                <w:szCs w:val="24"/>
              </w:rPr>
            </w:pPr>
            <w:r>
              <w:rPr>
                <w:b/>
                <w:szCs w:val="24"/>
              </w:rPr>
              <w:t>ID 2/3</w:t>
            </w:r>
          </w:p>
        </w:tc>
      </w:tr>
      <w:tr w:rsidR="007A7C12" w14:paraId="642C0642" w14:textId="77777777">
        <w:trPr>
          <w:gridAfter w:val="1"/>
          <w:wAfter w:w="330" w:type="dxa"/>
        </w:trPr>
        <w:tc>
          <w:tcPr>
            <w:tcW w:w="2980" w:type="dxa"/>
            <w:gridSpan w:val="3"/>
            <w:tcBorders>
              <w:top w:val="nil"/>
              <w:left w:val="nil"/>
              <w:bottom w:val="nil"/>
              <w:right w:val="nil"/>
            </w:tcBorders>
          </w:tcPr>
          <w:p w14:paraId="6C4FB6EF"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929D061" w14:textId="77777777" w:rsidR="007A7C12" w:rsidRDefault="003C6D4F">
            <w:pPr>
              <w:adjustRightInd w:val="0"/>
              <w:ind w:right="144"/>
              <w:rPr>
                <w:sz w:val="24"/>
                <w:szCs w:val="24"/>
              </w:rPr>
            </w:pPr>
            <w:r>
              <w:rPr>
                <w:szCs w:val="24"/>
              </w:rPr>
              <w:t>Code qualifying the Reference Identification</w:t>
            </w:r>
          </w:p>
        </w:tc>
      </w:tr>
      <w:tr w:rsidR="007A7C12" w14:paraId="12699692" w14:textId="77777777">
        <w:trPr>
          <w:gridAfter w:val="1"/>
          <w:wAfter w:w="331" w:type="dxa"/>
        </w:trPr>
        <w:tc>
          <w:tcPr>
            <w:tcW w:w="3168" w:type="dxa"/>
            <w:gridSpan w:val="4"/>
            <w:tcBorders>
              <w:top w:val="nil"/>
              <w:left w:val="nil"/>
              <w:bottom w:val="nil"/>
              <w:right w:val="nil"/>
            </w:tcBorders>
          </w:tcPr>
          <w:p w14:paraId="07F8F6D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5220F95" w14:textId="77777777" w:rsidR="007A7C12" w:rsidRDefault="003C6D4F">
            <w:pPr>
              <w:adjustRightInd w:val="0"/>
              <w:ind w:right="144"/>
              <w:rPr>
                <w:sz w:val="24"/>
                <w:szCs w:val="24"/>
              </w:rPr>
            </w:pPr>
            <w:r>
              <w:rPr>
                <w:szCs w:val="24"/>
              </w:rPr>
              <w:t>NH</w:t>
            </w:r>
          </w:p>
        </w:tc>
        <w:tc>
          <w:tcPr>
            <w:tcW w:w="144" w:type="dxa"/>
            <w:tcBorders>
              <w:top w:val="nil"/>
              <w:left w:val="nil"/>
              <w:bottom w:val="nil"/>
              <w:right w:val="nil"/>
            </w:tcBorders>
          </w:tcPr>
          <w:p w14:paraId="36BCCEE6"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45A2C7E" w14:textId="77777777" w:rsidR="007A7C12" w:rsidRDefault="003C6D4F">
            <w:pPr>
              <w:adjustRightInd w:val="0"/>
              <w:ind w:right="144"/>
              <w:rPr>
                <w:sz w:val="24"/>
                <w:szCs w:val="24"/>
              </w:rPr>
            </w:pPr>
            <w:r>
              <w:rPr>
                <w:szCs w:val="24"/>
              </w:rPr>
              <w:t>Rate Card Number</w:t>
            </w:r>
          </w:p>
        </w:tc>
      </w:tr>
      <w:tr w:rsidR="007A7C12" w14:paraId="4DA1503F" w14:textId="77777777">
        <w:trPr>
          <w:gridAfter w:val="2"/>
          <w:wAfter w:w="473" w:type="dxa"/>
        </w:trPr>
        <w:tc>
          <w:tcPr>
            <w:tcW w:w="4680" w:type="dxa"/>
            <w:gridSpan w:val="6"/>
            <w:tcBorders>
              <w:top w:val="nil"/>
              <w:left w:val="nil"/>
              <w:bottom w:val="nil"/>
              <w:right w:val="nil"/>
            </w:tcBorders>
          </w:tcPr>
          <w:p w14:paraId="77C22CBD"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6F3B365C" w14:textId="77777777" w:rsidR="007A7C12" w:rsidRDefault="003C6D4F">
            <w:pPr>
              <w:adjustRightInd w:val="0"/>
              <w:ind w:right="144"/>
              <w:rPr>
                <w:sz w:val="24"/>
                <w:szCs w:val="24"/>
              </w:rPr>
            </w:pPr>
            <w:r>
              <w:rPr>
                <w:szCs w:val="24"/>
              </w:rPr>
              <w:t>TDSP rate class or tariff</w:t>
            </w:r>
          </w:p>
        </w:tc>
      </w:tr>
      <w:tr w:rsidR="007A7C12" w14:paraId="77146391" w14:textId="77777777">
        <w:tc>
          <w:tcPr>
            <w:tcW w:w="1007" w:type="dxa"/>
            <w:tcBorders>
              <w:top w:val="nil"/>
              <w:left w:val="nil"/>
              <w:bottom w:val="nil"/>
              <w:right w:val="nil"/>
            </w:tcBorders>
          </w:tcPr>
          <w:p w14:paraId="40905F39"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DA1DB7B"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456DEC5A"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25111D7A"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CA49090"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04AA379"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A6E5DE0" w14:textId="77777777" w:rsidR="007A7C12" w:rsidRDefault="003C6D4F">
            <w:pPr>
              <w:adjustRightInd w:val="0"/>
              <w:ind w:right="144"/>
              <w:rPr>
                <w:sz w:val="24"/>
                <w:szCs w:val="24"/>
              </w:rPr>
            </w:pPr>
            <w:r>
              <w:rPr>
                <w:b/>
                <w:szCs w:val="24"/>
              </w:rPr>
              <w:t>AN 1/30</w:t>
            </w:r>
          </w:p>
        </w:tc>
      </w:tr>
      <w:tr w:rsidR="007A7C12" w14:paraId="22618296" w14:textId="77777777">
        <w:trPr>
          <w:gridAfter w:val="1"/>
          <w:wAfter w:w="330" w:type="dxa"/>
        </w:trPr>
        <w:tc>
          <w:tcPr>
            <w:tcW w:w="2980" w:type="dxa"/>
            <w:gridSpan w:val="3"/>
            <w:tcBorders>
              <w:top w:val="nil"/>
              <w:left w:val="nil"/>
              <w:bottom w:val="nil"/>
              <w:right w:val="nil"/>
            </w:tcBorders>
          </w:tcPr>
          <w:p w14:paraId="643CA1FE"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51F71E8"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560D4D82" w14:textId="77777777">
        <w:trPr>
          <w:gridAfter w:val="1"/>
          <w:wAfter w:w="330" w:type="dxa"/>
        </w:trPr>
        <w:tc>
          <w:tcPr>
            <w:tcW w:w="2980" w:type="dxa"/>
            <w:gridSpan w:val="3"/>
            <w:tcBorders>
              <w:top w:val="nil"/>
              <w:left w:val="nil"/>
              <w:bottom w:val="nil"/>
              <w:right w:val="nil"/>
            </w:tcBorders>
          </w:tcPr>
          <w:p w14:paraId="11DB7BE7"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2C2D045E" w14:textId="77777777" w:rsidR="007A7C12" w:rsidRDefault="003C6D4F">
            <w:pPr>
              <w:adjustRightInd w:val="0"/>
              <w:ind w:right="144"/>
              <w:rPr>
                <w:sz w:val="24"/>
                <w:szCs w:val="24"/>
              </w:rPr>
            </w:pPr>
            <w:r>
              <w:rPr>
                <w:szCs w:val="24"/>
              </w:rPr>
              <w:t>TDSP Rate Class or Tariff</w:t>
            </w:r>
          </w:p>
        </w:tc>
      </w:tr>
    </w:tbl>
    <w:p w14:paraId="57635961" w14:textId="77777777" w:rsidR="007A7C12" w:rsidRDefault="003C6D4F">
      <w:pPr>
        <w:tabs>
          <w:tab w:val="right" w:pos="1800"/>
          <w:tab w:val="left" w:pos="2160"/>
        </w:tabs>
        <w:adjustRightInd w:val="0"/>
        <w:ind w:left="2160" w:hanging="2160"/>
        <w:rPr>
          <w:b/>
          <w:szCs w:val="24"/>
        </w:rPr>
      </w:pPr>
      <w:r>
        <w:rPr>
          <w:szCs w:val="24"/>
        </w:rPr>
        <w:br w:type="page"/>
      </w:r>
      <w:bookmarkStart w:id="682" w:name="book34"/>
      <w:bookmarkEnd w:id="682"/>
      <w:r>
        <w:rPr>
          <w:b/>
          <w:szCs w:val="24"/>
        </w:rPr>
        <w:lastRenderedPageBreak/>
        <w:tab/>
        <w:t>Segment:</w:t>
      </w:r>
      <w:r>
        <w:rPr>
          <w:b/>
          <w:szCs w:val="24"/>
        </w:rPr>
        <w:tab/>
      </w:r>
      <w:r>
        <w:rPr>
          <w:b/>
          <w:sz w:val="40"/>
          <w:szCs w:val="24"/>
        </w:rPr>
        <w:t xml:space="preserve">REF </w:t>
      </w:r>
      <w:r>
        <w:rPr>
          <w:b/>
          <w:szCs w:val="24"/>
        </w:rPr>
        <w:t>Reference Identification (TDSP Rate Subclass)</w:t>
      </w:r>
    </w:p>
    <w:p w14:paraId="1968C052"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2A6DAB6"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621588D"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84EEA4C"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67F2D9E"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805CF3B"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1EBD331"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F11C097"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71626C4"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7D9F2BD"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1F4205B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29BF9BB2" w14:textId="77777777">
        <w:tc>
          <w:tcPr>
            <w:tcW w:w="1944" w:type="dxa"/>
            <w:tcBorders>
              <w:top w:val="nil"/>
              <w:left w:val="nil"/>
              <w:bottom w:val="nil"/>
              <w:right w:val="nil"/>
            </w:tcBorders>
          </w:tcPr>
          <w:p w14:paraId="42E21B24"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77380FDD"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3CC57EAE" w14:textId="77777777" w:rsidR="007A7C12" w:rsidRDefault="003C6D4F">
            <w:pPr>
              <w:adjustRightInd w:val="0"/>
              <w:ind w:right="144"/>
              <w:rPr>
                <w:szCs w:val="24"/>
              </w:rPr>
            </w:pPr>
            <w:r>
              <w:rPr>
                <w:szCs w:val="24"/>
              </w:rPr>
              <w:t>Create ESI ID Request: Not Used</w:t>
            </w:r>
          </w:p>
          <w:p w14:paraId="7F99BA8A" w14:textId="77777777" w:rsidR="007A7C12" w:rsidRDefault="003C6D4F">
            <w:pPr>
              <w:adjustRightInd w:val="0"/>
              <w:ind w:right="144"/>
              <w:rPr>
                <w:szCs w:val="24"/>
              </w:rPr>
            </w:pPr>
            <w:r>
              <w:rPr>
                <w:szCs w:val="24"/>
              </w:rPr>
              <w:t>Change ESI ID Information Request: Required if changing this item</w:t>
            </w:r>
          </w:p>
          <w:p w14:paraId="47963E76" w14:textId="77777777" w:rsidR="007A7C12" w:rsidRDefault="003C6D4F">
            <w:pPr>
              <w:adjustRightInd w:val="0"/>
              <w:ind w:right="144"/>
              <w:rPr>
                <w:szCs w:val="24"/>
              </w:rPr>
            </w:pPr>
            <w:r>
              <w:rPr>
                <w:szCs w:val="24"/>
              </w:rPr>
              <w:t>Retire ESI ID Request: Not Used</w:t>
            </w:r>
          </w:p>
          <w:p w14:paraId="69E7184B" w14:textId="77777777" w:rsidR="007A7C12" w:rsidRDefault="007A7C12">
            <w:pPr>
              <w:adjustRightInd w:val="0"/>
              <w:ind w:right="144"/>
              <w:rPr>
                <w:szCs w:val="24"/>
              </w:rPr>
            </w:pPr>
          </w:p>
          <w:p w14:paraId="619BF6DF" w14:textId="77777777" w:rsidR="007A7C12" w:rsidRDefault="003C6D4F">
            <w:pPr>
              <w:adjustRightInd w:val="0"/>
              <w:ind w:right="144"/>
              <w:rPr>
                <w:szCs w:val="24"/>
              </w:rPr>
            </w:pPr>
            <w:r>
              <w:rPr>
                <w:szCs w:val="24"/>
              </w:rPr>
              <w:t>NM101 = MA (Meter Addition): Optional</w:t>
            </w:r>
          </w:p>
          <w:p w14:paraId="375AABFE" w14:textId="77777777" w:rsidR="007A7C12" w:rsidRDefault="003C6D4F">
            <w:pPr>
              <w:adjustRightInd w:val="0"/>
              <w:ind w:right="144"/>
              <w:rPr>
                <w:szCs w:val="24"/>
              </w:rPr>
            </w:pPr>
            <w:r>
              <w:rPr>
                <w:szCs w:val="24"/>
              </w:rPr>
              <w:t>NM101 = MX (Meter Exchange): Optional</w:t>
            </w:r>
          </w:p>
          <w:p w14:paraId="2C850717" w14:textId="77777777" w:rsidR="007A7C12" w:rsidRDefault="003C6D4F">
            <w:pPr>
              <w:adjustRightInd w:val="0"/>
              <w:ind w:right="144"/>
              <w:rPr>
                <w:szCs w:val="24"/>
              </w:rPr>
            </w:pPr>
            <w:r>
              <w:rPr>
                <w:szCs w:val="24"/>
              </w:rPr>
              <w:t>NM101 = MR (Meter Removal): Not Used</w:t>
            </w:r>
          </w:p>
          <w:p w14:paraId="066DD2B4" w14:textId="77777777" w:rsidR="007A7C12" w:rsidRDefault="003C6D4F">
            <w:pPr>
              <w:adjustRightInd w:val="0"/>
              <w:ind w:right="144"/>
              <w:rPr>
                <w:szCs w:val="24"/>
              </w:rPr>
            </w:pPr>
            <w:r>
              <w:rPr>
                <w:szCs w:val="24"/>
              </w:rPr>
              <w:t>NM101 = MQ (Meter Information): Required if only changing the Rate Subclass</w:t>
            </w:r>
          </w:p>
          <w:p w14:paraId="3E38F299" w14:textId="77777777" w:rsidR="007A7C12" w:rsidRDefault="007A7C12">
            <w:pPr>
              <w:adjustRightInd w:val="0"/>
              <w:ind w:right="144"/>
              <w:rPr>
                <w:sz w:val="24"/>
                <w:szCs w:val="24"/>
              </w:rPr>
            </w:pPr>
          </w:p>
        </w:tc>
      </w:tr>
      <w:tr w:rsidR="007A7C12" w14:paraId="5782A2DC" w14:textId="77777777">
        <w:tc>
          <w:tcPr>
            <w:tcW w:w="1944" w:type="dxa"/>
            <w:tcBorders>
              <w:top w:val="nil"/>
              <w:left w:val="nil"/>
              <w:bottom w:val="nil"/>
              <w:right w:val="nil"/>
            </w:tcBorders>
          </w:tcPr>
          <w:p w14:paraId="36C4B369" w14:textId="77777777" w:rsidR="007A7C12" w:rsidRDefault="007A7C12">
            <w:pPr>
              <w:adjustRightInd w:val="0"/>
              <w:ind w:right="144"/>
              <w:rPr>
                <w:sz w:val="24"/>
                <w:szCs w:val="24"/>
              </w:rPr>
            </w:pPr>
          </w:p>
        </w:tc>
        <w:tc>
          <w:tcPr>
            <w:tcW w:w="216" w:type="dxa"/>
            <w:tcBorders>
              <w:top w:val="nil"/>
              <w:left w:val="nil"/>
              <w:bottom w:val="nil"/>
              <w:right w:val="nil"/>
            </w:tcBorders>
          </w:tcPr>
          <w:p w14:paraId="3323A261"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791937E7" w14:textId="77777777" w:rsidR="007A7C12" w:rsidRDefault="003C6D4F">
            <w:pPr>
              <w:adjustRightInd w:val="0"/>
              <w:ind w:right="144"/>
              <w:rPr>
                <w:sz w:val="24"/>
                <w:szCs w:val="24"/>
              </w:rPr>
            </w:pPr>
            <w:r>
              <w:rPr>
                <w:szCs w:val="24"/>
              </w:rPr>
              <w:t>REF~PR~123</w:t>
            </w:r>
          </w:p>
        </w:tc>
      </w:tr>
    </w:tbl>
    <w:p w14:paraId="49AEBB32" w14:textId="77777777" w:rsidR="007A7C12" w:rsidRDefault="007A7C12">
      <w:pPr>
        <w:adjustRightInd w:val="0"/>
        <w:rPr>
          <w:szCs w:val="24"/>
        </w:rPr>
      </w:pPr>
    </w:p>
    <w:p w14:paraId="4F504EDF" w14:textId="77777777" w:rsidR="007A7C12" w:rsidRDefault="003C6D4F">
      <w:pPr>
        <w:adjustRightInd w:val="0"/>
        <w:jc w:val="center"/>
        <w:rPr>
          <w:b/>
          <w:szCs w:val="24"/>
        </w:rPr>
      </w:pPr>
      <w:r>
        <w:rPr>
          <w:b/>
          <w:szCs w:val="24"/>
        </w:rPr>
        <w:t>Data Element Summary</w:t>
      </w:r>
    </w:p>
    <w:p w14:paraId="56EE9574"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9E8782E"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12367F4D" w14:textId="77777777">
        <w:tc>
          <w:tcPr>
            <w:tcW w:w="1007" w:type="dxa"/>
            <w:tcBorders>
              <w:top w:val="nil"/>
              <w:left w:val="nil"/>
              <w:bottom w:val="nil"/>
              <w:right w:val="nil"/>
            </w:tcBorders>
          </w:tcPr>
          <w:p w14:paraId="06574BEA"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E080342"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7471DE1B"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4F629790"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45D3C91"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7E94491"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AF849DD" w14:textId="77777777" w:rsidR="007A7C12" w:rsidRDefault="003C6D4F">
            <w:pPr>
              <w:adjustRightInd w:val="0"/>
              <w:ind w:right="144"/>
              <w:rPr>
                <w:sz w:val="24"/>
                <w:szCs w:val="24"/>
              </w:rPr>
            </w:pPr>
            <w:r>
              <w:rPr>
                <w:b/>
                <w:szCs w:val="24"/>
              </w:rPr>
              <w:t>ID 2/3</w:t>
            </w:r>
          </w:p>
        </w:tc>
      </w:tr>
      <w:tr w:rsidR="007A7C12" w14:paraId="4403C31B" w14:textId="77777777">
        <w:trPr>
          <w:gridAfter w:val="1"/>
          <w:wAfter w:w="330" w:type="dxa"/>
        </w:trPr>
        <w:tc>
          <w:tcPr>
            <w:tcW w:w="2980" w:type="dxa"/>
            <w:gridSpan w:val="3"/>
            <w:tcBorders>
              <w:top w:val="nil"/>
              <w:left w:val="nil"/>
              <w:bottom w:val="nil"/>
              <w:right w:val="nil"/>
            </w:tcBorders>
          </w:tcPr>
          <w:p w14:paraId="4FBE628C"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5D769D4" w14:textId="77777777" w:rsidR="007A7C12" w:rsidRDefault="003C6D4F">
            <w:pPr>
              <w:adjustRightInd w:val="0"/>
              <w:ind w:right="144"/>
              <w:rPr>
                <w:sz w:val="24"/>
                <w:szCs w:val="24"/>
              </w:rPr>
            </w:pPr>
            <w:r>
              <w:rPr>
                <w:szCs w:val="24"/>
              </w:rPr>
              <w:t>Code qualifying the Reference Identification</w:t>
            </w:r>
          </w:p>
        </w:tc>
      </w:tr>
      <w:tr w:rsidR="007A7C12" w14:paraId="7E887DAF" w14:textId="77777777">
        <w:trPr>
          <w:gridAfter w:val="1"/>
          <w:wAfter w:w="331" w:type="dxa"/>
        </w:trPr>
        <w:tc>
          <w:tcPr>
            <w:tcW w:w="3168" w:type="dxa"/>
            <w:gridSpan w:val="4"/>
            <w:tcBorders>
              <w:top w:val="nil"/>
              <w:left w:val="nil"/>
              <w:bottom w:val="nil"/>
              <w:right w:val="nil"/>
            </w:tcBorders>
          </w:tcPr>
          <w:p w14:paraId="5F60BB86"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D06DFEB" w14:textId="77777777" w:rsidR="007A7C12" w:rsidRDefault="003C6D4F">
            <w:pPr>
              <w:adjustRightInd w:val="0"/>
              <w:ind w:right="144"/>
              <w:rPr>
                <w:sz w:val="24"/>
                <w:szCs w:val="24"/>
              </w:rPr>
            </w:pPr>
            <w:r>
              <w:rPr>
                <w:szCs w:val="24"/>
              </w:rPr>
              <w:t>PR</w:t>
            </w:r>
          </w:p>
        </w:tc>
        <w:tc>
          <w:tcPr>
            <w:tcW w:w="144" w:type="dxa"/>
            <w:tcBorders>
              <w:top w:val="nil"/>
              <w:left w:val="nil"/>
              <w:bottom w:val="nil"/>
              <w:right w:val="nil"/>
            </w:tcBorders>
          </w:tcPr>
          <w:p w14:paraId="2BC904D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9CBE7CD" w14:textId="77777777" w:rsidR="007A7C12" w:rsidRDefault="003C6D4F">
            <w:pPr>
              <w:adjustRightInd w:val="0"/>
              <w:ind w:right="144"/>
              <w:rPr>
                <w:sz w:val="24"/>
                <w:szCs w:val="24"/>
              </w:rPr>
            </w:pPr>
            <w:r>
              <w:rPr>
                <w:szCs w:val="24"/>
              </w:rPr>
              <w:t>Price Quote Number</w:t>
            </w:r>
          </w:p>
        </w:tc>
      </w:tr>
      <w:tr w:rsidR="007A7C12" w14:paraId="0A2E9F0D" w14:textId="77777777">
        <w:trPr>
          <w:gridAfter w:val="2"/>
          <w:wAfter w:w="473" w:type="dxa"/>
        </w:trPr>
        <w:tc>
          <w:tcPr>
            <w:tcW w:w="4680" w:type="dxa"/>
            <w:gridSpan w:val="6"/>
            <w:tcBorders>
              <w:top w:val="nil"/>
              <w:left w:val="nil"/>
              <w:bottom w:val="nil"/>
              <w:right w:val="nil"/>
            </w:tcBorders>
          </w:tcPr>
          <w:p w14:paraId="554A9716"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29931237" w14:textId="77777777" w:rsidR="007A7C12" w:rsidRDefault="003C6D4F">
            <w:pPr>
              <w:adjustRightInd w:val="0"/>
              <w:ind w:right="144"/>
              <w:rPr>
                <w:sz w:val="24"/>
                <w:szCs w:val="24"/>
              </w:rPr>
            </w:pPr>
            <w:r>
              <w:rPr>
                <w:szCs w:val="24"/>
              </w:rPr>
              <w:t>TDSP Rate Subclass - Used to provide further classification of a rate.</w:t>
            </w:r>
          </w:p>
        </w:tc>
      </w:tr>
      <w:tr w:rsidR="007A7C12" w14:paraId="587C82F9" w14:textId="77777777">
        <w:tc>
          <w:tcPr>
            <w:tcW w:w="1007" w:type="dxa"/>
            <w:tcBorders>
              <w:top w:val="nil"/>
              <w:left w:val="nil"/>
              <w:bottom w:val="nil"/>
              <w:right w:val="nil"/>
            </w:tcBorders>
          </w:tcPr>
          <w:p w14:paraId="39986BBF"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276A56CE"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3590DD33"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182C87E"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615250E1"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2DF5B00A"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56F437A" w14:textId="77777777" w:rsidR="007A7C12" w:rsidRDefault="003C6D4F">
            <w:pPr>
              <w:adjustRightInd w:val="0"/>
              <w:ind w:right="144"/>
              <w:rPr>
                <w:sz w:val="24"/>
                <w:szCs w:val="24"/>
              </w:rPr>
            </w:pPr>
            <w:r>
              <w:rPr>
                <w:b/>
                <w:szCs w:val="24"/>
              </w:rPr>
              <w:t>AN 1/30</w:t>
            </w:r>
          </w:p>
        </w:tc>
      </w:tr>
      <w:tr w:rsidR="007A7C12" w14:paraId="481BABF7" w14:textId="77777777">
        <w:trPr>
          <w:gridAfter w:val="1"/>
          <w:wAfter w:w="330" w:type="dxa"/>
        </w:trPr>
        <w:tc>
          <w:tcPr>
            <w:tcW w:w="2980" w:type="dxa"/>
            <w:gridSpan w:val="3"/>
            <w:tcBorders>
              <w:top w:val="nil"/>
              <w:left w:val="nil"/>
              <w:bottom w:val="nil"/>
              <w:right w:val="nil"/>
            </w:tcBorders>
          </w:tcPr>
          <w:p w14:paraId="3BB97AA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5A222BE"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0C57817D" w14:textId="77777777">
        <w:trPr>
          <w:gridAfter w:val="1"/>
          <w:wAfter w:w="330" w:type="dxa"/>
        </w:trPr>
        <w:tc>
          <w:tcPr>
            <w:tcW w:w="2980" w:type="dxa"/>
            <w:gridSpan w:val="3"/>
            <w:tcBorders>
              <w:top w:val="nil"/>
              <w:left w:val="nil"/>
              <w:bottom w:val="nil"/>
              <w:right w:val="nil"/>
            </w:tcBorders>
          </w:tcPr>
          <w:p w14:paraId="68A0ED82"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00C478B6" w14:textId="77777777" w:rsidR="007A7C12" w:rsidRDefault="003C6D4F">
            <w:pPr>
              <w:adjustRightInd w:val="0"/>
              <w:ind w:right="144"/>
              <w:rPr>
                <w:sz w:val="24"/>
                <w:szCs w:val="24"/>
              </w:rPr>
            </w:pPr>
            <w:r>
              <w:rPr>
                <w:szCs w:val="24"/>
              </w:rPr>
              <w:t>TDSP Rate Subclass</w:t>
            </w:r>
          </w:p>
        </w:tc>
      </w:tr>
    </w:tbl>
    <w:p w14:paraId="140F41B3" w14:textId="77777777" w:rsidR="007A7C12" w:rsidRDefault="003C6D4F">
      <w:pPr>
        <w:tabs>
          <w:tab w:val="right" w:pos="1800"/>
          <w:tab w:val="left" w:pos="2160"/>
        </w:tabs>
        <w:adjustRightInd w:val="0"/>
        <w:ind w:left="2160" w:hanging="2160"/>
        <w:rPr>
          <w:b/>
          <w:szCs w:val="24"/>
        </w:rPr>
      </w:pPr>
      <w:r>
        <w:rPr>
          <w:szCs w:val="24"/>
        </w:rPr>
        <w:br w:type="page"/>
      </w:r>
      <w:bookmarkStart w:id="683" w:name="book35"/>
      <w:bookmarkEnd w:id="683"/>
      <w:r>
        <w:rPr>
          <w:b/>
          <w:szCs w:val="24"/>
        </w:rPr>
        <w:lastRenderedPageBreak/>
        <w:tab/>
        <w:t>Segment:</w:t>
      </w:r>
      <w:r>
        <w:rPr>
          <w:b/>
          <w:szCs w:val="24"/>
        </w:rPr>
        <w:tab/>
      </w:r>
      <w:r>
        <w:rPr>
          <w:b/>
          <w:sz w:val="40"/>
          <w:szCs w:val="24"/>
        </w:rPr>
        <w:t xml:space="preserve">REF </w:t>
      </w:r>
      <w:r>
        <w:rPr>
          <w:b/>
          <w:szCs w:val="24"/>
        </w:rPr>
        <w:t>Reference Identification (Start Meter Read)</w:t>
      </w:r>
    </w:p>
    <w:p w14:paraId="2858323A"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5A8BB41F"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C89F1AD"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30944EE"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5A61216"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2F10B59A"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F13A61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FD7B5B2"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1623260"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F335602"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F7748FF"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056B35B" w14:textId="77777777">
        <w:tc>
          <w:tcPr>
            <w:tcW w:w="1944" w:type="dxa"/>
            <w:tcBorders>
              <w:top w:val="nil"/>
              <w:left w:val="nil"/>
              <w:bottom w:val="nil"/>
              <w:right w:val="nil"/>
            </w:tcBorders>
          </w:tcPr>
          <w:p w14:paraId="6E380FF0"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77C857F4"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5BE32FE3" w14:textId="77777777" w:rsidR="007A7C12" w:rsidRDefault="003C6D4F">
            <w:pPr>
              <w:adjustRightInd w:val="0"/>
              <w:ind w:right="144"/>
              <w:rPr>
                <w:szCs w:val="24"/>
              </w:rPr>
            </w:pPr>
            <w:r>
              <w:rPr>
                <w:szCs w:val="24"/>
              </w:rPr>
              <w:t>There will be one REF~Q2 segment for each applicable Meter Type, creating the potential for more than one REF~Q2 segment per NM1 Loop.</w:t>
            </w:r>
          </w:p>
          <w:p w14:paraId="35B1083C" w14:textId="77777777" w:rsidR="007A7C12" w:rsidRDefault="007A7C12">
            <w:pPr>
              <w:adjustRightInd w:val="0"/>
              <w:ind w:right="144"/>
              <w:rPr>
                <w:szCs w:val="24"/>
              </w:rPr>
            </w:pPr>
          </w:p>
          <w:p w14:paraId="6395A76F" w14:textId="77777777" w:rsidR="007A7C12" w:rsidRDefault="003C6D4F">
            <w:pPr>
              <w:adjustRightInd w:val="0"/>
              <w:ind w:right="144"/>
              <w:rPr>
                <w:szCs w:val="24"/>
              </w:rPr>
            </w:pPr>
            <w:r>
              <w:rPr>
                <w:szCs w:val="24"/>
              </w:rPr>
              <w:t>For instance, if the meter has multiple types, and therefore the REF~MT segment is REF~MT~COMBO, there may be multiple REF~Q2 segments, one to indicate the start read for each meter type that has dials.  For example,</w:t>
            </w:r>
          </w:p>
          <w:p w14:paraId="7F452BA8" w14:textId="77777777" w:rsidR="007A7C12" w:rsidRDefault="007A7C12">
            <w:pPr>
              <w:adjustRightInd w:val="0"/>
              <w:ind w:right="144"/>
              <w:rPr>
                <w:szCs w:val="24"/>
              </w:rPr>
            </w:pPr>
          </w:p>
          <w:p w14:paraId="1BA8C02C" w14:textId="77777777" w:rsidR="007A7C12" w:rsidRDefault="003C6D4F">
            <w:pPr>
              <w:adjustRightInd w:val="0"/>
              <w:ind w:right="144"/>
              <w:rPr>
                <w:szCs w:val="24"/>
              </w:rPr>
            </w:pPr>
            <w:r>
              <w:rPr>
                <w:szCs w:val="24"/>
              </w:rPr>
              <w:t xml:space="preserve">   NM1~MQ~3~~~~~~32~1234568MG</w:t>
            </w:r>
          </w:p>
          <w:p w14:paraId="33E12071" w14:textId="77777777" w:rsidR="007A7C12" w:rsidRDefault="003C6D4F">
            <w:pPr>
              <w:adjustRightInd w:val="0"/>
              <w:ind w:right="144"/>
              <w:rPr>
                <w:szCs w:val="24"/>
              </w:rPr>
            </w:pPr>
            <w:r>
              <w:rPr>
                <w:szCs w:val="24"/>
              </w:rPr>
              <w:t xml:space="preserve">   REF~MT~COMBO</w:t>
            </w:r>
          </w:p>
          <w:p w14:paraId="5EA65B54" w14:textId="77777777" w:rsidR="007A7C12" w:rsidRDefault="003C6D4F">
            <w:pPr>
              <w:adjustRightInd w:val="0"/>
              <w:ind w:right="144"/>
              <w:rPr>
                <w:szCs w:val="24"/>
              </w:rPr>
            </w:pPr>
            <w:r>
              <w:rPr>
                <w:szCs w:val="24"/>
              </w:rPr>
              <w:t xml:space="preserve">   REF~Q2~12345~KHMON~TU^51</w:t>
            </w:r>
          </w:p>
          <w:p w14:paraId="2F0A7BE9" w14:textId="77777777" w:rsidR="007A7C12" w:rsidRDefault="003C6D4F">
            <w:pPr>
              <w:adjustRightInd w:val="0"/>
              <w:ind w:right="144"/>
              <w:rPr>
                <w:szCs w:val="24"/>
              </w:rPr>
            </w:pPr>
            <w:r>
              <w:rPr>
                <w:szCs w:val="24"/>
              </w:rPr>
              <w:t xml:space="preserve">   REF~Q2~12555~KHMON~TU^41</w:t>
            </w:r>
          </w:p>
          <w:p w14:paraId="40405DAE" w14:textId="77777777" w:rsidR="007A7C12" w:rsidRDefault="007A7C12">
            <w:pPr>
              <w:adjustRightInd w:val="0"/>
              <w:ind w:right="144"/>
              <w:rPr>
                <w:sz w:val="24"/>
                <w:szCs w:val="24"/>
              </w:rPr>
            </w:pPr>
          </w:p>
        </w:tc>
      </w:tr>
      <w:tr w:rsidR="007A7C12" w14:paraId="064515F3" w14:textId="77777777">
        <w:tc>
          <w:tcPr>
            <w:tcW w:w="1944" w:type="dxa"/>
            <w:tcBorders>
              <w:top w:val="nil"/>
              <w:left w:val="nil"/>
              <w:bottom w:val="nil"/>
              <w:right w:val="nil"/>
            </w:tcBorders>
          </w:tcPr>
          <w:p w14:paraId="192B670E" w14:textId="77777777" w:rsidR="007A7C12" w:rsidRDefault="007A7C12">
            <w:pPr>
              <w:adjustRightInd w:val="0"/>
              <w:ind w:right="144"/>
              <w:rPr>
                <w:sz w:val="24"/>
                <w:szCs w:val="24"/>
              </w:rPr>
            </w:pPr>
          </w:p>
        </w:tc>
        <w:tc>
          <w:tcPr>
            <w:tcW w:w="216" w:type="dxa"/>
            <w:tcBorders>
              <w:top w:val="nil"/>
              <w:left w:val="nil"/>
              <w:bottom w:val="nil"/>
              <w:right w:val="nil"/>
            </w:tcBorders>
          </w:tcPr>
          <w:p w14:paraId="311D3205"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4814B8EC" w14:textId="77777777" w:rsidR="007A7C12" w:rsidRDefault="003C6D4F">
            <w:pPr>
              <w:adjustRightInd w:val="0"/>
              <w:ind w:right="144"/>
              <w:rPr>
                <w:szCs w:val="24"/>
              </w:rPr>
            </w:pPr>
            <w:r>
              <w:rPr>
                <w:szCs w:val="24"/>
              </w:rPr>
              <w:t>Create ESI ID Request: Not Used</w:t>
            </w:r>
          </w:p>
          <w:p w14:paraId="5E07103F" w14:textId="77777777" w:rsidR="007A7C12" w:rsidRDefault="003C6D4F">
            <w:pPr>
              <w:adjustRightInd w:val="0"/>
              <w:ind w:right="144"/>
              <w:rPr>
                <w:szCs w:val="24"/>
              </w:rPr>
            </w:pPr>
            <w:r>
              <w:rPr>
                <w:szCs w:val="24"/>
              </w:rPr>
              <w:t>Change ESI ID Information Request: Required if changing this item</w:t>
            </w:r>
          </w:p>
          <w:p w14:paraId="50072AE9" w14:textId="77777777" w:rsidR="007A7C12" w:rsidRDefault="003C6D4F">
            <w:pPr>
              <w:adjustRightInd w:val="0"/>
              <w:ind w:right="144"/>
              <w:rPr>
                <w:szCs w:val="24"/>
              </w:rPr>
            </w:pPr>
            <w:r>
              <w:rPr>
                <w:szCs w:val="24"/>
              </w:rPr>
              <w:t>Retire ESI ID Request: Not Used</w:t>
            </w:r>
          </w:p>
          <w:p w14:paraId="3E06074F" w14:textId="77777777" w:rsidR="007A7C12" w:rsidRDefault="007A7C12">
            <w:pPr>
              <w:adjustRightInd w:val="0"/>
              <w:ind w:right="144"/>
              <w:rPr>
                <w:szCs w:val="24"/>
              </w:rPr>
            </w:pPr>
          </w:p>
          <w:p w14:paraId="0853334D" w14:textId="77777777" w:rsidR="007A7C12" w:rsidRDefault="003C6D4F">
            <w:pPr>
              <w:adjustRightInd w:val="0"/>
              <w:ind w:right="144"/>
              <w:rPr>
                <w:szCs w:val="24"/>
              </w:rPr>
            </w:pPr>
            <w:r>
              <w:rPr>
                <w:szCs w:val="24"/>
              </w:rPr>
              <w:t>NM101 = MA (Meter Addition):  Required when adding meters. Not required when adding unmetered service devices.</w:t>
            </w:r>
          </w:p>
          <w:p w14:paraId="7AE3BD07" w14:textId="77777777" w:rsidR="007A7C12" w:rsidRDefault="003C6D4F">
            <w:pPr>
              <w:adjustRightInd w:val="0"/>
              <w:ind w:right="144"/>
              <w:rPr>
                <w:szCs w:val="24"/>
              </w:rPr>
            </w:pPr>
            <w:r>
              <w:rPr>
                <w:szCs w:val="24"/>
              </w:rPr>
              <w:t>NM101 = MX (Meter Exchange): Required</w:t>
            </w:r>
          </w:p>
          <w:p w14:paraId="0DD7AE41" w14:textId="77777777" w:rsidR="007A7C12" w:rsidRDefault="003C6D4F">
            <w:pPr>
              <w:adjustRightInd w:val="0"/>
              <w:ind w:right="144"/>
              <w:rPr>
                <w:szCs w:val="24"/>
              </w:rPr>
            </w:pPr>
            <w:r>
              <w:rPr>
                <w:szCs w:val="24"/>
              </w:rPr>
              <w:t>NM101 = MR (Meter Removal): Not Used</w:t>
            </w:r>
          </w:p>
          <w:p w14:paraId="2644BF11" w14:textId="77777777" w:rsidR="007A7C12" w:rsidRDefault="003C6D4F">
            <w:pPr>
              <w:adjustRightInd w:val="0"/>
              <w:ind w:right="144"/>
              <w:rPr>
                <w:szCs w:val="24"/>
              </w:rPr>
            </w:pPr>
            <w:r>
              <w:rPr>
                <w:szCs w:val="24"/>
              </w:rPr>
              <w:t>NM101 = MQ (Meter Information): Not Used</w:t>
            </w:r>
          </w:p>
          <w:p w14:paraId="3662C5A5" w14:textId="77777777" w:rsidR="007A7C12" w:rsidRDefault="007A7C12">
            <w:pPr>
              <w:adjustRightInd w:val="0"/>
              <w:ind w:right="144"/>
              <w:rPr>
                <w:sz w:val="24"/>
                <w:szCs w:val="24"/>
              </w:rPr>
            </w:pPr>
          </w:p>
        </w:tc>
      </w:tr>
      <w:tr w:rsidR="007A7C12" w14:paraId="2D2D3AEB" w14:textId="77777777">
        <w:tc>
          <w:tcPr>
            <w:tcW w:w="1944" w:type="dxa"/>
            <w:tcBorders>
              <w:top w:val="nil"/>
              <w:left w:val="nil"/>
              <w:bottom w:val="nil"/>
              <w:right w:val="nil"/>
            </w:tcBorders>
          </w:tcPr>
          <w:p w14:paraId="2367B7F0" w14:textId="77777777" w:rsidR="007A7C12" w:rsidRDefault="007A7C12">
            <w:pPr>
              <w:adjustRightInd w:val="0"/>
              <w:ind w:right="144"/>
              <w:rPr>
                <w:sz w:val="24"/>
                <w:szCs w:val="24"/>
              </w:rPr>
            </w:pPr>
          </w:p>
        </w:tc>
        <w:tc>
          <w:tcPr>
            <w:tcW w:w="216" w:type="dxa"/>
            <w:tcBorders>
              <w:top w:val="nil"/>
              <w:left w:val="nil"/>
              <w:bottom w:val="nil"/>
              <w:right w:val="nil"/>
            </w:tcBorders>
          </w:tcPr>
          <w:p w14:paraId="5D082F8D"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1E152B5C" w14:textId="77777777" w:rsidR="007A7C12" w:rsidRDefault="003C6D4F">
            <w:pPr>
              <w:adjustRightInd w:val="0"/>
              <w:ind w:right="144"/>
              <w:rPr>
                <w:sz w:val="24"/>
                <w:szCs w:val="24"/>
              </w:rPr>
            </w:pPr>
            <w:r>
              <w:rPr>
                <w:szCs w:val="24"/>
              </w:rPr>
              <w:t>REF~Q2~12345~KHMON~TU^51</w:t>
            </w:r>
          </w:p>
        </w:tc>
      </w:tr>
    </w:tbl>
    <w:p w14:paraId="3B3A22B0" w14:textId="77777777" w:rsidR="007A7C12" w:rsidRDefault="007A7C12">
      <w:pPr>
        <w:adjustRightInd w:val="0"/>
        <w:rPr>
          <w:szCs w:val="24"/>
        </w:rPr>
      </w:pPr>
    </w:p>
    <w:p w14:paraId="40518132" w14:textId="77777777" w:rsidR="007A7C12" w:rsidRDefault="003C6D4F">
      <w:pPr>
        <w:adjustRightInd w:val="0"/>
        <w:jc w:val="center"/>
        <w:rPr>
          <w:b/>
          <w:szCs w:val="24"/>
        </w:rPr>
      </w:pPr>
      <w:r>
        <w:rPr>
          <w:b/>
          <w:szCs w:val="24"/>
        </w:rPr>
        <w:t>Data Element Summary</w:t>
      </w:r>
    </w:p>
    <w:p w14:paraId="11D62B0A"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03DEA3C"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32C892F0" w14:textId="77777777">
        <w:tc>
          <w:tcPr>
            <w:tcW w:w="1007" w:type="dxa"/>
            <w:tcBorders>
              <w:top w:val="nil"/>
              <w:left w:val="nil"/>
              <w:bottom w:val="nil"/>
              <w:right w:val="nil"/>
            </w:tcBorders>
          </w:tcPr>
          <w:p w14:paraId="424FE433"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DF261A8"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26991771"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A25005F"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588C30CD"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1538FEB8"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6908EF1" w14:textId="77777777" w:rsidR="007A7C12" w:rsidRDefault="003C6D4F">
            <w:pPr>
              <w:adjustRightInd w:val="0"/>
              <w:ind w:right="144"/>
              <w:rPr>
                <w:sz w:val="24"/>
                <w:szCs w:val="24"/>
              </w:rPr>
            </w:pPr>
            <w:r>
              <w:rPr>
                <w:b/>
                <w:szCs w:val="24"/>
              </w:rPr>
              <w:t>ID 2/3</w:t>
            </w:r>
          </w:p>
        </w:tc>
      </w:tr>
      <w:tr w:rsidR="007A7C12" w14:paraId="30094D8F" w14:textId="77777777">
        <w:trPr>
          <w:gridAfter w:val="1"/>
          <w:wAfter w:w="330" w:type="dxa"/>
        </w:trPr>
        <w:tc>
          <w:tcPr>
            <w:tcW w:w="2980" w:type="dxa"/>
            <w:gridSpan w:val="3"/>
            <w:tcBorders>
              <w:top w:val="nil"/>
              <w:left w:val="nil"/>
              <w:bottom w:val="nil"/>
              <w:right w:val="nil"/>
            </w:tcBorders>
          </w:tcPr>
          <w:p w14:paraId="53B9BD6E"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7A5004D" w14:textId="77777777" w:rsidR="007A7C12" w:rsidRDefault="003C6D4F">
            <w:pPr>
              <w:adjustRightInd w:val="0"/>
              <w:ind w:right="144"/>
              <w:rPr>
                <w:sz w:val="24"/>
                <w:szCs w:val="24"/>
              </w:rPr>
            </w:pPr>
            <w:r>
              <w:rPr>
                <w:szCs w:val="24"/>
              </w:rPr>
              <w:t>Code qualifying the Reference Identification</w:t>
            </w:r>
          </w:p>
        </w:tc>
      </w:tr>
      <w:tr w:rsidR="007A7C12" w14:paraId="64167D5A" w14:textId="77777777">
        <w:trPr>
          <w:gridAfter w:val="1"/>
          <w:wAfter w:w="331" w:type="dxa"/>
        </w:trPr>
        <w:tc>
          <w:tcPr>
            <w:tcW w:w="3168" w:type="dxa"/>
            <w:gridSpan w:val="4"/>
            <w:tcBorders>
              <w:top w:val="nil"/>
              <w:left w:val="nil"/>
              <w:bottom w:val="nil"/>
              <w:right w:val="nil"/>
            </w:tcBorders>
          </w:tcPr>
          <w:p w14:paraId="6FF13AA4"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463A1AA" w14:textId="77777777" w:rsidR="007A7C12" w:rsidRDefault="003C6D4F">
            <w:pPr>
              <w:adjustRightInd w:val="0"/>
              <w:ind w:right="144"/>
              <w:rPr>
                <w:sz w:val="24"/>
                <w:szCs w:val="24"/>
              </w:rPr>
            </w:pPr>
            <w:r>
              <w:rPr>
                <w:szCs w:val="24"/>
              </w:rPr>
              <w:t>Q2</w:t>
            </w:r>
          </w:p>
        </w:tc>
        <w:tc>
          <w:tcPr>
            <w:tcW w:w="144" w:type="dxa"/>
            <w:tcBorders>
              <w:top w:val="nil"/>
              <w:left w:val="nil"/>
              <w:bottom w:val="nil"/>
              <w:right w:val="nil"/>
            </w:tcBorders>
          </w:tcPr>
          <w:p w14:paraId="4D3DA271"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08D9EEB" w14:textId="77777777" w:rsidR="007A7C12" w:rsidRDefault="003C6D4F">
            <w:pPr>
              <w:adjustRightInd w:val="0"/>
              <w:ind w:right="144"/>
              <w:rPr>
                <w:sz w:val="24"/>
                <w:szCs w:val="24"/>
              </w:rPr>
            </w:pPr>
            <w:r>
              <w:rPr>
                <w:szCs w:val="24"/>
              </w:rPr>
              <w:t>Starting Package Number</w:t>
            </w:r>
          </w:p>
        </w:tc>
      </w:tr>
      <w:tr w:rsidR="007A7C12" w14:paraId="2FB37048" w14:textId="77777777">
        <w:trPr>
          <w:gridAfter w:val="2"/>
          <w:wAfter w:w="473" w:type="dxa"/>
        </w:trPr>
        <w:tc>
          <w:tcPr>
            <w:tcW w:w="4680" w:type="dxa"/>
            <w:gridSpan w:val="6"/>
            <w:tcBorders>
              <w:top w:val="nil"/>
              <w:left w:val="nil"/>
              <w:bottom w:val="nil"/>
              <w:right w:val="nil"/>
            </w:tcBorders>
          </w:tcPr>
          <w:p w14:paraId="4DD3D9AF"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5352EF4E" w14:textId="77777777" w:rsidR="007A7C12" w:rsidRDefault="003C6D4F">
            <w:pPr>
              <w:adjustRightInd w:val="0"/>
              <w:ind w:right="144"/>
              <w:rPr>
                <w:sz w:val="24"/>
                <w:szCs w:val="24"/>
              </w:rPr>
            </w:pPr>
            <w:r>
              <w:rPr>
                <w:szCs w:val="24"/>
              </w:rPr>
              <w:t>Start Meter Read</w:t>
            </w:r>
          </w:p>
        </w:tc>
      </w:tr>
      <w:tr w:rsidR="007A7C12" w14:paraId="6745138A" w14:textId="77777777">
        <w:tc>
          <w:tcPr>
            <w:tcW w:w="1007" w:type="dxa"/>
            <w:tcBorders>
              <w:top w:val="nil"/>
              <w:left w:val="nil"/>
              <w:bottom w:val="nil"/>
              <w:right w:val="nil"/>
            </w:tcBorders>
          </w:tcPr>
          <w:p w14:paraId="11E7580B"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3296852"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16941930"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A97029B"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E4BC8AE"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5C5E82EA"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0D144B1" w14:textId="77777777" w:rsidR="007A7C12" w:rsidRDefault="003C6D4F">
            <w:pPr>
              <w:adjustRightInd w:val="0"/>
              <w:ind w:right="144"/>
              <w:rPr>
                <w:sz w:val="24"/>
                <w:szCs w:val="24"/>
              </w:rPr>
            </w:pPr>
            <w:r>
              <w:rPr>
                <w:b/>
                <w:szCs w:val="24"/>
              </w:rPr>
              <w:t>AN 1/30</w:t>
            </w:r>
          </w:p>
        </w:tc>
      </w:tr>
      <w:tr w:rsidR="007A7C12" w14:paraId="018C3EAF" w14:textId="77777777">
        <w:trPr>
          <w:gridAfter w:val="1"/>
          <w:wAfter w:w="330" w:type="dxa"/>
        </w:trPr>
        <w:tc>
          <w:tcPr>
            <w:tcW w:w="2980" w:type="dxa"/>
            <w:gridSpan w:val="3"/>
            <w:tcBorders>
              <w:top w:val="nil"/>
              <w:left w:val="nil"/>
              <w:bottom w:val="nil"/>
              <w:right w:val="nil"/>
            </w:tcBorders>
          </w:tcPr>
          <w:p w14:paraId="600B7BC8"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398A204"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2FFD4A11" w14:textId="77777777">
        <w:trPr>
          <w:gridAfter w:val="1"/>
          <w:wAfter w:w="330" w:type="dxa"/>
        </w:trPr>
        <w:tc>
          <w:tcPr>
            <w:tcW w:w="2980" w:type="dxa"/>
            <w:gridSpan w:val="3"/>
            <w:tcBorders>
              <w:top w:val="nil"/>
              <w:left w:val="nil"/>
              <w:bottom w:val="nil"/>
              <w:right w:val="nil"/>
            </w:tcBorders>
          </w:tcPr>
          <w:p w14:paraId="7C4D8122"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45FF315" w14:textId="77777777" w:rsidR="007A7C12" w:rsidRDefault="003C6D4F">
            <w:pPr>
              <w:adjustRightInd w:val="0"/>
              <w:ind w:right="144"/>
              <w:rPr>
                <w:sz w:val="24"/>
                <w:szCs w:val="24"/>
              </w:rPr>
            </w:pPr>
            <w:r>
              <w:rPr>
                <w:szCs w:val="24"/>
              </w:rPr>
              <w:t>Start Meter Read for new meter</w:t>
            </w:r>
          </w:p>
        </w:tc>
      </w:tr>
      <w:tr w:rsidR="007A7C12" w14:paraId="6C38BC77" w14:textId="77777777">
        <w:tc>
          <w:tcPr>
            <w:tcW w:w="1007" w:type="dxa"/>
            <w:tcBorders>
              <w:top w:val="nil"/>
              <w:left w:val="nil"/>
              <w:bottom w:val="nil"/>
              <w:right w:val="nil"/>
            </w:tcBorders>
          </w:tcPr>
          <w:p w14:paraId="230F350F"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97353D9" w14:textId="77777777" w:rsidR="007A7C12" w:rsidRDefault="003C6D4F">
            <w:pPr>
              <w:adjustRightInd w:val="0"/>
              <w:ind w:right="144"/>
              <w:jc w:val="center"/>
              <w:rPr>
                <w:sz w:val="24"/>
                <w:szCs w:val="24"/>
              </w:rPr>
            </w:pPr>
            <w:r>
              <w:rPr>
                <w:b/>
                <w:szCs w:val="24"/>
              </w:rPr>
              <w:t>REF03</w:t>
            </w:r>
          </w:p>
        </w:tc>
        <w:tc>
          <w:tcPr>
            <w:tcW w:w="892" w:type="dxa"/>
            <w:tcBorders>
              <w:top w:val="nil"/>
              <w:left w:val="nil"/>
              <w:bottom w:val="nil"/>
              <w:right w:val="nil"/>
            </w:tcBorders>
          </w:tcPr>
          <w:p w14:paraId="786465AC" w14:textId="77777777" w:rsidR="007A7C12" w:rsidRDefault="003C6D4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E9D8061" w14:textId="77777777" w:rsidR="007A7C12" w:rsidRDefault="003C6D4F">
            <w:pPr>
              <w:adjustRightInd w:val="0"/>
              <w:ind w:right="144"/>
              <w:rPr>
                <w:sz w:val="24"/>
                <w:szCs w:val="24"/>
              </w:rPr>
            </w:pPr>
            <w:r>
              <w:rPr>
                <w:b/>
                <w:szCs w:val="24"/>
              </w:rPr>
              <w:t>Description</w:t>
            </w:r>
          </w:p>
        </w:tc>
        <w:tc>
          <w:tcPr>
            <w:tcW w:w="432" w:type="dxa"/>
            <w:tcBorders>
              <w:top w:val="nil"/>
              <w:left w:val="nil"/>
              <w:bottom w:val="nil"/>
              <w:right w:val="nil"/>
            </w:tcBorders>
          </w:tcPr>
          <w:p w14:paraId="3B52DDAF"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50F513F"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7ACD372" w14:textId="77777777" w:rsidR="007A7C12" w:rsidRDefault="003C6D4F">
            <w:pPr>
              <w:adjustRightInd w:val="0"/>
              <w:ind w:right="144"/>
              <w:rPr>
                <w:sz w:val="24"/>
                <w:szCs w:val="24"/>
              </w:rPr>
            </w:pPr>
            <w:r>
              <w:rPr>
                <w:b/>
                <w:szCs w:val="24"/>
              </w:rPr>
              <w:t>AN 1/80</w:t>
            </w:r>
          </w:p>
        </w:tc>
      </w:tr>
      <w:tr w:rsidR="007A7C12" w14:paraId="1E45BA48" w14:textId="77777777">
        <w:trPr>
          <w:gridAfter w:val="1"/>
          <w:wAfter w:w="330" w:type="dxa"/>
        </w:trPr>
        <w:tc>
          <w:tcPr>
            <w:tcW w:w="2980" w:type="dxa"/>
            <w:gridSpan w:val="3"/>
            <w:tcBorders>
              <w:top w:val="nil"/>
              <w:left w:val="nil"/>
              <w:bottom w:val="nil"/>
              <w:right w:val="nil"/>
            </w:tcBorders>
          </w:tcPr>
          <w:p w14:paraId="57A30B54"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4F67726" w14:textId="77777777" w:rsidR="007A7C12" w:rsidRDefault="003C6D4F">
            <w:pPr>
              <w:adjustRightInd w:val="0"/>
              <w:ind w:right="144"/>
              <w:rPr>
                <w:sz w:val="24"/>
                <w:szCs w:val="24"/>
              </w:rPr>
            </w:pPr>
            <w:r>
              <w:rPr>
                <w:szCs w:val="24"/>
              </w:rPr>
              <w:t>A free-form description to clarify the related data elements and their content</w:t>
            </w:r>
          </w:p>
        </w:tc>
      </w:tr>
      <w:tr w:rsidR="007A7C12" w14:paraId="468A535E" w14:textId="77777777">
        <w:trPr>
          <w:gridAfter w:val="1"/>
          <w:wAfter w:w="330" w:type="dxa"/>
        </w:trPr>
        <w:tc>
          <w:tcPr>
            <w:tcW w:w="2980" w:type="dxa"/>
            <w:gridSpan w:val="3"/>
            <w:tcBorders>
              <w:top w:val="nil"/>
              <w:left w:val="nil"/>
              <w:bottom w:val="nil"/>
              <w:right w:val="nil"/>
            </w:tcBorders>
          </w:tcPr>
          <w:p w14:paraId="74082EF3"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78FE1576" w14:textId="77777777" w:rsidR="007A7C12" w:rsidRDefault="003C6D4F">
            <w:pPr>
              <w:adjustRightInd w:val="0"/>
              <w:ind w:right="144"/>
              <w:rPr>
                <w:sz w:val="24"/>
                <w:szCs w:val="24"/>
              </w:rPr>
            </w:pPr>
            <w:r>
              <w:rPr>
                <w:szCs w:val="24"/>
              </w:rPr>
              <w:t>Meter Type (see REF~MT for valid codes).  "COMBO" is not a valid code for this element.</w:t>
            </w:r>
          </w:p>
        </w:tc>
      </w:tr>
      <w:tr w:rsidR="007A7C12" w14:paraId="7DDF7BC5" w14:textId="77777777">
        <w:tc>
          <w:tcPr>
            <w:tcW w:w="1007" w:type="dxa"/>
            <w:tcBorders>
              <w:top w:val="nil"/>
              <w:left w:val="nil"/>
              <w:bottom w:val="nil"/>
              <w:right w:val="nil"/>
            </w:tcBorders>
          </w:tcPr>
          <w:p w14:paraId="43AD0E98"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115C811" w14:textId="77777777" w:rsidR="007A7C12" w:rsidRDefault="003C6D4F">
            <w:pPr>
              <w:adjustRightInd w:val="0"/>
              <w:ind w:right="144"/>
              <w:jc w:val="center"/>
              <w:rPr>
                <w:sz w:val="24"/>
                <w:szCs w:val="24"/>
              </w:rPr>
            </w:pPr>
            <w:r>
              <w:rPr>
                <w:b/>
                <w:szCs w:val="24"/>
              </w:rPr>
              <w:t>REF04</w:t>
            </w:r>
          </w:p>
        </w:tc>
        <w:tc>
          <w:tcPr>
            <w:tcW w:w="892" w:type="dxa"/>
            <w:tcBorders>
              <w:top w:val="nil"/>
              <w:left w:val="nil"/>
              <w:bottom w:val="nil"/>
              <w:right w:val="nil"/>
            </w:tcBorders>
          </w:tcPr>
          <w:p w14:paraId="1BA90EC4" w14:textId="77777777" w:rsidR="007A7C12" w:rsidRDefault="003C6D4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3FA83FD5" w14:textId="77777777" w:rsidR="007A7C12" w:rsidRDefault="003C6D4F">
            <w:pPr>
              <w:adjustRightInd w:val="0"/>
              <w:ind w:right="144"/>
              <w:rPr>
                <w:sz w:val="24"/>
                <w:szCs w:val="24"/>
              </w:rPr>
            </w:pPr>
            <w:r>
              <w:rPr>
                <w:b/>
                <w:szCs w:val="24"/>
              </w:rPr>
              <w:t>Reference Identifier</w:t>
            </w:r>
          </w:p>
        </w:tc>
        <w:tc>
          <w:tcPr>
            <w:tcW w:w="432" w:type="dxa"/>
            <w:tcBorders>
              <w:top w:val="nil"/>
              <w:left w:val="nil"/>
              <w:bottom w:val="nil"/>
              <w:right w:val="nil"/>
            </w:tcBorders>
          </w:tcPr>
          <w:p w14:paraId="34A5A4EC"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51B4C3B5"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1EC4C5A8" w14:textId="77777777" w:rsidR="007A7C12" w:rsidRDefault="007A7C12">
            <w:pPr>
              <w:adjustRightInd w:val="0"/>
              <w:ind w:right="144"/>
              <w:rPr>
                <w:sz w:val="24"/>
                <w:szCs w:val="24"/>
              </w:rPr>
            </w:pPr>
          </w:p>
        </w:tc>
      </w:tr>
      <w:tr w:rsidR="007A7C12" w14:paraId="4637CECA" w14:textId="77777777">
        <w:trPr>
          <w:gridAfter w:val="1"/>
          <w:wAfter w:w="330" w:type="dxa"/>
        </w:trPr>
        <w:tc>
          <w:tcPr>
            <w:tcW w:w="2980" w:type="dxa"/>
            <w:gridSpan w:val="3"/>
            <w:tcBorders>
              <w:top w:val="nil"/>
              <w:left w:val="nil"/>
              <w:bottom w:val="nil"/>
              <w:right w:val="nil"/>
            </w:tcBorders>
          </w:tcPr>
          <w:p w14:paraId="019C282F"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EBE510A" w14:textId="77777777" w:rsidR="007A7C12" w:rsidRDefault="003C6D4F">
            <w:pPr>
              <w:adjustRightInd w:val="0"/>
              <w:ind w:right="144"/>
              <w:rPr>
                <w:sz w:val="24"/>
                <w:szCs w:val="24"/>
              </w:rPr>
            </w:pPr>
            <w:r>
              <w:rPr>
                <w:szCs w:val="24"/>
              </w:rPr>
              <w:t>To identify one or more reference numbers or identification numbers as specified by the Reference Qualifier</w:t>
            </w:r>
          </w:p>
        </w:tc>
      </w:tr>
      <w:tr w:rsidR="007A7C12" w14:paraId="6039B3BE" w14:textId="77777777">
        <w:trPr>
          <w:gridAfter w:val="1"/>
          <w:wAfter w:w="330" w:type="dxa"/>
        </w:trPr>
        <w:tc>
          <w:tcPr>
            <w:tcW w:w="2980" w:type="dxa"/>
            <w:gridSpan w:val="3"/>
            <w:tcBorders>
              <w:top w:val="nil"/>
              <w:left w:val="nil"/>
              <w:bottom w:val="nil"/>
              <w:right w:val="nil"/>
            </w:tcBorders>
          </w:tcPr>
          <w:p w14:paraId="6604FEBC"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68AD6CF4" w14:textId="77777777" w:rsidR="007A7C12" w:rsidRDefault="003C6D4F">
            <w:pPr>
              <w:adjustRightInd w:val="0"/>
              <w:ind w:right="144"/>
              <w:rPr>
                <w:sz w:val="24"/>
                <w:szCs w:val="24"/>
              </w:rPr>
            </w:pPr>
            <w:r>
              <w:rPr>
                <w:szCs w:val="24"/>
              </w:rPr>
              <w:t>Note that this is a composite data element.  Populate C04001 and C04002.</w:t>
            </w:r>
          </w:p>
        </w:tc>
      </w:tr>
      <w:tr w:rsidR="007A7C12" w14:paraId="34C221FF" w14:textId="77777777">
        <w:tc>
          <w:tcPr>
            <w:tcW w:w="1007" w:type="dxa"/>
            <w:tcBorders>
              <w:top w:val="nil"/>
              <w:left w:val="nil"/>
              <w:bottom w:val="nil"/>
              <w:right w:val="nil"/>
            </w:tcBorders>
          </w:tcPr>
          <w:p w14:paraId="20B15778"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4E754918" w14:textId="77777777" w:rsidR="007A7C12" w:rsidRDefault="003C6D4F">
            <w:pPr>
              <w:adjustRightInd w:val="0"/>
              <w:ind w:right="144"/>
              <w:jc w:val="center"/>
              <w:rPr>
                <w:sz w:val="24"/>
                <w:szCs w:val="24"/>
              </w:rPr>
            </w:pPr>
            <w:r>
              <w:rPr>
                <w:b/>
                <w:szCs w:val="24"/>
              </w:rPr>
              <w:t>C04001</w:t>
            </w:r>
          </w:p>
        </w:tc>
        <w:tc>
          <w:tcPr>
            <w:tcW w:w="892" w:type="dxa"/>
            <w:tcBorders>
              <w:top w:val="nil"/>
              <w:left w:val="nil"/>
              <w:bottom w:val="nil"/>
              <w:right w:val="nil"/>
            </w:tcBorders>
          </w:tcPr>
          <w:p w14:paraId="048207E5"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B759E6E"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A4BAB51"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03F8159A"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F6159E2" w14:textId="77777777" w:rsidR="007A7C12" w:rsidRDefault="003C6D4F">
            <w:pPr>
              <w:adjustRightInd w:val="0"/>
              <w:ind w:right="144"/>
              <w:rPr>
                <w:sz w:val="24"/>
                <w:szCs w:val="24"/>
              </w:rPr>
            </w:pPr>
            <w:r>
              <w:rPr>
                <w:b/>
                <w:szCs w:val="24"/>
              </w:rPr>
              <w:t>ID 2/3</w:t>
            </w:r>
          </w:p>
        </w:tc>
      </w:tr>
      <w:tr w:rsidR="007A7C12" w14:paraId="0D7ACD4A" w14:textId="77777777">
        <w:trPr>
          <w:gridAfter w:val="1"/>
          <w:wAfter w:w="330" w:type="dxa"/>
        </w:trPr>
        <w:tc>
          <w:tcPr>
            <w:tcW w:w="2980" w:type="dxa"/>
            <w:gridSpan w:val="3"/>
            <w:tcBorders>
              <w:top w:val="nil"/>
              <w:left w:val="nil"/>
              <w:bottom w:val="nil"/>
              <w:right w:val="nil"/>
            </w:tcBorders>
          </w:tcPr>
          <w:p w14:paraId="169F06E3"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DD7DE5F" w14:textId="77777777" w:rsidR="007A7C12" w:rsidRDefault="003C6D4F">
            <w:pPr>
              <w:adjustRightInd w:val="0"/>
              <w:ind w:right="144"/>
              <w:rPr>
                <w:sz w:val="24"/>
                <w:szCs w:val="24"/>
              </w:rPr>
            </w:pPr>
            <w:r>
              <w:rPr>
                <w:szCs w:val="24"/>
              </w:rPr>
              <w:t>Code qualifying the Reference Identification</w:t>
            </w:r>
          </w:p>
        </w:tc>
      </w:tr>
      <w:tr w:rsidR="007A7C12" w14:paraId="4A62548D" w14:textId="77777777">
        <w:trPr>
          <w:gridAfter w:val="1"/>
          <w:wAfter w:w="331" w:type="dxa"/>
        </w:trPr>
        <w:tc>
          <w:tcPr>
            <w:tcW w:w="3168" w:type="dxa"/>
            <w:gridSpan w:val="4"/>
            <w:tcBorders>
              <w:top w:val="nil"/>
              <w:left w:val="nil"/>
              <w:bottom w:val="nil"/>
              <w:right w:val="nil"/>
            </w:tcBorders>
          </w:tcPr>
          <w:p w14:paraId="3B223D3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B933CB3" w14:textId="77777777" w:rsidR="007A7C12" w:rsidRDefault="003C6D4F">
            <w:pPr>
              <w:adjustRightInd w:val="0"/>
              <w:ind w:right="144"/>
              <w:rPr>
                <w:sz w:val="24"/>
                <w:szCs w:val="24"/>
              </w:rPr>
            </w:pPr>
            <w:r>
              <w:rPr>
                <w:szCs w:val="24"/>
              </w:rPr>
              <w:t>TU</w:t>
            </w:r>
          </w:p>
        </w:tc>
        <w:tc>
          <w:tcPr>
            <w:tcW w:w="144" w:type="dxa"/>
            <w:tcBorders>
              <w:top w:val="nil"/>
              <w:left w:val="nil"/>
              <w:bottom w:val="nil"/>
              <w:right w:val="nil"/>
            </w:tcBorders>
          </w:tcPr>
          <w:p w14:paraId="4A8C711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8DABBC6" w14:textId="77777777" w:rsidR="007A7C12" w:rsidRDefault="003C6D4F">
            <w:pPr>
              <w:adjustRightInd w:val="0"/>
              <w:ind w:right="144"/>
              <w:rPr>
                <w:sz w:val="24"/>
                <w:szCs w:val="24"/>
              </w:rPr>
            </w:pPr>
            <w:r>
              <w:rPr>
                <w:szCs w:val="24"/>
              </w:rPr>
              <w:t>Trial Location Code</w:t>
            </w:r>
          </w:p>
        </w:tc>
      </w:tr>
      <w:tr w:rsidR="007A7C12" w14:paraId="2583B443" w14:textId="77777777">
        <w:trPr>
          <w:gridAfter w:val="2"/>
          <w:wAfter w:w="473" w:type="dxa"/>
        </w:trPr>
        <w:tc>
          <w:tcPr>
            <w:tcW w:w="4680" w:type="dxa"/>
            <w:gridSpan w:val="6"/>
            <w:tcBorders>
              <w:top w:val="nil"/>
              <w:left w:val="nil"/>
              <w:bottom w:val="nil"/>
              <w:right w:val="nil"/>
            </w:tcBorders>
          </w:tcPr>
          <w:p w14:paraId="395272D9"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2B0CCF91" w14:textId="77777777" w:rsidR="007A7C12" w:rsidRDefault="003C6D4F">
            <w:pPr>
              <w:adjustRightInd w:val="0"/>
              <w:ind w:right="144"/>
              <w:rPr>
                <w:sz w:val="24"/>
                <w:szCs w:val="24"/>
              </w:rPr>
            </w:pPr>
            <w:r>
              <w:rPr>
                <w:szCs w:val="24"/>
              </w:rPr>
              <w:t>Time of Use</w:t>
            </w:r>
          </w:p>
        </w:tc>
      </w:tr>
      <w:tr w:rsidR="007A7C12" w14:paraId="19E3EC67" w14:textId="77777777">
        <w:tc>
          <w:tcPr>
            <w:tcW w:w="1007" w:type="dxa"/>
            <w:tcBorders>
              <w:top w:val="nil"/>
              <w:left w:val="nil"/>
              <w:bottom w:val="nil"/>
              <w:right w:val="nil"/>
            </w:tcBorders>
          </w:tcPr>
          <w:p w14:paraId="48A725DD"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4F64599D" w14:textId="77777777" w:rsidR="007A7C12" w:rsidRDefault="003C6D4F">
            <w:pPr>
              <w:adjustRightInd w:val="0"/>
              <w:ind w:right="144"/>
              <w:jc w:val="center"/>
              <w:rPr>
                <w:sz w:val="24"/>
                <w:szCs w:val="24"/>
              </w:rPr>
            </w:pPr>
            <w:r>
              <w:rPr>
                <w:b/>
                <w:szCs w:val="24"/>
              </w:rPr>
              <w:t>C04002</w:t>
            </w:r>
          </w:p>
        </w:tc>
        <w:tc>
          <w:tcPr>
            <w:tcW w:w="892" w:type="dxa"/>
            <w:tcBorders>
              <w:top w:val="nil"/>
              <w:left w:val="nil"/>
              <w:bottom w:val="nil"/>
              <w:right w:val="nil"/>
            </w:tcBorders>
          </w:tcPr>
          <w:p w14:paraId="57CEBD11"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313817A2"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4FEF6F40"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F8BDC71"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394AE00" w14:textId="77777777" w:rsidR="007A7C12" w:rsidRDefault="003C6D4F">
            <w:pPr>
              <w:adjustRightInd w:val="0"/>
              <w:ind w:right="144"/>
              <w:rPr>
                <w:sz w:val="24"/>
                <w:szCs w:val="24"/>
              </w:rPr>
            </w:pPr>
            <w:r>
              <w:rPr>
                <w:b/>
                <w:szCs w:val="24"/>
              </w:rPr>
              <w:t>AN 1/30</w:t>
            </w:r>
          </w:p>
        </w:tc>
      </w:tr>
      <w:tr w:rsidR="007A7C12" w14:paraId="0E3652E5" w14:textId="77777777">
        <w:trPr>
          <w:gridAfter w:val="1"/>
          <w:wAfter w:w="330" w:type="dxa"/>
        </w:trPr>
        <w:tc>
          <w:tcPr>
            <w:tcW w:w="2980" w:type="dxa"/>
            <w:gridSpan w:val="3"/>
            <w:tcBorders>
              <w:top w:val="nil"/>
              <w:left w:val="nil"/>
              <w:bottom w:val="nil"/>
              <w:right w:val="nil"/>
            </w:tcBorders>
          </w:tcPr>
          <w:p w14:paraId="57F0D9F3"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DE61166"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2AF08C45" w14:textId="77777777">
        <w:trPr>
          <w:gridAfter w:val="1"/>
          <w:wAfter w:w="331" w:type="dxa"/>
        </w:trPr>
        <w:tc>
          <w:tcPr>
            <w:tcW w:w="3168" w:type="dxa"/>
            <w:gridSpan w:val="4"/>
            <w:tcBorders>
              <w:top w:val="nil"/>
              <w:left w:val="nil"/>
              <w:bottom w:val="nil"/>
              <w:right w:val="nil"/>
            </w:tcBorders>
          </w:tcPr>
          <w:p w14:paraId="5516D0B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750E44D" w14:textId="77777777" w:rsidR="007A7C12" w:rsidRDefault="003C6D4F">
            <w:pPr>
              <w:adjustRightInd w:val="0"/>
              <w:ind w:right="144"/>
              <w:rPr>
                <w:sz w:val="24"/>
                <w:szCs w:val="24"/>
              </w:rPr>
            </w:pPr>
            <w:r>
              <w:rPr>
                <w:szCs w:val="24"/>
              </w:rPr>
              <w:t>41</w:t>
            </w:r>
          </w:p>
        </w:tc>
        <w:tc>
          <w:tcPr>
            <w:tcW w:w="144" w:type="dxa"/>
            <w:tcBorders>
              <w:top w:val="nil"/>
              <w:left w:val="nil"/>
              <w:bottom w:val="nil"/>
              <w:right w:val="nil"/>
            </w:tcBorders>
          </w:tcPr>
          <w:p w14:paraId="25533B2F"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512526B" w14:textId="77777777" w:rsidR="007A7C12" w:rsidRDefault="003C6D4F">
            <w:pPr>
              <w:adjustRightInd w:val="0"/>
              <w:ind w:right="144"/>
              <w:rPr>
                <w:sz w:val="24"/>
                <w:szCs w:val="24"/>
              </w:rPr>
            </w:pPr>
            <w:r>
              <w:rPr>
                <w:szCs w:val="24"/>
              </w:rPr>
              <w:t>Off Peak</w:t>
            </w:r>
          </w:p>
        </w:tc>
      </w:tr>
      <w:tr w:rsidR="007A7C12" w14:paraId="01BE5704" w14:textId="77777777">
        <w:trPr>
          <w:gridAfter w:val="1"/>
          <w:wAfter w:w="331" w:type="dxa"/>
        </w:trPr>
        <w:tc>
          <w:tcPr>
            <w:tcW w:w="3168" w:type="dxa"/>
            <w:gridSpan w:val="4"/>
            <w:tcBorders>
              <w:top w:val="nil"/>
              <w:left w:val="nil"/>
              <w:bottom w:val="nil"/>
              <w:right w:val="nil"/>
            </w:tcBorders>
          </w:tcPr>
          <w:p w14:paraId="6941EBC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0FF6B1E" w14:textId="77777777" w:rsidR="007A7C12" w:rsidRDefault="003C6D4F">
            <w:pPr>
              <w:adjustRightInd w:val="0"/>
              <w:ind w:right="144"/>
              <w:rPr>
                <w:sz w:val="24"/>
                <w:szCs w:val="24"/>
              </w:rPr>
            </w:pPr>
            <w:r>
              <w:rPr>
                <w:szCs w:val="24"/>
              </w:rPr>
              <w:t>42</w:t>
            </w:r>
          </w:p>
        </w:tc>
        <w:tc>
          <w:tcPr>
            <w:tcW w:w="144" w:type="dxa"/>
            <w:tcBorders>
              <w:top w:val="nil"/>
              <w:left w:val="nil"/>
              <w:bottom w:val="nil"/>
              <w:right w:val="nil"/>
            </w:tcBorders>
          </w:tcPr>
          <w:p w14:paraId="01BD235C"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0024282" w14:textId="77777777" w:rsidR="007A7C12" w:rsidRDefault="003C6D4F">
            <w:pPr>
              <w:adjustRightInd w:val="0"/>
              <w:ind w:right="144"/>
              <w:rPr>
                <w:sz w:val="24"/>
                <w:szCs w:val="24"/>
              </w:rPr>
            </w:pPr>
            <w:r>
              <w:rPr>
                <w:szCs w:val="24"/>
              </w:rPr>
              <w:t>On Peak</w:t>
            </w:r>
          </w:p>
        </w:tc>
      </w:tr>
      <w:tr w:rsidR="007A7C12" w14:paraId="651B046E" w14:textId="77777777">
        <w:trPr>
          <w:gridAfter w:val="1"/>
          <w:wAfter w:w="331" w:type="dxa"/>
        </w:trPr>
        <w:tc>
          <w:tcPr>
            <w:tcW w:w="3168" w:type="dxa"/>
            <w:gridSpan w:val="4"/>
            <w:tcBorders>
              <w:top w:val="nil"/>
              <w:left w:val="nil"/>
              <w:bottom w:val="nil"/>
              <w:right w:val="nil"/>
            </w:tcBorders>
          </w:tcPr>
          <w:p w14:paraId="7E1CDA2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3E97EEF" w14:textId="77777777" w:rsidR="007A7C12" w:rsidRDefault="003C6D4F">
            <w:pPr>
              <w:adjustRightInd w:val="0"/>
              <w:ind w:right="144"/>
              <w:rPr>
                <w:sz w:val="24"/>
                <w:szCs w:val="24"/>
              </w:rPr>
            </w:pPr>
            <w:r>
              <w:rPr>
                <w:szCs w:val="24"/>
              </w:rPr>
              <w:t>43</w:t>
            </w:r>
          </w:p>
        </w:tc>
        <w:tc>
          <w:tcPr>
            <w:tcW w:w="144" w:type="dxa"/>
            <w:tcBorders>
              <w:top w:val="nil"/>
              <w:left w:val="nil"/>
              <w:bottom w:val="nil"/>
              <w:right w:val="nil"/>
            </w:tcBorders>
          </w:tcPr>
          <w:p w14:paraId="1FB757F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7B5661B" w14:textId="77777777" w:rsidR="007A7C12" w:rsidRDefault="003C6D4F">
            <w:pPr>
              <w:adjustRightInd w:val="0"/>
              <w:ind w:right="144"/>
              <w:rPr>
                <w:sz w:val="24"/>
                <w:szCs w:val="24"/>
              </w:rPr>
            </w:pPr>
            <w:r>
              <w:rPr>
                <w:szCs w:val="24"/>
              </w:rPr>
              <w:t>Intermediate Peak</w:t>
            </w:r>
          </w:p>
        </w:tc>
      </w:tr>
      <w:tr w:rsidR="007A7C12" w14:paraId="5C8BF8BA" w14:textId="77777777">
        <w:trPr>
          <w:gridAfter w:val="1"/>
          <w:wAfter w:w="331" w:type="dxa"/>
        </w:trPr>
        <w:tc>
          <w:tcPr>
            <w:tcW w:w="3168" w:type="dxa"/>
            <w:gridSpan w:val="4"/>
            <w:tcBorders>
              <w:top w:val="nil"/>
              <w:left w:val="nil"/>
              <w:bottom w:val="nil"/>
              <w:right w:val="nil"/>
            </w:tcBorders>
          </w:tcPr>
          <w:p w14:paraId="5885DC0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2560FB8" w14:textId="77777777" w:rsidR="007A7C12" w:rsidRDefault="003C6D4F">
            <w:pPr>
              <w:adjustRightInd w:val="0"/>
              <w:ind w:right="144"/>
              <w:rPr>
                <w:sz w:val="24"/>
                <w:szCs w:val="24"/>
              </w:rPr>
            </w:pPr>
            <w:r>
              <w:rPr>
                <w:szCs w:val="24"/>
              </w:rPr>
              <w:t>51</w:t>
            </w:r>
          </w:p>
        </w:tc>
        <w:tc>
          <w:tcPr>
            <w:tcW w:w="144" w:type="dxa"/>
            <w:tcBorders>
              <w:top w:val="nil"/>
              <w:left w:val="nil"/>
              <w:bottom w:val="nil"/>
              <w:right w:val="nil"/>
            </w:tcBorders>
          </w:tcPr>
          <w:p w14:paraId="5AA5DB4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7D975E1" w14:textId="77777777" w:rsidR="007A7C12" w:rsidRDefault="003C6D4F">
            <w:pPr>
              <w:adjustRightInd w:val="0"/>
              <w:ind w:right="144"/>
              <w:rPr>
                <w:sz w:val="24"/>
                <w:szCs w:val="24"/>
              </w:rPr>
            </w:pPr>
            <w:r>
              <w:rPr>
                <w:szCs w:val="24"/>
              </w:rPr>
              <w:t>Totalizer</w:t>
            </w:r>
          </w:p>
        </w:tc>
      </w:tr>
      <w:tr w:rsidR="007A7C12" w14:paraId="61912289" w14:textId="77777777">
        <w:trPr>
          <w:gridAfter w:val="2"/>
          <w:wAfter w:w="473" w:type="dxa"/>
        </w:trPr>
        <w:tc>
          <w:tcPr>
            <w:tcW w:w="4680" w:type="dxa"/>
            <w:gridSpan w:val="6"/>
            <w:tcBorders>
              <w:top w:val="nil"/>
              <w:left w:val="nil"/>
              <w:bottom w:val="nil"/>
              <w:right w:val="nil"/>
            </w:tcBorders>
          </w:tcPr>
          <w:p w14:paraId="00D1D60F"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0D0DB2CD" w14:textId="77777777" w:rsidR="007A7C12" w:rsidRDefault="003C6D4F">
            <w:pPr>
              <w:adjustRightInd w:val="0"/>
              <w:ind w:right="144"/>
              <w:rPr>
                <w:sz w:val="24"/>
                <w:szCs w:val="24"/>
              </w:rPr>
            </w:pPr>
            <w:r>
              <w:rPr>
                <w:szCs w:val="24"/>
              </w:rPr>
              <w:t>Totalizer/Total/Max (Demand)</w:t>
            </w:r>
          </w:p>
        </w:tc>
      </w:tr>
      <w:tr w:rsidR="007A7C12" w14:paraId="15DC9E4B" w14:textId="77777777">
        <w:trPr>
          <w:gridAfter w:val="1"/>
          <w:wAfter w:w="331" w:type="dxa"/>
        </w:trPr>
        <w:tc>
          <w:tcPr>
            <w:tcW w:w="3168" w:type="dxa"/>
            <w:gridSpan w:val="4"/>
            <w:tcBorders>
              <w:top w:val="nil"/>
              <w:left w:val="nil"/>
              <w:bottom w:val="nil"/>
              <w:right w:val="nil"/>
            </w:tcBorders>
          </w:tcPr>
          <w:p w14:paraId="17E6D2BA"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D2EE96A" w14:textId="77777777" w:rsidR="007A7C12" w:rsidRDefault="003C6D4F">
            <w:pPr>
              <w:adjustRightInd w:val="0"/>
              <w:ind w:right="144"/>
              <w:rPr>
                <w:sz w:val="24"/>
                <w:szCs w:val="24"/>
              </w:rPr>
            </w:pPr>
            <w:r>
              <w:rPr>
                <w:szCs w:val="24"/>
              </w:rPr>
              <w:t>71</w:t>
            </w:r>
          </w:p>
        </w:tc>
        <w:tc>
          <w:tcPr>
            <w:tcW w:w="144" w:type="dxa"/>
            <w:tcBorders>
              <w:top w:val="nil"/>
              <w:left w:val="nil"/>
              <w:bottom w:val="nil"/>
              <w:right w:val="nil"/>
            </w:tcBorders>
          </w:tcPr>
          <w:p w14:paraId="5BBD31B1"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4283742" w14:textId="77777777" w:rsidR="007A7C12" w:rsidRDefault="003C6D4F">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4BB16961" w14:textId="77777777" w:rsidR="007A7C12" w:rsidRDefault="003C6D4F">
      <w:pPr>
        <w:tabs>
          <w:tab w:val="right" w:pos="1800"/>
          <w:tab w:val="left" w:pos="2160"/>
        </w:tabs>
        <w:adjustRightInd w:val="0"/>
        <w:ind w:left="2160" w:hanging="2160"/>
        <w:rPr>
          <w:b/>
          <w:szCs w:val="24"/>
        </w:rPr>
      </w:pPr>
      <w:r>
        <w:rPr>
          <w:szCs w:val="24"/>
        </w:rPr>
        <w:br w:type="page"/>
      </w:r>
      <w:bookmarkStart w:id="684" w:name="book36"/>
      <w:bookmarkEnd w:id="684"/>
      <w:r>
        <w:rPr>
          <w:b/>
          <w:szCs w:val="24"/>
        </w:rPr>
        <w:lastRenderedPageBreak/>
        <w:tab/>
        <w:t>Segment:</w:t>
      </w:r>
      <w:r>
        <w:rPr>
          <w:b/>
          <w:szCs w:val="24"/>
        </w:rPr>
        <w:tab/>
      </w:r>
      <w:r>
        <w:rPr>
          <w:b/>
          <w:sz w:val="40"/>
          <w:szCs w:val="24"/>
        </w:rPr>
        <w:t xml:space="preserve">REF </w:t>
      </w:r>
      <w:r>
        <w:rPr>
          <w:b/>
          <w:szCs w:val="24"/>
        </w:rPr>
        <w:t>Reference Identification (End Meter Read)</w:t>
      </w:r>
    </w:p>
    <w:p w14:paraId="702488AD"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49C37E7"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81977DA"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417C55B"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EFB01C2"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5E7F572D"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640422C"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7A37703E"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BD9E7B2"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319A642B"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0B018A8F"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7711A2DE" w14:textId="77777777">
        <w:tc>
          <w:tcPr>
            <w:tcW w:w="1944" w:type="dxa"/>
            <w:tcBorders>
              <w:top w:val="nil"/>
              <w:left w:val="nil"/>
              <w:bottom w:val="nil"/>
              <w:right w:val="nil"/>
            </w:tcBorders>
          </w:tcPr>
          <w:p w14:paraId="552D479F"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45217707"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2FE02056" w14:textId="77777777" w:rsidR="007A7C12" w:rsidRDefault="003C6D4F">
            <w:pPr>
              <w:adjustRightInd w:val="0"/>
              <w:ind w:right="144"/>
              <w:rPr>
                <w:szCs w:val="24"/>
              </w:rPr>
            </w:pPr>
            <w:r>
              <w:rPr>
                <w:szCs w:val="24"/>
              </w:rPr>
              <w:t>There will be one REF~Q3 segment for each applicable Meter Type, creating the potential for more than one REF~Q3 segment per NM1 Loop.</w:t>
            </w:r>
          </w:p>
          <w:p w14:paraId="44454016" w14:textId="77777777" w:rsidR="007A7C12" w:rsidRDefault="007A7C12">
            <w:pPr>
              <w:adjustRightInd w:val="0"/>
              <w:ind w:right="144"/>
              <w:rPr>
                <w:szCs w:val="24"/>
              </w:rPr>
            </w:pPr>
          </w:p>
          <w:p w14:paraId="2FB8525A" w14:textId="77777777" w:rsidR="007A7C12" w:rsidRDefault="003C6D4F">
            <w:pPr>
              <w:adjustRightInd w:val="0"/>
              <w:ind w:right="144"/>
              <w:rPr>
                <w:szCs w:val="24"/>
              </w:rPr>
            </w:pPr>
            <w:r>
              <w:rPr>
                <w:szCs w:val="24"/>
              </w:rPr>
              <w:t>For instance, if the meter has multiple types, and therefore the REF~MT segment is REF~MT~COMBO, there may be multiple REF~Q3 segments, one to indicate the end read for each meter type that has dials.  For example,</w:t>
            </w:r>
          </w:p>
          <w:p w14:paraId="4D3C0FAD" w14:textId="77777777" w:rsidR="007A7C12" w:rsidRDefault="007A7C12">
            <w:pPr>
              <w:adjustRightInd w:val="0"/>
              <w:ind w:right="144"/>
              <w:rPr>
                <w:szCs w:val="24"/>
              </w:rPr>
            </w:pPr>
          </w:p>
          <w:p w14:paraId="1432368B" w14:textId="77777777" w:rsidR="007A7C12" w:rsidRDefault="003C6D4F">
            <w:pPr>
              <w:adjustRightInd w:val="0"/>
              <w:ind w:right="144"/>
              <w:rPr>
                <w:szCs w:val="24"/>
              </w:rPr>
            </w:pPr>
            <w:r>
              <w:rPr>
                <w:szCs w:val="24"/>
              </w:rPr>
              <w:t xml:space="preserve">   NM1~MQ~3~~~~~~32~1234568MG</w:t>
            </w:r>
          </w:p>
          <w:p w14:paraId="65632C0A" w14:textId="77777777" w:rsidR="007A7C12" w:rsidRDefault="003C6D4F">
            <w:pPr>
              <w:adjustRightInd w:val="0"/>
              <w:ind w:right="144"/>
              <w:rPr>
                <w:szCs w:val="24"/>
              </w:rPr>
            </w:pPr>
            <w:r>
              <w:rPr>
                <w:szCs w:val="24"/>
              </w:rPr>
              <w:t xml:space="preserve">   REF~MT~COMBO</w:t>
            </w:r>
          </w:p>
          <w:p w14:paraId="289D68A8" w14:textId="77777777" w:rsidR="007A7C12" w:rsidRDefault="003C6D4F">
            <w:pPr>
              <w:adjustRightInd w:val="0"/>
              <w:ind w:right="144"/>
              <w:rPr>
                <w:szCs w:val="24"/>
              </w:rPr>
            </w:pPr>
            <w:r>
              <w:rPr>
                <w:szCs w:val="24"/>
              </w:rPr>
              <w:t xml:space="preserve">   REF~Q3~99990~KHMON~TU^51</w:t>
            </w:r>
          </w:p>
          <w:p w14:paraId="39C4B386" w14:textId="77777777" w:rsidR="007A7C12" w:rsidRDefault="003C6D4F">
            <w:pPr>
              <w:adjustRightInd w:val="0"/>
              <w:ind w:right="144"/>
              <w:rPr>
                <w:szCs w:val="24"/>
              </w:rPr>
            </w:pPr>
            <w:r>
              <w:rPr>
                <w:szCs w:val="24"/>
              </w:rPr>
              <w:t xml:space="preserve">   REF~Q3~54681~KHMON~TU^41</w:t>
            </w:r>
          </w:p>
          <w:p w14:paraId="4A27E1E3" w14:textId="77777777" w:rsidR="007A7C12" w:rsidRDefault="007A7C12">
            <w:pPr>
              <w:adjustRightInd w:val="0"/>
              <w:ind w:right="144"/>
              <w:rPr>
                <w:sz w:val="24"/>
                <w:szCs w:val="24"/>
              </w:rPr>
            </w:pPr>
          </w:p>
        </w:tc>
      </w:tr>
      <w:tr w:rsidR="007A7C12" w14:paraId="5309FFCE" w14:textId="77777777">
        <w:tc>
          <w:tcPr>
            <w:tcW w:w="1944" w:type="dxa"/>
            <w:tcBorders>
              <w:top w:val="nil"/>
              <w:left w:val="nil"/>
              <w:bottom w:val="nil"/>
              <w:right w:val="nil"/>
            </w:tcBorders>
          </w:tcPr>
          <w:p w14:paraId="7AA223F1" w14:textId="77777777" w:rsidR="007A7C12" w:rsidRDefault="007A7C12">
            <w:pPr>
              <w:adjustRightInd w:val="0"/>
              <w:ind w:right="144"/>
              <w:rPr>
                <w:sz w:val="24"/>
                <w:szCs w:val="24"/>
              </w:rPr>
            </w:pPr>
          </w:p>
        </w:tc>
        <w:tc>
          <w:tcPr>
            <w:tcW w:w="216" w:type="dxa"/>
            <w:tcBorders>
              <w:top w:val="nil"/>
              <w:left w:val="nil"/>
              <w:bottom w:val="nil"/>
              <w:right w:val="nil"/>
            </w:tcBorders>
          </w:tcPr>
          <w:p w14:paraId="3949DA26"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6142B88C" w14:textId="77777777" w:rsidR="007A7C12" w:rsidRDefault="003C6D4F">
            <w:pPr>
              <w:adjustRightInd w:val="0"/>
              <w:ind w:right="144"/>
              <w:rPr>
                <w:szCs w:val="24"/>
              </w:rPr>
            </w:pPr>
            <w:r>
              <w:rPr>
                <w:szCs w:val="24"/>
              </w:rPr>
              <w:t>Create ESI ID Request: Not Used</w:t>
            </w:r>
          </w:p>
          <w:p w14:paraId="57AEBD68" w14:textId="77777777" w:rsidR="007A7C12" w:rsidRDefault="003C6D4F">
            <w:pPr>
              <w:adjustRightInd w:val="0"/>
              <w:ind w:right="144"/>
              <w:rPr>
                <w:szCs w:val="24"/>
              </w:rPr>
            </w:pPr>
            <w:r>
              <w:rPr>
                <w:szCs w:val="24"/>
              </w:rPr>
              <w:t>Change ESI ID Information Request: Required if changing this item</w:t>
            </w:r>
          </w:p>
          <w:p w14:paraId="65A523DC" w14:textId="77777777" w:rsidR="007A7C12" w:rsidRDefault="003C6D4F">
            <w:pPr>
              <w:adjustRightInd w:val="0"/>
              <w:ind w:right="144"/>
              <w:rPr>
                <w:szCs w:val="24"/>
              </w:rPr>
            </w:pPr>
            <w:r>
              <w:rPr>
                <w:szCs w:val="24"/>
              </w:rPr>
              <w:t>Retire ESI ID Request: Not Used</w:t>
            </w:r>
          </w:p>
          <w:p w14:paraId="0B5D8A0A" w14:textId="77777777" w:rsidR="007A7C12" w:rsidRDefault="007A7C12">
            <w:pPr>
              <w:adjustRightInd w:val="0"/>
              <w:ind w:right="144"/>
              <w:rPr>
                <w:szCs w:val="24"/>
              </w:rPr>
            </w:pPr>
          </w:p>
          <w:p w14:paraId="1E855051" w14:textId="77777777" w:rsidR="007A7C12" w:rsidRDefault="003C6D4F">
            <w:pPr>
              <w:adjustRightInd w:val="0"/>
              <w:ind w:right="144"/>
              <w:rPr>
                <w:szCs w:val="24"/>
              </w:rPr>
            </w:pPr>
            <w:r>
              <w:rPr>
                <w:szCs w:val="24"/>
              </w:rPr>
              <w:t>NM101 = MA (Meter Addition): Not Used</w:t>
            </w:r>
          </w:p>
          <w:p w14:paraId="7B66ED1E" w14:textId="77777777" w:rsidR="007A7C12" w:rsidRDefault="003C6D4F">
            <w:pPr>
              <w:adjustRightInd w:val="0"/>
              <w:ind w:right="144"/>
              <w:rPr>
                <w:szCs w:val="24"/>
              </w:rPr>
            </w:pPr>
            <w:r>
              <w:rPr>
                <w:szCs w:val="24"/>
              </w:rPr>
              <w:t>NM101 = MX (Meter Exchange): Required</w:t>
            </w:r>
          </w:p>
          <w:p w14:paraId="36A392DB" w14:textId="77777777" w:rsidR="007A7C12" w:rsidRDefault="003C6D4F">
            <w:pPr>
              <w:adjustRightInd w:val="0"/>
              <w:ind w:right="144"/>
              <w:rPr>
                <w:szCs w:val="24"/>
              </w:rPr>
            </w:pPr>
            <w:r>
              <w:rPr>
                <w:szCs w:val="24"/>
              </w:rPr>
              <w:t>NM101 = MR (Meter Removal): Required when removing meters. Not required when removing unmetered service devices.</w:t>
            </w:r>
          </w:p>
          <w:p w14:paraId="3C45B83F" w14:textId="77777777" w:rsidR="007A7C12" w:rsidRDefault="003C6D4F">
            <w:pPr>
              <w:adjustRightInd w:val="0"/>
              <w:ind w:right="144"/>
              <w:rPr>
                <w:szCs w:val="24"/>
              </w:rPr>
            </w:pPr>
            <w:r>
              <w:rPr>
                <w:szCs w:val="24"/>
              </w:rPr>
              <w:t>NM101 = MQ (Meter Information): Not Used</w:t>
            </w:r>
          </w:p>
          <w:p w14:paraId="59BA16D0" w14:textId="77777777" w:rsidR="007A7C12" w:rsidRDefault="007A7C12">
            <w:pPr>
              <w:adjustRightInd w:val="0"/>
              <w:ind w:right="144"/>
              <w:rPr>
                <w:sz w:val="24"/>
                <w:szCs w:val="24"/>
              </w:rPr>
            </w:pPr>
          </w:p>
        </w:tc>
      </w:tr>
      <w:tr w:rsidR="007A7C12" w14:paraId="7D172513" w14:textId="77777777">
        <w:tc>
          <w:tcPr>
            <w:tcW w:w="1944" w:type="dxa"/>
            <w:tcBorders>
              <w:top w:val="nil"/>
              <w:left w:val="nil"/>
              <w:bottom w:val="nil"/>
              <w:right w:val="nil"/>
            </w:tcBorders>
          </w:tcPr>
          <w:p w14:paraId="41A75E4C" w14:textId="77777777" w:rsidR="007A7C12" w:rsidRDefault="007A7C12">
            <w:pPr>
              <w:adjustRightInd w:val="0"/>
              <w:ind w:right="144"/>
              <w:rPr>
                <w:sz w:val="24"/>
                <w:szCs w:val="24"/>
              </w:rPr>
            </w:pPr>
          </w:p>
        </w:tc>
        <w:tc>
          <w:tcPr>
            <w:tcW w:w="216" w:type="dxa"/>
            <w:tcBorders>
              <w:top w:val="nil"/>
              <w:left w:val="nil"/>
              <w:bottom w:val="nil"/>
              <w:right w:val="nil"/>
            </w:tcBorders>
          </w:tcPr>
          <w:p w14:paraId="4CD968FE"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4B9DBAE1" w14:textId="77777777" w:rsidR="007A7C12" w:rsidRDefault="003C6D4F">
            <w:pPr>
              <w:adjustRightInd w:val="0"/>
              <w:ind w:right="144"/>
              <w:rPr>
                <w:sz w:val="24"/>
                <w:szCs w:val="24"/>
              </w:rPr>
            </w:pPr>
            <w:r>
              <w:rPr>
                <w:szCs w:val="24"/>
              </w:rPr>
              <w:t>REF~Q3~56480~KHMON~TU^51</w:t>
            </w:r>
          </w:p>
        </w:tc>
      </w:tr>
    </w:tbl>
    <w:p w14:paraId="7BF633D9" w14:textId="77777777" w:rsidR="007A7C12" w:rsidRDefault="007A7C12">
      <w:pPr>
        <w:adjustRightInd w:val="0"/>
        <w:rPr>
          <w:szCs w:val="24"/>
        </w:rPr>
      </w:pPr>
    </w:p>
    <w:p w14:paraId="2F30060B" w14:textId="77777777" w:rsidR="007A7C12" w:rsidRDefault="003C6D4F">
      <w:pPr>
        <w:adjustRightInd w:val="0"/>
        <w:jc w:val="center"/>
        <w:rPr>
          <w:b/>
          <w:szCs w:val="24"/>
        </w:rPr>
      </w:pPr>
      <w:r>
        <w:rPr>
          <w:b/>
          <w:szCs w:val="24"/>
        </w:rPr>
        <w:t>Data Element Summary</w:t>
      </w:r>
    </w:p>
    <w:p w14:paraId="6064915C"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D296D90"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4AECC183" w14:textId="77777777">
        <w:tc>
          <w:tcPr>
            <w:tcW w:w="1007" w:type="dxa"/>
            <w:tcBorders>
              <w:top w:val="nil"/>
              <w:left w:val="nil"/>
              <w:bottom w:val="nil"/>
              <w:right w:val="nil"/>
            </w:tcBorders>
          </w:tcPr>
          <w:p w14:paraId="095CD973"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A0EC3BA"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3377A431"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0FE2BBAD"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846A77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1992CB2F"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F898CD6" w14:textId="77777777" w:rsidR="007A7C12" w:rsidRDefault="003C6D4F">
            <w:pPr>
              <w:adjustRightInd w:val="0"/>
              <w:ind w:right="144"/>
              <w:rPr>
                <w:sz w:val="24"/>
                <w:szCs w:val="24"/>
              </w:rPr>
            </w:pPr>
            <w:r>
              <w:rPr>
                <w:b/>
                <w:szCs w:val="24"/>
              </w:rPr>
              <w:t>ID 2/3</w:t>
            </w:r>
          </w:p>
        </w:tc>
      </w:tr>
      <w:tr w:rsidR="007A7C12" w14:paraId="39632916" w14:textId="77777777">
        <w:trPr>
          <w:gridAfter w:val="1"/>
          <w:wAfter w:w="330" w:type="dxa"/>
        </w:trPr>
        <w:tc>
          <w:tcPr>
            <w:tcW w:w="2980" w:type="dxa"/>
            <w:gridSpan w:val="3"/>
            <w:tcBorders>
              <w:top w:val="nil"/>
              <w:left w:val="nil"/>
              <w:bottom w:val="nil"/>
              <w:right w:val="nil"/>
            </w:tcBorders>
          </w:tcPr>
          <w:p w14:paraId="77C89B46"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5F9C0B7" w14:textId="77777777" w:rsidR="007A7C12" w:rsidRDefault="003C6D4F">
            <w:pPr>
              <w:adjustRightInd w:val="0"/>
              <w:ind w:right="144"/>
              <w:rPr>
                <w:sz w:val="24"/>
                <w:szCs w:val="24"/>
              </w:rPr>
            </w:pPr>
            <w:r>
              <w:rPr>
                <w:szCs w:val="24"/>
              </w:rPr>
              <w:t>Code qualifying the Reference Identification</w:t>
            </w:r>
          </w:p>
        </w:tc>
      </w:tr>
      <w:tr w:rsidR="007A7C12" w14:paraId="0DC24B83" w14:textId="77777777">
        <w:trPr>
          <w:gridAfter w:val="1"/>
          <w:wAfter w:w="331" w:type="dxa"/>
        </w:trPr>
        <w:tc>
          <w:tcPr>
            <w:tcW w:w="3168" w:type="dxa"/>
            <w:gridSpan w:val="4"/>
            <w:tcBorders>
              <w:top w:val="nil"/>
              <w:left w:val="nil"/>
              <w:bottom w:val="nil"/>
              <w:right w:val="nil"/>
            </w:tcBorders>
          </w:tcPr>
          <w:p w14:paraId="2C2C0D7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10CFA87" w14:textId="77777777" w:rsidR="007A7C12" w:rsidRDefault="003C6D4F">
            <w:pPr>
              <w:adjustRightInd w:val="0"/>
              <w:ind w:right="144"/>
              <w:rPr>
                <w:sz w:val="24"/>
                <w:szCs w:val="24"/>
              </w:rPr>
            </w:pPr>
            <w:r>
              <w:rPr>
                <w:szCs w:val="24"/>
              </w:rPr>
              <w:t>Q3</w:t>
            </w:r>
          </w:p>
        </w:tc>
        <w:tc>
          <w:tcPr>
            <w:tcW w:w="144" w:type="dxa"/>
            <w:tcBorders>
              <w:top w:val="nil"/>
              <w:left w:val="nil"/>
              <w:bottom w:val="nil"/>
              <w:right w:val="nil"/>
            </w:tcBorders>
          </w:tcPr>
          <w:p w14:paraId="59F3C94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87DD0DB" w14:textId="77777777" w:rsidR="007A7C12" w:rsidRDefault="003C6D4F">
            <w:pPr>
              <w:adjustRightInd w:val="0"/>
              <w:ind w:right="144"/>
              <w:rPr>
                <w:sz w:val="24"/>
                <w:szCs w:val="24"/>
              </w:rPr>
            </w:pPr>
            <w:r>
              <w:rPr>
                <w:szCs w:val="24"/>
              </w:rPr>
              <w:t>Ending Package Number</w:t>
            </w:r>
          </w:p>
        </w:tc>
      </w:tr>
      <w:tr w:rsidR="007A7C12" w14:paraId="3816441E" w14:textId="77777777">
        <w:trPr>
          <w:gridAfter w:val="2"/>
          <w:wAfter w:w="473" w:type="dxa"/>
        </w:trPr>
        <w:tc>
          <w:tcPr>
            <w:tcW w:w="4680" w:type="dxa"/>
            <w:gridSpan w:val="6"/>
            <w:tcBorders>
              <w:top w:val="nil"/>
              <w:left w:val="nil"/>
              <w:bottom w:val="nil"/>
              <w:right w:val="nil"/>
            </w:tcBorders>
          </w:tcPr>
          <w:p w14:paraId="71D78E12"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75722C31" w14:textId="77777777" w:rsidR="007A7C12" w:rsidRDefault="003C6D4F">
            <w:pPr>
              <w:adjustRightInd w:val="0"/>
              <w:ind w:right="144"/>
              <w:rPr>
                <w:sz w:val="24"/>
                <w:szCs w:val="24"/>
              </w:rPr>
            </w:pPr>
            <w:r>
              <w:rPr>
                <w:szCs w:val="24"/>
              </w:rPr>
              <w:t>End Meter Read</w:t>
            </w:r>
          </w:p>
        </w:tc>
      </w:tr>
      <w:tr w:rsidR="007A7C12" w14:paraId="7C70D0D5" w14:textId="77777777">
        <w:tc>
          <w:tcPr>
            <w:tcW w:w="1007" w:type="dxa"/>
            <w:tcBorders>
              <w:top w:val="nil"/>
              <w:left w:val="nil"/>
              <w:bottom w:val="nil"/>
              <w:right w:val="nil"/>
            </w:tcBorders>
          </w:tcPr>
          <w:p w14:paraId="49401787"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AD36DB6"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5C24A686"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515407E"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1B57E523"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15FE2E8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34AECF2" w14:textId="77777777" w:rsidR="007A7C12" w:rsidRDefault="003C6D4F">
            <w:pPr>
              <w:adjustRightInd w:val="0"/>
              <w:ind w:right="144"/>
              <w:rPr>
                <w:sz w:val="24"/>
                <w:szCs w:val="24"/>
              </w:rPr>
            </w:pPr>
            <w:r>
              <w:rPr>
                <w:b/>
                <w:szCs w:val="24"/>
              </w:rPr>
              <w:t>AN 1/30</w:t>
            </w:r>
          </w:p>
        </w:tc>
      </w:tr>
      <w:tr w:rsidR="007A7C12" w14:paraId="6C1CDC1C" w14:textId="77777777">
        <w:trPr>
          <w:gridAfter w:val="1"/>
          <w:wAfter w:w="330" w:type="dxa"/>
        </w:trPr>
        <w:tc>
          <w:tcPr>
            <w:tcW w:w="2980" w:type="dxa"/>
            <w:gridSpan w:val="3"/>
            <w:tcBorders>
              <w:top w:val="nil"/>
              <w:left w:val="nil"/>
              <w:bottom w:val="nil"/>
              <w:right w:val="nil"/>
            </w:tcBorders>
          </w:tcPr>
          <w:p w14:paraId="0F08822E"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476C97E"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410880F4" w14:textId="77777777">
        <w:trPr>
          <w:gridAfter w:val="1"/>
          <w:wAfter w:w="330" w:type="dxa"/>
        </w:trPr>
        <w:tc>
          <w:tcPr>
            <w:tcW w:w="2980" w:type="dxa"/>
            <w:gridSpan w:val="3"/>
            <w:tcBorders>
              <w:top w:val="nil"/>
              <w:left w:val="nil"/>
              <w:bottom w:val="nil"/>
              <w:right w:val="nil"/>
            </w:tcBorders>
          </w:tcPr>
          <w:p w14:paraId="2A35093F"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FB07F17" w14:textId="77777777" w:rsidR="007A7C12" w:rsidRDefault="003C6D4F">
            <w:pPr>
              <w:adjustRightInd w:val="0"/>
              <w:ind w:right="144"/>
              <w:rPr>
                <w:sz w:val="24"/>
                <w:szCs w:val="24"/>
              </w:rPr>
            </w:pPr>
            <w:r>
              <w:rPr>
                <w:szCs w:val="24"/>
              </w:rPr>
              <w:t>End Meter Read for old meter</w:t>
            </w:r>
          </w:p>
        </w:tc>
      </w:tr>
      <w:tr w:rsidR="007A7C12" w14:paraId="35A3709B" w14:textId="77777777">
        <w:tc>
          <w:tcPr>
            <w:tcW w:w="1007" w:type="dxa"/>
            <w:tcBorders>
              <w:top w:val="nil"/>
              <w:left w:val="nil"/>
              <w:bottom w:val="nil"/>
              <w:right w:val="nil"/>
            </w:tcBorders>
          </w:tcPr>
          <w:p w14:paraId="7E47E42F"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2709CD38" w14:textId="77777777" w:rsidR="007A7C12" w:rsidRDefault="003C6D4F">
            <w:pPr>
              <w:adjustRightInd w:val="0"/>
              <w:ind w:right="144"/>
              <w:jc w:val="center"/>
              <w:rPr>
                <w:sz w:val="24"/>
                <w:szCs w:val="24"/>
              </w:rPr>
            </w:pPr>
            <w:r>
              <w:rPr>
                <w:b/>
                <w:szCs w:val="24"/>
              </w:rPr>
              <w:t>REF03</w:t>
            </w:r>
          </w:p>
        </w:tc>
        <w:tc>
          <w:tcPr>
            <w:tcW w:w="892" w:type="dxa"/>
            <w:tcBorders>
              <w:top w:val="nil"/>
              <w:left w:val="nil"/>
              <w:bottom w:val="nil"/>
              <w:right w:val="nil"/>
            </w:tcBorders>
          </w:tcPr>
          <w:p w14:paraId="3E12B7C8" w14:textId="77777777" w:rsidR="007A7C12" w:rsidRDefault="003C6D4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6F2156B5" w14:textId="77777777" w:rsidR="007A7C12" w:rsidRDefault="003C6D4F">
            <w:pPr>
              <w:adjustRightInd w:val="0"/>
              <w:ind w:right="144"/>
              <w:rPr>
                <w:sz w:val="24"/>
                <w:szCs w:val="24"/>
              </w:rPr>
            </w:pPr>
            <w:r>
              <w:rPr>
                <w:b/>
                <w:szCs w:val="24"/>
              </w:rPr>
              <w:t>Description</w:t>
            </w:r>
          </w:p>
        </w:tc>
        <w:tc>
          <w:tcPr>
            <w:tcW w:w="432" w:type="dxa"/>
            <w:tcBorders>
              <w:top w:val="nil"/>
              <w:left w:val="nil"/>
              <w:bottom w:val="nil"/>
              <w:right w:val="nil"/>
            </w:tcBorders>
          </w:tcPr>
          <w:p w14:paraId="6D0862E6"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5C70936"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6FB95FF7" w14:textId="77777777" w:rsidR="007A7C12" w:rsidRDefault="003C6D4F">
            <w:pPr>
              <w:adjustRightInd w:val="0"/>
              <w:ind w:right="144"/>
              <w:rPr>
                <w:sz w:val="24"/>
                <w:szCs w:val="24"/>
              </w:rPr>
            </w:pPr>
            <w:r>
              <w:rPr>
                <w:b/>
                <w:szCs w:val="24"/>
              </w:rPr>
              <w:t>AN 1/80</w:t>
            </w:r>
          </w:p>
        </w:tc>
      </w:tr>
      <w:tr w:rsidR="007A7C12" w14:paraId="2637A3BC" w14:textId="77777777">
        <w:trPr>
          <w:gridAfter w:val="1"/>
          <w:wAfter w:w="330" w:type="dxa"/>
        </w:trPr>
        <w:tc>
          <w:tcPr>
            <w:tcW w:w="2980" w:type="dxa"/>
            <w:gridSpan w:val="3"/>
            <w:tcBorders>
              <w:top w:val="nil"/>
              <w:left w:val="nil"/>
              <w:bottom w:val="nil"/>
              <w:right w:val="nil"/>
            </w:tcBorders>
          </w:tcPr>
          <w:p w14:paraId="5A23B71C"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7348DFB" w14:textId="77777777" w:rsidR="007A7C12" w:rsidRDefault="003C6D4F">
            <w:pPr>
              <w:adjustRightInd w:val="0"/>
              <w:ind w:right="144"/>
              <w:rPr>
                <w:sz w:val="24"/>
                <w:szCs w:val="24"/>
              </w:rPr>
            </w:pPr>
            <w:r>
              <w:rPr>
                <w:szCs w:val="24"/>
              </w:rPr>
              <w:t>A free-form description to clarify the related data elements and their content</w:t>
            </w:r>
          </w:p>
        </w:tc>
      </w:tr>
      <w:tr w:rsidR="007A7C12" w14:paraId="56D6FA76" w14:textId="77777777">
        <w:trPr>
          <w:gridAfter w:val="1"/>
          <w:wAfter w:w="330" w:type="dxa"/>
        </w:trPr>
        <w:tc>
          <w:tcPr>
            <w:tcW w:w="2980" w:type="dxa"/>
            <w:gridSpan w:val="3"/>
            <w:tcBorders>
              <w:top w:val="nil"/>
              <w:left w:val="nil"/>
              <w:bottom w:val="nil"/>
              <w:right w:val="nil"/>
            </w:tcBorders>
          </w:tcPr>
          <w:p w14:paraId="3F913D10"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1E05984" w14:textId="77777777" w:rsidR="007A7C12" w:rsidRDefault="003C6D4F">
            <w:pPr>
              <w:adjustRightInd w:val="0"/>
              <w:ind w:right="144"/>
              <w:rPr>
                <w:sz w:val="24"/>
                <w:szCs w:val="24"/>
              </w:rPr>
            </w:pPr>
            <w:r>
              <w:rPr>
                <w:szCs w:val="24"/>
              </w:rPr>
              <w:t>Meter Type (see REF~MT for valid codes).  "COMBO" is not a valid code for this element.</w:t>
            </w:r>
          </w:p>
        </w:tc>
      </w:tr>
      <w:tr w:rsidR="007A7C12" w14:paraId="7D73158D" w14:textId="77777777">
        <w:tc>
          <w:tcPr>
            <w:tcW w:w="1007" w:type="dxa"/>
            <w:tcBorders>
              <w:top w:val="nil"/>
              <w:left w:val="nil"/>
              <w:bottom w:val="nil"/>
              <w:right w:val="nil"/>
            </w:tcBorders>
          </w:tcPr>
          <w:p w14:paraId="10537516"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CBF75E7" w14:textId="77777777" w:rsidR="007A7C12" w:rsidRDefault="003C6D4F">
            <w:pPr>
              <w:adjustRightInd w:val="0"/>
              <w:ind w:right="144"/>
              <w:jc w:val="center"/>
              <w:rPr>
                <w:sz w:val="24"/>
                <w:szCs w:val="24"/>
              </w:rPr>
            </w:pPr>
            <w:r>
              <w:rPr>
                <w:b/>
                <w:szCs w:val="24"/>
              </w:rPr>
              <w:t>REF04</w:t>
            </w:r>
          </w:p>
        </w:tc>
        <w:tc>
          <w:tcPr>
            <w:tcW w:w="892" w:type="dxa"/>
            <w:tcBorders>
              <w:top w:val="nil"/>
              <w:left w:val="nil"/>
              <w:bottom w:val="nil"/>
              <w:right w:val="nil"/>
            </w:tcBorders>
          </w:tcPr>
          <w:p w14:paraId="081AFF81" w14:textId="77777777" w:rsidR="007A7C12" w:rsidRDefault="003C6D4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0EC8B096" w14:textId="77777777" w:rsidR="007A7C12" w:rsidRDefault="003C6D4F">
            <w:pPr>
              <w:adjustRightInd w:val="0"/>
              <w:ind w:right="144"/>
              <w:rPr>
                <w:sz w:val="24"/>
                <w:szCs w:val="24"/>
              </w:rPr>
            </w:pPr>
            <w:r>
              <w:rPr>
                <w:b/>
                <w:szCs w:val="24"/>
              </w:rPr>
              <w:t>Reference Identifier</w:t>
            </w:r>
          </w:p>
        </w:tc>
        <w:tc>
          <w:tcPr>
            <w:tcW w:w="432" w:type="dxa"/>
            <w:tcBorders>
              <w:top w:val="nil"/>
              <w:left w:val="nil"/>
              <w:bottom w:val="nil"/>
              <w:right w:val="nil"/>
            </w:tcBorders>
          </w:tcPr>
          <w:p w14:paraId="442B3139"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480C4387"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19877A7F" w14:textId="77777777" w:rsidR="007A7C12" w:rsidRDefault="007A7C12">
            <w:pPr>
              <w:adjustRightInd w:val="0"/>
              <w:ind w:right="144"/>
              <w:rPr>
                <w:sz w:val="24"/>
                <w:szCs w:val="24"/>
              </w:rPr>
            </w:pPr>
          </w:p>
        </w:tc>
      </w:tr>
      <w:tr w:rsidR="007A7C12" w14:paraId="1E0F5D2A" w14:textId="77777777">
        <w:trPr>
          <w:gridAfter w:val="1"/>
          <w:wAfter w:w="330" w:type="dxa"/>
        </w:trPr>
        <w:tc>
          <w:tcPr>
            <w:tcW w:w="2980" w:type="dxa"/>
            <w:gridSpan w:val="3"/>
            <w:tcBorders>
              <w:top w:val="nil"/>
              <w:left w:val="nil"/>
              <w:bottom w:val="nil"/>
              <w:right w:val="nil"/>
            </w:tcBorders>
          </w:tcPr>
          <w:p w14:paraId="430EC40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881FE8E" w14:textId="77777777" w:rsidR="007A7C12" w:rsidRDefault="003C6D4F">
            <w:pPr>
              <w:adjustRightInd w:val="0"/>
              <w:ind w:right="144"/>
              <w:rPr>
                <w:sz w:val="24"/>
                <w:szCs w:val="24"/>
              </w:rPr>
            </w:pPr>
            <w:r>
              <w:rPr>
                <w:szCs w:val="24"/>
              </w:rPr>
              <w:t>To identify one or more reference numbers or identification numbers as specified by the Reference Qualifier</w:t>
            </w:r>
          </w:p>
        </w:tc>
      </w:tr>
      <w:tr w:rsidR="007A7C12" w14:paraId="0C477CF4" w14:textId="77777777">
        <w:trPr>
          <w:gridAfter w:val="1"/>
          <w:wAfter w:w="330" w:type="dxa"/>
        </w:trPr>
        <w:tc>
          <w:tcPr>
            <w:tcW w:w="2980" w:type="dxa"/>
            <w:gridSpan w:val="3"/>
            <w:tcBorders>
              <w:top w:val="nil"/>
              <w:left w:val="nil"/>
              <w:bottom w:val="nil"/>
              <w:right w:val="nil"/>
            </w:tcBorders>
          </w:tcPr>
          <w:p w14:paraId="4E75C3FD"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16EC8F70" w14:textId="77777777" w:rsidR="007A7C12" w:rsidRDefault="003C6D4F">
            <w:pPr>
              <w:adjustRightInd w:val="0"/>
              <w:ind w:right="144"/>
              <w:rPr>
                <w:sz w:val="24"/>
                <w:szCs w:val="24"/>
              </w:rPr>
            </w:pPr>
            <w:r>
              <w:rPr>
                <w:szCs w:val="24"/>
              </w:rPr>
              <w:t>Note that this is a composite data element.  Populate C04001 and C04002.</w:t>
            </w:r>
          </w:p>
        </w:tc>
      </w:tr>
      <w:tr w:rsidR="007A7C12" w14:paraId="2B252883" w14:textId="77777777">
        <w:tc>
          <w:tcPr>
            <w:tcW w:w="1007" w:type="dxa"/>
            <w:tcBorders>
              <w:top w:val="nil"/>
              <w:left w:val="nil"/>
              <w:bottom w:val="nil"/>
              <w:right w:val="nil"/>
            </w:tcBorders>
          </w:tcPr>
          <w:p w14:paraId="2D915823"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BEEF2BC" w14:textId="77777777" w:rsidR="007A7C12" w:rsidRDefault="003C6D4F">
            <w:pPr>
              <w:adjustRightInd w:val="0"/>
              <w:ind w:right="144"/>
              <w:jc w:val="center"/>
              <w:rPr>
                <w:sz w:val="24"/>
                <w:szCs w:val="24"/>
              </w:rPr>
            </w:pPr>
            <w:r>
              <w:rPr>
                <w:b/>
                <w:szCs w:val="24"/>
              </w:rPr>
              <w:t>C04001</w:t>
            </w:r>
          </w:p>
        </w:tc>
        <w:tc>
          <w:tcPr>
            <w:tcW w:w="892" w:type="dxa"/>
            <w:tcBorders>
              <w:top w:val="nil"/>
              <w:left w:val="nil"/>
              <w:bottom w:val="nil"/>
              <w:right w:val="nil"/>
            </w:tcBorders>
          </w:tcPr>
          <w:p w14:paraId="58E2DCBA"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3AC1E3"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32CCDAB"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18DB1FC5"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95E8BC7" w14:textId="77777777" w:rsidR="007A7C12" w:rsidRDefault="003C6D4F">
            <w:pPr>
              <w:adjustRightInd w:val="0"/>
              <w:ind w:right="144"/>
              <w:rPr>
                <w:sz w:val="24"/>
                <w:szCs w:val="24"/>
              </w:rPr>
            </w:pPr>
            <w:r>
              <w:rPr>
                <w:b/>
                <w:szCs w:val="24"/>
              </w:rPr>
              <w:t>ID 2/3</w:t>
            </w:r>
          </w:p>
        </w:tc>
      </w:tr>
      <w:tr w:rsidR="007A7C12" w14:paraId="6930AC2A" w14:textId="77777777">
        <w:trPr>
          <w:gridAfter w:val="1"/>
          <w:wAfter w:w="330" w:type="dxa"/>
        </w:trPr>
        <w:tc>
          <w:tcPr>
            <w:tcW w:w="2980" w:type="dxa"/>
            <w:gridSpan w:val="3"/>
            <w:tcBorders>
              <w:top w:val="nil"/>
              <w:left w:val="nil"/>
              <w:bottom w:val="nil"/>
              <w:right w:val="nil"/>
            </w:tcBorders>
          </w:tcPr>
          <w:p w14:paraId="4B8FED8D"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B990A65" w14:textId="77777777" w:rsidR="007A7C12" w:rsidRDefault="003C6D4F">
            <w:pPr>
              <w:adjustRightInd w:val="0"/>
              <w:ind w:right="144"/>
              <w:rPr>
                <w:sz w:val="24"/>
                <w:szCs w:val="24"/>
              </w:rPr>
            </w:pPr>
            <w:r>
              <w:rPr>
                <w:szCs w:val="24"/>
              </w:rPr>
              <w:t>Code qualifying the Reference Identification</w:t>
            </w:r>
          </w:p>
        </w:tc>
      </w:tr>
      <w:tr w:rsidR="007A7C12" w14:paraId="3B8F0141" w14:textId="77777777">
        <w:trPr>
          <w:gridAfter w:val="1"/>
          <w:wAfter w:w="331" w:type="dxa"/>
        </w:trPr>
        <w:tc>
          <w:tcPr>
            <w:tcW w:w="3168" w:type="dxa"/>
            <w:gridSpan w:val="4"/>
            <w:tcBorders>
              <w:top w:val="nil"/>
              <w:left w:val="nil"/>
              <w:bottom w:val="nil"/>
              <w:right w:val="nil"/>
            </w:tcBorders>
          </w:tcPr>
          <w:p w14:paraId="0B49C19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79595A1" w14:textId="77777777" w:rsidR="007A7C12" w:rsidRDefault="003C6D4F">
            <w:pPr>
              <w:adjustRightInd w:val="0"/>
              <w:ind w:right="144"/>
              <w:rPr>
                <w:sz w:val="24"/>
                <w:szCs w:val="24"/>
              </w:rPr>
            </w:pPr>
            <w:r>
              <w:rPr>
                <w:szCs w:val="24"/>
              </w:rPr>
              <w:t>TU</w:t>
            </w:r>
          </w:p>
        </w:tc>
        <w:tc>
          <w:tcPr>
            <w:tcW w:w="144" w:type="dxa"/>
            <w:tcBorders>
              <w:top w:val="nil"/>
              <w:left w:val="nil"/>
              <w:bottom w:val="nil"/>
              <w:right w:val="nil"/>
            </w:tcBorders>
          </w:tcPr>
          <w:p w14:paraId="309A030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F73E117" w14:textId="77777777" w:rsidR="007A7C12" w:rsidRDefault="003C6D4F">
            <w:pPr>
              <w:adjustRightInd w:val="0"/>
              <w:ind w:right="144"/>
              <w:rPr>
                <w:sz w:val="24"/>
                <w:szCs w:val="24"/>
              </w:rPr>
            </w:pPr>
            <w:r>
              <w:rPr>
                <w:szCs w:val="24"/>
              </w:rPr>
              <w:t>Trial Location Code</w:t>
            </w:r>
          </w:p>
        </w:tc>
      </w:tr>
      <w:tr w:rsidR="007A7C12" w14:paraId="4DC44428" w14:textId="77777777">
        <w:trPr>
          <w:gridAfter w:val="2"/>
          <w:wAfter w:w="473" w:type="dxa"/>
        </w:trPr>
        <w:tc>
          <w:tcPr>
            <w:tcW w:w="4680" w:type="dxa"/>
            <w:gridSpan w:val="6"/>
            <w:tcBorders>
              <w:top w:val="nil"/>
              <w:left w:val="nil"/>
              <w:bottom w:val="nil"/>
              <w:right w:val="nil"/>
            </w:tcBorders>
          </w:tcPr>
          <w:p w14:paraId="782FE28B"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6012D6B8" w14:textId="77777777" w:rsidR="007A7C12" w:rsidRDefault="003C6D4F">
            <w:pPr>
              <w:adjustRightInd w:val="0"/>
              <w:ind w:right="144"/>
              <w:rPr>
                <w:sz w:val="24"/>
                <w:szCs w:val="24"/>
              </w:rPr>
            </w:pPr>
            <w:r>
              <w:rPr>
                <w:szCs w:val="24"/>
              </w:rPr>
              <w:t>Time of Use</w:t>
            </w:r>
          </w:p>
        </w:tc>
      </w:tr>
      <w:tr w:rsidR="007A7C12" w14:paraId="0CAF71E5" w14:textId="77777777">
        <w:tc>
          <w:tcPr>
            <w:tcW w:w="1007" w:type="dxa"/>
            <w:tcBorders>
              <w:top w:val="nil"/>
              <w:left w:val="nil"/>
              <w:bottom w:val="nil"/>
              <w:right w:val="nil"/>
            </w:tcBorders>
          </w:tcPr>
          <w:p w14:paraId="7D77A146"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172E619" w14:textId="77777777" w:rsidR="007A7C12" w:rsidRDefault="003C6D4F">
            <w:pPr>
              <w:adjustRightInd w:val="0"/>
              <w:ind w:right="144"/>
              <w:jc w:val="center"/>
              <w:rPr>
                <w:sz w:val="24"/>
                <w:szCs w:val="24"/>
              </w:rPr>
            </w:pPr>
            <w:r>
              <w:rPr>
                <w:b/>
                <w:szCs w:val="24"/>
              </w:rPr>
              <w:t>C04002</w:t>
            </w:r>
          </w:p>
        </w:tc>
        <w:tc>
          <w:tcPr>
            <w:tcW w:w="892" w:type="dxa"/>
            <w:tcBorders>
              <w:top w:val="nil"/>
              <w:left w:val="nil"/>
              <w:bottom w:val="nil"/>
              <w:right w:val="nil"/>
            </w:tcBorders>
          </w:tcPr>
          <w:p w14:paraId="5FF24E08"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DA879F8"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735C22F7"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30B651F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D728043" w14:textId="77777777" w:rsidR="007A7C12" w:rsidRDefault="003C6D4F">
            <w:pPr>
              <w:adjustRightInd w:val="0"/>
              <w:ind w:right="144"/>
              <w:rPr>
                <w:sz w:val="24"/>
                <w:szCs w:val="24"/>
              </w:rPr>
            </w:pPr>
            <w:r>
              <w:rPr>
                <w:b/>
                <w:szCs w:val="24"/>
              </w:rPr>
              <w:t>AN 1/30</w:t>
            </w:r>
          </w:p>
        </w:tc>
      </w:tr>
      <w:tr w:rsidR="007A7C12" w14:paraId="3155759B" w14:textId="77777777">
        <w:trPr>
          <w:gridAfter w:val="1"/>
          <w:wAfter w:w="330" w:type="dxa"/>
        </w:trPr>
        <w:tc>
          <w:tcPr>
            <w:tcW w:w="2980" w:type="dxa"/>
            <w:gridSpan w:val="3"/>
            <w:tcBorders>
              <w:top w:val="nil"/>
              <w:left w:val="nil"/>
              <w:bottom w:val="nil"/>
              <w:right w:val="nil"/>
            </w:tcBorders>
          </w:tcPr>
          <w:p w14:paraId="41B112B7"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127DCFC"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3545DA5C" w14:textId="77777777">
        <w:trPr>
          <w:gridAfter w:val="1"/>
          <w:wAfter w:w="331" w:type="dxa"/>
        </w:trPr>
        <w:tc>
          <w:tcPr>
            <w:tcW w:w="3168" w:type="dxa"/>
            <w:gridSpan w:val="4"/>
            <w:tcBorders>
              <w:top w:val="nil"/>
              <w:left w:val="nil"/>
              <w:bottom w:val="nil"/>
              <w:right w:val="nil"/>
            </w:tcBorders>
          </w:tcPr>
          <w:p w14:paraId="368D8EC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FAB4F77" w14:textId="77777777" w:rsidR="007A7C12" w:rsidRDefault="003C6D4F">
            <w:pPr>
              <w:adjustRightInd w:val="0"/>
              <w:ind w:right="144"/>
              <w:rPr>
                <w:sz w:val="24"/>
                <w:szCs w:val="24"/>
              </w:rPr>
            </w:pPr>
            <w:r>
              <w:rPr>
                <w:szCs w:val="24"/>
              </w:rPr>
              <w:t>41</w:t>
            </w:r>
          </w:p>
        </w:tc>
        <w:tc>
          <w:tcPr>
            <w:tcW w:w="144" w:type="dxa"/>
            <w:tcBorders>
              <w:top w:val="nil"/>
              <w:left w:val="nil"/>
              <w:bottom w:val="nil"/>
              <w:right w:val="nil"/>
            </w:tcBorders>
          </w:tcPr>
          <w:p w14:paraId="1A148D02"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172341C" w14:textId="77777777" w:rsidR="007A7C12" w:rsidRDefault="003C6D4F">
            <w:pPr>
              <w:adjustRightInd w:val="0"/>
              <w:ind w:right="144"/>
              <w:rPr>
                <w:sz w:val="24"/>
                <w:szCs w:val="24"/>
              </w:rPr>
            </w:pPr>
            <w:r>
              <w:rPr>
                <w:szCs w:val="24"/>
              </w:rPr>
              <w:t>Off Peak</w:t>
            </w:r>
          </w:p>
        </w:tc>
      </w:tr>
      <w:tr w:rsidR="007A7C12" w14:paraId="34F8B3B1" w14:textId="77777777">
        <w:trPr>
          <w:gridAfter w:val="1"/>
          <w:wAfter w:w="331" w:type="dxa"/>
        </w:trPr>
        <w:tc>
          <w:tcPr>
            <w:tcW w:w="3168" w:type="dxa"/>
            <w:gridSpan w:val="4"/>
            <w:tcBorders>
              <w:top w:val="nil"/>
              <w:left w:val="nil"/>
              <w:bottom w:val="nil"/>
              <w:right w:val="nil"/>
            </w:tcBorders>
          </w:tcPr>
          <w:p w14:paraId="53D6BA2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FAFABD3" w14:textId="77777777" w:rsidR="007A7C12" w:rsidRDefault="003C6D4F">
            <w:pPr>
              <w:adjustRightInd w:val="0"/>
              <w:ind w:right="144"/>
              <w:rPr>
                <w:sz w:val="24"/>
                <w:szCs w:val="24"/>
              </w:rPr>
            </w:pPr>
            <w:r>
              <w:rPr>
                <w:szCs w:val="24"/>
              </w:rPr>
              <w:t>42</w:t>
            </w:r>
          </w:p>
        </w:tc>
        <w:tc>
          <w:tcPr>
            <w:tcW w:w="144" w:type="dxa"/>
            <w:tcBorders>
              <w:top w:val="nil"/>
              <w:left w:val="nil"/>
              <w:bottom w:val="nil"/>
              <w:right w:val="nil"/>
            </w:tcBorders>
          </w:tcPr>
          <w:p w14:paraId="415FB90F"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04B5496" w14:textId="77777777" w:rsidR="007A7C12" w:rsidRDefault="003C6D4F">
            <w:pPr>
              <w:adjustRightInd w:val="0"/>
              <w:ind w:right="144"/>
              <w:rPr>
                <w:sz w:val="24"/>
                <w:szCs w:val="24"/>
              </w:rPr>
            </w:pPr>
            <w:r>
              <w:rPr>
                <w:szCs w:val="24"/>
              </w:rPr>
              <w:t>On Peak</w:t>
            </w:r>
          </w:p>
        </w:tc>
      </w:tr>
      <w:tr w:rsidR="007A7C12" w14:paraId="7A0ADA71" w14:textId="77777777">
        <w:trPr>
          <w:gridAfter w:val="1"/>
          <w:wAfter w:w="331" w:type="dxa"/>
        </w:trPr>
        <w:tc>
          <w:tcPr>
            <w:tcW w:w="3168" w:type="dxa"/>
            <w:gridSpan w:val="4"/>
            <w:tcBorders>
              <w:top w:val="nil"/>
              <w:left w:val="nil"/>
              <w:bottom w:val="nil"/>
              <w:right w:val="nil"/>
            </w:tcBorders>
          </w:tcPr>
          <w:p w14:paraId="441265CB"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0D7E415" w14:textId="77777777" w:rsidR="007A7C12" w:rsidRDefault="003C6D4F">
            <w:pPr>
              <w:adjustRightInd w:val="0"/>
              <w:ind w:right="144"/>
              <w:rPr>
                <w:sz w:val="24"/>
                <w:szCs w:val="24"/>
              </w:rPr>
            </w:pPr>
            <w:r>
              <w:rPr>
                <w:szCs w:val="24"/>
              </w:rPr>
              <w:t>43</w:t>
            </w:r>
          </w:p>
        </w:tc>
        <w:tc>
          <w:tcPr>
            <w:tcW w:w="144" w:type="dxa"/>
            <w:tcBorders>
              <w:top w:val="nil"/>
              <w:left w:val="nil"/>
              <w:bottom w:val="nil"/>
              <w:right w:val="nil"/>
            </w:tcBorders>
          </w:tcPr>
          <w:p w14:paraId="4555AA1C"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26BBBA8" w14:textId="77777777" w:rsidR="007A7C12" w:rsidRDefault="003C6D4F">
            <w:pPr>
              <w:adjustRightInd w:val="0"/>
              <w:ind w:right="144"/>
              <w:rPr>
                <w:sz w:val="24"/>
                <w:szCs w:val="24"/>
              </w:rPr>
            </w:pPr>
            <w:r>
              <w:rPr>
                <w:szCs w:val="24"/>
              </w:rPr>
              <w:t>Intermediate Peak</w:t>
            </w:r>
          </w:p>
        </w:tc>
      </w:tr>
      <w:tr w:rsidR="007A7C12" w14:paraId="18402F27" w14:textId="77777777">
        <w:trPr>
          <w:gridAfter w:val="1"/>
          <w:wAfter w:w="331" w:type="dxa"/>
        </w:trPr>
        <w:tc>
          <w:tcPr>
            <w:tcW w:w="3168" w:type="dxa"/>
            <w:gridSpan w:val="4"/>
            <w:tcBorders>
              <w:top w:val="nil"/>
              <w:left w:val="nil"/>
              <w:bottom w:val="nil"/>
              <w:right w:val="nil"/>
            </w:tcBorders>
          </w:tcPr>
          <w:p w14:paraId="0D6B2D06"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3AAEF0F" w14:textId="77777777" w:rsidR="007A7C12" w:rsidRDefault="003C6D4F">
            <w:pPr>
              <w:adjustRightInd w:val="0"/>
              <w:ind w:right="144"/>
              <w:rPr>
                <w:sz w:val="24"/>
                <w:szCs w:val="24"/>
              </w:rPr>
            </w:pPr>
            <w:r>
              <w:rPr>
                <w:szCs w:val="24"/>
              </w:rPr>
              <w:t>51</w:t>
            </w:r>
          </w:p>
        </w:tc>
        <w:tc>
          <w:tcPr>
            <w:tcW w:w="144" w:type="dxa"/>
            <w:tcBorders>
              <w:top w:val="nil"/>
              <w:left w:val="nil"/>
              <w:bottom w:val="nil"/>
              <w:right w:val="nil"/>
            </w:tcBorders>
          </w:tcPr>
          <w:p w14:paraId="2FA1EEE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2574007" w14:textId="77777777" w:rsidR="007A7C12" w:rsidRDefault="003C6D4F">
            <w:pPr>
              <w:adjustRightInd w:val="0"/>
              <w:ind w:right="144"/>
              <w:rPr>
                <w:sz w:val="24"/>
                <w:szCs w:val="24"/>
              </w:rPr>
            </w:pPr>
            <w:r>
              <w:rPr>
                <w:szCs w:val="24"/>
              </w:rPr>
              <w:t>Totalizer</w:t>
            </w:r>
          </w:p>
        </w:tc>
      </w:tr>
      <w:tr w:rsidR="007A7C12" w14:paraId="2A113364" w14:textId="77777777">
        <w:trPr>
          <w:gridAfter w:val="2"/>
          <w:wAfter w:w="473" w:type="dxa"/>
        </w:trPr>
        <w:tc>
          <w:tcPr>
            <w:tcW w:w="4680" w:type="dxa"/>
            <w:gridSpan w:val="6"/>
            <w:tcBorders>
              <w:top w:val="nil"/>
              <w:left w:val="nil"/>
              <w:bottom w:val="nil"/>
              <w:right w:val="nil"/>
            </w:tcBorders>
          </w:tcPr>
          <w:p w14:paraId="715DA024"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2FD56F07" w14:textId="77777777" w:rsidR="007A7C12" w:rsidRDefault="003C6D4F">
            <w:pPr>
              <w:adjustRightInd w:val="0"/>
              <w:ind w:right="144"/>
              <w:rPr>
                <w:sz w:val="24"/>
                <w:szCs w:val="24"/>
              </w:rPr>
            </w:pPr>
            <w:r>
              <w:rPr>
                <w:szCs w:val="24"/>
              </w:rPr>
              <w:t>Totalizer/Total/Max (Demand)</w:t>
            </w:r>
          </w:p>
        </w:tc>
      </w:tr>
      <w:tr w:rsidR="007A7C12" w14:paraId="265F8E1C" w14:textId="77777777">
        <w:trPr>
          <w:gridAfter w:val="1"/>
          <w:wAfter w:w="331" w:type="dxa"/>
        </w:trPr>
        <w:tc>
          <w:tcPr>
            <w:tcW w:w="3168" w:type="dxa"/>
            <w:gridSpan w:val="4"/>
            <w:tcBorders>
              <w:top w:val="nil"/>
              <w:left w:val="nil"/>
              <w:bottom w:val="nil"/>
              <w:right w:val="nil"/>
            </w:tcBorders>
          </w:tcPr>
          <w:p w14:paraId="70ED409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8D4DD91" w14:textId="77777777" w:rsidR="007A7C12" w:rsidRDefault="003C6D4F">
            <w:pPr>
              <w:adjustRightInd w:val="0"/>
              <w:ind w:right="144"/>
              <w:rPr>
                <w:sz w:val="24"/>
                <w:szCs w:val="24"/>
              </w:rPr>
            </w:pPr>
            <w:r>
              <w:rPr>
                <w:szCs w:val="24"/>
              </w:rPr>
              <w:t>71</w:t>
            </w:r>
          </w:p>
        </w:tc>
        <w:tc>
          <w:tcPr>
            <w:tcW w:w="144" w:type="dxa"/>
            <w:tcBorders>
              <w:top w:val="nil"/>
              <w:left w:val="nil"/>
              <w:bottom w:val="nil"/>
              <w:right w:val="nil"/>
            </w:tcBorders>
          </w:tcPr>
          <w:p w14:paraId="7944DA5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17A280E" w14:textId="77777777" w:rsidR="007A7C12" w:rsidRDefault="003C6D4F">
            <w:pPr>
              <w:adjustRightInd w:val="0"/>
              <w:ind w:right="144"/>
              <w:rPr>
                <w:sz w:val="24"/>
                <w:szCs w:val="24"/>
              </w:rPr>
            </w:pPr>
            <w:r>
              <w:rPr>
                <w:szCs w:val="24"/>
              </w:rPr>
              <w:t xml:space="preserve">Summer Super </w:t>
            </w:r>
            <w:proofErr w:type="gramStart"/>
            <w:r>
              <w:rPr>
                <w:szCs w:val="24"/>
              </w:rPr>
              <w:t>On</w:t>
            </w:r>
            <w:proofErr w:type="gramEnd"/>
            <w:r>
              <w:rPr>
                <w:szCs w:val="24"/>
              </w:rPr>
              <w:t xml:space="preserve"> Peak</w:t>
            </w:r>
          </w:p>
        </w:tc>
      </w:tr>
    </w:tbl>
    <w:p w14:paraId="3ADB86AA" w14:textId="77777777" w:rsidR="007A7C12" w:rsidRDefault="003C6D4F">
      <w:pPr>
        <w:tabs>
          <w:tab w:val="right" w:pos="1800"/>
          <w:tab w:val="left" w:pos="2160"/>
        </w:tabs>
        <w:adjustRightInd w:val="0"/>
        <w:ind w:left="2160" w:hanging="2160"/>
        <w:rPr>
          <w:b/>
          <w:szCs w:val="24"/>
        </w:rPr>
      </w:pPr>
      <w:r>
        <w:rPr>
          <w:szCs w:val="24"/>
        </w:rPr>
        <w:br w:type="page"/>
      </w:r>
      <w:bookmarkStart w:id="685" w:name="book37"/>
      <w:bookmarkEnd w:id="685"/>
      <w:r>
        <w:rPr>
          <w:b/>
          <w:szCs w:val="24"/>
        </w:rPr>
        <w:lastRenderedPageBreak/>
        <w:tab/>
        <w:t>Segment:</w:t>
      </w:r>
      <w:r>
        <w:rPr>
          <w:b/>
          <w:szCs w:val="24"/>
        </w:rPr>
        <w:tab/>
      </w:r>
      <w:r>
        <w:rPr>
          <w:b/>
          <w:sz w:val="40"/>
          <w:szCs w:val="24"/>
        </w:rPr>
        <w:t xml:space="preserve">REF </w:t>
      </w:r>
      <w:r>
        <w:rPr>
          <w:b/>
          <w:szCs w:val="24"/>
        </w:rPr>
        <w:t>Reference Identification (Meter Owner Type)</w:t>
      </w:r>
    </w:p>
    <w:p w14:paraId="12C9EDF8"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7BAFE23"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0BB463A7"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25FB677"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CE7C0EE"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1E15229"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6C19D7B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6758C2E"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68F8E8F"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C5CF996"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5DFD012"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370DD841" w14:textId="77777777">
        <w:tc>
          <w:tcPr>
            <w:tcW w:w="1944" w:type="dxa"/>
            <w:tcBorders>
              <w:top w:val="nil"/>
              <w:left w:val="nil"/>
              <w:bottom w:val="nil"/>
              <w:right w:val="nil"/>
            </w:tcBorders>
          </w:tcPr>
          <w:p w14:paraId="263E47EA"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3E599BC6"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0EB9C483" w14:textId="77777777" w:rsidR="007A7C12" w:rsidRDefault="003C6D4F">
            <w:pPr>
              <w:adjustRightInd w:val="0"/>
              <w:ind w:right="144"/>
              <w:rPr>
                <w:szCs w:val="24"/>
              </w:rPr>
            </w:pPr>
            <w:r>
              <w:rPr>
                <w:szCs w:val="24"/>
              </w:rPr>
              <w:t>This transaction allows multiple change requests on a single 814.  If any single change request is invalid, the transaction is rejected in its entirety with appropriate reject reasons.</w:t>
            </w:r>
          </w:p>
          <w:p w14:paraId="07B4974E" w14:textId="77777777" w:rsidR="007A7C12" w:rsidRDefault="007A7C12">
            <w:pPr>
              <w:adjustRightInd w:val="0"/>
              <w:ind w:right="144"/>
              <w:rPr>
                <w:szCs w:val="24"/>
              </w:rPr>
            </w:pPr>
          </w:p>
          <w:p w14:paraId="361D4A47" w14:textId="77777777" w:rsidR="007A7C12" w:rsidRDefault="003C6D4F">
            <w:pPr>
              <w:adjustRightInd w:val="0"/>
              <w:ind w:right="144"/>
              <w:rPr>
                <w:szCs w:val="24"/>
              </w:rPr>
            </w:pPr>
            <w:r>
              <w:rPr>
                <w:szCs w:val="24"/>
              </w:rPr>
              <w:t>NM101 = MA (Meter Addition): Required if changing meter ownership</w:t>
            </w:r>
          </w:p>
          <w:p w14:paraId="1CB74F73" w14:textId="77777777" w:rsidR="007A7C12" w:rsidRDefault="003C6D4F">
            <w:pPr>
              <w:adjustRightInd w:val="0"/>
              <w:ind w:right="144"/>
              <w:rPr>
                <w:szCs w:val="24"/>
              </w:rPr>
            </w:pPr>
            <w:r>
              <w:rPr>
                <w:szCs w:val="24"/>
              </w:rPr>
              <w:t>NM101 = MX (Meter Exchange): Required if changing meter ownership</w:t>
            </w:r>
          </w:p>
          <w:p w14:paraId="3F6FB775" w14:textId="77777777" w:rsidR="007A7C12" w:rsidRDefault="003C6D4F">
            <w:pPr>
              <w:adjustRightInd w:val="0"/>
              <w:ind w:right="144"/>
              <w:rPr>
                <w:szCs w:val="24"/>
              </w:rPr>
            </w:pPr>
            <w:r>
              <w:rPr>
                <w:szCs w:val="24"/>
              </w:rPr>
              <w:t>NM101 = MR (Meter Removal): Not Used</w:t>
            </w:r>
          </w:p>
          <w:p w14:paraId="3BDDE4B0" w14:textId="77777777" w:rsidR="007A7C12" w:rsidRDefault="003C6D4F">
            <w:pPr>
              <w:adjustRightInd w:val="0"/>
              <w:ind w:right="144"/>
              <w:rPr>
                <w:szCs w:val="24"/>
              </w:rPr>
            </w:pPr>
            <w:r>
              <w:rPr>
                <w:szCs w:val="24"/>
              </w:rPr>
              <w:t>NM101 = MQ (Meter Information): Required if changing meter ownership</w:t>
            </w:r>
          </w:p>
          <w:p w14:paraId="4A9AFDF7" w14:textId="77777777" w:rsidR="007A7C12" w:rsidRDefault="007A7C12">
            <w:pPr>
              <w:adjustRightInd w:val="0"/>
              <w:ind w:right="144"/>
              <w:rPr>
                <w:sz w:val="24"/>
                <w:szCs w:val="24"/>
              </w:rPr>
            </w:pPr>
          </w:p>
        </w:tc>
      </w:tr>
      <w:tr w:rsidR="007A7C12" w14:paraId="7BCBEF3B" w14:textId="77777777">
        <w:tc>
          <w:tcPr>
            <w:tcW w:w="1944" w:type="dxa"/>
            <w:tcBorders>
              <w:top w:val="nil"/>
              <w:left w:val="nil"/>
              <w:bottom w:val="nil"/>
              <w:right w:val="nil"/>
            </w:tcBorders>
          </w:tcPr>
          <w:p w14:paraId="292E0231" w14:textId="77777777" w:rsidR="007A7C12" w:rsidRDefault="007A7C12">
            <w:pPr>
              <w:adjustRightInd w:val="0"/>
              <w:ind w:right="144"/>
              <w:rPr>
                <w:sz w:val="24"/>
                <w:szCs w:val="24"/>
              </w:rPr>
            </w:pPr>
          </w:p>
        </w:tc>
        <w:tc>
          <w:tcPr>
            <w:tcW w:w="216" w:type="dxa"/>
            <w:tcBorders>
              <w:top w:val="nil"/>
              <w:left w:val="nil"/>
              <w:bottom w:val="nil"/>
              <w:right w:val="nil"/>
            </w:tcBorders>
          </w:tcPr>
          <w:p w14:paraId="6516DDB4"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39441C4E" w14:textId="77777777" w:rsidR="007A7C12" w:rsidRDefault="003C6D4F">
            <w:pPr>
              <w:adjustRightInd w:val="0"/>
              <w:ind w:right="144"/>
              <w:rPr>
                <w:szCs w:val="24"/>
              </w:rPr>
            </w:pPr>
            <w:r>
              <w:rPr>
                <w:szCs w:val="24"/>
              </w:rPr>
              <w:t>Create ESI ID Request: Not Used</w:t>
            </w:r>
          </w:p>
          <w:p w14:paraId="04FEB4FB" w14:textId="77777777" w:rsidR="007A7C12" w:rsidRDefault="003C6D4F">
            <w:pPr>
              <w:adjustRightInd w:val="0"/>
              <w:ind w:right="144"/>
              <w:rPr>
                <w:szCs w:val="24"/>
              </w:rPr>
            </w:pPr>
            <w:r>
              <w:rPr>
                <w:szCs w:val="24"/>
              </w:rPr>
              <w:t>Change ESI ID Information Request: Required if changing this item</w:t>
            </w:r>
          </w:p>
          <w:p w14:paraId="3A71B017" w14:textId="77777777" w:rsidR="007A7C12" w:rsidRDefault="003C6D4F">
            <w:pPr>
              <w:adjustRightInd w:val="0"/>
              <w:ind w:right="144"/>
              <w:rPr>
                <w:szCs w:val="24"/>
              </w:rPr>
            </w:pPr>
            <w:r>
              <w:rPr>
                <w:szCs w:val="24"/>
              </w:rPr>
              <w:t>Retire ESI ID Request: Not Used</w:t>
            </w:r>
          </w:p>
          <w:p w14:paraId="367D30F5" w14:textId="77777777" w:rsidR="007A7C12" w:rsidRDefault="007A7C12">
            <w:pPr>
              <w:adjustRightInd w:val="0"/>
              <w:ind w:right="144"/>
              <w:rPr>
                <w:sz w:val="24"/>
                <w:szCs w:val="24"/>
              </w:rPr>
            </w:pPr>
          </w:p>
        </w:tc>
      </w:tr>
      <w:tr w:rsidR="007A7C12" w14:paraId="65D89D37" w14:textId="77777777">
        <w:tc>
          <w:tcPr>
            <w:tcW w:w="1944" w:type="dxa"/>
            <w:tcBorders>
              <w:top w:val="nil"/>
              <w:left w:val="nil"/>
              <w:bottom w:val="nil"/>
              <w:right w:val="nil"/>
            </w:tcBorders>
          </w:tcPr>
          <w:p w14:paraId="59A5AE88" w14:textId="77777777" w:rsidR="007A7C12" w:rsidRDefault="007A7C12">
            <w:pPr>
              <w:adjustRightInd w:val="0"/>
              <w:ind w:right="144"/>
              <w:rPr>
                <w:sz w:val="24"/>
                <w:szCs w:val="24"/>
              </w:rPr>
            </w:pPr>
          </w:p>
        </w:tc>
        <w:tc>
          <w:tcPr>
            <w:tcW w:w="216" w:type="dxa"/>
            <w:tcBorders>
              <w:top w:val="nil"/>
              <w:left w:val="nil"/>
              <w:bottom w:val="nil"/>
              <w:right w:val="nil"/>
            </w:tcBorders>
          </w:tcPr>
          <w:p w14:paraId="44257A3D"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6CCF4009" w14:textId="77777777" w:rsidR="007A7C12" w:rsidRDefault="003C6D4F">
            <w:pPr>
              <w:adjustRightInd w:val="0"/>
              <w:ind w:right="144"/>
              <w:rPr>
                <w:sz w:val="24"/>
                <w:szCs w:val="24"/>
              </w:rPr>
            </w:pPr>
            <w:r>
              <w:rPr>
                <w:szCs w:val="24"/>
              </w:rPr>
              <w:t>REF~0P~3</w:t>
            </w:r>
          </w:p>
        </w:tc>
      </w:tr>
    </w:tbl>
    <w:p w14:paraId="4214423D" w14:textId="77777777" w:rsidR="007A7C12" w:rsidRDefault="007A7C12">
      <w:pPr>
        <w:adjustRightInd w:val="0"/>
        <w:rPr>
          <w:szCs w:val="24"/>
        </w:rPr>
      </w:pPr>
    </w:p>
    <w:p w14:paraId="1E3DF049" w14:textId="77777777" w:rsidR="007A7C12" w:rsidRDefault="003C6D4F">
      <w:pPr>
        <w:adjustRightInd w:val="0"/>
        <w:jc w:val="center"/>
        <w:rPr>
          <w:b/>
          <w:szCs w:val="24"/>
        </w:rPr>
      </w:pPr>
      <w:r>
        <w:rPr>
          <w:b/>
          <w:szCs w:val="24"/>
        </w:rPr>
        <w:t>Data Element Summary</w:t>
      </w:r>
    </w:p>
    <w:p w14:paraId="4937D6FE"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E3FAA22"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54483644" w14:textId="77777777">
        <w:tc>
          <w:tcPr>
            <w:tcW w:w="1007" w:type="dxa"/>
            <w:tcBorders>
              <w:top w:val="nil"/>
              <w:left w:val="nil"/>
              <w:bottom w:val="nil"/>
              <w:right w:val="nil"/>
            </w:tcBorders>
          </w:tcPr>
          <w:p w14:paraId="6B6ECEB6"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4FD1FC5"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4DB88196"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A503A19"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32D1AC6C"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30D06ED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73841FC" w14:textId="77777777" w:rsidR="007A7C12" w:rsidRDefault="003C6D4F">
            <w:pPr>
              <w:adjustRightInd w:val="0"/>
              <w:ind w:right="144"/>
              <w:rPr>
                <w:sz w:val="24"/>
                <w:szCs w:val="24"/>
              </w:rPr>
            </w:pPr>
            <w:r>
              <w:rPr>
                <w:b/>
                <w:szCs w:val="24"/>
              </w:rPr>
              <w:t>ID 2/3</w:t>
            </w:r>
          </w:p>
        </w:tc>
      </w:tr>
      <w:tr w:rsidR="007A7C12" w14:paraId="77677C87" w14:textId="77777777">
        <w:trPr>
          <w:gridAfter w:val="1"/>
          <w:wAfter w:w="330" w:type="dxa"/>
        </w:trPr>
        <w:tc>
          <w:tcPr>
            <w:tcW w:w="2980" w:type="dxa"/>
            <w:gridSpan w:val="3"/>
            <w:tcBorders>
              <w:top w:val="nil"/>
              <w:left w:val="nil"/>
              <w:bottom w:val="nil"/>
              <w:right w:val="nil"/>
            </w:tcBorders>
          </w:tcPr>
          <w:p w14:paraId="7156A0BF"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361BB9F" w14:textId="77777777" w:rsidR="007A7C12" w:rsidRDefault="003C6D4F">
            <w:pPr>
              <w:adjustRightInd w:val="0"/>
              <w:ind w:right="144"/>
              <w:rPr>
                <w:sz w:val="24"/>
                <w:szCs w:val="24"/>
              </w:rPr>
            </w:pPr>
            <w:r>
              <w:rPr>
                <w:szCs w:val="24"/>
              </w:rPr>
              <w:t>Code qualifying the Reference Identification</w:t>
            </w:r>
          </w:p>
        </w:tc>
      </w:tr>
      <w:tr w:rsidR="007A7C12" w14:paraId="0595CC07" w14:textId="77777777">
        <w:trPr>
          <w:gridAfter w:val="1"/>
          <w:wAfter w:w="331" w:type="dxa"/>
        </w:trPr>
        <w:tc>
          <w:tcPr>
            <w:tcW w:w="3168" w:type="dxa"/>
            <w:gridSpan w:val="4"/>
            <w:tcBorders>
              <w:top w:val="nil"/>
              <w:left w:val="nil"/>
              <w:bottom w:val="nil"/>
              <w:right w:val="nil"/>
            </w:tcBorders>
          </w:tcPr>
          <w:p w14:paraId="582148F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FF92ABD" w14:textId="77777777" w:rsidR="007A7C12" w:rsidRDefault="003C6D4F">
            <w:pPr>
              <w:adjustRightInd w:val="0"/>
              <w:ind w:right="144"/>
              <w:rPr>
                <w:sz w:val="24"/>
                <w:szCs w:val="24"/>
              </w:rPr>
            </w:pPr>
            <w:r>
              <w:rPr>
                <w:szCs w:val="24"/>
              </w:rPr>
              <w:t>0P</w:t>
            </w:r>
          </w:p>
        </w:tc>
        <w:tc>
          <w:tcPr>
            <w:tcW w:w="144" w:type="dxa"/>
            <w:tcBorders>
              <w:top w:val="nil"/>
              <w:left w:val="nil"/>
              <w:bottom w:val="nil"/>
              <w:right w:val="nil"/>
            </w:tcBorders>
          </w:tcPr>
          <w:p w14:paraId="64E9439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3D1E046" w14:textId="77777777" w:rsidR="007A7C12" w:rsidRDefault="003C6D4F">
            <w:pPr>
              <w:adjustRightInd w:val="0"/>
              <w:ind w:right="144"/>
              <w:rPr>
                <w:sz w:val="24"/>
                <w:szCs w:val="24"/>
              </w:rPr>
            </w:pPr>
            <w:r>
              <w:rPr>
                <w:szCs w:val="24"/>
              </w:rPr>
              <w:t>Real Estate Owned Property Identifier</w:t>
            </w:r>
          </w:p>
        </w:tc>
      </w:tr>
      <w:tr w:rsidR="007A7C12" w14:paraId="44B9801D" w14:textId="77777777">
        <w:trPr>
          <w:gridAfter w:val="2"/>
          <w:wAfter w:w="473" w:type="dxa"/>
        </w:trPr>
        <w:tc>
          <w:tcPr>
            <w:tcW w:w="4680" w:type="dxa"/>
            <w:gridSpan w:val="6"/>
            <w:tcBorders>
              <w:top w:val="nil"/>
              <w:left w:val="nil"/>
              <w:bottom w:val="nil"/>
              <w:right w:val="nil"/>
            </w:tcBorders>
          </w:tcPr>
          <w:p w14:paraId="5EC0DFEA"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285AF6C4" w14:textId="77777777" w:rsidR="007A7C12" w:rsidRDefault="003C6D4F">
            <w:pPr>
              <w:adjustRightInd w:val="0"/>
              <w:ind w:right="144"/>
              <w:rPr>
                <w:sz w:val="24"/>
                <w:szCs w:val="24"/>
              </w:rPr>
            </w:pPr>
            <w:r>
              <w:rPr>
                <w:szCs w:val="24"/>
              </w:rPr>
              <w:t>Competitive Meter Ownership Type</w:t>
            </w:r>
          </w:p>
        </w:tc>
      </w:tr>
      <w:tr w:rsidR="007A7C12" w14:paraId="76FC5C34" w14:textId="77777777">
        <w:tc>
          <w:tcPr>
            <w:tcW w:w="1007" w:type="dxa"/>
            <w:tcBorders>
              <w:top w:val="nil"/>
              <w:left w:val="nil"/>
              <w:bottom w:val="nil"/>
              <w:right w:val="nil"/>
            </w:tcBorders>
          </w:tcPr>
          <w:p w14:paraId="1B74BA3F"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819B0F7"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3CA6E8C5"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A3C9CC3"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256E4D2"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4A95090E"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28943D6" w14:textId="77777777" w:rsidR="007A7C12" w:rsidRDefault="003C6D4F">
            <w:pPr>
              <w:adjustRightInd w:val="0"/>
              <w:ind w:right="144"/>
              <w:rPr>
                <w:sz w:val="24"/>
                <w:szCs w:val="24"/>
              </w:rPr>
            </w:pPr>
            <w:r>
              <w:rPr>
                <w:b/>
                <w:szCs w:val="24"/>
              </w:rPr>
              <w:t>AN 1/30</w:t>
            </w:r>
          </w:p>
        </w:tc>
      </w:tr>
      <w:tr w:rsidR="007A7C12" w14:paraId="01E115DC" w14:textId="77777777">
        <w:trPr>
          <w:gridAfter w:val="1"/>
          <w:wAfter w:w="330" w:type="dxa"/>
        </w:trPr>
        <w:tc>
          <w:tcPr>
            <w:tcW w:w="2980" w:type="dxa"/>
            <w:gridSpan w:val="3"/>
            <w:tcBorders>
              <w:top w:val="nil"/>
              <w:left w:val="nil"/>
              <w:bottom w:val="nil"/>
              <w:right w:val="nil"/>
            </w:tcBorders>
          </w:tcPr>
          <w:p w14:paraId="4A6A3392"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7494B78"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1637576D" w14:textId="77777777">
        <w:trPr>
          <w:gridAfter w:val="1"/>
          <w:wAfter w:w="331" w:type="dxa"/>
        </w:trPr>
        <w:tc>
          <w:tcPr>
            <w:tcW w:w="3168" w:type="dxa"/>
            <w:gridSpan w:val="4"/>
            <w:tcBorders>
              <w:top w:val="nil"/>
              <w:left w:val="nil"/>
              <w:bottom w:val="nil"/>
              <w:right w:val="nil"/>
            </w:tcBorders>
          </w:tcPr>
          <w:p w14:paraId="3310558A"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4AE66F4" w14:textId="77777777" w:rsidR="007A7C12" w:rsidRDefault="003C6D4F">
            <w:pPr>
              <w:adjustRightInd w:val="0"/>
              <w:ind w:right="144"/>
              <w:rPr>
                <w:sz w:val="24"/>
                <w:szCs w:val="24"/>
              </w:rPr>
            </w:pPr>
            <w:r>
              <w:rPr>
                <w:szCs w:val="24"/>
              </w:rPr>
              <w:t>1</w:t>
            </w:r>
          </w:p>
        </w:tc>
        <w:tc>
          <w:tcPr>
            <w:tcW w:w="144" w:type="dxa"/>
            <w:tcBorders>
              <w:top w:val="nil"/>
              <w:left w:val="nil"/>
              <w:bottom w:val="nil"/>
              <w:right w:val="nil"/>
            </w:tcBorders>
          </w:tcPr>
          <w:p w14:paraId="01B064A1"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7111AA0" w14:textId="77777777" w:rsidR="007A7C12" w:rsidRDefault="003C6D4F">
            <w:pPr>
              <w:adjustRightInd w:val="0"/>
              <w:ind w:right="144"/>
              <w:rPr>
                <w:sz w:val="24"/>
                <w:szCs w:val="24"/>
              </w:rPr>
            </w:pPr>
            <w:r>
              <w:rPr>
                <w:szCs w:val="24"/>
              </w:rPr>
              <w:t>Customer</w:t>
            </w:r>
          </w:p>
        </w:tc>
      </w:tr>
      <w:tr w:rsidR="007A7C12" w14:paraId="22C04A3B" w14:textId="77777777">
        <w:trPr>
          <w:gridAfter w:val="1"/>
          <w:wAfter w:w="331" w:type="dxa"/>
        </w:trPr>
        <w:tc>
          <w:tcPr>
            <w:tcW w:w="3168" w:type="dxa"/>
            <w:gridSpan w:val="4"/>
            <w:tcBorders>
              <w:top w:val="nil"/>
              <w:left w:val="nil"/>
              <w:bottom w:val="nil"/>
              <w:right w:val="nil"/>
            </w:tcBorders>
          </w:tcPr>
          <w:p w14:paraId="6421BF4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DB3AFA0" w14:textId="77777777" w:rsidR="007A7C12" w:rsidRDefault="003C6D4F">
            <w:pPr>
              <w:adjustRightInd w:val="0"/>
              <w:ind w:right="144"/>
              <w:rPr>
                <w:sz w:val="24"/>
                <w:szCs w:val="24"/>
              </w:rPr>
            </w:pPr>
            <w:r>
              <w:rPr>
                <w:szCs w:val="24"/>
              </w:rPr>
              <w:t>2</w:t>
            </w:r>
          </w:p>
        </w:tc>
        <w:tc>
          <w:tcPr>
            <w:tcW w:w="144" w:type="dxa"/>
            <w:tcBorders>
              <w:top w:val="nil"/>
              <w:left w:val="nil"/>
              <w:bottom w:val="nil"/>
              <w:right w:val="nil"/>
            </w:tcBorders>
          </w:tcPr>
          <w:p w14:paraId="71658D1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FE30193" w14:textId="77777777" w:rsidR="007A7C12" w:rsidRDefault="003C6D4F">
            <w:pPr>
              <w:adjustRightInd w:val="0"/>
              <w:ind w:right="144"/>
              <w:rPr>
                <w:sz w:val="24"/>
                <w:szCs w:val="24"/>
              </w:rPr>
            </w:pPr>
            <w:r>
              <w:rPr>
                <w:szCs w:val="24"/>
              </w:rPr>
              <w:t>CR</w:t>
            </w:r>
          </w:p>
        </w:tc>
      </w:tr>
      <w:tr w:rsidR="007A7C12" w14:paraId="0318ED83" w14:textId="77777777">
        <w:trPr>
          <w:gridAfter w:val="1"/>
          <w:wAfter w:w="331" w:type="dxa"/>
        </w:trPr>
        <w:tc>
          <w:tcPr>
            <w:tcW w:w="3168" w:type="dxa"/>
            <w:gridSpan w:val="4"/>
            <w:tcBorders>
              <w:top w:val="nil"/>
              <w:left w:val="nil"/>
              <w:bottom w:val="nil"/>
              <w:right w:val="nil"/>
            </w:tcBorders>
          </w:tcPr>
          <w:p w14:paraId="45EC8D81"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EFD6010" w14:textId="77777777" w:rsidR="007A7C12" w:rsidRDefault="003C6D4F">
            <w:pPr>
              <w:adjustRightInd w:val="0"/>
              <w:ind w:right="144"/>
              <w:rPr>
                <w:sz w:val="24"/>
                <w:szCs w:val="24"/>
              </w:rPr>
            </w:pPr>
            <w:r>
              <w:rPr>
                <w:szCs w:val="24"/>
              </w:rPr>
              <w:t>3</w:t>
            </w:r>
          </w:p>
        </w:tc>
        <w:tc>
          <w:tcPr>
            <w:tcW w:w="144" w:type="dxa"/>
            <w:tcBorders>
              <w:top w:val="nil"/>
              <w:left w:val="nil"/>
              <w:bottom w:val="nil"/>
              <w:right w:val="nil"/>
            </w:tcBorders>
          </w:tcPr>
          <w:p w14:paraId="795B034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398AC5B" w14:textId="77777777" w:rsidR="007A7C12" w:rsidRDefault="003C6D4F">
            <w:pPr>
              <w:adjustRightInd w:val="0"/>
              <w:ind w:right="144"/>
              <w:rPr>
                <w:sz w:val="24"/>
                <w:szCs w:val="24"/>
              </w:rPr>
            </w:pPr>
            <w:r>
              <w:rPr>
                <w:szCs w:val="24"/>
              </w:rPr>
              <w:t>Third Party</w:t>
            </w:r>
          </w:p>
        </w:tc>
      </w:tr>
      <w:tr w:rsidR="007A7C12" w14:paraId="66536C75" w14:textId="77777777">
        <w:trPr>
          <w:gridAfter w:val="1"/>
          <w:wAfter w:w="331" w:type="dxa"/>
        </w:trPr>
        <w:tc>
          <w:tcPr>
            <w:tcW w:w="3168" w:type="dxa"/>
            <w:gridSpan w:val="4"/>
            <w:tcBorders>
              <w:top w:val="nil"/>
              <w:left w:val="nil"/>
              <w:bottom w:val="nil"/>
              <w:right w:val="nil"/>
            </w:tcBorders>
          </w:tcPr>
          <w:p w14:paraId="6E5C74E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BFCE814" w14:textId="77777777" w:rsidR="007A7C12" w:rsidRDefault="003C6D4F">
            <w:pPr>
              <w:adjustRightInd w:val="0"/>
              <w:ind w:right="144"/>
              <w:rPr>
                <w:sz w:val="24"/>
                <w:szCs w:val="24"/>
              </w:rPr>
            </w:pPr>
            <w:r>
              <w:rPr>
                <w:szCs w:val="24"/>
              </w:rPr>
              <w:t>4</w:t>
            </w:r>
          </w:p>
        </w:tc>
        <w:tc>
          <w:tcPr>
            <w:tcW w:w="144" w:type="dxa"/>
            <w:tcBorders>
              <w:top w:val="nil"/>
              <w:left w:val="nil"/>
              <w:bottom w:val="nil"/>
              <w:right w:val="nil"/>
            </w:tcBorders>
          </w:tcPr>
          <w:p w14:paraId="60604046"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78EA4C1" w14:textId="77777777" w:rsidR="007A7C12" w:rsidRDefault="003C6D4F">
            <w:pPr>
              <w:adjustRightInd w:val="0"/>
              <w:ind w:right="144"/>
              <w:rPr>
                <w:sz w:val="24"/>
                <w:szCs w:val="24"/>
              </w:rPr>
            </w:pPr>
            <w:r>
              <w:rPr>
                <w:szCs w:val="24"/>
              </w:rPr>
              <w:t>TDSP</w:t>
            </w:r>
          </w:p>
        </w:tc>
      </w:tr>
    </w:tbl>
    <w:p w14:paraId="2974B75F" w14:textId="77777777" w:rsidR="007A7C12" w:rsidRDefault="003C6D4F">
      <w:pPr>
        <w:tabs>
          <w:tab w:val="right" w:pos="1800"/>
          <w:tab w:val="left" w:pos="2160"/>
        </w:tabs>
        <w:adjustRightInd w:val="0"/>
        <w:ind w:left="2160" w:hanging="2160"/>
        <w:rPr>
          <w:b/>
          <w:szCs w:val="24"/>
        </w:rPr>
      </w:pPr>
      <w:r>
        <w:rPr>
          <w:szCs w:val="24"/>
        </w:rPr>
        <w:br w:type="page"/>
      </w:r>
      <w:bookmarkStart w:id="686" w:name="book38"/>
      <w:bookmarkEnd w:id="686"/>
      <w:r>
        <w:rPr>
          <w:b/>
          <w:szCs w:val="24"/>
        </w:rPr>
        <w:lastRenderedPageBreak/>
        <w:tab/>
        <w:t>Segment:</w:t>
      </w:r>
      <w:r>
        <w:rPr>
          <w:b/>
          <w:szCs w:val="24"/>
        </w:rPr>
        <w:tab/>
      </w:r>
      <w:r>
        <w:rPr>
          <w:b/>
          <w:sz w:val="40"/>
          <w:szCs w:val="24"/>
        </w:rPr>
        <w:t xml:space="preserve">REF </w:t>
      </w:r>
      <w:r>
        <w:rPr>
          <w:b/>
          <w:szCs w:val="24"/>
        </w:rPr>
        <w:t>Reference Identification (Reason for Change)</w:t>
      </w:r>
    </w:p>
    <w:p w14:paraId="7DAB7C71"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36D1FF73"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141B71E"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11AD9A8"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E1CE11E"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4F502A1"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672C64F"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C2EAD3A"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5B84C89"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A5CDBAA"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763F5EE"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534A8683" w14:textId="77777777">
        <w:tc>
          <w:tcPr>
            <w:tcW w:w="1944" w:type="dxa"/>
            <w:tcBorders>
              <w:top w:val="nil"/>
              <w:left w:val="nil"/>
              <w:bottom w:val="nil"/>
              <w:right w:val="nil"/>
            </w:tcBorders>
          </w:tcPr>
          <w:p w14:paraId="10DE77E4"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41AA23CB"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372C04E7" w14:textId="77777777" w:rsidR="007A7C12" w:rsidRDefault="003C6D4F">
            <w:pPr>
              <w:adjustRightInd w:val="0"/>
              <w:ind w:right="144"/>
              <w:rPr>
                <w:szCs w:val="24"/>
              </w:rPr>
            </w:pPr>
            <w:r>
              <w:rPr>
                <w:szCs w:val="24"/>
              </w:rPr>
              <w:t>More than one REF~TD may be present.</w:t>
            </w:r>
          </w:p>
          <w:p w14:paraId="2EC4E9CF" w14:textId="77777777" w:rsidR="007A7C12" w:rsidRDefault="007A7C12">
            <w:pPr>
              <w:adjustRightInd w:val="0"/>
              <w:ind w:right="144"/>
              <w:rPr>
                <w:sz w:val="24"/>
                <w:szCs w:val="24"/>
              </w:rPr>
            </w:pPr>
          </w:p>
        </w:tc>
      </w:tr>
      <w:tr w:rsidR="007A7C12" w14:paraId="719F24AC" w14:textId="77777777">
        <w:tc>
          <w:tcPr>
            <w:tcW w:w="1944" w:type="dxa"/>
            <w:tcBorders>
              <w:top w:val="nil"/>
              <w:left w:val="nil"/>
              <w:bottom w:val="nil"/>
              <w:right w:val="nil"/>
            </w:tcBorders>
          </w:tcPr>
          <w:p w14:paraId="6D172109" w14:textId="77777777" w:rsidR="007A7C12" w:rsidRDefault="007A7C12">
            <w:pPr>
              <w:adjustRightInd w:val="0"/>
              <w:ind w:right="144"/>
              <w:rPr>
                <w:sz w:val="24"/>
                <w:szCs w:val="24"/>
              </w:rPr>
            </w:pPr>
          </w:p>
        </w:tc>
        <w:tc>
          <w:tcPr>
            <w:tcW w:w="216" w:type="dxa"/>
            <w:tcBorders>
              <w:top w:val="nil"/>
              <w:left w:val="nil"/>
              <w:bottom w:val="nil"/>
              <w:right w:val="nil"/>
            </w:tcBorders>
          </w:tcPr>
          <w:p w14:paraId="2B5B411E"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66DDF6A2" w14:textId="77777777" w:rsidR="007A7C12" w:rsidRDefault="003C6D4F">
            <w:pPr>
              <w:adjustRightInd w:val="0"/>
              <w:ind w:right="144"/>
              <w:rPr>
                <w:szCs w:val="24"/>
              </w:rPr>
            </w:pPr>
            <w:r>
              <w:rPr>
                <w:szCs w:val="24"/>
              </w:rPr>
              <w:t>Create ESI ID Request: Not Used</w:t>
            </w:r>
          </w:p>
          <w:p w14:paraId="6C4BA3C7" w14:textId="77777777" w:rsidR="007A7C12" w:rsidRDefault="003C6D4F">
            <w:pPr>
              <w:adjustRightInd w:val="0"/>
              <w:ind w:right="144"/>
              <w:rPr>
                <w:szCs w:val="24"/>
              </w:rPr>
            </w:pPr>
            <w:r>
              <w:rPr>
                <w:szCs w:val="24"/>
              </w:rPr>
              <w:t>Change ESI ID Information Request: Required change is at a meter level (NM1 Loop)</w:t>
            </w:r>
          </w:p>
          <w:p w14:paraId="2CD6FDF5" w14:textId="77777777" w:rsidR="007A7C12" w:rsidRDefault="003C6D4F">
            <w:pPr>
              <w:adjustRightInd w:val="0"/>
              <w:ind w:right="144"/>
              <w:rPr>
                <w:szCs w:val="24"/>
              </w:rPr>
            </w:pPr>
            <w:r>
              <w:rPr>
                <w:szCs w:val="24"/>
              </w:rPr>
              <w:t>Retire ESI ID Request: Not Used</w:t>
            </w:r>
          </w:p>
          <w:p w14:paraId="4ED972CD" w14:textId="77777777" w:rsidR="007A7C12" w:rsidRDefault="007A7C12">
            <w:pPr>
              <w:adjustRightInd w:val="0"/>
              <w:ind w:right="144"/>
              <w:rPr>
                <w:szCs w:val="24"/>
              </w:rPr>
            </w:pPr>
          </w:p>
          <w:p w14:paraId="0715F14D" w14:textId="77777777" w:rsidR="007A7C12" w:rsidRDefault="003C6D4F">
            <w:pPr>
              <w:adjustRightInd w:val="0"/>
              <w:ind w:right="144"/>
              <w:rPr>
                <w:szCs w:val="24"/>
              </w:rPr>
            </w:pPr>
            <w:r>
              <w:rPr>
                <w:szCs w:val="24"/>
              </w:rPr>
              <w:t>NM101 = MA (Meter Addition): Required if including a change to Load Profile, TDSP Rate Class or Subclass, or Meter Cycle</w:t>
            </w:r>
          </w:p>
          <w:p w14:paraId="6FD6CDBE" w14:textId="77777777" w:rsidR="007A7C12" w:rsidRDefault="007A7C12">
            <w:pPr>
              <w:adjustRightInd w:val="0"/>
              <w:ind w:right="144"/>
              <w:rPr>
                <w:szCs w:val="24"/>
              </w:rPr>
            </w:pPr>
          </w:p>
          <w:p w14:paraId="1E9FE9C3" w14:textId="77777777" w:rsidR="007A7C12" w:rsidRDefault="003C6D4F">
            <w:pPr>
              <w:adjustRightInd w:val="0"/>
              <w:ind w:right="144"/>
              <w:rPr>
                <w:szCs w:val="24"/>
              </w:rPr>
            </w:pPr>
            <w:r>
              <w:rPr>
                <w:szCs w:val="24"/>
              </w:rPr>
              <w:t>NM101 = MX (Meter Exchange): Required if including a change to Load Profile, TDSP Rate Class or Subclass, or Meter Cycle</w:t>
            </w:r>
          </w:p>
          <w:p w14:paraId="77D79B81" w14:textId="77777777" w:rsidR="007A7C12" w:rsidRDefault="007A7C12">
            <w:pPr>
              <w:adjustRightInd w:val="0"/>
              <w:ind w:right="144"/>
              <w:rPr>
                <w:szCs w:val="24"/>
              </w:rPr>
            </w:pPr>
          </w:p>
          <w:p w14:paraId="25759083" w14:textId="77777777" w:rsidR="007A7C12" w:rsidRDefault="003C6D4F">
            <w:pPr>
              <w:adjustRightInd w:val="0"/>
              <w:ind w:right="144"/>
              <w:rPr>
                <w:szCs w:val="24"/>
              </w:rPr>
            </w:pPr>
            <w:r>
              <w:rPr>
                <w:szCs w:val="24"/>
              </w:rPr>
              <w:t>NM101 = MR (Meter Removal): Not Used</w:t>
            </w:r>
          </w:p>
          <w:p w14:paraId="2A35B3C1" w14:textId="77777777" w:rsidR="007A7C12" w:rsidRDefault="007A7C12">
            <w:pPr>
              <w:adjustRightInd w:val="0"/>
              <w:ind w:right="144"/>
              <w:rPr>
                <w:szCs w:val="24"/>
              </w:rPr>
            </w:pPr>
          </w:p>
          <w:p w14:paraId="693DB57F" w14:textId="77777777" w:rsidR="007A7C12" w:rsidRDefault="003C6D4F">
            <w:pPr>
              <w:adjustRightInd w:val="0"/>
              <w:ind w:right="144"/>
              <w:rPr>
                <w:szCs w:val="24"/>
              </w:rPr>
            </w:pPr>
            <w:r>
              <w:rPr>
                <w:szCs w:val="24"/>
              </w:rPr>
              <w:t>NM101 = MQ (Meter Information): Required</w:t>
            </w:r>
          </w:p>
          <w:p w14:paraId="7F68C6CA" w14:textId="77777777" w:rsidR="007A7C12" w:rsidRDefault="007A7C12">
            <w:pPr>
              <w:adjustRightInd w:val="0"/>
              <w:ind w:right="144"/>
              <w:rPr>
                <w:sz w:val="24"/>
                <w:szCs w:val="24"/>
              </w:rPr>
            </w:pPr>
          </w:p>
        </w:tc>
      </w:tr>
      <w:tr w:rsidR="007A7C12" w14:paraId="060DD116" w14:textId="77777777">
        <w:tc>
          <w:tcPr>
            <w:tcW w:w="1944" w:type="dxa"/>
            <w:tcBorders>
              <w:top w:val="nil"/>
              <w:left w:val="nil"/>
              <w:bottom w:val="nil"/>
              <w:right w:val="nil"/>
            </w:tcBorders>
          </w:tcPr>
          <w:p w14:paraId="014ECCE7" w14:textId="77777777" w:rsidR="007A7C12" w:rsidRDefault="007A7C12">
            <w:pPr>
              <w:adjustRightInd w:val="0"/>
              <w:ind w:right="144"/>
              <w:rPr>
                <w:sz w:val="24"/>
                <w:szCs w:val="24"/>
              </w:rPr>
            </w:pPr>
          </w:p>
        </w:tc>
        <w:tc>
          <w:tcPr>
            <w:tcW w:w="216" w:type="dxa"/>
            <w:tcBorders>
              <w:top w:val="nil"/>
              <w:left w:val="nil"/>
              <w:bottom w:val="nil"/>
              <w:right w:val="nil"/>
            </w:tcBorders>
          </w:tcPr>
          <w:p w14:paraId="47177B7B"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6AE8F50D" w14:textId="77777777" w:rsidR="007A7C12" w:rsidRDefault="003C6D4F">
            <w:pPr>
              <w:adjustRightInd w:val="0"/>
              <w:ind w:right="144"/>
              <w:rPr>
                <w:sz w:val="24"/>
                <w:szCs w:val="24"/>
              </w:rPr>
            </w:pPr>
            <w:r>
              <w:rPr>
                <w:szCs w:val="24"/>
              </w:rPr>
              <w:t>REF~TD~REF4P</w:t>
            </w:r>
          </w:p>
        </w:tc>
      </w:tr>
    </w:tbl>
    <w:p w14:paraId="5B1AF90E" w14:textId="77777777" w:rsidR="007A7C12" w:rsidRDefault="007A7C12">
      <w:pPr>
        <w:adjustRightInd w:val="0"/>
        <w:rPr>
          <w:szCs w:val="24"/>
        </w:rPr>
      </w:pPr>
    </w:p>
    <w:p w14:paraId="34D1738A" w14:textId="77777777" w:rsidR="007A7C12" w:rsidRDefault="003C6D4F">
      <w:pPr>
        <w:adjustRightInd w:val="0"/>
        <w:jc w:val="center"/>
        <w:rPr>
          <w:b/>
          <w:szCs w:val="24"/>
        </w:rPr>
      </w:pPr>
      <w:r>
        <w:rPr>
          <w:b/>
          <w:szCs w:val="24"/>
        </w:rPr>
        <w:t>Data Element Summary</w:t>
      </w:r>
    </w:p>
    <w:p w14:paraId="624A4CB9"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76E3C02"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27FBC5FF" w14:textId="77777777">
        <w:tc>
          <w:tcPr>
            <w:tcW w:w="1007" w:type="dxa"/>
            <w:tcBorders>
              <w:top w:val="nil"/>
              <w:left w:val="nil"/>
              <w:bottom w:val="nil"/>
              <w:right w:val="nil"/>
            </w:tcBorders>
          </w:tcPr>
          <w:p w14:paraId="3B00FAA9"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2F9CE862"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318BB9EA"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8681654"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C2D89EE"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6A113B23"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2169917" w14:textId="77777777" w:rsidR="007A7C12" w:rsidRDefault="003C6D4F">
            <w:pPr>
              <w:adjustRightInd w:val="0"/>
              <w:ind w:right="144"/>
              <w:rPr>
                <w:sz w:val="24"/>
                <w:szCs w:val="24"/>
              </w:rPr>
            </w:pPr>
            <w:r>
              <w:rPr>
                <w:b/>
                <w:szCs w:val="24"/>
              </w:rPr>
              <w:t>ID 2/3</w:t>
            </w:r>
          </w:p>
        </w:tc>
      </w:tr>
      <w:tr w:rsidR="007A7C12" w14:paraId="2D07F7FA" w14:textId="77777777">
        <w:trPr>
          <w:gridAfter w:val="1"/>
          <w:wAfter w:w="330" w:type="dxa"/>
        </w:trPr>
        <w:tc>
          <w:tcPr>
            <w:tcW w:w="2980" w:type="dxa"/>
            <w:gridSpan w:val="3"/>
            <w:tcBorders>
              <w:top w:val="nil"/>
              <w:left w:val="nil"/>
              <w:bottom w:val="nil"/>
              <w:right w:val="nil"/>
            </w:tcBorders>
          </w:tcPr>
          <w:p w14:paraId="00E79BC9"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05020D2" w14:textId="77777777" w:rsidR="007A7C12" w:rsidRDefault="003C6D4F">
            <w:pPr>
              <w:adjustRightInd w:val="0"/>
              <w:ind w:right="144"/>
              <w:rPr>
                <w:sz w:val="24"/>
                <w:szCs w:val="24"/>
              </w:rPr>
            </w:pPr>
            <w:r>
              <w:rPr>
                <w:szCs w:val="24"/>
              </w:rPr>
              <w:t>Code qualifying the Reference Identification</w:t>
            </w:r>
          </w:p>
        </w:tc>
      </w:tr>
      <w:tr w:rsidR="007A7C12" w14:paraId="5C4153A9" w14:textId="77777777">
        <w:trPr>
          <w:gridAfter w:val="1"/>
          <w:wAfter w:w="331" w:type="dxa"/>
        </w:trPr>
        <w:tc>
          <w:tcPr>
            <w:tcW w:w="3168" w:type="dxa"/>
            <w:gridSpan w:val="4"/>
            <w:tcBorders>
              <w:top w:val="nil"/>
              <w:left w:val="nil"/>
              <w:bottom w:val="nil"/>
              <w:right w:val="nil"/>
            </w:tcBorders>
          </w:tcPr>
          <w:p w14:paraId="25C0EF0A"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59F1577" w14:textId="77777777" w:rsidR="007A7C12" w:rsidRDefault="003C6D4F">
            <w:pPr>
              <w:adjustRightInd w:val="0"/>
              <w:ind w:right="144"/>
              <w:rPr>
                <w:sz w:val="24"/>
                <w:szCs w:val="24"/>
              </w:rPr>
            </w:pPr>
            <w:r>
              <w:rPr>
                <w:szCs w:val="24"/>
              </w:rPr>
              <w:t>TD</w:t>
            </w:r>
          </w:p>
        </w:tc>
        <w:tc>
          <w:tcPr>
            <w:tcW w:w="144" w:type="dxa"/>
            <w:tcBorders>
              <w:top w:val="nil"/>
              <w:left w:val="nil"/>
              <w:bottom w:val="nil"/>
              <w:right w:val="nil"/>
            </w:tcBorders>
          </w:tcPr>
          <w:p w14:paraId="73077754"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079D086" w14:textId="77777777" w:rsidR="007A7C12" w:rsidRDefault="003C6D4F">
            <w:pPr>
              <w:adjustRightInd w:val="0"/>
              <w:ind w:right="144"/>
              <w:rPr>
                <w:sz w:val="24"/>
                <w:szCs w:val="24"/>
              </w:rPr>
            </w:pPr>
            <w:r>
              <w:rPr>
                <w:szCs w:val="24"/>
              </w:rPr>
              <w:t>Reason for Change</w:t>
            </w:r>
          </w:p>
        </w:tc>
      </w:tr>
      <w:tr w:rsidR="007A7C12" w14:paraId="5B545B3B" w14:textId="77777777">
        <w:tc>
          <w:tcPr>
            <w:tcW w:w="1007" w:type="dxa"/>
            <w:tcBorders>
              <w:top w:val="nil"/>
              <w:left w:val="nil"/>
              <w:bottom w:val="nil"/>
              <w:right w:val="nil"/>
            </w:tcBorders>
          </w:tcPr>
          <w:p w14:paraId="51334FF7"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388F864E"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7520346D"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882E7C"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66C32AC"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0FE0D26B"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EF515DB" w14:textId="77777777" w:rsidR="007A7C12" w:rsidRDefault="003C6D4F">
            <w:pPr>
              <w:adjustRightInd w:val="0"/>
              <w:ind w:right="144"/>
              <w:rPr>
                <w:sz w:val="24"/>
                <w:szCs w:val="24"/>
              </w:rPr>
            </w:pPr>
            <w:r>
              <w:rPr>
                <w:b/>
                <w:szCs w:val="24"/>
              </w:rPr>
              <w:t>AN 1/30</w:t>
            </w:r>
          </w:p>
        </w:tc>
      </w:tr>
      <w:tr w:rsidR="007A7C12" w14:paraId="479A71BD" w14:textId="77777777">
        <w:trPr>
          <w:gridAfter w:val="1"/>
          <w:wAfter w:w="330" w:type="dxa"/>
        </w:trPr>
        <w:tc>
          <w:tcPr>
            <w:tcW w:w="2980" w:type="dxa"/>
            <w:gridSpan w:val="3"/>
            <w:tcBorders>
              <w:top w:val="nil"/>
              <w:left w:val="nil"/>
              <w:bottom w:val="nil"/>
              <w:right w:val="nil"/>
            </w:tcBorders>
          </w:tcPr>
          <w:p w14:paraId="4E3CDD1F"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FFBBD50"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3FD49C8B" w14:textId="77777777">
        <w:trPr>
          <w:gridAfter w:val="1"/>
          <w:wAfter w:w="331" w:type="dxa"/>
        </w:trPr>
        <w:tc>
          <w:tcPr>
            <w:tcW w:w="3168" w:type="dxa"/>
            <w:gridSpan w:val="4"/>
            <w:tcBorders>
              <w:top w:val="nil"/>
              <w:left w:val="nil"/>
              <w:bottom w:val="nil"/>
              <w:right w:val="nil"/>
            </w:tcBorders>
          </w:tcPr>
          <w:p w14:paraId="0B0A4B0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4ED56E9" w14:textId="77777777" w:rsidR="007A7C12" w:rsidRDefault="003C6D4F">
            <w:pPr>
              <w:adjustRightInd w:val="0"/>
              <w:ind w:right="144"/>
              <w:rPr>
                <w:sz w:val="24"/>
                <w:szCs w:val="24"/>
              </w:rPr>
            </w:pPr>
            <w:r>
              <w:rPr>
                <w:szCs w:val="24"/>
              </w:rPr>
              <w:t>DTM313</w:t>
            </w:r>
          </w:p>
        </w:tc>
        <w:tc>
          <w:tcPr>
            <w:tcW w:w="144" w:type="dxa"/>
            <w:tcBorders>
              <w:top w:val="nil"/>
              <w:left w:val="nil"/>
              <w:bottom w:val="nil"/>
              <w:right w:val="nil"/>
            </w:tcBorders>
          </w:tcPr>
          <w:p w14:paraId="402BFCC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28DAA8B" w14:textId="77777777" w:rsidR="007A7C12" w:rsidRDefault="003C6D4F">
            <w:pPr>
              <w:adjustRightInd w:val="0"/>
              <w:ind w:right="144"/>
              <w:rPr>
                <w:sz w:val="24"/>
                <w:szCs w:val="24"/>
              </w:rPr>
            </w:pPr>
            <w:r>
              <w:rPr>
                <w:szCs w:val="24"/>
              </w:rPr>
              <w:t>Change Meter Cycle by Day of the Month</w:t>
            </w:r>
          </w:p>
        </w:tc>
      </w:tr>
      <w:tr w:rsidR="007A7C12" w14:paraId="0A4D06AA" w14:textId="77777777">
        <w:trPr>
          <w:gridAfter w:val="1"/>
          <w:wAfter w:w="331" w:type="dxa"/>
        </w:trPr>
        <w:tc>
          <w:tcPr>
            <w:tcW w:w="3168" w:type="dxa"/>
            <w:gridSpan w:val="4"/>
            <w:tcBorders>
              <w:top w:val="nil"/>
              <w:left w:val="nil"/>
              <w:bottom w:val="nil"/>
              <w:right w:val="nil"/>
            </w:tcBorders>
          </w:tcPr>
          <w:p w14:paraId="5A8658A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F0529C2" w14:textId="77777777" w:rsidR="007A7C12" w:rsidRDefault="003C6D4F">
            <w:pPr>
              <w:adjustRightInd w:val="0"/>
              <w:ind w:right="144"/>
              <w:rPr>
                <w:sz w:val="24"/>
                <w:szCs w:val="24"/>
              </w:rPr>
            </w:pPr>
            <w:r>
              <w:rPr>
                <w:szCs w:val="24"/>
              </w:rPr>
              <w:t>REF0P</w:t>
            </w:r>
          </w:p>
        </w:tc>
        <w:tc>
          <w:tcPr>
            <w:tcW w:w="144" w:type="dxa"/>
            <w:tcBorders>
              <w:top w:val="nil"/>
              <w:left w:val="nil"/>
              <w:bottom w:val="nil"/>
              <w:right w:val="nil"/>
            </w:tcBorders>
          </w:tcPr>
          <w:p w14:paraId="341FDECE"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5B34AE5" w14:textId="77777777" w:rsidR="007A7C12" w:rsidRDefault="003C6D4F">
            <w:pPr>
              <w:adjustRightInd w:val="0"/>
              <w:ind w:right="144"/>
              <w:rPr>
                <w:sz w:val="24"/>
                <w:szCs w:val="24"/>
              </w:rPr>
            </w:pPr>
            <w:r>
              <w:rPr>
                <w:szCs w:val="24"/>
              </w:rPr>
              <w:t>Change Meter Owner</w:t>
            </w:r>
          </w:p>
        </w:tc>
      </w:tr>
      <w:tr w:rsidR="007A7C12" w14:paraId="55BEAE5D" w14:textId="77777777">
        <w:trPr>
          <w:gridAfter w:val="1"/>
          <w:wAfter w:w="331" w:type="dxa"/>
        </w:trPr>
        <w:tc>
          <w:tcPr>
            <w:tcW w:w="3168" w:type="dxa"/>
            <w:gridSpan w:val="4"/>
            <w:tcBorders>
              <w:top w:val="nil"/>
              <w:left w:val="nil"/>
              <w:bottom w:val="nil"/>
              <w:right w:val="nil"/>
            </w:tcBorders>
          </w:tcPr>
          <w:p w14:paraId="4805689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2898774" w14:textId="77777777" w:rsidR="007A7C12" w:rsidRDefault="003C6D4F">
            <w:pPr>
              <w:adjustRightInd w:val="0"/>
              <w:ind w:right="144"/>
              <w:rPr>
                <w:sz w:val="24"/>
                <w:szCs w:val="24"/>
              </w:rPr>
            </w:pPr>
            <w:r>
              <w:rPr>
                <w:szCs w:val="24"/>
              </w:rPr>
              <w:t>REF4P</w:t>
            </w:r>
          </w:p>
        </w:tc>
        <w:tc>
          <w:tcPr>
            <w:tcW w:w="144" w:type="dxa"/>
            <w:tcBorders>
              <w:top w:val="nil"/>
              <w:left w:val="nil"/>
              <w:bottom w:val="nil"/>
              <w:right w:val="nil"/>
            </w:tcBorders>
          </w:tcPr>
          <w:p w14:paraId="411E1B86"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B12A7DD" w14:textId="77777777" w:rsidR="007A7C12" w:rsidRDefault="003C6D4F">
            <w:pPr>
              <w:adjustRightInd w:val="0"/>
              <w:ind w:right="144"/>
              <w:rPr>
                <w:sz w:val="24"/>
                <w:szCs w:val="24"/>
              </w:rPr>
            </w:pPr>
            <w:r>
              <w:rPr>
                <w:szCs w:val="24"/>
              </w:rPr>
              <w:t>Change Meter Multiplier</w:t>
            </w:r>
          </w:p>
        </w:tc>
      </w:tr>
      <w:tr w:rsidR="007A7C12" w14:paraId="2A4FAD99" w14:textId="77777777">
        <w:trPr>
          <w:gridAfter w:val="1"/>
          <w:wAfter w:w="331" w:type="dxa"/>
        </w:trPr>
        <w:tc>
          <w:tcPr>
            <w:tcW w:w="3168" w:type="dxa"/>
            <w:gridSpan w:val="4"/>
            <w:tcBorders>
              <w:top w:val="nil"/>
              <w:left w:val="nil"/>
              <w:bottom w:val="nil"/>
              <w:right w:val="nil"/>
            </w:tcBorders>
          </w:tcPr>
          <w:p w14:paraId="0F3400E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9134C99" w14:textId="77777777" w:rsidR="007A7C12" w:rsidRDefault="003C6D4F">
            <w:pPr>
              <w:adjustRightInd w:val="0"/>
              <w:ind w:right="144"/>
              <w:rPr>
                <w:sz w:val="24"/>
                <w:szCs w:val="24"/>
              </w:rPr>
            </w:pPr>
            <w:r>
              <w:rPr>
                <w:szCs w:val="24"/>
              </w:rPr>
              <w:t>REFAV</w:t>
            </w:r>
          </w:p>
        </w:tc>
        <w:tc>
          <w:tcPr>
            <w:tcW w:w="144" w:type="dxa"/>
            <w:tcBorders>
              <w:top w:val="nil"/>
              <w:left w:val="nil"/>
              <w:bottom w:val="nil"/>
              <w:right w:val="nil"/>
            </w:tcBorders>
          </w:tcPr>
          <w:p w14:paraId="546E69A4"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AD78D2C" w14:textId="77777777" w:rsidR="007A7C12" w:rsidRDefault="003C6D4F">
            <w:pPr>
              <w:adjustRightInd w:val="0"/>
              <w:ind w:right="144"/>
              <w:rPr>
                <w:sz w:val="24"/>
                <w:szCs w:val="24"/>
              </w:rPr>
            </w:pPr>
            <w:r>
              <w:rPr>
                <w:szCs w:val="24"/>
              </w:rPr>
              <w:t>Annual Load Profile change</w:t>
            </w:r>
          </w:p>
        </w:tc>
      </w:tr>
      <w:tr w:rsidR="007A7C12" w14:paraId="1121013A" w14:textId="77777777">
        <w:trPr>
          <w:gridAfter w:val="2"/>
          <w:wAfter w:w="473" w:type="dxa"/>
        </w:trPr>
        <w:tc>
          <w:tcPr>
            <w:tcW w:w="4680" w:type="dxa"/>
            <w:gridSpan w:val="6"/>
            <w:tcBorders>
              <w:top w:val="nil"/>
              <w:left w:val="nil"/>
              <w:bottom w:val="nil"/>
              <w:right w:val="nil"/>
            </w:tcBorders>
          </w:tcPr>
          <w:p w14:paraId="4DC38D8A"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6219C17F" w14:textId="77777777" w:rsidR="007A7C12" w:rsidRDefault="003C6D4F">
            <w:pPr>
              <w:adjustRightInd w:val="0"/>
              <w:ind w:right="144"/>
              <w:rPr>
                <w:sz w:val="24"/>
                <w:szCs w:val="24"/>
              </w:rPr>
            </w:pPr>
            <w:r>
              <w:rPr>
                <w:szCs w:val="24"/>
              </w:rPr>
              <w:t>Code used to indicate that the load profile (REF~LO) has changed.  Used only for the annual load profile changes.</w:t>
            </w:r>
          </w:p>
        </w:tc>
      </w:tr>
      <w:tr w:rsidR="007A7C12" w14:paraId="380F71A5" w14:textId="77777777">
        <w:trPr>
          <w:gridAfter w:val="1"/>
          <w:wAfter w:w="331" w:type="dxa"/>
        </w:trPr>
        <w:tc>
          <w:tcPr>
            <w:tcW w:w="3168" w:type="dxa"/>
            <w:gridSpan w:val="4"/>
            <w:tcBorders>
              <w:top w:val="nil"/>
              <w:left w:val="nil"/>
              <w:bottom w:val="nil"/>
              <w:right w:val="nil"/>
            </w:tcBorders>
          </w:tcPr>
          <w:p w14:paraId="3A38CA9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FC1B9E2" w14:textId="77777777" w:rsidR="007A7C12" w:rsidRDefault="003C6D4F">
            <w:pPr>
              <w:adjustRightInd w:val="0"/>
              <w:ind w:right="144"/>
              <w:rPr>
                <w:sz w:val="24"/>
                <w:szCs w:val="24"/>
              </w:rPr>
            </w:pPr>
            <w:r>
              <w:rPr>
                <w:szCs w:val="24"/>
              </w:rPr>
              <w:t>REFIX</w:t>
            </w:r>
          </w:p>
        </w:tc>
        <w:tc>
          <w:tcPr>
            <w:tcW w:w="144" w:type="dxa"/>
            <w:tcBorders>
              <w:top w:val="nil"/>
              <w:left w:val="nil"/>
              <w:bottom w:val="nil"/>
              <w:right w:val="nil"/>
            </w:tcBorders>
          </w:tcPr>
          <w:p w14:paraId="3604EC91"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5F44BDE" w14:textId="77777777" w:rsidR="007A7C12" w:rsidRDefault="003C6D4F">
            <w:pPr>
              <w:adjustRightInd w:val="0"/>
              <w:ind w:right="144"/>
              <w:rPr>
                <w:sz w:val="24"/>
                <w:szCs w:val="24"/>
              </w:rPr>
            </w:pPr>
            <w:r>
              <w:rPr>
                <w:szCs w:val="24"/>
              </w:rPr>
              <w:t>Change Number of Dials</w:t>
            </w:r>
          </w:p>
        </w:tc>
      </w:tr>
      <w:tr w:rsidR="007A7C12" w14:paraId="67A79B8F" w14:textId="77777777">
        <w:trPr>
          <w:gridAfter w:val="1"/>
          <w:wAfter w:w="331" w:type="dxa"/>
        </w:trPr>
        <w:tc>
          <w:tcPr>
            <w:tcW w:w="3168" w:type="dxa"/>
            <w:gridSpan w:val="4"/>
            <w:tcBorders>
              <w:top w:val="nil"/>
              <w:left w:val="nil"/>
              <w:bottom w:val="nil"/>
              <w:right w:val="nil"/>
            </w:tcBorders>
          </w:tcPr>
          <w:p w14:paraId="4387934B"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32A819B" w14:textId="77777777" w:rsidR="007A7C12" w:rsidRDefault="003C6D4F">
            <w:pPr>
              <w:adjustRightInd w:val="0"/>
              <w:ind w:right="144"/>
              <w:rPr>
                <w:sz w:val="24"/>
                <w:szCs w:val="24"/>
              </w:rPr>
            </w:pPr>
            <w:r>
              <w:rPr>
                <w:szCs w:val="24"/>
              </w:rPr>
              <w:t>REFLO</w:t>
            </w:r>
          </w:p>
        </w:tc>
        <w:tc>
          <w:tcPr>
            <w:tcW w:w="144" w:type="dxa"/>
            <w:tcBorders>
              <w:top w:val="nil"/>
              <w:left w:val="nil"/>
              <w:bottom w:val="nil"/>
              <w:right w:val="nil"/>
            </w:tcBorders>
          </w:tcPr>
          <w:p w14:paraId="50BAFD96"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09F3B02" w14:textId="77777777" w:rsidR="007A7C12" w:rsidRDefault="003C6D4F">
            <w:pPr>
              <w:adjustRightInd w:val="0"/>
              <w:ind w:right="144"/>
              <w:rPr>
                <w:sz w:val="24"/>
                <w:szCs w:val="24"/>
              </w:rPr>
            </w:pPr>
            <w:r>
              <w:rPr>
                <w:szCs w:val="24"/>
              </w:rPr>
              <w:t>Change Load Profile</w:t>
            </w:r>
          </w:p>
        </w:tc>
      </w:tr>
      <w:tr w:rsidR="007A7C12" w14:paraId="7EDAD0C1" w14:textId="77777777">
        <w:trPr>
          <w:gridAfter w:val="1"/>
          <w:wAfter w:w="331" w:type="dxa"/>
          <w:ins w:id="687" w:author="ERCOT" w:date="2023-03-30T15:35:00Z"/>
        </w:trPr>
        <w:tc>
          <w:tcPr>
            <w:tcW w:w="3168" w:type="dxa"/>
            <w:gridSpan w:val="4"/>
            <w:tcBorders>
              <w:top w:val="nil"/>
              <w:left w:val="nil"/>
              <w:bottom w:val="nil"/>
              <w:right w:val="nil"/>
            </w:tcBorders>
          </w:tcPr>
          <w:p w14:paraId="2407A301" w14:textId="77777777" w:rsidR="007A7C12" w:rsidRDefault="003C6D4F">
            <w:pPr>
              <w:adjustRightInd w:val="0"/>
              <w:ind w:right="144"/>
              <w:rPr>
                <w:ins w:id="688" w:author="ERCOT" w:date="2023-03-30T15:35:00Z"/>
                <w:sz w:val="24"/>
                <w:szCs w:val="24"/>
              </w:rPr>
            </w:pPr>
            <w:ins w:id="689" w:author="ERCOT" w:date="2023-03-30T15:35:00Z">
              <w:r>
                <w:rPr>
                  <w:szCs w:val="24"/>
                </w:rPr>
                <w:t xml:space="preserve"> </w:t>
              </w:r>
            </w:ins>
          </w:p>
        </w:tc>
        <w:tc>
          <w:tcPr>
            <w:tcW w:w="1367" w:type="dxa"/>
            <w:tcBorders>
              <w:top w:val="nil"/>
              <w:left w:val="nil"/>
              <w:bottom w:val="nil"/>
              <w:right w:val="nil"/>
            </w:tcBorders>
          </w:tcPr>
          <w:p w14:paraId="54051FF9" w14:textId="77777777" w:rsidR="007A7C12" w:rsidRDefault="003C6D4F">
            <w:pPr>
              <w:adjustRightInd w:val="0"/>
              <w:ind w:right="144"/>
              <w:rPr>
                <w:ins w:id="690" w:author="ERCOT" w:date="2023-03-30T15:35:00Z"/>
                <w:sz w:val="24"/>
                <w:szCs w:val="24"/>
              </w:rPr>
            </w:pPr>
            <w:ins w:id="691" w:author="ERCOT" w:date="2023-03-30T15:35:00Z">
              <w:r>
                <w:rPr>
                  <w:szCs w:val="24"/>
                </w:rPr>
                <w:t>REFMSL</w:t>
              </w:r>
            </w:ins>
          </w:p>
        </w:tc>
        <w:tc>
          <w:tcPr>
            <w:tcW w:w="144" w:type="dxa"/>
            <w:tcBorders>
              <w:top w:val="nil"/>
              <w:left w:val="nil"/>
              <w:bottom w:val="nil"/>
              <w:right w:val="nil"/>
            </w:tcBorders>
          </w:tcPr>
          <w:p w14:paraId="63A87FA7" w14:textId="77777777" w:rsidR="007A7C12" w:rsidRDefault="007A7C12">
            <w:pPr>
              <w:adjustRightInd w:val="0"/>
              <w:ind w:right="144"/>
              <w:rPr>
                <w:ins w:id="692" w:author="ERCOT" w:date="2023-03-30T15:35:00Z"/>
                <w:sz w:val="24"/>
                <w:szCs w:val="24"/>
              </w:rPr>
            </w:pPr>
          </w:p>
        </w:tc>
        <w:tc>
          <w:tcPr>
            <w:tcW w:w="4823" w:type="dxa"/>
            <w:gridSpan w:val="5"/>
            <w:tcBorders>
              <w:top w:val="nil"/>
              <w:left w:val="nil"/>
              <w:bottom w:val="nil"/>
              <w:right w:val="nil"/>
            </w:tcBorders>
          </w:tcPr>
          <w:p w14:paraId="52360E98" w14:textId="77777777" w:rsidR="007A7C12" w:rsidRDefault="003C6D4F">
            <w:pPr>
              <w:adjustRightInd w:val="0"/>
              <w:ind w:right="144"/>
              <w:rPr>
                <w:ins w:id="693" w:author="ERCOT" w:date="2023-03-30T15:35:00Z"/>
                <w:sz w:val="24"/>
                <w:szCs w:val="24"/>
              </w:rPr>
            </w:pPr>
            <w:ins w:id="694" w:author="ERCOT" w:date="2023-03-30T15:35:00Z">
              <w:r>
                <w:rPr>
                  <w:szCs w:val="24"/>
                </w:rPr>
                <w:t>Change Metered Service Type</w:t>
              </w:r>
            </w:ins>
          </w:p>
        </w:tc>
      </w:tr>
      <w:tr w:rsidR="007A7C12" w14:paraId="2BC86701" w14:textId="77777777">
        <w:trPr>
          <w:gridAfter w:val="1"/>
          <w:wAfter w:w="331" w:type="dxa"/>
        </w:trPr>
        <w:tc>
          <w:tcPr>
            <w:tcW w:w="3168" w:type="dxa"/>
            <w:gridSpan w:val="4"/>
            <w:tcBorders>
              <w:top w:val="nil"/>
              <w:left w:val="nil"/>
              <w:bottom w:val="nil"/>
              <w:right w:val="nil"/>
            </w:tcBorders>
          </w:tcPr>
          <w:p w14:paraId="2B877FC4"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83D3B3A" w14:textId="77777777" w:rsidR="007A7C12" w:rsidRDefault="003C6D4F">
            <w:pPr>
              <w:adjustRightInd w:val="0"/>
              <w:ind w:right="144"/>
              <w:rPr>
                <w:sz w:val="24"/>
                <w:szCs w:val="24"/>
              </w:rPr>
            </w:pPr>
            <w:r>
              <w:rPr>
                <w:szCs w:val="24"/>
              </w:rPr>
              <w:t>REFMT</w:t>
            </w:r>
          </w:p>
        </w:tc>
        <w:tc>
          <w:tcPr>
            <w:tcW w:w="144" w:type="dxa"/>
            <w:tcBorders>
              <w:top w:val="nil"/>
              <w:left w:val="nil"/>
              <w:bottom w:val="nil"/>
              <w:right w:val="nil"/>
            </w:tcBorders>
          </w:tcPr>
          <w:p w14:paraId="3015DC5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1B1C466" w14:textId="77777777" w:rsidR="007A7C12" w:rsidRDefault="003C6D4F">
            <w:pPr>
              <w:adjustRightInd w:val="0"/>
              <w:ind w:right="144"/>
              <w:rPr>
                <w:sz w:val="24"/>
                <w:szCs w:val="24"/>
              </w:rPr>
            </w:pPr>
            <w:r>
              <w:rPr>
                <w:szCs w:val="24"/>
              </w:rPr>
              <w:t>Change Meter Type</w:t>
            </w:r>
          </w:p>
        </w:tc>
      </w:tr>
      <w:tr w:rsidR="007A7C12" w14:paraId="082CC3E6" w14:textId="77777777">
        <w:trPr>
          <w:gridAfter w:val="1"/>
          <w:wAfter w:w="331" w:type="dxa"/>
        </w:trPr>
        <w:tc>
          <w:tcPr>
            <w:tcW w:w="3168" w:type="dxa"/>
            <w:gridSpan w:val="4"/>
            <w:tcBorders>
              <w:top w:val="nil"/>
              <w:left w:val="nil"/>
              <w:bottom w:val="nil"/>
              <w:right w:val="nil"/>
            </w:tcBorders>
          </w:tcPr>
          <w:p w14:paraId="4224650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945C62C" w14:textId="77777777" w:rsidR="007A7C12" w:rsidRDefault="003C6D4F">
            <w:pPr>
              <w:adjustRightInd w:val="0"/>
              <w:ind w:right="144"/>
              <w:rPr>
                <w:sz w:val="24"/>
                <w:szCs w:val="24"/>
              </w:rPr>
            </w:pPr>
            <w:r>
              <w:rPr>
                <w:szCs w:val="24"/>
              </w:rPr>
              <w:t>REFNH</w:t>
            </w:r>
          </w:p>
        </w:tc>
        <w:tc>
          <w:tcPr>
            <w:tcW w:w="144" w:type="dxa"/>
            <w:tcBorders>
              <w:top w:val="nil"/>
              <w:left w:val="nil"/>
              <w:bottom w:val="nil"/>
              <w:right w:val="nil"/>
            </w:tcBorders>
          </w:tcPr>
          <w:p w14:paraId="54D031AB"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20E42FD" w14:textId="77777777" w:rsidR="007A7C12" w:rsidRDefault="003C6D4F">
            <w:pPr>
              <w:adjustRightInd w:val="0"/>
              <w:ind w:right="144"/>
              <w:rPr>
                <w:sz w:val="24"/>
                <w:szCs w:val="24"/>
              </w:rPr>
            </w:pPr>
            <w:r>
              <w:rPr>
                <w:szCs w:val="24"/>
              </w:rPr>
              <w:t>Change TDSP Rate Class</w:t>
            </w:r>
          </w:p>
        </w:tc>
      </w:tr>
      <w:tr w:rsidR="007A7C12" w14:paraId="3367CDD3" w14:textId="77777777">
        <w:trPr>
          <w:gridAfter w:val="1"/>
          <w:wAfter w:w="331" w:type="dxa"/>
        </w:trPr>
        <w:tc>
          <w:tcPr>
            <w:tcW w:w="3168" w:type="dxa"/>
            <w:gridSpan w:val="4"/>
            <w:tcBorders>
              <w:top w:val="nil"/>
              <w:left w:val="nil"/>
              <w:bottom w:val="nil"/>
              <w:right w:val="nil"/>
            </w:tcBorders>
          </w:tcPr>
          <w:p w14:paraId="3863F5D1"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DDA33A8" w14:textId="77777777" w:rsidR="007A7C12" w:rsidRDefault="003C6D4F">
            <w:pPr>
              <w:adjustRightInd w:val="0"/>
              <w:ind w:right="144"/>
              <w:rPr>
                <w:sz w:val="24"/>
                <w:szCs w:val="24"/>
              </w:rPr>
            </w:pPr>
            <w:r>
              <w:rPr>
                <w:szCs w:val="24"/>
              </w:rPr>
              <w:t>REFPR</w:t>
            </w:r>
          </w:p>
        </w:tc>
        <w:tc>
          <w:tcPr>
            <w:tcW w:w="144" w:type="dxa"/>
            <w:tcBorders>
              <w:top w:val="nil"/>
              <w:left w:val="nil"/>
              <w:bottom w:val="nil"/>
              <w:right w:val="nil"/>
            </w:tcBorders>
          </w:tcPr>
          <w:p w14:paraId="66FCA0F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4B874DC" w14:textId="77777777" w:rsidR="007A7C12" w:rsidRDefault="003C6D4F">
            <w:pPr>
              <w:adjustRightInd w:val="0"/>
              <w:ind w:right="144"/>
              <w:rPr>
                <w:sz w:val="24"/>
                <w:szCs w:val="24"/>
              </w:rPr>
            </w:pPr>
            <w:r>
              <w:rPr>
                <w:szCs w:val="24"/>
              </w:rPr>
              <w:t>Change TDSP Rate Subclass</w:t>
            </w:r>
          </w:p>
        </w:tc>
      </w:tr>
      <w:tr w:rsidR="007A7C12" w14:paraId="1DB66167" w14:textId="77777777">
        <w:trPr>
          <w:gridAfter w:val="1"/>
          <w:wAfter w:w="331" w:type="dxa"/>
        </w:trPr>
        <w:tc>
          <w:tcPr>
            <w:tcW w:w="3168" w:type="dxa"/>
            <w:gridSpan w:val="4"/>
            <w:tcBorders>
              <w:top w:val="nil"/>
              <w:left w:val="nil"/>
              <w:bottom w:val="nil"/>
              <w:right w:val="nil"/>
            </w:tcBorders>
          </w:tcPr>
          <w:p w14:paraId="304FF07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5C80242" w14:textId="77777777" w:rsidR="007A7C12" w:rsidRDefault="003C6D4F">
            <w:pPr>
              <w:adjustRightInd w:val="0"/>
              <w:ind w:right="144"/>
              <w:rPr>
                <w:sz w:val="24"/>
                <w:szCs w:val="24"/>
              </w:rPr>
            </w:pPr>
            <w:r>
              <w:rPr>
                <w:szCs w:val="24"/>
              </w:rPr>
              <w:t>REFPRT</w:t>
            </w:r>
          </w:p>
        </w:tc>
        <w:tc>
          <w:tcPr>
            <w:tcW w:w="144" w:type="dxa"/>
            <w:tcBorders>
              <w:top w:val="nil"/>
              <w:left w:val="nil"/>
              <w:bottom w:val="nil"/>
              <w:right w:val="nil"/>
            </w:tcBorders>
          </w:tcPr>
          <w:p w14:paraId="650B6455"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115003A" w14:textId="77777777" w:rsidR="007A7C12" w:rsidRDefault="003C6D4F">
            <w:pPr>
              <w:adjustRightInd w:val="0"/>
              <w:ind w:right="144"/>
              <w:rPr>
                <w:sz w:val="24"/>
                <w:szCs w:val="24"/>
              </w:rPr>
            </w:pPr>
            <w:r>
              <w:rPr>
                <w:szCs w:val="24"/>
              </w:rPr>
              <w:t>Change Unmetered Service Type</w:t>
            </w:r>
          </w:p>
        </w:tc>
      </w:tr>
      <w:tr w:rsidR="007A7C12" w14:paraId="331D7660" w14:textId="77777777">
        <w:trPr>
          <w:gridAfter w:val="1"/>
          <w:wAfter w:w="331" w:type="dxa"/>
        </w:trPr>
        <w:tc>
          <w:tcPr>
            <w:tcW w:w="3168" w:type="dxa"/>
            <w:gridSpan w:val="4"/>
            <w:tcBorders>
              <w:top w:val="nil"/>
              <w:left w:val="nil"/>
              <w:bottom w:val="nil"/>
              <w:right w:val="nil"/>
            </w:tcBorders>
          </w:tcPr>
          <w:p w14:paraId="78C365F6" w14:textId="77777777" w:rsidR="007A7C12" w:rsidRDefault="003C6D4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7B2B86E3" w14:textId="77777777" w:rsidR="007A7C12" w:rsidRDefault="003C6D4F">
            <w:pPr>
              <w:adjustRightInd w:val="0"/>
              <w:ind w:right="144"/>
              <w:rPr>
                <w:sz w:val="24"/>
                <w:szCs w:val="24"/>
              </w:rPr>
            </w:pPr>
            <w:r>
              <w:rPr>
                <w:szCs w:val="24"/>
              </w:rPr>
              <w:t>REFTZ</w:t>
            </w:r>
          </w:p>
        </w:tc>
        <w:tc>
          <w:tcPr>
            <w:tcW w:w="144" w:type="dxa"/>
            <w:tcBorders>
              <w:top w:val="nil"/>
              <w:left w:val="nil"/>
              <w:bottom w:val="nil"/>
              <w:right w:val="nil"/>
            </w:tcBorders>
          </w:tcPr>
          <w:p w14:paraId="4FE2A614"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50A3198" w14:textId="77777777" w:rsidR="007A7C12" w:rsidRDefault="003C6D4F">
            <w:pPr>
              <w:adjustRightInd w:val="0"/>
              <w:ind w:right="144"/>
              <w:rPr>
                <w:sz w:val="24"/>
                <w:szCs w:val="24"/>
              </w:rPr>
            </w:pPr>
            <w:r>
              <w:rPr>
                <w:szCs w:val="24"/>
              </w:rPr>
              <w:t>Change Meter Cycle</w:t>
            </w:r>
          </w:p>
        </w:tc>
      </w:tr>
    </w:tbl>
    <w:p w14:paraId="0C5318C5" w14:textId="77777777" w:rsidR="007A7C12" w:rsidRDefault="003C6D4F">
      <w:pPr>
        <w:tabs>
          <w:tab w:val="right" w:pos="1800"/>
          <w:tab w:val="left" w:pos="2160"/>
        </w:tabs>
        <w:adjustRightInd w:val="0"/>
        <w:ind w:left="2160" w:hanging="2160"/>
        <w:rPr>
          <w:b/>
          <w:szCs w:val="24"/>
        </w:rPr>
      </w:pPr>
      <w:r>
        <w:rPr>
          <w:szCs w:val="24"/>
        </w:rPr>
        <w:br w:type="page"/>
      </w:r>
      <w:bookmarkStart w:id="695" w:name="book39"/>
      <w:bookmarkEnd w:id="695"/>
      <w:r>
        <w:rPr>
          <w:b/>
          <w:szCs w:val="24"/>
        </w:rPr>
        <w:lastRenderedPageBreak/>
        <w:tab/>
        <w:t>Segment:</w:t>
      </w:r>
      <w:r>
        <w:rPr>
          <w:b/>
          <w:szCs w:val="24"/>
        </w:rPr>
        <w:tab/>
      </w:r>
      <w:r>
        <w:rPr>
          <w:b/>
          <w:sz w:val="40"/>
          <w:szCs w:val="24"/>
        </w:rPr>
        <w:t xml:space="preserve">REF </w:t>
      </w:r>
      <w:r>
        <w:rPr>
          <w:b/>
          <w:szCs w:val="24"/>
        </w:rPr>
        <w:t>Reference Identification (Unmetered Service Type)</w:t>
      </w:r>
    </w:p>
    <w:p w14:paraId="6AE9F383"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C2FE067"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3C093FA"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DF9BF60"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12FB2C0"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1DE9204E"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3891ECA"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0E6EF12F"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1273FF9"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9CE15E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22A0F7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274A329D" w14:textId="77777777">
        <w:tc>
          <w:tcPr>
            <w:tcW w:w="1944" w:type="dxa"/>
            <w:tcBorders>
              <w:top w:val="nil"/>
              <w:left w:val="nil"/>
              <w:bottom w:val="nil"/>
              <w:right w:val="nil"/>
            </w:tcBorders>
          </w:tcPr>
          <w:p w14:paraId="429F0617"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69B9885B"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0DB0E966" w14:textId="77777777" w:rsidR="007A7C12" w:rsidRDefault="003C6D4F">
            <w:pPr>
              <w:adjustRightInd w:val="0"/>
              <w:ind w:right="144"/>
              <w:rPr>
                <w:szCs w:val="24"/>
              </w:rPr>
            </w:pPr>
            <w:r>
              <w:rPr>
                <w:szCs w:val="24"/>
              </w:rPr>
              <w:t>There will be one REF~PRT segment for each applicable Unmetered Service Meter Type, creating the potential for more than one REF~PRT segment per NM1 Loop.</w:t>
            </w:r>
          </w:p>
          <w:p w14:paraId="56F69577" w14:textId="77777777" w:rsidR="007A7C12" w:rsidRDefault="007A7C12">
            <w:pPr>
              <w:adjustRightInd w:val="0"/>
              <w:ind w:right="144"/>
              <w:rPr>
                <w:szCs w:val="24"/>
              </w:rPr>
            </w:pPr>
          </w:p>
          <w:p w14:paraId="4CD0E4E6" w14:textId="77777777" w:rsidR="007A7C12" w:rsidRDefault="003C6D4F">
            <w:pPr>
              <w:adjustRightInd w:val="0"/>
              <w:ind w:right="144"/>
              <w:rPr>
                <w:szCs w:val="24"/>
              </w:rPr>
            </w:pPr>
            <w:r>
              <w:rPr>
                <w:szCs w:val="24"/>
              </w:rPr>
              <w:t>This segment is used to provide additional information to the CR for the specified Unmetered Service.  It describes the type of device which this measurement loop references and can include additional text information which may be useful to the CR (i.e., a specific wattage of a light, additional text information for further clarification, etc.)</w:t>
            </w:r>
          </w:p>
          <w:p w14:paraId="04EA3043" w14:textId="77777777" w:rsidR="007A7C12" w:rsidRDefault="007A7C12">
            <w:pPr>
              <w:adjustRightInd w:val="0"/>
              <w:ind w:right="144"/>
              <w:rPr>
                <w:sz w:val="24"/>
                <w:szCs w:val="24"/>
              </w:rPr>
            </w:pPr>
          </w:p>
        </w:tc>
      </w:tr>
      <w:tr w:rsidR="007A7C12" w14:paraId="79A4164D" w14:textId="77777777">
        <w:tc>
          <w:tcPr>
            <w:tcW w:w="1944" w:type="dxa"/>
            <w:tcBorders>
              <w:top w:val="nil"/>
              <w:left w:val="nil"/>
              <w:bottom w:val="nil"/>
              <w:right w:val="nil"/>
            </w:tcBorders>
          </w:tcPr>
          <w:p w14:paraId="64847452" w14:textId="77777777" w:rsidR="007A7C12" w:rsidRDefault="007A7C12">
            <w:pPr>
              <w:adjustRightInd w:val="0"/>
              <w:ind w:right="144"/>
              <w:rPr>
                <w:sz w:val="24"/>
                <w:szCs w:val="24"/>
              </w:rPr>
            </w:pPr>
          </w:p>
        </w:tc>
        <w:tc>
          <w:tcPr>
            <w:tcW w:w="216" w:type="dxa"/>
            <w:tcBorders>
              <w:top w:val="nil"/>
              <w:left w:val="nil"/>
              <w:bottom w:val="nil"/>
              <w:right w:val="nil"/>
            </w:tcBorders>
          </w:tcPr>
          <w:p w14:paraId="486F4BF9"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70C275A8" w14:textId="23FA0D43" w:rsidR="007A7C12" w:rsidRDefault="003C6D4F">
            <w:pPr>
              <w:adjustRightInd w:val="0"/>
              <w:ind w:right="144"/>
              <w:rPr>
                <w:szCs w:val="24"/>
              </w:rPr>
            </w:pPr>
            <w:r>
              <w:rPr>
                <w:szCs w:val="24"/>
              </w:rPr>
              <w:t xml:space="preserve">Create ESI ID Request: </w:t>
            </w:r>
            <w:del w:id="696" w:author="ERCOT" w:date="2023-03-30T15:35:00Z">
              <w:r w:rsidR="00553D15">
                <w:rPr>
                  <w:szCs w:val="24"/>
                </w:rPr>
                <w:delText>Not Used</w:delText>
              </w:r>
            </w:del>
            <w:ins w:id="697" w:author="ERCOT" w:date="2023-03-30T15:35:00Z">
              <w:r>
                <w:rPr>
                  <w:szCs w:val="24"/>
                </w:rPr>
                <w:t xml:space="preserve">Optional (TDSP will provide if available) </w:t>
              </w:r>
            </w:ins>
          </w:p>
          <w:p w14:paraId="6F28A4F1" w14:textId="77777777" w:rsidR="007A7C12" w:rsidRDefault="003C6D4F">
            <w:pPr>
              <w:adjustRightInd w:val="0"/>
              <w:ind w:right="144"/>
              <w:rPr>
                <w:szCs w:val="24"/>
              </w:rPr>
            </w:pPr>
            <w:r>
              <w:rPr>
                <w:szCs w:val="24"/>
              </w:rPr>
              <w:t>Change ESI ID Information Request: Required if changing this item</w:t>
            </w:r>
          </w:p>
          <w:p w14:paraId="054C9595" w14:textId="77777777" w:rsidR="007A7C12" w:rsidRDefault="003C6D4F">
            <w:pPr>
              <w:adjustRightInd w:val="0"/>
              <w:ind w:right="144"/>
              <w:rPr>
                <w:szCs w:val="24"/>
              </w:rPr>
            </w:pPr>
            <w:r>
              <w:rPr>
                <w:szCs w:val="24"/>
              </w:rPr>
              <w:t>Retire ESI ID Request: Not Used</w:t>
            </w:r>
          </w:p>
          <w:p w14:paraId="66133B7C" w14:textId="77777777" w:rsidR="007A7C12" w:rsidRDefault="007A7C12">
            <w:pPr>
              <w:adjustRightInd w:val="0"/>
              <w:ind w:right="144"/>
              <w:rPr>
                <w:szCs w:val="24"/>
              </w:rPr>
            </w:pPr>
          </w:p>
          <w:p w14:paraId="0ADDF365" w14:textId="4ADB8580" w:rsidR="007A7C12" w:rsidRDefault="003C6D4F">
            <w:pPr>
              <w:adjustRightInd w:val="0"/>
              <w:ind w:right="144"/>
              <w:rPr>
                <w:szCs w:val="24"/>
              </w:rPr>
            </w:pPr>
            <w:r>
              <w:rPr>
                <w:szCs w:val="24"/>
              </w:rPr>
              <w:t xml:space="preserve">NM101 = MA (Unmetered Device Addition): </w:t>
            </w:r>
            <w:del w:id="698" w:author="ERCOT" w:date="2023-03-30T15:35:00Z">
              <w:r w:rsidR="00553D15">
                <w:rPr>
                  <w:szCs w:val="24"/>
                </w:rPr>
                <w:delText>Required</w:delText>
              </w:r>
            </w:del>
            <w:ins w:id="699" w:author="ERCOT" w:date="2023-03-30T15:35:00Z">
              <w:r>
                <w:rPr>
                  <w:szCs w:val="24"/>
                </w:rPr>
                <w:t>Optional</w:t>
              </w:r>
            </w:ins>
          </w:p>
          <w:p w14:paraId="7FCF1A04" w14:textId="77777777" w:rsidR="007A7C12" w:rsidRDefault="003C6D4F">
            <w:pPr>
              <w:adjustRightInd w:val="0"/>
              <w:ind w:right="144"/>
              <w:rPr>
                <w:szCs w:val="24"/>
              </w:rPr>
            </w:pPr>
            <w:r>
              <w:rPr>
                <w:szCs w:val="24"/>
              </w:rPr>
              <w:t>NM101 = MX: Not Used</w:t>
            </w:r>
          </w:p>
          <w:p w14:paraId="472611B9" w14:textId="77777777" w:rsidR="007A7C12" w:rsidRDefault="003C6D4F">
            <w:pPr>
              <w:adjustRightInd w:val="0"/>
              <w:ind w:right="144"/>
              <w:rPr>
                <w:szCs w:val="24"/>
              </w:rPr>
            </w:pPr>
            <w:r>
              <w:rPr>
                <w:szCs w:val="24"/>
              </w:rPr>
              <w:t>NM101 = MR (Unmetered Device Removal): Required</w:t>
            </w:r>
          </w:p>
          <w:p w14:paraId="1A82D33B" w14:textId="77777777" w:rsidR="007A7C12" w:rsidRDefault="003C6D4F">
            <w:pPr>
              <w:adjustRightInd w:val="0"/>
              <w:ind w:right="144"/>
              <w:rPr>
                <w:szCs w:val="24"/>
              </w:rPr>
            </w:pPr>
            <w:r>
              <w:rPr>
                <w:szCs w:val="24"/>
              </w:rPr>
              <w:t>NM101 = MQ: Optional</w:t>
            </w:r>
          </w:p>
          <w:p w14:paraId="27EE3CED" w14:textId="77777777" w:rsidR="007A7C12" w:rsidRDefault="007A7C12">
            <w:pPr>
              <w:adjustRightInd w:val="0"/>
              <w:ind w:right="144"/>
              <w:rPr>
                <w:sz w:val="24"/>
                <w:szCs w:val="24"/>
              </w:rPr>
            </w:pPr>
          </w:p>
        </w:tc>
      </w:tr>
      <w:tr w:rsidR="007A7C12" w14:paraId="134DB43E" w14:textId="77777777">
        <w:tc>
          <w:tcPr>
            <w:tcW w:w="1944" w:type="dxa"/>
            <w:tcBorders>
              <w:top w:val="nil"/>
              <w:left w:val="nil"/>
              <w:bottom w:val="nil"/>
              <w:right w:val="nil"/>
            </w:tcBorders>
          </w:tcPr>
          <w:p w14:paraId="26F88FBF" w14:textId="77777777" w:rsidR="007A7C12" w:rsidRDefault="007A7C12">
            <w:pPr>
              <w:adjustRightInd w:val="0"/>
              <w:ind w:right="144"/>
              <w:rPr>
                <w:sz w:val="24"/>
                <w:szCs w:val="24"/>
              </w:rPr>
            </w:pPr>
          </w:p>
        </w:tc>
        <w:tc>
          <w:tcPr>
            <w:tcW w:w="216" w:type="dxa"/>
            <w:tcBorders>
              <w:top w:val="nil"/>
              <w:left w:val="nil"/>
              <w:bottom w:val="nil"/>
              <w:right w:val="nil"/>
            </w:tcBorders>
          </w:tcPr>
          <w:p w14:paraId="28AF4AF6"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67DB7829" w14:textId="77777777" w:rsidR="007A7C12" w:rsidRDefault="003C6D4F">
            <w:pPr>
              <w:adjustRightInd w:val="0"/>
              <w:ind w:right="144"/>
              <w:rPr>
                <w:szCs w:val="24"/>
              </w:rPr>
            </w:pPr>
            <w:r>
              <w:rPr>
                <w:szCs w:val="24"/>
              </w:rPr>
              <w:t>REF~PRT~MV~750~QQ^100</w:t>
            </w:r>
          </w:p>
          <w:p w14:paraId="699DB0F5" w14:textId="77777777" w:rsidR="007A7C12" w:rsidRDefault="003C6D4F">
            <w:pPr>
              <w:adjustRightInd w:val="0"/>
              <w:ind w:right="144"/>
              <w:rPr>
                <w:szCs w:val="24"/>
              </w:rPr>
            </w:pPr>
            <w:r>
              <w:rPr>
                <w:szCs w:val="24"/>
              </w:rPr>
              <w:t>REF~PRT~SD~400 Company Owned~QQ^20</w:t>
            </w:r>
          </w:p>
          <w:p w14:paraId="619A8EB4" w14:textId="77777777" w:rsidR="007A7C12" w:rsidRDefault="003C6D4F">
            <w:pPr>
              <w:adjustRightInd w:val="0"/>
              <w:ind w:right="144"/>
              <w:rPr>
                <w:szCs w:val="24"/>
              </w:rPr>
            </w:pPr>
            <w:r>
              <w:rPr>
                <w:szCs w:val="24"/>
              </w:rPr>
              <w:t>REF~PRT~MV~400 Customer Owned~QQ^15</w:t>
            </w:r>
          </w:p>
          <w:p w14:paraId="01617838" w14:textId="77777777" w:rsidR="007A7C12" w:rsidRDefault="003C6D4F">
            <w:pPr>
              <w:adjustRightInd w:val="0"/>
              <w:ind w:right="144"/>
              <w:rPr>
                <w:sz w:val="24"/>
                <w:szCs w:val="24"/>
              </w:rPr>
            </w:pPr>
            <w:proofErr w:type="spellStart"/>
            <w:r>
              <w:rPr>
                <w:szCs w:val="24"/>
              </w:rPr>
              <w:t>REF~PRT~MV~Third</w:t>
            </w:r>
            <w:proofErr w:type="spellEnd"/>
            <w:r>
              <w:rPr>
                <w:szCs w:val="24"/>
              </w:rPr>
              <w:t xml:space="preserve"> party maintained facilities~QQ^100</w:t>
            </w:r>
          </w:p>
        </w:tc>
      </w:tr>
    </w:tbl>
    <w:p w14:paraId="27087555" w14:textId="77777777" w:rsidR="007A7C12" w:rsidRDefault="007A7C12">
      <w:pPr>
        <w:adjustRightInd w:val="0"/>
        <w:rPr>
          <w:szCs w:val="24"/>
        </w:rPr>
      </w:pPr>
    </w:p>
    <w:p w14:paraId="0A8A15D0" w14:textId="77777777" w:rsidR="007A7C12" w:rsidRDefault="003C6D4F">
      <w:pPr>
        <w:adjustRightInd w:val="0"/>
        <w:jc w:val="center"/>
        <w:rPr>
          <w:b/>
          <w:szCs w:val="24"/>
        </w:rPr>
      </w:pPr>
      <w:r>
        <w:rPr>
          <w:b/>
          <w:szCs w:val="24"/>
        </w:rPr>
        <w:t>Data Element Summary</w:t>
      </w:r>
    </w:p>
    <w:p w14:paraId="6E7372D0"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E087821"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5EF5261C" w14:textId="77777777">
        <w:tc>
          <w:tcPr>
            <w:tcW w:w="1007" w:type="dxa"/>
            <w:tcBorders>
              <w:top w:val="nil"/>
              <w:left w:val="nil"/>
              <w:bottom w:val="nil"/>
              <w:right w:val="nil"/>
            </w:tcBorders>
          </w:tcPr>
          <w:p w14:paraId="05F57511"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498AFF2"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60A2952E"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841DD60"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1D699A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0D12CC0"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3AEAB7A" w14:textId="77777777" w:rsidR="007A7C12" w:rsidRDefault="003C6D4F">
            <w:pPr>
              <w:adjustRightInd w:val="0"/>
              <w:ind w:right="144"/>
              <w:rPr>
                <w:sz w:val="24"/>
                <w:szCs w:val="24"/>
              </w:rPr>
            </w:pPr>
            <w:r>
              <w:rPr>
                <w:b/>
                <w:szCs w:val="24"/>
              </w:rPr>
              <w:t>ID 2/3</w:t>
            </w:r>
          </w:p>
        </w:tc>
      </w:tr>
      <w:tr w:rsidR="007A7C12" w14:paraId="460D7034" w14:textId="77777777">
        <w:trPr>
          <w:gridAfter w:val="1"/>
          <w:wAfter w:w="330" w:type="dxa"/>
        </w:trPr>
        <w:tc>
          <w:tcPr>
            <w:tcW w:w="2980" w:type="dxa"/>
            <w:gridSpan w:val="3"/>
            <w:tcBorders>
              <w:top w:val="nil"/>
              <w:left w:val="nil"/>
              <w:bottom w:val="nil"/>
              <w:right w:val="nil"/>
            </w:tcBorders>
          </w:tcPr>
          <w:p w14:paraId="7DC3E24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ECBA889" w14:textId="77777777" w:rsidR="007A7C12" w:rsidRDefault="003C6D4F">
            <w:pPr>
              <w:adjustRightInd w:val="0"/>
              <w:ind w:right="144"/>
              <w:rPr>
                <w:sz w:val="24"/>
                <w:szCs w:val="24"/>
              </w:rPr>
            </w:pPr>
            <w:r>
              <w:rPr>
                <w:szCs w:val="24"/>
              </w:rPr>
              <w:t>Code qualifying the Reference Identification</w:t>
            </w:r>
          </w:p>
        </w:tc>
      </w:tr>
      <w:tr w:rsidR="007A7C12" w14:paraId="58844A31" w14:textId="77777777">
        <w:trPr>
          <w:gridAfter w:val="1"/>
          <w:wAfter w:w="331" w:type="dxa"/>
        </w:trPr>
        <w:tc>
          <w:tcPr>
            <w:tcW w:w="3168" w:type="dxa"/>
            <w:gridSpan w:val="4"/>
            <w:tcBorders>
              <w:top w:val="nil"/>
              <w:left w:val="nil"/>
              <w:bottom w:val="nil"/>
              <w:right w:val="nil"/>
            </w:tcBorders>
          </w:tcPr>
          <w:p w14:paraId="0C964BF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CED0ABC" w14:textId="77777777" w:rsidR="007A7C12" w:rsidRDefault="003C6D4F">
            <w:pPr>
              <w:adjustRightInd w:val="0"/>
              <w:ind w:right="144"/>
              <w:rPr>
                <w:sz w:val="24"/>
                <w:szCs w:val="24"/>
              </w:rPr>
            </w:pPr>
            <w:r>
              <w:rPr>
                <w:szCs w:val="24"/>
              </w:rPr>
              <w:t>PRT</w:t>
            </w:r>
          </w:p>
        </w:tc>
        <w:tc>
          <w:tcPr>
            <w:tcW w:w="144" w:type="dxa"/>
            <w:tcBorders>
              <w:top w:val="nil"/>
              <w:left w:val="nil"/>
              <w:bottom w:val="nil"/>
              <w:right w:val="nil"/>
            </w:tcBorders>
          </w:tcPr>
          <w:p w14:paraId="2CC1BD7E"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F8F5388" w14:textId="77777777" w:rsidR="007A7C12" w:rsidRDefault="003C6D4F">
            <w:pPr>
              <w:adjustRightInd w:val="0"/>
              <w:ind w:right="144"/>
              <w:rPr>
                <w:sz w:val="24"/>
                <w:szCs w:val="24"/>
              </w:rPr>
            </w:pPr>
            <w:r>
              <w:rPr>
                <w:szCs w:val="24"/>
              </w:rPr>
              <w:t>Product Type</w:t>
            </w:r>
          </w:p>
        </w:tc>
      </w:tr>
      <w:tr w:rsidR="007A7C12" w14:paraId="48C0CDBE" w14:textId="77777777">
        <w:trPr>
          <w:gridAfter w:val="2"/>
          <w:wAfter w:w="473" w:type="dxa"/>
        </w:trPr>
        <w:tc>
          <w:tcPr>
            <w:tcW w:w="4680" w:type="dxa"/>
            <w:gridSpan w:val="6"/>
            <w:tcBorders>
              <w:top w:val="nil"/>
              <w:left w:val="nil"/>
              <w:bottom w:val="nil"/>
              <w:right w:val="nil"/>
            </w:tcBorders>
          </w:tcPr>
          <w:p w14:paraId="661F2612"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54046C6F" w14:textId="77777777" w:rsidR="007A7C12" w:rsidRDefault="003C6D4F">
            <w:pPr>
              <w:adjustRightInd w:val="0"/>
              <w:ind w:right="144"/>
              <w:rPr>
                <w:sz w:val="24"/>
                <w:szCs w:val="24"/>
              </w:rPr>
            </w:pPr>
            <w:r>
              <w:rPr>
                <w:szCs w:val="24"/>
              </w:rPr>
              <w:t>Defined Unmetered Service Type</w:t>
            </w:r>
          </w:p>
        </w:tc>
      </w:tr>
      <w:tr w:rsidR="007A7C12" w14:paraId="4FBE8C9D" w14:textId="77777777">
        <w:tc>
          <w:tcPr>
            <w:tcW w:w="1007" w:type="dxa"/>
            <w:tcBorders>
              <w:top w:val="nil"/>
              <w:left w:val="nil"/>
              <w:bottom w:val="nil"/>
              <w:right w:val="nil"/>
            </w:tcBorders>
          </w:tcPr>
          <w:p w14:paraId="27A1CFB0"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05A9485E"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4A49DED1"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EF5D943"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089C90F2"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97150D4"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B36C8B5" w14:textId="77777777" w:rsidR="007A7C12" w:rsidRDefault="003C6D4F">
            <w:pPr>
              <w:adjustRightInd w:val="0"/>
              <w:ind w:right="144"/>
              <w:rPr>
                <w:sz w:val="24"/>
                <w:szCs w:val="24"/>
              </w:rPr>
            </w:pPr>
            <w:r>
              <w:rPr>
                <w:b/>
                <w:szCs w:val="24"/>
              </w:rPr>
              <w:t>AN 1/30</w:t>
            </w:r>
          </w:p>
        </w:tc>
      </w:tr>
      <w:tr w:rsidR="007A7C12" w14:paraId="07F56ACC" w14:textId="77777777">
        <w:trPr>
          <w:gridAfter w:val="1"/>
          <w:wAfter w:w="330" w:type="dxa"/>
        </w:trPr>
        <w:tc>
          <w:tcPr>
            <w:tcW w:w="2980" w:type="dxa"/>
            <w:gridSpan w:val="3"/>
            <w:tcBorders>
              <w:top w:val="nil"/>
              <w:left w:val="nil"/>
              <w:bottom w:val="nil"/>
              <w:right w:val="nil"/>
            </w:tcBorders>
          </w:tcPr>
          <w:p w14:paraId="5C253A1A"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B32D3D6"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4E0224FE" w14:textId="77777777">
        <w:trPr>
          <w:gridAfter w:val="1"/>
          <w:wAfter w:w="330" w:type="dxa"/>
        </w:trPr>
        <w:tc>
          <w:tcPr>
            <w:tcW w:w="2980" w:type="dxa"/>
            <w:gridSpan w:val="3"/>
            <w:tcBorders>
              <w:top w:val="nil"/>
              <w:left w:val="nil"/>
              <w:bottom w:val="nil"/>
              <w:right w:val="nil"/>
            </w:tcBorders>
          </w:tcPr>
          <w:p w14:paraId="6D0ED478"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6CFA00EB" w14:textId="77777777" w:rsidR="007A7C12" w:rsidRDefault="003C6D4F">
            <w:pPr>
              <w:adjustRightInd w:val="0"/>
              <w:ind w:right="144"/>
              <w:rPr>
                <w:sz w:val="24"/>
                <w:szCs w:val="24"/>
              </w:rPr>
            </w:pPr>
            <w:r>
              <w:rPr>
                <w:szCs w:val="24"/>
              </w:rPr>
              <w:t>If a new code is needed, it must be requested via the Change Control process.</w:t>
            </w:r>
          </w:p>
        </w:tc>
      </w:tr>
      <w:tr w:rsidR="007A7C12" w14:paraId="32B362AB" w14:textId="77777777">
        <w:trPr>
          <w:gridAfter w:val="1"/>
          <w:wAfter w:w="331" w:type="dxa"/>
        </w:trPr>
        <w:tc>
          <w:tcPr>
            <w:tcW w:w="3168" w:type="dxa"/>
            <w:gridSpan w:val="4"/>
            <w:tcBorders>
              <w:top w:val="nil"/>
              <w:left w:val="nil"/>
              <w:bottom w:val="nil"/>
              <w:right w:val="nil"/>
            </w:tcBorders>
          </w:tcPr>
          <w:p w14:paraId="4351F43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A130147" w14:textId="77777777" w:rsidR="007A7C12" w:rsidRDefault="003C6D4F">
            <w:pPr>
              <w:adjustRightInd w:val="0"/>
              <w:ind w:right="144"/>
              <w:rPr>
                <w:sz w:val="24"/>
                <w:szCs w:val="24"/>
              </w:rPr>
            </w:pPr>
            <w:r>
              <w:rPr>
                <w:szCs w:val="24"/>
              </w:rPr>
              <w:t>AN</w:t>
            </w:r>
          </w:p>
        </w:tc>
        <w:tc>
          <w:tcPr>
            <w:tcW w:w="144" w:type="dxa"/>
            <w:tcBorders>
              <w:top w:val="nil"/>
              <w:left w:val="nil"/>
              <w:bottom w:val="nil"/>
              <w:right w:val="nil"/>
            </w:tcBorders>
          </w:tcPr>
          <w:p w14:paraId="0624E114"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FDB7F67" w14:textId="77777777" w:rsidR="007A7C12" w:rsidRDefault="003C6D4F">
            <w:pPr>
              <w:adjustRightInd w:val="0"/>
              <w:ind w:right="144"/>
              <w:rPr>
                <w:sz w:val="24"/>
                <w:szCs w:val="24"/>
              </w:rPr>
            </w:pPr>
            <w:r>
              <w:rPr>
                <w:szCs w:val="24"/>
              </w:rPr>
              <w:t xml:space="preserve">Antenna </w:t>
            </w:r>
          </w:p>
        </w:tc>
      </w:tr>
      <w:tr w:rsidR="007A7C12" w14:paraId="34B23215" w14:textId="77777777">
        <w:trPr>
          <w:gridAfter w:val="1"/>
          <w:wAfter w:w="331" w:type="dxa"/>
        </w:trPr>
        <w:tc>
          <w:tcPr>
            <w:tcW w:w="3168" w:type="dxa"/>
            <w:gridSpan w:val="4"/>
            <w:tcBorders>
              <w:top w:val="nil"/>
              <w:left w:val="nil"/>
              <w:bottom w:val="nil"/>
              <w:right w:val="nil"/>
            </w:tcBorders>
          </w:tcPr>
          <w:p w14:paraId="26DD0234"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7AA54B1" w14:textId="77777777" w:rsidR="007A7C12" w:rsidRDefault="003C6D4F">
            <w:pPr>
              <w:adjustRightInd w:val="0"/>
              <w:ind w:right="144"/>
              <w:rPr>
                <w:sz w:val="24"/>
                <w:szCs w:val="24"/>
              </w:rPr>
            </w:pPr>
            <w:r>
              <w:rPr>
                <w:szCs w:val="24"/>
              </w:rPr>
              <w:t>AR</w:t>
            </w:r>
          </w:p>
        </w:tc>
        <w:tc>
          <w:tcPr>
            <w:tcW w:w="144" w:type="dxa"/>
            <w:tcBorders>
              <w:top w:val="nil"/>
              <w:left w:val="nil"/>
              <w:bottom w:val="nil"/>
              <w:right w:val="nil"/>
            </w:tcBorders>
          </w:tcPr>
          <w:p w14:paraId="2C7FCEF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E328F5A" w14:textId="77777777" w:rsidR="007A7C12" w:rsidRDefault="003C6D4F">
            <w:pPr>
              <w:adjustRightInd w:val="0"/>
              <w:ind w:right="144"/>
              <w:rPr>
                <w:sz w:val="24"/>
                <w:szCs w:val="24"/>
              </w:rPr>
            </w:pPr>
            <w:r>
              <w:rPr>
                <w:szCs w:val="24"/>
              </w:rPr>
              <w:t>Argon</w:t>
            </w:r>
          </w:p>
        </w:tc>
      </w:tr>
      <w:tr w:rsidR="007A7C12" w14:paraId="5380D71F" w14:textId="77777777">
        <w:trPr>
          <w:gridAfter w:val="1"/>
          <w:wAfter w:w="331" w:type="dxa"/>
        </w:trPr>
        <w:tc>
          <w:tcPr>
            <w:tcW w:w="3168" w:type="dxa"/>
            <w:gridSpan w:val="4"/>
            <w:tcBorders>
              <w:top w:val="nil"/>
              <w:left w:val="nil"/>
              <w:bottom w:val="nil"/>
              <w:right w:val="nil"/>
            </w:tcBorders>
          </w:tcPr>
          <w:p w14:paraId="333826EC"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C39F6AB" w14:textId="77777777" w:rsidR="007A7C12" w:rsidRDefault="003C6D4F">
            <w:pPr>
              <w:adjustRightInd w:val="0"/>
              <w:ind w:right="144"/>
              <w:rPr>
                <w:sz w:val="24"/>
                <w:szCs w:val="24"/>
              </w:rPr>
            </w:pPr>
            <w:r>
              <w:rPr>
                <w:szCs w:val="24"/>
              </w:rPr>
              <w:t>BB</w:t>
            </w:r>
          </w:p>
        </w:tc>
        <w:tc>
          <w:tcPr>
            <w:tcW w:w="144" w:type="dxa"/>
            <w:tcBorders>
              <w:top w:val="nil"/>
              <w:left w:val="nil"/>
              <w:bottom w:val="nil"/>
              <w:right w:val="nil"/>
            </w:tcBorders>
          </w:tcPr>
          <w:p w14:paraId="26B8A3D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471240E" w14:textId="77777777" w:rsidR="007A7C12" w:rsidRDefault="003C6D4F">
            <w:pPr>
              <w:adjustRightInd w:val="0"/>
              <w:ind w:right="144"/>
              <w:rPr>
                <w:sz w:val="24"/>
                <w:szCs w:val="24"/>
              </w:rPr>
            </w:pPr>
            <w:proofErr w:type="gramStart"/>
            <w:r>
              <w:rPr>
                <w:szCs w:val="24"/>
              </w:rPr>
              <w:t>Bill Boards</w:t>
            </w:r>
            <w:proofErr w:type="gramEnd"/>
          </w:p>
        </w:tc>
      </w:tr>
      <w:tr w:rsidR="007A7C12" w14:paraId="6020AC1B" w14:textId="77777777">
        <w:trPr>
          <w:gridAfter w:val="1"/>
          <w:wAfter w:w="331" w:type="dxa"/>
        </w:trPr>
        <w:tc>
          <w:tcPr>
            <w:tcW w:w="3168" w:type="dxa"/>
            <w:gridSpan w:val="4"/>
            <w:tcBorders>
              <w:top w:val="nil"/>
              <w:left w:val="nil"/>
              <w:bottom w:val="nil"/>
              <w:right w:val="nil"/>
            </w:tcBorders>
          </w:tcPr>
          <w:p w14:paraId="10C9964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0970FB7" w14:textId="77777777" w:rsidR="007A7C12" w:rsidRDefault="003C6D4F">
            <w:pPr>
              <w:adjustRightInd w:val="0"/>
              <w:ind w:right="144"/>
              <w:rPr>
                <w:sz w:val="24"/>
                <w:szCs w:val="24"/>
              </w:rPr>
            </w:pPr>
            <w:r>
              <w:rPr>
                <w:szCs w:val="24"/>
              </w:rPr>
              <w:t>BS</w:t>
            </w:r>
          </w:p>
        </w:tc>
        <w:tc>
          <w:tcPr>
            <w:tcW w:w="144" w:type="dxa"/>
            <w:tcBorders>
              <w:top w:val="nil"/>
              <w:left w:val="nil"/>
              <w:bottom w:val="nil"/>
              <w:right w:val="nil"/>
            </w:tcBorders>
          </w:tcPr>
          <w:p w14:paraId="5E42A4D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DBB93C4" w14:textId="77777777" w:rsidR="007A7C12" w:rsidRDefault="003C6D4F">
            <w:pPr>
              <w:adjustRightInd w:val="0"/>
              <w:ind w:right="144"/>
              <w:rPr>
                <w:sz w:val="24"/>
                <w:szCs w:val="24"/>
              </w:rPr>
            </w:pPr>
            <w:r>
              <w:rPr>
                <w:szCs w:val="24"/>
              </w:rPr>
              <w:t>Bus Shelters</w:t>
            </w:r>
          </w:p>
        </w:tc>
      </w:tr>
      <w:tr w:rsidR="007A7C12" w14:paraId="6BE2471F" w14:textId="77777777">
        <w:trPr>
          <w:gridAfter w:val="1"/>
          <w:wAfter w:w="331" w:type="dxa"/>
        </w:trPr>
        <w:tc>
          <w:tcPr>
            <w:tcW w:w="3168" w:type="dxa"/>
            <w:gridSpan w:val="4"/>
            <w:tcBorders>
              <w:top w:val="nil"/>
              <w:left w:val="nil"/>
              <w:bottom w:val="nil"/>
              <w:right w:val="nil"/>
            </w:tcBorders>
          </w:tcPr>
          <w:p w14:paraId="607762D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F17ECE8" w14:textId="77777777" w:rsidR="007A7C12" w:rsidRDefault="003C6D4F">
            <w:pPr>
              <w:adjustRightInd w:val="0"/>
              <w:ind w:right="144"/>
              <w:rPr>
                <w:sz w:val="24"/>
                <w:szCs w:val="24"/>
              </w:rPr>
            </w:pPr>
            <w:r>
              <w:rPr>
                <w:szCs w:val="24"/>
              </w:rPr>
              <w:t>CU</w:t>
            </w:r>
          </w:p>
        </w:tc>
        <w:tc>
          <w:tcPr>
            <w:tcW w:w="144" w:type="dxa"/>
            <w:tcBorders>
              <w:top w:val="nil"/>
              <w:left w:val="nil"/>
              <w:bottom w:val="nil"/>
              <w:right w:val="nil"/>
            </w:tcBorders>
          </w:tcPr>
          <w:p w14:paraId="33E86476"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562D715" w14:textId="77777777" w:rsidR="007A7C12" w:rsidRDefault="003C6D4F">
            <w:pPr>
              <w:adjustRightInd w:val="0"/>
              <w:ind w:right="144"/>
              <w:rPr>
                <w:sz w:val="24"/>
                <w:szCs w:val="24"/>
              </w:rPr>
            </w:pPr>
            <w:r>
              <w:rPr>
                <w:szCs w:val="24"/>
              </w:rPr>
              <w:t>Cat Unit</w:t>
            </w:r>
          </w:p>
        </w:tc>
      </w:tr>
      <w:tr w:rsidR="007A7C12" w14:paraId="56AF81E8" w14:textId="77777777">
        <w:trPr>
          <w:gridAfter w:val="1"/>
          <w:wAfter w:w="331" w:type="dxa"/>
        </w:trPr>
        <w:tc>
          <w:tcPr>
            <w:tcW w:w="3168" w:type="dxa"/>
            <w:gridSpan w:val="4"/>
            <w:tcBorders>
              <w:top w:val="nil"/>
              <w:left w:val="nil"/>
              <w:bottom w:val="nil"/>
              <w:right w:val="nil"/>
            </w:tcBorders>
          </w:tcPr>
          <w:p w14:paraId="62CF724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B5F53E0" w14:textId="77777777" w:rsidR="007A7C12" w:rsidRDefault="003C6D4F">
            <w:pPr>
              <w:adjustRightInd w:val="0"/>
              <w:ind w:right="144"/>
              <w:rPr>
                <w:sz w:val="24"/>
                <w:szCs w:val="24"/>
              </w:rPr>
            </w:pPr>
            <w:r>
              <w:rPr>
                <w:szCs w:val="24"/>
              </w:rPr>
              <w:t>ED</w:t>
            </w:r>
          </w:p>
        </w:tc>
        <w:tc>
          <w:tcPr>
            <w:tcW w:w="144" w:type="dxa"/>
            <w:tcBorders>
              <w:top w:val="nil"/>
              <w:left w:val="nil"/>
              <w:bottom w:val="nil"/>
              <w:right w:val="nil"/>
            </w:tcBorders>
          </w:tcPr>
          <w:p w14:paraId="2321828E"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79A54AE" w14:textId="77777777" w:rsidR="007A7C12" w:rsidRDefault="003C6D4F">
            <w:pPr>
              <w:adjustRightInd w:val="0"/>
              <w:ind w:right="144"/>
              <w:rPr>
                <w:sz w:val="24"/>
                <w:szCs w:val="24"/>
              </w:rPr>
            </w:pPr>
            <w:r>
              <w:rPr>
                <w:szCs w:val="24"/>
              </w:rPr>
              <w:t>Electronic Device</w:t>
            </w:r>
          </w:p>
        </w:tc>
      </w:tr>
      <w:tr w:rsidR="007A7C12" w14:paraId="3A86D7DC" w14:textId="77777777">
        <w:trPr>
          <w:gridAfter w:val="1"/>
          <w:wAfter w:w="331" w:type="dxa"/>
        </w:trPr>
        <w:tc>
          <w:tcPr>
            <w:tcW w:w="3168" w:type="dxa"/>
            <w:gridSpan w:val="4"/>
            <w:tcBorders>
              <w:top w:val="nil"/>
              <w:left w:val="nil"/>
              <w:bottom w:val="nil"/>
              <w:right w:val="nil"/>
            </w:tcBorders>
          </w:tcPr>
          <w:p w14:paraId="2617944C"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1A0FA7A" w14:textId="77777777" w:rsidR="007A7C12" w:rsidRDefault="003C6D4F">
            <w:pPr>
              <w:adjustRightInd w:val="0"/>
              <w:ind w:right="144"/>
              <w:rPr>
                <w:sz w:val="24"/>
                <w:szCs w:val="24"/>
              </w:rPr>
            </w:pPr>
            <w:r>
              <w:rPr>
                <w:szCs w:val="24"/>
              </w:rPr>
              <w:t>FL</w:t>
            </w:r>
          </w:p>
        </w:tc>
        <w:tc>
          <w:tcPr>
            <w:tcW w:w="144" w:type="dxa"/>
            <w:tcBorders>
              <w:top w:val="nil"/>
              <w:left w:val="nil"/>
              <w:bottom w:val="nil"/>
              <w:right w:val="nil"/>
            </w:tcBorders>
          </w:tcPr>
          <w:p w14:paraId="47B6167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F891F69" w14:textId="77777777" w:rsidR="007A7C12" w:rsidRDefault="003C6D4F">
            <w:pPr>
              <w:adjustRightInd w:val="0"/>
              <w:ind w:right="144"/>
              <w:rPr>
                <w:sz w:val="24"/>
                <w:szCs w:val="24"/>
              </w:rPr>
            </w:pPr>
            <w:r>
              <w:rPr>
                <w:szCs w:val="24"/>
              </w:rPr>
              <w:t>Fluorescent</w:t>
            </w:r>
          </w:p>
        </w:tc>
      </w:tr>
      <w:tr w:rsidR="007A7C12" w14:paraId="4CD5FAB4" w14:textId="77777777">
        <w:trPr>
          <w:gridAfter w:val="1"/>
          <w:wAfter w:w="331" w:type="dxa"/>
        </w:trPr>
        <w:tc>
          <w:tcPr>
            <w:tcW w:w="3168" w:type="dxa"/>
            <w:gridSpan w:val="4"/>
            <w:tcBorders>
              <w:top w:val="nil"/>
              <w:left w:val="nil"/>
              <w:bottom w:val="nil"/>
              <w:right w:val="nil"/>
            </w:tcBorders>
          </w:tcPr>
          <w:p w14:paraId="6213EF2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1CAC260" w14:textId="77777777" w:rsidR="007A7C12" w:rsidRDefault="003C6D4F">
            <w:pPr>
              <w:adjustRightInd w:val="0"/>
              <w:ind w:right="144"/>
              <w:rPr>
                <w:sz w:val="24"/>
                <w:szCs w:val="24"/>
              </w:rPr>
            </w:pPr>
            <w:r>
              <w:rPr>
                <w:szCs w:val="24"/>
              </w:rPr>
              <w:t>HA</w:t>
            </w:r>
          </w:p>
        </w:tc>
        <w:tc>
          <w:tcPr>
            <w:tcW w:w="144" w:type="dxa"/>
            <w:tcBorders>
              <w:top w:val="nil"/>
              <w:left w:val="nil"/>
              <w:bottom w:val="nil"/>
              <w:right w:val="nil"/>
            </w:tcBorders>
          </w:tcPr>
          <w:p w14:paraId="4A8FA57B"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3CC39E7" w14:textId="77777777" w:rsidR="007A7C12" w:rsidRDefault="003C6D4F">
            <w:pPr>
              <w:adjustRightInd w:val="0"/>
              <w:ind w:right="144"/>
              <w:rPr>
                <w:sz w:val="24"/>
                <w:szCs w:val="24"/>
              </w:rPr>
            </w:pPr>
            <w:r>
              <w:rPr>
                <w:szCs w:val="24"/>
              </w:rPr>
              <w:t>Historical/Antique</w:t>
            </w:r>
          </w:p>
        </w:tc>
      </w:tr>
      <w:tr w:rsidR="007A7C12" w14:paraId="0B87471B" w14:textId="77777777">
        <w:trPr>
          <w:gridAfter w:val="1"/>
          <w:wAfter w:w="331" w:type="dxa"/>
        </w:trPr>
        <w:tc>
          <w:tcPr>
            <w:tcW w:w="3168" w:type="dxa"/>
            <w:gridSpan w:val="4"/>
            <w:tcBorders>
              <w:top w:val="nil"/>
              <w:left w:val="nil"/>
              <w:bottom w:val="nil"/>
              <w:right w:val="nil"/>
            </w:tcBorders>
          </w:tcPr>
          <w:p w14:paraId="47FFB68A" w14:textId="77777777" w:rsidR="007A7C12" w:rsidRDefault="003C6D4F">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80A9C3B" w14:textId="77777777" w:rsidR="007A7C12" w:rsidRDefault="003C6D4F">
            <w:pPr>
              <w:adjustRightInd w:val="0"/>
              <w:ind w:right="144"/>
              <w:rPr>
                <w:sz w:val="24"/>
                <w:szCs w:val="24"/>
              </w:rPr>
            </w:pPr>
            <w:r>
              <w:rPr>
                <w:szCs w:val="24"/>
              </w:rPr>
              <w:t>IN</w:t>
            </w:r>
          </w:p>
        </w:tc>
        <w:tc>
          <w:tcPr>
            <w:tcW w:w="144" w:type="dxa"/>
            <w:tcBorders>
              <w:top w:val="nil"/>
              <w:left w:val="nil"/>
              <w:bottom w:val="nil"/>
              <w:right w:val="nil"/>
            </w:tcBorders>
          </w:tcPr>
          <w:p w14:paraId="0A1863F2"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4BEEC97" w14:textId="77777777" w:rsidR="007A7C12" w:rsidRDefault="003C6D4F">
            <w:pPr>
              <w:adjustRightInd w:val="0"/>
              <w:ind w:right="144"/>
              <w:rPr>
                <w:sz w:val="24"/>
                <w:szCs w:val="24"/>
              </w:rPr>
            </w:pPr>
            <w:r>
              <w:rPr>
                <w:szCs w:val="24"/>
              </w:rPr>
              <w:t>Incandescent</w:t>
            </w:r>
          </w:p>
        </w:tc>
      </w:tr>
      <w:tr w:rsidR="007A7C12" w14:paraId="242B8C75" w14:textId="77777777">
        <w:trPr>
          <w:gridAfter w:val="1"/>
          <w:wAfter w:w="331" w:type="dxa"/>
        </w:trPr>
        <w:tc>
          <w:tcPr>
            <w:tcW w:w="3168" w:type="dxa"/>
            <w:gridSpan w:val="4"/>
            <w:tcBorders>
              <w:top w:val="nil"/>
              <w:left w:val="nil"/>
              <w:bottom w:val="nil"/>
              <w:right w:val="nil"/>
            </w:tcBorders>
          </w:tcPr>
          <w:p w14:paraId="5FBFA00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56A7EB0" w14:textId="77777777" w:rsidR="007A7C12" w:rsidRDefault="003C6D4F">
            <w:pPr>
              <w:adjustRightInd w:val="0"/>
              <w:ind w:right="144"/>
              <w:rPr>
                <w:sz w:val="24"/>
                <w:szCs w:val="24"/>
              </w:rPr>
            </w:pPr>
            <w:r>
              <w:rPr>
                <w:szCs w:val="24"/>
              </w:rPr>
              <w:t>LE</w:t>
            </w:r>
          </w:p>
        </w:tc>
        <w:tc>
          <w:tcPr>
            <w:tcW w:w="144" w:type="dxa"/>
            <w:tcBorders>
              <w:top w:val="nil"/>
              <w:left w:val="nil"/>
              <w:bottom w:val="nil"/>
              <w:right w:val="nil"/>
            </w:tcBorders>
          </w:tcPr>
          <w:p w14:paraId="718AF97B"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B91D1D3" w14:textId="77777777" w:rsidR="007A7C12" w:rsidRDefault="003C6D4F">
            <w:pPr>
              <w:adjustRightInd w:val="0"/>
              <w:ind w:right="144"/>
              <w:rPr>
                <w:sz w:val="24"/>
                <w:szCs w:val="24"/>
              </w:rPr>
            </w:pPr>
            <w:r>
              <w:rPr>
                <w:szCs w:val="24"/>
              </w:rPr>
              <w:t>Light Emitting Diode</w:t>
            </w:r>
          </w:p>
        </w:tc>
      </w:tr>
      <w:tr w:rsidR="007A7C12" w14:paraId="4811113E" w14:textId="77777777">
        <w:trPr>
          <w:gridAfter w:val="1"/>
          <w:wAfter w:w="331" w:type="dxa"/>
        </w:trPr>
        <w:tc>
          <w:tcPr>
            <w:tcW w:w="3168" w:type="dxa"/>
            <w:gridSpan w:val="4"/>
            <w:tcBorders>
              <w:top w:val="nil"/>
              <w:left w:val="nil"/>
              <w:bottom w:val="nil"/>
              <w:right w:val="nil"/>
            </w:tcBorders>
          </w:tcPr>
          <w:p w14:paraId="35B82146"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3E139D1" w14:textId="77777777" w:rsidR="007A7C12" w:rsidRDefault="003C6D4F">
            <w:pPr>
              <w:adjustRightInd w:val="0"/>
              <w:ind w:right="144"/>
              <w:rPr>
                <w:sz w:val="24"/>
                <w:szCs w:val="24"/>
              </w:rPr>
            </w:pPr>
            <w:r>
              <w:rPr>
                <w:szCs w:val="24"/>
              </w:rPr>
              <w:t>LV</w:t>
            </w:r>
          </w:p>
        </w:tc>
        <w:tc>
          <w:tcPr>
            <w:tcW w:w="144" w:type="dxa"/>
            <w:tcBorders>
              <w:top w:val="nil"/>
              <w:left w:val="nil"/>
              <w:bottom w:val="nil"/>
              <w:right w:val="nil"/>
            </w:tcBorders>
          </w:tcPr>
          <w:p w14:paraId="2273FA64"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659A4B8" w14:textId="77777777" w:rsidR="007A7C12" w:rsidRDefault="003C6D4F">
            <w:pPr>
              <w:adjustRightInd w:val="0"/>
              <w:ind w:right="144"/>
              <w:rPr>
                <w:sz w:val="24"/>
                <w:szCs w:val="24"/>
              </w:rPr>
            </w:pPr>
            <w:proofErr w:type="spellStart"/>
            <w:r>
              <w:rPr>
                <w:szCs w:val="24"/>
              </w:rPr>
              <w:t>Levys</w:t>
            </w:r>
            <w:proofErr w:type="spellEnd"/>
          </w:p>
        </w:tc>
      </w:tr>
      <w:tr w:rsidR="007A7C12" w14:paraId="77D3DD56" w14:textId="77777777">
        <w:trPr>
          <w:gridAfter w:val="1"/>
          <w:wAfter w:w="331" w:type="dxa"/>
        </w:trPr>
        <w:tc>
          <w:tcPr>
            <w:tcW w:w="3168" w:type="dxa"/>
            <w:gridSpan w:val="4"/>
            <w:tcBorders>
              <w:top w:val="nil"/>
              <w:left w:val="nil"/>
              <w:bottom w:val="nil"/>
              <w:right w:val="nil"/>
            </w:tcBorders>
          </w:tcPr>
          <w:p w14:paraId="51CF4EAA"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909B31E" w14:textId="77777777" w:rsidR="007A7C12" w:rsidRDefault="003C6D4F">
            <w:pPr>
              <w:adjustRightInd w:val="0"/>
              <w:ind w:right="144"/>
              <w:rPr>
                <w:sz w:val="24"/>
                <w:szCs w:val="24"/>
              </w:rPr>
            </w:pPr>
            <w:r>
              <w:rPr>
                <w:szCs w:val="24"/>
              </w:rPr>
              <w:t>MH</w:t>
            </w:r>
          </w:p>
        </w:tc>
        <w:tc>
          <w:tcPr>
            <w:tcW w:w="144" w:type="dxa"/>
            <w:tcBorders>
              <w:top w:val="nil"/>
              <w:left w:val="nil"/>
              <w:bottom w:val="nil"/>
              <w:right w:val="nil"/>
            </w:tcBorders>
          </w:tcPr>
          <w:p w14:paraId="242933D5"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BB6331E" w14:textId="77777777" w:rsidR="007A7C12" w:rsidRDefault="003C6D4F">
            <w:pPr>
              <w:adjustRightInd w:val="0"/>
              <w:ind w:right="144"/>
              <w:rPr>
                <w:sz w:val="24"/>
                <w:szCs w:val="24"/>
              </w:rPr>
            </w:pPr>
            <w:r>
              <w:rPr>
                <w:szCs w:val="24"/>
              </w:rPr>
              <w:t>Metal Halide</w:t>
            </w:r>
          </w:p>
        </w:tc>
      </w:tr>
      <w:tr w:rsidR="007A7C12" w14:paraId="6E172660" w14:textId="77777777">
        <w:trPr>
          <w:gridAfter w:val="1"/>
          <w:wAfter w:w="331" w:type="dxa"/>
        </w:trPr>
        <w:tc>
          <w:tcPr>
            <w:tcW w:w="3168" w:type="dxa"/>
            <w:gridSpan w:val="4"/>
            <w:tcBorders>
              <w:top w:val="nil"/>
              <w:left w:val="nil"/>
              <w:bottom w:val="nil"/>
              <w:right w:val="nil"/>
            </w:tcBorders>
          </w:tcPr>
          <w:p w14:paraId="15DF2B7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D9384EB" w14:textId="77777777" w:rsidR="007A7C12" w:rsidRDefault="003C6D4F">
            <w:pPr>
              <w:adjustRightInd w:val="0"/>
              <w:ind w:right="144"/>
              <w:rPr>
                <w:sz w:val="24"/>
                <w:szCs w:val="24"/>
              </w:rPr>
            </w:pPr>
            <w:r>
              <w:rPr>
                <w:szCs w:val="24"/>
              </w:rPr>
              <w:t>MV</w:t>
            </w:r>
          </w:p>
        </w:tc>
        <w:tc>
          <w:tcPr>
            <w:tcW w:w="144" w:type="dxa"/>
            <w:tcBorders>
              <w:top w:val="nil"/>
              <w:left w:val="nil"/>
              <w:bottom w:val="nil"/>
              <w:right w:val="nil"/>
            </w:tcBorders>
          </w:tcPr>
          <w:p w14:paraId="0F5EFB8C"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9E4EAF9" w14:textId="77777777" w:rsidR="007A7C12" w:rsidRDefault="003C6D4F">
            <w:pPr>
              <w:adjustRightInd w:val="0"/>
              <w:ind w:right="144"/>
              <w:rPr>
                <w:sz w:val="24"/>
                <w:szCs w:val="24"/>
              </w:rPr>
            </w:pPr>
            <w:r>
              <w:rPr>
                <w:szCs w:val="24"/>
              </w:rPr>
              <w:t>Mercury Vapor</w:t>
            </w:r>
          </w:p>
        </w:tc>
      </w:tr>
      <w:tr w:rsidR="007A7C12" w14:paraId="60BD71F5" w14:textId="77777777">
        <w:trPr>
          <w:gridAfter w:val="1"/>
          <w:wAfter w:w="331" w:type="dxa"/>
        </w:trPr>
        <w:tc>
          <w:tcPr>
            <w:tcW w:w="3168" w:type="dxa"/>
            <w:gridSpan w:val="4"/>
            <w:tcBorders>
              <w:top w:val="nil"/>
              <w:left w:val="nil"/>
              <w:bottom w:val="nil"/>
              <w:right w:val="nil"/>
            </w:tcBorders>
          </w:tcPr>
          <w:p w14:paraId="09281B8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2B3C342" w14:textId="77777777" w:rsidR="007A7C12" w:rsidRDefault="003C6D4F">
            <w:pPr>
              <w:adjustRightInd w:val="0"/>
              <w:ind w:right="144"/>
              <w:rPr>
                <w:sz w:val="24"/>
                <w:szCs w:val="24"/>
              </w:rPr>
            </w:pPr>
            <w:r>
              <w:rPr>
                <w:szCs w:val="24"/>
              </w:rPr>
              <w:t>OT</w:t>
            </w:r>
          </w:p>
        </w:tc>
        <w:tc>
          <w:tcPr>
            <w:tcW w:w="144" w:type="dxa"/>
            <w:tcBorders>
              <w:top w:val="nil"/>
              <w:left w:val="nil"/>
              <w:bottom w:val="nil"/>
              <w:right w:val="nil"/>
            </w:tcBorders>
          </w:tcPr>
          <w:p w14:paraId="255698F0"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636007D" w14:textId="77777777" w:rsidR="007A7C12" w:rsidRDefault="003C6D4F">
            <w:pPr>
              <w:adjustRightInd w:val="0"/>
              <w:ind w:right="144"/>
              <w:rPr>
                <w:sz w:val="24"/>
                <w:szCs w:val="24"/>
              </w:rPr>
            </w:pPr>
            <w:r>
              <w:rPr>
                <w:szCs w:val="24"/>
              </w:rPr>
              <w:t>Other Unmetered</w:t>
            </w:r>
          </w:p>
        </w:tc>
      </w:tr>
      <w:tr w:rsidR="007A7C12" w14:paraId="23D7E832" w14:textId="77777777">
        <w:trPr>
          <w:gridAfter w:val="1"/>
          <w:wAfter w:w="331" w:type="dxa"/>
        </w:trPr>
        <w:tc>
          <w:tcPr>
            <w:tcW w:w="3168" w:type="dxa"/>
            <w:gridSpan w:val="4"/>
            <w:tcBorders>
              <w:top w:val="nil"/>
              <w:left w:val="nil"/>
              <w:bottom w:val="nil"/>
              <w:right w:val="nil"/>
            </w:tcBorders>
          </w:tcPr>
          <w:p w14:paraId="5EC9A6D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912299E" w14:textId="77777777" w:rsidR="007A7C12" w:rsidRDefault="003C6D4F">
            <w:pPr>
              <w:adjustRightInd w:val="0"/>
              <w:ind w:right="144"/>
              <w:rPr>
                <w:sz w:val="24"/>
                <w:szCs w:val="24"/>
              </w:rPr>
            </w:pPr>
            <w:r>
              <w:rPr>
                <w:szCs w:val="24"/>
              </w:rPr>
              <w:t>PA</w:t>
            </w:r>
          </w:p>
        </w:tc>
        <w:tc>
          <w:tcPr>
            <w:tcW w:w="144" w:type="dxa"/>
            <w:tcBorders>
              <w:top w:val="nil"/>
              <w:left w:val="nil"/>
              <w:bottom w:val="nil"/>
              <w:right w:val="nil"/>
            </w:tcBorders>
          </w:tcPr>
          <w:p w14:paraId="48D3965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83BA939" w14:textId="77777777" w:rsidR="007A7C12" w:rsidRDefault="003C6D4F">
            <w:pPr>
              <w:adjustRightInd w:val="0"/>
              <w:ind w:right="144"/>
              <w:rPr>
                <w:sz w:val="24"/>
                <w:szCs w:val="24"/>
              </w:rPr>
            </w:pPr>
            <w:r>
              <w:rPr>
                <w:szCs w:val="24"/>
              </w:rPr>
              <w:t>Power Analog Node</w:t>
            </w:r>
          </w:p>
        </w:tc>
      </w:tr>
      <w:tr w:rsidR="007A7C12" w14:paraId="38AD4059" w14:textId="77777777">
        <w:trPr>
          <w:gridAfter w:val="1"/>
          <w:wAfter w:w="331" w:type="dxa"/>
        </w:trPr>
        <w:tc>
          <w:tcPr>
            <w:tcW w:w="3168" w:type="dxa"/>
            <w:gridSpan w:val="4"/>
            <w:tcBorders>
              <w:top w:val="nil"/>
              <w:left w:val="nil"/>
              <w:bottom w:val="nil"/>
              <w:right w:val="nil"/>
            </w:tcBorders>
          </w:tcPr>
          <w:p w14:paraId="2CF37CA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4015514" w14:textId="77777777" w:rsidR="007A7C12" w:rsidRDefault="003C6D4F">
            <w:pPr>
              <w:adjustRightInd w:val="0"/>
              <w:ind w:right="144"/>
              <w:rPr>
                <w:sz w:val="24"/>
                <w:szCs w:val="24"/>
              </w:rPr>
            </w:pPr>
            <w:r>
              <w:rPr>
                <w:szCs w:val="24"/>
              </w:rPr>
              <w:t>PB</w:t>
            </w:r>
          </w:p>
        </w:tc>
        <w:tc>
          <w:tcPr>
            <w:tcW w:w="144" w:type="dxa"/>
            <w:tcBorders>
              <w:top w:val="nil"/>
              <w:left w:val="nil"/>
              <w:bottom w:val="nil"/>
              <w:right w:val="nil"/>
            </w:tcBorders>
          </w:tcPr>
          <w:p w14:paraId="1229AE45"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40F43E9" w14:textId="77777777" w:rsidR="007A7C12" w:rsidRDefault="003C6D4F">
            <w:pPr>
              <w:adjustRightInd w:val="0"/>
              <w:ind w:right="144"/>
              <w:rPr>
                <w:sz w:val="24"/>
                <w:szCs w:val="24"/>
              </w:rPr>
            </w:pPr>
            <w:r>
              <w:rPr>
                <w:szCs w:val="24"/>
              </w:rPr>
              <w:t>Phone Booth</w:t>
            </w:r>
          </w:p>
        </w:tc>
      </w:tr>
      <w:tr w:rsidR="007A7C12" w14:paraId="449E0CD8" w14:textId="77777777">
        <w:trPr>
          <w:gridAfter w:val="1"/>
          <w:wAfter w:w="331" w:type="dxa"/>
        </w:trPr>
        <w:tc>
          <w:tcPr>
            <w:tcW w:w="3168" w:type="dxa"/>
            <w:gridSpan w:val="4"/>
            <w:tcBorders>
              <w:top w:val="nil"/>
              <w:left w:val="nil"/>
              <w:bottom w:val="nil"/>
              <w:right w:val="nil"/>
            </w:tcBorders>
          </w:tcPr>
          <w:p w14:paraId="698A761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FE12F70" w14:textId="77777777" w:rsidR="007A7C12" w:rsidRDefault="003C6D4F">
            <w:pPr>
              <w:adjustRightInd w:val="0"/>
              <w:ind w:right="144"/>
              <w:rPr>
                <w:sz w:val="24"/>
                <w:szCs w:val="24"/>
              </w:rPr>
            </w:pPr>
            <w:r>
              <w:rPr>
                <w:szCs w:val="24"/>
              </w:rPr>
              <w:t>PO</w:t>
            </w:r>
          </w:p>
        </w:tc>
        <w:tc>
          <w:tcPr>
            <w:tcW w:w="144" w:type="dxa"/>
            <w:tcBorders>
              <w:top w:val="nil"/>
              <w:left w:val="nil"/>
              <w:bottom w:val="nil"/>
              <w:right w:val="nil"/>
            </w:tcBorders>
          </w:tcPr>
          <w:p w14:paraId="7CE5C8C8"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6548C7B" w14:textId="77777777" w:rsidR="007A7C12" w:rsidRDefault="003C6D4F">
            <w:pPr>
              <w:adjustRightInd w:val="0"/>
              <w:ind w:right="144"/>
              <w:rPr>
                <w:sz w:val="24"/>
                <w:szCs w:val="24"/>
              </w:rPr>
            </w:pPr>
            <w:r>
              <w:rPr>
                <w:szCs w:val="24"/>
              </w:rPr>
              <w:t>Phone Outlet</w:t>
            </w:r>
          </w:p>
        </w:tc>
      </w:tr>
      <w:tr w:rsidR="007A7C12" w14:paraId="6FB60083" w14:textId="77777777">
        <w:trPr>
          <w:gridAfter w:val="1"/>
          <w:wAfter w:w="331" w:type="dxa"/>
        </w:trPr>
        <w:tc>
          <w:tcPr>
            <w:tcW w:w="3168" w:type="dxa"/>
            <w:gridSpan w:val="4"/>
            <w:tcBorders>
              <w:top w:val="nil"/>
              <w:left w:val="nil"/>
              <w:bottom w:val="nil"/>
              <w:right w:val="nil"/>
            </w:tcBorders>
          </w:tcPr>
          <w:p w14:paraId="7E5FA33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60572A3" w14:textId="77777777" w:rsidR="007A7C12" w:rsidRDefault="003C6D4F">
            <w:pPr>
              <w:adjustRightInd w:val="0"/>
              <w:ind w:right="144"/>
              <w:rPr>
                <w:sz w:val="24"/>
                <w:szCs w:val="24"/>
              </w:rPr>
            </w:pPr>
            <w:r>
              <w:rPr>
                <w:szCs w:val="24"/>
              </w:rPr>
              <w:t>PS</w:t>
            </w:r>
          </w:p>
        </w:tc>
        <w:tc>
          <w:tcPr>
            <w:tcW w:w="144" w:type="dxa"/>
            <w:tcBorders>
              <w:top w:val="nil"/>
              <w:left w:val="nil"/>
              <w:bottom w:val="nil"/>
              <w:right w:val="nil"/>
            </w:tcBorders>
          </w:tcPr>
          <w:p w14:paraId="0A0BA23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B5B115C" w14:textId="77777777" w:rsidR="007A7C12" w:rsidRDefault="003C6D4F">
            <w:pPr>
              <w:adjustRightInd w:val="0"/>
              <w:ind w:right="144"/>
              <w:rPr>
                <w:sz w:val="24"/>
                <w:szCs w:val="24"/>
              </w:rPr>
            </w:pPr>
            <w:r>
              <w:rPr>
                <w:szCs w:val="24"/>
              </w:rPr>
              <w:t>Pump Station</w:t>
            </w:r>
          </w:p>
        </w:tc>
      </w:tr>
      <w:tr w:rsidR="007A7C12" w14:paraId="09566E5B" w14:textId="77777777">
        <w:trPr>
          <w:gridAfter w:val="1"/>
          <w:wAfter w:w="331" w:type="dxa"/>
        </w:trPr>
        <w:tc>
          <w:tcPr>
            <w:tcW w:w="3168" w:type="dxa"/>
            <w:gridSpan w:val="4"/>
            <w:tcBorders>
              <w:top w:val="nil"/>
              <w:left w:val="nil"/>
              <w:bottom w:val="nil"/>
              <w:right w:val="nil"/>
            </w:tcBorders>
          </w:tcPr>
          <w:p w14:paraId="343E98C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078CA03" w14:textId="77777777" w:rsidR="007A7C12" w:rsidRDefault="003C6D4F">
            <w:pPr>
              <w:adjustRightInd w:val="0"/>
              <w:ind w:right="144"/>
              <w:rPr>
                <w:sz w:val="24"/>
                <w:szCs w:val="24"/>
              </w:rPr>
            </w:pPr>
            <w:r>
              <w:rPr>
                <w:szCs w:val="24"/>
              </w:rPr>
              <w:t>RR</w:t>
            </w:r>
          </w:p>
        </w:tc>
        <w:tc>
          <w:tcPr>
            <w:tcW w:w="144" w:type="dxa"/>
            <w:tcBorders>
              <w:top w:val="nil"/>
              <w:left w:val="nil"/>
              <w:bottom w:val="nil"/>
              <w:right w:val="nil"/>
            </w:tcBorders>
          </w:tcPr>
          <w:p w14:paraId="14EAB141"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A9ECE21" w14:textId="77777777" w:rsidR="007A7C12" w:rsidRDefault="003C6D4F">
            <w:pPr>
              <w:adjustRightInd w:val="0"/>
              <w:ind w:right="144"/>
              <w:rPr>
                <w:sz w:val="24"/>
                <w:szCs w:val="24"/>
              </w:rPr>
            </w:pPr>
            <w:proofErr w:type="gramStart"/>
            <w:r>
              <w:rPr>
                <w:szCs w:val="24"/>
              </w:rPr>
              <w:t>Rail Road</w:t>
            </w:r>
            <w:proofErr w:type="gramEnd"/>
            <w:r>
              <w:rPr>
                <w:szCs w:val="24"/>
              </w:rPr>
              <w:t xml:space="preserve"> Crossings</w:t>
            </w:r>
          </w:p>
        </w:tc>
      </w:tr>
      <w:tr w:rsidR="007A7C12" w14:paraId="2911E98C" w14:textId="77777777">
        <w:trPr>
          <w:gridAfter w:val="1"/>
          <w:wAfter w:w="331" w:type="dxa"/>
        </w:trPr>
        <w:tc>
          <w:tcPr>
            <w:tcW w:w="3168" w:type="dxa"/>
            <w:gridSpan w:val="4"/>
            <w:tcBorders>
              <w:top w:val="nil"/>
              <w:left w:val="nil"/>
              <w:bottom w:val="nil"/>
              <w:right w:val="nil"/>
            </w:tcBorders>
          </w:tcPr>
          <w:p w14:paraId="53D44C8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288F572" w14:textId="77777777" w:rsidR="007A7C12" w:rsidRDefault="003C6D4F">
            <w:pPr>
              <w:adjustRightInd w:val="0"/>
              <w:ind w:right="144"/>
              <w:rPr>
                <w:sz w:val="24"/>
                <w:szCs w:val="24"/>
              </w:rPr>
            </w:pPr>
            <w:r>
              <w:rPr>
                <w:szCs w:val="24"/>
              </w:rPr>
              <w:t>SD</w:t>
            </w:r>
          </w:p>
        </w:tc>
        <w:tc>
          <w:tcPr>
            <w:tcW w:w="144" w:type="dxa"/>
            <w:tcBorders>
              <w:top w:val="nil"/>
              <w:left w:val="nil"/>
              <w:bottom w:val="nil"/>
              <w:right w:val="nil"/>
            </w:tcBorders>
          </w:tcPr>
          <w:p w14:paraId="2B3CC971"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5608C246" w14:textId="77777777" w:rsidR="007A7C12" w:rsidRDefault="003C6D4F">
            <w:pPr>
              <w:adjustRightInd w:val="0"/>
              <w:ind w:right="144"/>
              <w:rPr>
                <w:sz w:val="24"/>
                <w:szCs w:val="24"/>
              </w:rPr>
            </w:pPr>
            <w:r>
              <w:rPr>
                <w:szCs w:val="24"/>
              </w:rPr>
              <w:t>Sodium</w:t>
            </w:r>
          </w:p>
        </w:tc>
      </w:tr>
      <w:tr w:rsidR="007A7C12" w14:paraId="5BDC0BA5" w14:textId="77777777">
        <w:trPr>
          <w:gridAfter w:val="1"/>
          <w:wAfter w:w="331" w:type="dxa"/>
        </w:trPr>
        <w:tc>
          <w:tcPr>
            <w:tcW w:w="3168" w:type="dxa"/>
            <w:gridSpan w:val="4"/>
            <w:tcBorders>
              <w:top w:val="nil"/>
              <w:left w:val="nil"/>
              <w:bottom w:val="nil"/>
              <w:right w:val="nil"/>
            </w:tcBorders>
          </w:tcPr>
          <w:p w14:paraId="2F396BD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8EAD1A0" w14:textId="77777777" w:rsidR="007A7C12" w:rsidRDefault="003C6D4F">
            <w:pPr>
              <w:adjustRightInd w:val="0"/>
              <w:ind w:right="144"/>
              <w:rPr>
                <w:sz w:val="24"/>
                <w:szCs w:val="24"/>
              </w:rPr>
            </w:pPr>
            <w:r>
              <w:rPr>
                <w:szCs w:val="24"/>
              </w:rPr>
              <w:t>TL</w:t>
            </w:r>
          </w:p>
        </w:tc>
        <w:tc>
          <w:tcPr>
            <w:tcW w:w="144" w:type="dxa"/>
            <w:tcBorders>
              <w:top w:val="nil"/>
              <w:left w:val="nil"/>
              <w:bottom w:val="nil"/>
              <w:right w:val="nil"/>
            </w:tcBorders>
          </w:tcPr>
          <w:p w14:paraId="7378BBA4"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9C37E95" w14:textId="77777777" w:rsidR="007A7C12" w:rsidRDefault="003C6D4F">
            <w:pPr>
              <w:adjustRightInd w:val="0"/>
              <w:ind w:right="144"/>
              <w:rPr>
                <w:sz w:val="24"/>
                <w:szCs w:val="24"/>
              </w:rPr>
            </w:pPr>
            <w:r>
              <w:rPr>
                <w:szCs w:val="24"/>
              </w:rPr>
              <w:t>Traffic Lights</w:t>
            </w:r>
          </w:p>
        </w:tc>
      </w:tr>
      <w:tr w:rsidR="007A7C12" w14:paraId="1E925F68" w14:textId="77777777">
        <w:trPr>
          <w:gridAfter w:val="1"/>
          <w:wAfter w:w="331" w:type="dxa"/>
        </w:trPr>
        <w:tc>
          <w:tcPr>
            <w:tcW w:w="3168" w:type="dxa"/>
            <w:gridSpan w:val="4"/>
            <w:tcBorders>
              <w:top w:val="nil"/>
              <w:left w:val="nil"/>
              <w:bottom w:val="nil"/>
              <w:right w:val="nil"/>
            </w:tcBorders>
          </w:tcPr>
          <w:p w14:paraId="23B799FA"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59AC7E9" w14:textId="77777777" w:rsidR="007A7C12" w:rsidRDefault="003C6D4F">
            <w:pPr>
              <w:adjustRightInd w:val="0"/>
              <w:ind w:right="144"/>
              <w:rPr>
                <w:sz w:val="24"/>
                <w:szCs w:val="24"/>
              </w:rPr>
            </w:pPr>
            <w:r>
              <w:rPr>
                <w:szCs w:val="24"/>
              </w:rPr>
              <w:t>TR</w:t>
            </w:r>
          </w:p>
        </w:tc>
        <w:tc>
          <w:tcPr>
            <w:tcW w:w="144" w:type="dxa"/>
            <w:tcBorders>
              <w:top w:val="nil"/>
              <w:left w:val="nil"/>
              <w:bottom w:val="nil"/>
              <w:right w:val="nil"/>
            </w:tcBorders>
          </w:tcPr>
          <w:p w14:paraId="2DF4296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AE56CFA" w14:textId="77777777" w:rsidR="007A7C12" w:rsidRDefault="003C6D4F">
            <w:pPr>
              <w:adjustRightInd w:val="0"/>
              <w:ind w:right="144"/>
              <w:rPr>
                <w:sz w:val="24"/>
                <w:szCs w:val="24"/>
              </w:rPr>
            </w:pPr>
            <w:r>
              <w:rPr>
                <w:szCs w:val="24"/>
              </w:rPr>
              <w:t>Transceiver</w:t>
            </w:r>
          </w:p>
        </w:tc>
      </w:tr>
      <w:tr w:rsidR="007A7C12" w14:paraId="6B32D7DC" w14:textId="77777777">
        <w:trPr>
          <w:gridAfter w:val="1"/>
          <w:wAfter w:w="331" w:type="dxa"/>
        </w:trPr>
        <w:tc>
          <w:tcPr>
            <w:tcW w:w="3168" w:type="dxa"/>
            <w:gridSpan w:val="4"/>
            <w:tcBorders>
              <w:top w:val="nil"/>
              <w:left w:val="nil"/>
              <w:bottom w:val="nil"/>
              <w:right w:val="nil"/>
            </w:tcBorders>
          </w:tcPr>
          <w:p w14:paraId="7062CF2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9B2EC9B" w14:textId="77777777" w:rsidR="007A7C12" w:rsidRDefault="003C6D4F">
            <w:pPr>
              <w:adjustRightInd w:val="0"/>
              <w:ind w:right="144"/>
              <w:rPr>
                <w:sz w:val="24"/>
                <w:szCs w:val="24"/>
              </w:rPr>
            </w:pPr>
            <w:r>
              <w:rPr>
                <w:szCs w:val="24"/>
              </w:rPr>
              <w:t>WF</w:t>
            </w:r>
          </w:p>
        </w:tc>
        <w:tc>
          <w:tcPr>
            <w:tcW w:w="144" w:type="dxa"/>
            <w:tcBorders>
              <w:top w:val="nil"/>
              <w:left w:val="nil"/>
              <w:bottom w:val="nil"/>
              <w:right w:val="nil"/>
            </w:tcBorders>
          </w:tcPr>
          <w:p w14:paraId="002BC882"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AB7E0AB" w14:textId="77777777" w:rsidR="007A7C12" w:rsidRDefault="003C6D4F">
            <w:pPr>
              <w:adjustRightInd w:val="0"/>
              <w:ind w:right="144"/>
              <w:rPr>
                <w:sz w:val="24"/>
                <w:szCs w:val="24"/>
              </w:rPr>
            </w:pPr>
            <w:r>
              <w:rPr>
                <w:szCs w:val="24"/>
              </w:rPr>
              <w:t>Wi-Fi (Wireless Fidelity)</w:t>
            </w:r>
          </w:p>
        </w:tc>
      </w:tr>
      <w:tr w:rsidR="007A7C12" w14:paraId="22BF3B9F" w14:textId="77777777">
        <w:trPr>
          <w:gridAfter w:val="1"/>
          <w:wAfter w:w="331" w:type="dxa"/>
        </w:trPr>
        <w:tc>
          <w:tcPr>
            <w:tcW w:w="3168" w:type="dxa"/>
            <w:gridSpan w:val="4"/>
            <w:tcBorders>
              <w:top w:val="nil"/>
              <w:left w:val="nil"/>
              <w:bottom w:val="nil"/>
              <w:right w:val="nil"/>
            </w:tcBorders>
          </w:tcPr>
          <w:p w14:paraId="1890160D"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AAA9F67" w14:textId="77777777" w:rsidR="007A7C12" w:rsidRDefault="003C6D4F">
            <w:pPr>
              <w:adjustRightInd w:val="0"/>
              <w:ind w:right="144"/>
              <w:rPr>
                <w:sz w:val="24"/>
                <w:szCs w:val="24"/>
              </w:rPr>
            </w:pPr>
            <w:r>
              <w:rPr>
                <w:szCs w:val="24"/>
              </w:rPr>
              <w:t>WM</w:t>
            </w:r>
          </w:p>
        </w:tc>
        <w:tc>
          <w:tcPr>
            <w:tcW w:w="144" w:type="dxa"/>
            <w:tcBorders>
              <w:top w:val="nil"/>
              <w:left w:val="nil"/>
              <w:bottom w:val="nil"/>
              <w:right w:val="nil"/>
            </w:tcBorders>
          </w:tcPr>
          <w:p w14:paraId="2EB2127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07BA6EB" w14:textId="77777777" w:rsidR="007A7C12" w:rsidRDefault="003C6D4F">
            <w:pPr>
              <w:adjustRightInd w:val="0"/>
              <w:ind w:right="144"/>
              <w:rPr>
                <w:sz w:val="24"/>
                <w:szCs w:val="24"/>
              </w:rPr>
            </w:pPr>
            <w:proofErr w:type="spellStart"/>
            <w:r>
              <w:rPr>
                <w:szCs w:val="24"/>
              </w:rPr>
              <w:t>Wallpacked</w:t>
            </w:r>
            <w:proofErr w:type="spellEnd"/>
            <w:r>
              <w:rPr>
                <w:szCs w:val="24"/>
              </w:rPr>
              <w:t xml:space="preserve"> Mercury Vapor</w:t>
            </w:r>
          </w:p>
        </w:tc>
      </w:tr>
      <w:tr w:rsidR="007A7C12" w14:paraId="63AC24A5" w14:textId="77777777">
        <w:trPr>
          <w:gridAfter w:val="1"/>
          <w:wAfter w:w="331" w:type="dxa"/>
        </w:trPr>
        <w:tc>
          <w:tcPr>
            <w:tcW w:w="3168" w:type="dxa"/>
            <w:gridSpan w:val="4"/>
            <w:tcBorders>
              <w:top w:val="nil"/>
              <w:left w:val="nil"/>
              <w:bottom w:val="nil"/>
              <w:right w:val="nil"/>
            </w:tcBorders>
          </w:tcPr>
          <w:p w14:paraId="1D5F09B9"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204BDB5" w14:textId="77777777" w:rsidR="007A7C12" w:rsidRDefault="003C6D4F">
            <w:pPr>
              <w:adjustRightInd w:val="0"/>
              <w:ind w:right="144"/>
              <w:rPr>
                <w:sz w:val="24"/>
                <w:szCs w:val="24"/>
              </w:rPr>
            </w:pPr>
            <w:r>
              <w:rPr>
                <w:szCs w:val="24"/>
              </w:rPr>
              <w:t>WS</w:t>
            </w:r>
          </w:p>
        </w:tc>
        <w:tc>
          <w:tcPr>
            <w:tcW w:w="144" w:type="dxa"/>
            <w:tcBorders>
              <w:top w:val="nil"/>
              <w:left w:val="nil"/>
              <w:bottom w:val="nil"/>
              <w:right w:val="nil"/>
            </w:tcBorders>
          </w:tcPr>
          <w:p w14:paraId="6AEEB37D"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268A5C3" w14:textId="77777777" w:rsidR="007A7C12" w:rsidRDefault="003C6D4F">
            <w:pPr>
              <w:adjustRightInd w:val="0"/>
              <w:ind w:right="144"/>
              <w:rPr>
                <w:sz w:val="24"/>
                <w:szCs w:val="24"/>
              </w:rPr>
            </w:pPr>
            <w:r>
              <w:rPr>
                <w:szCs w:val="24"/>
              </w:rPr>
              <w:t>Warning Sirens</w:t>
            </w:r>
          </w:p>
        </w:tc>
      </w:tr>
      <w:tr w:rsidR="007A7C12" w14:paraId="797CDBE5" w14:textId="77777777">
        <w:tc>
          <w:tcPr>
            <w:tcW w:w="1007" w:type="dxa"/>
            <w:tcBorders>
              <w:top w:val="nil"/>
              <w:left w:val="nil"/>
              <w:bottom w:val="nil"/>
              <w:right w:val="nil"/>
            </w:tcBorders>
          </w:tcPr>
          <w:p w14:paraId="5E06C2FA" w14:textId="77777777" w:rsidR="007A7C12" w:rsidRDefault="003C6D4F">
            <w:pPr>
              <w:adjustRightInd w:val="0"/>
              <w:ind w:right="144"/>
              <w:rPr>
                <w:sz w:val="24"/>
                <w:szCs w:val="24"/>
              </w:rPr>
            </w:pPr>
            <w:r>
              <w:rPr>
                <w:b/>
                <w:szCs w:val="24"/>
              </w:rPr>
              <w:t>Dep</w:t>
            </w:r>
          </w:p>
        </w:tc>
        <w:tc>
          <w:tcPr>
            <w:tcW w:w="1080" w:type="dxa"/>
            <w:tcBorders>
              <w:top w:val="nil"/>
              <w:left w:val="nil"/>
              <w:bottom w:val="nil"/>
              <w:right w:val="nil"/>
            </w:tcBorders>
          </w:tcPr>
          <w:p w14:paraId="4472E662" w14:textId="77777777" w:rsidR="007A7C12" w:rsidRDefault="003C6D4F">
            <w:pPr>
              <w:adjustRightInd w:val="0"/>
              <w:ind w:right="144"/>
              <w:jc w:val="center"/>
              <w:rPr>
                <w:sz w:val="24"/>
                <w:szCs w:val="24"/>
              </w:rPr>
            </w:pPr>
            <w:r>
              <w:rPr>
                <w:b/>
                <w:szCs w:val="24"/>
              </w:rPr>
              <w:t>REF03</w:t>
            </w:r>
          </w:p>
        </w:tc>
        <w:tc>
          <w:tcPr>
            <w:tcW w:w="892" w:type="dxa"/>
            <w:tcBorders>
              <w:top w:val="nil"/>
              <w:left w:val="nil"/>
              <w:bottom w:val="nil"/>
              <w:right w:val="nil"/>
            </w:tcBorders>
          </w:tcPr>
          <w:p w14:paraId="06FD1738" w14:textId="77777777" w:rsidR="007A7C12" w:rsidRDefault="003C6D4F">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36707C1D" w14:textId="77777777" w:rsidR="007A7C12" w:rsidRDefault="003C6D4F">
            <w:pPr>
              <w:adjustRightInd w:val="0"/>
              <w:ind w:right="144"/>
              <w:rPr>
                <w:sz w:val="24"/>
                <w:szCs w:val="24"/>
              </w:rPr>
            </w:pPr>
            <w:r>
              <w:rPr>
                <w:b/>
                <w:szCs w:val="24"/>
              </w:rPr>
              <w:t>Description</w:t>
            </w:r>
          </w:p>
        </w:tc>
        <w:tc>
          <w:tcPr>
            <w:tcW w:w="432" w:type="dxa"/>
            <w:tcBorders>
              <w:top w:val="nil"/>
              <w:left w:val="nil"/>
              <w:bottom w:val="nil"/>
              <w:right w:val="nil"/>
            </w:tcBorders>
          </w:tcPr>
          <w:p w14:paraId="145623ED"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47AD0833"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42062D8" w14:textId="77777777" w:rsidR="007A7C12" w:rsidRDefault="003C6D4F">
            <w:pPr>
              <w:adjustRightInd w:val="0"/>
              <w:ind w:right="144"/>
              <w:rPr>
                <w:sz w:val="24"/>
                <w:szCs w:val="24"/>
              </w:rPr>
            </w:pPr>
            <w:r>
              <w:rPr>
                <w:b/>
                <w:szCs w:val="24"/>
              </w:rPr>
              <w:t>AN 1/80</w:t>
            </w:r>
          </w:p>
        </w:tc>
      </w:tr>
      <w:tr w:rsidR="007A7C12" w14:paraId="6B35E8D6" w14:textId="77777777">
        <w:trPr>
          <w:gridAfter w:val="1"/>
          <w:wAfter w:w="330" w:type="dxa"/>
        </w:trPr>
        <w:tc>
          <w:tcPr>
            <w:tcW w:w="2980" w:type="dxa"/>
            <w:gridSpan w:val="3"/>
            <w:tcBorders>
              <w:top w:val="nil"/>
              <w:left w:val="nil"/>
              <w:bottom w:val="nil"/>
              <w:right w:val="nil"/>
            </w:tcBorders>
          </w:tcPr>
          <w:p w14:paraId="460CE1D1"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73FF20E" w14:textId="77777777" w:rsidR="007A7C12" w:rsidRDefault="003C6D4F">
            <w:pPr>
              <w:adjustRightInd w:val="0"/>
              <w:ind w:right="144"/>
              <w:rPr>
                <w:sz w:val="24"/>
                <w:szCs w:val="24"/>
              </w:rPr>
            </w:pPr>
            <w:r>
              <w:rPr>
                <w:szCs w:val="24"/>
              </w:rPr>
              <w:t>A free-form description to clarify the related data elements and their content</w:t>
            </w:r>
          </w:p>
        </w:tc>
      </w:tr>
      <w:tr w:rsidR="007A7C12" w14:paraId="0A9F157C" w14:textId="77777777">
        <w:trPr>
          <w:gridAfter w:val="1"/>
          <w:wAfter w:w="330" w:type="dxa"/>
        </w:trPr>
        <w:tc>
          <w:tcPr>
            <w:tcW w:w="2980" w:type="dxa"/>
            <w:gridSpan w:val="3"/>
            <w:tcBorders>
              <w:top w:val="nil"/>
              <w:left w:val="nil"/>
              <w:bottom w:val="nil"/>
              <w:right w:val="nil"/>
            </w:tcBorders>
          </w:tcPr>
          <w:p w14:paraId="0E324D5C"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3ACE8063" w14:textId="77777777" w:rsidR="007A7C12" w:rsidRDefault="003C6D4F">
            <w:pPr>
              <w:adjustRightInd w:val="0"/>
              <w:ind w:right="144"/>
              <w:rPr>
                <w:szCs w:val="24"/>
              </w:rPr>
            </w:pPr>
            <w:r>
              <w:rPr>
                <w:szCs w:val="24"/>
              </w:rPr>
              <w:t>Used to provide additional clarification information to the CR for the Unmetered Service when necessary.  When applicable, used to provide the specific wattage/lumens for a light.</w:t>
            </w:r>
          </w:p>
          <w:p w14:paraId="1F203820" w14:textId="77777777" w:rsidR="007A7C12" w:rsidRDefault="007A7C12">
            <w:pPr>
              <w:adjustRightInd w:val="0"/>
              <w:ind w:right="144"/>
              <w:rPr>
                <w:szCs w:val="24"/>
              </w:rPr>
            </w:pPr>
          </w:p>
          <w:p w14:paraId="3215D527" w14:textId="77777777" w:rsidR="007A7C12" w:rsidRDefault="003C6D4F">
            <w:pPr>
              <w:adjustRightInd w:val="0"/>
              <w:ind w:right="144"/>
              <w:rPr>
                <w:sz w:val="24"/>
                <w:szCs w:val="24"/>
              </w:rPr>
            </w:pPr>
            <w:r>
              <w:rPr>
                <w:szCs w:val="24"/>
              </w:rPr>
              <w:t xml:space="preserve">This free-form text </w:t>
            </w:r>
            <w:proofErr w:type="spellStart"/>
            <w:r>
              <w:rPr>
                <w:szCs w:val="24"/>
              </w:rPr>
              <w:t>can not</w:t>
            </w:r>
            <w:proofErr w:type="spellEnd"/>
            <w:r>
              <w:rPr>
                <w:szCs w:val="24"/>
              </w:rPr>
              <w:t xml:space="preserve"> contain any characters that may be used as element delimiters, sub-element delimiters, segment terminators, or field separators (This </w:t>
            </w:r>
            <w:proofErr w:type="gramStart"/>
            <w:r>
              <w:rPr>
                <w:szCs w:val="24"/>
              </w:rPr>
              <w:t>includes:</w:t>
            </w:r>
            <w:proofErr w:type="gramEnd"/>
            <w:r>
              <w:rPr>
                <w:szCs w:val="24"/>
              </w:rPr>
              <w:t xml:space="preserve"> asterisk *, pipes |, tabs, linefeeds, carets ^, angle brackets &lt; &gt;, and tildes ~).</w:t>
            </w:r>
          </w:p>
        </w:tc>
      </w:tr>
      <w:tr w:rsidR="007A7C12" w14:paraId="39E05148" w14:textId="77777777">
        <w:tc>
          <w:tcPr>
            <w:tcW w:w="1007" w:type="dxa"/>
            <w:tcBorders>
              <w:top w:val="nil"/>
              <w:left w:val="nil"/>
              <w:bottom w:val="nil"/>
              <w:right w:val="nil"/>
            </w:tcBorders>
          </w:tcPr>
          <w:p w14:paraId="1407E122"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0D5499D7" w14:textId="77777777" w:rsidR="007A7C12" w:rsidRDefault="003C6D4F">
            <w:pPr>
              <w:adjustRightInd w:val="0"/>
              <w:ind w:right="144"/>
              <w:jc w:val="center"/>
              <w:rPr>
                <w:sz w:val="24"/>
                <w:szCs w:val="24"/>
              </w:rPr>
            </w:pPr>
            <w:r>
              <w:rPr>
                <w:b/>
                <w:szCs w:val="24"/>
              </w:rPr>
              <w:t>REF04</w:t>
            </w:r>
          </w:p>
        </w:tc>
        <w:tc>
          <w:tcPr>
            <w:tcW w:w="892" w:type="dxa"/>
            <w:tcBorders>
              <w:top w:val="nil"/>
              <w:left w:val="nil"/>
              <w:bottom w:val="nil"/>
              <w:right w:val="nil"/>
            </w:tcBorders>
          </w:tcPr>
          <w:p w14:paraId="019E8156" w14:textId="77777777" w:rsidR="007A7C12" w:rsidRDefault="003C6D4F">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38D46482" w14:textId="77777777" w:rsidR="007A7C12" w:rsidRDefault="003C6D4F">
            <w:pPr>
              <w:adjustRightInd w:val="0"/>
              <w:ind w:right="144"/>
              <w:rPr>
                <w:sz w:val="24"/>
                <w:szCs w:val="24"/>
              </w:rPr>
            </w:pPr>
            <w:r>
              <w:rPr>
                <w:b/>
                <w:szCs w:val="24"/>
              </w:rPr>
              <w:t>Reference Identifier</w:t>
            </w:r>
          </w:p>
        </w:tc>
        <w:tc>
          <w:tcPr>
            <w:tcW w:w="432" w:type="dxa"/>
            <w:tcBorders>
              <w:top w:val="nil"/>
              <w:left w:val="nil"/>
              <w:bottom w:val="nil"/>
              <w:right w:val="nil"/>
            </w:tcBorders>
          </w:tcPr>
          <w:p w14:paraId="4720A5C5"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4A845400"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197713F" w14:textId="77777777" w:rsidR="007A7C12" w:rsidRDefault="007A7C12">
            <w:pPr>
              <w:adjustRightInd w:val="0"/>
              <w:ind w:right="144"/>
              <w:rPr>
                <w:sz w:val="24"/>
                <w:szCs w:val="24"/>
              </w:rPr>
            </w:pPr>
          </w:p>
        </w:tc>
      </w:tr>
      <w:tr w:rsidR="007A7C12" w14:paraId="26C350DF" w14:textId="77777777">
        <w:trPr>
          <w:gridAfter w:val="1"/>
          <w:wAfter w:w="330" w:type="dxa"/>
        </w:trPr>
        <w:tc>
          <w:tcPr>
            <w:tcW w:w="2980" w:type="dxa"/>
            <w:gridSpan w:val="3"/>
            <w:tcBorders>
              <w:top w:val="nil"/>
              <w:left w:val="nil"/>
              <w:bottom w:val="nil"/>
              <w:right w:val="nil"/>
            </w:tcBorders>
          </w:tcPr>
          <w:p w14:paraId="6D9B175D"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1DC2D50" w14:textId="77777777" w:rsidR="007A7C12" w:rsidRDefault="003C6D4F">
            <w:pPr>
              <w:adjustRightInd w:val="0"/>
              <w:ind w:right="144"/>
              <w:rPr>
                <w:sz w:val="24"/>
                <w:szCs w:val="24"/>
              </w:rPr>
            </w:pPr>
            <w:r>
              <w:rPr>
                <w:szCs w:val="24"/>
              </w:rPr>
              <w:t>To identify one or more reference numbers or identification numbers as specified by the Reference Qualifier</w:t>
            </w:r>
          </w:p>
        </w:tc>
      </w:tr>
      <w:tr w:rsidR="007A7C12" w14:paraId="7E3EE637" w14:textId="77777777">
        <w:trPr>
          <w:gridAfter w:val="1"/>
          <w:wAfter w:w="330" w:type="dxa"/>
        </w:trPr>
        <w:tc>
          <w:tcPr>
            <w:tcW w:w="2980" w:type="dxa"/>
            <w:gridSpan w:val="3"/>
            <w:tcBorders>
              <w:top w:val="nil"/>
              <w:left w:val="nil"/>
              <w:bottom w:val="nil"/>
              <w:right w:val="nil"/>
            </w:tcBorders>
          </w:tcPr>
          <w:p w14:paraId="2E0249C3"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28D49402" w14:textId="77777777" w:rsidR="007A7C12" w:rsidRDefault="003C6D4F">
            <w:pPr>
              <w:adjustRightInd w:val="0"/>
              <w:ind w:right="144"/>
              <w:rPr>
                <w:sz w:val="24"/>
                <w:szCs w:val="24"/>
              </w:rPr>
            </w:pPr>
            <w:r>
              <w:rPr>
                <w:szCs w:val="24"/>
              </w:rPr>
              <w:t>Note that this is a composite data element.  Populate C04001 and C04002.</w:t>
            </w:r>
          </w:p>
        </w:tc>
      </w:tr>
      <w:tr w:rsidR="007A7C12" w14:paraId="7FE39157" w14:textId="77777777">
        <w:tc>
          <w:tcPr>
            <w:tcW w:w="1007" w:type="dxa"/>
            <w:tcBorders>
              <w:top w:val="nil"/>
              <w:left w:val="nil"/>
              <w:bottom w:val="nil"/>
              <w:right w:val="nil"/>
            </w:tcBorders>
          </w:tcPr>
          <w:p w14:paraId="4E12D5D9"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43A2C810" w14:textId="77777777" w:rsidR="007A7C12" w:rsidRDefault="003C6D4F">
            <w:pPr>
              <w:adjustRightInd w:val="0"/>
              <w:ind w:right="144"/>
              <w:jc w:val="center"/>
              <w:rPr>
                <w:sz w:val="24"/>
                <w:szCs w:val="24"/>
              </w:rPr>
            </w:pPr>
            <w:r>
              <w:rPr>
                <w:b/>
                <w:szCs w:val="24"/>
              </w:rPr>
              <w:t>C04001</w:t>
            </w:r>
          </w:p>
        </w:tc>
        <w:tc>
          <w:tcPr>
            <w:tcW w:w="892" w:type="dxa"/>
            <w:tcBorders>
              <w:top w:val="nil"/>
              <w:left w:val="nil"/>
              <w:bottom w:val="nil"/>
              <w:right w:val="nil"/>
            </w:tcBorders>
          </w:tcPr>
          <w:p w14:paraId="56E1ECAC"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4415AAD"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A4070AB"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52F3773"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1F6EFCC3" w14:textId="77777777" w:rsidR="007A7C12" w:rsidRDefault="003C6D4F">
            <w:pPr>
              <w:adjustRightInd w:val="0"/>
              <w:ind w:right="144"/>
              <w:rPr>
                <w:sz w:val="24"/>
                <w:szCs w:val="24"/>
              </w:rPr>
            </w:pPr>
            <w:r>
              <w:rPr>
                <w:b/>
                <w:szCs w:val="24"/>
              </w:rPr>
              <w:t>ID 2/3</w:t>
            </w:r>
          </w:p>
        </w:tc>
      </w:tr>
      <w:tr w:rsidR="007A7C12" w14:paraId="4FF180E8" w14:textId="77777777">
        <w:trPr>
          <w:gridAfter w:val="1"/>
          <w:wAfter w:w="330" w:type="dxa"/>
        </w:trPr>
        <w:tc>
          <w:tcPr>
            <w:tcW w:w="2980" w:type="dxa"/>
            <w:gridSpan w:val="3"/>
            <w:tcBorders>
              <w:top w:val="nil"/>
              <w:left w:val="nil"/>
              <w:bottom w:val="nil"/>
              <w:right w:val="nil"/>
            </w:tcBorders>
          </w:tcPr>
          <w:p w14:paraId="584BA1E7"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88EF8F3" w14:textId="77777777" w:rsidR="007A7C12" w:rsidRDefault="003C6D4F">
            <w:pPr>
              <w:adjustRightInd w:val="0"/>
              <w:ind w:right="144"/>
              <w:rPr>
                <w:sz w:val="24"/>
                <w:szCs w:val="24"/>
              </w:rPr>
            </w:pPr>
            <w:r>
              <w:rPr>
                <w:szCs w:val="24"/>
              </w:rPr>
              <w:t>Code qualifying the Reference Identification</w:t>
            </w:r>
          </w:p>
        </w:tc>
      </w:tr>
      <w:tr w:rsidR="007A7C12" w14:paraId="35FA97D7" w14:textId="77777777">
        <w:trPr>
          <w:gridAfter w:val="1"/>
          <w:wAfter w:w="331" w:type="dxa"/>
        </w:trPr>
        <w:tc>
          <w:tcPr>
            <w:tcW w:w="3168" w:type="dxa"/>
            <w:gridSpan w:val="4"/>
            <w:tcBorders>
              <w:top w:val="nil"/>
              <w:left w:val="nil"/>
              <w:bottom w:val="nil"/>
              <w:right w:val="nil"/>
            </w:tcBorders>
          </w:tcPr>
          <w:p w14:paraId="7EEB1D11"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CC71EBF" w14:textId="77777777" w:rsidR="007A7C12" w:rsidRDefault="003C6D4F">
            <w:pPr>
              <w:adjustRightInd w:val="0"/>
              <w:ind w:right="144"/>
              <w:rPr>
                <w:sz w:val="24"/>
                <w:szCs w:val="24"/>
              </w:rPr>
            </w:pPr>
            <w:r>
              <w:rPr>
                <w:szCs w:val="24"/>
              </w:rPr>
              <w:t>QQ</w:t>
            </w:r>
          </w:p>
        </w:tc>
        <w:tc>
          <w:tcPr>
            <w:tcW w:w="144" w:type="dxa"/>
            <w:tcBorders>
              <w:top w:val="nil"/>
              <w:left w:val="nil"/>
              <w:bottom w:val="nil"/>
              <w:right w:val="nil"/>
            </w:tcBorders>
          </w:tcPr>
          <w:p w14:paraId="1DF34BBF"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9ADA75F" w14:textId="77777777" w:rsidR="007A7C12" w:rsidRDefault="003C6D4F">
            <w:pPr>
              <w:adjustRightInd w:val="0"/>
              <w:ind w:right="144"/>
              <w:rPr>
                <w:sz w:val="24"/>
                <w:szCs w:val="24"/>
              </w:rPr>
            </w:pPr>
            <w:r>
              <w:rPr>
                <w:szCs w:val="24"/>
              </w:rPr>
              <w:t>Unit Number</w:t>
            </w:r>
          </w:p>
        </w:tc>
      </w:tr>
      <w:tr w:rsidR="007A7C12" w14:paraId="3D29C207" w14:textId="77777777">
        <w:trPr>
          <w:gridAfter w:val="2"/>
          <w:wAfter w:w="473" w:type="dxa"/>
        </w:trPr>
        <w:tc>
          <w:tcPr>
            <w:tcW w:w="4680" w:type="dxa"/>
            <w:gridSpan w:val="6"/>
            <w:tcBorders>
              <w:top w:val="nil"/>
              <w:left w:val="nil"/>
              <w:bottom w:val="nil"/>
              <w:right w:val="nil"/>
            </w:tcBorders>
          </w:tcPr>
          <w:p w14:paraId="699FF303"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83AA71C" w14:textId="77777777" w:rsidR="007A7C12" w:rsidRDefault="003C6D4F">
            <w:pPr>
              <w:adjustRightInd w:val="0"/>
              <w:ind w:right="144"/>
              <w:rPr>
                <w:sz w:val="24"/>
                <w:szCs w:val="24"/>
              </w:rPr>
            </w:pPr>
            <w:r>
              <w:rPr>
                <w:szCs w:val="24"/>
              </w:rPr>
              <w:t>Number of devices</w:t>
            </w:r>
          </w:p>
        </w:tc>
      </w:tr>
      <w:tr w:rsidR="007A7C12" w14:paraId="18ACFA00" w14:textId="77777777">
        <w:tc>
          <w:tcPr>
            <w:tcW w:w="1007" w:type="dxa"/>
            <w:tcBorders>
              <w:top w:val="nil"/>
              <w:left w:val="nil"/>
              <w:bottom w:val="nil"/>
              <w:right w:val="nil"/>
            </w:tcBorders>
          </w:tcPr>
          <w:p w14:paraId="06054CC1"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45E4329" w14:textId="77777777" w:rsidR="007A7C12" w:rsidRDefault="003C6D4F">
            <w:pPr>
              <w:adjustRightInd w:val="0"/>
              <w:ind w:right="144"/>
              <w:jc w:val="center"/>
              <w:rPr>
                <w:sz w:val="24"/>
                <w:szCs w:val="24"/>
              </w:rPr>
            </w:pPr>
            <w:r>
              <w:rPr>
                <w:b/>
                <w:szCs w:val="24"/>
              </w:rPr>
              <w:t>C04002</w:t>
            </w:r>
          </w:p>
        </w:tc>
        <w:tc>
          <w:tcPr>
            <w:tcW w:w="892" w:type="dxa"/>
            <w:tcBorders>
              <w:top w:val="nil"/>
              <w:left w:val="nil"/>
              <w:bottom w:val="nil"/>
              <w:right w:val="nil"/>
            </w:tcBorders>
          </w:tcPr>
          <w:p w14:paraId="7F433476"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0409864"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5923022D"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F176DFD"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30E33D21" w14:textId="77777777" w:rsidR="007A7C12" w:rsidRDefault="003C6D4F">
            <w:pPr>
              <w:adjustRightInd w:val="0"/>
              <w:ind w:right="144"/>
              <w:rPr>
                <w:sz w:val="24"/>
                <w:szCs w:val="24"/>
              </w:rPr>
            </w:pPr>
            <w:r>
              <w:rPr>
                <w:b/>
                <w:szCs w:val="24"/>
              </w:rPr>
              <w:t>AN 1/30</w:t>
            </w:r>
          </w:p>
        </w:tc>
      </w:tr>
      <w:tr w:rsidR="007A7C12" w14:paraId="0F2141BC" w14:textId="77777777">
        <w:trPr>
          <w:gridAfter w:val="1"/>
          <w:wAfter w:w="330" w:type="dxa"/>
        </w:trPr>
        <w:tc>
          <w:tcPr>
            <w:tcW w:w="2980" w:type="dxa"/>
            <w:gridSpan w:val="3"/>
            <w:tcBorders>
              <w:top w:val="nil"/>
              <w:left w:val="nil"/>
              <w:bottom w:val="nil"/>
              <w:right w:val="nil"/>
            </w:tcBorders>
          </w:tcPr>
          <w:p w14:paraId="3EFF91C4"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D87D5C8"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58A5657F" w14:textId="77777777">
        <w:trPr>
          <w:gridAfter w:val="1"/>
          <w:wAfter w:w="330" w:type="dxa"/>
        </w:trPr>
        <w:tc>
          <w:tcPr>
            <w:tcW w:w="2980" w:type="dxa"/>
            <w:gridSpan w:val="3"/>
            <w:tcBorders>
              <w:top w:val="nil"/>
              <w:left w:val="nil"/>
              <w:bottom w:val="nil"/>
              <w:right w:val="nil"/>
            </w:tcBorders>
          </w:tcPr>
          <w:p w14:paraId="09E38851"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78F135AF" w14:textId="77777777" w:rsidR="007A7C12" w:rsidRDefault="003C6D4F">
            <w:pPr>
              <w:adjustRightInd w:val="0"/>
              <w:ind w:right="144"/>
              <w:rPr>
                <w:sz w:val="24"/>
                <w:szCs w:val="24"/>
              </w:rPr>
            </w:pPr>
            <w:r>
              <w:rPr>
                <w:szCs w:val="24"/>
              </w:rPr>
              <w:t>Number of unmetered devices of this type.</w:t>
            </w:r>
          </w:p>
        </w:tc>
      </w:tr>
    </w:tbl>
    <w:p w14:paraId="5C339AC4" w14:textId="77777777" w:rsidR="007A7C12" w:rsidRDefault="003C6D4F">
      <w:pPr>
        <w:tabs>
          <w:tab w:val="right" w:pos="1800"/>
          <w:tab w:val="left" w:pos="2160"/>
        </w:tabs>
        <w:adjustRightInd w:val="0"/>
        <w:ind w:left="2160" w:hanging="2160"/>
        <w:rPr>
          <w:b/>
          <w:szCs w:val="24"/>
        </w:rPr>
      </w:pPr>
      <w:r>
        <w:rPr>
          <w:szCs w:val="24"/>
        </w:rPr>
        <w:br w:type="page"/>
      </w:r>
      <w:bookmarkStart w:id="700" w:name="book40"/>
      <w:bookmarkEnd w:id="700"/>
      <w:r>
        <w:rPr>
          <w:b/>
          <w:szCs w:val="24"/>
        </w:rPr>
        <w:lastRenderedPageBreak/>
        <w:tab/>
        <w:t>Segment:</w:t>
      </w:r>
      <w:r>
        <w:rPr>
          <w:b/>
          <w:szCs w:val="24"/>
        </w:rPr>
        <w:tab/>
      </w:r>
      <w:r>
        <w:rPr>
          <w:b/>
          <w:sz w:val="40"/>
          <w:szCs w:val="24"/>
        </w:rPr>
        <w:t xml:space="preserve">REF </w:t>
      </w:r>
      <w:r>
        <w:rPr>
          <w:b/>
          <w:szCs w:val="24"/>
        </w:rPr>
        <w:t>Reference Identification (Meter Reading Cycle)</w:t>
      </w:r>
    </w:p>
    <w:p w14:paraId="42C5450B"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24F689CB"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110FF93"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2429612D"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281CCB8"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289792BA"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9E4A1EA"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3247EA0"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1A1A9A31"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99A0A05"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57F087A"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25CD29E" w14:textId="77777777">
        <w:tc>
          <w:tcPr>
            <w:tcW w:w="1944" w:type="dxa"/>
            <w:tcBorders>
              <w:top w:val="nil"/>
              <w:left w:val="nil"/>
              <w:bottom w:val="nil"/>
              <w:right w:val="nil"/>
            </w:tcBorders>
          </w:tcPr>
          <w:p w14:paraId="25752609"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1A40E889"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47258B43" w14:textId="77777777" w:rsidR="007A7C12" w:rsidRDefault="003C6D4F">
            <w:pPr>
              <w:adjustRightInd w:val="0"/>
              <w:ind w:right="144"/>
              <w:rPr>
                <w:szCs w:val="24"/>
              </w:rPr>
            </w:pPr>
            <w:r>
              <w:rPr>
                <w:szCs w:val="24"/>
              </w:rPr>
              <w:t>Meter cycles will be provided on the TDSP's website.</w:t>
            </w:r>
          </w:p>
          <w:p w14:paraId="065C6BB9" w14:textId="77777777" w:rsidR="007A7C12" w:rsidRDefault="007A7C12">
            <w:pPr>
              <w:adjustRightInd w:val="0"/>
              <w:ind w:right="144"/>
              <w:rPr>
                <w:szCs w:val="24"/>
              </w:rPr>
            </w:pPr>
          </w:p>
          <w:p w14:paraId="229D5EA4" w14:textId="77777777" w:rsidR="007A7C12" w:rsidRDefault="003C6D4F">
            <w:pPr>
              <w:adjustRightInd w:val="0"/>
              <w:ind w:right="144"/>
              <w:rPr>
                <w:szCs w:val="24"/>
              </w:rPr>
            </w:pPr>
            <w:r>
              <w:rPr>
                <w:szCs w:val="24"/>
              </w:rPr>
              <w:t>DTM~313 cannot be included if REF~TZ is present.</w:t>
            </w:r>
          </w:p>
          <w:p w14:paraId="0A448988" w14:textId="77777777" w:rsidR="007A7C12" w:rsidRDefault="007A7C12">
            <w:pPr>
              <w:adjustRightInd w:val="0"/>
              <w:ind w:right="144"/>
              <w:rPr>
                <w:sz w:val="24"/>
                <w:szCs w:val="24"/>
              </w:rPr>
            </w:pPr>
          </w:p>
        </w:tc>
      </w:tr>
      <w:tr w:rsidR="007A7C12" w14:paraId="043AF890" w14:textId="77777777">
        <w:tc>
          <w:tcPr>
            <w:tcW w:w="1944" w:type="dxa"/>
            <w:tcBorders>
              <w:top w:val="nil"/>
              <w:left w:val="nil"/>
              <w:bottom w:val="nil"/>
              <w:right w:val="nil"/>
            </w:tcBorders>
          </w:tcPr>
          <w:p w14:paraId="3E08B152" w14:textId="77777777" w:rsidR="007A7C12" w:rsidRDefault="007A7C12">
            <w:pPr>
              <w:adjustRightInd w:val="0"/>
              <w:ind w:right="144"/>
              <w:rPr>
                <w:sz w:val="24"/>
                <w:szCs w:val="24"/>
              </w:rPr>
            </w:pPr>
          </w:p>
        </w:tc>
        <w:tc>
          <w:tcPr>
            <w:tcW w:w="216" w:type="dxa"/>
            <w:tcBorders>
              <w:top w:val="nil"/>
              <w:left w:val="nil"/>
              <w:bottom w:val="nil"/>
              <w:right w:val="nil"/>
            </w:tcBorders>
          </w:tcPr>
          <w:p w14:paraId="6E8759ED"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5991C059" w14:textId="77777777" w:rsidR="007A7C12" w:rsidRDefault="003C6D4F">
            <w:pPr>
              <w:adjustRightInd w:val="0"/>
              <w:ind w:right="144"/>
              <w:rPr>
                <w:szCs w:val="24"/>
              </w:rPr>
            </w:pPr>
            <w:r>
              <w:rPr>
                <w:szCs w:val="24"/>
              </w:rPr>
              <w:t>Create ESI ID Request: Required if meter is read on a cycle</w:t>
            </w:r>
          </w:p>
          <w:p w14:paraId="478CFBDC" w14:textId="77777777" w:rsidR="007A7C12" w:rsidRDefault="003C6D4F">
            <w:pPr>
              <w:adjustRightInd w:val="0"/>
              <w:ind w:right="144"/>
              <w:rPr>
                <w:szCs w:val="24"/>
              </w:rPr>
            </w:pPr>
            <w:r>
              <w:rPr>
                <w:szCs w:val="24"/>
              </w:rPr>
              <w:t>Change ESI ID Information Request: Required if changing this item</w:t>
            </w:r>
          </w:p>
          <w:p w14:paraId="06A7057C" w14:textId="77777777" w:rsidR="007A7C12" w:rsidRDefault="003C6D4F">
            <w:pPr>
              <w:adjustRightInd w:val="0"/>
              <w:ind w:right="144"/>
              <w:rPr>
                <w:szCs w:val="24"/>
              </w:rPr>
            </w:pPr>
            <w:r>
              <w:rPr>
                <w:szCs w:val="24"/>
              </w:rPr>
              <w:t>Retire ESI ID Request: Not Used</w:t>
            </w:r>
          </w:p>
          <w:p w14:paraId="508A225D" w14:textId="77777777" w:rsidR="007A7C12" w:rsidRDefault="007A7C12">
            <w:pPr>
              <w:adjustRightInd w:val="0"/>
              <w:ind w:right="144"/>
              <w:rPr>
                <w:szCs w:val="24"/>
              </w:rPr>
            </w:pPr>
          </w:p>
          <w:p w14:paraId="5E552C17" w14:textId="77777777" w:rsidR="007A7C12" w:rsidRDefault="003C6D4F">
            <w:pPr>
              <w:adjustRightInd w:val="0"/>
              <w:ind w:right="144"/>
              <w:rPr>
                <w:szCs w:val="24"/>
              </w:rPr>
            </w:pPr>
            <w:r>
              <w:rPr>
                <w:szCs w:val="24"/>
              </w:rPr>
              <w:t>NM101 = MA (Meter Addition): Optional</w:t>
            </w:r>
          </w:p>
          <w:p w14:paraId="04895430" w14:textId="77777777" w:rsidR="007A7C12" w:rsidRDefault="003C6D4F">
            <w:pPr>
              <w:adjustRightInd w:val="0"/>
              <w:ind w:right="144"/>
              <w:rPr>
                <w:szCs w:val="24"/>
              </w:rPr>
            </w:pPr>
            <w:r>
              <w:rPr>
                <w:szCs w:val="24"/>
              </w:rPr>
              <w:t>NM101 = MX (Meter Exchange): Optional</w:t>
            </w:r>
          </w:p>
          <w:p w14:paraId="236F6325" w14:textId="77777777" w:rsidR="007A7C12" w:rsidRDefault="003C6D4F">
            <w:pPr>
              <w:adjustRightInd w:val="0"/>
              <w:ind w:right="144"/>
              <w:rPr>
                <w:szCs w:val="24"/>
              </w:rPr>
            </w:pPr>
            <w:r>
              <w:rPr>
                <w:szCs w:val="24"/>
              </w:rPr>
              <w:t>NM101 = MR (Meter Removal): Not Used</w:t>
            </w:r>
          </w:p>
          <w:p w14:paraId="033B54A4" w14:textId="77777777" w:rsidR="007A7C12" w:rsidRDefault="003C6D4F">
            <w:pPr>
              <w:adjustRightInd w:val="0"/>
              <w:ind w:right="144"/>
              <w:rPr>
                <w:szCs w:val="24"/>
              </w:rPr>
            </w:pPr>
            <w:r>
              <w:rPr>
                <w:szCs w:val="24"/>
              </w:rPr>
              <w:t>NM101 = MQ (Meter Information): Required if only changing the Meter Reading Cycle</w:t>
            </w:r>
          </w:p>
          <w:p w14:paraId="162AD506" w14:textId="77777777" w:rsidR="007A7C12" w:rsidRDefault="007A7C12">
            <w:pPr>
              <w:adjustRightInd w:val="0"/>
              <w:ind w:right="144"/>
              <w:rPr>
                <w:sz w:val="24"/>
                <w:szCs w:val="24"/>
              </w:rPr>
            </w:pPr>
          </w:p>
        </w:tc>
      </w:tr>
      <w:tr w:rsidR="007A7C12" w14:paraId="25EF374F" w14:textId="77777777">
        <w:tc>
          <w:tcPr>
            <w:tcW w:w="1944" w:type="dxa"/>
            <w:tcBorders>
              <w:top w:val="nil"/>
              <w:left w:val="nil"/>
              <w:bottom w:val="nil"/>
              <w:right w:val="nil"/>
            </w:tcBorders>
          </w:tcPr>
          <w:p w14:paraId="655E6B53" w14:textId="77777777" w:rsidR="007A7C12" w:rsidRDefault="007A7C12">
            <w:pPr>
              <w:adjustRightInd w:val="0"/>
              <w:ind w:right="144"/>
              <w:rPr>
                <w:sz w:val="24"/>
                <w:szCs w:val="24"/>
              </w:rPr>
            </w:pPr>
          </w:p>
        </w:tc>
        <w:tc>
          <w:tcPr>
            <w:tcW w:w="216" w:type="dxa"/>
            <w:tcBorders>
              <w:top w:val="nil"/>
              <w:left w:val="nil"/>
              <w:bottom w:val="nil"/>
              <w:right w:val="nil"/>
            </w:tcBorders>
          </w:tcPr>
          <w:p w14:paraId="72484623"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59B797A3" w14:textId="77777777" w:rsidR="007A7C12" w:rsidRDefault="003C6D4F">
            <w:pPr>
              <w:adjustRightInd w:val="0"/>
              <w:ind w:right="144"/>
              <w:rPr>
                <w:szCs w:val="24"/>
              </w:rPr>
            </w:pPr>
            <w:r>
              <w:rPr>
                <w:szCs w:val="24"/>
              </w:rPr>
              <w:t>REF~TZ~15</w:t>
            </w:r>
          </w:p>
          <w:p w14:paraId="734129D8" w14:textId="77777777" w:rsidR="007A7C12" w:rsidRDefault="003C6D4F">
            <w:pPr>
              <w:adjustRightInd w:val="0"/>
              <w:ind w:right="144"/>
              <w:rPr>
                <w:sz w:val="24"/>
                <w:szCs w:val="24"/>
              </w:rPr>
            </w:pPr>
            <w:r>
              <w:rPr>
                <w:szCs w:val="24"/>
              </w:rPr>
              <w:t>REF~TZ~01</w:t>
            </w:r>
          </w:p>
        </w:tc>
      </w:tr>
    </w:tbl>
    <w:p w14:paraId="6529A4A5" w14:textId="77777777" w:rsidR="007A7C12" w:rsidRDefault="007A7C12">
      <w:pPr>
        <w:adjustRightInd w:val="0"/>
        <w:rPr>
          <w:szCs w:val="24"/>
        </w:rPr>
      </w:pPr>
    </w:p>
    <w:p w14:paraId="099E2AB5" w14:textId="77777777" w:rsidR="007A7C12" w:rsidRDefault="003C6D4F">
      <w:pPr>
        <w:adjustRightInd w:val="0"/>
        <w:jc w:val="center"/>
        <w:rPr>
          <w:b/>
          <w:szCs w:val="24"/>
        </w:rPr>
      </w:pPr>
      <w:r>
        <w:rPr>
          <w:b/>
          <w:szCs w:val="24"/>
        </w:rPr>
        <w:t>Data Element Summary</w:t>
      </w:r>
    </w:p>
    <w:p w14:paraId="13D9104A"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95292A5"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7DD7031B" w14:textId="77777777">
        <w:tc>
          <w:tcPr>
            <w:tcW w:w="1007" w:type="dxa"/>
            <w:tcBorders>
              <w:top w:val="nil"/>
              <w:left w:val="nil"/>
              <w:bottom w:val="nil"/>
              <w:right w:val="nil"/>
            </w:tcBorders>
          </w:tcPr>
          <w:p w14:paraId="3FD07A6A"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BF5105F"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4381DA83"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67A8B0CC"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D9380D0"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2EC18B5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20AA7DF" w14:textId="77777777" w:rsidR="007A7C12" w:rsidRDefault="003C6D4F">
            <w:pPr>
              <w:adjustRightInd w:val="0"/>
              <w:ind w:right="144"/>
              <w:rPr>
                <w:sz w:val="24"/>
                <w:szCs w:val="24"/>
              </w:rPr>
            </w:pPr>
            <w:r>
              <w:rPr>
                <w:b/>
                <w:szCs w:val="24"/>
              </w:rPr>
              <w:t>ID 2/3</w:t>
            </w:r>
          </w:p>
        </w:tc>
      </w:tr>
      <w:tr w:rsidR="007A7C12" w14:paraId="6F0F9ED6" w14:textId="77777777">
        <w:trPr>
          <w:gridAfter w:val="1"/>
          <w:wAfter w:w="330" w:type="dxa"/>
        </w:trPr>
        <w:tc>
          <w:tcPr>
            <w:tcW w:w="2980" w:type="dxa"/>
            <w:gridSpan w:val="3"/>
            <w:tcBorders>
              <w:top w:val="nil"/>
              <w:left w:val="nil"/>
              <w:bottom w:val="nil"/>
              <w:right w:val="nil"/>
            </w:tcBorders>
          </w:tcPr>
          <w:p w14:paraId="3C9F0EA2"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D011F04" w14:textId="77777777" w:rsidR="007A7C12" w:rsidRDefault="003C6D4F">
            <w:pPr>
              <w:adjustRightInd w:val="0"/>
              <w:ind w:right="144"/>
              <w:rPr>
                <w:sz w:val="24"/>
                <w:szCs w:val="24"/>
              </w:rPr>
            </w:pPr>
            <w:r>
              <w:rPr>
                <w:szCs w:val="24"/>
              </w:rPr>
              <w:t>Code qualifying the Reference Identification</w:t>
            </w:r>
          </w:p>
        </w:tc>
      </w:tr>
      <w:tr w:rsidR="007A7C12" w14:paraId="29054EED" w14:textId="77777777">
        <w:trPr>
          <w:gridAfter w:val="1"/>
          <w:wAfter w:w="331" w:type="dxa"/>
        </w:trPr>
        <w:tc>
          <w:tcPr>
            <w:tcW w:w="3168" w:type="dxa"/>
            <w:gridSpan w:val="4"/>
            <w:tcBorders>
              <w:top w:val="nil"/>
              <w:left w:val="nil"/>
              <w:bottom w:val="nil"/>
              <w:right w:val="nil"/>
            </w:tcBorders>
          </w:tcPr>
          <w:p w14:paraId="454D7566"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79D950F" w14:textId="77777777" w:rsidR="007A7C12" w:rsidRDefault="003C6D4F">
            <w:pPr>
              <w:adjustRightInd w:val="0"/>
              <w:ind w:right="144"/>
              <w:rPr>
                <w:sz w:val="24"/>
                <w:szCs w:val="24"/>
              </w:rPr>
            </w:pPr>
            <w:r>
              <w:rPr>
                <w:szCs w:val="24"/>
              </w:rPr>
              <w:t>TZ</w:t>
            </w:r>
          </w:p>
        </w:tc>
        <w:tc>
          <w:tcPr>
            <w:tcW w:w="144" w:type="dxa"/>
            <w:tcBorders>
              <w:top w:val="nil"/>
              <w:left w:val="nil"/>
              <w:bottom w:val="nil"/>
              <w:right w:val="nil"/>
            </w:tcBorders>
          </w:tcPr>
          <w:p w14:paraId="036C3379"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8FF6652" w14:textId="77777777" w:rsidR="007A7C12" w:rsidRDefault="003C6D4F">
            <w:pPr>
              <w:adjustRightInd w:val="0"/>
              <w:ind w:right="144"/>
              <w:rPr>
                <w:sz w:val="24"/>
                <w:szCs w:val="24"/>
              </w:rPr>
            </w:pPr>
            <w:r>
              <w:rPr>
                <w:szCs w:val="24"/>
              </w:rPr>
              <w:t>Total Cycle Number</w:t>
            </w:r>
          </w:p>
        </w:tc>
      </w:tr>
      <w:tr w:rsidR="007A7C12" w14:paraId="2F4E7B07" w14:textId="77777777">
        <w:trPr>
          <w:gridAfter w:val="2"/>
          <w:wAfter w:w="473" w:type="dxa"/>
        </w:trPr>
        <w:tc>
          <w:tcPr>
            <w:tcW w:w="4680" w:type="dxa"/>
            <w:gridSpan w:val="6"/>
            <w:tcBorders>
              <w:top w:val="nil"/>
              <w:left w:val="nil"/>
              <w:bottom w:val="nil"/>
              <w:right w:val="nil"/>
            </w:tcBorders>
          </w:tcPr>
          <w:p w14:paraId="4BB1AC98"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7A371C88" w14:textId="77777777" w:rsidR="007A7C12" w:rsidRDefault="003C6D4F">
            <w:pPr>
              <w:adjustRightInd w:val="0"/>
              <w:ind w:right="144"/>
              <w:rPr>
                <w:sz w:val="24"/>
                <w:szCs w:val="24"/>
              </w:rPr>
            </w:pPr>
            <w:r>
              <w:rPr>
                <w:szCs w:val="24"/>
              </w:rPr>
              <w:t>Cycle number when the meter will be read.</w:t>
            </w:r>
          </w:p>
        </w:tc>
      </w:tr>
      <w:tr w:rsidR="007A7C12" w14:paraId="57070868" w14:textId="77777777">
        <w:tc>
          <w:tcPr>
            <w:tcW w:w="1007" w:type="dxa"/>
            <w:tcBorders>
              <w:top w:val="nil"/>
              <w:left w:val="nil"/>
              <w:bottom w:val="nil"/>
              <w:right w:val="nil"/>
            </w:tcBorders>
          </w:tcPr>
          <w:p w14:paraId="70D28B7D"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583E3358"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65449766"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3711B7E"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753878C7"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127E597D"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143BD92B" w14:textId="77777777" w:rsidR="007A7C12" w:rsidRDefault="003C6D4F">
            <w:pPr>
              <w:adjustRightInd w:val="0"/>
              <w:ind w:right="144"/>
              <w:rPr>
                <w:sz w:val="24"/>
                <w:szCs w:val="24"/>
              </w:rPr>
            </w:pPr>
            <w:r>
              <w:rPr>
                <w:b/>
                <w:szCs w:val="24"/>
              </w:rPr>
              <w:t>AN 1/30</w:t>
            </w:r>
          </w:p>
        </w:tc>
      </w:tr>
      <w:tr w:rsidR="007A7C12" w14:paraId="413E7CD1" w14:textId="77777777">
        <w:trPr>
          <w:gridAfter w:val="1"/>
          <w:wAfter w:w="330" w:type="dxa"/>
        </w:trPr>
        <w:tc>
          <w:tcPr>
            <w:tcW w:w="2980" w:type="dxa"/>
            <w:gridSpan w:val="3"/>
            <w:tcBorders>
              <w:top w:val="nil"/>
              <w:left w:val="nil"/>
              <w:bottom w:val="nil"/>
              <w:right w:val="nil"/>
            </w:tcBorders>
          </w:tcPr>
          <w:p w14:paraId="43DA6A0D"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2D23609F"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33739989" w14:textId="77777777">
        <w:trPr>
          <w:gridAfter w:val="1"/>
          <w:wAfter w:w="330" w:type="dxa"/>
        </w:trPr>
        <w:tc>
          <w:tcPr>
            <w:tcW w:w="2980" w:type="dxa"/>
            <w:gridSpan w:val="3"/>
            <w:tcBorders>
              <w:top w:val="nil"/>
              <w:left w:val="nil"/>
              <w:bottom w:val="nil"/>
              <w:right w:val="nil"/>
            </w:tcBorders>
          </w:tcPr>
          <w:p w14:paraId="15473B97"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68C5C547" w14:textId="77777777" w:rsidR="007A7C12" w:rsidRDefault="003C6D4F">
            <w:pPr>
              <w:adjustRightInd w:val="0"/>
              <w:ind w:right="144"/>
              <w:rPr>
                <w:szCs w:val="24"/>
              </w:rPr>
            </w:pPr>
            <w:r>
              <w:rPr>
                <w:szCs w:val="24"/>
              </w:rPr>
              <w:t>Metered: Meter Reading Cycle</w:t>
            </w:r>
          </w:p>
          <w:p w14:paraId="062E2231" w14:textId="77777777" w:rsidR="007A7C12" w:rsidRDefault="003C6D4F">
            <w:pPr>
              <w:adjustRightInd w:val="0"/>
              <w:ind w:right="144"/>
              <w:rPr>
                <w:szCs w:val="24"/>
              </w:rPr>
            </w:pPr>
            <w:r>
              <w:rPr>
                <w:szCs w:val="24"/>
              </w:rPr>
              <w:t>Unmetered: Billing Cycle</w:t>
            </w:r>
          </w:p>
          <w:p w14:paraId="32E26CC5" w14:textId="77777777" w:rsidR="007A7C12" w:rsidRDefault="003C6D4F">
            <w:pPr>
              <w:adjustRightInd w:val="0"/>
              <w:ind w:right="144"/>
              <w:rPr>
                <w:sz w:val="24"/>
                <w:szCs w:val="24"/>
              </w:rPr>
            </w:pPr>
            <w:r>
              <w:rPr>
                <w:szCs w:val="24"/>
              </w:rPr>
              <w:t>Must be numeric and only two digits.</w:t>
            </w:r>
          </w:p>
        </w:tc>
      </w:tr>
    </w:tbl>
    <w:p w14:paraId="74D5D9AF" w14:textId="77777777" w:rsidR="007A7C12" w:rsidRDefault="003C6D4F">
      <w:pPr>
        <w:tabs>
          <w:tab w:val="right" w:pos="1800"/>
          <w:tab w:val="left" w:pos="2160"/>
        </w:tabs>
        <w:adjustRightInd w:val="0"/>
        <w:ind w:left="2160" w:hanging="2160"/>
        <w:rPr>
          <w:b/>
          <w:szCs w:val="24"/>
        </w:rPr>
      </w:pPr>
      <w:r>
        <w:rPr>
          <w:szCs w:val="24"/>
        </w:rPr>
        <w:br w:type="page"/>
      </w:r>
      <w:bookmarkStart w:id="701" w:name="book41"/>
      <w:bookmarkEnd w:id="701"/>
      <w:r>
        <w:rPr>
          <w:b/>
          <w:szCs w:val="24"/>
        </w:rPr>
        <w:lastRenderedPageBreak/>
        <w:tab/>
        <w:t>Segment:</w:t>
      </w:r>
      <w:r>
        <w:rPr>
          <w:b/>
          <w:szCs w:val="24"/>
        </w:rPr>
        <w:tab/>
      </w:r>
      <w:r>
        <w:rPr>
          <w:b/>
          <w:sz w:val="40"/>
          <w:szCs w:val="24"/>
        </w:rPr>
        <w:t xml:space="preserve">DTM </w:t>
      </w:r>
      <w:r>
        <w:rPr>
          <w:b/>
          <w:szCs w:val="24"/>
        </w:rPr>
        <w:t>Date/Time Reference (Meter Cycle by Day of the Month)</w:t>
      </w:r>
    </w:p>
    <w:p w14:paraId="4B0D0243"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140</w:t>
      </w:r>
    </w:p>
    <w:p w14:paraId="4D1CAF90"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087FE61"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C36ABA0"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862F18B"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46D921DC"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12F4CFE3"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54D7FE92"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7D4E0F56"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36AF5073"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7EAE2F81"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052BB2EE" w14:textId="77777777">
        <w:tc>
          <w:tcPr>
            <w:tcW w:w="1944" w:type="dxa"/>
            <w:tcBorders>
              <w:top w:val="nil"/>
              <w:left w:val="nil"/>
              <w:bottom w:val="nil"/>
              <w:right w:val="nil"/>
            </w:tcBorders>
          </w:tcPr>
          <w:p w14:paraId="7B615EFF"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618655A5"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79908244" w14:textId="77777777" w:rsidR="007A7C12" w:rsidRDefault="003C6D4F">
            <w:pPr>
              <w:adjustRightInd w:val="0"/>
              <w:ind w:right="144"/>
              <w:rPr>
                <w:szCs w:val="24"/>
              </w:rPr>
            </w:pPr>
            <w:r>
              <w:rPr>
                <w:szCs w:val="24"/>
              </w:rPr>
              <w:t>Create ESI ID Request: Required if meter is read on a specific day of the month</w:t>
            </w:r>
          </w:p>
          <w:p w14:paraId="37E2570D" w14:textId="77777777" w:rsidR="007A7C12" w:rsidRDefault="003C6D4F">
            <w:pPr>
              <w:adjustRightInd w:val="0"/>
              <w:ind w:right="144"/>
              <w:rPr>
                <w:szCs w:val="24"/>
              </w:rPr>
            </w:pPr>
            <w:r>
              <w:rPr>
                <w:szCs w:val="24"/>
              </w:rPr>
              <w:t>Change ESI ID Information Request: Required if changing this item</w:t>
            </w:r>
          </w:p>
          <w:p w14:paraId="01325A61" w14:textId="77777777" w:rsidR="007A7C12" w:rsidRDefault="003C6D4F">
            <w:pPr>
              <w:adjustRightInd w:val="0"/>
              <w:ind w:right="144"/>
              <w:rPr>
                <w:szCs w:val="24"/>
              </w:rPr>
            </w:pPr>
            <w:r>
              <w:rPr>
                <w:szCs w:val="24"/>
              </w:rPr>
              <w:t>Retire ESI ID Request: Not Used</w:t>
            </w:r>
          </w:p>
          <w:p w14:paraId="03C1E7C0" w14:textId="77777777" w:rsidR="007A7C12" w:rsidRDefault="007A7C12">
            <w:pPr>
              <w:adjustRightInd w:val="0"/>
              <w:ind w:right="144"/>
              <w:rPr>
                <w:szCs w:val="24"/>
              </w:rPr>
            </w:pPr>
          </w:p>
          <w:p w14:paraId="40E4602E" w14:textId="77777777" w:rsidR="007A7C12" w:rsidRDefault="003C6D4F">
            <w:pPr>
              <w:adjustRightInd w:val="0"/>
              <w:ind w:right="144"/>
              <w:rPr>
                <w:szCs w:val="24"/>
              </w:rPr>
            </w:pPr>
            <w:r>
              <w:rPr>
                <w:szCs w:val="24"/>
              </w:rPr>
              <w:t>REF~TZ cannot be included if DTM~313 is present.</w:t>
            </w:r>
          </w:p>
          <w:p w14:paraId="144AA93A" w14:textId="77777777" w:rsidR="007A7C12" w:rsidRDefault="007A7C12">
            <w:pPr>
              <w:adjustRightInd w:val="0"/>
              <w:ind w:right="144"/>
              <w:rPr>
                <w:szCs w:val="24"/>
              </w:rPr>
            </w:pPr>
          </w:p>
          <w:p w14:paraId="0F4AC880" w14:textId="77777777" w:rsidR="007A7C12" w:rsidRDefault="003C6D4F">
            <w:pPr>
              <w:adjustRightInd w:val="0"/>
              <w:ind w:right="144"/>
              <w:rPr>
                <w:szCs w:val="24"/>
              </w:rPr>
            </w:pPr>
            <w:r>
              <w:rPr>
                <w:szCs w:val="24"/>
              </w:rPr>
              <w:t>NM101 = MA (Meter Addition): Optional</w:t>
            </w:r>
          </w:p>
          <w:p w14:paraId="42FA9358" w14:textId="77777777" w:rsidR="007A7C12" w:rsidRDefault="003C6D4F">
            <w:pPr>
              <w:adjustRightInd w:val="0"/>
              <w:ind w:right="144"/>
              <w:rPr>
                <w:szCs w:val="24"/>
              </w:rPr>
            </w:pPr>
            <w:r>
              <w:rPr>
                <w:szCs w:val="24"/>
              </w:rPr>
              <w:t>NM101 = MX (Meter Exchange): Optional</w:t>
            </w:r>
          </w:p>
          <w:p w14:paraId="21F35D54" w14:textId="77777777" w:rsidR="007A7C12" w:rsidRDefault="003C6D4F">
            <w:pPr>
              <w:adjustRightInd w:val="0"/>
              <w:ind w:right="144"/>
              <w:rPr>
                <w:szCs w:val="24"/>
              </w:rPr>
            </w:pPr>
            <w:r>
              <w:rPr>
                <w:szCs w:val="24"/>
              </w:rPr>
              <w:t>NM101 = MR (Meter Removal): Not Used</w:t>
            </w:r>
          </w:p>
          <w:p w14:paraId="10502880" w14:textId="77777777" w:rsidR="007A7C12" w:rsidRDefault="003C6D4F">
            <w:pPr>
              <w:adjustRightInd w:val="0"/>
              <w:ind w:right="144"/>
              <w:rPr>
                <w:szCs w:val="24"/>
              </w:rPr>
            </w:pPr>
            <w:r>
              <w:rPr>
                <w:szCs w:val="24"/>
              </w:rPr>
              <w:t>NM101 = MQ (Meter Information): Required if changing the Meter Cycle by Day of the Month</w:t>
            </w:r>
          </w:p>
          <w:p w14:paraId="6E2E66D4" w14:textId="77777777" w:rsidR="007A7C12" w:rsidRDefault="007A7C12">
            <w:pPr>
              <w:adjustRightInd w:val="0"/>
              <w:ind w:right="144"/>
              <w:rPr>
                <w:sz w:val="24"/>
                <w:szCs w:val="24"/>
              </w:rPr>
            </w:pPr>
          </w:p>
        </w:tc>
      </w:tr>
      <w:tr w:rsidR="007A7C12" w14:paraId="15526F20" w14:textId="77777777">
        <w:tc>
          <w:tcPr>
            <w:tcW w:w="1944" w:type="dxa"/>
            <w:tcBorders>
              <w:top w:val="nil"/>
              <w:left w:val="nil"/>
              <w:bottom w:val="nil"/>
              <w:right w:val="nil"/>
            </w:tcBorders>
          </w:tcPr>
          <w:p w14:paraId="787BF4C0" w14:textId="77777777" w:rsidR="007A7C12" w:rsidRDefault="007A7C12">
            <w:pPr>
              <w:adjustRightInd w:val="0"/>
              <w:ind w:right="144"/>
              <w:rPr>
                <w:sz w:val="24"/>
                <w:szCs w:val="24"/>
              </w:rPr>
            </w:pPr>
          </w:p>
        </w:tc>
        <w:tc>
          <w:tcPr>
            <w:tcW w:w="216" w:type="dxa"/>
            <w:tcBorders>
              <w:top w:val="nil"/>
              <w:left w:val="nil"/>
              <w:bottom w:val="nil"/>
              <w:right w:val="nil"/>
            </w:tcBorders>
          </w:tcPr>
          <w:p w14:paraId="466974F7"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56B91473" w14:textId="77777777" w:rsidR="007A7C12" w:rsidRDefault="003C6D4F">
            <w:pPr>
              <w:adjustRightInd w:val="0"/>
              <w:ind w:right="144"/>
              <w:rPr>
                <w:sz w:val="24"/>
                <w:szCs w:val="24"/>
              </w:rPr>
            </w:pPr>
            <w:r>
              <w:rPr>
                <w:szCs w:val="24"/>
              </w:rPr>
              <w:t>DTM~313~~~~DD~01</w:t>
            </w:r>
          </w:p>
        </w:tc>
      </w:tr>
    </w:tbl>
    <w:p w14:paraId="167DCEF5" w14:textId="77777777" w:rsidR="007A7C12" w:rsidRDefault="007A7C12">
      <w:pPr>
        <w:adjustRightInd w:val="0"/>
        <w:rPr>
          <w:szCs w:val="24"/>
        </w:rPr>
      </w:pPr>
    </w:p>
    <w:p w14:paraId="7379468C" w14:textId="77777777" w:rsidR="007A7C12" w:rsidRDefault="003C6D4F">
      <w:pPr>
        <w:adjustRightInd w:val="0"/>
        <w:jc w:val="center"/>
        <w:rPr>
          <w:b/>
          <w:szCs w:val="24"/>
        </w:rPr>
      </w:pPr>
      <w:r>
        <w:rPr>
          <w:b/>
          <w:szCs w:val="24"/>
        </w:rPr>
        <w:t>Data Element Summary</w:t>
      </w:r>
    </w:p>
    <w:p w14:paraId="0E9455E2"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BAF7DAA"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7D610DE3" w14:textId="77777777">
        <w:tc>
          <w:tcPr>
            <w:tcW w:w="1007" w:type="dxa"/>
            <w:tcBorders>
              <w:top w:val="nil"/>
              <w:left w:val="nil"/>
              <w:bottom w:val="nil"/>
              <w:right w:val="nil"/>
            </w:tcBorders>
          </w:tcPr>
          <w:p w14:paraId="4674D64C"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0B4DFF0C" w14:textId="77777777" w:rsidR="007A7C12" w:rsidRDefault="003C6D4F">
            <w:pPr>
              <w:adjustRightInd w:val="0"/>
              <w:ind w:right="144"/>
              <w:jc w:val="center"/>
              <w:rPr>
                <w:sz w:val="24"/>
                <w:szCs w:val="24"/>
              </w:rPr>
            </w:pPr>
            <w:r>
              <w:rPr>
                <w:b/>
                <w:szCs w:val="24"/>
              </w:rPr>
              <w:t>DTM01</w:t>
            </w:r>
          </w:p>
        </w:tc>
        <w:tc>
          <w:tcPr>
            <w:tcW w:w="892" w:type="dxa"/>
            <w:tcBorders>
              <w:top w:val="nil"/>
              <w:left w:val="nil"/>
              <w:bottom w:val="nil"/>
              <w:right w:val="nil"/>
            </w:tcBorders>
          </w:tcPr>
          <w:p w14:paraId="4A3E363E" w14:textId="77777777" w:rsidR="007A7C12" w:rsidRDefault="003C6D4F">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4FB3BBEB" w14:textId="77777777" w:rsidR="007A7C12" w:rsidRDefault="003C6D4F">
            <w:pPr>
              <w:adjustRightInd w:val="0"/>
              <w:ind w:right="144"/>
              <w:rPr>
                <w:sz w:val="24"/>
                <w:szCs w:val="24"/>
              </w:rPr>
            </w:pPr>
            <w:r>
              <w:rPr>
                <w:b/>
                <w:szCs w:val="24"/>
              </w:rPr>
              <w:t>Date/Time Qualifier</w:t>
            </w:r>
          </w:p>
        </w:tc>
        <w:tc>
          <w:tcPr>
            <w:tcW w:w="432" w:type="dxa"/>
            <w:tcBorders>
              <w:top w:val="nil"/>
              <w:left w:val="nil"/>
              <w:bottom w:val="nil"/>
              <w:right w:val="nil"/>
            </w:tcBorders>
          </w:tcPr>
          <w:p w14:paraId="3D3D0694"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69323E4B"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78CBDFA" w14:textId="77777777" w:rsidR="007A7C12" w:rsidRDefault="003C6D4F">
            <w:pPr>
              <w:adjustRightInd w:val="0"/>
              <w:ind w:right="144"/>
              <w:rPr>
                <w:sz w:val="24"/>
                <w:szCs w:val="24"/>
              </w:rPr>
            </w:pPr>
            <w:r>
              <w:rPr>
                <w:b/>
                <w:szCs w:val="24"/>
              </w:rPr>
              <w:t>ID 3/3</w:t>
            </w:r>
          </w:p>
        </w:tc>
      </w:tr>
      <w:tr w:rsidR="007A7C12" w14:paraId="38E5BAA6" w14:textId="77777777">
        <w:trPr>
          <w:gridAfter w:val="1"/>
          <w:wAfter w:w="330" w:type="dxa"/>
        </w:trPr>
        <w:tc>
          <w:tcPr>
            <w:tcW w:w="2980" w:type="dxa"/>
            <w:gridSpan w:val="3"/>
            <w:tcBorders>
              <w:top w:val="nil"/>
              <w:left w:val="nil"/>
              <w:bottom w:val="nil"/>
              <w:right w:val="nil"/>
            </w:tcBorders>
          </w:tcPr>
          <w:p w14:paraId="0F5EB727"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FA5060B" w14:textId="77777777" w:rsidR="007A7C12" w:rsidRDefault="003C6D4F">
            <w:pPr>
              <w:adjustRightInd w:val="0"/>
              <w:ind w:right="144"/>
              <w:rPr>
                <w:sz w:val="24"/>
                <w:szCs w:val="24"/>
              </w:rPr>
            </w:pPr>
            <w:r>
              <w:rPr>
                <w:szCs w:val="24"/>
              </w:rPr>
              <w:t>Code specifying type of date or time, or both date and time</w:t>
            </w:r>
          </w:p>
        </w:tc>
      </w:tr>
      <w:tr w:rsidR="007A7C12" w14:paraId="0F69BD20" w14:textId="77777777">
        <w:trPr>
          <w:gridAfter w:val="1"/>
          <w:wAfter w:w="331" w:type="dxa"/>
        </w:trPr>
        <w:tc>
          <w:tcPr>
            <w:tcW w:w="3168" w:type="dxa"/>
            <w:gridSpan w:val="4"/>
            <w:tcBorders>
              <w:top w:val="nil"/>
              <w:left w:val="nil"/>
              <w:bottom w:val="nil"/>
              <w:right w:val="nil"/>
            </w:tcBorders>
          </w:tcPr>
          <w:p w14:paraId="6036464C"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D33C334" w14:textId="77777777" w:rsidR="007A7C12" w:rsidRDefault="003C6D4F">
            <w:pPr>
              <w:adjustRightInd w:val="0"/>
              <w:ind w:right="144"/>
              <w:rPr>
                <w:sz w:val="24"/>
                <w:szCs w:val="24"/>
              </w:rPr>
            </w:pPr>
            <w:r>
              <w:rPr>
                <w:szCs w:val="24"/>
              </w:rPr>
              <w:t>313</w:t>
            </w:r>
          </w:p>
        </w:tc>
        <w:tc>
          <w:tcPr>
            <w:tcW w:w="144" w:type="dxa"/>
            <w:tcBorders>
              <w:top w:val="nil"/>
              <w:left w:val="nil"/>
              <w:bottom w:val="nil"/>
              <w:right w:val="nil"/>
            </w:tcBorders>
          </w:tcPr>
          <w:p w14:paraId="65D4637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1FF83082" w14:textId="77777777" w:rsidR="007A7C12" w:rsidRDefault="003C6D4F">
            <w:pPr>
              <w:adjustRightInd w:val="0"/>
              <w:ind w:right="144"/>
              <w:rPr>
                <w:sz w:val="24"/>
                <w:szCs w:val="24"/>
              </w:rPr>
            </w:pPr>
            <w:r>
              <w:rPr>
                <w:szCs w:val="24"/>
              </w:rPr>
              <w:t>Cycle</w:t>
            </w:r>
          </w:p>
        </w:tc>
      </w:tr>
      <w:tr w:rsidR="007A7C12" w14:paraId="209D2771" w14:textId="77777777">
        <w:trPr>
          <w:gridAfter w:val="2"/>
          <w:wAfter w:w="473" w:type="dxa"/>
        </w:trPr>
        <w:tc>
          <w:tcPr>
            <w:tcW w:w="4680" w:type="dxa"/>
            <w:gridSpan w:val="6"/>
            <w:tcBorders>
              <w:top w:val="nil"/>
              <w:left w:val="nil"/>
              <w:bottom w:val="nil"/>
              <w:right w:val="nil"/>
            </w:tcBorders>
          </w:tcPr>
          <w:p w14:paraId="66893C8E"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9E4FBD0" w14:textId="77777777" w:rsidR="007A7C12" w:rsidRDefault="003C6D4F">
            <w:pPr>
              <w:adjustRightInd w:val="0"/>
              <w:ind w:right="144"/>
              <w:rPr>
                <w:sz w:val="24"/>
                <w:szCs w:val="24"/>
              </w:rPr>
            </w:pPr>
            <w:r>
              <w:rPr>
                <w:szCs w:val="24"/>
              </w:rPr>
              <w:t>Meter Cycle by Day of the Month</w:t>
            </w:r>
          </w:p>
        </w:tc>
      </w:tr>
      <w:tr w:rsidR="007A7C12" w14:paraId="3D6DC012" w14:textId="77777777">
        <w:tc>
          <w:tcPr>
            <w:tcW w:w="1007" w:type="dxa"/>
            <w:tcBorders>
              <w:top w:val="nil"/>
              <w:left w:val="nil"/>
              <w:bottom w:val="nil"/>
              <w:right w:val="nil"/>
            </w:tcBorders>
          </w:tcPr>
          <w:p w14:paraId="47FEDB77"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17362DAA" w14:textId="77777777" w:rsidR="007A7C12" w:rsidRDefault="003C6D4F">
            <w:pPr>
              <w:adjustRightInd w:val="0"/>
              <w:ind w:right="144"/>
              <w:jc w:val="center"/>
              <w:rPr>
                <w:sz w:val="24"/>
                <w:szCs w:val="24"/>
              </w:rPr>
            </w:pPr>
            <w:r>
              <w:rPr>
                <w:b/>
                <w:szCs w:val="24"/>
              </w:rPr>
              <w:t>DTM05</w:t>
            </w:r>
          </w:p>
        </w:tc>
        <w:tc>
          <w:tcPr>
            <w:tcW w:w="892" w:type="dxa"/>
            <w:tcBorders>
              <w:top w:val="nil"/>
              <w:left w:val="nil"/>
              <w:bottom w:val="nil"/>
              <w:right w:val="nil"/>
            </w:tcBorders>
          </w:tcPr>
          <w:p w14:paraId="14828689" w14:textId="77777777" w:rsidR="007A7C12" w:rsidRDefault="003C6D4F">
            <w:pPr>
              <w:adjustRightInd w:val="0"/>
              <w:ind w:right="144"/>
              <w:jc w:val="center"/>
              <w:rPr>
                <w:sz w:val="24"/>
                <w:szCs w:val="24"/>
              </w:rPr>
            </w:pPr>
            <w:r>
              <w:rPr>
                <w:b/>
                <w:szCs w:val="24"/>
              </w:rPr>
              <w:t>1250</w:t>
            </w:r>
          </w:p>
        </w:tc>
        <w:tc>
          <w:tcPr>
            <w:tcW w:w="4968" w:type="dxa"/>
            <w:gridSpan w:val="4"/>
            <w:tcBorders>
              <w:top w:val="nil"/>
              <w:left w:val="nil"/>
              <w:bottom w:val="nil"/>
              <w:right w:val="nil"/>
            </w:tcBorders>
          </w:tcPr>
          <w:p w14:paraId="6E6FFCF3" w14:textId="77777777" w:rsidR="007A7C12" w:rsidRDefault="003C6D4F">
            <w:pPr>
              <w:adjustRightInd w:val="0"/>
              <w:ind w:right="144"/>
              <w:rPr>
                <w:sz w:val="24"/>
                <w:szCs w:val="24"/>
              </w:rPr>
            </w:pPr>
            <w:r>
              <w:rPr>
                <w:b/>
                <w:szCs w:val="24"/>
              </w:rPr>
              <w:t>Date Time Period Format Qualifier</w:t>
            </w:r>
          </w:p>
        </w:tc>
        <w:tc>
          <w:tcPr>
            <w:tcW w:w="432" w:type="dxa"/>
            <w:tcBorders>
              <w:top w:val="nil"/>
              <w:left w:val="nil"/>
              <w:bottom w:val="nil"/>
              <w:right w:val="nil"/>
            </w:tcBorders>
          </w:tcPr>
          <w:p w14:paraId="5947E58B"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363DFBA9"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2EC4708" w14:textId="77777777" w:rsidR="007A7C12" w:rsidRDefault="003C6D4F">
            <w:pPr>
              <w:adjustRightInd w:val="0"/>
              <w:ind w:right="144"/>
              <w:rPr>
                <w:sz w:val="24"/>
                <w:szCs w:val="24"/>
              </w:rPr>
            </w:pPr>
            <w:r>
              <w:rPr>
                <w:b/>
                <w:szCs w:val="24"/>
              </w:rPr>
              <w:t>ID 2/3</w:t>
            </w:r>
          </w:p>
        </w:tc>
      </w:tr>
      <w:tr w:rsidR="007A7C12" w14:paraId="118C228E" w14:textId="77777777">
        <w:trPr>
          <w:gridAfter w:val="1"/>
          <w:wAfter w:w="330" w:type="dxa"/>
        </w:trPr>
        <w:tc>
          <w:tcPr>
            <w:tcW w:w="2980" w:type="dxa"/>
            <w:gridSpan w:val="3"/>
            <w:tcBorders>
              <w:top w:val="nil"/>
              <w:left w:val="nil"/>
              <w:bottom w:val="nil"/>
              <w:right w:val="nil"/>
            </w:tcBorders>
          </w:tcPr>
          <w:p w14:paraId="366E34EE"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CF15665" w14:textId="77777777" w:rsidR="007A7C12" w:rsidRDefault="003C6D4F">
            <w:pPr>
              <w:adjustRightInd w:val="0"/>
              <w:ind w:right="144"/>
              <w:rPr>
                <w:sz w:val="24"/>
                <w:szCs w:val="24"/>
              </w:rPr>
            </w:pPr>
            <w:r>
              <w:rPr>
                <w:szCs w:val="24"/>
              </w:rPr>
              <w:t>Code indicating the date format, time format, or date and time format</w:t>
            </w:r>
          </w:p>
        </w:tc>
      </w:tr>
      <w:tr w:rsidR="007A7C12" w14:paraId="67C662D9" w14:textId="77777777">
        <w:trPr>
          <w:gridAfter w:val="1"/>
          <w:wAfter w:w="331" w:type="dxa"/>
        </w:trPr>
        <w:tc>
          <w:tcPr>
            <w:tcW w:w="3168" w:type="dxa"/>
            <w:gridSpan w:val="4"/>
            <w:tcBorders>
              <w:top w:val="nil"/>
              <w:left w:val="nil"/>
              <w:bottom w:val="nil"/>
              <w:right w:val="nil"/>
            </w:tcBorders>
          </w:tcPr>
          <w:p w14:paraId="48166E76"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F988CA5" w14:textId="77777777" w:rsidR="007A7C12" w:rsidRDefault="003C6D4F">
            <w:pPr>
              <w:adjustRightInd w:val="0"/>
              <w:ind w:right="144"/>
              <w:rPr>
                <w:sz w:val="24"/>
                <w:szCs w:val="24"/>
              </w:rPr>
            </w:pPr>
            <w:r>
              <w:rPr>
                <w:szCs w:val="24"/>
              </w:rPr>
              <w:t>DD</w:t>
            </w:r>
          </w:p>
        </w:tc>
        <w:tc>
          <w:tcPr>
            <w:tcW w:w="144" w:type="dxa"/>
            <w:tcBorders>
              <w:top w:val="nil"/>
              <w:left w:val="nil"/>
              <w:bottom w:val="nil"/>
              <w:right w:val="nil"/>
            </w:tcBorders>
          </w:tcPr>
          <w:p w14:paraId="3A585F5F"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6B4F99A6" w14:textId="77777777" w:rsidR="007A7C12" w:rsidRDefault="003C6D4F">
            <w:pPr>
              <w:adjustRightInd w:val="0"/>
              <w:ind w:right="144"/>
              <w:rPr>
                <w:sz w:val="24"/>
                <w:szCs w:val="24"/>
              </w:rPr>
            </w:pPr>
            <w:r>
              <w:rPr>
                <w:szCs w:val="24"/>
              </w:rPr>
              <w:t>Day of Month in Numeric Format</w:t>
            </w:r>
          </w:p>
        </w:tc>
      </w:tr>
      <w:tr w:rsidR="007A7C12" w14:paraId="5F672DCD" w14:textId="77777777">
        <w:tc>
          <w:tcPr>
            <w:tcW w:w="1007" w:type="dxa"/>
            <w:tcBorders>
              <w:top w:val="nil"/>
              <w:left w:val="nil"/>
              <w:bottom w:val="nil"/>
              <w:right w:val="nil"/>
            </w:tcBorders>
          </w:tcPr>
          <w:p w14:paraId="40CB0E40"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48EE8AE9" w14:textId="77777777" w:rsidR="007A7C12" w:rsidRDefault="003C6D4F">
            <w:pPr>
              <w:adjustRightInd w:val="0"/>
              <w:ind w:right="144"/>
              <w:jc w:val="center"/>
              <w:rPr>
                <w:sz w:val="24"/>
                <w:szCs w:val="24"/>
              </w:rPr>
            </w:pPr>
            <w:r>
              <w:rPr>
                <w:b/>
                <w:szCs w:val="24"/>
              </w:rPr>
              <w:t>DTM06</w:t>
            </w:r>
          </w:p>
        </w:tc>
        <w:tc>
          <w:tcPr>
            <w:tcW w:w="892" w:type="dxa"/>
            <w:tcBorders>
              <w:top w:val="nil"/>
              <w:left w:val="nil"/>
              <w:bottom w:val="nil"/>
              <w:right w:val="nil"/>
            </w:tcBorders>
          </w:tcPr>
          <w:p w14:paraId="0253E870" w14:textId="77777777" w:rsidR="007A7C12" w:rsidRDefault="003C6D4F">
            <w:pPr>
              <w:adjustRightInd w:val="0"/>
              <w:ind w:right="144"/>
              <w:jc w:val="center"/>
              <w:rPr>
                <w:sz w:val="24"/>
                <w:szCs w:val="24"/>
              </w:rPr>
            </w:pPr>
            <w:r>
              <w:rPr>
                <w:b/>
                <w:szCs w:val="24"/>
              </w:rPr>
              <w:t>1251</w:t>
            </w:r>
          </w:p>
        </w:tc>
        <w:tc>
          <w:tcPr>
            <w:tcW w:w="4968" w:type="dxa"/>
            <w:gridSpan w:val="4"/>
            <w:tcBorders>
              <w:top w:val="nil"/>
              <w:left w:val="nil"/>
              <w:bottom w:val="nil"/>
              <w:right w:val="nil"/>
            </w:tcBorders>
          </w:tcPr>
          <w:p w14:paraId="6808B15B" w14:textId="77777777" w:rsidR="007A7C12" w:rsidRDefault="003C6D4F">
            <w:pPr>
              <w:adjustRightInd w:val="0"/>
              <w:ind w:right="144"/>
              <w:rPr>
                <w:sz w:val="24"/>
                <w:szCs w:val="24"/>
              </w:rPr>
            </w:pPr>
            <w:r>
              <w:rPr>
                <w:b/>
                <w:szCs w:val="24"/>
              </w:rPr>
              <w:t>Date Time Period</w:t>
            </w:r>
          </w:p>
        </w:tc>
        <w:tc>
          <w:tcPr>
            <w:tcW w:w="432" w:type="dxa"/>
            <w:tcBorders>
              <w:top w:val="nil"/>
              <w:left w:val="nil"/>
              <w:bottom w:val="nil"/>
              <w:right w:val="nil"/>
            </w:tcBorders>
          </w:tcPr>
          <w:p w14:paraId="3088D165"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0BD5D84D"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25D7B5D3" w14:textId="77777777" w:rsidR="007A7C12" w:rsidRDefault="003C6D4F">
            <w:pPr>
              <w:adjustRightInd w:val="0"/>
              <w:ind w:right="144"/>
              <w:rPr>
                <w:sz w:val="24"/>
                <w:szCs w:val="24"/>
              </w:rPr>
            </w:pPr>
            <w:r>
              <w:rPr>
                <w:b/>
                <w:szCs w:val="24"/>
              </w:rPr>
              <w:t>AN 1/35</w:t>
            </w:r>
          </w:p>
        </w:tc>
      </w:tr>
      <w:tr w:rsidR="007A7C12" w14:paraId="2074EB6F" w14:textId="77777777">
        <w:trPr>
          <w:gridAfter w:val="1"/>
          <w:wAfter w:w="330" w:type="dxa"/>
        </w:trPr>
        <w:tc>
          <w:tcPr>
            <w:tcW w:w="2980" w:type="dxa"/>
            <w:gridSpan w:val="3"/>
            <w:tcBorders>
              <w:top w:val="nil"/>
              <w:left w:val="nil"/>
              <w:bottom w:val="nil"/>
              <w:right w:val="nil"/>
            </w:tcBorders>
          </w:tcPr>
          <w:p w14:paraId="1454FCA0"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1B6C2FDD" w14:textId="77777777" w:rsidR="007A7C12" w:rsidRDefault="003C6D4F">
            <w:pPr>
              <w:adjustRightInd w:val="0"/>
              <w:ind w:right="144"/>
              <w:rPr>
                <w:sz w:val="24"/>
                <w:szCs w:val="24"/>
              </w:rPr>
            </w:pPr>
            <w:r>
              <w:rPr>
                <w:szCs w:val="24"/>
              </w:rPr>
              <w:t>Expression of a date, a time, or range of dates, times or dates and times</w:t>
            </w:r>
          </w:p>
        </w:tc>
      </w:tr>
      <w:tr w:rsidR="007A7C12" w14:paraId="216EED75" w14:textId="77777777">
        <w:trPr>
          <w:gridAfter w:val="1"/>
          <w:wAfter w:w="330" w:type="dxa"/>
        </w:trPr>
        <w:tc>
          <w:tcPr>
            <w:tcW w:w="2980" w:type="dxa"/>
            <w:gridSpan w:val="3"/>
            <w:tcBorders>
              <w:top w:val="nil"/>
              <w:left w:val="nil"/>
              <w:bottom w:val="nil"/>
              <w:right w:val="nil"/>
            </w:tcBorders>
          </w:tcPr>
          <w:p w14:paraId="4078B301"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7177F13F" w14:textId="77777777" w:rsidR="007A7C12" w:rsidRDefault="003C6D4F">
            <w:pPr>
              <w:adjustRightInd w:val="0"/>
              <w:ind w:right="144"/>
              <w:rPr>
                <w:sz w:val="24"/>
                <w:szCs w:val="24"/>
              </w:rPr>
            </w:pPr>
            <w:r>
              <w:rPr>
                <w:szCs w:val="24"/>
              </w:rPr>
              <w:t>Day of month that the meter will be read, in DD format (e.g., 01 - 28).</w:t>
            </w:r>
          </w:p>
        </w:tc>
      </w:tr>
    </w:tbl>
    <w:p w14:paraId="379866D0" w14:textId="77777777" w:rsidR="007A7C12" w:rsidRDefault="003C6D4F">
      <w:pPr>
        <w:tabs>
          <w:tab w:val="right" w:pos="1800"/>
          <w:tab w:val="left" w:pos="2160"/>
        </w:tabs>
        <w:adjustRightInd w:val="0"/>
        <w:ind w:left="2160" w:hanging="2160"/>
        <w:rPr>
          <w:b/>
          <w:szCs w:val="24"/>
        </w:rPr>
      </w:pPr>
      <w:r>
        <w:rPr>
          <w:szCs w:val="24"/>
        </w:rPr>
        <w:br w:type="page"/>
      </w:r>
      <w:bookmarkStart w:id="702" w:name="book42"/>
      <w:bookmarkEnd w:id="702"/>
      <w:r>
        <w:rPr>
          <w:b/>
          <w:szCs w:val="24"/>
        </w:rPr>
        <w:lastRenderedPageBreak/>
        <w:tab/>
        <w:t>Segment:</w:t>
      </w:r>
      <w:r>
        <w:rPr>
          <w:b/>
          <w:szCs w:val="24"/>
        </w:rPr>
        <w:tab/>
      </w:r>
      <w:r>
        <w:rPr>
          <w:b/>
          <w:sz w:val="40"/>
          <w:szCs w:val="24"/>
        </w:rPr>
        <w:t xml:space="preserve">NM1 </w:t>
      </w:r>
      <w:r>
        <w:rPr>
          <w:b/>
          <w:szCs w:val="24"/>
        </w:rPr>
        <w:t>Individual or Organizational Name (Special Needs Emergency Contact Name)</w:t>
      </w:r>
    </w:p>
    <w:p w14:paraId="6CAD1413"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46E806ED"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4E5E8CD6"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C4DC64F"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EBD92FF"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79BD39B8"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6B5C361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4B92E525"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5D6D947B"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4FE61CEE"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3F173192" w14:textId="77777777">
        <w:tc>
          <w:tcPr>
            <w:tcW w:w="1944" w:type="dxa"/>
            <w:tcBorders>
              <w:top w:val="nil"/>
              <w:left w:val="nil"/>
              <w:bottom w:val="nil"/>
              <w:right w:val="nil"/>
            </w:tcBorders>
          </w:tcPr>
          <w:p w14:paraId="49F0C607"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34E9E624"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0C2EC6A0" w14:textId="77777777" w:rsidR="007A7C12" w:rsidRDefault="003C6D4F">
            <w:pPr>
              <w:adjustRightInd w:val="0"/>
              <w:ind w:right="144"/>
              <w:rPr>
                <w:szCs w:val="24"/>
              </w:rPr>
            </w:pPr>
            <w:r>
              <w:rPr>
                <w:szCs w:val="24"/>
              </w:rPr>
              <w:t>Provided when available when adding information to the NM1~SC loop or if any of the information in the NM1~SC loop is changing for "CCC", "CRC", "CCCT" or "CRCT" status.</w:t>
            </w:r>
          </w:p>
          <w:p w14:paraId="7986AFE7" w14:textId="77777777" w:rsidR="007A7C12" w:rsidRDefault="007A7C12">
            <w:pPr>
              <w:adjustRightInd w:val="0"/>
              <w:ind w:right="144"/>
              <w:rPr>
                <w:sz w:val="24"/>
                <w:szCs w:val="24"/>
              </w:rPr>
            </w:pPr>
          </w:p>
        </w:tc>
      </w:tr>
      <w:tr w:rsidR="007A7C12" w14:paraId="48FF9B83" w14:textId="77777777">
        <w:tc>
          <w:tcPr>
            <w:tcW w:w="1944" w:type="dxa"/>
            <w:tcBorders>
              <w:top w:val="nil"/>
              <w:left w:val="nil"/>
              <w:bottom w:val="nil"/>
              <w:right w:val="nil"/>
            </w:tcBorders>
          </w:tcPr>
          <w:p w14:paraId="77D5833B" w14:textId="77777777" w:rsidR="007A7C12" w:rsidRDefault="007A7C12">
            <w:pPr>
              <w:adjustRightInd w:val="0"/>
              <w:ind w:right="144"/>
              <w:rPr>
                <w:sz w:val="24"/>
                <w:szCs w:val="24"/>
              </w:rPr>
            </w:pPr>
          </w:p>
        </w:tc>
        <w:tc>
          <w:tcPr>
            <w:tcW w:w="216" w:type="dxa"/>
            <w:tcBorders>
              <w:top w:val="nil"/>
              <w:left w:val="nil"/>
              <w:bottom w:val="nil"/>
              <w:right w:val="nil"/>
            </w:tcBorders>
          </w:tcPr>
          <w:p w14:paraId="55185C6D"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229EB451" w14:textId="77777777" w:rsidR="007A7C12" w:rsidRDefault="003C6D4F">
            <w:pPr>
              <w:adjustRightInd w:val="0"/>
              <w:ind w:right="144"/>
              <w:rPr>
                <w:szCs w:val="24"/>
              </w:rPr>
            </w:pPr>
            <w:r>
              <w:rPr>
                <w:szCs w:val="24"/>
              </w:rPr>
              <w:t>NM1~SC~C~~~~~~EC~SNOW, JOE RAY JR</w:t>
            </w:r>
          </w:p>
          <w:p w14:paraId="3D783E6C" w14:textId="77777777" w:rsidR="007A7C12" w:rsidRDefault="003C6D4F">
            <w:pPr>
              <w:adjustRightInd w:val="0"/>
              <w:ind w:right="144"/>
              <w:rPr>
                <w:sz w:val="24"/>
                <w:szCs w:val="24"/>
              </w:rPr>
            </w:pPr>
            <w:r>
              <w:rPr>
                <w:szCs w:val="24"/>
              </w:rPr>
              <w:t>NM1~SC~C~~~~~~EC~XYZ COMPANY</w:t>
            </w:r>
          </w:p>
        </w:tc>
      </w:tr>
    </w:tbl>
    <w:p w14:paraId="10FDC81C" w14:textId="77777777" w:rsidR="007A7C12" w:rsidRDefault="007A7C12">
      <w:pPr>
        <w:adjustRightInd w:val="0"/>
        <w:rPr>
          <w:szCs w:val="24"/>
        </w:rPr>
      </w:pPr>
    </w:p>
    <w:p w14:paraId="72F293A4" w14:textId="77777777" w:rsidR="007A7C12" w:rsidRDefault="003C6D4F">
      <w:pPr>
        <w:adjustRightInd w:val="0"/>
        <w:jc w:val="center"/>
        <w:rPr>
          <w:b/>
          <w:szCs w:val="24"/>
        </w:rPr>
      </w:pPr>
      <w:r>
        <w:rPr>
          <w:b/>
          <w:szCs w:val="24"/>
        </w:rPr>
        <w:t>Data Element Summary</w:t>
      </w:r>
    </w:p>
    <w:p w14:paraId="5F16E0A1"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BB4699E"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7735E236" w14:textId="77777777">
        <w:tc>
          <w:tcPr>
            <w:tcW w:w="1007" w:type="dxa"/>
            <w:tcBorders>
              <w:top w:val="nil"/>
              <w:left w:val="nil"/>
              <w:bottom w:val="nil"/>
              <w:right w:val="nil"/>
            </w:tcBorders>
          </w:tcPr>
          <w:p w14:paraId="23447FCF"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15E7DE86" w14:textId="77777777" w:rsidR="007A7C12" w:rsidRDefault="003C6D4F">
            <w:pPr>
              <w:adjustRightInd w:val="0"/>
              <w:ind w:right="144"/>
              <w:jc w:val="center"/>
              <w:rPr>
                <w:sz w:val="24"/>
                <w:szCs w:val="24"/>
              </w:rPr>
            </w:pPr>
            <w:r>
              <w:rPr>
                <w:b/>
                <w:szCs w:val="24"/>
              </w:rPr>
              <w:t>NM101</w:t>
            </w:r>
          </w:p>
        </w:tc>
        <w:tc>
          <w:tcPr>
            <w:tcW w:w="892" w:type="dxa"/>
            <w:tcBorders>
              <w:top w:val="nil"/>
              <w:left w:val="nil"/>
              <w:bottom w:val="nil"/>
              <w:right w:val="nil"/>
            </w:tcBorders>
          </w:tcPr>
          <w:p w14:paraId="7B50889A" w14:textId="77777777" w:rsidR="007A7C12" w:rsidRDefault="003C6D4F">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5B95788D" w14:textId="77777777" w:rsidR="007A7C12" w:rsidRDefault="003C6D4F">
            <w:pPr>
              <w:adjustRightInd w:val="0"/>
              <w:ind w:right="144"/>
              <w:rPr>
                <w:sz w:val="24"/>
                <w:szCs w:val="24"/>
              </w:rPr>
            </w:pPr>
            <w:r>
              <w:rPr>
                <w:b/>
                <w:szCs w:val="24"/>
              </w:rPr>
              <w:t>Entity Identifier Code</w:t>
            </w:r>
          </w:p>
        </w:tc>
        <w:tc>
          <w:tcPr>
            <w:tcW w:w="432" w:type="dxa"/>
            <w:tcBorders>
              <w:top w:val="nil"/>
              <w:left w:val="nil"/>
              <w:bottom w:val="nil"/>
              <w:right w:val="nil"/>
            </w:tcBorders>
          </w:tcPr>
          <w:p w14:paraId="103E95C3"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4C0419D4"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545FB880" w14:textId="77777777" w:rsidR="007A7C12" w:rsidRDefault="003C6D4F">
            <w:pPr>
              <w:adjustRightInd w:val="0"/>
              <w:ind w:right="144"/>
              <w:rPr>
                <w:sz w:val="24"/>
                <w:szCs w:val="24"/>
              </w:rPr>
            </w:pPr>
            <w:r>
              <w:rPr>
                <w:b/>
                <w:szCs w:val="24"/>
              </w:rPr>
              <w:t>ID 2/3</w:t>
            </w:r>
          </w:p>
        </w:tc>
      </w:tr>
      <w:tr w:rsidR="007A7C12" w14:paraId="0FAA4A3E" w14:textId="77777777">
        <w:trPr>
          <w:gridAfter w:val="1"/>
          <w:wAfter w:w="330" w:type="dxa"/>
        </w:trPr>
        <w:tc>
          <w:tcPr>
            <w:tcW w:w="2980" w:type="dxa"/>
            <w:gridSpan w:val="3"/>
            <w:tcBorders>
              <w:top w:val="nil"/>
              <w:left w:val="nil"/>
              <w:bottom w:val="nil"/>
              <w:right w:val="nil"/>
            </w:tcBorders>
          </w:tcPr>
          <w:p w14:paraId="6934180B"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E8B4387" w14:textId="77777777" w:rsidR="007A7C12" w:rsidRDefault="003C6D4F">
            <w:pPr>
              <w:adjustRightInd w:val="0"/>
              <w:ind w:right="144"/>
              <w:rPr>
                <w:sz w:val="24"/>
                <w:szCs w:val="24"/>
              </w:rPr>
            </w:pPr>
            <w:r>
              <w:rPr>
                <w:szCs w:val="24"/>
              </w:rPr>
              <w:t xml:space="preserve">Code identifying an organizational entity, a physical location, </w:t>
            </w:r>
            <w:proofErr w:type="gramStart"/>
            <w:r>
              <w:rPr>
                <w:szCs w:val="24"/>
              </w:rPr>
              <w:t>property</w:t>
            </w:r>
            <w:proofErr w:type="gramEnd"/>
            <w:r>
              <w:rPr>
                <w:szCs w:val="24"/>
              </w:rPr>
              <w:t xml:space="preserve"> or an individual</w:t>
            </w:r>
          </w:p>
        </w:tc>
      </w:tr>
      <w:tr w:rsidR="007A7C12" w14:paraId="3F9F541D" w14:textId="77777777">
        <w:trPr>
          <w:gridAfter w:val="1"/>
          <w:wAfter w:w="331" w:type="dxa"/>
        </w:trPr>
        <w:tc>
          <w:tcPr>
            <w:tcW w:w="3168" w:type="dxa"/>
            <w:gridSpan w:val="4"/>
            <w:tcBorders>
              <w:top w:val="nil"/>
              <w:left w:val="nil"/>
              <w:bottom w:val="nil"/>
              <w:right w:val="nil"/>
            </w:tcBorders>
          </w:tcPr>
          <w:p w14:paraId="12EEE8D8"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2676269" w14:textId="77777777" w:rsidR="007A7C12" w:rsidRDefault="003C6D4F">
            <w:pPr>
              <w:adjustRightInd w:val="0"/>
              <w:ind w:right="144"/>
              <w:rPr>
                <w:sz w:val="24"/>
                <w:szCs w:val="24"/>
              </w:rPr>
            </w:pPr>
            <w:r>
              <w:rPr>
                <w:szCs w:val="24"/>
              </w:rPr>
              <w:t>SC</w:t>
            </w:r>
          </w:p>
        </w:tc>
        <w:tc>
          <w:tcPr>
            <w:tcW w:w="144" w:type="dxa"/>
            <w:tcBorders>
              <w:top w:val="nil"/>
              <w:left w:val="nil"/>
              <w:bottom w:val="nil"/>
              <w:right w:val="nil"/>
            </w:tcBorders>
          </w:tcPr>
          <w:p w14:paraId="03373BFA"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9049399" w14:textId="77777777" w:rsidR="007A7C12" w:rsidRDefault="003C6D4F">
            <w:pPr>
              <w:adjustRightInd w:val="0"/>
              <w:ind w:right="144"/>
              <w:rPr>
                <w:sz w:val="24"/>
                <w:szCs w:val="24"/>
              </w:rPr>
            </w:pPr>
            <w:r>
              <w:rPr>
                <w:szCs w:val="24"/>
              </w:rPr>
              <w:t>Store Class</w:t>
            </w:r>
          </w:p>
        </w:tc>
      </w:tr>
      <w:tr w:rsidR="007A7C12" w14:paraId="6B3A8006" w14:textId="77777777">
        <w:trPr>
          <w:gridAfter w:val="2"/>
          <w:wAfter w:w="473" w:type="dxa"/>
        </w:trPr>
        <w:tc>
          <w:tcPr>
            <w:tcW w:w="4680" w:type="dxa"/>
            <w:gridSpan w:val="6"/>
            <w:tcBorders>
              <w:top w:val="nil"/>
              <w:left w:val="nil"/>
              <w:bottom w:val="nil"/>
              <w:right w:val="nil"/>
            </w:tcBorders>
          </w:tcPr>
          <w:p w14:paraId="5E6AACEF"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D7922D8" w14:textId="77777777" w:rsidR="007A7C12" w:rsidRDefault="003C6D4F">
            <w:pPr>
              <w:adjustRightInd w:val="0"/>
              <w:ind w:right="144"/>
              <w:rPr>
                <w:sz w:val="24"/>
                <w:szCs w:val="24"/>
              </w:rPr>
            </w:pPr>
            <w:r>
              <w:rPr>
                <w:szCs w:val="24"/>
              </w:rPr>
              <w:t>Special Needs Emergency Contact Name</w:t>
            </w:r>
          </w:p>
        </w:tc>
      </w:tr>
      <w:tr w:rsidR="007A7C12" w14:paraId="7568E9E5" w14:textId="77777777">
        <w:tc>
          <w:tcPr>
            <w:tcW w:w="1007" w:type="dxa"/>
            <w:tcBorders>
              <w:top w:val="nil"/>
              <w:left w:val="nil"/>
              <w:bottom w:val="nil"/>
              <w:right w:val="nil"/>
            </w:tcBorders>
          </w:tcPr>
          <w:p w14:paraId="3E4E51ED"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5DA9D2BA" w14:textId="77777777" w:rsidR="007A7C12" w:rsidRDefault="003C6D4F">
            <w:pPr>
              <w:adjustRightInd w:val="0"/>
              <w:ind w:right="144"/>
              <w:jc w:val="center"/>
              <w:rPr>
                <w:sz w:val="24"/>
                <w:szCs w:val="24"/>
              </w:rPr>
            </w:pPr>
            <w:r>
              <w:rPr>
                <w:b/>
                <w:szCs w:val="24"/>
              </w:rPr>
              <w:t>NM102</w:t>
            </w:r>
          </w:p>
        </w:tc>
        <w:tc>
          <w:tcPr>
            <w:tcW w:w="892" w:type="dxa"/>
            <w:tcBorders>
              <w:top w:val="nil"/>
              <w:left w:val="nil"/>
              <w:bottom w:val="nil"/>
              <w:right w:val="nil"/>
            </w:tcBorders>
          </w:tcPr>
          <w:p w14:paraId="57061D69" w14:textId="77777777" w:rsidR="007A7C12" w:rsidRDefault="003C6D4F">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20A317F1" w14:textId="77777777" w:rsidR="007A7C12" w:rsidRDefault="003C6D4F">
            <w:pPr>
              <w:adjustRightInd w:val="0"/>
              <w:ind w:right="144"/>
              <w:rPr>
                <w:sz w:val="24"/>
                <w:szCs w:val="24"/>
              </w:rPr>
            </w:pPr>
            <w:r>
              <w:rPr>
                <w:b/>
                <w:szCs w:val="24"/>
              </w:rPr>
              <w:t>Entity Type Qualifier</w:t>
            </w:r>
          </w:p>
        </w:tc>
        <w:tc>
          <w:tcPr>
            <w:tcW w:w="432" w:type="dxa"/>
            <w:tcBorders>
              <w:top w:val="nil"/>
              <w:left w:val="nil"/>
              <w:bottom w:val="nil"/>
              <w:right w:val="nil"/>
            </w:tcBorders>
          </w:tcPr>
          <w:p w14:paraId="2BDA4760"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6FF10B0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D404377" w14:textId="77777777" w:rsidR="007A7C12" w:rsidRDefault="003C6D4F">
            <w:pPr>
              <w:adjustRightInd w:val="0"/>
              <w:ind w:right="144"/>
              <w:rPr>
                <w:sz w:val="24"/>
                <w:szCs w:val="24"/>
              </w:rPr>
            </w:pPr>
            <w:r>
              <w:rPr>
                <w:b/>
                <w:szCs w:val="24"/>
              </w:rPr>
              <w:t>ID 1/1</w:t>
            </w:r>
          </w:p>
        </w:tc>
      </w:tr>
      <w:tr w:rsidR="007A7C12" w14:paraId="2EBE5D74" w14:textId="77777777">
        <w:trPr>
          <w:gridAfter w:val="1"/>
          <w:wAfter w:w="330" w:type="dxa"/>
        </w:trPr>
        <w:tc>
          <w:tcPr>
            <w:tcW w:w="2980" w:type="dxa"/>
            <w:gridSpan w:val="3"/>
            <w:tcBorders>
              <w:top w:val="nil"/>
              <w:left w:val="nil"/>
              <w:bottom w:val="nil"/>
              <w:right w:val="nil"/>
            </w:tcBorders>
          </w:tcPr>
          <w:p w14:paraId="54E1E2D6"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8C81444" w14:textId="77777777" w:rsidR="007A7C12" w:rsidRDefault="003C6D4F">
            <w:pPr>
              <w:adjustRightInd w:val="0"/>
              <w:ind w:right="144"/>
              <w:rPr>
                <w:sz w:val="24"/>
                <w:szCs w:val="24"/>
              </w:rPr>
            </w:pPr>
            <w:r>
              <w:rPr>
                <w:szCs w:val="24"/>
              </w:rPr>
              <w:t>Code qualifying the type of entity</w:t>
            </w:r>
          </w:p>
        </w:tc>
      </w:tr>
      <w:tr w:rsidR="007A7C12" w14:paraId="677270CE" w14:textId="77777777">
        <w:trPr>
          <w:gridAfter w:val="1"/>
          <w:wAfter w:w="331" w:type="dxa"/>
        </w:trPr>
        <w:tc>
          <w:tcPr>
            <w:tcW w:w="3168" w:type="dxa"/>
            <w:gridSpan w:val="4"/>
            <w:tcBorders>
              <w:top w:val="nil"/>
              <w:left w:val="nil"/>
              <w:bottom w:val="nil"/>
              <w:right w:val="nil"/>
            </w:tcBorders>
          </w:tcPr>
          <w:p w14:paraId="5814029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12B3E6FF" w14:textId="77777777" w:rsidR="007A7C12" w:rsidRDefault="003C6D4F">
            <w:pPr>
              <w:adjustRightInd w:val="0"/>
              <w:ind w:right="144"/>
              <w:rPr>
                <w:sz w:val="24"/>
                <w:szCs w:val="24"/>
              </w:rPr>
            </w:pPr>
            <w:r>
              <w:rPr>
                <w:szCs w:val="24"/>
              </w:rPr>
              <w:t>C</w:t>
            </w:r>
          </w:p>
        </w:tc>
        <w:tc>
          <w:tcPr>
            <w:tcW w:w="144" w:type="dxa"/>
            <w:tcBorders>
              <w:top w:val="nil"/>
              <w:left w:val="nil"/>
              <w:bottom w:val="nil"/>
              <w:right w:val="nil"/>
            </w:tcBorders>
          </w:tcPr>
          <w:p w14:paraId="1AB1887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27CC6604" w14:textId="77777777" w:rsidR="007A7C12" w:rsidRDefault="003C6D4F">
            <w:pPr>
              <w:adjustRightInd w:val="0"/>
              <w:ind w:right="144"/>
              <w:rPr>
                <w:sz w:val="24"/>
                <w:szCs w:val="24"/>
              </w:rPr>
            </w:pPr>
            <w:r>
              <w:rPr>
                <w:szCs w:val="24"/>
              </w:rPr>
              <w:t>Custodial</w:t>
            </w:r>
          </w:p>
        </w:tc>
      </w:tr>
      <w:tr w:rsidR="007A7C12" w14:paraId="0FA86D76" w14:textId="77777777">
        <w:trPr>
          <w:gridAfter w:val="2"/>
          <w:wAfter w:w="473" w:type="dxa"/>
        </w:trPr>
        <w:tc>
          <w:tcPr>
            <w:tcW w:w="4680" w:type="dxa"/>
            <w:gridSpan w:val="6"/>
            <w:tcBorders>
              <w:top w:val="nil"/>
              <w:left w:val="nil"/>
              <w:bottom w:val="nil"/>
              <w:right w:val="nil"/>
            </w:tcBorders>
          </w:tcPr>
          <w:p w14:paraId="2C5E885F"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41A26FD1" w14:textId="77777777" w:rsidR="007A7C12" w:rsidRDefault="003C6D4F">
            <w:pPr>
              <w:adjustRightInd w:val="0"/>
              <w:ind w:right="144"/>
              <w:rPr>
                <w:sz w:val="24"/>
                <w:szCs w:val="24"/>
              </w:rPr>
            </w:pPr>
            <w:r>
              <w:rPr>
                <w:szCs w:val="24"/>
              </w:rPr>
              <w:t>Contact Name</w:t>
            </w:r>
          </w:p>
        </w:tc>
      </w:tr>
      <w:tr w:rsidR="007A7C12" w14:paraId="4E35A9F6" w14:textId="77777777">
        <w:tc>
          <w:tcPr>
            <w:tcW w:w="1007" w:type="dxa"/>
            <w:tcBorders>
              <w:top w:val="nil"/>
              <w:left w:val="nil"/>
              <w:bottom w:val="nil"/>
              <w:right w:val="nil"/>
            </w:tcBorders>
          </w:tcPr>
          <w:p w14:paraId="4B7BF4C0"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6D693C05" w14:textId="77777777" w:rsidR="007A7C12" w:rsidRDefault="003C6D4F">
            <w:pPr>
              <w:adjustRightInd w:val="0"/>
              <w:ind w:right="144"/>
              <w:jc w:val="center"/>
              <w:rPr>
                <w:sz w:val="24"/>
                <w:szCs w:val="24"/>
              </w:rPr>
            </w:pPr>
            <w:r>
              <w:rPr>
                <w:b/>
                <w:szCs w:val="24"/>
              </w:rPr>
              <w:t>NM108</w:t>
            </w:r>
          </w:p>
        </w:tc>
        <w:tc>
          <w:tcPr>
            <w:tcW w:w="892" w:type="dxa"/>
            <w:tcBorders>
              <w:top w:val="nil"/>
              <w:left w:val="nil"/>
              <w:bottom w:val="nil"/>
              <w:right w:val="nil"/>
            </w:tcBorders>
          </w:tcPr>
          <w:p w14:paraId="79307696" w14:textId="77777777" w:rsidR="007A7C12" w:rsidRDefault="003C6D4F">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5342528D" w14:textId="77777777" w:rsidR="007A7C12" w:rsidRDefault="003C6D4F">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3265C104"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04AA8F79"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1E4EC058" w14:textId="77777777" w:rsidR="007A7C12" w:rsidRDefault="003C6D4F">
            <w:pPr>
              <w:adjustRightInd w:val="0"/>
              <w:ind w:right="144"/>
              <w:rPr>
                <w:sz w:val="24"/>
                <w:szCs w:val="24"/>
              </w:rPr>
            </w:pPr>
            <w:r>
              <w:rPr>
                <w:b/>
                <w:szCs w:val="24"/>
              </w:rPr>
              <w:t>ID 1/2</w:t>
            </w:r>
          </w:p>
        </w:tc>
      </w:tr>
      <w:tr w:rsidR="007A7C12" w14:paraId="72CFBE77" w14:textId="77777777">
        <w:trPr>
          <w:gridAfter w:val="1"/>
          <w:wAfter w:w="330" w:type="dxa"/>
        </w:trPr>
        <w:tc>
          <w:tcPr>
            <w:tcW w:w="2980" w:type="dxa"/>
            <w:gridSpan w:val="3"/>
            <w:tcBorders>
              <w:top w:val="nil"/>
              <w:left w:val="nil"/>
              <w:bottom w:val="nil"/>
              <w:right w:val="nil"/>
            </w:tcBorders>
          </w:tcPr>
          <w:p w14:paraId="7BC632D5"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7D9907DE" w14:textId="77777777" w:rsidR="007A7C12" w:rsidRDefault="003C6D4F">
            <w:pPr>
              <w:adjustRightInd w:val="0"/>
              <w:ind w:right="144"/>
              <w:rPr>
                <w:sz w:val="24"/>
                <w:szCs w:val="24"/>
              </w:rPr>
            </w:pPr>
            <w:r>
              <w:rPr>
                <w:szCs w:val="24"/>
              </w:rPr>
              <w:t>Code designating the system/method of code structure used for Identification Code (67)</w:t>
            </w:r>
          </w:p>
        </w:tc>
      </w:tr>
      <w:tr w:rsidR="007A7C12" w14:paraId="51CFFF1A" w14:textId="77777777">
        <w:trPr>
          <w:gridAfter w:val="1"/>
          <w:wAfter w:w="331" w:type="dxa"/>
        </w:trPr>
        <w:tc>
          <w:tcPr>
            <w:tcW w:w="3168" w:type="dxa"/>
            <w:gridSpan w:val="4"/>
            <w:tcBorders>
              <w:top w:val="nil"/>
              <w:left w:val="nil"/>
              <w:bottom w:val="nil"/>
              <w:right w:val="nil"/>
            </w:tcBorders>
          </w:tcPr>
          <w:p w14:paraId="26CACDF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D4B9A59" w14:textId="77777777" w:rsidR="007A7C12" w:rsidRDefault="003C6D4F">
            <w:pPr>
              <w:adjustRightInd w:val="0"/>
              <w:ind w:right="144"/>
              <w:rPr>
                <w:sz w:val="24"/>
                <w:szCs w:val="24"/>
              </w:rPr>
            </w:pPr>
            <w:r>
              <w:rPr>
                <w:szCs w:val="24"/>
              </w:rPr>
              <w:t>EC</w:t>
            </w:r>
          </w:p>
        </w:tc>
        <w:tc>
          <w:tcPr>
            <w:tcW w:w="144" w:type="dxa"/>
            <w:tcBorders>
              <w:top w:val="nil"/>
              <w:left w:val="nil"/>
              <w:bottom w:val="nil"/>
              <w:right w:val="nil"/>
            </w:tcBorders>
          </w:tcPr>
          <w:p w14:paraId="686D3593"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40AD4229" w14:textId="77777777" w:rsidR="007A7C12" w:rsidRDefault="003C6D4F">
            <w:pPr>
              <w:adjustRightInd w:val="0"/>
              <w:ind w:right="144"/>
              <w:rPr>
                <w:sz w:val="24"/>
                <w:szCs w:val="24"/>
              </w:rPr>
            </w:pPr>
            <w:r>
              <w:rPr>
                <w:szCs w:val="24"/>
              </w:rPr>
              <w:t>ARI Electronic Commerce Location ID Code</w:t>
            </w:r>
          </w:p>
        </w:tc>
      </w:tr>
      <w:tr w:rsidR="007A7C12" w14:paraId="54DA9882" w14:textId="77777777">
        <w:trPr>
          <w:gridAfter w:val="2"/>
          <w:wAfter w:w="473" w:type="dxa"/>
        </w:trPr>
        <w:tc>
          <w:tcPr>
            <w:tcW w:w="4680" w:type="dxa"/>
            <w:gridSpan w:val="6"/>
            <w:tcBorders>
              <w:top w:val="nil"/>
              <w:left w:val="nil"/>
              <w:bottom w:val="nil"/>
              <w:right w:val="nil"/>
            </w:tcBorders>
          </w:tcPr>
          <w:p w14:paraId="337A6AFA"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7A66CD30" w14:textId="77777777" w:rsidR="007A7C12" w:rsidRDefault="003C6D4F">
            <w:pPr>
              <w:adjustRightInd w:val="0"/>
              <w:ind w:right="144"/>
              <w:rPr>
                <w:sz w:val="24"/>
                <w:szCs w:val="24"/>
              </w:rPr>
            </w:pPr>
            <w:r>
              <w:rPr>
                <w:szCs w:val="24"/>
              </w:rPr>
              <w:t>Emergency Contact</w:t>
            </w:r>
          </w:p>
        </w:tc>
      </w:tr>
      <w:tr w:rsidR="007A7C12" w14:paraId="446587D2" w14:textId="77777777">
        <w:tc>
          <w:tcPr>
            <w:tcW w:w="1007" w:type="dxa"/>
            <w:tcBorders>
              <w:top w:val="nil"/>
              <w:left w:val="nil"/>
              <w:bottom w:val="nil"/>
              <w:right w:val="nil"/>
            </w:tcBorders>
          </w:tcPr>
          <w:p w14:paraId="6119869F"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2B4E61F9" w14:textId="77777777" w:rsidR="007A7C12" w:rsidRDefault="003C6D4F">
            <w:pPr>
              <w:adjustRightInd w:val="0"/>
              <w:ind w:right="144"/>
              <w:jc w:val="center"/>
              <w:rPr>
                <w:sz w:val="24"/>
                <w:szCs w:val="24"/>
              </w:rPr>
            </w:pPr>
            <w:r>
              <w:rPr>
                <w:b/>
                <w:szCs w:val="24"/>
              </w:rPr>
              <w:t>NM109</w:t>
            </w:r>
          </w:p>
        </w:tc>
        <w:tc>
          <w:tcPr>
            <w:tcW w:w="892" w:type="dxa"/>
            <w:tcBorders>
              <w:top w:val="nil"/>
              <w:left w:val="nil"/>
              <w:bottom w:val="nil"/>
              <w:right w:val="nil"/>
            </w:tcBorders>
          </w:tcPr>
          <w:p w14:paraId="7911499F" w14:textId="77777777" w:rsidR="007A7C12" w:rsidRDefault="003C6D4F">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2742537F" w14:textId="77777777" w:rsidR="007A7C12" w:rsidRDefault="003C6D4F">
            <w:pPr>
              <w:adjustRightInd w:val="0"/>
              <w:ind w:right="144"/>
              <w:rPr>
                <w:sz w:val="24"/>
                <w:szCs w:val="24"/>
              </w:rPr>
            </w:pPr>
            <w:r>
              <w:rPr>
                <w:b/>
                <w:szCs w:val="24"/>
              </w:rPr>
              <w:t>Identification Code</w:t>
            </w:r>
          </w:p>
        </w:tc>
        <w:tc>
          <w:tcPr>
            <w:tcW w:w="432" w:type="dxa"/>
            <w:tcBorders>
              <w:top w:val="nil"/>
              <w:left w:val="nil"/>
              <w:bottom w:val="nil"/>
              <w:right w:val="nil"/>
            </w:tcBorders>
          </w:tcPr>
          <w:p w14:paraId="3689F6FE"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65D54F87"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358E567" w14:textId="77777777" w:rsidR="007A7C12" w:rsidRDefault="003C6D4F">
            <w:pPr>
              <w:adjustRightInd w:val="0"/>
              <w:ind w:right="144"/>
              <w:rPr>
                <w:sz w:val="24"/>
                <w:szCs w:val="24"/>
              </w:rPr>
            </w:pPr>
            <w:r>
              <w:rPr>
                <w:b/>
                <w:szCs w:val="24"/>
              </w:rPr>
              <w:t>AN 2/80</w:t>
            </w:r>
          </w:p>
        </w:tc>
      </w:tr>
      <w:tr w:rsidR="007A7C12" w14:paraId="2506E398" w14:textId="77777777">
        <w:trPr>
          <w:gridAfter w:val="1"/>
          <w:wAfter w:w="330" w:type="dxa"/>
        </w:trPr>
        <w:tc>
          <w:tcPr>
            <w:tcW w:w="2980" w:type="dxa"/>
            <w:gridSpan w:val="3"/>
            <w:tcBorders>
              <w:top w:val="nil"/>
              <w:left w:val="nil"/>
              <w:bottom w:val="nil"/>
              <w:right w:val="nil"/>
            </w:tcBorders>
          </w:tcPr>
          <w:p w14:paraId="0618503F"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DCB22E7" w14:textId="77777777" w:rsidR="007A7C12" w:rsidRDefault="003C6D4F">
            <w:pPr>
              <w:adjustRightInd w:val="0"/>
              <w:ind w:right="144"/>
              <w:rPr>
                <w:sz w:val="24"/>
                <w:szCs w:val="24"/>
              </w:rPr>
            </w:pPr>
            <w:r>
              <w:rPr>
                <w:szCs w:val="24"/>
              </w:rPr>
              <w:t>Code identifying a party or other code</w:t>
            </w:r>
          </w:p>
        </w:tc>
      </w:tr>
      <w:tr w:rsidR="007A7C12" w14:paraId="34E1C42D" w14:textId="77777777">
        <w:trPr>
          <w:gridAfter w:val="1"/>
          <w:wAfter w:w="330" w:type="dxa"/>
        </w:trPr>
        <w:tc>
          <w:tcPr>
            <w:tcW w:w="2980" w:type="dxa"/>
            <w:gridSpan w:val="3"/>
            <w:tcBorders>
              <w:top w:val="nil"/>
              <w:left w:val="nil"/>
              <w:bottom w:val="nil"/>
              <w:right w:val="nil"/>
            </w:tcBorders>
          </w:tcPr>
          <w:p w14:paraId="1455F272"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042CA0B" w14:textId="77777777" w:rsidR="007A7C12" w:rsidRDefault="003C6D4F">
            <w:pPr>
              <w:adjustRightInd w:val="0"/>
              <w:ind w:right="144"/>
              <w:rPr>
                <w:ins w:id="703" w:author="ERCOT" w:date="2023-03-30T15:35:00Z"/>
                <w:szCs w:val="24"/>
              </w:rPr>
            </w:pPr>
            <w:r>
              <w:rPr>
                <w:szCs w:val="24"/>
              </w:rPr>
              <w:t xml:space="preserve">The Customer Contact Name should be formatted as follows: Last Name, First Name. </w:t>
            </w:r>
          </w:p>
          <w:p w14:paraId="5D4DDE89" w14:textId="77777777" w:rsidR="007A7C12" w:rsidRDefault="007A7C12">
            <w:pPr>
              <w:adjustRightInd w:val="0"/>
              <w:ind w:right="144"/>
              <w:rPr>
                <w:ins w:id="704" w:author="ERCOT" w:date="2023-03-30T15:35:00Z"/>
                <w:szCs w:val="24"/>
              </w:rPr>
            </w:pPr>
          </w:p>
          <w:p w14:paraId="0F5F261C" w14:textId="77777777" w:rsidR="007A7C12" w:rsidRDefault="003C6D4F">
            <w:pPr>
              <w:adjustRightInd w:val="0"/>
              <w:ind w:right="144"/>
              <w:rPr>
                <w:ins w:id="705" w:author="ERCOT" w:date="2023-03-30T15:35:00Z"/>
                <w:szCs w:val="24"/>
              </w:rPr>
            </w:pPr>
            <w:ins w:id="706" w:author="ERCOT" w:date="2023-03-30T15:35:00Z">
              <w:r>
                <w:rPr>
                  <w:szCs w:val="24"/>
                </w:rPr>
                <w:t>Name fields shall contain commas only when associated with a valid Customer Name. (Last Name, First Name).</w:t>
              </w:r>
            </w:ins>
          </w:p>
          <w:p w14:paraId="5045A8B5" w14:textId="77777777" w:rsidR="007A7C12" w:rsidRDefault="007A7C12">
            <w:pPr>
              <w:adjustRightInd w:val="0"/>
              <w:ind w:right="144"/>
              <w:rPr>
                <w:ins w:id="707" w:author="ERCOT" w:date="2023-03-30T15:35:00Z"/>
                <w:szCs w:val="24"/>
              </w:rPr>
            </w:pPr>
          </w:p>
          <w:p w14:paraId="1B660BDC" w14:textId="77777777" w:rsidR="007A7C12" w:rsidRDefault="003C6D4F">
            <w:pPr>
              <w:adjustRightInd w:val="0"/>
              <w:ind w:right="144"/>
              <w:rPr>
                <w:sz w:val="24"/>
                <w:szCs w:val="24"/>
              </w:rPr>
            </w:pPr>
            <w:ins w:id="708" w:author="ERCOT" w:date="2023-03-30T15:35:00Z">
              <w:r>
                <w:rPr>
                  <w:szCs w:val="24"/>
                </w:rPr>
                <w:t xml:space="preserve">Name fields that are populated with only a comma(s) or any one character punctuation shall be considered invalid and will be rejected by ERCOT and the TDSP. </w:t>
              </w:r>
            </w:ins>
          </w:p>
        </w:tc>
      </w:tr>
    </w:tbl>
    <w:p w14:paraId="542FB03D" w14:textId="77777777" w:rsidR="007A7C12" w:rsidRDefault="003C6D4F">
      <w:pPr>
        <w:tabs>
          <w:tab w:val="right" w:pos="1800"/>
          <w:tab w:val="left" w:pos="2160"/>
        </w:tabs>
        <w:adjustRightInd w:val="0"/>
        <w:ind w:left="2160" w:hanging="2160"/>
        <w:rPr>
          <w:b/>
          <w:szCs w:val="24"/>
        </w:rPr>
      </w:pPr>
      <w:r>
        <w:rPr>
          <w:szCs w:val="24"/>
        </w:rPr>
        <w:br w:type="page"/>
      </w:r>
      <w:bookmarkStart w:id="709" w:name="book43"/>
      <w:bookmarkEnd w:id="709"/>
      <w:r>
        <w:rPr>
          <w:b/>
          <w:szCs w:val="24"/>
        </w:rPr>
        <w:lastRenderedPageBreak/>
        <w:tab/>
        <w:t>Segment:</w:t>
      </w:r>
      <w:r>
        <w:rPr>
          <w:b/>
          <w:szCs w:val="24"/>
        </w:rPr>
        <w:tab/>
      </w:r>
      <w:r>
        <w:rPr>
          <w:b/>
          <w:sz w:val="40"/>
          <w:szCs w:val="24"/>
        </w:rPr>
        <w:t xml:space="preserve">N3 </w:t>
      </w:r>
      <w:r>
        <w:rPr>
          <w:b/>
          <w:szCs w:val="24"/>
        </w:rPr>
        <w:t>Address Information (Special Needs Emergency Contact Mailing Address)</w:t>
      </w:r>
    </w:p>
    <w:p w14:paraId="4488EF59"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100</w:t>
      </w:r>
    </w:p>
    <w:p w14:paraId="54530558"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000DCE9"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C278541"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2FC157"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2</w:t>
      </w:r>
    </w:p>
    <w:p w14:paraId="3A18FF52"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the location of the named party</w:t>
      </w:r>
    </w:p>
    <w:p w14:paraId="6C07C906"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p>
    <w:p w14:paraId="01B7DC07"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05809AF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40E13915" w14:textId="77777777">
        <w:tc>
          <w:tcPr>
            <w:tcW w:w="1944" w:type="dxa"/>
            <w:tcBorders>
              <w:top w:val="nil"/>
              <w:left w:val="nil"/>
              <w:bottom w:val="nil"/>
              <w:right w:val="nil"/>
            </w:tcBorders>
          </w:tcPr>
          <w:p w14:paraId="31C4AAFA"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60E015B8"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0FAE2DCB" w14:textId="77777777" w:rsidR="007A7C12" w:rsidRDefault="003C6D4F">
            <w:pPr>
              <w:adjustRightInd w:val="0"/>
              <w:ind w:right="144"/>
              <w:rPr>
                <w:szCs w:val="24"/>
              </w:rPr>
            </w:pPr>
            <w:r>
              <w:rPr>
                <w:szCs w:val="24"/>
              </w:rPr>
              <w:t>Provided when available when adding information to the NM1~SC loop or if any of the information in the NM1~SC loop is changing for "CCC", "CRC", "CCCT" or "CRCT" status.</w:t>
            </w:r>
          </w:p>
          <w:p w14:paraId="281F7CCB" w14:textId="77777777" w:rsidR="007A7C12" w:rsidRDefault="007A7C12">
            <w:pPr>
              <w:adjustRightInd w:val="0"/>
              <w:ind w:right="144"/>
              <w:rPr>
                <w:szCs w:val="24"/>
              </w:rPr>
            </w:pPr>
          </w:p>
          <w:p w14:paraId="5B034C7D" w14:textId="77777777" w:rsidR="007A7C12" w:rsidRDefault="003C6D4F">
            <w:pPr>
              <w:adjustRightInd w:val="0"/>
              <w:ind w:right="144"/>
              <w:rPr>
                <w:szCs w:val="24"/>
              </w:rPr>
            </w:pPr>
            <w:r>
              <w:rPr>
                <w:szCs w:val="24"/>
              </w:rPr>
              <w:t>Only one N3 will be sent per NM1~SC loop.</w:t>
            </w:r>
          </w:p>
          <w:p w14:paraId="289A41F6" w14:textId="77777777" w:rsidR="007A7C12" w:rsidRDefault="007A7C12">
            <w:pPr>
              <w:adjustRightInd w:val="0"/>
              <w:ind w:right="144"/>
              <w:rPr>
                <w:sz w:val="24"/>
                <w:szCs w:val="24"/>
              </w:rPr>
            </w:pPr>
          </w:p>
        </w:tc>
      </w:tr>
      <w:tr w:rsidR="007A7C12" w14:paraId="7ADAD563" w14:textId="77777777">
        <w:tc>
          <w:tcPr>
            <w:tcW w:w="1944" w:type="dxa"/>
            <w:tcBorders>
              <w:top w:val="nil"/>
              <w:left w:val="nil"/>
              <w:bottom w:val="nil"/>
              <w:right w:val="nil"/>
            </w:tcBorders>
          </w:tcPr>
          <w:p w14:paraId="1B57B5BF" w14:textId="77777777" w:rsidR="007A7C12" w:rsidRDefault="007A7C12">
            <w:pPr>
              <w:adjustRightInd w:val="0"/>
              <w:ind w:right="144"/>
              <w:rPr>
                <w:sz w:val="24"/>
                <w:szCs w:val="24"/>
              </w:rPr>
            </w:pPr>
          </w:p>
        </w:tc>
        <w:tc>
          <w:tcPr>
            <w:tcW w:w="216" w:type="dxa"/>
            <w:tcBorders>
              <w:top w:val="nil"/>
              <w:left w:val="nil"/>
              <w:bottom w:val="nil"/>
              <w:right w:val="nil"/>
            </w:tcBorders>
          </w:tcPr>
          <w:p w14:paraId="0EE40F12"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5E22DF3B" w14:textId="77777777" w:rsidR="007A7C12" w:rsidRDefault="003C6D4F">
            <w:pPr>
              <w:adjustRightInd w:val="0"/>
              <w:ind w:right="144"/>
              <w:rPr>
                <w:sz w:val="24"/>
                <w:szCs w:val="24"/>
              </w:rPr>
            </w:pPr>
            <w:r>
              <w:rPr>
                <w:szCs w:val="24"/>
              </w:rPr>
              <w:t>N3~123 N MAIN ST~ANY ADDRESS OVERFLOW</w:t>
            </w:r>
          </w:p>
        </w:tc>
      </w:tr>
    </w:tbl>
    <w:p w14:paraId="383939F1" w14:textId="77777777" w:rsidR="007A7C12" w:rsidRDefault="007A7C12">
      <w:pPr>
        <w:adjustRightInd w:val="0"/>
        <w:rPr>
          <w:szCs w:val="24"/>
        </w:rPr>
      </w:pPr>
    </w:p>
    <w:p w14:paraId="06709983" w14:textId="77777777" w:rsidR="007A7C12" w:rsidRDefault="003C6D4F">
      <w:pPr>
        <w:adjustRightInd w:val="0"/>
        <w:jc w:val="center"/>
        <w:rPr>
          <w:b/>
          <w:szCs w:val="24"/>
        </w:rPr>
      </w:pPr>
      <w:r>
        <w:rPr>
          <w:b/>
          <w:szCs w:val="24"/>
        </w:rPr>
        <w:t>Data Element Summary</w:t>
      </w:r>
    </w:p>
    <w:p w14:paraId="28BDEA98"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8DD7EF2"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A7C12" w14:paraId="35542E2D" w14:textId="77777777">
        <w:tc>
          <w:tcPr>
            <w:tcW w:w="1007" w:type="dxa"/>
            <w:tcBorders>
              <w:top w:val="nil"/>
              <w:left w:val="nil"/>
              <w:bottom w:val="nil"/>
              <w:right w:val="nil"/>
            </w:tcBorders>
          </w:tcPr>
          <w:p w14:paraId="045BC676"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FD9475A" w14:textId="77777777" w:rsidR="007A7C12" w:rsidRDefault="003C6D4F">
            <w:pPr>
              <w:adjustRightInd w:val="0"/>
              <w:ind w:right="144"/>
              <w:jc w:val="center"/>
              <w:rPr>
                <w:sz w:val="24"/>
                <w:szCs w:val="24"/>
              </w:rPr>
            </w:pPr>
            <w:r>
              <w:rPr>
                <w:b/>
                <w:szCs w:val="24"/>
              </w:rPr>
              <w:t>N301</w:t>
            </w:r>
          </w:p>
        </w:tc>
        <w:tc>
          <w:tcPr>
            <w:tcW w:w="892" w:type="dxa"/>
            <w:tcBorders>
              <w:top w:val="nil"/>
              <w:left w:val="nil"/>
              <w:bottom w:val="nil"/>
              <w:right w:val="nil"/>
            </w:tcBorders>
          </w:tcPr>
          <w:p w14:paraId="5D932129" w14:textId="77777777" w:rsidR="007A7C12" w:rsidRDefault="003C6D4F">
            <w:pPr>
              <w:adjustRightInd w:val="0"/>
              <w:ind w:right="144"/>
              <w:jc w:val="center"/>
              <w:rPr>
                <w:sz w:val="24"/>
                <w:szCs w:val="24"/>
              </w:rPr>
            </w:pPr>
            <w:r>
              <w:rPr>
                <w:b/>
                <w:szCs w:val="24"/>
              </w:rPr>
              <w:t>166</w:t>
            </w:r>
          </w:p>
        </w:tc>
        <w:tc>
          <w:tcPr>
            <w:tcW w:w="4968" w:type="dxa"/>
            <w:tcBorders>
              <w:top w:val="nil"/>
              <w:left w:val="nil"/>
              <w:bottom w:val="nil"/>
              <w:right w:val="nil"/>
            </w:tcBorders>
          </w:tcPr>
          <w:p w14:paraId="706BF716" w14:textId="77777777" w:rsidR="007A7C12" w:rsidRDefault="003C6D4F">
            <w:pPr>
              <w:adjustRightInd w:val="0"/>
              <w:ind w:right="144"/>
              <w:rPr>
                <w:sz w:val="24"/>
                <w:szCs w:val="24"/>
              </w:rPr>
            </w:pPr>
            <w:r>
              <w:rPr>
                <w:b/>
                <w:szCs w:val="24"/>
              </w:rPr>
              <w:t>Address Information</w:t>
            </w:r>
          </w:p>
        </w:tc>
        <w:tc>
          <w:tcPr>
            <w:tcW w:w="432" w:type="dxa"/>
            <w:tcBorders>
              <w:top w:val="nil"/>
              <w:left w:val="nil"/>
              <w:bottom w:val="nil"/>
              <w:right w:val="nil"/>
            </w:tcBorders>
          </w:tcPr>
          <w:p w14:paraId="78F2F4FC"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1BAD5A44"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646C99C6" w14:textId="77777777" w:rsidR="007A7C12" w:rsidRDefault="003C6D4F">
            <w:pPr>
              <w:adjustRightInd w:val="0"/>
              <w:ind w:right="144"/>
              <w:rPr>
                <w:sz w:val="24"/>
                <w:szCs w:val="24"/>
              </w:rPr>
            </w:pPr>
            <w:r>
              <w:rPr>
                <w:b/>
                <w:szCs w:val="24"/>
              </w:rPr>
              <w:t>AN 1/55</w:t>
            </w:r>
          </w:p>
        </w:tc>
      </w:tr>
      <w:tr w:rsidR="007A7C12" w14:paraId="384FCDF7" w14:textId="77777777">
        <w:trPr>
          <w:gridAfter w:val="1"/>
          <w:wAfter w:w="330" w:type="dxa"/>
        </w:trPr>
        <w:tc>
          <w:tcPr>
            <w:tcW w:w="2980" w:type="dxa"/>
            <w:gridSpan w:val="3"/>
            <w:tcBorders>
              <w:top w:val="nil"/>
              <w:left w:val="nil"/>
              <w:bottom w:val="nil"/>
              <w:right w:val="nil"/>
            </w:tcBorders>
          </w:tcPr>
          <w:p w14:paraId="797C47BD" w14:textId="77777777" w:rsidR="007A7C12" w:rsidRDefault="007A7C12">
            <w:pPr>
              <w:adjustRightInd w:val="0"/>
              <w:ind w:right="144"/>
              <w:rPr>
                <w:sz w:val="24"/>
                <w:szCs w:val="24"/>
              </w:rPr>
            </w:pPr>
          </w:p>
        </w:tc>
        <w:tc>
          <w:tcPr>
            <w:tcW w:w="6523" w:type="dxa"/>
            <w:gridSpan w:val="4"/>
            <w:tcBorders>
              <w:top w:val="nil"/>
              <w:left w:val="nil"/>
              <w:bottom w:val="nil"/>
              <w:right w:val="nil"/>
            </w:tcBorders>
          </w:tcPr>
          <w:p w14:paraId="2FD9243C" w14:textId="77777777" w:rsidR="007A7C12" w:rsidRDefault="003C6D4F">
            <w:pPr>
              <w:adjustRightInd w:val="0"/>
              <w:ind w:right="144"/>
              <w:rPr>
                <w:sz w:val="24"/>
                <w:szCs w:val="24"/>
              </w:rPr>
            </w:pPr>
            <w:r>
              <w:rPr>
                <w:szCs w:val="24"/>
              </w:rPr>
              <w:t>Address information</w:t>
            </w:r>
          </w:p>
        </w:tc>
      </w:tr>
      <w:tr w:rsidR="007A7C12" w14:paraId="401705FF" w14:textId="77777777">
        <w:tc>
          <w:tcPr>
            <w:tcW w:w="1007" w:type="dxa"/>
            <w:tcBorders>
              <w:top w:val="nil"/>
              <w:left w:val="nil"/>
              <w:bottom w:val="nil"/>
              <w:right w:val="nil"/>
            </w:tcBorders>
          </w:tcPr>
          <w:p w14:paraId="689D5119" w14:textId="77777777" w:rsidR="007A7C12" w:rsidRDefault="003C6D4F">
            <w:pPr>
              <w:adjustRightInd w:val="0"/>
              <w:ind w:right="144"/>
              <w:rPr>
                <w:sz w:val="24"/>
                <w:szCs w:val="24"/>
              </w:rPr>
            </w:pPr>
            <w:r>
              <w:rPr>
                <w:b/>
                <w:szCs w:val="24"/>
              </w:rPr>
              <w:t>Dep</w:t>
            </w:r>
          </w:p>
        </w:tc>
        <w:tc>
          <w:tcPr>
            <w:tcW w:w="1080" w:type="dxa"/>
            <w:tcBorders>
              <w:top w:val="nil"/>
              <w:left w:val="nil"/>
              <w:bottom w:val="nil"/>
              <w:right w:val="nil"/>
            </w:tcBorders>
          </w:tcPr>
          <w:p w14:paraId="763D1A26" w14:textId="77777777" w:rsidR="007A7C12" w:rsidRDefault="003C6D4F">
            <w:pPr>
              <w:adjustRightInd w:val="0"/>
              <w:ind w:right="144"/>
              <w:jc w:val="center"/>
              <w:rPr>
                <w:sz w:val="24"/>
                <w:szCs w:val="24"/>
              </w:rPr>
            </w:pPr>
            <w:r>
              <w:rPr>
                <w:b/>
                <w:szCs w:val="24"/>
              </w:rPr>
              <w:t>N302</w:t>
            </w:r>
          </w:p>
        </w:tc>
        <w:tc>
          <w:tcPr>
            <w:tcW w:w="892" w:type="dxa"/>
            <w:tcBorders>
              <w:top w:val="nil"/>
              <w:left w:val="nil"/>
              <w:bottom w:val="nil"/>
              <w:right w:val="nil"/>
            </w:tcBorders>
          </w:tcPr>
          <w:p w14:paraId="21211D7E" w14:textId="77777777" w:rsidR="007A7C12" w:rsidRDefault="003C6D4F">
            <w:pPr>
              <w:adjustRightInd w:val="0"/>
              <w:ind w:right="144"/>
              <w:jc w:val="center"/>
              <w:rPr>
                <w:sz w:val="24"/>
                <w:szCs w:val="24"/>
              </w:rPr>
            </w:pPr>
            <w:r>
              <w:rPr>
                <w:b/>
                <w:szCs w:val="24"/>
              </w:rPr>
              <w:t>166</w:t>
            </w:r>
          </w:p>
        </w:tc>
        <w:tc>
          <w:tcPr>
            <w:tcW w:w="4968" w:type="dxa"/>
            <w:tcBorders>
              <w:top w:val="nil"/>
              <w:left w:val="nil"/>
              <w:bottom w:val="nil"/>
              <w:right w:val="nil"/>
            </w:tcBorders>
          </w:tcPr>
          <w:p w14:paraId="0E751DA7" w14:textId="77777777" w:rsidR="007A7C12" w:rsidRDefault="003C6D4F">
            <w:pPr>
              <w:adjustRightInd w:val="0"/>
              <w:ind w:right="144"/>
              <w:rPr>
                <w:sz w:val="24"/>
                <w:szCs w:val="24"/>
              </w:rPr>
            </w:pPr>
            <w:r>
              <w:rPr>
                <w:b/>
                <w:szCs w:val="24"/>
              </w:rPr>
              <w:t>Address Information</w:t>
            </w:r>
          </w:p>
        </w:tc>
        <w:tc>
          <w:tcPr>
            <w:tcW w:w="432" w:type="dxa"/>
            <w:tcBorders>
              <w:top w:val="nil"/>
              <w:left w:val="nil"/>
              <w:bottom w:val="nil"/>
              <w:right w:val="nil"/>
            </w:tcBorders>
          </w:tcPr>
          <w:p w14:paraId="3DFF4FF5"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06AB3E01"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7276513A" w14:textId="77777777" w:rsidR="007A7C12" w:rsidRDefault="003C6D4F">
            <w:pPr>
              <w:adjustRightInd w:val="0"/>
              <w:ind w:right="144"/>
              <w:rPr>
                <w:sz w:val="24"/>
                <w:szCs w:val="24"/>
              </w:rPr>
            </w:pPr>
            <w:r>
              <w:rPr>
                <w:b/>
                <w:szCs w:val="24"/>
              </w:rPr>
              <w:t>AN 1/55</w:t>
            </w:r>
          </w:p>
        </w:tc>
      </w:tr>
      <w:tr w:rsidR="007A7C12" w14:paraId="23AA6B2A" w14:textId="77777777">
        <w:trPr>
          <w:gridAfter w:val="1"/>
          <w:wAfter w:w="330" w:type="dxa"/>
        </w:trPr>
        <w:tc>
          <w:tcPr>
            <w:tcW w:w="2980" w:type="dxa"/>
            <w:gridSpan w:val="3"/>
            <w:tcBorders>
              <w:top w:val="nil"/>
              <w:left w:val="nil"/>
              <w:bottom w:val="nil"/>
              <w:right w:val="nil"/>
            </w:tcBorders>
          </w:tcPr>
          <w:p w14:paraId="4E4DDF14" w14:textId="77777777" w:rsidR="007A7C12" w:rsidRDefault="007A7C12">
            <w:pPr>
              <w:adjustRightInd w:val="0"/>
              <w:ind w:right="144"/>
              <w:rPr>
                <w:sz w:val="24"/>
                <w:szCs w:val="24"/>
              </w:rPr>
            </w:pPr>
          </w:p>
        </w:tc>
        <w:tc>
          <w:tcPr>
            <w:tcW w:w="6523" w:type="dxa"/>
            <w:gridSpan w:val="4"/>
            <w:tcBorders>
              <w:top w:val="nil"/>
              <w:left w:val="nil"/>
              <w:bottom w:val="nil"/>
              <w:right w:val="nil"/>
            </w:tcBorders>
          </w:tcPr>
          <w:p w14:paraId="1C73DB22" w14:textId="77777777" w:rsidR="007A7C12" w:rsidRDefault="003C6D4F">
            <w:pPr>
              <w:adjustRightInd w:val="0"/>
              <w:ind w:right="144"/>
              <w:rPr>
                <w:sz w:val="24"/>
                <w:szCs w:val="24"/>
              </w:rPr>
            </w:pPr>
            <w:r>
              <w:rPr>
                <w:szCs w:val="24"/>
              </w:rPr>
              <w:t>Address information</w:t>
            </w:r>
          </w:p>
        </w:tc>
      </w:tr>
    </w:tbl>
    <w:p w14:paraId="5BDDEC7E" w14:textId="77777777" w:rsidR="007A7C12" w:rsidRDefault="003C6D4F">
      <w:pPr>
        <w:tabs>
          <w:tab w:val="right" w:pos="1800"/>
          <w:tab w:val="left" w:pos="2160"/>
        </w:tabs>
        <w:adjustRightInd w:val="0"/>
        <w:ind w:left="2160" w:hanging="2160"/>
        <w:rPr>
          <w:b/>
          <w:szCs w:val="24"/>
        </w:rPr>
      </w:pPr>
      <w:r>
        <w:rPr>
          <w:szCs w:val="24"/>
        </w:rPr>
        <w:br w:type="page"/>
      </w:r>
      <w:bookmarkStart w:id="710" w:name="book44"/>
      <w:bookmarkEnd w:id="710"/>
      <w:r>
        <w:rPr>
          <w:b/>
          <w:szCs w:val="24"/>
        </w:rPr>
        <w:lastRenderedPageBreak/>
        <w:tab/>
        <w:t>Segment:</w:t>
      </w:r>
      <w:r>
        <w:rPr>
          <w:b/>
          <w:szCs w:val="24"/>
        </w:rPr>
        <w:tab/>
      </w:r>
      <w:r>
        <w:rPr>
          <w:b/>
          <w:sz w:val="40"/>
          <w:szCs w:val="24"/>
        </w:rPr>
        <w:t xml:space="preserve">N4 </w:t>
      </w:r>
      <w:r>
        <w:rPr>
          <w:b/>
          <w:szCs w:val="24"/>
        </w:rPr>
        <w:t>Geographic Location (Special Needs Emergency Contact Mailing Address)</w:t>
      </w:r>
    </w:p>
    <w:p w14:paraId="6BC68D7D"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110</w:t>
      </w:r>
    </w:p>
    <w:p w14:paraId="3B2EEDF2"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126B285F"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3F8749E"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D9E9C66"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28E2EE71"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the geographic place of the named party</w:t>
      </w:r>
    </w:p>
    <w:p w14:paraId="24E2226B"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N406 is present, then N405 is required.</w:t>
      </w:r>
    </w:p>
    <w:p w14:paraId="124F33A6"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037D1371"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A combination of either N401 through N404, or N405 and N406 may be adequate to specify a location.</w:t>
      </w:r>
    </w:p>
    <w:p w14:paraId="705F8900"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N402 is required only if city name (N401) is in the U.S. or Canada.</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580FE6D7" w14:textId="77777777">
        <w:tc>
          <w:tcPr>
            <w:tcW w:w="1944" w:type="dxa"/>
            <w:tcBorders>
              <w:top w:val="nil"/>
              <w:left w:val="nil"/>
              <w:bottom w:val="nil"/>
              <w:right w:val="nil"/>
            </w:tcBorders>
          </w:tcPr>
          <w:p w14:paraId="1C17B29F"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542C4DB6"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42AE11B0" w14:textId="77777777" w:rsidR="007A7C12" w:rsidRDefault="003C6D4F">
            <w:pPr>
              <w:adjustRightInd w:val="0"/>
              <w:ind w:right="144"/>
              <w:rPr>
                <w:szCs w:val="24"/>
              </w:rPr>
            </w:pPr>
            <w:r>
              <w:rPr>
                <w:szCs w:val="24"/>
              </w:rPr>
              <w:t>Provided when available when adding information to the NM1~SC loop or if any of the information in the NM1~SC loop is changing for "CCC", "CRC", "CCCT" or "CRCT" status.</w:t>
            </w:r>
          </w:p>
          <w:p w14:paraId="2AE96D39" w14:textId="77777777" w:rsidR="007A7C12" w:rsidRDefault="007A7C12">
            <w:pPr>
              <w:adjustRightInd w:val="0"/>
              <w:ind w:right="144"/>
              <w:rPr>
                <w:sz w:val="24"/>
                <w:szCs w:val="24"/>
              </w:rPr>
            </w:pPr>
          </w:p>
        </w:tc>
      </w:tr>
      <w:tr w:rsidR="007A7C12" w14:paraId="6629BC85" w14:textId="77777777">
        <w:tc>
          <w:tcPr>
            <w:tcW w:w="1944" w:type="dxa"/>
            <w:tcBorders>
              <w:top w:val="nil"/>
              <w:left w:val="nil"/>
              <w:bottom w:val="nil"/>
              <w:right w:val="nil"/>
            </w:tcBorders>
          </w:tcPr>
          <w:p w14:paraId="7517BCB7" w14:textId="77777777" w:rsidR="007A7C12" w:rsidRDefault="007A7C12">
            <w:pPr>
              <w:adjustRightInd w:val="0"/>
              <w:ind w:right="144"/>
              <w:rPr>
                <w:sz w:val="24"/>
                <w:szCs w:val="24"/>
              </w:rPr>
            </w:pPr>
          </w:p>
        </w:tc>
        <w:tc>
          <w:tcPr>
            <w:tcW w:w="216" w:type="dxa"/>
            <w:tcBorders>
              <w:top w:val="nil"/>
              <w:left w:val="nil"/>
              <w:bottom w:val="nil"/>
              <w:right w:val="nil"/>
            </w:tcBorders>
          </w:tcPr>
          <w:p w14:paraId="2AAFA6ED"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2FA3A20C" w14:textId="77777777" w:rsidR="007A7C12" w:rsidRDefault="003C6D4F">
            <w:pPr>
              <w:adjustRightInd w:val="0"/>
              <w:ind w:right="144"/>
              <w:rPr>
                <w:szCs w:val="24"/>
              </w:rPr>
            </w:pPr>
            <w:r>
              <w:rPr>
                <w:szCs w:val="24"/>
              </w:rPr>
              <w:t>N4~ANYTOWN~TX~78111</w:t>
            </w:r>
          </w:p>
          <w:p w14:paraId="338C78EE" w14:textId="77777777" w:rsidR="007A7C12" w:rsidRDefault="003C6D4F">
            <w:pPr>
              <w:adjustRightInd w:val="0"/>
              <w:ind w:right="144"/>
              <w:rPr>
                <w:szCs w:val="24"/>
              </w:rPr>
            </w:pPr>
            <w:r>
              <w:rPr>
                <w:szCs w:val="24"/>
              </w:rPr>
              <w:t>N4~ANYTOWN~TX~781110001</w:t>
            </w:r>
          </w:p>
          <w:p w14:paraId="2F0822BF" w14:textId="77777777" w:rsidR="007A7C12" w:rsidRDefault="003C6D4F">
            <w:pPr>
              <w:adjustRightInd w:val="0"/>
              <w:ind w:right="144"/>
              <w:rPr>
                <w:sz w:val="24"/>
                <w:szCs w:val="24"/>
              </w:rPr>
            </w:pPr>
            <w:r>
              <w:rPr>
                <w:szCs w:val="24"/>
              </w:rPr>
              <w:t>N4~MISSISSAUGA~ON~L4W4E4~CA</w:t>
            </w:r>
          </w:p>
        </w:tc>
      </w:tr>
    </w:tbl>
    <w:p w14:paraId="6A3230ED" w14:textId="77777777" w:rsidR="007A7C12" w:rsidRDefault="007A7C12">
      <w:pPr>
        <w:adjustRightInd w:val="0"/>
        <w:rPr>
          <w:szCs w:val="24"/>
        </w:rPr>
      </w:pPr>
    </w:p>
    <w:p w14:paraId="228BE28B" w14:textId="77777777" w:rsidR="007A7C12" w:rsidRDefault="003C6D4F">
      <w:pPr>
        <w:adjustRightInd w:val="0"/>
        <w:jc w:val="center"/>
        <w:rPr>
          <w:b/>
          <w:szCs w:val="24"/>
        </w:rPr>
      </w:pPr>
      <w:r>
        <w:rPr>
          <w:b/>
          <w:szCs w:val="24"/>
        </w:rPr>
        <w:t>Data Element Summary</w:t>
      </w:r>
    </w:p>
    <w:p w14:paraId="6B7EBE4B"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8572E3E"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A7C12" w14:paraId="2A32EF45" w14:textId="77777777">
        <w:tc>
          <w:tcPr>
            <w:tcW w:w="1007" w:type="dxa"/>
            <w:tcBorders>
              <w:top w:val="nil"/>
              <w:left w:val="nil"/>
              <w:bottom w:val="nil"/>
              <w:right w:val="nil"/>
            </w:tcBorders>
          </w:tcPr>
          <w:p w14:paraId="4395E90C"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Dep</w:t>
            </w:r>
          </w:p>
        </w:tc>
        <w:tc>
          <w:tcPr>
            <w:tcW w:w="1080" w:type="dxa"/>
            <w:tcBorders>
              <w:top w:val="nil"/>
              <w:left w:val="nil"/>
              <w:bottom w:val="nil"/>
              <w:right w:val="nil"/>
            </w:tcBorders>
          </w:tcPr>
          <w:p w14:paraId="691A5A2F" w14:textId="77777777" w:rsidR="007A7C12" w:rsidRDefault="003C6D4F">
            <w:pPr>
              <w:adjustRightInd w:val="0"/>
              <w:ind w:right="144"/>
              <w:jc w:val="center"/>
              <w:rPr>
                <w:sz w:val="24"/>
                <w:szCs w:val="24"/>
              </w:rPr>
            </w:pPr>
            <w:r>
              <w:rPr>
                <w:b/>
                <w:szCs w:val="24"/>
              </w:rPr>
              <w:t>N401</w:t>
            </w:r>
          </w:p>
        </w:tc>
        <w:tc>
          <w:tcPr>
            <w:tcW w:w="892" w:type="dxa"/>
            <w:tcBorders>
              <w:top w:val="nil"/>
              <w:left w:val="nil"/>
              <w:bottom w:val="nil"/>
              <w:right w:val="nil"/>
            </w:tcBorders>
          </w:tcPr>
          <w:p w14:paraId="33029B56" w14:textId="77777777" w:rsidR="007A7C12" w:rsidRDefault="003C6D4F">
            <w:pPr>
              <w:adjustRightInd w:val="0"/>
              <w:ind w:right="144"/>
              <w:jc w:val="center"/>
              <w:rPr>
                <w:sz w:val="24"/>
                <w:szCs w:val="24"/>
              </w:rPr>
            </w:pPr>
            <w:r>
              <w:rPr>
                <w:b/>
                <w:szCs w:val="24"/>
              </w:rPr>
              <w:t>19</w:t>
            </w:r>
          </w:p>
        </w:tc>
        <w:tc>
          <w:tcPr>
            <w:tcW w:w="4968" w:type="dxa"/>
            <w:gridSpan w:val="4"/>
            <w:tcBorders>
              <w:top w:val="nil"/>
              <w:left w:val="nil"/>
              <w:bottom w:val="nil"/>
              <w:right w:val="nil"/>
            </w:tcBorders>
          </w:tcPr>
          <w:p w14:paraId="060DF90E" w14:textId="77777777" w:rsidR="007A7C12" w:rsidRDefault="003C6D4F">
            <w:pPr>
              <w:adjustRightInd w:val="0"/>
              <w:ind w:right="144"/>
              <w:rPr>
                <w:sz w:val="24"/>
                <w:szCs w:val="24"/>
              </w:rPr>
            </w:pPr>
            <w:r>
              <w:rPr>
                <w:b/>
                <w:szCs w:val="24"/>
              </w:rPr>
              <w:t>City Name</w:t>
            </w:r>
          </w:p>
        </w:tc>
        <w:tc>
          <w:tcPr>
            <w:tcW w:w="432" w:type="dxa"/>
            <w:tcBorders>
              <w:top w:val="nil"/>
              <w:left w:val="nil"/>
              <w:bottom w:val="nil"/>
              <w:right w:val="nil"/>
            </w:tcBorders>
          </w:tcPr>
          <w:p w14:paraId="61183426"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78957A21"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197B4C83" w14:textId="77777777" w:rsidR="007A7C12" w:rsidRDefault="003C6D4F">
            <w:pPr>
              <w:adjustRightInd w:val="0"/>
              <w:ind w:right="144"/>
              <w:rPr>
                <w:sz w:val="24"/>
                <w:szCs w:val="24"/>
              </w:rPr>
            </w:pPr>
            <w:r>
              <w:rPr>
                <w:b/>
                <w:szCs w:val="24"/>
              </w:rPr>
              <w:t>AN 2/30</w:t>
            </w:r>
          </w:p>
        </w:tc>
      </w:tr>
      <w:tr w:rsidR="007A7C12" w14:paraId="235CB425" w14:textId="77777777">
        <w:trPr>
          <w:gridAfter w:val="1"/>
          <w:wAfter w:w="330" w:type="dxa"/>
        </w:trPr>
        <w:tc>
          <w:tcPr>
            <w:tcW w:w="2980" w:type="dxa"/>
            <w:gridSpan w:val="3"/>
            <w:tcBorders>
              <w:top w:val="nil"/>
              <w:left w:val="nil"/>
              <w:bottom w:val="nil"/>
              <w:right w:val="nil"/>
            </w:tcBorders>
          </w:tcPr>
          <w:p w14:paraId="7F11EDF3"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6DE272D8" w14:textId="77777777" w:rsidR="007A7C12" w:rsidRDefault="003C6D4F">
            <w:pPr>
              <w:adjustRightInd w:val="0"/>
              <w:ind w:right="144"/>
              <w:rPr>
                <w:sz w:val="24"/>
                <w:szCs w:val="24"/>
              </w:rPr>
            </w:pPr>
            <w:r>
              <w:rPr>
                <w:szCs w:val="24"/>
              </w:rPr>
              <w:t>Free-form text for city name</w:t>
            </w:r>
          </w:p>
        </w:tc>
      </w:tr>
      <w:tr w:rsidR="007A7C12" w14:paraId="4423D0EA" w14:textId="77777777">
        <w:tc>
          <w:tcPr>
            <w:tcW w:w="1007" w:type="dxa"/>
            <w:tcBorders>
              <w:top w:val="nil"/>
              <w:left w:val="nil"/>
              <w:bottom w:val="nil"/>
              <w:right w:val="nil"/>
            </w:tcBorders>
          </w:tcPr>
          <w:p w14:paraId="3677A3AB" w14:textId="77777777" w:rsidR="007A7C12" w:rsidRDefault="003C6D4F">
            <w:pPr>
              <w:adjustRightInd w:val="0"/>
              <w:ind w:right="144"/>
              <w:rPr>
                <w:sz w:val="24"/>
                <w:szCs w:val="24"/>
              </w:rPr>
            </w:pPr>
            <w:r>
              <w:rPr>
                <w:b/>
                <w:szCs w:val="24"/>
              </w:rPr>
              <w:t>Dep</w:t>
            </w:r>
          </w:p>
        </w:tc>
        <w:tc>
          <w:tcPr>
            <w:tcW w:w="1080" w:type="dxa"/>
            <w:tcBorders>
              <w:top w:val="nil"/>
              <w:left w:val="nil"/>
              <w:bottom w:val="nil"/>
              <w:right w:val="nil"/>
            </w:tcBorders>
          </w:tcPr>
          <w:p w14:paraId="26CEA1C0" w14:textId="77777777" w:rsidR="007A7C12" w:rsidRDefault="003C6D4F">
            <w:pPr>
              <w:adjustRightInd w:val="0"/>
              <w:ind w:right="144"/>
              <w:jc w:val="center"/>
              <w:rPr>
                <w:sz w:val="24"/>
                <w:szCs w:val="24"/>
              </w:rPr>
            </w:pPr>
            <w:r>
              <w:rPr>
                <w:b/>
                <w:szCs w:val="24"/>
              </w:rPr>
              <w:t>N402</w:t>
            </w:r>
          </w:p>
        </w:tc>
        <w:tc>
          <w:tcPr>
            <w:tcW w:w="892" w:type="dxa"/>
            <w:tcBorders>
              <w:top w:val="nil"/>
              <w:left w:val="nil"/>
              <w:bottom w:val="nil"/>
              <w:right w:val="nil"/>
            </w:tcBorders>
          </w:tcPr>
          <w:p w14:paraId="6020194A" w14:textId="77777777" w:rsidR="007A7C12" w:rsidRDefault="003C6D4F">
            <w:pPr>
              <w:adjustRightInd w:val="0"/>
              <w:ind w:right="144"/>
              <w:jc w:val="center"/>
              <w:rPr>
                <w:sz w:val="24"/>
                <w:szCs w:val="24"/>
              </w:rPr>
            </w:pPr>
            <w:r>
              <w:rPr>
                <w:b/>
                <w:szCs w:val="24"/>
              </w:rPr>
              <w:t>156</w:t>
            </w:r>
          </w:p>
        </w:tc>
        <w:tc>
          <w:tcPr>
            <w:tcW w:w="4968" w:type="dxa"/>
            <w:gridSpan w:val="4"/>
            <w:tcBorders>
              <w:top w:val="nil"/>
              <w:left w:val="nil"/>
              <w:bottom w:val="nil"/>
              <w:right w:val="nil"/>
            </w:tcBorders>
          </w:tcPr>
          <w:p w14:paraId="4A772438" w14:textId="77777777" w:rsidR="007A7C12" w:rsidRDefault="003C6D4F">
            <w:pPr>
              <w:adjustRightInd w:val="0"/>
              <w:ind w:right="144"/>
              <w:rPr>
                <w:sz w:val="24"/>
                <w:szCs w:val="24"/>
              </w:rPr>
            </w:pPr>
            <w:r>
              <w:rPr>
                <w:b/>
                <w:szCs w:val="24"/>
              </w:rPr>
              <w:t>State or Province Code</w:t>
            </w:r>
          </w:p>
        </w:tc>
        <w:tc>
          <w:tcPr>
            <w:tcW w:w="432" w:type="dxa"/>
            <w:tcBorders>
              <w:top w:val="nil"/>
              <w:left w:val="nil"/>
              <w:bottom w:val="nil"/>
              <w:right w:val="nil"/>
            </w:tcBorders>
          </w:tcPr>
          <w:p w14:paraId="57B5473E"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607AF9A0"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68C762BD" w14:textId="77777777" w:rsidR="007A7C12" w:rsidRDefault="003C6D4F">
            <w:pPr>
              <w:adjustRightInd w:val="0"/>
              <w:ind w:right="144"/>
              <w:rPr>
                <w:sz w:val="24"/>
                <w:szCs w:val="24"/>
              </w:rPr>
            </w:pPr>
            <w:r>
              <w:rPr>
                <w:b/>
                <w:szCs w:val="24"/>
              </w:rPr>
              <w:t>ID 2/2</w:t>
            </w:r>
          </w:p>
        </w:tc>
      </w:tr>
      <w:tr w:rsidR="007A7C12" w14:paraId="03E3A84A" w14:textId="77777777">
        <w:trPr>
          <w:gridAfter w:val="1"/>
          <w:wAfter w:w="330" w:type="dxa"/>
        </w:trPr>
        <w:tc>
          <w:tcPr>
            <w:tcW w:w="2980" w:type="dxa"/>
            <w:gridSpan w:val="3"/>
            <w:tcBorders>
              <w:top w:val="nil"/>
              <w:left w:val="nil"/>
              <w:bottom w:val="nil"/>
              <w:right w:val="nil"/>
            </w:tcBorders>
          </w:tcPr>
          <w:p w14:paraId="2D127C32"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3933662D" w14:textId="77777777" w:rsidR="007A7C12" w:rsidRDefault="003C6D4F">
            <w:pPr>
              <w:adjustRightInd w:val="0"/>
              <w:ind w:right="144"/>
              <w:rPr>
                <w:sz w:val="24"/>
                <w:szCs w:val="24"/>
              </w:rPr>
            </w:pPr>
            <w:r>
              <w:rPr>
                <w:szCs w:val="24"/>
              </w:rPr>
              <w:t>Code (Standard State/Province) as defined by appropriate government agency</w:t>
            </w:r>
          </w:p>
        </w:tc>
      </w:tr>
      <w:tr w:rsidR="007A7C12" w14:paraId="11D4BEBC" w14:textId="77777777">
        <w:tc>
          <w:tcPr>
            <w:tcW w:w="1007" w:type="dxa"/>
            <w:tcBorders>
              <w:top w:val="nil"/>
              <w:left w:val="nil"/>
              <w:bottom w:val="nil"/>
              <w:right w:val="nil"/>
            </w:tcBorders>
          </w:tcPr>
          <w:p w14:paraId="4FBBCD7D"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2C70D7F" w14:textId="77777777" w:rsidR="007A7C12" w:rsidRDefault="003C6D4F">
            <w:pPr>
              <w:adjustRightInd w:val="0"/>
              <w:ind w:right="144"/>
              <w:jc w:val="center"/>
              <w:rPr>
                <w:sz w:val="24"/>
                <w:szCs w:val="24"/>
              </w:rPr>
            </w:pPr>
            <w:r>
              <w:rPr>
                <w:b/>
                <w:szCs w:val="24"/>
              </w:rPr>
              <w:t>N403</w:t>
            </w:r>
          </w:p>
        </w:tc>
        <w:tc>
          <w:tcPr>
            <w:tcW w:w="892" w:type="dxa"/>
            <w:tcBorders>
              <w:top w:val="nil"/>
              <w:left w:val="nil"/>
              <w:bottom w:val="nil"/>
              <w:right w:val="nil"/>
            </w:tcBorders>
          </w:tcPr>
          <w:p w14:paraId="595DC037" w14:textId="77777777" w:rsidR="007A7C12" w:rsidRDefault="003C6D4F">
            <w:pPr>
              <w:adjustRightInd w:val="0"/>
              <w:ind w:right="144"/>
              <w:jc w:val="center"/>
              <w:rPr>
                <w:sz w:val="24"/>
                <w:szCs w:val="24"/>
              </w:rPr>
            </w:pPr>
            <w:r>
              <w:rPr>
                <w:b/>
                <w:szCs w:val="24"/>
              </w:rPr>
              <w:t>116</w:t>
            </w:r>
          </w:p>
        </w:tc>
        <w:tc>
          <w:tcPr>
            <w:tcW w:w="4968" w:type="dxa"/>
            <w:gridSpan w:val="4"/>
            <w:tcBorders>
              <w:top w:val="nil"/>
              <w:left w:val="nil"/>
              <w:bottom w:val="nil"/>
              <w:right w:val="nil"/>
            </w:tcBorders>
          </w:tcPr>
          <w:p w14:paraId="7CA3DA37" w14:textId="77777777" w:rsidR="007A7C12" w:rsidRDefault="003C6D4F">
            <w:pPr>
              <w:adjustRightInd w:val="0"/>
              <w:ind w:right="144"/>
              <w:rPr>
                <w:sz w:val="24"/>
                <w:szCs w:val="24"/>
              </w:rPr>
            </w:pPr>
            <w:r>
              <w:rPr>
                <w:b/>
                <w:szCs w:val="24"/>
              </w:rPr>
              <w:t>Postal Code</w:t>
            </w:r>
          </w:p>
        </w:tc>
        <w:tc>
          <w:tcPr>
            <w:tcW w:w="432" w:type="dxa"/>
            <w:tcBorders>
              <w:top w:val="nil"/>
              <w:left w:val="nil"/>
              <w:bottom w:val="nil"/>
              <w:right w:val="nil"/>
            </w:tcBorders>
          </w:tcPr>
          <w:p w14:paraId="34F760D3"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114A4769"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69A248EE" w14:textId="77777777" w:rsidR="007A7C12" w:rsidRDefault="003C6D4F">
            <w:pPr>
              <w:adjustRightInd w:val="0"/>
              <w:ind w:right="144"/>
              <w:rPr>
                <w:sz w:val="24"/>
                <w:szCs w:val="24"/>
              </w:rPr>
            </w:pPr>
            <w:r>
              <w:rPr>
                <w:b/>
                <w:szCs w:val="24"/>
              </w:rPr>
              <w:t>ID 3/15</w:t>
            </w:r>
          </w:p>
        </w:tc>
      </w:tr>
      <w:tr w:rsidR="007A7C12" w14:paraId="20BCD2FD" w14:textId="77777777">
        <w:trPr>
          <w:gridAfter w:val="1"/>
          <w:wAfter w:w="330" w:type="dxa"/>
        </w:trPr>
        <w:tc>
          <w:tcPr>
            <w:tcW w:w="2980" w:type="dxa"/>
            <w:gridSpan w:val="3"/>
            <w:tcBorders>
              <w:top w:val="nil"/>
              <w:left w:val="nil"/>
              <w:bottom w:val="nil"/>
              <w:right w:val="nil"/>
            </w:tcBorders>
          </w:tcPr>
          <w:p w14:paraId="29A5F7D5"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5F216F6F" w14:textId="77777777" w:rsidR="007A7C12" w:rsidRDefault="003C6D4F">
            <w:pPr>
              <w:adjustRightInd w:val="0"/>
              <w:ind w:right="144"/>
              <w:rPr>
                <w:sz w:val="24"/>
                <w:szCs w:val="24"/>
              </w:rPr>
            </w:pPr>
            <w:r>
              <w:rPr>
                <w:szCs w:val="24"/>
              </w:rPr>
              <w:t>Code defining international postal zone code excluding punctuation and blanks (zip code for United States)</w:t>
            </w:r>
          </w:p>
        </w:tc>
      </w:tr>
      <w:tr w:rsidR="007A7C12" w14:paraId="5B8811C3" w14:textId="77777777">
        <w:trPr>
          <w:gridAfter w:val="1"/>
          <w:wAfter w:w="330" w:type="dxa"/>
        </w:trPr>
        <w:tc>
          <w:tcPr>
            <w:tcW w:w="2980" w:type="dxa"/>
            <w:gridSpan w:val="3"/>
            <w:tcBorders>
              <w:top w:val="nil"/>
              <w:left w:val="nil"/>
              <w:bottom w:val="nil"/>
              <w:right w:val="nil"/>
            </w:tcBorders>
          </w:tcPr>
          <w:p w14:paraId="06F6E956" w14:textId="77777777" w:rsidR="007A7C12" w:rsidRDefault="007A7C12">
            <w:pPr>
              <w:adjustRightInd w:val="0"/>
              <w:ind w:right="144"/>
              <w:rPr>
                <w:sz w:val="24"/>
                <w:szCs w:val="24"/>
              </w:rPr>
            </w:pPr>
          </w:p>
        </w:tc>
        <w:tc>
          <w:tcPr>
            <w:tcW w:w="6523" w:type="dxa"/>
            <w:gridSpan w:val="7"/>
            <w:tcBorders>
              <w:top w:val="nil"/>
              <w:left w:val="nil"/>
              <w:bottom w:val="nil"/>
              <w:right w:val="nil"/>
            </w:tcBorders>
            <w:shd w:val="pct20" w:color="auto" w:fill="auto"/>
          </w:tcPr>
          <w:p w14:paraId="49624F46" w14:textId="77777777" w:rsidR="007A7C12" w:rsidRDefault="003C6D4F">
            <w:pPr>
              <w:adjustRightInd w:val="0"/>
              <w:ind w:right="144"/>
              <w:rPr>
                <w:sz w:val="24"/>
                <w:szCs w:val="24"/>
              </w:rPr>
            </w:pPr>
            <w:r>
              <w:rPr>
                <w:szCs w:val="24"/>
              </w:rPr>
              <w:t>Postal codes will only contain upper case letters (A to Z) and digits (0 to 9).  Note that punctuation (spaces, dashes, etc.) must be excluded.</w:t>
            </w:r>
          </w:p>
        </w:tc>
      </w:tr>
      <w:tr w:rsidR="007A7C12" w14:paraId="388A359A" w14:textId="77777777">
        <w:tc>
          <w:tcPr>
            <w:tcW w:w="1007" w:type="dxa"/>
            <w:tcBorders>
              <w:top w:val="nil"/>
              <w:left w:val="nil"/>
              <w:bottom w:val="nil"/>
              <w:right w:val="nil"/>
            </w:tcBorders>
          </w:tcPr>
          <w:p w14:paraId="0E1E3DCF" w14:textId="77777777" w:rsidR="007A7C12" w:rsidRDefault="003C6D4F">
            <w:pPr>
              <w:adjustRightInd w:val="0"/>
              <w:ind w:right="144"/>
              <w:rPr>
                <w:sz w:val="24"/>
                <w:szCs w:val="24"/>
              </w:rPr>
            </w:pPr>
            <w:r>
              <w:rPr>
                <w:b/>
                <w:szCs w:val="24"/>
              </w:rPr>
              <w:t>Dep</w:t>
            </w:r>
          </w:p>
        </w:tc>
        <w:tc>
          <w:tcPr>
            <w:tcW w:w="1080" w:type="dxa"/>
            <w:tcBorders>
              <w:top w:val="nil"/>
              <w:left w:val="nil"/>
              <w:bottom w:val="nil"/>
              <w:right w:val="nil"/>
            </w:tcBorders>
          </w:tcPr>
          <w:p w14:paraId="3935EB1E" w14:textId="77777777" w:rsidR="007A7C12" w:rsidRDefault="003C6D4F">
            <w:pPr>
              <w:adjustRightInd w:val="0"/>
              <w:ind w:right="144"/>
              <w:jc w:val="center"/>
              <w:rPr>
                <w:sz w:val="24"/>
                <w:szCs w:val="24"/>
              </w:rPr>
            </w:pPr>
            <w:r>
              <w:rPr>
                <w:b/>
                <w:szCs w:val="24"/>
              </w:rPr>
              <w:t>N404</w:t>
            </w:r>
          </w:p>
        </w:tc>
        <w:tc>
          <w:tcPr>
            <w:tcW w:w="892" w:type="dxa"/>
            <w:tcBorders>
              <w:top w:val="nil"/>
              <w:left w:val="nil"/>
              <w:bottom w:val="nil"/>
              <w:right w:val="nil"/>
            </w:tcBorders>
          </w:tcPr>
          <w:p w14:paraId="6489AB39" w14:textId="77777777" w:rsidR="007A7C12" w:rsidRDefault="003C6D4F">
            <w:pPr>
              <w:adjustRightInd w:val="0"/>
              <w:ind w:right="144"/>
              <w:jc w:val="center"/>
              <w:rPr>
                <w:sz w:val="24"/>
                <w:szCs w:val="24"/>
              </w:rPr>
            </w:pPr>
            <w:r>
              <w:rPr>
                <w:b/>
                <w:szCs w:val="24"/>
              </w:rPr>
              <w:t>26</w:t>
            </w:r>
          </w:p>
        </w:tc>
        <w:tc>
          <w:tcPr>
            <w:tcW w:w="4968" w:type="dxa"/>
            <w:gridSpan w:val="4"/>
            <w:tcBorders>
              <w:top w:val="nil"/>
              <w:left w:val="nil"/>
              <w:bottom w:val="nil"/>
              <w:right w:val="nil"/>
            </w:tcBorders>
          </w:tcPr>
          <w:p w14:paraId="107A94EF" w14:textId="77777777" w:rsidR="007A7C12" w:rsidRDefault="003C6D4F">
            <w:pPr>
              <w:adjustRightInd w:val="0"/>
              <w:ind w:right="144"/>
              <w:rPr>
                <w:sz w:val="24"/>
                <w:szCs w:val="24"/>
              </w:rPr>
            </w:pPr>
            <w:r>
              <w:rPr>
                <w:b/>
                <w:szCs w:val="24"/>
              </w:rPr>
              <w:t>Country Code</w:t>
            </w:r>
          </w:p>
        </w:tc>
        <w:tc>
          <w:tcPr>
            <w:tcW w:w="432" w:type="dxa"/>
            <w:tcBorders>
              <w:top w:val="nil"/>
              <w:left w:val="nil"/>
              <w:bottom w:val="nil"/>
              <w:right w:val="nil"/>
            </w:tcBorders>
          </w:tcPr>
          <w:p w14:paraId="49B04587" w14:textId="77777777" w:rsidR="007A7C12" w:rsidRDefault="003C6D4F">
            <w:pPr>
              <w:adjustRightInd w:val="0"/>
              <w:ind w:right="144"/>
              <w:jc w:val="center"/>
              <w:rPr>
                <w:sz w:val="24"/>
                <w:szCs w:val="24"/>
              </w:rPr>
            </w:pPr>
            <w:r>
              <w:rPr>
                <w:b/>
                <w:szCs w:val="24"/>
              </w:rPr>
              <w:t>O</w:t>
            </w:r>
          </w:p>
        </w:tc>
        <w:tc>
          <w:tcPr>
            <w:tcW w:w="14" w:type="dxa"/>
            <w:tcBorders>
              <w:top w:val="nil"/>
              <w:left w:val="nil"/>
              <w:bottom w:val="nil"/>
              <w:right w:val="nil"/>
            </w:tcBorders>
          </w:tcPr>
          <w:p w14:paraId="0A68286F"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58E3DC60" w14:textId="77777777" w:rsidR="007A7C12" w:rsidRDefault="003C6D4F">
            <w:pPr>
              <w:adjustRightInd w:val="0"/>
              <w:ind w:right="144"/>
              <w:rPr>
                <w:sz w:val="24"/>
                <w:szCs w:val="24"/>
              </w:rPr>
            </w:pPr>
            <w:r>
              <w:rPr>
                <w:b/>
                <w:szCs w:val="24"/>
              </w:rPr>
              <w:t>ID 2/3</w:t>
            </w:r>
          </w:p>
        </w:tc>
      </w:tr>
      <w:tr w:rsidR="007A7C12" w14:paraId="3AC9E20D" w14:textId="77777777">
        <w:trPr>
          <w:gridAfter w:val="1"/>
          <w:wAfter w:w="330" w:type="dxa"/>
        </w:trPr>
        <w:tc>
          <w:tcPr>
            <w:tcW w:w="2980" w:type="dxa"/>
            <w:gridSpan w:val="3"/>
            <w:tcBorders>
              <w:top w:val="nil"/>
              <w:left w:val="nil"/>
              <w:bottom w:val="nil"/>
              <w:right w:val="nil"/>
            </w:tcBorders>
          </w:tcPr>
          <w:p w14:paraId="29372FE9"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4535C4C0" w14:textId="77777777" w:rsidR="007A7C12" w:rsidRDefault="003C6D4F">
            <w:pPr>
              <w:adjustRightInd w:val="0"/>
              <w:ind w:right="144"/>
              <w:rPr>
                <w:sz w:val="24"/>
                <w:szCs w:val="24"/>
              </w:rPr>
            </w:pPr>
            <w:r>
              <w:rPr>
                <w:szCs w:val="24"/>
              </w:rPr>
              <w:t>Code identifying the country</w:t>
            </w:r>
          </w:p>
        </w:tc>
      </w:tr>
      <w:tr w:rsidR="007A7C12" w14:paraId="1F69CCD6" w14:textId="77777777">
        <w:trPr>
          <w:gridAfter w:val="1"/>
          <w:wAfter w:w="330" w:type="dxa"/>
        </w:trPr>
        <w:tc>
          <w:tcPr>
            <w:tcW w:w="2980" w:type="dxa"/>
            <w:gridSpan w:val="3"/>
            <w:tcBorders>
              <w:top w:val="nil"/>
              <w:left w:val="nil"/>
              <w:bottom w:val="nil"/>
              <w:right w:val="nil"/>
            </w:tcBorders>
          </w:tcPr>
          <w:p w14:paraId="6DF1E091" w14:textId="77777777" w:rsidR="007A7C12" w:rsidRDefault="007A7C12">
            <w:pPr>
              <w:adjustRightInd w:val="0"/>
              <w:ind w:right="144"/>
              <w:rPr>
                <w:sz w:val="24"/>
                <w:szCs w:val="24"/>
              </w:rPr>
            </w:pPr>
          </w:p>
        </w:tc>
        <w:tc>
          <w:tcPr>
            <w:tcW w:w="6523" w:type="dxa"/>
            <w:gridSpan w:val="7"/>
            <w:tcBorders>
              <w:top w:val="nil"/>
              <w:left w:val="nil"/>
              <w:bottom w:val="nil"/>
              <w:right w:val="nil"/>
            </w:tcBorders>
            <w:shd w:val="pct20" w:color="auto" w:fill="auto"/>
          </w:tcPr>
          <w:p w14:paraId="7340FE54" w14:textId="77777777" w:rsidR="007A7C12" w:rsidRDefault="003C6D4F">
            <w:pPr>
              <w:adjustRightInd w:val="0"/>
              <w:ind w:right="144"/>
              <w:rPr>
                <w:sz w:val="24"/>
                <w:szCs w:val="24"/>
              </w:rPr>
            </w:pPr>
            <w:r>
              <w:rPr>
                <w:szCs w:val="24"/>
              </w:rPr>
              <w:t>For country codes not listed, please refer to ISO 3166</w:t>
            </w:r>
          </w:p>
        </w:tc>
      </w:tr>
      <w:tr w:rsidR="007A7C12" w14:paraId="666A4A19" w14:textId="77777777">
        <w:trPr>
          <w:gridAfter w:val="1"/>
          <w:wAfter w:w="330" w:type="dxa"/>
        </w:trPr>
        <w:tc>
          <w:tcPr>
            <w:tcW w:w="2980" w:type="dxa"/>
            <w:gridSpan w:val="3"/>
            <w:tcBorders>
              <w:top w:val="nil"/>
              <w:left w:val="nil"/>
              <w:bottom w:val="nil"/>
              <w:right w:val="nil"/>
            </w:tcBorders>
          </w:tcPr>
          <w:p w14:paraId="38E3EC02" w14:textId="77777777" w:rsidR="007A7C12" w:rsidRDefault="007A7C12">
            <w:pPr>
              <w:adjustRightInd w:val="0"/>
              <w:ind w:right="144"/>
              <w:rPr>
                <w:sz w:val="24"/>
                <w:szCs w:val="24"/>
              </w:rPr>
            </w:pPr>
          </w:p>
        </w:tc>
        <w:tc>
          <w:tcPr>
            <w:tcW w:w="6523" w:type="dxa"/>
            <w:gridSpan w:val="7"/>
            <w:tcBorders>
              <w:top w:val="nil"/>
              <w:left w:val="nil"/>
              <w:bottom w:val="nil"/>
              <w:right w:val="nil"/>
            </w:tcBorders>
            <w:shd w:val="pct20" w:color="auto" w:fill="auto"/>
          </w:tcPr>
          <w:p w14:paraId="1AE1E065" w14:textId="77777777" w:rsidR="007A7C12" w:rsidRDefault="003C6D4F">
            <w:pPr>
              <w:adjustRightInd w:val="0"/>
              <w:ind w:right="144"/>
              <w:rPr>
                <w:sz w:val="24"/>
                <w:szCs w:val="24"/>
              </w:rPr>
            </w:pPr>
            <w:r>
              <w:rPr>
                <w:szCs w:val="24"/>
              </w:rPr>
              <w:t>Required if outside the United States.</w:t>
            </w:r>
          </w:p>
        </w:tc>
      </w:tr>
      <w:tr w:rsidR="007A7C12" w14:paraId="23F8F3AB" w14:textId="77777777">
        <w:trPr>
          <w:gridAfter w:val="1"/>
          <w:wAfter w:w="331" w:type="dxa"/>
        </w:trPr>
        <w:tc>
          <w:tcPr>
            <w:tcW w:w="3168" w:type="dxa"/>
            <w:gridSpan w:val="4"/>
            <w:tcBorders>
              <w:top w:val="nil"/>
              <w:left w:val="nil"/>
              <w:bottom w:val="nil"/>
              <w:right w:val="nil"/>
            </w:tcBorders>
          </w:tcPr>
          <w:p w14:paraId="16A97EE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F75DA8C" w14:textId="77777777" w:rsidR="007A7C12" w:rsidRDefault="003C6D4F">
            <w:pPr>
              <w:adjustRightInd w:val="0"/>
              <w:ind w:right="144"/>
              <w:rPr>
                <w:sz w:val="24"/>
                <w:szCs w:val="24"/>
              </w:rPr>
            </w:pPr>
            <w:r>
              <w:rPr>
                <w:szCs w:val="24"/>
              </w:rPr>
              <w:t>CA</w:t>
            </w:r>
          </w:p>
        </w:tc>
        <w:tc>
          <w:tcPr>
            <w:tcW w:w="144" w:type="dxa"/>
            <w:tcBorders>
              <w:top w:val="nil"/>
              <w:left w:val="nil"/>
              <w:bottom w:val="nil"/>
              <w:right w:val="nil"/>
            </w:tcBorders>
          </w:tcPr>
          <w:p w14:paraId="674E3860"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3ED59D1B" w14:textId="77777777" w:rsidR="007A7C12" w:rsidRDefault="003C6D4F">
            <w:pPr>
              <w:adjustRightInd w:val="0"/>
              <w:ind w:right="144"/>
              <w:rPr>
                <w:sz w:val="24"/>
                <w:szCs w:val="24"/>
              </w:rPr>
            </w:pPr>
            <w:r>
              <w:rPr>
                <w:szCs w:val="24"/>
              </w:rPr>
              <w:t>Canada</w:t>
            </w:r>
          </w:p>
        </w:tc>
      </w:tr>
      <w:tr w:rsidR="007A7C12" w14:paraId="47AA4F6A" w14:textId="77777777">
        <w:trPr>
          <w:gridAfter w:val="1"/>
          <w:wAfter w:w="331" w:type="dxa"/>
        </w:trPr>
        <w:tc>
          <w:tcPr>
            <w:tcW w:w="3168" w:type="dxa"/>
            <w:gridSpan w:val="4"/>
            <w:tcBorders>
              <w:top w:val="nil"/>
              <w:left w:val="nil"/>
              <w:bottom w:val="nil"/>
              <w:right w:val="nil"/>
            </w:tcBorders>
          </w:tcPr>
          <w:p w14:paraId="20A8BF5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4C031E3" w14:textId="77777777" w:rsidR="007A7C12" w:rsidRDefault="003C6D4F">
            <w:pPr>
              <w:adjustRightInd w:val="0"/>
              <w:ind w:right="144"/>
              <w:rPr>
                <w:sz w:val="24"/>
                <w:szCs w:val="24"/>
              </w:rPr>
            </w:pPr>
            <w:r>
              <w:rPr>
                <w:szCs w:val="24"/>
              </w:rPr>
              <w:t>CH</w:t>
            </w:r>
          </w:p>
        </w:tc>
        <w:tc>
          <w:tcPr>
            <w:tcW w:w="144" w:type="dxa"/>
            <w:tcBorders>
              <w:top w:val="nil"/>
              <w:left w:val="nil"/>
              <w:bottom w:val="nil"/>
              <w:right w:val="nil"/>
            </w:tcBorders>
          </w:tcPr>
          <w:p w14:paraId="5C46926D"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1A6C4BF2" w14:textId="77777777" w:rsidR="007A7C12" w:rsidRDefault="003C6D4F">
            <w:pPr>
              <w:adjustRightInd w:val="0"/>
              <w:ind w:right="144"/>
              <w:rPr>
                <w:sz w:val="24"/>
                <w:szCs w:val="24"/>
              </w:rPr>
            </w:pPr>
            <w:r>
              <w:rPr>
                <w:szCs w:val="24"/>
              </w:rPr>
              <w:t>Switzerland</w:t>
            </w:r>
          </w:p>
        </w:tc>
      </w:tr>
      <w:tr w:rsidR="007A7C12" w14:paraId="758B7439" w14:textId="77777777">
        <w:trPr>
          <w:gridAfter w:val="1"/>
          <w:wAfter w:w="331" w:type="dxa"/>
        </w:trPr>
        <w:tc>
          <w:tcPr>
            <w:tcW w:w="3168" w:type="dxa"/>
            <w:gridSpan w:val="4"/>
            <w:tcBorders>
              <w:top w:val="nil"/>
              <w:left w:val="nil"/>
              <w:bottom w:val="nil"/>
              <w:right w:val="nil"/>
            </w:tcBorders>
          </w:tcPr>
          <w:p w14:paraId="6BB580C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2D1B3CDF" w14:textId="77777777" w:rsidR="007A7C12" w:rsidRDefault="003C6D4F">
            <w:pPr>
              <w:adjustRightInd w:val="0"/>
              <w:ind w:right="144"/>
              <w:rPr>
                <w:sz w:val="24"/>
                <w:szCs w:val="24"/>
              </w:rPr>
            </w:pPr>
            <w:r>
              <w:rPr>
                <w:szCs w:val="24"/>
              </w:rPr>
              <w:t>DE</w:t>
            </w:r>
          </w:p>
        </w:tc>
        <w:tc>
          <w:tcPr>
            <w:tcW w:w="144" w:type="dxa"/>
            <w:tcBorders>
              <w:top w:val="nil"/>
              <w:left w:val="nil"/>
              <w:bottom w:val="nil"/>
              <w:right w:val="nil"/>
            </w:tcBorders>
          </w:tcPr>
          <w:p w14:paraId="08FB0F5B"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2288CF75" w14:textId="77777777" w:rsidR="007A7C12" w:rsidRDefault="003C6D4F">
            <w:pPr>
              <w:adjustRightInd w:val="0"/>
              <w:ind w:right="144"/>
              <w:rPr>
                <w:sz w:val="24"/>
                <w:szCs w:val="24"/>
              </w:rPr>
            </w:pPr>
            <w:r>
              <w:rPr>
                <w:szCs w:val="24"/>
              </w:rPr>
              <w:t>Germany</w:t>
            </w:r>
          </w:p>
        </w:tc>
      </w:tr>
      <w:tr w:rsidR="007A7C12" w14:paraId="0DF7AAFF" w14:textId="77777777">
        <w:trPr>
          <w:gridAfter w:val="1"/>
          <w:wAfter w:w="331" w:type="dxa"/>
        </w:trPr>
        <w:tc>
          <w:tcPr>
            <w:tcW w:w="3168" w:type="dxa"/>
            <w:gridSpan w:val="4"/>
            <w:tcBorders>
              <w:top w:val="nil"/>
              <w:left w:val="nil"/>
              <w:bottom w:val="nil"/>
              <w:right w:val="nil"/>
            </w:tcBorders>
          </w:tcPr>
          <w:p w14:paraId="01F69BC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CC3F34B" w14:textId="77777777" w:rsidR="007A7C12" w:rsidRDefault="003C6D4F">
            <w:pPr>
              <w:adjustRightInd w:val="0"/>
              <w:ind w:right="144"/>
              <w:rPr>
                <w:sz w:val="24"/>
                <w:szCs w:val="24"/>
              </w:rPr>
            </w:pPr>
            <w:r>
              <w:rPr>
                <w:szCs w:val="24"/>
              </w:rPr>
              <w:t>ES</w:t>
            </w:r>
          </w:p>
        </w:tc>
        <w:tc>
          <w:tcPr>
            <w:tcW w:w="144" w:type="dxa"/>
            <w:tcBorders>
              <w:top w:val="nil"/>
              <w:left w:val="nil"/>
              <w:bottom w:val="nil"/>
              <w:right w:val="nil"/>
            </w:tcBorders>
          </w:tcPr>
          <w:p w14:paraId="34596CB3"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65ABE185" w14:textId="77777777" w:rsidR="007A7C12" w:rsidRDefault="003C6D4F">
            <w:pPr>
              <w:adjustRightInd w:val="0"/>
              <w:ind w:right="144"/>
              <w:rPr>
                <w:sz w:val="24"/>
                <w:szCs w:val="24"/>
              </w:rPr>
            </w:pPr>
            <w:r>
              <w:rPr>
                <w:szCs w:val="24"/>
              </w:rPr>
              <w:t>Spain</w:t>
            </w:r>
          </w:p>
        </w:tc>
      </w:tr>
      <w:tr w:rsidR="007A7C12" w14:paraId="68C26A91" w14:textId="77777777">
        <w:trPr>
          <w:gridAfter w:val="1"/>
          <w:wAfter w:w="331" w:type="dxa"/>
        </w:trPr>
        <w:tc>
          <w:tcPr>
            <w:tcW w:w="3168" w:type="dxa"/>
            <w:gridSpan w:val="4"/>
            <w:tcBorders>
              <w:top w:val="nil"/>
              <w:left w:val="nil"/>
              <w:bottom w:val="nil"/>
              <w:right w:val="nil"/>
            </w:tcBorders>
          </w:tcPr>
          <w:p w14:paraId="7167BFE4"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4398411" w14:textId="77777777" w:rsidR="007A7C12" w:rsidRDefault="003C6D4F">
            <w:pPr>
              <w:adjustRightInd w:val="0"/>
              <w:ind w:right="144"/>
              <w:rPr>
                <w:sz w:val="24"/>
                <w:szCs w:val="24"/>
              </w:rPr>
            </w:pPr>
            <w:r>
              <w:rPr>
                <w:szCs w:val="24"/>
              </w:rPr>
              <w:t>FR</w:t>
            </w:r>
          </w:p>
        </w:tc>
        <w:tc>
          <w:tcPr>
            <w:tcW w:w="144" w:type="dxa"/>
            <w:tcBorders>
              <w:top w:val="nil"/>
              <w:left w:val="nil"/>
              <w:bottom w:val="nil"/>
              <w:right w:val="nil"/>
            </w:tcBorders>
          </w:tcPr>
          <w:p w14:paraId="1D8C4BEE"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2A49B571" w14:textId="77777777" w:rsidR="007A7C12" w:rsidRDefault="003C6D4F">
            <w:pPr>
              <w:adjustRightInd w:val="0"/>
              <w:ind w:right="144"/>
              <w:rPr>
                <w:sz w:val="24"/>
                <w:szCs w:val="24"/>
              </w:rPr>
            </w:pPr>
            <w:r>
              <w:rPr>
                <w:szCs w:val="24"/>
              </w:rPr>
              <w:t>France</w:t>
            </w:r>
          </w:p>
        </w:tc>
      </w:tr>
      <w:tr w:rsidR="007A7C12" w14:paraId="1CBD8DEF" w14:textId="77777777">
        <w:trPr>
          <w:gridAfter w:val="1"/>
          <w:wAfter w:w="331" w:type="dxa"/>
        </w:trPr>
        <w:tc>
          <w:tcPr>
            <w:tcW w:w="3168" w:type="dxa"/>
            <w:gridSpan w:val="4"/>
            <w:tcBorders>
              <w:top w:val="nil"/>
              <w:left w:val="nil"/>
              <w:bottom w:val="nil"/>
              <w:right w:val="nil"/>
            </w:tcBorders>
          </w:tcPr>
          <w:p w14:paraId="057F3790"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C833E97" w14:textId="77777777" w:rsidR="007A7C12" w:rsidRDefault="003C6D4F">
            <w:pPr>
              <w:adjustRightInd w:val="0"/>
              <w:ind w:right="144"/>
              <w:rPr>
                <w:sz w:val="24"/>
                <w:szCs w:val="24"/>
              </w:rPr>
            </w:pPr>
            <w:r>
              <w:rPr>
                <w:szCs w:val="24"/>
              </w:rPr>
              <w:t>GB</w:t>
            </w:r>
          </w:p>
        </w:tc>
        <w:tc>
          <w:tcPr>
            <w:tcW w:w="144" w:type="dxa"/>
            <w:tcBorders>
              <w:top w:val="nil"/>
              <w:left w:val="nil"/>
              <w:bottom w:val="nil"/>
              <w:right w:val="nil"/>
            </w:tcBorders>
          </w:tcPr>
          <w:p w14:paraId="5205184C"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2881F5C0" w14:textId="77777777" w:rsidR="007A7C12" w:rsidRDefault="003C6D4F">
            <w:pPr>
              <w:adjustRightInd w:val="0"/>
              <w:ind w:right="144"/>
              <w:rPr>
                <w:sz w:val="24"/>
                <w:szCs w:val="24"/>
              </w:rPr>
            </w:pPr>
            <w:r>
              <w:rPr>
                <w:szCs w:val="24"/>
              </w:rPr>
              <w:t>United Kingdom</w:t>
            </w:r>
          </w:p>
        </w:tc>
      </w:tr>
      <w:tr w:rsidR="007A7C12" w14:paraId="4D037118" w14:textId="77777777">
        <w:trPr>
          <w:gridAfter w:val="1"/>
          <w:wAfter w:w="331" w:type="dxa"/>
        </w:trPr>
        <w:tc>
          <w:tcPr>
            <w:tcW w:w="3168" w:type="dxa"/>
            <w:gridSpan w:val="4"/>
            <w:tcBorders>
              <w:top w:val="nil"/>
              <w:left w:val="nil"/>
              <w:bottom w:val="nil"/>
              <w:right w:val="nil"/>
            </w:tcBorders>
          </w:tcPr>
          <w:p w14:paraId="2EFAD2BB"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67731FA8" w14:textId="77777777" w:rsidR="007A7C12" w:rsidRDefault="003C6D4F">
            <w:pPr>
              <w:adjustRightInd w:val="0"/>
              <w:ind w:right="144"/>
              <w:rPr>
                <w:sz w:val="24"/>
                <w:szCs w:val="24"/>
              </w:rPr>
            </w:pPr>
            <w:r>
              <w:rPr>
                <w:szCs w:val="24"/>
              </w:rPr>
              <w:t>IT</w:t>
            </w:r>
          </w:p>
        </w:tc>
        <w:tc>
          <w:tcPr>
            <w:tcW w:w="144" w:type="dxa"/>
            <w:tcBorders>
              <w:top w:val="nil"/>
              <w:left w:val="nil"/>
              <w:bottom w:val="nil"/>
              <w:right w:val="nil"/>
            </w:tcBorders>
          </w:tcPr>
          <w:p w14:paraId="4692540F"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76AFB018" w14:textId="77777777" w:rsidR="007A7C12" w:rsidRDefault="003C6D4F">
            <w:pPr>
              <w:adjustRightInd w:val="0"/>
              <w:ind w:right="144"/>
              <w:rPr>
                <w:sz w:val="24"/>
                <w:szCs w:val="24"/>
              </w:rPr>
            </w:pPr>
            <w:r>
              <w:rPr>
                <w:szCs w:val="24"/>
              </w:rPr>
              <w:t>Italy</w:t>
            </w:r>
          </w:p>
        </w:tc>
      </w:tr>
      <w:tr w:rsidR="007A7C12" w14:paraId="5630C29C" w14:textId="77777777">
        <w:trPr>
          <w:gridAfter w:val="1"/>
          <w:wAfter w:w="331" w:type="dxa"/>
        </w:trPr>
        <w:tc>
          <w:tcPr>
            <w:tcW w:w="3168" w:type="dxa"/>
            <w:gridSpan w:val="4"/>
            <w:tcBorders>
              <w:top w:val="nil"/>
              <w:left w:val="nil"/>
              <w:bottom w:val="nil"/>
              <w:right w:val="nil"/>
            </w:tcBorders>
          </w:tcPr>
          <w:p w14:paraId="1816809C"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250A0D0" w14:textId="77777777" w:rsidR="007A7C12" w:rsidRDefault="003C6D4F">
            <w:pPr>
              <w:adjustRightInd w:val="0"/>
              <w:ind w:right="144"/>
              <w:rPr>
                <w:sz w:val="24"/>
                <w:szCs w:val="24"/>
              </w:rPr>
            </w:pPr>
            <w:r>
              <w:rPr>
                <w:szCs w:val="24"/>
              </w:rPr>
              <w:t>JP</w:t>
            </w:r>
          </w:p>
        </w:tc>
        <w:tc>
          <w:tcPr>
            <w:tcW w:w="144" w:type="dxa"/>
            <w:tcBorders>
              <w:top w:val="nil"/>
              <w:left w:val="nil"/>
              <w:bottom w:val="nil"/>
              <w:right w:val="nil"/>
            </w:tcBorders>
          </w:tcPr>
          <w:p w14:paraId="5A36119F"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674ED43B" w14:textId="77777777" w:rsidR="007A7C12" w:rsidRDefault="003C6D4F">
            <w:pPr>
              <w:adjustRightInd w:val="0"/>
              <w:ind w:right="144"/>
              <w:rPr>
                <w:sz w:val="24"/>
                <w:szCs w:val="24"/>
              </w:rPr>
            </w:pPr>
            <w:r>
              <w:rPr>
                <w:szCs w:val="24"/>
              </w:rPr>
              <w:t>Japan</w:t>
            </w:r>
          </w:p>
        </w:tc>
      </w:tr>
      <w:tr w:rsidR="007A7C12" w14:paraId="4041B428" w14:textId="77777777">
        <w:trPr>
          <w:gridAfter w:val="1"/>
          <w:wAfter w:w="331" w:type="dxa"/>
        </w:trPr>
        <w:tc>
          <w:tcPr>
            <w:tcW w:w="3168" w:type="dxa"/>
            <w:gridSpan w:val="4"/>
            <w:tcBorders>
              <w:top w:val="nil"/>
              <w:left w:val="nil"/>
              <w:bottom w:val="nil"/>
              <w:right w:val="nil"/>
            </w:tcBorders>
          </w:tcPr>
          <w:p w14:paraId="27A6B915"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42172F5F" w14:textId="77777777" w:rsidR="007A7C12" w:rsidRDefault="003C6D4F">
            <w:pPr>
              <w:adjustRightInd w:val="0"/>
              <w:ind w:right="144"/>
              <w:rPr>
                <w:sz w:val="24"/>
                <w:szCs w:val="24"/>
              </w:rPr>
            </w:pPr>
            <w:r>
              <w:rPr>
                <w:szCs w:val="24"/>
              </w:rPr>
              <w:t>MX</w:t>
            </w:r>
          </w:p>
        </w:tc>
        <w:tc>
          <w:tcPr>
            <w:tcW w:w="144" w:type="dxa"/>
            <w:tcBorders>
              <w:top w:val="nil"/>
              <w:left w:val="nil"/>
              <w:bottom w:val="nil"/>
              <w:right w:val="nil"/>
            </w:tcBorders>
          </w:tcPr>
          <w:p w14:paraId="0E813A10"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0E9D3688" w14:textId="77777777" w:rsidR="007A7C12" w:rsidRDefault="003C6D4F">
            <w:pPr>
              <w:adjustRightInd w:val="0"/>
              <w:ind w:right="144"/>
              <w:rPr>
                <w:sz w:val="24"/>
                <w:szCs w:val="24"/>
              </w:rPr>
            </w:pPr>
            <w:r>
              <w:rPr>
                <w:szCs w:val="24"/>
              </w:rPr>
              <w:t>Mexico</w:t>
            </w:r>
          </w:p>
        </w:tc>
      </w:tr>
      <w:tr w:rsidR="007A7C12" w14:paraId="5FF5D982" w14:textId="77777777">
        <w:trPr>
          <w:gridAfter w:val="1"/>
          <w:wAfter w:w="331" w:type="dxa"/>
        </w:trPr>
        <w:tc>
          <w:tcPr>
            <w:tcW w:w="3168" w:type="dxa"/>
            <w:gridSpan w:val="4"/>
            <w:tcBorders>
              <w:top w:val="nil"/>
              <w:left w:val="nil"/>
              <w:bottom w:val="nil"/>
              <w:right w:val="nil"/>
            </w:tcBorders>
          </w:tcPr>
          <w:p w14:paraId="33A9379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7DC5E275" w14:textId="77777777" w:rsidR="007A7C12" w:rsidRDefault="003C6D4F">
            <w:pPr>
              <w:adjustRightInd w:val="0"/>
              <w:ind w:right="144"/>
              <w:rPr>
                <w:sz w:val="24"/>
                <w:szCs w:val="24"/>
              </w:rPr>
            </w:pPr>
            <w:r>
              <w:rPr>
                <w:szCs w:val="24"/>
              </w:rPr>
              <w:t>PR</w:t>
            </w:r>
          </w:p>
        </w:tc>
        <w:tc>
          <w:tcPr>
            <w:tcW w:w="144" w:type="dxa"/>
            <w:tcBorders>
              <w:top w:val="nil"/>
              <w:left w:val="nil"/>
              <w:bottom w:val="nil"/>
              <w:right w:val="nil"/>
            </w:tcBorders>
          </w:tcPr>
          <w:p w14:paraId="2B8D9D76"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72DE948D" w14:textId="77777777" w:rsidR="007A7C12" w:rsidRDefault="003C6D4F">
            <w:pPr>
              <w:adjustRightInd w:val="0"/>
              <w:ind w:right="144"/>
              <w:rPr>
                <w:sz w:val="24"/>
                <w:szCs w:val="24"/>
              </w:rPr>
            </w:pPr>
            <w:r>
              <w:rPr>
                <w:szCs w:val="24"/>
              </w:rPr>
              <w:t>Puerto Rico</w:t>
            </w:r>
          </w:p>
        </w:tc>
      </w:tr>
      <w:tr w:rsidR="007A7C12" w14:paraId="4A9CACB9" w14:textId="77777777">
        <w:trPr>
          <w:gridAfter w:val="1"/>
          <w:wAfter w:w="331" w:type="dxa"/>
        </w:trPr>
        <w:tc>
          <w:tcPr>
            <w:tcW w:w="3168" w:type="dxa"/>
            <w:gridSpan w:val="4"/>
            <w:tcBorders>
              <w:top w:val="nil"/>
              <w:left w:val="nil"/>
              <w:bottom w:val="nil"/>
              <w:right w:val="nil"/>
            </w:tcBorders>
          </w:tcPr>
          <w:p w14:paraId="75A64CD4"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07DE63D8" w14:textId="77777777" w:rsidR="007A7C12" w:rsidRDefault="003C6D4F">
            <w:pPr>
              <w:adjustRightInd w:val="0"/>
              <w:ind w:right="144"/>
              <w:rPr>
                <w:sz w:val="24"/>
                <w:szCs w:val="24"/>
              </w:rPr>
            </w:pPr>
            <w:r>
              <w:rPr>
                <w:szCs w:val="24"/>
              </w:rPr>
              <w:t>SE</w:t>
            </w:r>
          </w:p>
        </w:tc>
        <w:tc>
          <w:tcPr>
            <w:tcW w:w="144" w:type="dxa"/>
            <w:tcBorders>
              <w:top w:val="nil"/>
              <w:left w:val="nil"/>
              <w:bottom w:val="nil"/>
              <w:right w:val="nil"/>
            </w:tcBorders>
          </w:tcPr>
          <w:p w14:paraId="79A90EA3"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65A373C1" w14:textId="77777777" w:rsidR="007A7C12" w:rsidRDefault="003C6D4F">
            <w:pPr>
              <w:adjustRightInd w:val="0"/>
              <w:ind w:right="144"/>
              <w:rPr>
                <w:sz w:val="24"/>
                <w:szCs w:val="24"/>
              </w:rPr>
            </w:pPr>
            <w:r>
              <w:rPr>
                <w:szCs w:val="24"/>
              </w:rPr>
              <w:t>Sweden</w:t>
            </w:r>
          </w:p>
        </w:tc>
      </w:tr>
    </w:tbl>
    <w:p w14:paraId="779B077A" w14:textId="77777777" w:rsidR="007A7C12" w:rsidRDefault="003C6D4F">
      <w:pPr>
        <w:tabs>
          <w:tab w:val="right" w:pos="1800"/>
          <w:tab w:val="left" w:pos="2160"/>
        </w:tabs>
        <w:adjustRightInd w:val="0"/>
        <w:ind w:left="2160" w:hanging="2160"/>
        <w:rPr>
          <w:b/>
          <w:szCs w:val="24"/>
        </w:rPr>
      </w:pPr>
      <w:r>
        <w:rPr>
          <w:szCs w:val="24"/>
        </w:rPr>
        <w:br w:type="page"/>
      </w:r>
      <w:bookmarkStart w:id="711" w:name="book45"/>
      <w:bookmarkEnd w:id="711"/>
      <w:r>
        <w:rPr>
          <w:b/>
          <w:szCs w:val="24"/>
        </w:rPr>
        <w:lastRenderedPageBreak/>
        <w:tab/>
        <w:t>Segment:</w:t>
      </w:r>
      <w:r>
        <w:rPr>
          <w:b/>
          <w:szCs w:val="24"/>
        </w:rPr>
        <w:tab/>
      </w:r>
      <w:r>
        <w:rPr>
          <w:b/>
          <w:sz w:val="40"/>
          <w:szCs w:val="24"/>
        </w:rPr>
        <w:t xml:space="preserve">PER </w:t>
      </w:r>
      <w:r>
        <w:rPr>
          <w:b/>
          <w:szCs w:val="24"/>
        </w:rPr>
        <w:t>Administrative Communications Contact (Special Needs Emergency Contact Telephone Numbers)</w:t>
      </w:r>
    </w:p>
    <w:p w14:paraId="117ABE19"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120</w:t>
      </w:r>
    </w:p>
    <w:p w14:paraId="2CDB726A"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79C12239"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14ADD1F"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0119DD8"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2EE1280F"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identify a person or office to whom administrative communications should be directed</w:t>
      </w:r>
    </w:p>
    <w:p w14:paraId="0ECA9C75"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PER03 or PER04 is present, then the other is required.</w:t>
      </w:r>
    </w:p>
    <w:p w14:paraId="0DE0FDE6"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PER05 or PER06 is present, then the other is required.</w:t>
      </w:r>
    </w:p>
    <w:p w14:paraId="0B792408"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PER07 or PER08 is present, then the other is required.</w:t>
      </w:r>
    </w:p>
    <w:p w14:paraId="4167FCF8"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4D607ED0"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50F07854" w14:textId="77777777">
        <w:tc>
          <w:tcPr>
            <w:tcW w:w="1944" w:type="dxa"/>
            <w:tcBorders>
              <w:top w:val="nil"/>
              <w:left w:val="nil"/>
              <w:bottom w:val="nil"/>
              <w:right w:val="nil"/>
            </w:tcBorders>
          </w:tcPr>
          <w:p w14:paraId="09EDC317"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0161EE73"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250561E2" w14:textId="77777777" w:rsidR="007A7C12" w:rsidRDefault="003C6D4F">
            <w:pPr>
              <w:adjustRightInd w:val="0"/>
              <w:ind w:right="144"/>
              <w:rPr>
                <w:szCs w:val="24"/>
              </w:rPr>
            </w:pPr>
            <w:r>
              <w:rPr>
                <w:szCs w:val="24"/>
              </w:rPr>
              <w:t>Provided when available when adding information to the NM1~SC loop or if any of the information in the NM1~SC loop is changing for "CCC", "CRC", "CCCT" or "CRCT" status.</w:t>
            </w:r>
          </w:p>
          <w:p w14:paraId="5A88E61B" w14:textId="77777777" w:rsidR="007A7C12" w:rsidRDefault="007A7C12">
            <w:pPr>
              <w:adjustRightInd w:val="0"/>
              <w:ind w:right="144"/>
              <w:rPr>
                <w:sz w:val="24"/>
                <w:szCs w:val="24"/>
              </w:rPr>
            </w:pPr>
          </w:p>
        </w:tc>
      </w:tr>
      <w:tr w:rsidR="007A7C12" w14:paraId="4B5FD7A7" w14:textId="77777777">
        <w:tc>
          <w:tcPr>
            <w:tcW w:w="1944" w:type="dxa"/>
            <w:tcBorders>
              <w:top w:val="nil"/>
              <w:left w:val="nil"/>
              <w:bottom w:val="nil"/>
              <w:right w:val="nil"/>
            </w:tcBorders>
          </w:tcPr>
          <w:p w14:paraId="344520DB" w14:textId="77777777" w:rsidR="007A7C12" w:rsidRDefault="007A7C12">
            <w:pPr>
              <w:adjustRightInd w:val="0"/>
              <w:ind w:right="144"/>
              <w:rPr>
                <w:sz w:val="24"/>
                <w:szCs w:val="24"/>
              </w:rPr>
            </w:pPr>
          </w:p>
        </w:tc>
        <w:tc>
          <w:tcPr>
            <w:tcW w:w="216" w:type="dxa"/>
            <w:tcBorders>
              <w:top w:val="nil"/>
              <w:left w:val="nil"/>
              <w:bottom w:val="nil"/>
              <w:right w:val="nil"/>
            </w:tcBorders>
          </w:tcPr>
          <w:p w14:paraId="5B0A5271"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36098D92" w14:textId="77777777" w:rsidR="007A7C12" w:rsidRDefault="003C6D4F">
            <w:pPr>
              <w:adjustRightInd w:val="0"/>
              <w:ind w:right="144"/>
              <w:rPr>
                <w:szCs w:val="24"/>
              </w:rPr>
            </w:pPr>
            <w:r>
              <w:rPr>
                <w:szCs w:val="24"/>
              </w:rPr>
              <w:t>PER~SP~~TE~8005551212</w:t>
            </w:r>
          </w:p>
          <w:p w14:paraId="2788EFAF" w14:textId="77777777" w:rsidR="007A7C12" w:rsidRDefault="003C6D4F">
            <w:pPr>
              <w:adjustRightInd w:val="0"/>
              <w:ind w:right="144"/>
              <w:rPr>
                <w:sz w:val="24"/>
                <w:szCs w:val="24"/>
              </w:rPr>
            </w:pPr>
            <w:r>
              <w:rPr>
                <w:szCs w:val="24"/>
              </w:rPr>
              <w:t>PER~SP~~TE~8005551212~OT~8005552121</w:t>
            </w:r>
          </w:p>
        </w:tc>
      </w:tr>
    </w:tbl>
    <w:p w14:paraId="36E0FBA8" w14:textId="77777777" w:rsidR="007A7C12" w:rsidRDefault="007A7C12">
      <w:pPr>
        <w:adjustRightInd w:val="0"/>
        <w:rPr>
          <w:szCs w:val="24"/>
        </w:rPr>
      </w:pPr>
    </w:p>
    <w:p w14:paraId="70233BA3" w14:textId="77777777" w:rsidR="007A7C12" w:rsidRDefault="003C6D4F">
      <w:pPr>
        <w:adjustRightInd w:val="0"/>
        <w:jc w:val="center"/>
        <w:rPr>
          <w:b/>
          <w:szCs w:val="24"/>
        </w:rPr>
      </w:pPr>
      <w:r>
        <w:rPr>
          <w:b/>
          <w:szCs w:val="24"/>
        </w:rPr>
        <w:t>Data Element Summary</w:t>
      </w:r>
    </w:p>
    <w:p w14:paraId="12B3D3BB"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7CE559F"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7A7C12" w14:paraId="6BFD6F39" w14:textId="77777777">
        <w:tc>
          <w:tcPr>
            <w:tcW w:w="1007" w:type="dxa"/>
            <w:tcBorders>
              <w:top w:val="nil"/>
              <w:left w:val="nil"/>
              <w:bottom w:val="nil"/>
              <w:right w:val="nil"/>
            </w:tcBorders>
          </w:tcPr>
          <w:p w14:paraId="61B78070"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C7340F" w14:textId="77777777" w:rsidR="007A7C12" w:rsidRDefault="003C6D4F">
            <w:pPr>
              <w:adjustRightInd w:val="0"/>
              <w:ind w:right="144"/>
              <w:jc w:val="center"/>
              <w:rPr>
                <w:sz w:val="24"/>
                <w:szCs w:val="24"/>
              </w:rPr>
            </w:pPr>
            <w:r>
              <w:rPr>
                <w:b/>
                <w:szCs w:val="24"/>
              </w:rPr>
              <w:t>PER01</w:t>
            </w:r>
          </w:p>
        </w:tc>
        <w:tc>
          <w:tcPr>
            <w:tcW w:w="892" w:type="dxa"/>
            <w:tcBorders>
              <w:top w:val="nil"/>
              <w:left w:val="nil"/>
              <w:bottom w:val="nil"/>
              <w:right w:val="nil"/>
            </w:tcBorders>
          </w:tcPr>
          <w:p w14:paraId="10250875" w14:textId="77777777" w:rsidR="007A7C12" w:rsidRDefault="003C6D4F">
            <w:pPr>
              <w:adjustRightInd w:val="0"/>
              <w:ind w:right="144"/>
              <w:jc w:val="center"/>
              <w:rPr>
                <w:sz w:val="24"/>
                <w:szCs w:val="24"/>
              </w:rPr>
            </w:pPr>
            <w:r>
              <w:rPr>
                <w:b/>
                <w:szCs w:val="24"/>
              </w:rPr>
              <w:t>366</w:t>
            </w:r>
          </w:p>
        </w:tc>
        <w:tc>
          <w:tcPr>
            <w:tcW w:w="4968" w:type="dxa"/>
            <w:gridSpan w:val="4"/>
            <w:tcBorders>
              <w:top w:val="nil"/>
              <w:left w:val="nil"/>
              <w:bottom w:val="nil"/>
              <w:right w:val="nil"/>
            </w:tcBorders>
          </w:tcPr>
          <w:p w14:paraId="77C21E48" w14:textId="77777777" w:rsidR="007A7C12" w:rsidRDefault="003C6D4F">
            <w:pPr>
              <w:adjustRightInd w:val="0"/>
              <w:ind w:right="144"/>
              <w:rPr>
                <w:sz w:val="24"/>
                <w:szCs w:val="24"/>
              </w:rPr>
            </w:pPr>
            <w:r>
              <w:rPr>
                <w:b/>
                <w:szCs w:val="24"/>
              </w:rPr>
              <w:t>Contact Function Code</w:t>
            </w:r>
          </w:p>
        </w:tc>
        <w:tc>
          <w:tcPr>
            <w:tcW w:w="432" w:type="dxa"/>
            <w:tcBorders>
              <w:top w:val="nil"/>
              <w:left w:val="nil"/>
              <w:bottom w:val="nil"/>
              <w:right w:val="nil"/>
            </w:tcBorders>
          </w:tcPr>
          <w:p w14:paraId="6D10AFAF"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3430AC69"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A52F7E9" w14:textId="77777777" w:rsidR="007A7C12" w:rsidRDefault="003C6D4F">
            <w:pPr>
              <w:adjustRightInd w:val="0"/>
              <w:ind w:right="144"/>
              <w:rPr>
                <w:sz w:val="24"/>
                <w:szCs w:val="24"/>
              </w:rPr>
            </w:pPr>
            <w:r>
              <w:rPr>
                <w:b/>
                <w:szCs w:val="24"/>
              </w:rPr>
              <w:t>ID 2/2</w:t>
            </w:r>
          </w:p>
        </w:tc>
      </w:tr>
      <w:tr w:rsidR="007A7C12" w14:paraId="15407CF8" w14:textId="77777777">
        <w:trPr>
          <w:gridAfter w:val="1"/>
          <w:wAfter w:w="330" w:type="dxa"/>
        </w:trPr>
        <w:tc>
          <w:tcPr>
            <w:tcW w:w="2980" w:type="dxa"/>
            <w:gridSpan w:val="3"/>
            <w:tcBorders>
              <w:top w:val="nil"/>
              <w:left w:val="nil"/>
              <w:bottom w:val="nil"/>
              <w:right w:val="nil"/>
            </w:tcBorders>
          </w:tcPr>
          <w:p w14:paraId="74A0C5C8"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56D06F08" w14:textId="77777777" w:rsidR="007A7C12" w:rsidRDefault="003C6D4F">
            <w:pPr>
              <w:adjustRightInd w:val="0"/>
              <w:ind w:right="144"/>
              <w:rPr>
                <w:sz w:val="24"/>
                <w:szCs w:val="24"/>
              </w:rPr>
            </w:pPr>
            <w:r>
              <w:rPr>
                <w:szCs w:val="24"/>
              </w:rPr>
              <w:t>Code identifying the major duty or responsibility of the person or group named</w:t>
            </w:r>
          </w:p>
        </w:tc>
      </w:tr>
      <w:tr w:rsidR="007A7C12" w14:paraId="2EE0CA6B" w14:textId="77777777">
        <w:trPr>
          <w:gridAfter w:val="1"/>
          <w:wAfter w:w="331" w:type="dxa"/>
        </w:trPr>
        <w:tc>
          <w:tcPr>
            <w:tcW w:w="3168" w:type="dxa"/>
            <w:gridSpan w:val="4"/>
            <w:tcBorders>
              <w:top w:val="nil"/>
              <w:left w:val="nil"/>
              <w:bottom w:val="nil"/>
              <w:right w:val="nil"/>
            </w:tcBorders>
          </w:tcPr>
          <w:p w14:paraId="6607019F"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5D60E33" w14:textId="77777777" w:rsidR="007A7C12" w:rsidRDefault="003C6D4F">
            <w:pPr>
              <w:adjustRightInd w:val="0"/>
              <w:ind w:right="144"/>
              <w:rPr>
                <w:sz w:val="24"/>
                <w:szCs w:val="24"/>
              </w:rPr>
            </w:pPr>
            <w:r>
              <w:rPr>
                <w:szCs w:val="24"/>
              </w:rPr>
              <w:t>SP</w:t>
            </w:r>
          </w:p>
        </w:tc>
        <w:tc>
          <w:tcPr>
            <w:tcW w:w="144" w:type="dxa"/>
            <w:tcBorders>
              <w:top w:val="nil"/>
              <w:left w:val="nil"/>
              <w:bottom w:val="nil"/>
              <w:right w:val="nil"/>
            </w:tcBorders>
          </w:tcPr>
          <w:p w14:paraId="6FEB8168"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38D06C8A" w14:textId="77777777" w:rsidR="007A7C12" w:rsidRDefault="003C6D4F">
            <w:pPr>
              <w:adjustRightInd w:val="0"/>
              <w:ind w:right="144"/>
              <w:rPr>
                <w:sz w:val="24"/>
                <w:szCs w:val="24"/>
              </w:rPr>
            </w:pPr>
            <w:r>
              <w:rPr>
                <w:szCs w:val="24"/>
              </w:rPr>
              <w:t>Special Program Contact</w:t>
            </w:r>
          </w:p>
        </w:tc>
      </w:tr>
      <w:tr w:rsidR="007A7C12" w14:paraId="278988E8" w14:textId="77777777">
        <w:trPr>
          <w:gridAfter w:val="2"/>
          <w:wAfter w:w="473" w:type="dxa"/>
        </w:trPr>
        <w:tc>
          <w:tcPr>
            <w:tcW w:w="4680" w:type="dxa"/>
            <w:gridSpan w:val="6"/>
            <w:tcBorders>
              <w:top w:val="nil"/>
              <w:left w:val="nil"/>
              <w:bottom w:val="nil"/>
              <w:right w:val="nil"/>
            </w:tcBorders>
          </w:tcPr>
          <w:p w14:paraId="00C22E03"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346BD2FA" w14:textId="77777777" w:rsidR="007A7C12" w:rsidRDefault="003C6D4F">
            <w:pPr>
              <w:adjustRightInd w:val="0"/>
              <w:ind w:right="144"/>
              <w:rPr>
                <w:sz w:val="24"/>
                <w:szCs w:val="24"/>
              </w:rPr>
            </w:pPr>
            <w:r>
              <w:rPr>
                <w:szCs w:val="24"/>
              </w:rPr>
              <w:t>Special Needs Contact Information</w:t>
            </w:r>
          </w:p>
        </w:tc>
      </w:tr>
      <w:tr w:rsidR="007A7C12" w14:paraId="3186F0DE" w14:textId="77777777">
        <w:tc>
          <w:tcPr>
            <w:tcW w:w="1007" w:type="dxa"/>
            <w:tcBorders>
              <w:top w:val="nil"/>
              <w:left w:val="nil"/>
              <w:bottom w:val="nil"/>
              <w:right w:val="nil"/>
            </w:tcBorders>
          </w:tcPr>
          <w:p w14:paraId="6255E137" w14:textId="77777777" w:rsidR="007A7C12" w:rsidRDefault="007A7C12">
            <w:pPr>
              <w:adjustRightInd w:val="0"/>
              <w:ind w:right="144"/>
              <w:rPr>
                <w:sz w:val="24"/>
                <w:szCs w:val="24"/>
              </w:rPr>
            </w:pPr>
          </w:p>
        </w:tc>
        <w:tc>
          <w:tcPr>
            <w:tcW w:w="1080" w:type="dxa"/>
            <w:tcBorders>
              <w:top w:val="nil"/>
              <w:left w:val="nil"/>
              <w:bottom w:val="nil"/>
              <w:right w:val="nil"/>
            </w:tcBorders>
          </w:tcPr>
          <w:p w14:paraId="13ADF4A1" w14:textId="77777777" w:rsidR="007A7C12" w:rsidRDefault="003C6D4F">
            <w:pPr>
              <w:adjustRightInd w:val="0"/>
              <w:ind w:right="144"/>
              <w:jc w:val="center"/>
              <w:rPr>
                <w:sz w:val="24"/>
                <w:szCs w:val="24"/>
              </w:rPr>
            </w:pPr>
            <w:r>
              <w:rPr>
                <w:b/>
                <w:szCs w:val="24"/>
              </w:rPr>
              <w:t>PER03</w:t>
            </w:r>
          </w:p>
        </w:tc>
        <w:tc>
          <w:tcPr>
            <w:tcW w:w="892" w:type="dxa"/>
            <w:tcBorders>
              <w:top w:val="nil"/>
              <w:left w:val="nil"/>
              <w:bottom w:val="nil"/>
              <w:right w:val="nil"/>
            </w:tcBorders>
          </w:tcPr>
          <w:p w14:paraId="138E8707" w14:textId="77777777" w:rsidR="007A7C12" w:rsidRDefault="003C6D4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5DDED668" w14:textId="77777777" w:rsidR="007A7C12" w:rsidRDefault="003C6D4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48D43CD5"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112E842F"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091B985" w14:textId="77777777" w:rsidR="007A7C12" w:rsidRDefault="003C6D4F">
            <w:pPr>
              <w:adjustRightInd w:val="0"/>
              <w:ind w:right="144"/>
              <w:rPr>
                <w:sz w:val="24"/>
                <w:szCs w:val="24"/>
              </w:rPr>
            </w:pPr>
            <w:r>
              <w:rPr>
                <w:b/>
                <w:szCs w:val="24"/>
              </w:rPr>
              <w:t>ID 2/2</w:t>
            </w:r>
          </w:p>
        </w:tc>
      </w:tr>
      <w:tr w:rsidR="007A7C12" w14:paraId="2EAC0C21" w14:textId="77777777">
        <w:trPr>
          <w:gridAfter w:val="1"/>
          <w:wAfter w:w="330" w:type="dxa"/>
        </w:trPr>
        <w:tc>
          <w:tcPr>
            <w:tcW w:w="2980" w:type="dxa"/>
            <w:gridSpan w:val="3"/>
            <w:tcBorders>
              <w:top w:val="nil"/>
              <w:left w:val="nil"/>
              <w:bottom w:val="nil"/>
              <w:right w:val="nil"/>
            </w:tcBorders>
          </w:tcPr>
          <w:p w14:paraId="20D34E6A"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65740336" w14:textId="77777777" w:rsidR="007A7C12" w:rsidRDefault="003C6D4F">
            <w:pPr>
              <w:adjustRightInd w:val="0"/>
              <w:ind w:right="144"/>
              <w:rPr>
                <w:sz w:val="24"/>
                <w:szCs w:val="24"/>
              </w:rPr>
            </w:pPr>
            <w:r>
              <w:rPr>
                <w:szCs w:val="24"/>
              </w:rPr>
              <w:t>Code identifying the type of communication number</w:t>
            </w:r>
          </w:p>
        </w:tc>
      </w:tr>
      <w:tr w:rsidR="007A7C12" w14:paraId="38EE83BD" w14:textId="77777777">
        <w:trPr>
          <w:gridAfter w:val="1"/>
          <w:wAfter w:w="331" w:type="dxa"/>
        </w:trPr>
        <w:tc>
          <w:tcPr>
            <w:tcW w:w="3168" w:type="dxa"/>
            <w:gridSpan w:val="4"/>
            <w:tcBorders>
              <w:top w:val="nil"/>
              <w:left w:val="nil"/>
              <w:bottom w:val="nil"/>
              <w:right w:val="nil"/>
            </w:tcBorders>
          </w:tcPr>
          <w:p w14:paraId="195A1BD7"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0EAD661" w14:textId="77777777" w:rsidR="007A7C12" w:rsidRDefault="003C6D4F">
            <w:pPr>
              <w:adjustRightInd w:val="0"/>
              <w:ind w:right="144"/>
              <w:rPr>
                <w:sz w:val="24"/>
                <w:szCs w:val="24"/>
              </w:rPr>
            </w:pPr>
            <w:r>
              <w:rPr>
                <w:szCs w:val="24"/>
              </w:rPr>
              <w:t>TE</w:t>
            </w:r>
          </w:p>
        </w:tc>
        <w:tc>
          <w:tcPr>
            <w:tcW w:w="144" w:type="dxa"/>
            <w:tcBorders>
              <w:top w:val="nil"/>
              <w:left w:val="nil"/>
              <w:bottom w:val="nil"/>
              <w:right w:val="nil"/>
            </w:tcBorders>
          </w:tcPr>
          <w:p w14:paraId="3C2F27D2"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7817824C" w14:textId="77777777" w:rsidR="007A7C12" w:rsidRDefault="003C6D4F">
            <w:pPr>
              <w:adjustRightInd w:val="0"/>
              <w:ind w:right="144"/>
              <w:rPr>
                <w:sz w:val="24"/>
                <w:szCs w:val="24"/>
              </w:rPr>
            </w:pPr>
            <w:r>
              <w:rPr>
                <w:szCs w:val="24"/>
              </w:rPr>
              <w:t>Telephone</w:t>
            </w:r>
          </w:p>
        </w:tc>
      </w:tr>
      <w:tr w:rsidR="007A7C12" w14:paraId="231A33FE" w14:textId="77777777">
        <w:trPr>
          <w:gridAfter w:val="2"/>
          <w:wAfter w:w="473" w:type="dxa"/>
        </w:trPr>
        <w:tc>
          <w:tcPr>
            <w:tcW w:w="4680" w:type="dxa"/>
            <w:gridSpan w:val="6"/>
            <w:tcBorders>
              <w:top w:val="nil"/>
              <w:left w:val="nil"/>
              <w:bottom w:val="nil"/>
              <w:right w:val="nil"/>
            </w:tcBorders>
          </w:tcPr>
          <w:p w14:paraId="3140B351"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1A2BF31C" w14:textId="77777777" w:rsidR="007A7C12" w:rsidRDefault="003C6D4F">
            <w:pPr>
              <w:adjustRightInd w:val="0"/>
              <w:ind w:right="144"/>
              <w:rPr>
                <w:sz w:val="24"/>
                <w:szCs w:val="24"/>
              </w:rPr>
            </w:pPr>
            <w:r>
              <w:rPr>
                <w:szCs w:val="24"/>
              </w:rPr>
              <w:t>Primary Telephone Number</w:t>
            </w:r>
          </w:p>
        </w:tc>
      </w:tr>
      <w:tr w:rsidR="007A7C12" w14:paraId="17B48FC0" w14:textId="77777777">
        <w:tc>
          <w:tcPr>
            <w:tcW w:w="1007" w:type="dxa"/>
            <w:tcBorders>
              <w:top w:val="nil"/>
              <w:left w:val="nil"/>
              <w:bottom w:val="nil"/>
              <w:right w:val="nil"/>
            </w:tcBorders>
          </w:tcPr>
          <w:p w14:paraId="3F49614E" w14:textId="77777777" w:rsidR="007A7C12" w:rsidRDefault="003C6D4F">
            <w:pPr>
              <w:adjustRightInd w:val="0"/>
              <w:ind w:right="144"/>
              <w:rPr>
                <w:sz w:val="24"/>
                <w:szCs w:val="24"/>
              </w:rPr>
            </w:pPr>
            <w:r>
              <w:rPr>
                <w:b/>
                <w:szCs w:val="24"/>
              </w:rPr>
              <w:t>Dep</w:t>
            </w:r>
          </w:p>
        </w:tc>
        <w:tc>
          <w:tcPr>
            <w:tcW w:w="1080" w:type="dxa"/>
            <w:tcBorders>
              <w:top w:val="nil"/>
              <w:left w:val="nil"/>
              <w:bottom w:val="nil"/>
              <w:right w:val="nil"/>
            </w:tcBorders>
          </w:tcPr>
          <w:p w14:paraId="7D26B27E" w14:textId="77777777" w:rsidR="007A7C12" w:rsidRDefault="003C6D4F">
            <w:pPr>
              <w:adjustRightInd w:val="0"/>
              <w:ind w:right="144"/>
              <w:jc w:val="center"/>
              <w:rPr>
                <w:sz w:val="24"/>
                <w:szCs w:val="24"/>
              </w:rPr>
            </w:pPr>
            <w:r>
              <w:rPr>
                <w:b/>
                <w:szCs w:val="24"/>
              </w:rPr>
              <w:t>PER04</w:t>
            </w:r>
          </w:p>
        </w:tc>
        <w:tc>
          <w:tcPr>
            <w:tcW w:w="892" w:type="dxa"/>
            <w:tcBorders>
              <w:top w:val="nil"/>
              <w:left w:val="nil"/>
              <w:bottom w:val="nil"/>
              <w:right w:val="nil"/>
            </w:tcBorders>
          </w:tcPr>
          <w:p w14:paraId="509A7EB6" w14:textId="77777777" w:rsidR="007A7C12" w:rsidRDefault="003C6D4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51FBFE88" w14:textId="77777777" w:rsidR="007A7C12" w:rsidRDefault="003C6D4F">
            <w:pPr>
              <w:adjustRightInd w:val="0"/>
              <w:ind w:right="144"/>
              <w:rPr>
                <w:sz w:val="24"/>
                <w:szCs w:val="24"/>
              </w:rPr>
            </w:pPr>
            <w:r>
              <w:rPr>
                <w:b/>
                <w:szCs w:val="24"/>
              </w:rPr>
              <w:t>Communication Number</w:t>
            </w:r>
          </w:p>
        </w:tc>
        <w:tc>
          <w:tcPr>
            <w:tcW w:w="432" w:type="dxa"/>
            <w:tcBorders>
              <w:top w:val="nil"/>
              <w:left w:val="nil"/>
              <w:bottom w:val="nil"/>
              <w:right w:val="nil"/>
            </w:tcBorders>
          </w:tcPr>
          <w:p w14:paraId="4B608F42"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5264A760"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7A75E3E4" w14:textId="77777777" w:rsidR="007A7C12" w:rsidRDefault="003C6D4F">
            <w:pPr>
              <w:adjustRightInd w:val="0"/>
              <w:ind w:right="144"/>
              <w:rPr>
                <w:sz w:val="24"/>
                <w:szCs w:val="24"/>
              </w:rPr>
            </w:pPr>
            <w:r>
              <w:rPr>
                <w:b/>
                <w:szCs w:val="24"/>
              </w:rPr>
              <w:t>AN 1/80</w:t>
            </w:r>
          </w:p>
        </w:tc>
      </w:tr>
      <w:tr w:rsidR="007A7C12" w14:paraId="216C9E2D" w14:textId="77777777">
        <w:trPr>
          <w:gridAfter w:val="1"/>
          <w:wAfter w:w="330" w:type="dxa"/>
        </w:trPr>
        <w:tc>
          <w:tcPr>
            <w:tcW w:w="2980" w:type="dxa"/>
            <w:gridSpan w:val="3"/>
            <w:tcBorders>
              <w:top w:val="nil"/>
              <w:left w:val="nil"/>
              <w:bottom w:val="nil"/>
              <w:right w:val="nil"/>
            </w:tcBorders>
          </w:tcPr>
          <w:p w14:paraId="04FB7E36"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3F259FB4" w14:textId="77777777" w:rsidR="007A7C12" w:rsidRDefault="003C6D4F">
            <w:pPr>
              <w:adjustRightInd w:val="0"/>
              <w:ind w:right="144"/>
              <w:rPr>
                <w:sz w:val="24"/>
                <w:szCs w:val="24"/>
              </w:rPr>
            </w:pPr>
            <w:r>
              <w:rPr>
                <w:szCs w:val="24"/>
              </w:rPr>
              <w:t>Complete communications number including country or area code when applicable</w:t>
            </w:r>
          </w:p>
        </w:tc>
      </w:tr>
      <w:tr w:rsidR="007A7C12" w14:paraId="46E4783F" w14:textId="77777777">
        <w:trPr>
          <w:gridAfter w:val="1"/>
          <w:wAfter w:w="330" w:type="dxa"/>
        </w:trPr>
        <w:tc>
          <w:tcPr>
            <w:tcW w:w="2980" w:type="dxa"/>
            <w:gridSpan w:val="3"/>
            <w:tcBorders>
              <w:top w:val="nil"/>
              <w:left w:val="nil"/>
              <w:bottom w:val="nil"/>
              <w:right w:val="nil"/>
            </w:tcBorders>
          </w:tcPr>
          <w:p w14:paraId="5EFCD965"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252CE89C" w14:textId="77777777" w:rsidR="007A7C12" w:rsidRDefault="003C6D4F">
            <w:pPr>
              <w:adjustRightInd w:val="0"/>
              <w:ind w:right="144"/>
              <w:rPr>
                <w:sz w:val="24"/>
                <w:szCs w:val="24"/>
              </w:rPr>
            </w:pPr>
            <w:r>
              <w:rPr>
                <w:szCs w:val="24"/>
              </w:rPr>
              <w:t>Punctuation (spaces, dashes, symbols etc.) must be excluded</w:t>
            </w:r>
          </w:p>
        </w:tc>
      </w:tr>
      <w:tr w:rsidR="007A7C12" w14:paraId="04B36683" w14:textId="77777777">
        <w:tc>
          <w:tcPr>
            <w:tcW w:w="1007" w:type="dxa"/>
            <w:tcBorders>
              <w:top w:val="nil"/>
              <w:left w:val="nil"/>
              <w:bottom w:val="nil"/>
              <w:right w:val="nil"/>
            </w:tcBorders>
          </w:tcPr>
          <w:p w14:paraId="45E5DEFB" w14:textId="77777777" w:rsidR="007A7C12" w:rsidRDefault="007A7C12">
            <w:pPr>
              <w:adjustRightInd w:val="0"/>
              <w:ind w:right="144"/>
              <w:rPr>
                <w:sz w:val="24"/>
                <w:szCs w:val="24"/>
              </w:rPr>
            </w:pPr>
          </w:p>
        </w:tc>
        <w:tc>
          <w:tcPr>
            <w:tcW w:w="1080" w:type="dxa"/>
            <w:tcBorders>
              <w:top w:val="nil"/>
              <w:left w:val="nil"/>
              <w:bottom w:val="nil"/>
              <w:right w:val="nil"/>
            </w:tcBorders>
          </w:tcPr>
          <w:p w14:paraId="1EA811B6" w14:textId="77777777" w:rsidR="007A7C12" w:rsidRDefault="003C6D4F">
            <w:pPr>
              <w:adjustRightInd w:val="0"/>
              <w:ind w:right="144"/>
              <w:jc w:val="center"/>
              <w:rPr>
                <w:sz w:val="24"/>
                <w:szCs w:val="24"/>
              </w:rPr>
            </w:pPr>
            <w:r>
              <w:rPr>
                <w:b/>
                <w:szCs w:val="24"/>
              </w:rPr>
              <w:t>PER05</w:t>
            </w:r>
          </w:p>
        </w:tc>
        <w:tc>
          <w:tcPr>
            <w:tcW w:w="892" w:type="dxa"/>
            <w:tcBorders>
              <w:top w:val="nil"/>
              <w:left w:val="nil"/>
              <w:bottom w:val="nil"/>
              <w:right w:val="nil"/>
            </w:tcBorders>
          </w:tcPr>
          <w:p w14:paraId="30BC3462" w14:textId="77777777" w:rsidR="007A7C12" w:rsidRDefault="003C6D4F">
            <w:pPr>
              <w:adjustRightInd w:val="0"/>
              <w:ind w:right="144"/>
              <w:jc w:val="center"/>
              <w:rPr>
                <w:sz w:val="24"/>
                <w:szCs w:val="24"/>
              </w:rPr>
            </w:pPr>
            <w:r>
              <w:rPr>
                <w:b/>
                <w:szCs w:val="24"/>
              </w:rPr>
              <w:t>365</w:t>
            </w:r>
          </w:p>
        </w:tc>
        <w:tc>
          <w:tcPr>
            <w:tcW w:w="4968" w:type="dxa"/>
            <w:gridSpan w:val="4"/>
            <w:tcBorders>
              <w:top w:val="nil"/>
              <w:left w:val="nil"/>
              <w:bottom w:val="nil"/>
              <w:right w:val="nil"/>
            </w:tcBorders>
          </w:tcPr>
          <w:p w14:paraId="3F324F18" w14:textId="77777777" w:rsidR="007A7C12" w:rsidRDefault="003C6D4F">
            <w:pPr>
              <w:adjustRightInd w:val="0"/>
              <w:ind w:right="144"/>
              <w:rPr>
                <w:sz w:val="24"/>
                <w:szCs w:val="24"/>
              </w:rPr>
            </w:pPr>
            <w:r>
              <w:rPr>
                <w:b/>
                <w:szCs w:val="24"/>
              </w:rPr>
              <w:t>Communication Number Qualifier</w:t>
            </w:r>
          </w:p>
        </w:tc>
        <w:tc>
          <w:tcPr>
            <w:tcW w:w="432" w:type="dxa"/>
            <w:tcBorders>
              <w:top w:val="nil"/>
              <w:left w:val="nil"/>
              <w:bottom w:val="nil"/>
              <w:right w:val="nil"/>
            </w:tcBorders>
          </w:tcPr>
          <w:p w14:paraId="08112E1A"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162261E1"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4011C4B0" w14:textId="77777777" w:rsidR="007A7C12" w:rsidRDefault="003C6D4F">
            <w:pPr>
              <w:adjustRightInd w:val="0"/>
              <w:ind w:right="144"/>
              <w:rPr>
                <w:sz w:val="24"/>
                <w:szCs w:val="24"/>
              </w:rPr>
            </w:pPr>
            <w:r>
              <w:rPr>
                <w:b/>
                <w:szCs w:val="24"/>
              </w:rPr>
              <w:t>ID 2/2</w:t>
            </w:r>
          </w:p>
        </w:tc>
      </w:tr>
      <w:tr w:rsidR="007A7C12" w14:paraId="2A8C74D2" w14:textId="77777777">
        <w:trPr>
          <w:gridAfter w:val="1"/>
          <w:wAfter w:w="330" w:type="dxa"/>
        </w:trPr>
        <w:tc>
          <w:tcPr>
            <w:tcW w:w="2980" w:type="dxa"/>
            <w:gridSpan w:val="3"/>
            <w:tcBorders>
              <w:top w:val="nil"/>
              <w:left w:val="nil"/>
              <w:bottom w:val="nil"/>
              <w:right w:val="nil"/>
            </w:tcBorders>
          </w:tcPr>
          <w:p w14:paraId="71706982"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008C89BB" w14:textId="77777777" w:rsidR="007A7C12" w:rsidRDefault="003C6D4F">
            <w:pPr>
              <w:adjustRightInd w:val="0"/>
              <w:ind w:right="144"/>
              <w:rPr>
                <w:sz w:val="24"/>
                <w:szCs w:val="24"/>
              </w:rPr>
            </w:pPr>
            <w:r>
              <w:rPr>
                <w:szCs w:val="24"/>
              </w:rPr>
              <w:t>Code identifying the type of communication number</w:t>
            </w:r>
          </w:p>
        </w:tc>
      </w:tr>
      <w:tr w:rsidR="007A7C12" w14:paraId="40E3F042" w14:textId="77777777">
        <w:trPr>
          <w:gridAfter w:val="1"/>
          <w:wAfter w:w="331" w:type="dxa"/>
        </w:trPr>
        <w:tc>
          <w:tcPr>
            <w:tcW w:w="3168" w:type="dxa"/>
            <w:gridSpan w:val="4"/>
            <w:tcBorders>
              <w:top w:val="nil"/>
              <w:left w:val="nil"/>
              <w:bottom w:val="nil"/>
              <w:right w:val="nil"/>
            </w:tcBorders>
          </w:tcPr>
          <w:p w14:paraId="696A645E"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1996BD0" w14:textId="77777777" w:rsidR="007A7C12" w:rsidRDefault="003C6D4F">
            <w:pPr>
              <w:adjustRightInd w:val="0"/>
              <w:ind w:right="144"/>
              <w:rPr>
                <w:sz w:val="24"/>
                <w:szCs w:val="24"/>
              </w:rPr>
            </w:pPr>
            <w:r>
              <w:rPr>
                <w:szCs w:val="24"/>
              </w:rPr>
              <w:t>OT</w:t>
            </w:r>
          </w:p>
        </w:tc>
        <w:tc>
          <w:tcPr>
            <w:tcW w:w="144" w:type="dxa"/>
            <w:tcBorders>
              <w:top w:val="nil"/>
              <w:left w:val="nil"/>
              <w:bottom w:val="nil"/>
              <w:right w:val="nil"/>
            </w:tcBorders>
          </w:tcPr>
          <w:p w14:paraId="65C9DDE1" w14:textId="77777777" w:rsidR="007A7C12" w:rsidRDefault="007A7C12">
            <w:pPr>
              <w:adjustRightInd w:val="0"/>
              <w:ind w:right="144"/>
              <w:rPr>
                <w:sz w:val="24"/>
                <w:szCs w:val="24"/>
              </w:rPr>
            </w:pPr>
          </w:p>
        </w:tc>
        <w:tc>
          <w:tcPr>
            <w:tcW w:w="4823" w:type="dxa"/>
            <w:gridSpan w:val="5"/>
            <w:tcBorders>
              <w:top w:val="nil"/>
              <w:left w:val="nil"/>
              <w:bottom w:val="nil"/>
              <w:right w:val="nil"/>
            </w:tcBorders>
          </w:tcPr>
          <w:p w14:paraId="0C520058" w14:textId="77777777" w:rsidR="007A7C12" w:rsidRDefault="003C6D4F">
            <w:pPr>
              <w:adjustRightInd w:val="0"/>
              <w:ind w:right="144"/>
              <w:rPr>
                <w:sz w:val="24"/>
                <w:szCs w:val="24"/>
              </w:rPr>
            </w:pPr>
            <w:r>
              <w:rPr>
                <w:szCs w:val="24"/>
              </w:rPr>
              <w:t>Other Residential Telephone Number</w:t>
            </w:r>
          </w:p>
        </w:tc>
      </w:tr>
      <w:tr w:rsidR="007A7C12" w14:paraId="27414F80" w14:textId="77777777">
        <w:trPr>
          <w:gridAfter w:val="2"/>
          <w:wAfter w:w="473" w:type="dxa"/>
        </w:trPr>
        <w:tc>
          <w:tcPr>
            <w:tcW w:w="4680" w:type="dxa"/>
            <w:gridSpan w:val="6"/>
            <w:tcBorders>
              <w:top w:val="nil"/>
              <w:left w:val="nil"/>
              <w:bottom w:val="nil"/>
              <w:right w:val="nil"/>
            </w:tcBorders>
          </w:tcPr>
          <w:p w14:paraId="0384E7FA" w14:textId="77777777" w:rsidR="007A7C12" w:rsidRDefault="007A7C12">
            <w:pPr>
              <w:adjustRightInd w:val="0"/>
              <w:ind w:right="144"/>
              <w:rPr>
                <w:sz w:val="24"/>
                <w:szCs w:val="24"/>
              </w:rPr>
            </w:pPr>
          </w:p>
        </w:tc>
        <w:tc>
          <w:tcPr>
            <w:tcW w:w="4680" w:type="dxa"/>
            <w:gridSpan w:val="4"/>
            <w:tcBorders>
              <w:top w:val="nil"/>
              <w:left w:val="nil"/>
              <w:bottom w:val="nil"/>
              <w:right w:val="nil"/>
            </w:tcBorders>
            <w:shd w:val="pct20" w:color="auto" w:fill="auto"/>
          </w:tcPr>
          <w:p w14:paraId="1CC406B0" w14:textId="77777777" w:rsidR="007A7C12" w:rsidRDefault="003C6D4F">
            <w:pPr>
              <w:adjustRightInd w:val="0"/>
              <w:ind w:right="144"/>
              <w:rPr>
                <w:sz w:val="24"/>
                <w:szCs w:val="24"/>
              </w:rPr>
            </w:pPr>
            <w:r>
              <w:rPr>
                <w:szCs w:val="24"/>
              </w:rPr>
              <w:t>Other Telephone Number if available</w:t>
            </w:r>
          </w:p>
        </w:tc>
      </w:tr>
      <w:tr w:rsidR="007A7C12" w14:paraId="25591A15" w14:textId="77777777">
        <w:tc>
          <w:tcPr>
            <w:tcW w:w="1007" w:type="dxa"/>
            <w:tcBorders>
              <w:top w:val="nil"/>
              <w:left w:val="nil"/>
              <w:bottom w:val="nil"/>
              <w:right w:val="nil"/>
            </w:tcBorders>
          </w:tcPr>
          <w:p w14:paraId="0F93B8DF" w14:textId="77777777" w:rsidR="007A7C12" w:rsidRDefault="003C6D4F">
            <w:pPr>
              <w:adjustRightInd w:val="0"/>
              <w:ind w:right="144"/>
              <w:rPr>
                <w:sz w:val="24"/>
                <w:szCs w:val="24"/>
              </w:rPr>
            </w:pPr>
            <w:r>
              <w:rPr>
                <w:b/>
                <w:szCs w:val="24"/>
              </w:rPr>
              <w:t>Dep</w:t>
            </w:r>
          </w:p>
        </w:tc>
        <w:tc>
          <w:tcPr>
            <w:tcW w:w="1080" w:type="dxa"/>
            <w:tcBorders>
              <w:top w:val="nil"/>
              <w:left w:val="nil"/>
              <w:bottom w:val="nil"/>
              <w:right w:val="nil"/>
            </w:tcBorders>
          </w:tcPr>
          <w:p w14:paraId="3127EE8C" w14:textId="77777777" w:rsidR="007A7C12" w:rsidRDefault="003C6D4F">
            <w:pPr>
              <w:adjustRightInd w:val="0"/>
              <w:ind w:right="144"/>
              <w:jc w:val="center"/>
              <w:rPr>
                <w:sz w:val="24"/>
                <w:szCs w:val="24"/>
              </w:rPr>
            </w:pPr>
            <w:r>
              <w:rPr>
                <w:b/>
                <w:szCs w:val="24"/>
              </w:rPr>
              <w:t>PER06</w:t>
            </w:r>
          </w:p>
        </w:tc>
        <w:tc>
          <w:tcPr>
            <w:tcW w:w="892" w:type="dxa"/>
            <w:tcBorders>
              <w:top w:val="nil"/>
              <w:left w:val="nil"/>
              <w:bottom w:val="nil"/>
              <w:right w:val="nil"/>
            </w:tcBorders>
          </w:tcPr>
          <w:p w14:paraId="63F738CA" w14:textId="77777777" w:rsidR="007A7C12" w:rsidRDefault="003C6D4F">
            <w:pPr>
              <w:adjustRightInd w:val="0"/>
              <w:ind w:right="144"/>
              <w:jc w:val="center"/>
              <w:rPr>
                <w:sz w:val="24"/>
                <w:szCs w:val="24"/>
              </w:rPr>
            </w:pPr>
            <w:r>
              <w:rPr>
                <w:b/>
                <w:szCs w:val="24"/>
              </w:rPr>
              <w:t>364</w:t>
            </w:r>
          </w:p>
        </w:tc>
        <w:tc>
          <w:tcPr>
            <w:tcW w:w="4968" w:type="dxa"/>
            <w:gridSpan w:val="4"/>
            <w:tcBorders>
              <w:top w:val="nil"/>
              <w:left w:val="nil"/>
              <w:bottom w:val="nil"/>
              <w:right w:val="nil"/>
            </w:tcBorders>
          </w:tcPr>
          <w:p w14:paraId="1E4A859C" w14:textId="77777777" w:rsidR="007A7C12" w:rsidRDefault="003C6D4F">
            <w:pPr>
              <w:adjustRightInd w:val="0"/>
              <w:ind w:right="144"/>
              <w:rPr>
                <w:sz w:val="24"/>
                <w:szCs w:val="24"/>
              </w:rPr>
            </w:pPr>
            <w:r>
              <w:rPr>
                <w:b/>
                <w:szCs w:val="24"/>
              </w:rPr>
              <w:t>Communication Number</w:t>
            </w:r>
          </w:p>
        </w:tc>
        <w:tc>
          <w:tcPr>
            <w:tcW w:w="432" w:type="dxa"/>
            <w:tcBorders>
              <w:top w:val="nil"/>
              <w:left w:val="nil"/>
              <w:bottom w:val="nil"/>
              <w:right w:val="nil"/>
            </w:tcBorders>
          </w:tcPr>
          <w:p w14:paraId="2BF47E8D"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5DA7A8A2" w14:textId="77777777" w:rsidR="007A7C12" w:rsidRDefault="007A7C12">
            <w:pPr>
              <w:adjustRightInd w:val="0"/>
              <w:ind w:right="144"/>
              <w:jc w:val="center"/>
              <w:rPr>
                <w:sz w:val="24"/>
                <w:szCs w:val="24"/>
              </w:rPr>
            </w:pPr>
          </w:p>
        </w:tc>
        <w:tc>
          <w:tcPr>
            <w:tcW w:w="1440" w:type="dxa"/>
            <w:gridSpan w:val="3"/>
            <w:tcBorders>
              <w:top w:val="nil"/>
              <w:left w:val="nil"/>
              <w:bottom w:val="nil"/>
              <w:right w:val="nil"/>
            </w:tcBorders>
          </w:tcPr>
          <w:p w14:paraId="03FD3EA6" w14:textId="77777777" w:rsidR="007A7C12" w:rsidRDefault="003C6D4F">
            <w:pPr>
              <w:adjustRightInd w:val="0"/>
              <w:ind w:right="144"/>
              <w:rPr>
                <w:sz w:val="24"/>
                <w:szCs w:val="24"/>
              </w:rPr>
            </w:pPr>
            <w:r>
              <w:rPr>
                <w:b/>
                <w:szCs w:val="24"/>
              </w:rPr>
              <w:t>AN 1/80</w:t>
            </w:r>
          </w:p>
        </w:tc>
      </w:tr>
      <w:tr w:rsidR="007A7C12" w14:paraId="5A183D51" w14:textId="77777777">
        <w:trPr>
          <w:gridAfter w:val="1"/>
          <w:wAfter w:w="330" w:type="dxa"/>
        </w:trPr>
        <w:tc>
          <w:tcPr>
            <w:tcW w:w="2980" w:type="dxa"/>
            <w:gridSpan w:val="3"/>
            <w:tcBorders>
              <w:top w:val="nil"/>
              <w:left w:val="nil"/>
              <w:bottom w:val="nil"/>
              <w:right w:val="nil"/>
            </w:tcBorders>
          </w:tcPr>
          <w:p w14:paraId="664A5ECF" w14:textId="77777777" w:rsidR="007A7C12" w:rsidRDefault="007A7C12">
            <w:pPr>
              <w:adjustRightInd w:val="0"/>
              <w:ind w:right="144"/>
              <w:rPr>
                <w:sz w:val="24"/>
                <w:szCs w:val="24"/>
              </w:rPr>
            </w:pPr>
          </w:p>
        </w:tc>
        <w:tc>
          <w:tcPr>
            <w:tcW w:w="6523" w:type="dxa"/>
            <w:gridSpan w:val="8"/>
            <w:tcBorders>
              <w:top w:val="nil"/>
              <w:left w:val="nil"/>
              <w:bottom w:val="nil"/>
              <w:right w:val="nil"/>
            </w:tcBorders>
          </w:tcPr>
          <w:p w14:paraId="4E241A78" w14:textId="77777777" w:rsidR="007A7C12" w:rsidRDefault="003C6D4F">
            <w:pPr>
              <w:adjustRightInd w:val="0"/>
              <w:ind w:right="144"/>
              <w:rPr>
                <w:sz w:val="24"/>
                <w:szCs w:val="24"/>
              </w:rPr>
            </w:pPr>
            <w:r>
              <w:rPr>
                <w:szCs w:val="24"/>
              </w:rPr>
              <w:t>Complete communications number including country or area code when applicable</w:t>
            </w:r>
          </w:p>
        </w:tc>
      </w:tr>
      <w:tr w:rsidR="007A7C12" w14:paraId="67B40D8B" w14:textId="77777777">
        <w:trPr>
          <w:gridAfter w:val="1"/>
          <w:wAfter w:w="330" w:type="dxa"/>
        </w:trPr>
        <w:tc>
          <w:tcPr>
            <w:tcW w:w="2980" w:type="dxa"/>
            <w:gridSpan w:val="3"/>
            <w:tcBorders>
              <w:top w:val="nil"/>
              <w:left w:val="nil"/>
              <w:bottom w:val="nil"/>
              <w:right w:val="nil"/>
            </w:tcBorders>
          </w:tcPr>
          <w:p w14:paraId="6EF53074" w14:textId="77777777" w:rsidR="007A7C12" w:rsidRDefault="007A7C12">
            <w:pPr>
              <w:adjustRightInd w:val="0"/>
              <w:ind w:right="144"/>
              <w:rPr>
                <w:sz w:val="24"/>
                <w:szCs w:val="24"/>
              </w:rPr>
            </w:pPr>
          </w:p>
        </w:tc>
        <w:tc>
          <w:tcPr>
            <w:tcW w:w="6523" w:type="dxa"/>
            <w:gridSpan w:val="8"/>
            <w:tcBorders>
              <w:top w:val="nil"/>
              <w:left w:val="nil"/>
              <w:bottom w:val="nil"/>
              <w:right w:val="nil"/>
            </w:tcBorders>
            <w:shd w:val="pct20" w:color="auto" w:fill="auto"/>
          </w:tcPr>
          <w:p w14:paraId="4F50BEC9" w14:textId="77777777" w:rsidR="007A7C12" w:rsidRDefault="003C6D4F">
            <w:pPr>
              <w:adjustRightInd w:val="0"/>
              <w:ind w:right="144"/>
              <w:rPr>
                <w:sz w:val="24"/>
                <w:szCs w:val="24"/>
              </w:rPr>
            </w:pPr>
            <w:r>
              <w:rPr>
                <w:szCs w:val="24"/>
              </w:rPr>
              <w:t>Punctuation (spaces, dashes, symbols etc.) must be excluded.</w:t>
            </w:r>
          </w:p>
        </w:tc>
      </w:tr>
    </w:tbl>
    <w:p w14:paraId="01787640" w14:textId="77777777" w:rsidR="007A7C12" w:rsidRDefault="003C6D4F">
      <w:pPr>
        <w:tabs>
          <w:tab w:val="right" w:pos="1800"/>
          <w:tab w:val="left" w:pos="2160"/>
        </w:tabs>
        <w:adjustRightInd w:val="0"/>
        <w:ind w:left="2160" w:hanging="2160"/>
        <w:rPr>
          <w:b/>
          <w:szCs w:val="24"/>
        </w:rPr>
      </w:pPr>
      <w:r>
        <w:rPr>
          <w:szCs w:val="24"/>
        </w:rPr>
        <w:br w:type="page"/>
      </w:r>
      <w:bookmarkStart w:id="712" w:name="book46"/>
      <w:bookmarkEnd w:id="712"/>
      <w:r>
        <w:rPr>
          <w:b/>
          <w:szCs w:val="24"/>
        </w:rPr>
        <w:lastRenderedPageBreak/>
        <w:tab/>
        <w:t>Segment:</w:t>
      </w:r>
      <w:r>
        <w:rPr>
          <w:b/>
          <w:szCs w:val="24"/>
        </w:rPr>
        <w:tab/>
      </w:r>
      <w:r>
        <w:rPr>
          <w:b/>
          <w:sz w:val="40"/>
          <w:szCs w:val="24"/>
        </w:rPr>
        <w:t xml:space="preserve">REF </w:t>
      </w:r>
      <w:r>
        <w:rPr>
          <w:b/>
          <w:szCs w:val="24"/>
        </w:rPr>
        <w:t>Reference Identification (Special Needs Emergency Contact Information Reason for Change)</w:t>
      </w:r>
    </w:p>
    <w:p w14:paraId="055D262F"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18E7DA4" w14:textId="77777777" w:rsidR="007A7C12" w:rsidRDefault="003C6D4F">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3276D421"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3B4BE86"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7FDC791"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&gt;1</w:t>
      </w:r>
    </w:p>
    <w:p w14:paraId="7DDDB195"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CF28BE7"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FEDF09D"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6348CC1" w14:textId="77777777" w:rsidR="007A7C12" w:rsidRDefault="003C6D4F">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49089A29"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6A0EECC3"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64970902" w14:textId="77777777">
        <w:tc>
          <w:tcPr>
            <w:tcW w:w="1944" w:type="dxa"/>
            <w:tcBorders>
              <w:top w:val="nil"/>
              <w:left w:val="nil"/>
              <w:bottom w:val="nil"/>
              <w:right w:val="nil"/>
            </w:tcBorders>
          </w:tcPr>
          <w:p w14:paraId="599DD4D2"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16FA7048"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20B23487" w14:textId="77777777" w:rsidR="007A7C12" w:rsidRDefault="003C6D4F">
            <w:pPr>
              <w:adjustRightInd w:val="0"/>
              <w:ind w:right="144"/>
              <w:rPr>
                <w:szCs w:val="24"/>
              </w:rPr>
            </w:pPr>
            <w:r>
              <w:rPr>
                <w:szCs w:val="24"/>
              </w:rPr>
              <w:t>More than one REF~TD may be present.</w:t>
            </w:r>
          </w:p>
          <w:p w14:paraId="6F95E59F" w14:textId="77777777" w:rsidR="007A7C12" w:rsidRDefault="007A7C12">
            <w:pPr>
              <w:adjustRightInd w:val="0"/>
              <w:ind w:right="144"/>
              <w:rPr>
                <w:sz w:val="24"/>
                <w:szCs w:val="24"/>
              </w:rPr>
            </w:pPr>
          </w:p>
        </w:tc>
      </w:tr>
      <w:tr w:rsidR="007A7C12" w14:paraId="0FBF08AC" w14:textId="77777777">
        <w:tc>
          <w:tcPr>
            <w:tcW w:w="1944" w:type="dxa"/>
            <w:tcBorders>
              <w:top w:val="nil"/>
              <w:left w:val="nil"/>
              <w:bottom w:val="nil"/>
              <w:right w:val="nil"/>
            </w:tcBorders>
          </w:tcPr>
          <w:p w14:paraId="1141827F" w14:textId="77777777" w:rsidR="007A7C12" w:rsidRDefault="007A7C12">
            <w:pPr>
              <w:adjustRightInd w:val="0"/>
              <w:ind w:right="144"/>
              <w:rPr>
                <w:sz w:val="24"/>
                <w:szCs w:val="24"/>
              </w:rPr>
            </w:pPr>
          </w:p>
        </w:tc>
        <w:tc>
          <w:tcPr>
            <w:tcW w:w="216" w:type="dxa"/>
            <w:tcBorders>
              <w:top w:val="nil"/>
              <w:left w:val="nil"/>
              <w:bottom w:val="nil"/>
              <w:right w:val="nil"/>
            </w:tcBorders>
          </w:tcPr>
          <w:p w14:paraId="193803C7"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14F5A144" w14:textId="77777777" w:rsidR="007A7C12" w:rsidRDefault="003C6D4F">
            <w:pPr>
              <w:adjustRightInd w:val="0"/>
              <w:ind w:right="144"/>
              <w:rPr>
                <w:szCs w:val="24"/>
              </w:rPr>
            </w:pPr>
            <w:r>
              <w:rPr>
                <w:szCs w:val="24"/>
              </w:rPr>
              <w:t>Create ESI ID Request: Not Used</w:t>
            </w:r>
          </w:p>
          <w:p w14:paraId="2E387B7B" w14:textId="77777777" w:rsidR="007A7C12" w:rsidRDefault="003C6D4F">
            <w:pPr>
              <w:adjustRightInd w:val="0"/>
              <w:ind w:right="144"/>
              <w:rPr>
                <w:szCs w:val="24"/>
              </w:rPr>
            </w:pPr>
            <w:r>
              <w:rPr>
                <w:szCs w:val="24"/>
              </w:rPr>
              <w:t>Change ESI ID Information Request: Required change is at the Special Needs Emergency Contact Name level (NM1 Loop)</w:t>
            </w:r>
          </w:p>
          <w:p w14:paraId="47E5E5FD" w14:textId="77777777" w:rsidR="007A7C12" w:rsidRDefault="003C6D4F">
            <w:pPr>
              <w:adjustRightInd w:val="0"/>
              <w:ind w:right="144"/>
              <w:rPr>
                <w:szCs w:val="24"/>
              </w:rPr>
            </w:pPr>
            <w:r>
              <w:rPr>
                <w:szCs w:val="24"/>
              </w:rPr>
              <w:t>Retire ESI ID Request: Not Used</w:t>
            </w:r>
          </w:p>
          <w:p w14:paraId="59B4FF9D" w14:textId="77777777" w:rsidR="007A7C12" w:rsidRDefault="007A7C12">
            <w:pPr>
              <w:adjustRightInd w:val="0"/>
              <w:ind w:right="144"/>
              <w:rPr>
                <w:sz w:val="24"/>
                <w:szCs w:val="24"/>
              </w:rPr>
            </w:pPr>
          </w:p>
        </w:tc>
      </w:tr>
      <w:tr w:rsidR="007A7C12" w14:paraId="6A0B7030" w14:textId="77777777">
        <w:tc>
          <w:tcPr>
            <w:tcW w:w="1944" w:type="dxa"/>
            <w:tcBorders>
              <w:top w:val="nil"/>
              <w:left w:val="nil"/>
              <w:bottom w:val="nil"/>
              <w:right w:val="nil"/>
            </w:tcBorders>
          </w:tcPr>
          <w:p w14:paraId="2EBC71C5" w14:textId="77777777" w:rsidR="007A7C12" w:rsidRDefault="007A7C12">
            <w:pPr>
              <w:adjustRightInd w:val="0"/>
              <w:ind w:right="144"/>
              <w:rPr>
                <w:sz w:val="24"/>
                <w:szCs w:val="24"/>
              </w:rPr>
            </w:pPr>
          </w:p>
        </w:tc>
        <w:tc>
          <w:tcPr>
            <w:tcW w:w="216" w:type="dxa"/>
            <w:tcBorders>
              <w:top w:val="nil"/>
              <w:left w:val="nil"/>
              <w:bottom w:val="nil"/>
              <w:right w:val="nil"/>
            </w:tcBorders>
          </w:tcPr>
          <w:p w14:paraId="0E6570C1"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64A35BF3" w14:textId="77777777" w:rsidR="007A7C12" w:rsidRDefault="003C6D4F">
            <w:pPr>
              <w:adjustRightInd w:val="0"/>
              <w:ind w:right="144"/>
              <w:rPr>
                <w:sz w:val="24"/>
                <w:szCs w:val="24"/>
              </w:rPr>
            </w:pPr>
            <w:r>
              <w:rPr>
                <w:szCs w:val="24"/>
              </w:rPr>
              <w:t>REF~TD~NM1SC</w:t>
            </w:r>
          </w:p>
        </w:tc>
      </w:tr>
    </w:tbl>
    <w:p w14:paraId="53DBC564" w14:textId="77777777" w:rsidR="007A7C12" w:rsidRDefault="007A7C12">
      <w:pPr>
        <w:adjustRightInd w:val="0"/>
        <w:rPr>
          <w:szCs w:val="24"/>
        </w:rPr>
      </w:pPr>
    </w:p>
    <w:p w14:paraId="31307302" w14:textId="77777777" w:rsidR="007A7C12" w:rsidRDefault="003C6D4F">
      <w:pPr>
        <w:adjustRightInd w:val="0"/>
        <w:jc w:val="center"/>
        <w:rPr>
          <w:b/>
          <w:szCs w:val="24"/>
        </w:rPr>
      </w:pPr>
      <w:r>
        <w:rPr>
          <w:b/>
          <w:szCs w:val="24"/>
        </w:rPr>
        <w:t>Data Element Summary</w:t>
      </w:r>
    </w:p>
    <w:p w14:paraId="2AB8D9DC"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108AA75D"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7A7C12" w14:paraId="2BA45B72" w14:textId="77777777">
        <w:tc>
          <w:tcPr>
            <w:tcW w:w="1007" w:type="dxa"/>
            <w:tcBorders>
              <w:top w:val="nil"/>
              <w:left w:val="nil"/>
              <w:bottom w:val="nil"/>
              <w:right w:val="nil"/>
            </w:tcBorders>
          </w:tcPr>
          <w:p w14:paraId="3243577A"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C7FC21A" w14:textId="77777777" w:rsidR="007A7C12" w:rsidRDefault="003C6D4F">
            <w:pPr>
              <w:adjustRightInd w:val="0"/>
              <w:ind w:right="144"/>
              <w:jc w:val="center"/>
              <w:rPr>
                <w:sz w:val="24"/>
                <w:szCs w:val="24"/>
              </w:rPr>
            </w:pPr>
            <w:r>
              <w:rPr>
                <w:b/>
                <w:szCs w:val="24"/>
              </w:rPr>
              <w:t>REF01</w:t>
            </w:r>
          </w:p>
        </w:tc>
        <w:tc>
          <w:tcPr>
            <w:tcW w:w="892" w:type="dxa"/>
            <w:tcBorders>
              <w:top w:val="nil"/>
              <w:left w:val="nil"/>
              <w:bottom w:val="nil"/>
              <w:right w:val="nil"/>
            </w:tcBorders>
          </w:tcPr>
          <w:p w14:paraId="2C465708" w14:textId="77777777" w:rsidR="007A7C12" w:rsidRDefault="003C6D4F">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185A3DA" w14:textId="77777777" w:rsidR="007A7C12" w:rsidRDefault="003C6D4F">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EEBA2C9"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0D0C286"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73C36FC9" w14:textId="77777777" w:rsidR="007A7C12" w:rsidRDefault="003C6D4F">
            <w:pPr>
              <w:adjustRightInd w:val="0"/>
              <w:ind w:right="144"/>
              <w:rPr>
                <w:sz w:val="24"/>
                <w:szCs w:val="24"/>
              </w:rPr>
            </w:pPr>
            <w:r>
              <w:rPr>
                <w:b/>
                <w:szCs w:val="24"/>
              </w:rPr>
              <w:t>ID 2/3</w:t>
            </w:r>
          </w:p>
        </w:tc>
      </w:tr>
      <w:tr w:rsidR="007A7C12" w14:paraId="7E422AF6" w14:textId="77777777">
        <w:trPr>
          <w:gridAfter w:val="1"/>
          <w:wAfter w:w="330" w:type="dxa"/>
        </w:trPr>
        <w:tc>
          <w:tcPr>
            <w:tcW w:w="2980" w:type="dxa"/>
            <w:gridSpan w:val="3"/>
            <w:tcBorders>
              <w:top w:val="nil"/>
              <w:left w:val="nil"/>
              <w:bottom w:val="nil"/>
              <w:right w:val="nil"/>
            </w:tcBorders>
          </w:tcPr>
          <w:p w14:paraId="5B54EDC4"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643271BC" w14:textId="77777777" w:rsidR="007A7C12" w:rsidRDefault="003C6D4F">
            <w:pPr>
              <w:adjustRightInd w:val="0"/>
              <w:ind w:right="144"/>
              <w:rPr>
                <w:sz w:val="24"/>
                <w:szCs w:val="24"/>
              </w:rPr>
            </w:pPr>
            <w:r>
              <w:rPr>
                <w:szCs w:val="24"/>
              </w:rPr>
              <w:t>Code qualifying the Reference Identification</w:t>
            </w:r>
          </w:p>
        </w:tc>
      </w:tr>
      <w:tr w:rsidR="007A7C12" w14:paraId="1A667CBC" w14:textId="77777777">
        <w:trPr>
          <w:gridAfter w:val="1"/>
          <w:wAfter w:w="331" w:type="dxa"/>
        </w:trPr>
        <w:tc>
          <w:tcPr>
            <w:tcW w:w="3168" w:type="dxa"/>
            <w:gridSpan w:val="4"/>
            <w:tcBorders>
              <w:top w:val="nil"/>
              <w:left w:val="nil"/>
              <w:bottom w:val="nil"/>
              <w:right w:val="nil"/>
            </w:tcBorders>
          </w:tcPr>
          <w:p w14:paraId="4B770E43"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316AF396" w14:textId="77777777" w:rsidR="007A7C12" w:rsidRDefault="003C6D4F">
            <w:pPr>
              <w:adjustRightInd w:val="0"/>
              <w:ind w:right="144"/>
              <w:rPr>
                <w:sz w:val="24"/>
                <w:szCs w:val="24"/>
              </w:rPr>
            </w:pPr>
            <w:r>
              <w:rPr>
                <w:szCs w:val="24"/>
              </w:rPr>
              <w:t>TD</w:t>
            </w:r>
          </w:p>
        </w:tc>
        <w:tc>
          <w:tcPr>
            <w:tcW w:w="144" w:type="dxa"/>
            <w:tcBorders>
              <w:top w:val="nil"/>
              <w:left w:val="nil"/>
              <w:bottom w:val="nil"/>
              <w:right w:val="nil"/>
            </w:tcBorders>
          </w:tcPr>
          <w:p w14:paraId="6F0F93C3"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43A48A9D" w14:textId="77777777" w:rsidR="007A7C12" w:rsidRDefault="003C6D4F">
            <w:pPr>
              <w:adjustRightInd w:val="0"/>
              <w:ind w:right="144"/>
              <w:rPr>
                <w:sz w:val="24"/>
                <w:szCs w:val="24"/>
              </w:rPr>
            </w:pPr>
            <w:r>
              <w:rPr>
                <w:szCs w:val="24"/>
              </w:rPr>
              <w:t>Reason for Change</w:t>
            </w:r>
          </w:p>
        </w:tc>
      </w:tr>
      <w:tr w:rsidR="007A7C12" w14:paraId="6650269D" w14:textId="77777777">
        <w:tc>
          <w:tcPr>
            <w:tcW w:w="1007" w:type="dxa"/>
            <w:tcBorders>
              <w:top w:val="nil"/>
              <w:left w:val="nil"/>
              <w:bottom w:val="nil"/>
              <w:right w:val="nil"/>
            </w:tcBorders>
          </w:tcPr>
          <w:p w14:paraId="68CBE7A6"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182C3B6" w14:textId="77777777" w:rsidR="007A7C12" w:rsidRDefault="003C6D4F">
            <w:pPr>
              <w:adjustRightInd w:val="0"/>
              <w:ind w:right="144"/>
              <w:jc w:val="center"/>
              <w:rPr>
                <w:sz w:val="24"/>
                <w:szCs w:val="24"/>
              </w:rPr>
            </w:pPr>
            <w:r>
              <w:rPr>
                <w:b/>
                <w:szCs w:val="24"/>
              </w:rPr>
              <w:t>REF02</w:t>
            </w:r>
          </w:p>
        </w:tc>
        <w:tc>
          <w:tcPr>
            <w:tcW w:w="892" w:type="dxa"/>
            <w:tcBorders>
              <w:top w:val="nil"/>
              <w:left w:val="nil"/>
              <w:bottom w:val="nil"/>
              <w:right w:val="nil"/>
            </w:tcBorders>
          </w:tcPr>
          <w:p w14:paraId="409B1959" w14:textId="77777777" w:rsidR="007A7C12" w:rsidRDefault="003C6D4F">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9284B78" w14:textId="77777777" w:rsidR="007A7C12" w:rsidRDefault="003C6D4F">
            <w:pPr>
              <w:adjustRightInd w:val="0"/>
              <w:ind w:right="144"/>
              <w:rPr>
                <w:sz w:val="24"/>
                <w:szCs w:val="24"/>
              </w:rPr>
            </w:pPr>
            <w:r>
              <w:rPr>
                <w:b/>
                <w:szCs w:val="24"/>
              </w:rPr>
              <w:t>Reference Identification</w:t>
            </w:r>
          </w:p>
        </w:tc>
        <w:tc>
          <w:tcPr>
            <w:tcW w:w="432" w:type="dxa"/>
            <w:tcBorders>
              <w:top w:val="nil"/>
              <w:left w:val="nil"/>
              <w:bottom w:val="nil"/>
              <w:right w:val="nil"/>
            </w:tcBorders>
          </w:tcPr>
          <w:p w14:paraId="39E3EFCB" w14:textId="77777777" w:rsidR="007A7C12" w:rsidRDefault="003C6D4F">
            <w:pPr>
              <w:adjustRightInd w:val="0"/>
              <w:ind w:right="144"/>
              <w:jc w:val="center"/>
              <w:rPr>
                <w:sz w:val="24"/>
                <w:szCs w:val="24"/>
              </w:rPr>
            </w:pPr>
            <w:r>
              <w:rPr>
                <w:b/>
                <w:szCs w:val="24"/>
              </w:rPr>
              <w:t>X</w:t>
            </w:r>
          </w:p>
        </w:tc>
        <w:tc>
          <w:tcPr>
            <w:tcW w:w="14" w:type="dxa"/>
            <w:tcBorders>
              <w:top w:val="nil"/>
              <w:left w:val="nil"/>
              <w:bottom w:val="nil"/>
              <w:right w:val="nil"/>
            </w:tcBorders>
          </w:tcPr>
          <w:p w14:paraId="7873173C"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724F467D" w14:textId="77777777" w:rsidR="007A7C12" w:rsidRDefault="003C6D4F">
            <w:pPr>
              <w:adjustRightInd w:val="0"/>
              <w:ind w:right="144"/>
              <w:rPr>
                <w:sz w:val="24"/>
                <w:szCs w:val="24"/>
              </w:rPr>
            </w:pPr>
            <w:r>
              <w:rPr>
                <w:b/>
                <w:szCs w:val="24"/>
              </w:rPr>
              <w:t>AN 1/30</w:t>
            </w:r>
          </w:p>
        </w:tc>
      </w:tr>
      <w:tr w:rsidR="007A7C12" w14:paraId="09019573" w14:textId="77777777">
        <w:trPr>
          <w:gridAfter w:val="1"/>
          <w:wAfter w:w="330" w:type="dxa"/>
        </w:trPr>
        <w:tc>
          <w:tcPr>
            <w:tcW w:w="2980" w:type="dxa"/>
            <w:gridSpan w:val="3"/>
            <w:tcBorders>
              <w:top w:val="nil"/>
              <w:left w:val="nil"/>
              <w:bottom w:val="nil"/>
              <w:right w:val="nil"/>
            </w:tcBorders>
          </w:tcPr>
          <w:p w14:paraId="2BE642F5" w14:textId="77777777" w:rsidR="007A7C12" w:rsidRDefault="007A7C12">
            <w:pPr>
              <w:adjustRightInd w:val="0"/>
              <w:ind w:right="144"/>
              <w:rPr>
                <w:sz w:val="24"/>
                <w:szCs w:val="24"/>
              </w:rPr>
            </w:pPr>
          </w:p>
        </w:tc>
        <w:tc>
          <w:tcPr>
            <w:tcW w:w="6523" w:type="dxa"/>
            <w:gridSpan w:val="7"/>
            <w:tcBorders>
              <w:top w:val="nil"/>
              <w:left w:val="nil"/>
              <w:bottom w:val="nil"/>
              <w:right w:val="nil"/>
            </w:tcBorders>
          </w:tcPr>
          <w:p w14:paraId="3BA37663" w14:textId="77777777" w:rsidR="007A7C12" w:rsidRDefault="003C6D4F">
            <w:pPr>
              <w:adjustRightInd w:val="0"/>
              <w:ind w:right="144"/>
              <w:rPr>
                <w:sz w:val="24"/>
                <w:szCs w:val="24"/>
              </w:rPr>
            </w:pPr>
            <w:r>
              <w:rPr>
                <w:szCs w:val="24"/>
              </w:rPr>
              <w:t>Reference information as defined for a particular Transaction Set or as specified by the Reference Identification Qualifier</w:t>
            </w:r>
          </w:p>
        </w:tc>
      </w:tr>
      <w:tr w:rsidR="007A7C12" w14:paraId="60B22D2C" w14:textId="77777777">
        <w:trPr>
          <w:gridAfter w:val="1"/>
          <w:wAfter w:w="331" w:type="dxa"/>
        </w:trPr>
        <w:tc>
          <w:tcPr>
            <w:tcW w:w="3168" w:type="dxa"/>
            <w:gridSpan w:val="4"/>
            <w:tcBorders>
              <w:top w:val="nil"/>
              <w:left w:val="nil"/>
              <w:bottom w:val="nil"/>
              <w:right w:val="nil"/>
            </w:tcBorders>
          </w:tcPr>
          <w:p w14:paraId="1CCF1C52" w14:textId="77777777" w:rsidR="007A7C12" w:rsidRDefault="003C6D4F">
            <w:pPr>
              <w:adjustRightInd w:val="0"/>
              <w:ind w:right="144"/>
              <w:rPr>
                <w:sz w:val="24"/>
                <w:szCs w:val="24"/>
              </w:rPr>
            </w:pPr>
            <w:r>
              <w:rPr>
                <w:szCs w:val="24"/>
              </w:rPr>
              <w:t xml:space="preserve"> </w:t>
            </w:r>
          </w:p>
        </w:tc>
        <w:tc>
          <w:tcPr>
            <w:tcW w:w="1367" w:type="dxa"/>
            <w:tcBorders>
              <w:top w:val="nil"/>
              <w:left w:val="nil"/>
              <w:bottom w:val="nil"/>
              <w:right w:val="nil"/>
            </w:tcBorders>
          </w:tcPr>
          <w:p w14:paraId="507E2A77" w14:textId="77777777" w:rsidR="007A7C12" w:rsidRDefault="003C6D4F">
            <w:pPr>
              <w:adjustRightInd w:val="0"/>
              <w:ind w:right="144"/>
              <w:rPr>
                <w:sz w:val="24"/>
                <w:szCs w:val="24"/>
              </w:rPr>
            </w:pPr>
            <w:r>
              <w:rPr>
                <w:szCs w:val="24"/>
              </w:rPr>
              <w:t>NM1SC</w:t>
            </w:r>
          </w:p>
        </w:tc>
        <w:tc>
          <w:tcPr>
            <w:tcW w:w="144" w:type="dxa"/>
            <w:tcBorders>
              <w:top w:val="nil"/>
              <w:left w:val="nil"/>
              <w:bottom w:val="nil"/>
              <w:right w:val="nil"/>
            </w:tcBorders>
          </w:tcPr>
          <w:p w14:paraId="132FE54F" w14:textId="77777777" w:rsidR="007A7C12" w:rsidRDefault="007A7C12">
            <w:pPr>
              <w:adjustRightInd w:val="0"/>
              <w:ind w:right="144"/>
              <w:rPr>
                <w:sz w:val="24"/>
                <w:szCs w:val="24"/>
              </w:rPr>
            </w:pPr>
          </w:p>
        </w:tc>
        <w:tc>
          <w:tcPr>
            <w:tcW w:w="4823" w:type="dxa"/>
            <w:gridSpan w:val="4"/>
            <w:tcBorders>
              <w:top w:val="nil"/>
              <w:left w:val="nil"/>
              <w:bottom w:val="nil"/>
              <w:right w:val="nil"/>
            </w:tcBorders>
          </w:tcPr>
          <w:p w14:paraId="2F7CC584" w14:textId="77777777" w:rsidR="007A7C12" w:rsidRDefault="003C6D4F">
            <w:pPr>
              <w:adjustRightInd w:val="0"/>
              <w:ind w:right="144"/>
              <w:rPr>
                <w:sz w:val="24"/>
                <w:szCs w:val="24"/>
              </w:rPr>
            </w:pPr>
            <w:r>
              <w:rPr>
                <w:szCs w:val="24"/>
              </w:rPr>
              <w:t>Change Special Needs Emergency Contact Information</w:t>
            </w:r>
          </w:p>
        </w:tc>
      </w:tr>
    </w:tbl>
    <w:p w14:paraId="2E7BD11E" w14:textId="77777777" w:rsidR="007A7C12" w:rsidRDefault="003C6D4F">
      <w:pPr>
        <w:tabs>
          <w:tab w:val="right" w:pos="1800"/>
          <w:tab w:val="left" w:pos="2160"/>
        </w:tabs>
        <w:adjustRightInd w:val="0"/>
        <w:ind w:left="2160" w:hanging="2160"/>
        <w:rPr>
          <w:b/>
          <w:szCs w:val="24"/>
        </w:rPr>
      </w:pPr>
      <w:r>
        <w:rPr>
          <w:szCs w:val="24"/>
        </w:rPr>
        <w:br w:type="page"/>
      </w:r>
      <w:bookmarkStart w:id="713" w:name="book47"/>
      <w:bookmarkEnd w:id="713"/>
      <w:r>
        <w:rPr>
          <w:b/>
          <w:szCs w:val="24"/>
        </w:rPr>
        <w:lastRenderedPageBreak/>
        <w:tab/>
        <w:t>Segment:</w:t>
      </w:r>
      <w:r>
        <w:rPr>
          <w:b/>
          <w:szCs w:val="24"/>
        </w:rPr>
        <w:tab/>
      </w:r>
      <w:r>
        <w:rPr>
          <w:b/>
          <w:sz w:val="40"/>
          <w:szCs w:val="24"/>
        </w:rPr>
        <w:t xml:space="preserve">SE </w:t>
      </w:r>
      <w:r>
        <w:rPr>
          <w:b/>
          <w:szCs w:val="24"/>
        </w:rPr>
        <w:t>Transaction Set Trailer</w:t>
      </w:r>
    </w:p>
    <w:p w14:paraId="5F124776" w14:textId="77777777" w:rsidR="007A7C12" w:rsidRDefault="003C6D4F">
      <w:pPr>
        <w:tabs>
          <w:tab w:val="right" w:pos="1800"/>
          <w:tab w:val="left" w:pos="2160"/>
        </w:tabs>
        <w:adjustRightInd w:val="0"/>
        <w:ind w:left="2160" w:hanging="2160"/>
        <w:rPr>
          <w:szCs w:val="24"/>
        </w:rPr>
      </w:pPr>
      <w:r>
        <w:rPr>
          <w:b/>
          <w:szCs w:val="24"/>
        </w:rPr>
        <w:tab/>
        <w:t>Position:</w:t>
      </w:r>
      <w:r>
        <w:rPr>
          <w:b/>
          <w:szCs w:val="24"/>
        </w:rPr>
        <w:tab/>
      </w:r>
      <w:r>
        <w:rPr>
          <w:szCs w:val="24"/>
        </w:rPr>
        <w:t>150</w:t>
      </w:r>
    </w:p>
    <w:p w14:paraId="5B4C525B" w14:textId="77777777" w:rsidR="007A7C12" w:rsidRDefault="003C6D4F">
      <w:pPr>
        <w:tabs>
          <w:tab w:val="right" w:pos="1800"/>
          <w:tab w:val="left" w:pos="2160"/>
        </w:tabs>
        <w:adjustRightInd w:val="0"/>
        <w:ind w:left="2160" w:hanging="2160"/>
        <w:rPr>
          <w:szCs w:val="24"/>
        </w:rPr>
      </w:pPr>
      <w:r>
        <w:rPr>
          <w:szCs w:val="24"/>
        </w:rPr>
        <w:tab/>
      </w:r>
      <w:r>
        <w:rPr>
          <w:b/>
          <w:szCs w:val="24"/>
        </w:rPr>
        <w:t>Loop:</w:t>
      </w:r>
    </w:p>
    <w:p w14:paraId="1A005AC2" w14:textId="77777777" w:rsidR="007A7C12" w:rsidRDefault="003C6D4F">
      <w:pPr>
        <w:tabs>
          <w:tab w:val="right" w:pos="1800"/>
          <w:tab w:val="left" w:pos="2160"/>
        </w:tabs>
        <w:adjustRightInd w:val="0"/>
        <w:ind w:left="2160" w:hanging="2160"/>
        <w:rPr>
          <w:szCs w:val="24"/>
        </w:rPr>
      </w:pPr>
      <w:r>
        <w:rPr>
          <w:szCs w:val="24"/>
        </w:rPr>
        <w:tab/>
      </w:r>
      <w:r>
        <w:rPr>
          <w:b/>
          <w:szCs w:val="24"/>
        </w:rPr>
        <w:t>Level:</w:t>
      </w:r>
      <w:r>
        <w:rPr>
          <w:szCs w:val="24"/>
        </w:rPr>
        <w:tab/>
        <w:t>Detail</w:t>
      </w:r>
    </w:p>
    <w:p w14:paraId="1AA674F5" w14:textId="77777777" w:rsidR="007A7C12" w:rsidRDefault="003C6D4F">
      <w:pPr>
        <w:tabs>
          <w:tab w:val="right" w:pos="1800"/>
          <w:tab w:val="left" w:pos="2160"/>
        </w:tabs>
        <w:adjustRightInd w:val="0"/>
        <w:ind w:left="2160" w:hanging="2160"/>
        <w:rPr>
          <w:szCs w:val="24"/>
        </w:rPr>
      </w:pPr>
      <w:r>
        <w:rPr>
          <w:szCs w:val="24"/>
        </w:rPr>
        <w:tab/>
      </w:r>
      <w:r>
        <w:rPr>
          <w:b/>
          <w:szCs w:val="24"/>
        </w:rPr>
        <w:t>Usage:</w:t>
      </w:r>
      <w:r>
        <w:rPr>
          <w:szCs w:val="24"/>
        </w:rPr>
        <w:tab/>
        <w:t>Mandatory</w:t>
      </w:r>
    </w:p>
    <w:p w14:paraId="7EE1A27B" w14:textId="77777777" w:rsidR="007A7C12" w:rsidRDefault="003C6D4F">
      <w:pPr>
        <w:tabs>
          <w:tab w:val="right" w:pos="1800"/>
          <w:tab w:val="left" w:pos="2160"/>
        </w:tabs>
        <w:adjustRightInd w:val="0"/>
        <w:ind w:left="2160" w:hanging="2160"/>
        <w:rPr>
          <w:szCs w:val="24"/>
        </w:rPr>
      </w:pPr>
      <w:r>
        <w:rPr>
          <w:szCs w:val="24"/>
        </w:rPr>
        <w:tab/>
      </w:r>
      <w:r>
        <w:rPr>
          <w:b/>
          <w:szCs w:val="24"/>
        </w:rPr>
        <w:t>Max Use:</w:t>
      </w:r>
      <w:r>
        <w:rPr>
          <w:szCs w:val="24"/>
        </w:rPr>
        <w:tab/>
        <w:t>1</w:t>
      </w:r>
    </w:p>
    <w:p w14:paraId="312353D4" w14:textId="77777777" w:rsidR="007A7C12" w:rsidRDefault="003C6D4F">
      <w:pPr>
        <w:tabs>
          <w:tab w:val="right" w:pos="1800"/>
          <w:tab w:val="left" w:pos="2160"/>
        </w:tabs>
        <w:adjustRightInd w:val="0"/>
        <w:ind w:left="2160" w:hanging="2160"/>
        <w:rPr>
          <w:szCs w:val="24"/>
        </w:rPr>
      </w:pPr>
      <w:r>
        <w:rPr>
          <w:szCs w:val="24"/>
        </w:rPr>
        <w:tab/>
      </w:r>
      <w:r>
        <w:rPr>
          <w:b/>
          <w:szCs w:val="24"/>
        </w:rPr>
        <w:t>Purpose:</w:t>
      </w:r>
      <w:r>
        <w:rPr>
          <w:szCs w:val="24"/>
        </w:rPr>
        <w:tab/>
        <w:t>To indicate the end of the transaction set and provide the count of the transmitted segments (including the beginning (ST) and ending (SE) segments)</w:t>
      </w:r>
    </w:p>
    <w:p w14:paraId="3353AB55"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Syntax Notes:</w:t>
      </w:r>
    </w:p>
    <w:p w14:paraId="2BE0A203"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Semantic Notes:</w:t>
      </w:r>
    </w:p>
    <w:p w14:paraId="63B42787" w14:textId="77777777" w:rsidR="007A7C12" w:rsidRDefault="003C6D4F">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SE is the last segment of each transaction set.</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7A7C12" w14:paraId="1EB0DE98" w14:textId="77777777">
        <w:tc>
          <w:tcPr>
            <w:tcW w:w="1944" w:type="dxa"/>
            <w:tcBorders>
              <w:top w:val="nil"/>
              <w:left w:val="nil"/>
              <w:bottom w:val="nil"/>
              <w:right w:val="nil"/>
            </w:tcBorders>
          </w:tcPr>
          <w:p w14:paraId="115D491A" w14:textId="77777777" w:rsidR="007A7C12" w:rsidRDefault="003C6D4F">
            <w:pPr>
              <w:adjustRightInd w:val="0"/>
              <w:ind w:right="144"/>
              <w:jc w:val="right"/>
              <w:rPr>
                <w:sz w:val="24"/>
                <w:szCs w:val="24"/>
              </w:rPr>
            </w:pPr>
            <w:r>
              <w:rPr>
                <w:b/>
                <w:szCs w:val="24"/>
              </w:rPr>
              <w:t>Notes:</w:t>
            </w:r>
          </w:p>
        </w:tc>
        <w:tc>
          <w:tcPr>
            <w:tcW w:w="216" w:type="dxa"/>
            <w:tcBorders>
              <w:top w:val="nil"/>
              <w:left w:val="nil"/>
              <w:bottom w:val="nil"/>
              <w:right w:val="nil"/>
            </w:tcBorders>
          </w:tcPr>
          <w:p w14:paraId="42CA22DE" w14:textId="77777777" w:rsidR="007A7C12" w:rsidRDefault="007A7C12">
            <w:pPr>
              <w:adjustRightInd w:val="0"/>
              <w:ind w:right="144"/>
              <w:jc w:val="right"/>
              <w:rPr>
                <w:sz w:val="24"/>
                <w:szCs w:val="24"/>
              </w:rPr>
            </w:pPr>
          </w:p>
        </w:tc>
        <w:tc>
          <w:tcPr>
            <w:tcW w:w="7343" w:type="dxa"/>
            <w:tcBorders>
              <w:top w:val="nil"/>
              <w:left w:val="nil"/>
              <w:bottom w:val="nil"/>
              <w:right w:val="nil"/>
            </w:tcBorders>
            <w:shd w:val="pct20" w:color="auto" w:fill="auto"/>
          </w:tcPr>
          <w:p w14:paraId="5FA86FDE" w14:textId="77777777" w:rsidR="007A7C12" w:rsidRDefault="003C6D4F">
            <w:pPr>
              <w:adjustRightInd w:val="0"/>
              <w:ind w:right="144"/>
              <w:rPr>
                <w:szCs w:val="24"/>
              </w:rPr>
            </w:pPr>
            <w:r>
              <w:rPr>
                <w:szCs w:val="24"/>
              </w:rPr>
              <w:t>Required</w:t>
            </w:r>
          </w:p>
          <w:p w14:paraId="5BD893F4" w14:textId="77777777" w:rsidR="007A7C12" w:rsidRDefault="007A7C12">
            <w:pPr>
              <w:adjustRightInd w:val="0"/>
              <w:ind w:right="144"/>
              <w:rPr>
                <w:sz w:val="24"/>
                <w:szCs w:val="24"/>
              </w:rPr>
            </w:pPr>
          </w:p>
        </w:tc>
      </w:tr>
      <w:tr w:rsidR="007A7C12" w14:paraId="4FCB21AF" w14:textId="77777777">
        <w:tc>
          <w:tcPr>
            <w:tcW w:w="1944" w:type="dxa"/>
            <w:tcBorders>
              <w:top w:val="nil"/>
              <w:left w:val="nil"/>
              <w:bottom w:val="nil"/>
              <w:right w:val="nil"/>
            </w:tcBorders>
          </w:tcPr>
          <w:p w14:paraId="025836BA" w14:textId="77777777" w:rsidR="007A7C12" w:rsidRDefault="007A7C12">
            <w:pPr>
              <w:adjustRightInd w:val="0"/>
              <w:ind w:right="144"/>
              <w:rPr>
                <w:sz w:val="24"/>
                <w:szCs w:val="24"/>
              </w:rPr>
            </w:pPr>
          </w:p>
        </w:tc>
        <w:tc>
          <w:tcPr>
            <w:tcW w:w="216" w:type="dxa"/>
            <w:tcBorders>
              <w:top w:val="nil"/>
              <w:left w:val="nil"/>
              <w:bottom w:val="nil"/>
              <w:right w:val="nil"/>
            </w:tcBorders>
          </w:tcPr>
          <w:p w14:paraId="0D383851" w14:textId="77777777" w:rsidR="007A7C12" w:rsidRDefault="007A7C12">
            <w:pPr>
              <w:adjustRightInd w:val="0"/>
              <w:ind w:right="144"/>
              <w:rPr>
                <w:sz w:val="24"/>
                <w:szCs w:val="24"/>
              </w:rPr>
            </w:pPr>
          </w:p>
        </w:tc>
        <w:tc>
          <w:tcPr>
            <w:tcW w:w="7343" w:type="dxa"/>
            <w:tcBorders>
              <w:top w:val="nil"/>
              <w:left w:val="nil"/>
              <w:bottom w:val="nil"/>
              <w:right w:val="nil"/>
            </w:tcBorders>
            <w:shd w:val="pct20" w:color="auto" w:fill="auto"/>
          </w:tcPr>
          <w:p w14:paraId="40D53E7D" w14:textId="77777777" w:rsidR="007A7C12" w:rsidRDefault="003C6D4F">
            <w:pPr>
              <w:adjustRightInd w:val="0"/>
              <w:ind w:right="144"/>
              <w:rPr>
                <w:sz w:val="24"/>
                <w:szCs w:val="24"/>
              </w:rPr>
            </w:pPr>
            <w:r>
              <w:rPr>
                <w:szCs w:val="24"/>
              </w:rPr>
              <w:t>SE~32~000000001</w:t>
            </w:r>
          </w:p>
        </w:tc>
      </w:tr>
    </w:tbl>
    <w:p w14:paraId="3ED810CA" w14:textId="77777777" w:rsidR="007A7C12" w:rsidRDefault="007A7C12">
      <w:pPr>
        <w:adjustRightInd w:val="0"/>
        <w:rPr>
          <w:szCs w:val="24"/>
        </w:rPr>
      </w:pPr>
    </w:p>
    <w:p w14:paraId="0208E38A" w14:textId="77777777" w:rsidR="007A7C12" w:rsidRDefault="003C6D4F">
      <w:pPr>
        <w:adjustRightInd w:val="0"/>
        <w:jc w:val="center"/>
        <w:rPr>
          <w:b/>
          <w:szCs w:val="24"/>
        </w:rPr>
      </w:pPr>
      <w:r>
        <w:rPr>
          <w:b/>
          <w:szCs w:val="24"/>
        </w:rPr>
        <w:t>Data Element Summary</w:t>
      </w:r>
    </w:p>
    <w:p w14:paraId="2A0DC38E" w14:textId="77777777" w:rsidR="007A7C12" w:rsidRDefault="003C6D4F">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6D13EEAF" w14:textId="77777777" w:rsidR="007A7C12" w:rsidRDefault="003C6D4F">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4968"/>
        <w:gridCol w:w="432"/>
        <w:gridCol w:w="20"/>
        <w:gridCol w:w="1109"/>
        <w:gridCol w:w="331"/>
      </w:tblGrid>
      <w:tr w:rsidR="007A7C12" w14:paraId="79E4B013" w14:textId="77777777">
        <w:tc>
          <w:tcPr>
            <w:tcW w:w="1007" w:type="dxa"/>
            <w:tcBorders>
              <w:top w:val="nil"/>
              <w:left w:val="nil"/>
              <w:bottom w:val="nil"/>
              <w:right w:val="nil"/>
            </w:tcBorders>
          </w:tcPr>
          <w:p w14:paraId="30B8A716" w14:textId="77777777" w:rsidR="007A7C12" w:rsidRDefault="003C6D4F">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36EEC60B" w14:textId="77777777" w:rsidR="007A7C12" w:rsidRDefault="003C6D4F">
            <w:pPr>
              <w:adjustRightInd w:val="0"/>
              <w:ind w:right="144"/>
              <w:jc w:val="center"/>
              <w:rPr>
                <w:sz w:val="24"/>
                <w:szCs w:val="24"/>
              </w:rPr>
            </w:pPr>
            <w:r>
              <w:rPr>
                <w:b/>
                <w:szCs w:val="24"/>
              </w:rPr>
              <w:t>SE01</w:t>
            </w:r>
          </w:p>
        </w:tc>
        <w:tc>
          <w:tcPr>
            <w:tcW w:w="892" w:type="dxa"/>
            <w:tcBorders>
              <w:top w:val="nil"/>
              <w:left w:val="nil"/>
              <w:bottom w:val="nil"/>
              <w:right w:val="nil"/>
            </w:tcBorders>
          </w:tcPr>
          <w:p w14:paraId="01305FAE" w14:textId="77777777" w:rsidR="007A7C12" w:rsidRDefault="003C6D4F">
            <w:pPr>
              <w:adjustRightInd w:val="0"/>
              <w:ind w:right="144"/>
              <w:jc w:val="center"/>
              <w:rPr>
                <w:sz w:val="24"/>
                <w:szCs w:val="24"/>
              </w:rPr>
            </w:pPr>
            <w:r>
              <w:rPr>
                <w:b/>
                <w:szCs w:val="24"/>
              </w:rPr>
              <w:t>96</w:t>
            </w:r>
          </w:p>
        </w:tc>
        <w:tc>
          <w:tcPr>
            <w:tcW w:w="4968" w:type="dxa"/>
            <w:tcBorders>
              <w:top w:val="nil"/>
              <w:left w:val="nil"/>
              <w:bottom w:val="nil"/>
              <w:right w:val="nil"/>
            </w:tcBorders>
          </w:tcPr>
          <w:p w14:paraId="37D334DC" w14:textId="77777777" w:rsidR="007A7C12" w:rsidRDefault="003C6D4F">
            <w:pPr>
              <w:adjustRightInd w:val="0"/>
              <w:ind w:right="144"/>
              <w:rPr>
                <w:sz w:val="24"/>
                <w:szCs w:val="24"/>
              </w:rPr>
            </w:pPr>
            <w:r>
              <w:rPr>
                <w:b/>
                <w:szCs w:val="24"/>
              </w:rPr>
              <w:t>Number of Included Segments</w:t>
            </w:r>
          </w:p>
        </w:tc>
        <w:tc>
          <w:tcPr>
            <w:tcW w:w="432" w:type="dxa"/>
            <w:tcBorders>
              <w:top w:val="nil"/>
              <w:left w:val="nil"/>
              <w:bottom w:val="nil"/>
              <w:right w:val="nil"/>
            </w:tcBorders>
          </w:tcPr>
          <w:p w14:paraId="3C9F9A90"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51F965EC"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67C7DFE1" w14:textId="77777777" w:rsidR="007A7C12" w:rsidRDefault="003C6D4F">
            <w:pPr>
              <w:adjustRightInd w:val="0"/>
              <w:ind w:right="144"/>
              <w:rPr>
                <w:sz w:val="24"/>
                <w:szCs w:val="24"/>
              </w:rPr>
            </w:pPr>
            <w:r>
              <w:rPr>
                <w:b/>
                <w:szCs w:val="24"/>
              </w:rPr>
              <w:t>N0 1/10</w:t>
            </w:r>
          </w:p>
        </w:tc>
      </w:tr>
      <w:tr w:rsidR="007A7C12" w14:paraId="6C1D9CC6" w14:textId="77777777">
        <w:trPr>
          <w:gridAfter w:val="1"/>
          <w:wAfter w:w="330" w:type="dxa"/>
        </w:trPr>
        <w:tc>
          <w:tcPr>
            <w:tcW w:w="2980" w:type="dxa"/>
            <w:gridSpan w:val="3"/>
            <w:tcBorders>
              <w:top w:val="nil"/>
              <w:left w:val="nil"/>
              <w:bottom w:val="nil"/>
              <w:right w:val="nil"/>
            </w:tcBorders>
          </w:tcPr>
          <w:p w14:paraId="5543B3F9" w14:textId="77777777" w:rsidR="007A7C12" w:rsidRDefault="007A7C12">
            <w:pPr>
              <w:adjustRightInd w:val="0"/>
              <w:ind w:right="144"/>
              <w:rPr>
                <w:sz w:val="24"/>
                <w:szCs w:val="24"/>
              </w:rPr>
            </w:pPr>
          </w:p>
        </w:tc>
        <w:tc>
          <w:tcPr>
            <w:tcW w:w="6523" w:type="dxa"/>
            <w:gridSpan w:val="4"/>
            <w:tcBorders>
              <w:top w:val="nil"/>
              <w:left w:val="nil"/>
              <w:bottom w:val="nil"/>
              <w:right w:val="nil"/>
            </w:tcBorders>
          </w:tcPr>
          <w:p w14:paraId="215C4707" w14:textId="77777777" w:rsidR="007A7C12" w:rsidRDefault="003C6D4F">
            <w:pPr>
              <w:adjustRightInd w:val="0"/>
              <w:ind w:right="144"/>
              <w:rPr>
                <w:sz w:val="24"/>
                <w:szCs w:val="24"/>
              </w:rPr>
            </w:pPr>
            <w:r>
              <w:rPr>
                <w:szCs w:val="24"/>
              </w:rPr>
              <w:t>Total number of segments included in a transaction set including ST and SE segments</w:t>
            </w:r>
          </w:p>
        </w:tc>
      </w:tr>
      <w:tr w:rsidR="007A7C12" w14:paraId="6002776A" w14:textId="77777777">
        <w:tc>
          <w:tcPr>
            <w:tcW w:w="1007" w:type="dxa"/>
            <w:tcBorders>
              <w:top w:val="nil"/>
              <w:left w:val="nil"/>
              <w:bottom w:val="nil"/>
              <w:right w:val="nil"/>
            </w:tcBorders>
          </w:tcPr>
          <w:p w14:paraId="471451D7" w14:textId="77777777" w:rsidR="007A7C12" w:rsidRDefault="003C6D4F">
            <w:pPr>
              <w:adjustRightInd w:val="0"/>
              <w:ind w:right="144"/>
              <w:rPr>
                <w:sz w:val="24"/>
                <w:szCs w:val="24"/>
              </w:rPr>
            </w:pPr>
            <w:r>
              <w:rPr>
                <w:b/>
                <w:szCs w:val="24"/>
              </w:rPr>
              <w:t>Must Use</w:t>
            </w:r>
          </w:p>
        </w:tc>
        <w:tc>
          <w:tcPr>
            <w:tcW w:w="1080" w:type="dxa"/>
            <w:tcBorders>
              <w:top w:val="nil"/>
              <w:left w:val="nil"/>
              <w:bottom w:val="nil"/>
              <w:right w:val="nil"/>
            </w:tcBorders>
          </w:tcPr>
          <w:p w14:paraId="71946CF6" w14:textId="77777777" w:rsidR="007A7C12" w:rsidRDefault="003C6D4F">
            <w:pPr>
              <w:adjustRightInd w:val="0"/>
              <w:ind w:right="144"/>
              <w:jc w:val="center"/>
              <w:rPr>
                <w:sz w:val="24"/>
                <w:szCs w:val="24"/>
              </w:rPr>
            </w:pPr>
            <w:r>
              <w:rPr>
                <w:b/>
                <w:szCs w:val="24"/>
              </w:rPr>
              <w:t>SE02</w:t>
            </w:r>
          </w:p>
        </w:tc>
        <w:tc>
          <w:tcPr>
            <w:tcW w:w="892" w:type="dxa"/>
            <w:tcBorders>
              <w:top w:val="nil"/>
              <w:left w:val="nil"/>
              <w:bottom w:val="nil"/>
              <w:right w:val="nil"/>
            </w:tcBorders>
          </w:tcPr>
          <w:p w14:paraId="6624FA9F" w14:textId="77777777" w:rsidR="007A7C12" w:rsidRDefault="003C6D4F">
            <w:pPr>
              <w:adjustRightInd w:val="0"/>
              <w:ind w:right="144"/>
              <w:jc w:val="center"/>
              <w:rPr>
                <w:sz w:val="24"/>
                <w:szCs w:val="24"/>
              </w:rPr>
            </w:pPr>
            <w:r>
              <w:rPr>
                <w:b/>
                <w:szCs w:val="24"/>
              </w:rPr>
              <w:t>329</w:t>
            </w:r>
          </w:p>
        </w:tc>
        <w:tc>
          <w:tcPr>
            <w:tcW w:w="4968" w:type="dxa"/>
            <w:tcBorders>
              <w:top w:val="nil"/>
              <w:left w:val="nil"/>
              <w:bottom w:val="nil"/>
              <w:right w:val="nil"/>
            </w:tcBorders>
          </w:tcPr>
          <w:p w14:paraId="33AF9D46" w14:textId="77777777" w:rsidR="007A7C12" w:rsidRDefault="003C6D4F">
            <w:pPr>
              <w:adjustRightInd w:val="0"/>
              <w:ind w:right="144"/>
              <w:rPr>
                <w:sz w:val="24"/>
                <w:szCs w:val="24"/>
              </w:rPr>
            </w:pPr>
            <w:r>
              <w:rPr>
                <w:b/>
                <w:szCs w:val="24"/>
              </w:rPr>
              <w:t>Transaction Set Control Number</w:t>
            </w:r>
          </w:p>
        </w:tc>
        <w:tc>
          <w:tcPr>
            <w:tcW w:w="432" w:type="dxa"/>
            <w:tcBorders>
              <w:top w:val="nil"/>
              <w:left w:val="nil"/>
              <w:bottom w:val="nil"/>
              <w:right w:val="nil"/>
            </w:tcBorders>
          </w:tcPr>
          <w:p w14:paraId="73315567" w14:textId="77777777" w:rsidR="007A7C12" w:rsidRDefault="003C6D4F">
            <w:pPr>
              <w:adjustRightInd w:val="0"/>
              <w:ind w:right="144"/>
              <w:jc w:val="center"/>
              <w:rPr>
                <w:sz w:val="24"/>
                <w:szCs w:val="24"/>
              </w:rPr>
            </w:pPr>
            <w:r>
              <w:rPr>
                <w:b/>
                <w:szCs w:val="24"/>
              </w:rPr>
              <w:t>M</w:t>
            </w:r>
          </w:p>
        </w:tc>
        <w:tc>
          <w:tcPr>
            <w:tcW w:w="14" w:type="dxa"/>
            <w:tcBorders>
              <w:top w:val="nil"/>
              <w:left w:val="nil"/>
              <w:bottom w:val="nil"/>
              <w:right w:val="nil"/>
            </w:tcBorders>
          </w:tcPr>
          <w:p w14:paraId="46A63B7E" w14:textId="77777777" w:rsidR="007A7C12" w:rsidRDefault="007A7C12">
            <w:pPr>
              <w:adjustRightInd w:val="0"/>
              <w:ind w:right="144"/>
              <w:jc w:val="center"/>
              <w:rPr>
                <w:sz w:val="24"/>
                <w:szCs w:val="24"/>
              </w:rPr>
            </w:pPr>
          </w:p>
        </w:tc>
        <w:tc>
          <w:tcPr>
            <w:tcW w:w="1440" w:type="dxa"/>
            <w:gridSpan w:val="2"/>
            <w:tcBorders>
              <w:top w:val="nil"/>
              <w:left w:val="nil"/>
              <w:bottom w:val="nil"/>
              <w:right w:val="nil"/>
            </w:tcBorders>
          </w:tcPr>
          <w:p w14:paraId="724519FA" w14:textId="77777777" w:rsidR="007A7C12" w:rsidRDefault="003C6D4F">
            <w:pPr>
              <w:adjustRightInd w:val="0"/>
              <w:ind w:right="144"/>
              <w:rPr>
                <w:sz w:val="24"/>
                <w:szCs w:val="24"/>
              </w:rPr>
            </w:pPr>
            <w:r>
              <w:rPr>
                <w:b/>
                <w:szCs w:val="24"/>
              </w:rPr>
              <w:t>AN 4/9</w:t>
            </w:r>
          </w:p>
        </w:tc>
      </w:tr>
      <w:tr w:rsidR="007A7C12" w14:paraId="59967FF5" w14:textId="77777777">
        <w:trPr>
          <w:gridAfter w:val="1"/>
          <w:wAfter w:w="330" w:type="dxa"/>
        </w:trPr>
        <w:tc>
          <w:tcPr>
            <w:tcW w:w="2980" w:type="dxa"/>
            <w:gridSpan w:val="3"/>
            <w:tcBorders>
              <w:top w:val="nil"/>
              <w:left w:val="nil"/>
              <w:bottom w:val="nil"/>
              <w:right w:val="nil"/>
            </w:tcBorders>
          </w:tcPr>
          <w:p w14:paraId="59AC176A" w14:textId="77777777" w:rsidR="007A7C12" w:rsidRDefault="007A7C12">
            <w:pPr>
              <w:adjustRightInd w:val="0"/>
              <w:ind w:right="144"/>
              <w:rPr>
                <w:sz w:val="24"/>
                <w:szCs w:val="24"/>
              </w:rPr>
            </w:pPr>
          </w:p>
        </w:tc>
        <w:tc>
          <w:tcPr>
            <w:tcW w:w="6523" w:type="dxa"/>
            <w:gridSpan w:val="4"/>
            <w:tcBorders>
              <w:top w:val="nil"/>
              <w:left w:val="nil"/>
              <w:bottom w:val="nil"/>
              <w:right w:val="nil"/>
            </w:tcBorders>
          </w:tcPr>
          <w:p w14:paraId="3A0B2BA7" w14:textId="77777777" w:rsidR="007A7C12" w:rsidRDefault="003C6D4F">
            <w:pPr>
              <w:adjustRightInd w:val="0"/>
              <w:ind w:right="144"/>
              <w:rPr>
                <w:sz w:val="24"/>
                <w:szCs w:val="24"/>
              </w:rPr>
            </w:pPr>
            <w:r>
              <w:rPr>
                <w:szCs w:val="24"/>
              </w:rPr>
              <w:t>Identifying control number that must be unique within the transaction set functional group assigned by the originator for a transaction set</w:t>
            </w:r>
          </w:p>
        </w:tc>
      </w:tr>
    </w:tbl>
    <w:p w14:paraId="7DB7AF1E" w14:textId="77777777" w:rsidR="009F11D1" w:rsidRDefault="009F11D1"/>
    <w:sectPr w:rsidR="009F11D1">
      <w:headerReference w:type="default" r:id="rId8"/>
      <w:footerReference w:type="even" r:id="rId9"/>
      <w:footerReference w:type="default" r:id="rId10"/>
      <w:footerReference w:type="first" r:id="rId11"/>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D87E8" w14:textId="77777777" w:rsidR="009F11D1" w:rsidRDefault="009F11D1">
      <w:r>
        <w:separator/>
      </w:r>
    </w:p>
  </w:endnote>
  <w:endnote w:type="continuationSeparator" w:id="0">
    <w:p w14:paraId="31A10A7E" w14:textId="77777777" w:rsidR="009F11D1" w:rsidRDefault="009F11D1">
      <w:r>
        <w:continuationSeparator/>
      </w:r>
    </w:p>
  </w:endnote>
  <w:endnote w:type="continuationNotice" w:id="1">
    <w:p w14:paraId="78134AA6" w14:textId="77777777" w:rsidR="009F11D1" w:rsidRDefault="009F11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7ACCF" w14:textId="77777777" w:rsidR="007A7C12" w:rsidRDefault="003C6D4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4EB5B" w14:textId="149128A6" w:rsidR="007A7C12" w:rsidRDefault="003C6D4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del w:id="719" w:author="ERCOT" w:date="2023-03-30T15:35:00Z">
      <w:r w:rsidR="00B31AEB">
        <w:rPr>
          <w:noProof/>
          <w:sz w:val="18"/>
          <w:szCs w:val="24"/>
        </w:rPr>
        <w:delText>64</w:delText>
      </w:r>
    </w:del>
    <w:ins w:id="720" w:author="ERCOT" w:date="2023-03-30T15:35:00Z">
      <w:r>
        <w:rPr>
          <w:noProof/>
          <w:sz w:val="18"/>
          <w:szCs w:val="24"/>
        </w:rPr>
        <w:t>0</w:t>
      </w:r>
    </w:ins>
    <w:r>
      <w:rPr>
        <w:noProof/>
        <w:sz w:val="18"/>
        <w:szCs w:val="24"/>
      </w:rPr>
      <w:fldChar w:fldCharType="end"/>
    </w:r>
    <w:r>
      <w:rPr>
        <w:noProof/>
        <w:sz w:val="18"/>
        <w:szCs w:val="2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CAFD2" w14:textId="77777777" w:rsidR="007A7C12" w:rsidRDefault="003C6D4F">
    <w:pPr>
      <w:tabs>
        <w:tab w:val="center" w:pos="4680"/>
        <w:tab w:val="right" w:pos="9360"/>
      </w:tabs>
      <w:adjustRightInd w:val="0"/>
      <w:rPr>
        <w:noProof/>
        <w:sz w:val="24"/>
        <w:szCs w:val="24"/>
      </w:rPr>
    </w:pPr>
    <w:r>
      <w:rPr>
        <w:noProof/>
        <w:sz w:val="18"/>
        <w:szCs w:val="24"/>
      </w:rPr>
      <w:tab/>
      <w:t xml:space="preserve">Page </w:t>
    </w:r>
    <w:r>
      <w:rPr>
        <w:noProof/>
        <w:sz w:val="18"/>
        <w:szCs w:val="24"/>
      </w:rPr>
      <w:pgNum/>
    </w:r>
    <w:r>
      <w:rPr>
        <w:noProof/>
        <w:sz w:val="18"/>
        <w:szCs w:val="24"/>
      </w:rPr>
      <w:t xml:space="preserve"> of </w:t>
    </w:r>
    <w:r>
      <w:rPr>
        <w:noProof/>
        <w:sz w:val="18"/>
        <w:szCs w:val="24"/>
      </w:rPr>
      <w:fldChar w:fldCharType="begin"/>
    </w:r>
    <w:r>
      <w:rPr>
        <w:noProof/>
        <w:sz w:val="18"/>
        <w:szCs w:val="24"/>
      </w:rPr>
      <w:instrText xml:space="preserve"> NUMPAGES </w:instrText>
    </w:r>
    <w:r>
      <w:rPr>
        <w:noProof/>
        <w:sz w:val="18"/>
        <w:szCs w:val="24"/>
      </w:rPr>
      <w:fldChar w:fldCharType="separate"/>
    </w:r>
    <w:r>
      <w:rPr>
        <w:noProof/>
        <w:sz w:val="18"/>
        <w:szCs w:val="24"/>
      </w:rPr>
      <w:t>0</w:t>
    </w:r>
    <w:r>
      <w:rPr>
        <w:noProof/>
        <w:sz w:val="18"/>
        <w:szCs w:val="24"/>
      </w:rPr>
      <w:fldChar w:fldCharType="end"/>
    </w:r>
    <w:r>
      <w:rPr>
        <w:noProof/>
        <w:sz w:val="18"/>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F851D" w14:textId="77777777" w:rsidR="009F11D1" w:rsidRDefault="009F11D1">
      <w:r>
        <w:separator/>
      </w:r>
    </w:p>
  </w:footnote>
  <w:footnote w:type="continuationSeparator" w:id="0">
    <w:p w14:paraId="0E3AA42E" w14:textId="77777777" w:rsidR="009F11D1" w:rsidRDefault="009F11D1">
      <w:r>
        <w:continuationSeparator/>
      </w:r>
    </w:p>
  </w:footnote>
  <w:footnote w:type="continuationNotice" w:id="1">
    <w:p w14:paraId="4BB5368B" w14:textId="77777777" w:rsidR="009F11D1" w:rsidRDefault="009F11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61F4B" w14:textId="3673C993" w:rsidR="00915BBA" w:rsidRPr="003567DB" w:rsidRDefault="00553D15">
    <w:pPr>
      <w:pStyle w:val="Header"/>
      <w:widowControl/>
      <w:jc w:val="right"/>
      <w:rPr>
        <w:ins w:id="714" w:author="ERCOT" w:date="2023-03-30T15:35:00Z"/>
        <w:rFonts w:ascii="Times New Roman" w:hAnsi="Times New Roman"/>
        <w:b/>
        <w:bCs/>
        <w:sz w:val="24"/>
      </w:rPr>
    </w:pPr>
    <w:del w:id="715" w:author="ERCOT" w:date="2023-03-30T15:35:00Z">
      <w:r w:rsidRPr="003567DB">
        <w:rPr>
          <w:rFonts w:ascii="Times New Roman" w:hAnsi="Times New Roman"/>
          <w:b/>
          <w:bCs/>
          <w:sz w:val="24"/>
        </w:rPr>
        <w:delText>November 2, 2020</w:delText>
      </w:r>
    </w:del>
    <w:ins w:id="716" w:author="ERCOT" w:date="2023-03-30T15:35:00Z">
      <w:r w:rsidR="004D7600">
        <w:rPr>
          <w:rFonts w:ascii="Times New Roman" w:hAnsi="Times New Roman"/>
          <w:b/>
          <w:bCs/>
          <w:sz w:val="24"/>
        </w:rPr>
        <w:t>TBD</w:t>
      </w:r>
    </w:ins>
  </w:p>
  <w:p w14:paraId="6DAB2A6E" w14:textId="77777777" w:rsidR="00915BBA" w:rsidRPr="003567DB" w:rsidRDefault="00915BBA">
    <w:pPr>
      <w:pStyle w:val="Header"/>
      <w:widowControl/>
      <w:jc w:val="right"/>
      <w:rPr>
        <w:rFonts w:ascii="Times New Roman" w:hAnsi="Times New Roman"/>
        <w:b/>
        <w:bCs/>
      </w:rPr>
    </w:pPr>
    <w:r w:rsidRPr="003567DB">
      <w:rPr>
        <w:rFonts w:ascii="Times New Roman" w:hAnsi="Times New Roman"/>
        <w:b/>
        <w:bCs/>
      </w:rPr>
      <w:t xml:space="preserve">T814_20: ESI ID </w:t>
    </w:r>
    <w:r w:rsidR="00825800" w:rsidRPr="003567DB">
      <w:rPr>
        <w:rFonts w:ascii="Times New Roman" w:hAnsi="Times New Roman"/>
        <w:b/>
        <w:bCs/>
      </w:rPr>
      <w:t xml:space="preserve">Maintenance </w:t>
    </w:r>
    <w:r w:rsidRPr="003567DB">
      <w:rPr>
        <w:rFonts w:ascii="Times New Roman" w:hAnsi="Times New Roman"/>
        <w:b/>
        <w:bCs/>
      </w:rPr>
      <w:t>Request</w:t>
    </w:r>
  </w:p>
  <w:p w14:paraId="5A87A1EA" w14:textId="4E43A802" w:rsidR="00915BBA" w:rsidRPr="003567DB" w:rsidRDefault="008870F4">
    <w:pPr>
      <w:pStyle w:val="Header"/>
      <w:widowControl/>
      <w:jc w:val="right"/>
      <w:rPr>
        <w:rFonts w:ascii="Times New Roman" w:hAnsi="Times New Roman"/>
      </w:rPr>
    </w:pPr>
    <w:r w:rsidRPr="003567DB">
      <w:rPr>
        <w:rFonts w:ascii="Times New Roman" w:hAnsi="Times New Roman"/>
        <w:b/>
        <w:bCs/>
      </w:rPr>
      <w:t xml:space="preserve"> Version </w:t>
    </w:r>
    <w:del w:id="717" w:author="ERCOT" w:date="2023-03-30T15:35:00Z">
      <w:r w:rsidR="00553D15" w:rsidRPr="00553D15">
        <w:rPr>
          <w:rFonts w:ascii="Times New Roman" w:hAnsi="Times New Roman"/>
          <w:b/>
        </w:rPr>
        <w:delText>4.</w:delText>
      </w:r>
      <w:r w:rsidR="00553D15" w:rsidRPr="003567DB">
        <w:rPr>
          <w:rFonts w:ascii="Times New Roman" w:hAnsi="Times New Roman"/>
          <w:b/>
          <w:bCs/>
        </w:rPr>
        <w:delText>0A</w:delText>
      </w:r>
    </w:del>
    <w:ins w:id="718" w:author="ERCOT" w:date="2023-03-30T15:35:00Z">
      <w:r w:rsidR="004D7600">
        <w:rPr>
          <w:rFonts w:ascii="Times New Roman" w:hAnsi="Times New Roman"/>
          <w:b/>
          <w:bCs/>
        </w:rPr>
        <w:t>5</w:t>
      </w:r>
      <w:r w:rsidR="00825800" w:rsidRPr="003567DB">
        <w:rPr>
          <w:rFonts w:ascii="Times New Roman" w:hAnsi="Times New Roman"/>
          <w:b/>
          <w:bCs/>
        </w:rPr>
        <w:t>.0</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4612"/>
    <w:multiLevelType w:val="singleLevel"/>
    <w:tmpl w:val="FFFFFFFF"/>
    <w:lvl w:ilvl="0">
      <w:numFmt w:val="bullet"/>
      <w:lvlText w:val="-"/>
      <w:lvlJc w:val="left"/>
      <w:pPr>
        <w:tabs>
          <w:tab w:val="num" w:pos="1320"/>
        </w:tabs>
        <w:ind w:left="1320" w:hanging="360"/>
      </w:pPr>
      <w:rPr>
        <w:rFonts w:hint="default"/>
      </w:rPr>
    </w:lvl>
  </w:abstractNum>
  <w:abstractNum w:abstractNumId="1" w15:restartNumberingAfterBreak="0">
    <w:nsid w:val="10703C3E"/>
    <w:multiLevelType w:val="singleLevel"/>
    <w:tmpl w:val="FFFFFFFF"/>
    <w:lvl w:ilvl="0">
      <w:numFmt w:val="bullet"/>
      <w:lvlText w:val="-"/>
      <w:lvlJc w:val="left"/>
      <w:pPr>
        <w:tabs>
          <w:tab w:val="num" w:pos="1320"/>
        </w:tabs>
        <w:ind w:left="1320" w:hanging="360"/>
      </w:pPr>
      <w:rPr>
        <w:rFonts w:hint="default"/>
      </w:rPr>
    </w:lvl>
  </w:abstractNum>
  <w:abstractNum w:abstractNumId="2" w15:restartNumberingAfterBreak="0">
    <w:nsid w:val="142513AE"/>
    <w:multiLevelType w:val="singleLevel"/>
    <w:tmpl w:val="FFFFFFFF"/>
    <w:lvl w:ilvl="0">
      <w:start w:val="1"/>
      <w:numFmt w:val="decimal"/>
      <w:lvlText w:val="%1."/>
      <w:lvlJc w:val="left"/>
      <w:pPr>
        <w:tabs>
          <w:tab w:val="num" w:pos="360"/>
        </w:tabs>
        <w:ind w:left="360" w:hanging="360"/>
      </w:pPr>
      <w:rPr>
        <w:rFonts w:cs="Times New Roman"/>
      </w:rPr>
    </w:lvl>
  </w:abstractNum>
  <w:abstractNum w:abstractNumId="3" w15:restartNumberingAfterBreak="0">
    <w:nsid w:val="16CA7562"/>
    <w:multiLevelType w:val="hybridMultilevel"/>
    <w:tmpl w:val="FFFFFFFF"/>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DE012A"/>
    <w:multiLevelType w:val="singleLevel"/>
    <w:tmpl w:val="FFFFFFFF"/>
    <w:lvl w:ilvl="0">
      <w:numFmt w:val="bullet"/>
      <w:lvlText w:val="-"/>
      <w:lvlJc w:val="left"/>
      <w:pPr>
        <w:tabs>
          <w:tab w:val="num" w:pos="1320"/>
        </w:tabs>
        <w:ind w:left="1320" w:hanging="360"/>
      </w:pPr>
      <w:rPr>
        <w:rFonts w:hint="default"/>
      </w:rPr>
    </w:lvl>
  </w:abstractNum>
  <w:abstractNum w:abstractNumId="5" w15:restartNumberingAfterBreak="0">
    <w:nsid w:val="1A747D6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1E463CF"/>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1EE4F1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30704E1"/>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93068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B6636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065E98"/>
    <w:multiLevelType w:val="singleLevel"/>
    <w:tmpl w:val="FFFFFFFF"/>
    <w:lvl w:ilvl="0">
      <w:start w:val="1"/>
      <w:numFmt w:val="bullet"/>
      <w:lvlText w:val=""/>
      <w:lvlJc w:val="left"/>
      <w:pPr>
        <w:tabs>
          <w:tab w:val="num" w:pos="360"/>
        </w:tabs>
        <w:ind w:left="360" w:hanging="360"/>
      </w:pPr>
      <w:rPr>
        <w:rFonts w:ascii="Symbol" w:hAnsi="Symbol" w:hint="default"/>
        <w:color w:val="auto"/>
      </w:rPr>
    </w:lvl>
  </w:abstractNum>
  <w:abstractNum w:abstractNumId="12" w15:restartNumberingAfterBreak="0">
    <w:nsid w:val="28C70E4F"/>
    <w:multiLevelType w:val="hybridMultilevel"/>
    <w:tmpl w:val="FFFFFFFF"/>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C5F6CF4"/>
    <w:multiLevelType w:val="singleLevel"/>
    <w:tmpl w:val="FFFFFFFF"/>
    <w:lvl w:ilvl="0">
      <w:numFmt w:val="bullet"/>
      <w:lvlText w:val="-"/>
      <w:lvlJc w:val="left"/>
      <w:pPr>
        <w:tabs>
          <w:tab w:val="num" w:pos="1320"/>
        </w:tabs>
        <w:ind w:left="1320" w:hanging="360"/>
      </w:pPr>
      <w:rPr>
        <w:rFonts w:hint="default"/>
      </w:rPr>
    </w:lvl>
  </w:abstractNum>
  <w:abstractNum w:abstractNumId="14" w15:restartNumberingAfterBreak="0">
    <w:nsid w:val="2CA02AC1"/>
    <w:multiLevelType w:val="singleLevel"/>
    <w:tmpl w:val="FFFFFFFF"/>
    <w:lvl w:ilvl="0">
      <w:numFmt w:val="bullet"/>
      <w:lvlText w:val="-"/>
      <w:lvlJc w:val="left"/>
      <w:pPr>
        <w:tabs>
          <w:tab w:val="num" w:pos="1320"/>
        </w:tabs>
        <w:ind w:left="1320" w:hanging="360"/>
      </w:pPr>
      <w:rPr>
        <w:rFonts w:hint="default"/>
      </w:rPr>
    </w:lvl>
  </w:abstractNum>
  <w:abstractNum w:abstractNumId="15" w15:restartNumberingAfterBreak="0">
    <w:nsid w:val="2E1C3604"/>
    <w:multiLevelType w:val="singleLevel"/>
    <w:tmpl w:val="FFFFFFFF"/>
    <w:lvl w:ilvl="0">
      <w:numFmt w:val="bullet"/>
      <w:lvlText w:val="-"/>
      <w:lvlJc w:val="left"/>
      <w:pPr>
        <w:tabs>
          <w:tab w:val="num" w:pos="1320"/>
        </w:tabs>
        <w:ind w:left="1320" w:hanging="360"/>
      </w:pPr>
      <w:rPr>
        <w:rFonts w:hint="default"/>
      </w:rPr>
    </w:lvl>
  </w:abstractNum>
  <w:abstractNum w:abstractNumId="16" w15:restartNumberingAfterBreak="0">
    <w:nsid w:val="35BD484E"/>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5F06D39"/>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0C1867"/>
    <w:multiLevelType w:val="hybridMultilevel"/>
    <w:tmpl w:val="FFFFFFFF"/>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C36403"/>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C235AC6"/>
    <w:multiLevelType w:val="hybridMultilevel"/>
    <w:tmpl w:val="FFFFFFFF"/>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30100C"/>
    <w:multiLevelType w:val="singleLevel"/>
    <w:tmpl w:val="FFFFFFFF"/>
    <w:lvl w:ilvl="0">
      <w:numFmt w:val="bullet"/>
      <w:lvlText w:val="-"/>
      <w:lvlJc w:val="left"/>
      <w:pPr>
        <w:tabs>
          <w:tab w:val="num" w:pos="1320"/>
        </w:tabs>
        <w:ind w:left="1320" w:hanging="360"/>
      </w:pPr>
      <w:rPr>
        <w:rFonts w:hint="default"/>
      </w:rPr>
    </w:lvl>
  </w:abstractNum>
  <w:abstractNum w:abstractNumId="22" w15:restartNumberingAfterBreak="0">
    <w:nsid w:val="3F6B34FC"/>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3402717"/>
    <w:multiLevelType w:val="singleLevel"/>
    <w:tmpl w:val="FFFFFFFF"/>
    <w:lvl w:ilvl="0">
      <w:start w:val="1"/>
      <w:numFmt w:val="decimal"/>
      <w:lvlText w:val="%1."/>
      <w:lvlJc w:val="left"/>
      <w:pPr>
        <w:tabs>
          <w:tab w:val="num" w:pos="360"/>
        </w:tabs>
        <w:ind w:left="360" w:hanging="360"/>
      </w:pPr>
      <w:rPr>
        <w:rFonts w:cs="Times New Roman"/>
      </w:rPr>
    </w:lvl>
  </w:abstractNum>
  <w:abstractNum w:abstractNumId="24" w15:restartNumberingAfterBreak="0">
    <w:nsid w:val="44ED6A18"/>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8E83B1D"/>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A1B2FC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B583AB0"/>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BCB6338"/>
    <w:multiLevelType w:val="singleLevel"/>
    <w:tmpl w:val="FFFFFFFF"/>
    <w:lvl w:ilvl="0">
      <w:start w:val="1"/>
      <w:numFmt w:val="bullet"/>
      <w:lvlText w:val=""/>
      <w:lvlJc w:val="left"/>
      <w:pPr>
        <w:tabs>
          <w:tab w:val="num" w:pos="720"/>
        </w:tabs>
        <w:ind w:left="720" w:hanging="360"/>
      </w:pPr>
      <w:rPr>
        <w:rFonts w:ascii="Symbol" w:hAnsi="Symbol" w:hint="default"/>
      </w:rPr>
    </w:lvl>
  </w:abstractNum>
  <w:abstractNum w:abstractNumId="29" w15:restartNumberingAfterBreak="0">
    <w:nsid w:val="546C0995"/>
    <w:multiLevelType w:val="multilevel"/>
    <w:tmpl w:val="FFFFFFFF"/>
    <w:lvl w:ilvl="0">
      <w:start w:val="2002"/>
      <w:numFmt w:val="decimal"/>
      <w:lvlText w:val="%1"/>
      <w:lvlJc w:val="left"/>
      <w:pPr>
        <w:tabs>
          <w:tab w:val="num" w:pos="1005"/>
        </w:tabs>
        <w:ind w:left="1005" w:hanging="1005"/>
      </w:pPr>
      <w:rPr>
        <w:rFonts w:cs="Times New Roman" w:hint="default"/>
      </w:rPr>
    </w:lvl>
    <w:lvl w:ilvl="1">
      <w:start w:val="274"/>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6985D6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A843BC7"/>
    <w:multiLevelType w:val="singleLevel"/>
    <w:tmpl w:val="FFFFFFFF"/>
    <w:lvl w:ilvl="0">
      <w:start w:val="1"/>
      <w:numFmt w:val="bullet"/>
      <w:lvlText w:val=""/>
      <w:lvlJc w:val="left"/>
      <w:pPr>
        <w:ind w:left="720" w:hanging="360"/>
      </w:pPr>
      <w:rPr>
        <w:rFonts w:ascii="Symbol" w:hAnsi="Symbol" w:hint="default"/>
      </w:rPr>
    </w:lvl>
  </w:abstractNum>
  <w:abstractNum w:abstractNumId="32" w15:restartNumberingAfterBreak="0">
    <w:nsid w:val="5C3A733A"/>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3B069E"/>
    <w:multiLevelType w:val="singleLevel"/>
    <w:tmpl w:val="FFFFFFFF"/>
    <w:lvl w:ilvl="0">
      <w:numFmt w:val="bullet"/>
      <w:lvlText w:val="-"/>
      <w:lvlJc w:val="left"/>
      <w:pPr>
        <w:tabs>
          <w:tab w:val="num" w:pos="1320"/>
        </w:tabs>
        <w:ind w:left="1320" w:hanging="360"/>
      </w:pPr>
      <w:rPr>
        <w:rFonts w:hint="default"/>
      </w:rPr>
    </w:lvl>
  </w:abstractNum>
  <w:abstractNum w:abstractNumId="34" w15:restartNumberingAfterBreak="0">
    <w:nsid w:val="61072263"/>
    <w:multiLevelType w:val="singleLevel"/>
    <w:tmpl w:val="FFFFFFFF"/>
    <w:lvl w:ilvl="0">
      <w:numFmt w:val="bullet"/>
      <w:lvlText w:val="-"/>
      <w:lvlJc w:val="left"/>
      <w:pPr>
        <w:tabs>
          <w:tab w:val="num" w:pos="1320"/>
        </w:tabs>
        <w:ind w:left="1320" w:hanging="360"/>
      </w:pPr>
      <w:rPr>
        <w:rFonts w:hint="default"/>
      </w:rPr>
    </w:lvl>
  </w:abstractNum>
  <w:abstractNum w:abstractNumId="35" w15:restartNumberingAfterBreak="0">
    <w:nsid w:val="616E7D37"/>
    <w:multiLevelType w:val="singleLevel"/>
    <w:tmpl w:val="FFFFFFFF"/>
    <w:lvl w:ilvl="0">
      <w:numFmt w:val="bullet"/>
      <w:lvlText w:val="-"/>
      <w:lvlJc w:val="left"/>
      <w:pPr>
        <w:tabs>
          <w:tab w:val="num" w:pos="1320"/>
        </w:tabs>
        <w:ind w:left="1320" w:hanging="360"/>
      </w:pPr>
      <w:rPr>
        <w:rFonts w:hint="default"/>
      </w:rPr>
    </w:lvl>
  </w:abstractNum>
  <w:abstractNum w:abstractNumId="36" w15:restartNumberingAfterBreak="0">
    <w:nsid w:val="64736A3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AED4D4C"/>
    <w:multiLevelType w:val="hybridMultilevel"/>
    <w:tmpl w:val="FFFFFFFF"/>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CE42DFB"/>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E630F8C"/>
    <w:multiLevelType w:val="singleLevel"/>
    <w:tmpl w:val="FFFFFFFF"/>
    <w:lvl w:ilvl="0">
      <w:numFmt w:val="bullet"/>
      <w:lvlText w:val="-"/>
      <w:lvlJc w:val="left"/>
      <w:pPr>
        <w:tabs>
          <w:tab w:val="num" w:pos="1320"/>
        </w:tabs>
        <w:ind w:left="1320" w:hanging="360"/>
      </w:pPr>
      <w:rPr>
        <w:rFonts w:hint="default"/>
      </w:rPr>
    </w:lvl>
  </w:abstractNum>
  <w:abstractNum w:abstractNumId="40" w15:restartNumberingAfterBreak="0">
    <w:nsid w:val="71B211A5"/>
    <w:multiLevelType w:val="singleLevel"/>
    <w:tmpl w:val="FFFFFFFF"/>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228317B"/>
    <w:multiLevelType w:val="singleLevel"/>
    <w:tmpl w:val="FFFFFFFF"/>
    <w:lvl w:ilvl="0">
      <w:numFmt w:val="bullet"/>
      <w:lvlText w:val="-"/>
      <w:lvlJc w:val="left"/>
      <w:pPr>
        <w:tabs>
          <w:tab w:val="num" w:pos="1320"/>
        </w:tabs>
        <w:ind w:left="1320" w:hanging="360"/>
      </w:pPr>
      <w:rPr>
        <w:rFonts w:hint="default"/>
      </w:rPr>
    </w:lvl>
  </w:abstractNum>
  <w:abstractNum w:abstractNumId="42" w15:restartNumberingAfterBreak="0">
    <w:nsid w:val="72516973"/>
    <w:multiLevelType w:val="singleLevel"/>
    <w:tmpl w:val="FFFFFFFF"/>
    <w:lvl w:ilvl="0">
      <w:numFmt w:val="bullet"/>
      <w:lvlText w:val="-"/>
      <w:lvlJc w:val="left"/>
      <w:pPr>
        <w:tabs>
          <w:tab w:val="num" w:pos="1320"/>
        </w:tabs>
        <w:ind w:left="1320" w:hanging="360"/>
      </w:pPr>
      <w:rPr>
        <w:rFonts w:hint="default"/>
      </w:rPr>
    </w:lvl>
  </w:abstractNum>
  <w:abstractNum w:abstractNumId="43" w15:restartNumberingAfterBreak="0">
    <w:nsid w:val="78B87C0A"/>
    <w:multiLevelType w:val="singleLevel"/>
    <w:tmpl w:val="FFFFFFFF"/>
    <w:lvl w:ilvl="0">
      <w:numFmt w:val="bullet"/>
      <w:lvlText w:val="-"/>
      <w:lvlJc w:val="left"/>
      <w:pPr>
        <w:tabs>
          <w:tab w:val="num" w:pos="1320"/>
        </w:tabs>
        <w:ind w:left="1320" w:hanging="360"/>
      </w:pPr>
      <w:rPr>
        <w:rFonts w:hint="default"/>
      </w:rPr>
    </w:lvl>
  </w:abstractNum>
  <w:abstractNum w:abstractNumId="44" w15:restartNumberingAfterBreak="0">
    <w:nsid w:val="7C2B59D3"/>
    <w:multiLevelType w:val="singleLevel"/>
    <w:tmpl w:val="FFFFFFFF"/>
    <w:lvl w:ilvl="0">
      <w:numFmt w:val="bullet"/>
      <w:lvlText w:val="-"/>
      <w:lvlJc w:val="left"/>
      <w:pPr>
        <w:tabs>
          <w:tab w:val="num" w:pos="1320"/>
        </w:tabs>
        <w:ind w:left="1320" w:hanging="360"/>
      </w:pPr>
      <w:rPr>
        <w:rFonts w:hint="default"/>
      </w:rPr>
    </w:lvl>
  </w:abstractNum>
  <w:abstractNum w:abstractNumId="45" w15:restartNumberingAfterBreak="0">
    <w:nsid w:val="7F4E1D17"/>
    <w:multiLevelType w:val="singleLevel"/>
    <w:tmpl w:val="FFFFFFFF"/>
    <w:lvl w:ilvl="0">
      <w:numFmt w:val="bullet"/>
      <w:lvlText w:val="-"/>
      <w:lvlJc w:val="left"/>
      <w:pPr>
        <w:tabs>
          <w:tab w:val="num" w:pos="1320"/>
        </w:tabs>
        <w:ind w:left="1320" w:hanging="360"/>
      </w:pPr>
      <w:rPr>
        <w:rFonts w:hint="default"/>
      </w:rPr>
    </w:lvl>
  </w:abstractNum>
  <w:abstractNum w:abstractNumId="46" w15:restartNumberingAfterBreak="0">
    <w:nsid w:val="7FC75B89"/>
    <w:multiLevelType w:val="multilevel"/>
    <w:tmpl w:val="FFFFFFFF"/>
    <w:lvl w:ilvl="0">
      <w:start w:val="2001"/>
      <w:numFmt w:val="decimal"/>
      <w:lvlText w:val="%1"/>
      <w:lvlJc w:val="left"/>
      <w:pPr>
        <w:tabs>
          <w:tab w:val="num" w:pos="1005"/>
        </w:tabs>
        <w:ind w:left="1005" w:hanging="1005"/>
      </w:pPr>
      <w:rPr>
        <w:rFonts w:cs="Times New Roman" w:hint="default"/>
      </w:rPr>
    </w:lvl>
    <w:lvl w:ilvl="1">
      <w:start w:val="207"/>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850988760">
    <w:abstractNumId w:val="6"/>
  </w:num>
  <w:num w:numId="2" w16cid:durableId="849492530">
    <w:abstractNumId w:val="27"/>
  </w:num>
  <w:num w:numId="3" w16cid:durableId="1325545178">
    <w:abstractNumId w:val="10"/>
  </w:num>
  <w:num w:numId="4" w16cid:durableId="293491704">
    <w:abstractNumId w:val="40"/>
  </w:num>
  <w:num w:numId="5" w16cid:durableId="560093458">
    <w:abstractNumId w:val="38"/>
  </w:num>
  <w:num w:numId="6" w16cid:durableId="1136333120">
    <w:abstractNumId w:val="9"/>
  </w:num>
  <w:num w:numId="7" w16cid:durableId="1924993349">
    <w:abstractNumId w:val="32"/>
  </w:num>
  <w:num w:numId="8" w16cid:durableId="905266357">
    <w:abstractNumId w:val="22"/>
  </w:num>
  <w:num w:numId="9" w16cid:durableId="505827048">
    <w:abstractNumId w:val="36"/>
  </w:num>
  <w:num w:numId="10" w16cid:durableId="1401558729">
    <w:abstractNumId w:val="7"/>
  </w:num>
  <w:num w:numId="11" w16cid:durableId="1586960961">
    <w:abstractNumId w:val="25"/>
  </w:num>
  <w:num w:numId="12" w16cid:durableId="1920551935">
    <w:abstractNumId w:val="19"/>
  </w:num>
  <w:num w:numId="13" w16cid:durableId="975255777">
    <w:abstractNumId w:val="16"/>
  </w:num>
  <w:num w:numId="14" w16cid:durableId="1275165568">
    <w:abstractNumId w:val="8"/>
  </w:num>
  <w:num w:numId="15" w16cid:durableId="757361799">
    <w:abstractNumId w:val="5"/>
  </w:num>
  <w:num w:numId="16" w16cid:durableId="1375304907">
    <w:abstractNumId w:val="17"/>
  </w:num>
  <w:num w:numId="17" w16cid:durableId="1540899890">
    <w:abstractNumId w:val="26"/>
  </w:num>
  <w:num w:numId="18" w16cid:durableId="75368362">
    <w:abstractNumId w:val="24"/>
  </w:num>
  <w:num w:numId="19" w16cid:durableId="630553434">
    <w:abstractNumId w:val="30"/>
  </w:num>
  <w:num w:numId="20" w16cid:durableId="1987587063">
    <w:abstractNumId w:val="12"/>
  </w:num>
  <w:num w:numId="21" w16cid:durableId="1850367247">
    <w:abstractNumId w:val="46"/>
  </w:num>
  <w:num w:numId="22" w16cid:durableId="1118647230">
    <w:abstractNumId w:val="29"/>
  </w:num>
  <w:num w:numId="23" w16cid:durableId="905799083">
    <w:abstractNumId w:val="28"/>
  </w:num>
  <w:num w:numId="24" w16cid:durableId="522322321">
    <w:abstractNumId w:val="20"/>
  </w:num>
  <w:num w:numId="25" w16cid:durableId="1350179305">
    <w:abstractNumId w:val="23"/>
  </w:num>
  <w:num w:numId="26" w16cid:durableId="736587404">
    <w:abstractNumId w:val="13"/>
  </w:num>
  <w:num w:numId="27" w16cid:durableId="819274857">
    <w:abstractNumId w:val="14"/>
  </w:num>
  <w:num w:numId="28" w16cid:durableId="12584275">
    <w:abstractNumId w:val="42"/>
  </w:num>
  <w:num w:numId="29" w16cid:durableId="1902401610">
    <w:abstractNumId w:val="21"/>
  </w:num>
  <w:num w:numId="30" w16cid:durableId="1281837736">
    <w:abstractNumId w:val="33"/>
  </w:num>
  <w:num w:numId="31" w16cid:durableId="1383018423">
    <w:abstractNumId w:val="45"/>
  </w:num>
  <w:num w:numId="32" w16cid:durableId="1260018254">
    <w:abstractNumId w:val="2"/>
  </w:num>
  <w:num w:numId="33" w16cid:durableId="683939480">
    <w:abstractNumId w:val="11"/>
  </w:num>
  <w:num w:numId="34" w16cid:durableId="123892041">
    <w:abstractNumId w:val="0"/>
  </w:num>
  <w:num w:numId="35" w16cid:durableId="1202783825">
    <w:abstractNumId w:val="39"/>
  </w:num>
  <w:num w:numId="36" w16cid:durableId="163781861">
    <w:abstractNumId w:val="1"/>
  </w:num>
  <w:num w:numId="37" w16cid:durableId="902721563">
    <w:abstractNumId w:val="34"/>
  </w:num>
  <w:num w:numId="38" w16cid:durableId="442962947">
    <w:abstractNumId w:val="43"/>
  </w:num>
  <w:num w:numId="39" w16cid:durableId="2017808400">
    <w:abstractNumId w:val="35"/>
  </w:num>
  <w:num w:numId="40" w16cid:durableId="1023364076">
    <w:abstractNumId w:val="44"/>
  </w:num>
  <w:num w:numId="41" w16cid:durableId="1571427232">
    <w:abstractNumId w:val="15"/>
  </w:num>
  <w:num w:numId="42" w16cid:durableId="395975651">
    <w:abstractNumId w:val="41"/>
  </w:num>
  <w:num w:numId="43" w16cid:durableId="250285487">
    <w:abstractNumId w:val="4"/>
  </w:num>
  <w:num w:numId="44" w16cid:durableId="746802904">
    <w:abstractNumId w:val="18"/>
  </w:num>
  <w:num w:numId="45" w16cid:durableId="1925383335">
    <w:abstractNumId w:val="37"/>
  </w:num>
  <w:num w:numId="46" w16cid:durableId="1007556474">
    <w:abstractNumId w:val="3"/>
  </w:num>
  <w:num w:numId="47" w16cid:durableId="1461266208">
    <w:abstractNumId w:val="3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915BBA"/>
    <w:rsid w:val="00005DD5"/>
    <w:rsid w:val="00007718"/>
    <w:rsid w:val="0004095A"/>
    <w:rsid w:val="000459B2"/>
    <w:rsid w:val="000658E1"/>
    <w:rsid w:val="000749EB"/>
    <w:rsid w:val="00081D0E"/>
    <w:rsid w:val="00085246"/>
    <w:rsid w:val="0008565F"/>
    <w:rsid w:val="00110FB5"/>
    <w:rsid w:val="001268D0"/>
    <w:rsid w:val="00171171"/>
    <w:rsid w:val="001911DD"/>
    <w:rsid w:val="001A11DC"/>
    <w:rsid w:val="001D0590"/>
    <w:rsid w:val="002067A5"/>
    <w:rsid w:val="00221F11"/>
    <w:rsid w:val="002273C3"/>
    <w:rsid w:val="00232C53"/>
    <w:rsid w:val="002C02D0"/>
    <w:rsid w:val="002E4D1E"/>
    <w:rsid w:val="002E74A0"/>
    <w:rsid w:val="003057C7"/>
    <w:rsid w:val="00335E61"/>
    <w:rsid w:val="00347F5F"/>
    <w:rsid w:val="003567DB"/>
    <w:rsid w:val="003756BA"/>
    <w:rsid w:val="003A49D0"/>
    <w:rsid w:val="003C6D4F"/>
    <w:rsid w:val="00435B9B"/>
    <w:rsid w:val="00452888"/>
    <w:rsid w:val="00462E39"/>
    <w:rsid w:val="0046407D"/>
    <w:rsid w:val="00494B9D"/>
    <w:rsid w:val="004C4483"/>
    <w:rsid w:val="004D7600"/>
    <w:rsid w:val="004F5924"/>
    <w:rsid w:val="00507C2D"/>
    <w:rsid w:val="0052209B"/>
    <w:rsid w:val="00546060"/>
    <w:rsid w:val="00553D15"/>
    <w:rsid w:val="00581118"/>
    <w:rsid w:val="0058528A"/>
    <w:rsid w:val="005A33F6"/>
    <w:rsid w:val="005A613A"/>
    <w:rsid w:val="005D5F7A"/>
    <w:rsid w:val="00615AC9"/>
    <w:rsid w:val="00623775"/>
    <w:rsid w:val="00645341"/>
    <w:rsid w:val="006553D5"/>
    <w:rsid w:val="0067239C"/>
    <w:rsid w:val="006A27CF"/>
    <w:rsid w:val="006C0B97"/>
    <w:rsid w:val="006D066E"/>
    <w:rsid w:val="006D435A"/>
    <w:rsid w:val="006F3438"/>
    <w:rsid w:val="00725629"/>
    <w:rsid w:val="00733580"/>
    <w:rsid w:val="00733683"/>
    <w:rsid w:val="00785A7A"/>
    <w:rsid w:val="0079069E"/>
    <w:rsid w:val="007A7C12"/>
    <w:rsid w:val="007B019F"/>
    <w:rsid w:val="007E6964"/>
    <w:rsid w:val="007F2A7E"/>
    <w:rsid w:val="008073C4"/>
    <w:rsid w:val="008149FF"/>
    <w:rsid w:val="00821BE3"/>
    <w:rsid w:val="00825800"/>
    <w:rsid w:val="00825835"/>
    <w:rsid w:val="0083702C"/>
    <w:rsid w:val="008870F4"/>
    <w:rsid w:val="008B092B"/>
    <w:rsid w:val="008D467F"/>
    <w:rsid w:val="008D48FB"/>
    <w:rsid w:val="008E5173"/>
    <w:rsid w:val="00905151"/>
    <w:rsid w:val="00915BBA"/>
    <w:rsid w:val="009215FC"/>
    <w:rsid w:val="009262C9"/>
    <w:rsid w:val="0093537D"/>
    <w:rsid w:val="00947EFB"/>
    <w:rsid w:val="0095260A"/>
    <w:rsid w:val="00962DBC"/>
    <w:rsid w:val="00985605"/>
    <w:rsid w:val="00997F21"/>
    <w:rsid w:val="009F11D1"/>
    <w:rsid w:val="00A506A9"/>
    <w:rsid w:val="00A87D1C"/>
    <w:rsid w:val="00A92107"/>
    <w:rsid w:val="00A923D6"/>
    <w:rsid w:val="00AB2088"/>
    <w:rsid w:val="00AF5F23"/>
    <w:rsid w:val="00B10CE5"/>
    <w:rsid w:val="00B117D1"/>
    <w:rsid w:val="00B31AEB"/>
    <w:rsid w:val="00B37289"/>
    <w:rsid w:val="00B42D25"/>
    <w:rsid w:val="00B51859"/>
    <w:rsid w:val="00B67264"/>
    <w:rsid w:val="00B7054F"/>
    <w:rsid w:val="00B7407B"/>
    <w:rsid w:val="00B7463A"/>
    <w:rsid w:val="00B778D2"/>
    <w:rsid w:val="00B865D6"/>
    <w:rsid w:val="00BD6A12"/>
    <w:rsid w:val="00BF3E81"/>
    <w:rsid w:val="00C16B34"/>
    <w:rsid w:val="00C20060"/>
    <w:rsid w:val="00C24ECD"/>
    <w:rsid w:val="00C253E8"/>
    <w:rsid w:val="00C636C3"/>
    <w:rsid w:val="00C66183"/>
    <w:rsid w:val="00C93711"/>
    <w:rsid w:val="00C94775"/>
    <w:rsid w:val="00C9540C"/>
    <w:rsid w:val="00CA4547"/>
    <w:rsid w:val="00CB21BA"/>
    <w:rsid w:val="00CD315E"/>
    <w:rsid w:val="00CF36EF"/>
    <w:rsid w:val="00D31F74"/>
    <w:rsid w:val="00D41123"/>
    <w:rsid w:val="00D52C96"/>
    <w:rsid w:val="00D5442C"/>
    <w:rsid w:val="00DB34B0"/>
    <w:rsid w:val="00DC7569"/>
    <w:rsid w:val="00DF1872"/>
    <w:rsid w:val="00E34C44"/>
    <w:rsid w:val="00E4252E"/>
    <w:rsid w:val="00E47123"/>
    <w:rsid w:val="00E90D4F"/>
    <w:rsid w:val="00EB1BA8"/>
    <w:rsid w:val="00EC4935"/>
    <w:rsid w:val="00F113FE"/>
    <w:rsid w:val="00F563AC"/>
    <w:rsid w:val="00F643D2"/>
    <w:rsid w:val="00FC5458"/>
    <w:rsid w:val="00FD3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54"/>
    <o:shapelayout v:ext="edit">
      <o:idmap v:ext="edit" data="1"/>
      <o:rules v:ext="edit">
        <o:r id="V:Rule1" type="callout" idref="#AutoShape 8"/>
        <o:r id="V:Rule2" type="callout" idref="#AutoShape 9"/>
        <o:r id="V:Rule3" type="callout" idref="#AutoShape 10"/>
      </o:rules>
    </o:shapelayout>
  </w:shapeDefaults>
  <w:decimalSymbol w:val="."/>
  <w:listSeparator w:val=","/>
  <w14:defaultImageDpi w14:val="96"/>
  <w15:docId w15:val="{F619AF54-833F-47AA-BB12-F80DB687D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872"/>
    <w:pPr>
      <w:autoSpaceDE w:val="0"/>
      <w:autoSpaceDN w:val="0"/>
      <w:spacing w:after="0" w:line="240" w:lineRule="auto"/>
    </w:pPr>
    <w:rPr>
      <w:sz w:val="20"/>
      <w:szCs w:val="20"/>
    </w:r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semiHidden/>
    <w:locked/>
    <w:rPr>
      <w:rFonts w:asciiTheme="minorHAnsi" w:eastAsiaTheme="minorEastAsia" w:hAnsiTheme="minorHAnsi" w:cs="Times New Roman"/>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Times New Roman"/>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Times New Roman"/>
      <w:b/>
      <w:bCs/>
    </w:rPr>
  </w:style>
  <w:style w:type="character" w:customStyle="1" w:styleId="Heading7Char">
    <w:name w:val="Heading 7 Char"/>
    <w:basedOn w:val="DefaultParagraphFont"/>
    <w:link w:val="Heading7"/>
    <w:uiPriority w:val="99"/>
    <w:locked/>
    <w:rPr>
      <w:rFonts w:asciiTheme="minorHAnsi" w:eastAsiaTheme="minorEastAsia" w:hAnsiTheme="minorHAnsi" w:cs="Times New Roman"/>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Times New Roman"/>
      <w:i/>
      <w:iCs/>
      <w:sz w:val="24"/>
      <w:szCs w:val="24"/>
    </w:rPr>
  </w:style>
  <w:style w:type="character" w:customStyle="1" w:styleId="Heading9Char">
    <w:name w:val="Heading 9 Char"/>
    <w:basedOn w:val="DefaultParagraphFont"/>
    <w:link w:val="Heading9"/>
    <w:uiPriority w:val="99"/>
    <w:locked/>
    <w:rPr>
      <w:rFonts w:asciiTheme="majorHAnsi" w:eastAsiaTheme="majorEastAsia" w:hAnsiTheme="majorHAnsi"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basedOn w:val="DefaultParagraphFont"/>
    <w:link w:val="Footer"/>
    <w:uiPriority w:val="99"/>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basedOn w:val="DefaultParagraphFont"/>
    <w:link w:val="Header"/>
    <w:uiPriority w:val="99"/>
    <w:semiHidden/>
    <w:locked/>
    <w:rPr>
      <w:rFonts w:cs="Times New Roman"/>
      <w:sz w:val="20"/>
      <w:szCs w:val="20"/>
    </w:rPr>
  </w:style>
  <w:style w:type="character" w:styleId="PageNumber">
    <w:name w:val="page number"/>
    <w:basedOn w:val="DefaultParagraphFont"/>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basedOn w:val="DefaultParagraphFont"/>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basedOn w:val="DefaultParagraphFont"/>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basedOn w:val="DefaultParagraphFont"/>
    <w:link w:val="BodyTextIndent"/>
    <w:uiPriority w:val="99"/>
    <w:locked/>
    <w:rPr>
      <w:rFonts w:cs="Times New Roman"/>
      <w:sz w:val="20"/>
      <w:szCs w:val="20"/>
    </w:rPr>
  </w:style>
  <w:style w:type="paragraph" w:styleId="TOC1">
    <w:name w:val="toc 1"/>
    <w:basedOn w:val="Normal"/>
    <w:next w:val="Normal"/>
    <w:autoRedefine/>
    <w:uiPriority w:val="99"/>
    <w:semiHidden/>
    <w:pPr>
      <w:autoSpaceDE/>
      <w:autoSpaceDN/>
      <w:spacing w:before="240"/>
    </w:pPr>
    <w:rPr>
      <w:rFonts w:ascii="Arial" w:hAnsi="Arial"/>
      <w:b/>
      <w:noProof/>
    </w:rPr>
  </w:style>
  <w:style w:type="paragraph" w:customStyle="1" w:styleId="Element">
    <w:name w:val="Element"/>
    <w:basedOn w:val="Normal"/>
    <w:uiPriority w:val="99"/>
    <w:pPr>
      <w:autoSpaceDE/>
      <w:autoSpaceDN/>
      <w:spacing w:before="60"/>
      <w:ind w:right="144"/>
    </w:pPr>
    <w:rPr>
      <w:rFonts w:ascii="Arial" w:hAnsi="Arial"/>
    </w:rPr>
  </w:style>
  <w:style w:type="paragraph" w:styleId="BodyTextIndent2">
    <w:name w:val="Body Text Indent 2"/>
    <w:basedOn w:val="Normal"/>
    <w:link w:val="BodyTextIndent2Char"/>
    <w:uiPriority w:val="99"/>
    <w:pPr>
      <w:tabs>
        <w:tab w:val="right" w:pos="1800"/>
        <w:tab w:val="left" w:pos="2160"/>
      </w:tabs>
      <w:ind w:left="26"/>
    </w:pPr>
    <w:rPr>
      <w:color w:val="000000"/>
    </w:rPr>
  </w:style>
  <w:style w:type="character" w:customStyle="1" w:styleId="BodyTextIndent2Char">
    <w:name w:val="Body Text Indent 2 Char"/>
    <w:basedOn w:val="DefaultParagraphFont"/>
    <w:link w:val="BodyTextIndent2"/>
    <w:uiPriority w:val="99"/>
    <w:semiHidden/>
    <w:locked/>
    <w:rPr>
      <w:rFonts w:cs="Times New Roman"/>
      <w:sz w:val="20"/>
      <w:szCs w:val="20"/>
    </w:rPr>
  </w:style>
  <w:style w:type="paragraph" w:styleId="BodyText3">
    <w:name w:val="Body Text 3"/>
    <w:basedOn w:val="Normal"/>
    <w:link w:val="BodyText3Char"/>
    <w:uiPriority w:val="99"/>
    <w:pPr>
      <w:tabs>
        <w:tab w:val="right" w:pos="1800"/>
        <w:tab w:val="left" w:pos="2160"/>
      </w:tabs>
    </w:pPr>
    <w:rPr>
      <w:color w:val="000000"/>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pPr>
      <w:tabs>
        <w:tab w:val="right" w:pos="1800"/>
        <w:tab w:val="left" w:pos="2160"/>
      </w:tabs>
    </w:pPr>
    <w:rPr>
      <w:b/>
      <w:color w:val="000000"/>
    </w:rPr>
  </w:style>
  <w:style w:type="character" w:customStyle="1" w:styleId="BodyText2Char">
    <w:name w:val="Body Text 2 Char"/>
    <w:basedOn w:val="DefaultParagraphFont"/>
    <w:link w:val="BodyText2"/>
    <w:uiPriority w:val="99"/>
    <w:semiHidden/>
    <w:locked/>
    <w:rPr>
      <w:rFonts w:cs="Times New Roman"/>
      <w:sz w:val="20"/>
      <w:szCs w:val="20"/>
    </w:rPr>
  </w:style>
  <w:style w:type="character" w:styleId="FollowedHyperlink">
    <w:name w:val="FollowedHyperlink"/>
    <w:basedOn w:val="DefaultParagraphFont"/>
    <w:uiPriority w:val="99"/>
    <w:rPr>
      <w:rFonts w:cs="Times New Roman"/>
      <w:color w:val="800080"/>
      <w:u w:val="single"/>
    </w:rPr>
  </w:style>
  <w:style w:type="paragraph" w:styleId="NormalWeb">
    <w:name w:val="Normal (Web)"/>
    <w:basedOn w:val="Normal"/>
    <w:uiPriority w:val="99"/>
    <w:rsid w:val="00623775"/>
    <w:pPr>
      <w:autoSpaceDE/>
      <w:autoSpaceDN/>
      <w:spacing w:before="100" w:after="100"/>
    </w:pPr>
    <w:rPr>
      <w:rFonts w:ascii="Arial Unicode MS" w:eastAsia="Arial Unicode MS" w:hAnsi="Arial Unicode MS"/>
      <w:sz w:val="24"/>
    </w:rPr>
  </w:style>
  <w:style w:type="paragraph" w:styleId="BlockText">
    <w:name w:val="Block Text"/>
    <w:basedOn w:val="Normal"/>
    <w:uiPriority w:val="99"/>
    <w:rsid w:val="00623775"/>
    <w:pPr>
      <w:ind w:left="26" w:right="144"/>
    </w:pPr>
    <w:rPr>
      <w:b/>
      <w:color w:val="000000"/>
      <w:u w:val="single"/>
    </w:rPr>
  </w:style>
  <w:style w:type="paragraph" w:styleId="BalloonText">
    <w:name w:val="Balloon Text"/>
    <w:basedOn w:val="Normal"/>
    <w:link w:val="BalloonTextChar"/>
    <w:uiPriority w:val="99"/>
    <w:rsid w:val="009F11D1"/>
    <w:rPr>
      <w:rFonts w:ascii="Segoe UI" w:hAnsi="Segoe UI" w:cs="Segoe UI"/>
      <w:sz w:val="18"/>
      <w:szCs w:val="18"/>
    </w:rPr>
  </w:style>
  <w:style w:type="character" w:customStyle="1" w:styleId="BalloonTextChar">
    <w:name w:val="Balloon Text Char"/>
    <w:basedOn w:val="DefaultParagraphFont"/>
    <w:link w:val="BalloonText"/>
    <w:uiPriority w:val="99"/>
    <w:rsid w:val="009F11D1"/>
    <w:rPr>
      <w:rFonts w:ascii="Segoe UI" w:hAnsi="Segoe UI" w:cs="Segoe UI"/>
      <w:sz w:val="18"/>
      <w:szCs w:val="18"/>
    </w:rPr>
  </w:style>
  <w:style w:type="paragraph" w:styleId="Revision">
    <w:name w:val="Revision"/>
    <w:hidden/>
    <w:uiPriority w:val="99"/>
    <w:semiHidden/>
    <w:rsid w:val="009F11D1"/>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00551">
      <w:marLeft w:val="0"/>
      <w:marRight w:val="0"/>
      <w:marTop w:val="0"/>
      <w:marBottom w:val="0"/>
      <w:divBdr>
        <w:top w:val="none" w:sz="0" w:space="0" w:color="auto"/>
        <w:left w:val="none" w:sz="0" w:space="0" w:color="auto"/>
        <w:bottom w:val="none" w:sz="0" w:space="0" w:color="auto"/>
        <w:right w:val="none" w:sz="0" w:space="0" w:color="auto"/>
      </w:divBdr>
    </w:div>
    <w:div w:id="596400552">
      <w:marLeft w:val="0"/>
      <w:marRight w:val="0"/>
      <w:marTop w:val="0"/>
      <w:marBottom w:val="0"/>
      <w:divBdr>
        <w:top w:val="none" w:sz="0" w:space="0" w:color="auto"/>
        <w:left w:val="none" w:sz="0" w:space="0" w:color="auto"/>
        <w:bottom w:val="none" w:sz="0" w:space="0" w:color="auto"/>
        <w:right w:val="none" w:sz="0" w:space="0" w:color="auto"/>
      </w:divBdr>
    </w:div>
    <w:div w:id="615605235">
      <w:marLeft w:val="0"/>
      <w:marRight w:val="0"/>
      <w:marTop w:val="0"/>
      <w:marBottom w:val="0"/>
      <w:divBdr>
        <w:top w:val="none" w:sz="0" w:space="0" w:color="auto"/>
        <w:left w:val="none" w:sz="0" w:space="0" w:color="auto"/>
        <w:bottom w:val="none" w:sz="0" w:space="0" w:color="auto"/>
        <w:right w:val="none" w:sz="0" w:space="0" w:color="auto"/>
      </w:divBdr>
    </w:div>
    <w:div w:id="615605236">
      <w:marLeft w:val="0"/>
      <w:marRight w:val="0"/>
      <w:marTop w:val="0"/>
      <w:marBottom w:val="0"/>
      <w:divBdr>
        <w:top w:val="none" w:sz="0" w:space="0" w:color="auto"/>
        <w:left w:val="none" w:sz="0" w:space="0" w:color="auto"/>
        <w:bottom w:val="none" w:sz="0" w:space="0" w:color="auto"/>
        <w:right w:val="none" w:sz="0" w:space="0" w:color="auto"/>
      </w:divBdr>
    </w:div>
    <w:div w:id="659041313">
      <w:marLeft w:val="0"/>
      <w:marRight w:val="0"/>
      <w:marTop w:val="0"/>
      <w:marBottom w:val="0"/>
      <w:divBdr>
        <w:top w:val="none" w:sz="0" w:space="0" w:color="auto"/>
        <w:left w:val="none" w:sz="0" w:space="0" w:color="auto"/>
        <w:bottom w:val="none" w:sz="0" w:space="0" w:color="auto"/>
        <w:right w:val="none" w:sz="0" w:space="0" w:color="auto"/>
      </w:divBdr>
    </w:div>
    <w:div w:id="65904131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AF21D8-6268-40E5-A802-93C1169AA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68</Pages>
  <Words>15663</Words>
  <Characters>89285</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104739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Builder</dc:creator>
  <cp:keywords/>
  <dc:description/>
  <cp:lastModifiedBy>MCT</cp:lastModifiedBy>
  <cp:revision>2</cp:revision>
  <cp:lastPrinted>2000-07-03T23:24:00Z</cp:lastPrinted>
  <dcterms:created xsi:type="dcterms:W3CDTF">2023-03-31T01:32:00Z</dcterms:created>
  <dcterms:modified xsi:type="dcterms:W3CDTF">2023-04-04T16:00:00Z</dcterms:modified>
</cp:coreProperties>
</file>