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8F1E0C" w14:textId="77777777" w:rsidR="00414ACF" w:rsidRDefault="00414ACF">
      <w:pPr>
        <w:pStyle w:val="Footer"/>
        <w:widowControl/>
        <w:tabs>
          <w:tab w:val="clear" w:pos="4320"/>
          <w:tab w:val="clear" w:pos="8640"/>
        </w:tabs>
        <w:rPr>
          <w:rFonts w:ascii="Times New Roman" w:hAnsi="Times New Roman" w:cs="Times New Roman"/>
        </w:rPr>
      </w:pPr>
    </w:p>
    <w:p w14:paraId="7780B6C1" w14:textId="77777777" w:rsidR="00414ACF" w:rsidRDefault="00414ACF"/>
    <w:p w14:paraId="1FF008D2" w14:textId="77777777" w:rsidR="00414ACF" w:rsidRDefault="00414ACF"/>
    <w:p w14:paraId="568F19C2" w14:textId="77777777" w:rsidR="00414ACF" w:rsidRDefault="00414ACF"/>
    <w:p w14:paraId="4ADC0D87" w14:textId="77777777" w:rsidR="00414ACF" w:rsidRDefault="00414ACF"/>
    <w:p w14:paraId="76FFDD04" w14:textId="77777777" w:rsidR="00414ACF" w:rsidRDefault="00414ACF">
      <w:pPr>
        <w:rPr>
          <w:sz w:val="72"/>
          <w:szCs w:val="72"/>
        </w:rPr>
      </w:pPr>
    </w:p>
    <w:p w14:paraId="50CECEA6" w14:textId="77777777" w:rsidR="00414ACF" w:rsidRDefault="00414ACF">
      <w:pPr>
        <w:jc w:val="center"/>
        <w:rPr>
          <w:b/>
          <w:bCs/>
          <w:sz w:val="96"/>
          <w:szCs w:val="96"/>
        </w:rPr>
      </w:pPr>
      <w:r>
        <w:rPr>
          <w:b/>
          <w:bCs/>
          <w:sz w:val="96"/>
          <w:szCs w:val="96"/>
        </w:rPr>
        <w:t>Texas</w:t>
      </w:r>
    </w:p>
    <w:p w14:paraId="28DA9B3C" w14:textId="77777777" w:rsidR="00414ACF" w:rsidRDefault="00414ACF">
      <w:pPr>
        <w:jc w:val="center"/>
        <w:rPr>
          <w:b/>
          <w:bCs/>
          <w:sz w:val="96"/>
          <w:szCs w:val="96"/>
        </w:rPr>
      </w:pPr>
    </w:p>
    <w:p w14:paraId="658219F9" w14:textId="77777777" w:rsidR="00414ACF" w:rsidRDefault="00414ACF">
      <w:pPr>
        <w:jc w:val="center"/>
        <w:rPr>
          <w:b/>
          <w:bCs/>
          <w:sz w:val="96"/>
          <w:szCs w:val="96"/>
        </w:rPr>
      </w:pPr>
      <w:r>
        <w:rPr>
          <w:b/>
          <w:bCs/>
          <w:sz w:val="96"/>
          <w:szCs w:val="96"/>
          <w:u w:val="single"/>
        </w:rPr>
        <w:t>S</w:t>
      </w:r>
      <w:r>
        <w:rPr>
          <w:b/>
          <w:bCs/>
          <w:sz w:val="96"/>
          <w:szCs w:val="96"/>
        </w:rPr>
        <w:t>tandard</w:t>
      </w:r>
    </w:p>
    <w:p w14:paraId="4B2B42BE" w14:textId="77777777" w:rsidR="00414ACF" w:rsidRDefault="00414ACF">
      <w:pPr>
        <w:jc w:val="center"/>
        <w:rPr>
          <w:b/>
          <w:bCs/>
          <w:sz w:val="96"/>
          <w:szCs w:val="96"/>
        </w:rPr>
      </w:pPr>
      <w:r>
        <w:rPr>
          <w:b/>
          <w:bCs/>
          <w:sz w:val="96"/>
          <w:szCs w:val="96"/>
          <w:u w:val="single"/>
        </w:rPr>
        <w:t>E</w:t>
      </w:r>
      <w:r>
        <w:rPr>
          <w:b/>
          <w:bCs/>
          <w:sz w:val="96"/>
          <w:szCs w:val="96"/>
        </w:rPr>
        <w:t>lectronic</w:t>
      </w:r>
    </w:p>
    <w:p w14:paraId="55AC5255" w14:textId="77777777" w:rsidR="00414ACF" w:rsidRDefault="00414ACF">
      <w:pPr>
        <w:jc w:val="center"/>
        <w:rPr>
          <w:b/>
          <w:bCs/>
          <w:sz w:val="96"/>
          <w:szCs w:val="96"/>
        </w:rPr>
      </w:pPr>
      <w:r>
        <w:rPr>
          <w:b/>
          <w:bCs/>
          <w:sz w:val="96"/>
          <w:szCs w:val="96"/>
          <w:u w:val="single"/>
        </w:rPr>
        <w:t>T</w:t>
      </w:r>
      <w:r>
        <w:rPr>
          <w:b/>
          <w:bCs/>
          <w:sz w:val="96"/>
          <w:szCs w:val="96"/>
        </w:rPr>
        <w:t>ransaction</w:t>
      </w:r>
    </w:p>
    <w:p w14:paraId="4EDF6284" w14:textId="77777777" w:rsidR="00414ACF" w:rsidRDefault="00414ACF">
      <w:pPr>
        <w:jc w:val="center"/>
        <w:rPr>
          <w:sz w:val="72"/>
          <w:szCs w:val="72"/>
        </w:rPr>
      </w:pPr>
    </w:p>
    <w:p w14:paraId="6AD34169" w14:textId="77777777" w:rsidR="00414ACF" w:rsidRDefault="00414ACF">
      <w:pPr>
        <w:jc w:val="center"/>
        <w:rPr>
          <w:b/>
          <w:bCs/>
          <w:sz w:val="72"/>
          <w:szCs w:val="72"/>
        </w:rPr>
      </w:pPr>
      <w:r>
        <w:rPr>
          <w:b/>
          <w:bCs/>
          <w:sz w:val="72"/>
          <w:szCs w:val="72"/>
        </w:rPr>
        <w:t>814_PD:</w:t>
      </w:r>
    </w:p>
    <w:p w14:paraId="458142B8" w14:textId="77777777" w:rsidR="00414ACF" w:rsidRDefault="00414ACF">
      <w:pPr>
        <w:pStyle w:val="Heading5"/>
      </w:pPr>
      <w:r>
        <w:t>Maintain Customer Information Response</w:t>
      </w:r>
    </w:p>
    <w:p w14:paraId="0AE96424" w14:textId="77777777" w:rsidR="00414ACF" w:rsidRDefault="00414ACF">
      <w:pPr>
        <w:jc w:val="center"/>
        <w:rPr>
          <w:sz w:val="72"/>
          <w:szCs w:val="72"/>
          <w:u w:val="single"/>
        </w:rPr>
      </w:pPr>
    </w:p>
    <w:p w14:paraId="36B35DA5" w14:textId="77777777" w:rsidR="00414ACF" w:rsidRDefault="00414ACF">
      <w:pPr>
        <w:rPr>
          <w:sz w:val="32"/>
          <w:szCs w:val="32"/>
          <w:u w:val="single"/>
        </w:rPr>
      </w:pPr>
    </w:p>
    <w:p w14:paraId="1A1C4EFF" w14:textId="77777777" w:rsidR="00414ACF" w:rsidRDefault="00414ACF">
      <w:pPr>
        <w:rPr>
          <w:sz w:val="32"/>
          <w:szCs w:val="32"/>
        </w:rPr>
      </w:pPr>
      <w:r>
        <w:rPr>
          <w:sz w:val="32"/>
          <w:szCs w:val="32"/>
          <w:u w:val="single"/>
        </w:rPr>
        <w:t>E</w:t>
      </w:r>
      <w:r>
        <w:rPr>
          <w:sz w:val="32"/>
          <w:szCs w:val="32"/>
        </w:rPr>
        <w:t xml:space="preserve">lectronic </w:t>
      </w:r>
      <w:r>
        <w:rPr>
          <w:sz w:val="32"/>
          <w:szCs w:val="32"/>
          <w:u w:val="single"/>
        </w:rPr>
        <w:t>D</w:t>
      </w:r>
      <w:r>
        <w:rPr>
          <w:sz w:val="32"/>
          <w:szCs w:val="32"/>
        </w:rPr>
        <w:t xml:space="preserve">ata </w:t>
      </w:r>
      <w:r>
        <w:rPr>
          <w:sz w:val="32"/>
          <w:szCs w:val="32"/>
          <w:u w:val="single"/>
        </w:rPr>
        <w:t>I</w:t>
      </w:r>
      <w:r>
        <w:rPr>
          <w:sz w:val="32"/>
          <w:szCs w:val="32"/>
        </w:rPr>
        <w:t>nterchange</w:t>
      </w:r>
    </w:p>
    <w:p w14:paraId="4B0F4E20" w14:textId="77777777" w:rsidR="00414ACF" w:rsidRPr="002D6BCA" w:rsidRDefault="00414ACF">
      <w:pPr>
        <w:rPr>
          <w:sz w:val="32"/>
          <w:szCs w:val="32"/>
          <w:lang w:val="fr-FR"/>
        </w:rPr>
      </w:pPr>
      <w:r w:rsidRPr="002D6BCA">
        <w:rPr>
          <w:sz w:val="32"/>
          <w:szCs w:val="32"/>
          <w:lang w:val="fr-FR"/>
        </w:rPr>
        <w:t>ANSI ASC X12 Ver/Rel 004010</w:t>
      </w:r>
    </w:p>
    <w:p w14:paraId="2534F206" w14:textId="77777777" w:rsidR="00414ACF" w:rsidRDefault="00414ACF">
      <w:pPr>
        <w:rPr>
          <w:sz w:val="32"/>
          <w:szCs w:val="32"/>
        </w:rPr>
      </w:pPr>
      <w:r>
        <w:rPr>
          <w:sz w:val="32"/>
          <w:szCs w:val="32"/>
        </w:rPr>
        <w:t>Transaction Set 814</w:t>
      </w:r>
    </w:p>
    <w:p w14:paraId="7B35A632" w14:textId="77777777" w:rsidR="00414ACF" w:rsidRDefault="00414ACF">
      <w:pPr>
        <w:ind w:right="144"/>
        <w:jc w:val="center"/>
        <w:rPr>
          <w:sz w:val="48"/>
          <w:szCs w:val="48"/>
        </w:rPr>
      </w:pPr>
      <w:r>
        <w:rPr>
          <w:sz w:val="48"/>
          <w:szCs w:val="48"/>
        </w:rPr>
        <w:br w:type="page"/>
      </w:r>
    </w:p>
    <w:p w14:paraId="5435BA15" w14:textId="77777777" w:rsidR="00414ACF" w:rsidRDefault="00414ACF">
      <w:pPr>
        <w:ind w:right="144"/>
        <w:jc w:val="center"/>
        <w:rPr>
          <w:sz w:val="48"/>
          <w:szCs w:val="48"/>
        </w:rPr>
      </w:pPr>
    </w:p>
    <w:p w14:paraId="2C30A374" w14:textId="77777777" w:rsidR="00414ACF" w:rsidRDefault="00414ACF">
      <w:pPr>
        <w:ind w:right="144"/>
        <w:jc w:val="center"/>
        <w:rPr>
          <w:b/>
          <w:bCs/>
          <w:snapToGrid w:val="0"/>
          <w:sz w:val="40"/>
          <w:szCs w:val="40"/>
        </w:rPr>
      </w:pPr>
      <w:r>
        <w:rPr>
          <w:b/>
          <w:bCs/>
          <w:snapToGrid w:val="0"/>
          <w:sz w:val="40"/>
          <w:szCs w:val="40"/>
        </w:rPr>
        <w:t>Texas 814_PD:</w:t>
      </w:r>
    </w:p>
    <w:p w14:paraId="60FB5B3A" w14:textId="77777777" w:rsidR="00414ACF" w:rsidRDefault="009674E1">
      <w:pPr>
        <w:pStyle w:val="Heading7"/>
        <w:jc w:val="center"/>
      </w:pPr>
      <w:r>
        <w:t>Maintain Customer Information Response</w:t>
      </w:r>
    </w:p>
    <w:p w14:paraId="25E7A1DB" w14:textId="77777777" w:rsidR="00414ACF" w:rsidRDefault="00414ACF">
      <w:pPr>
        <w:ind w:right="144"/>
        <w:rPr>
          <w:snapToGrid w:val="0"/>
          <w:sz w:val="36"/>
          <w:szCs w:val="36"/>
        </w:rPr>
      </w:pPr>
    </w:p>
    <w:p w14:paraId="4239039C" w14:textId="77777777" w:rsidR="00414ACF" w:rsidRDefault="00414ACF">
      <w:pPr>
        <w:ind w:right="144"/>
        <w:rPr>
          <w:snapToGrid w:val="0"/>
          <w:sz w:val="36"/>
          <w:szCs w:val="36"/>
        </w:rPr>
      </w:pPr>
    </w:p>
    <w:p w14:paraId="204C423A" w14:textId="77777777" w:rsidR="00D176F6" w:rsidRPr="001A5121" w:rsidRDefault="00D176F6" w:rsidP="00D176F6">
      <w:pPr>
        <w:ind w:right="144"/>
        <w:rPr>
          <w:color w:val="000000"/>
          <w:sz w:val="32"/>
        </w:rPr>
      </w:pPr>
      <w:r w:rsidRPr="001A5121">
        <w:rPr>
          <w:color w:val="000000"/>
          <w:sz w:val="32"/>
        </w:rPr>
        <w:t>This transaction set, from the TDSP</w:t>
      </w:r>
      <w:r w:rsidR="0025343B">
        <w:rPr>
          <w:color w:val="000000"/>
          <w:sz w:val="32"/>
        </w:rPr>
        <w:t xml:space="preserve"> to the CR, or from the CR to MOU/EC </w:t>
      </w:r>
      <w:r w:rsidRPr="001A5121">
        <w:rPr>
          <w:color w:val="000000"/>
          <w:sz w:val="32"/>
        </w:rPr>
        <w:t xml:space="preserve">TDSP, is used to acknowledge receipt of the 814_PC Maintain Customer Information Request. </w:t>
      </w:r>
    </w:p>
    <w:p w14:paraId="28957AA5" w14:textId="77777777" w:rsidR="00D176F6" w:rsidRPr="001A5121" w:rsidRDefault="00D176F6" w:rsidP="00D176F6">
      <w:pPr>
        <w:ind w:right="144"/>
        <w:rPr>
          <w:snapToGrid w:val="0"/>
          <w:color w:val="000000"/>
          <w:sz w:val="28"/>
        </w:rPr>
      </w:pPr>
    </w:p>
    <w:p w14:paraId="098EE20A" w14:textId="77777777" w:rsidR="00D176F6" w:rsidRPr="001A5121" w:rsidRDefault="00D176F6" w:rsidP="00D176F6">
      <w:pPr>
        <w:ind w:right="144"/>
        <w:rPr>
          <w:snapToGrid w:val="0"/>
          <w:color w:val="000000"/>
          <w:sz w:val="32"/>
        </w:rPr>
      </w:pPr>
      <w:r w:rsidRPr="001A5121">
        <w:rPr>
          <w:snapToGrid w:val="0"/>
          <w:color w:val="000000"/>
          <w:sz w:val="32"/>
        </w:rPr>
        <w:t xml:space="preserve">Document Flow: </w:t>
      </w:r>
    </w:p>
    <w:p w14:paraId="498241CB" w14:textId="77777777" w:rsidR="00D176F6" w:rsidRDefault="00D176F6" w:rsidP="00D176F6">
      <w:pPr>
        <w:numPr>
          <w:ilvl w:val="0"/>
          <w:numId w:val="10"/>
        </w:numPr>
        <w:ind w:right="144"/>
        <w:rPr>
          <w:snapToGrid w:val="0"/>
          <w:color w:val="000000"/>
          <w:sz w:val="32"/>
        </w:rPr>
      </w:pPr>
      <w:r w:rsidRPr="001A5121">
        <w:rPr>
          <w:snapToGrid w:val="0"/>
          <w:color w:val="000000"/>
          <w:sz w:val="32"/>
        </w:rPr>
        <w:t>TDSP to CR</w:t>
      </w:r>
    </w:p>
    <w:p w14:paraId="2522F060" w14:textId="77777777" w:rsidR="00D176F6" w:rsidRPr="001A5121" w:rsidRDefault="0025343B" w:rsidP="00D176F6">
      <w:pPr>
        <w:numPr>
          <w:ilvl w:val="0"/>
          <w:numId w:val="10"/>
        </w:numPr>
        <w:ind w:right="144"/>
        <w:rPr>
          <w:snapToGrid w:val="0"/>
          <w:color w:val="000000"/>
          <w:sz w:val="32"/>
        </w:rPr>
      </w:pPr>
      <w:r>
        <w:rPr>
          <w:snapToGrid w:val="0"/>
          <w:color w:val="000000"/>
          <w:sz w:val="32"/>
        </w:rPr>
        <w:t xml:space="preserve">MOU/EC </w:t>
      </w:r>
      <w:r w:rsidR="00D176F6">
        <w:rPr>
          <w:snapToGrid w:val="0"/>
          <w:color w:val="000000"/>
          <w:sz w:val="32"/>
        </w:rPr>
        <w:t>TDSP to CR</w:t>
      </w:r>
    </w:p>
    <w:p w14:paraId="486C4E5E" w14:textId="77777777" w:rsidR="00D176F6" w:rsidRDefault="0025343B" w:rsidP="00D176F6">
      <w:pPr>
        <w:numPr>
          <w:ilvl w:val="0"/>
          <w:numId w:val="10"/>
        </w:numPr>
        <w:ind w:right="144"/>
        <w:rPr>
          <w:snapToGrid w:val="0"/>
          <w:sz w:val="32"/>
        </w:rPr>
      </w:pPr>
      <w:r>
        <w:rPr>
          <w:snapToGrid w:val="0"/>
          <w:sz w:val="32"/>
        </w:rPr>
        <w:t xml:space="preserve">CR to MOU/EC </w:t>
      </w:r>
      <w:r w:rsidR="00D176F6">
        <w:rPr>
          <w:snapToGrid w:val="0"/>
          <w:sz w:val="32"/>
        </w:rPr>
        <w:t xml:space="preserve">TDSP  </w:t>
      </w:r>
    </w:p>
    <w:p w14:paraId="7E074E87" w14:textId="77777777" w:rsidR="00DE6E05" w:rsidRDefault="00DE6E05" w:rsidP="00DE6E05">
      <w:pPr>
        <w:ind w:right="144"/>
        <w:rPr>
          <w:snapToGrid w:val="0"/>
          <w:sz w:val="32"/>
          <w:szCs w:val="32"/>
        </w:rPr>
      </w:pPr>
    </w:p>
    <w:p w14:paraId="795C7DD6" w14:textId="77777777" w:rsidR="00DE6E05" w:rsidRPr="00DE6E05" w:rsidRDefault="00DE6E05" w:rsidP="00DE6E05">
      <w:pPr>
        <w:ind w:right="144"/>
        <w:rPr>
          <w:snapToGrid w:val="0"/>
          <w:sz w:val="32"/>
          <w:szCs w:val="32"/>
        </w:rPr>
      </w:pPr>
      <w:r w:rsidRPr="00DE6E05">
        <w:rPr>
          <w:snapToGrid w:val="0"/>
          <w:sz w:val="32"/>
          <w:szCs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6C54710D" w14:textId="77777777" w:rsidR="00414ACF" w:rsidRDefault="00414ACF">
      <w:pPr>
        <w:ind w:right="144"/>
        <w:rPr>
          <w:snapToGrid w:val="0"/>
          <w:sz w:val="32"/>
          <w:szCs w:val="32"/>
        </w:rPr>
      </w:pPr>
    </w:p>
    <w:p w14:paraId="7E81F8BA" w14:textId="77777777" w:rsidR="00414ACF" w:rsidRDefault="00414ACF">
      <w:r>
        <w:rPr>
          <w:sz w:val="32"/>
          <w:szCs w:val="32"/>
        </w:rPr>
        <w:br w:type="page"/>
      </w:r>
      <w:r>
        <w:rPr>
          <w:sz w:val="48"/>
          <w:szCs w:val="48"/>
        </w:rPr>
        <w:lastRenderedPageBreak/>
        <w:tab/>
      </w: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414ACF" w14:paraId="57D090DB" w14:textId="77777777" w:rsidTr="00285722">
        <w:tblPrEx>
          <w:tblCellMar>
            <w:top w:w="0" w:type="dxa"/>
            <w:bottom w:w="0" w:type="dxa"/>
          </w:tblCellMar>
        </w:tblPrEx>
        <w:trPr>
          <w:cantSplit/>
          <w:trHeight w:val="530"/>
        </w:trPr>
        <w:tc>
          <w:tcPr>
            <w:tcW w:w="2160" w:type="dxa"/>
            <w:tcBorders>
              <w:top w:val="nil"/>
              <w:left w:val="nil"/>
              <w:bottom w:val="nil"/>
              <w:right w:val="nil"/>
            </w:tcBorders>
          </w:tcPr>
          <w:p w14:paraId="5B300542" w14:textId="77777777" w:rsidR="00414ACF" w:rsidRDefault="00414A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0" w:type="dxa"/>
            <w:tcBorders>
              <w:top w:val="nil"/>
              <w:left w:val="nil"/>
              <w:bottom w:val="nil"/>
              <w:right w:val="nil"/>
            </w:tcBorders>
          </w:tcPr>
          <w:p w14:paraId="5C46A165" w14:textId="77777777" w:rsidR="00414ACF" w:rsidRDefault="00414ACF">
            <w:pPr>
              <w:pStyle w:val="Heading1"/>
              <w:rPr>
                <w:b w:val="0"/>
                <w:bCs w:val="0"/>
              </w:rPr>
            </w:pPr>
          </w:p>
        </w:tc>
        <w:tc>
          <w:tcPr>
            <w:tcW w:w="7560" w:type="dxa"/>
            <w:tcBorders>
              <w:top w:val="nil"/>
              <w:left w:val="nil"/>
              <w:bottom w:val="nil"/>
              <w:right w:val="nil"/>
            </w:tcBorders>
          </w:tcPr>
          <w:p w14:paraId="1CAA9987" w14:textId="77777777" w:rsidR="00414ACF" w:rsidRDefault="00414ACF">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sz w:val="32"/>
                <w:szCs w:val="32"/>
              </w:rPr>
            </w:pPr>
            <w:r>
              <w:rPr>
                <w:sz w:val="32"/>
                <w:szCs w:val="32"/>
              </w:rPr>
              <w:t>Transaction Notes</w:t>
            </w:r>
          </w:p>
        </w:tc>
      </w:tr>
      <w:tr w:rsidR="00414ACF" w14:paraId="7D72D0D4" w14:textId="77777777" w:rsidTr="00285722">
        <w:tblPrEx>
          <w:tblCellMar>
            <w:top w:w="0" w:type="dxa"/>
            <w:bottom w:w="0" w:type="dxa"/>
          </w:tblCellMar>
        </w:tblPrEx>
        <w:trPr>
          <w:cantSplit/>
        </w:trPr>
        <w:tc>
          <w:tcPr>
            <w:tcW w:w="2160" w:type="dxa"/>
            <w:tcBorders>
              <w:top w:val="nil"/>
              <w:left w:val="nil"/>
              <w:bottom w:val="nil"/>
            </w:tcBorders>
          </w:tcPr>
          <w:p w14:paraId="7751FFF7" w14:textId="77777777" w:rsidR="00414ACF" w:rsidRDefault="00414A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t>Uppercase Characters</w:t>
            </w:r>
          </w:p>
        </w:tc>
        <w:tc>
          <w:tcPr>
            <w:tcW w:w="180" w:type="dxa"/>
            <w:tcBorders>
              <w:top w:val="nil"/>
              <w:left w:val="nil"/>
              <w:bottom w:val="nil"/>
              <w:right w:val="nil"/>
            </w:tcBorders>
          </w:tcPr>
          <w:p w14:paraId="1FD5A1D7" w14:textId="77777777" w:rsidR="00414ACF" w:rsidRDefault="00414ACF">
            <w:pPr>
              <w:pStyle w:val="Heading1"/>
              <w:rPr>
                <w:b w:val="0"/>
                <w:bCs w:val="0"/>
              </w:rPr>
            </w:pPr>
          </w:p>
        </w:tc>
        <w:tc>
          <w:tcPr>
            <w:tcW w:w="7560" w:type="dxa"/>
            <w:tcBorders>
              <w:top w:val="nil"/>
              <w:left w:val="nil"/>
              <w:bottom w:val="nil"/>
              <w:right w:val="nil"/>
            </w:tcBorders>
          </w:tcPr>
          <w:p w14:paraId="61AE795D" w14:textId="77777777" w:rsidR="00414ACF" w:rsidRDefault="00414ACF">
            <w:pPr>
              <w:pStyle w:val="Footer"/>
              <w:widowControl/>
              <w:tabs>
                <w:tab w:val="clear" w:pos="4320"/>
                <w:tab w:val="clear" w:pos="8640"/>
              </w:tabs>
              <w:rPr>
                <w:rFonts w:ascii="Times New Roman" w:hAnsi="Times New Roman" w:cs="Times New Roman"/>
              </w:rPr>
            </w:pPr>
            <w:r>
              <w:rPr>
                <w:rFonts w:ascii="Times New Roman" w:hAnsi="Times New Roman" w:cs="Times New Roman"/>
              </w:rPr>
              <w:t>All Texas SET EDI Transactions will use Uppercase Characters</w:t>
            </w:r>
          </w:p>
        </w:tc>
      </w:tr>
    </w:tbl>
    <w:p w14:paraId="38C2525F" w14:textId="77777777" w:rsidR="00414ACF" w:rsidRDefault="00414ACF">
      <w:r>
        <w:rPr>
          <w:sz w:val="48"/>
          <w:szCs w:val="48"/>
        </w:rPr>
        <w:tab/>
      </w: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414ACF" w14:paraId="31B1C199" w14:textId="77777777" w:rsidTr="00285722">
        <w:tblPrEx>
          <w:tblCellMar>
            <w:top w:w="0" w:type="dxa"/>
            <w:bottom w:w="0" w:type="dxa"/>
          </w:tblCellMar>
        </w:tblPrEx>
        <w:trPr>
          <w:cantSplit/>
          <w:trHeight w:val="530"/>
        </w:trPr>
        <w:tc>
          <w:tcPr>
            <w:tcW w:w="2160" w:type="dxa"/>
            <w:tcBorders>
              <w:top w:val="nil"/>
              <w:left w:val="nil"/>
              <w:bottom w:val="nil"/>
              <w:right w:val="nil"/>
            </w:tcBorders>
          </w:tcPr>
          <w:p w14:paraId="11DEDC02" w14:textId="77777777" w:rsidR="00414ACF" w:rsidRDefault="00414A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0" w:type="dxa"/>
            <w:tcBorders>
              <w:top w:val="nil"/>
              <w:left w:val="nil"/>
              <w:bottom w:val="nil"/>
              <w:right w:val="nil"/>
            </w:tcBorders>
          </w:tcPr>
          <w:p w14:paraId="2DAAF5DF" w14:textId="77777777" w:rsidR="00414ACF" w:rsidRDefault="00414ACF">
            <w:pPr>
              <w:pStyle w:val="Heading1"/>
              <w:rPr>
                <w:b w:val="0"/>
                <w:bCs w:val="0"/>
              </w:rPr>
            </w:pPr>
          </w:p>
        </w:tc>
        <w:tc>
          <w:tcPr>
            <w:tcW w:w="7560" w:type="dxa"/>
            <w:tcBorders>
              <w:top w:val="nil"/>
              <w:left w:val="nil"/>
              <w:bottom w:val="nil"/>
              <w:right w:val="nil"/>
            </w:tcBorders>
          </w:tcPr>
          <w:p w14:paraId="12A727E2" w14:textId="77777777" w:rsidR="00414ACF" w:rsidRDefault="00414ACF">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sz w:val="32"/>
                <w:szCs w:val="32"/>
              </w:rPr>
            </w:pPr>
            <w:r>
              <w:rPr>
                <w:sz w:val="32"/>
                <w:szCs w:val="32"/>
              </w:rPr>
              <w:t>Summary of Changes</w:t>
            </w:r>
          </w:p>
        </w:tc>
      </w:tr>
      <w:tr w:rsidR="00414ACF" w14:paraId="0EB8FD0D" w14:textId="77777777" w:rsidTr="00285722">
        <w:tblPrEx>
          <w:tblCellMar>
            <w:top w:w="0" w:type="dxa"/>
            <w:bottom w:w="0" w:type="dxa"/>
          </w:tblCellMar>
        </w:tblPrEx>
        <w:trPr>
          <w:cantSplit/>
        </w:trPr>
        <w:tc>
          <w:tcPr>
            <w:tcW w:w="2160" w:type="dxa"/>
            <w:tcBorders>
              <w:top w:val="nil"/>
              <w:left w:val="nil"/>
              <w:bottom w:val="nil"/>
            </w:tcBorders>
          </w:tcPr>
          <w:p w14:paraId="0B5CE2C7" w14:textId="77777777" w:rsidR="00414ACF" w:rsidRDefault="00414A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t>March 16, 2001</w:t>
            </w:r>
          </w:p>
          <w:p w14:paraId="057497C1" w14:textId="77777777" w:rsidR="00414ACF" w:rsidRDefault="00414A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t>Version 1.3</w:t>
            </w:r>
          </w:p>
        </w:tc>
        <w:tc>
          <w:tcPr>
            <w:tcW w:w="180" w:type="dxa"/>
            <w:tcBorders>
              <w:top w:val="nil"/>
              <w:left w:val="nil"/>
              <w:bottom w:val="nil"/>
              <w:right w:val="nil"/>
            </w:tcBorders>
          </w:tcPr>
          <w:p w14:paraId="64EE8813" w14:textId="77777777" w:rsidR="00414ACF" w:rsidRDefault="00414ACF">
            <w:pPr>
              <w:pStyle w:val="Heading1"/>
              <w:rPr>
                <w:b w:val="0"/>
                <w:bCs w:val="0"/>
              </w:rPr>
            </w:pPr>
          </w:p>
        </w:tc>
        <w:tc>
          <w:tcPr>
            <w:tcW w:w="7560" w:type="dxa"/>
            <w:tcBorders>
              <w:top w:val="nil"/>
              <w:left w:val="nil"/>
              <w:bottom w:val="nil"/>
              <w:right w:val="nil"/>
            </w:tcBorders>
          </w:tcPr>
          <w:p w14:paraId="2DE72D40" w14:textId="77777777" w:rsidR="00414ACF" w:rsidRDefault="00414ACF">
            <w:pPr>
              <w:pStyle w:val="Footer"/>
              <w:widowControl/>
              <w:tabs>
                <w:tab w:val="clear" w:pos="4320"/>
                <w:tab w:val="clear" w:pos="8640"/>
              </w:tabs>
              <w:rPr>
                <w:rFonts w:ascii="Times New Roman" w:hAnsi="Times New Roman" w:cs="Times New Roman"/>
              </w:rPr>
            </w:pPr>
          </w:p>
          <w:p w14:paraId="18BFBCC1" w14:textId="77777777" w:rsidR="00414ACF" w:rsidRDefault="00414ACF">
            <w:pPr>
              <w:pStyle w:val="Footer"/>
              <w:widowControl/>
              <w:tabs>
                <w:tab w:val="clear" w:pos="4320"/>
                <w:tab w:val="clear" w:pos="8640"/>
              </w:tabs>
              <w:rPr>
                <w:rFonts w:ascii="Times New Roman" w:hAnsi="Times New Roman" w:cs="Times New Roman"/>
              </w:rPr>
            </w:pPr>
            <w:r>
              <w:rPr>
                <w:rFonts w:ascii="Times New Roman" w:hAnsi="Times New Roman" w:cs="Times New Roman"/>
              </w:rPr>
              <w:t>Initial Release</w:t>
            </w:r>
          </w:p>
        </w:tc>
      </w:tr>
      <w:tr w:rsidR="00414ACF" w14:paraId="1E15166E" w14:textId="77777777" w:rsidTr="00285722">
        <w:tblPrEx>
          <w:tblCellMar>
            <w:top w:w="0" w:type="dxa"/>
            <w:bottom w:w="0" w:type="dxa"/>
          </w:tblCellMar>
        </w:tblPrEx>
        <w:trPr>
          <w:cantSplit/>
        </w:trPr>
        <w:tc>
          <w:tcPr>
            <w:tcW w:w="2160" w:type="dxa"/>
            <w:tcBorders>
              <w:top w:val="nil"/>
              <w:left w:val="nil"/>
              <w:bottom w:val="nil"/>
            </w:tcBorders>
          </w:tcPr>
          <w:p w14:paraId="69D09364" w14:textId="77777777" w:rsidR="00414ACF" w:rsidRDefault="00414A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t>August 3, 2001</w:t>
            </w:r>
          </w:p>
          <w:p w14:paraId="01B361F6" w14:textId="77777777" w:rsidR="00414ACF" w:rsidRDefault="00414A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t>Version 1.4</w:t>
            </w:r>
          </w:p>
        </w:tc>
        <w:tc>
          <w:tcPr>
            <w:tcW w:w="180" w:type="dxa"/>
            <w:tcBorders>
              <w:top w:val="nil"/>
              <w:left w:val="nil"/>
              <w:bottom w:val="nil"/>
              <w:right w:val="nil"/>
            </w:tcBorders>
          </w:tcPr>
          <w:p w14:paraId="59C1CCCB" w14:textId="77777777" w:rsidR="00414ACF" w:rsidRDefault="00414ACF">
            <w:pPr>
              <w:pStyle w:val="Heading1"/>
              <w:rPr>
                <w:b w:val="0"/>
                <w:bCs w:val="0"/>
              </w:rPr>
            </w:pPr>
          </w:p>
        </w:tc>
        <w:tc>
          <w:tcPr>
            <w:tcW w:w="7560" w:type="dxa"/>
            <w:tcBorders>
              <w:top w:val="nil"/>
              <w:left w:val="nil"/>
              <w:bottom w:val="nil"/>
              <w:right w:val="nil"/>
            </w:tcBorders>
          </w:tcPr>
          <w:p w14:paraId="7ADA6AF3" w14:textId="77777777" w:rsidR="00414ACF" w:rsidRDefault="00414ACF"/>
          <w:p w14:paraId="2845F001" w14:textId="77777777" w:rsidR="00414ACF" w:rsidRDefault="00414ACF">
            <w:r>
              <w:t>The following changes were made:</w:t>
            </w:r>
          </w:p>
        </w:tc>
      </w:tr>
      <w:tr w:rsidR="00414ACF" w14:paraId="4E642E37" w14:textId="77777777" w:rsidTr="00285722">
        <w:tblPrEx>
          <w:tblCellMar>
            <w:top w:w="0" w:type="dxa"/>
            <w:bottom w:w="0" w:type="dxa"/>
          </w:tblCellMar>
        </w:tblPrEx>
        <w:trPr>
          <w:cantSplit/>
        </w:trPr>
        <w:tc>
          <w:tcPr>
            <w:tcW w:w="2160" w:type="dxa"/>
            <w:tcBorders>
              <w:top w:val="nil"/>
              <w:left w:val="nil"/>
              <w:bottom w:val="nil"/>
            </w:tcBorders>
          </w:tcPr>
          <w:p w14:paraId="2A0A390D" w14:textId="77777777" w:rsidR="00414ACF" w:rsidRDefault="00414A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p>
        </w:tc>
        <w:tc>
          <w:tcPr>
            <w:tcW w:w="180" w:type="dxa"/>
            <w:tcBorders>
              <w:top w:val="nil"/>
              <w:left w:val="nil"/>
              <w:bottom w:val="nil"/>
              <w:right w:val="nil"/>
            </w:tcBorders>
          </w:tcPr>
          <w:p w14:paraId="653B7F50" w14:textId="77777777" w:rsidR="00414ACF" w:rsidRDefault="00414ACF">
            <w:pPr>
              <w:pStyle w:val="Heading1"/>
              <w:rPr>
                <w:b w:val="0"/>
                <w:bCs w:val="0"/>
              </w:rPr>
            </w:pPr>
          </w:p>
        </w:tc>
        <w:tc>
          <w:tcPr>
            <w:tcW w:w="7560" w:type="dxa"/>
            <w:tcBorders>
              <w:top w:val="nil"/>
              <w:left w:val="nil"/>
              <w:bottom w:val="nil"/>
              <w:right w:val="nil"/>
            </w:tcBorders>
          </w:tcPr>
          <w:p w14:paraId="369006DD" w14:textId="77777777" w:rsidR="00414ACF" w:rsidRDefault="00414ACF">
            <w:pPr>
              <w:numPr>
                <w:ilvl w:val="0"/>
                <w:numId w:val="10"/>
              </w:numPr>
              <w:ind w:left="360"/>
            </w:pPr>
            <w:r>
              <w:t>Added notes in the REF~7G (CC#2001-119)</w:t>
            </w:r>
          </w:p>
        </w:tc>
      </w:tr>
      <w:tr w:rsidR="00414ACF" w14:paraId="0B4C0A8C" w14:textId="77777777" w:rsidTr="00285722">
        <w:tblPrEx>
          <w:tblCellMar>
            <w:top w:w="0" w:type="dxa"/>
            <w:bottom w:w="0" w:type="dxa"/>
          </w:tblCellMar>
        </w:tblPrEx>
        <w:trPr>
          <w:cantSplit/>
        </w:trPr>
        <w:tc>
          <w:tcPr>
            <w:tcW w:w="2160" w:type="dxa"/>
            <w:tcBorders>
              <w:top w:val="nil"/>
              <w:left w:val="nil"/>
              <w:bottom w:val="nil"/>
            </w:tcBorders>
          </w:tcPr>
          <w:p w14:paraId="744DDD54" w14:textId="77777777" w:rsidR="00414ACF" w:rsidRDefault="00414A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p>
        </w:tc>
        <w:tc>
          <w:tcPr>
            <w:tcW w:w="180" w:type="dxa"/>
            <w:tcBorders>
              <w:top w:val="nil"/>
              <w:left w:val="nil"/>
              <w:bottom w:val="nil"/>
              <w:right w:val="nil"/>
            </w:tcBorders>
          </w:tcPr>
          <w:p w14:paraId="6A30C830" w14:textId="77777777" w:rsidR="00414ACF" w:rsidRDefault="00414ACF">
            <w:pPr>
              <w:pStyle w:val="Heading1"/>
              <w:rPr>
                <w:b w:val="0"/>
                <w:bCs w:val="0"/>
              </w:rPr>
            </w:pPr>
          </w:p>
        </w:tc>
        <w:tc>
          <w:tcPr>
            <w:tcW w:w="7560" w:type="dxa"/>
            <w:tcBorders>
              <w:top w:val="nil"/>
              <w:left w:val="nil"/>
              <w:bottom w:val="nil"/>
              <w:right w:val="nil"/>
            </w:tcBorders>
          </w:tcPr>
          <w:p w14:paraId="6C7CD032" w14:textId="77777777" w:rsidR="00414ACF" w:rsidRDefault="00414ACF">
            <w:pPr>
              <w:numPr>
                <w:ilvl w:val="0"/>
                <w:numId w:val="10"/>
              </w:numPr>
              <w:ind w:left="360"/>
            </w:pPr>
            <w:r>
              <w:t>Added an additional REF~7G in example 2 of 2 (CC#2001-119)</w:t>
            </w:r>
          </w:p>
        </w:tc>
      </w:tr>
      <w:tr w:rsidR="00414ACF" w14:paraId="607F91FE" w14:textId="77777777" w:rsidTr="00285722">
        <w:tblPrEx>
          <w:tblCellMar>
            <w:top w:w="0" w:type="dxa"/>
            <w:bottom w:w="0" w:type="dxa"/>
          </w:tblCellMar>
        </w:tblPrEx>
        <w:trPr>
          <w:cantSplit/>
        </w:trPr>
        <w:tc>
          <w:tcPr>
            <w:tcW w:w="2160" w:type="dxa"/>
            <w:tcBorders>
              <w:top w:val="nil"/>
              <w:left w:val="nil"/>
              <w:bottom w:val="nil"/>
            </w:tcBorders>
          </w:tcPr>
          <w:p w14:paraId="7F3D646A" w14:textId="77777777" w:rsidR="00414ACF" w:rsidRDefault="00414A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t>June 17</w:t>
            </w:r>
            <w:r>
              <w:rPr>
                <w:vertAlign w:val="superscript"/>
              </w:rPr>
              <w:t>th</w:t>
            </w:r>
            <w:r>
              <w:t>, 2002</w:t>
            </w:r>
          </w:p>
          <w:p w14:paraId="71422241" w14:textId="77777777" w:rsidR="00414ACF" w:rsidRDefault="00414A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t>Version 1.5</w:t>
            </w:r>
          </w:p>
        </w:tc>
        <w:tc>
          <w:tcPr>
            <w:tcW w:w="180" w:type="dxa"/>
            <w:tcBorders>
              <w:top w:val="nil"/>
              <w:left w:val="nil"/>
              <w:bottom w:val="nil"/>
              <w:right w:val="nil"/>
            </w:tcBorders>
          </w:tcPr>
          <w:p w14:paraId="1128F93F" w14:textId="77777777" w:rsidR="00414ACF" w:rsidRDefault="00414ACF">
            <w:pPr>
              <w:pStyle w:val="Heading1"/>
              <w:rPr>
                <w:b w:val="0"/>
                <w:bCs w:val="0"/>
              </w:rPr>
            </w:pPr>
          </w:p>
        </w:tc>
        <w:tc>
          <w:tcPr>
            <w:tcW w:w="7560" w:type="dxa"/>
            <w:tcBorders>
              <w:top w:val="nil"/>
              <w:left w:val="nil"/>
              <w:bottom w:val="nil"/>
              <w:right w:val="nil"/>
            </w:tcBorders>
          </w:tcPr>
          <w:p w14:paraId="6BEEB36F" w14:textId="77777777" w:rsidR="00414ACF" w:rsidRDefault="00414ACF"/>
          <w:p w14:paraId="3F66A974" w14:textId="77777777" w:rsidR="00414ACF" w:rsidRDefault="00414ACF">
            <w:r>
              <w:t>The following changes were made:</w:t>
            </w:r>
          </w:p>
        </w:tc>
      </w:tr>
      <w:tr w:rsidR="00414ACF" w14:paraId="398376D1" w14:textId="77777777" w:rsidTr="00285722">
        <w:tblPrEx>
          <w:tblCellMar>
            <w:top w:w="0" w:type="dxa"/>
            <w:bottom w:w="0" w:type="dxa"/>
          </w:tblCellMar>
        </w:tblPrEx>
        <w:trPr>
          <w:cantSplit/>
        </w:trPr>
        <w:tc>
          <w:tcPr>
            <w:tcW w:w="2160" w:type="dxa"/>
            <w:tcBorders>
              <w:top w:val="nil"/>
              <w:left w:val="nil"/>
              <w:bottom w:val="nil"/>
            </w:tcBorders>
          </w:tcPr>
          <w:p w14:paraId="1910A8B9" w14:textId="77777777" w:rsidR="00414ACF" w:rsidRDefault="00414A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p>
        </w:tc>
        <w:tc>
          <w:tcPr>
            <w:tcW w:w="180" w:type="dxa"/>
            <w:tcBorders>
              <w:top w:val="nil"/>
              <w:left w:val="nil"/>
              <w:bottom w:val="nil"/>
              <w:right w:val="nil"/>
            </w:tcBorders>
          </w:tcPr>
          <w:p w14:paraId="2F2586D1" w14:textId="77777777" w:rsidR="00414ACF" w:rsidRDefault="00414ACF">
            <w:pPr>
              <w:pStyle w:val="Heading1"/>
              <w:rPr>
                <w:b w:val="0"/>
                <w:bCs w:val="0"/>
              </w:rPr>
            </w:pPr>
          </w:p>
        </w:tc>
        <w:tc>
          <w:tcPr>
            <w:tcW w:w="7560" w:type="dxa"/>
            <w:tcBorders>
              <w:top w:val="nil"/>
              <w:left w:val="nil"/>
              <w:bottom w:val="nil"/>
              <w:right w:val="nil"/>
            </w:tcBorders>
          </w:tcPr>
          <w:p w14:paraId="4DB1CFF3" w14:textId="77777777" w:rsidR="00414ACF" w:rsidRDefault="00414ACF">
            <w:pPr>
              <w:numPr>
                <w:ilvl w:val="0"/>
                <w:numId w:val="24"/>
              </w:numPr>
            </w:pPr>
            <w:r>
              <w:t>No Changes for Version 1.5</w:t>
            </w:r>
          </w:p>
        </w:tc>
      </w:tr>
      <w:tr w:rsidR="00414ACF" w14:paraId="21D242B7" w14:textId="77777777" w:rsidTr="00285722">
        <w:tblPrEx>
          <w:tblCellMar>
            <w:top w:w="0" w:type="dxa"/>
            <w:bottom w:w="0" w:type="dxa"/>
          </w:tblCellMar>
        </w:tblPrEx>
        <w:trPr>
          <w:cantSplit/>
        </w:trPr>
        <w:tc>
          <w:tcPr>
            <w:tcW w:w="2160" w:type="dxa"/>
            <w:tcBorders>
              <w:top w:val="nil"/>
              <w:left w:val="nil"/>
              <w:bottom w:val="nil"/>
            </w:tcBorders>
          </w:tcPr>
          <w:p w14:paraId="03720C17" w14:textId="77777777" w:rsidR="00414ACF" w:rsidRDefault="00414A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t>10/15/02</w:t>
            </w:r>
          </w:p>
        </w:tc>
        <w:tc>
          <w:tcPr>
            <w:tcW w:w="180" w:type="dxa"/>
            <w:tcBorders>
              <w:top w:val="nil"/>
              <w:left w:val="nil"/>
              <w:bottom w:val="nil"/>
              <w:right w:val="nil"/>
            </w:tcBorders>
          </w:tcPr>
          <w:p w14:paraId="494691DE" w14:textId="77777777" w:rsidR="00414ACF" w:rsidRDefault="00414ACF">
            <w:pPr>
              <w:pStyle w:val="Heading1"/>
              <w:rPr>
                <w:b w:val="0"/>
                <w:bCs w:val="0"/>
              </w:rPr>
            </w:pPr>
          </w:p>
        </w:tc>
        <w:tc>
          <w:tcPr>
            <w:tcW w:w="7560" w:type="dxa"/>
            <w:tcBorders>
              <w:top w:val="nil"/>
              <w:left w:val="nil"/>
              <w:bottom w:val="nil"/>
              <w:right w:val="nil"/>
            </w:tcBorders>
          </w:tcPr>
          <w:p w14:paraId="3356BE60" w14:textId="77777777" w:rsidR="00414ACF" w:rsidRDefault="00414ACF">
            <w:pPr>
              <w:numPr>
                <w:ilvl w:val="0"/>
                <w:numId w:val="24"/>
              </w:numPr>
              <w:ind w:hanging="720"/>
            </w:pPr>
            <w:r>
              <w:t>Change Control 2002-417 – Added reject code “ANK” to the REF~7G</w:t>
            </w:r>
          </w:p>
        </w:tc>
      </w:tr>
      <w:tr w:rsidR="00414ACF" w14:paraId="3034671A" w14:textId="77777777" w:rsidTr="00285722">
        <w:tblPrEx>
          <w:tblCellMar>
            <w:top w:w="0" w:type="dxa"/>
            <w:bottom w:w="0" w:type="dxa"/>
          </w:tblCellMar>
        </w:tblPrEx>
        <w:trPr>
          <w:cantSplit/>
        </w:trPr>
        <w:tc>
          <w:tcPr>
            <w:tcW w:w="2160" w:type="dxa"/>
            <w:tcBorders>
              <w:top w:val="nil"/>
              <w:left w:val="nil"/>
              <w:bottom w:val="nil"/>
            </w:tcBorders>
          </w:tcPr>
          <w:p w14:paraId="1A563828" w14:textId="77777777" w:rsidR="00414ACF" w:rsidRDefault="00414A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p>
        </w:tc>
        <w:tc>
          <w:tcPr>
            <w:tcW w:w="180" w:type="dxa"/>
            <w:tcBorders>
              <w:top w:val="nil"/>
              <w:left w:val="nil"/>
              <w:bottom w:val="nil"/>
              <w:right w:val="nil"/>
            </w:tcBorders>
          </w:tcPr>
          <w:p w14:paraId="78B5098E" w14:textId="77777777" w:rsidR="00414ACF" w:rsidRDefault="00414ACF">
            <w:pPr>
              <w:pStyle w:val="Heading1"/>
              <w:rPr>
                <w:b w:val="0"/>
                <w:bCs w:val="0"/>
              </w:rPr>
            </w:pPr>
          </w:p>
        </w:tc>
        <w:tc>
          <w:tcPr>
            <w:tcW w:w="7560" w:type="dxa"/>
            <w:tcBorders>
              <w:top w:val="nil"/>
              <w:left w:val="nil"/>
              <w:bottom w:val="nil"/>
              <w:right w:val="nil"/>
            </w:tcBorders>
          </w:tcPr>
          <w:p w14:paraId="543C812C" w14:textId="77777777" w:rsidR="00414ACF" w:rsidRDefault="00414ACF">
            <w:pPr>
              <w:numPr>
                <w:ilvl w:val="0"/>
                <w:numId w:val="24"/>
              </w:numPr>
              <w:ind w:hanging="720"/>
            </w:pPr>
            <w:r>
              <w:t>Change Control 2002-418 – Added reject code “FRB” to the REF~7G</w:t>
            </w:r>
          </w:p>
        </w:tc>
      </w:tr>
      <w:tr w:rsidR="00414ACF" w14:paraId="3EDC5D0C" w14:textId="77777777" w:rsidTr="00285722">
        <w:tblPrEx>
          <w:tblCellMar>
            <w:top w:w="0" w:type="dxa"/>
            <w:bottom w:w="0" w:type="dxa"/>
          </w:tblCellMar>
        </w:tblPrEx>
        <w:trPr>
          <w:cantSplit/>
        </w:trPr>
        <w:tc>
          <w:tcPr>
            <w:tcW w:w="2160" w:type="dxa"/>
            <w:tcBorders>
              <w:top w:val="nil"/>
              <w:left w:val="nil"/>
              <w:bottom w:val="nil"/>
            </w:tcBorders>
          </w:tcPr>
          <w:p w14:paraId="65641C6C" w14:textId="77777777" w:rsidR="00414ACF" w:rsidRDefault="00414A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t>May 29</w:t>
            </w:r>
            <w:r>
              <w:rPr>
                <w:vertAlign w:val="superscript"/>
              </w:rPr>
              <w:t>th</w:t>
            </w:r>
            <w:r>
              <w:t>, 2003</w:t>
            </w:r>
          </w:p>
          <w:p w14:paraId="4CA33C1E" w14:textId="77777777" w:rsidR="00414ACF" w:rsidRDefault="00414A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t>Version 1.6</w:t>
            </w:r>
          </w:p>
        </w:tc>
        <w:tc>
          <w:tcPr>
            <w:tcW w:w="180" w:type="dxa"/>
            <w:tcBorders>
              <w:top w:val="nil"/>
              <w:left w:val="nil"/>
              <w:bottom w:val="nil"/>
              <w:right w:val="nil"/>
            </w:tcBorders>
          </w:tcPr>
          <w:p w14:paraId="2D461F6B" w14:textId="77777777" w:rsidR="00414ACF" w:rsidRDefault="00414ACF">
            <w:pPr>
              <w:pStyle w:val="Heading1"/>
              <w:rPr>
                <w:b w:val="0"/>
                <w:bCs w:val="0"/>
              </w:rPr>
            </w:pPr>
          </w:p>
        </w:tc>
        <w:tc>
          <w:tcPr>
            <w:tcW w:w="7560" w:type="dxa"/>
            <w:tcBorders>
              <w:top w:val="nil"/>
              <w:left w:val="nil"/>
              <w:bottom w:val="nil"/>
              <w:right w:val="nil"/>
            </w:tcBorders>
          </w:tcPr>
          <w:p w14:paraId="76302183" w14:textId="77777777" w:rsidR="00414ACF" w:rsidRDefault="00414ACF"/>
          <w:p w14:paraId="2F829008" w14:textId="77777777" w:rsidR="00414ACF" w:rsidRDefault="00414ACF">
            <w:r>
              <w:t>The following changes were made:</w:t>
            </w:r>
          </w:p>
        </w:tc>
      </w:tr>
      <w:tr w:rsidR="00414ACF" w14:paraId="15703D1C" w14:textId="77777777" w:rsidTr="00285722">
        <w:tblPrEx>
          <w:tblCellMar>
            <w:top w:w="0" w:type="dxa"/>
            <w:bottom w:w="0" w:type="dxa"/>
          </w:tblCellMar>
        </w:tblPrEx>
        <w:trPr>
          <w:cantSplit/>
        </w:trPr>
        <w:tc>
          <w:tcPr>
            <w:tcW w:w="2160" w:type="dxa"/>
            <w:tcBorders>
              <w:top w:val="nil"/>
              <w:left w:val="nil"/>
              <w:bottom w:val="nil"/>
            </w:tcBorders>
          </w:tcPr>
          <w:p w14:paraId="26EA5C8B" w14:textId="77777777" w:rsidR="00414ACF" w:rsidRDefault="00414A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p>
        </w:tc>
        <w:tc>
          <w:tcPr>
            <w:tcW w:w="180" w:type="dxa"/>
            <w:tcBorders>
              <w:top w:val="nil"/>
              <w:left w:val="nil"/>
              <w:bottom w:val="nil"/>
              <w:right w:val="nil"/>
            </w:tcBorders>
          </w:tcPr>
          <w:p w14:paraId="07ED0968" w14:textId="77777777" w:rsidR="00414ACF" w:rsidRDefault="00414ACF">
            <w:pPr>
              <w:pStyle w:val="Heading1"/>
              <w:rPr>
                <w:b w:val="0"/>
                <w:bCs w:val="0"/>
              </w:rPr>
            </w:pPr>
          </w:p>
        </w:tc>
        <w:tc>
          <w:tcPr>
            <w:tcW w:w="7560" w:type="dxa"/>
            <w:tcBorders>
              <w:top w:val="nil"/>
              <w:left w:val="nil"/>
              <w:bottom w:val="nil"/>
              <w:right w:val="nil"/>
            </w:tcBorders>
          </w:tcPr>
          <w:p w14:paraId="2B8E8425" w14:textId="77777777" w:rsidR="00414ACF" w:rsidRDefault="00414ACF">
            <w:pPr>
              <w:numPr>
                <w:ilvl w:val="0"/>
                <w:numId w:val="25"/>
              </w:numPr>
              <w:ind w:hanging="702"/>
            </w:pPr>
            <w:r>
              <w:t xml:space="preserve">Change Control 2002-469 </w:t>
            </w:r>
            <w:r>
              <w:rPr>
                <w:sz w:val="18"/>
                <w:szCs w:val="18"/>
              </w:rPr>
              <w:t>Add/revise gray box explanation for the description of code ‘FRB’ in the REF~7G (Reject Code) segment for response transaction to be applicable to all billing parties.</w:t>
            </w:r>
          </w:p>
        </w:tc>
      </w:tr>
      <w:tr w:rsidR="00414ACF" w14:paraId="08440634" w14:textId="77777777" w:rsidTr="00285722">
        <w:tblPrEx>
          <w:tblCellMar>
            <w:top w:w="0" w:type="dxa"/>
            <w:bottom w:w="0" w:type="dxa"/>
          </w:tblCellMar>
        </w:tblPrEx>
        <w:trPr>
          <w:cantSplit/>
        </w:trPr>
        <w:tc>
          <w:tcPr>
            <w:tcW w:w="2160" w:type="dxa"/>
            <w:tcBorders>
              <w:top w:val="nil"/>
              <w:left w:val="nil"/>
              <w:bottom w:val="nil"/>
            </w:tcBorders>
          </w:tcPr>
          <w:p w14:paraId="0DE52175" w14:textId="77777777" w:rsidR="00414ACF" w:rsidRDefault="00414A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t>September 18</w:t>
            </w:r>
            <w:r>
              <w:rPr>
                <w:vertAlign w:val="superscript"/>
              </w:rPr>
              <w:t>th</w:t>
            </w:r>
            <w:r>
              <w:t>, 2003</w:t>
            </w:r>
          </w:p>
          <w:p w14:paraId="2A414784" w14:textId="77777777" w:rsidR="00414ACF" w:rsidRDefault="00414A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t>Version 2.0</w:t>
            </w:r>
          </w:p>
        </w:tc>
        <w:tc>
          <w:tcPr>
            <w:tcW w:w="180" w:type="dxa"/>
            <w:tcBorders>
              <w:top w:val="nil"/>
              <w:left w:val="nil"/>
              <w:bottom w:val="nil"/>
              <w:right w:val="nil"/>
            </w:tcBorders>
          </w:tcPr>
          <w:p w14:paraId="25616DC5" w14:textId="77777777" w:rsidR="00414ACF" w:rsidRDefault="00414ACF">
            <w:pPr>
              <w:pStyle w:val="Heading1"/>
              <w:rPr>
                <w:b w:val="0"/>
                <w:bCs w:val="0"/>
              </w:rPr>
            </w:pPr>
          </w:p>
        </w:tc>
        <w:tc>
          <w:tcPr>
            <w:tcW w:w="7560" w:type="dxa"/>
            <w:tcBorders>
              <w:top w:val="nil"/>
              <w:left w:val="nil"/>
              <w:bottom w:val="nil"/>
              <w:right w:val="nil"/>
            </w:tcBorders>
          </w:tcPr>
          <w:p w14:paraId="25BCD7BD" w14:textId="77777777" w:rsidR="00414ACF" w:rsidRDefault="00414ACF"/>
          <w:p w14:paraId="58AD37D7" w14:textId="77777777" w:rsidR="00414ACF" w:rsidRDefault="00414ACF">
            <w:r>
              <w:t>The following changes were made:</w:t>
            </w:r>
          </w:p>
        </w:tc>
      </w:tr>
      <w:tr w:rsidR="00414ACF" w14:paraId="48662377" w14:textId="77777777" w:rsidTr="00285722">
        <w:tblPrEx>
          <w:tblCellMar>
            <w:top w:w="0" w:type="dxa"/>
            <w:bottom w:w="0" w:type="dxa"/>
          </w:tblCellMar>
        </w:tblPrEx>
        <w:trPr>
          <w:cantSplit/>
        </w:trPr>
        <w:tc>
          <w:tcPr>
            <w:tcW w:w="2160" w:type="dxa"/>
            <w:tcBorders>
              <w:top w:val="nil"/>
              <w:left w:val="nil"/>
              <w:bottom w:val="nil"/>
            </w:tcBorders>
          </w:tcPr>
          <w:p w14:paraId="34AEBD3A" w14:textId="77777777" w:rsidR="00414ACF" w:rsidRDefault="00414A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t>9/18/03</w:t>
            </w:r>
          </w:p>
        </w:tc>
        <w:tc>
          <w:tcPr>
            <w:tcW w:w="180" w:type="dxa"/>
            <w:tcBorders>
              <w:top w:val="nil"/>
              <w:left w:val="nil"/>
              <w:bottom w:val="nil"/>
              <w:right w:val="nil"/>
            </w:tcBorders>
          </w:tcPr>
          <w:p w14:paraId="2E9E26B9" w14:textId="77777777" w:rsidR="00414ACF" w:rsidRDefault="00414ACF">
            <w:pPr>
              <w:pStyle w:val="Heading1"/>
              <w:rPr>
                <w:b w:val="0"/>
                <w:bCs w:val="0"/>
              </w:rPr>
            </w:pPr>
          </w:p>
        </w:tc>
        <w:tc>
          <w:tcPr>
            <w:tcW w:w="7560" w:type="dxa"/>
            <w:tcBorders>
              <w:top w:val="nil"/>
              <w:left w:val="nil"/>
              <w:bottom w:val="nil"/>
              <w:right w:val="nil"/>
            </w:tcBorders>
          </w:tcPr>
          <w:p w14:paraId="04405A15" w14:textId="77777777" w:rsidR="00414ACF" w:rsidRPr="0025343B" w:rsidRDefault="00414ACF">
            <w:pPr>
              <w:numPr>
                <w:ilvl w:val="0"/>
                <w:numId w:val="25"/>
              </w:numPr>
              <w:ind w:hanging="702"/>
            </w:pPr>
            <w:r>
              <w:t xml:space="preserve">Change Control 2003-556 - </w:t>
            </w:r>
            <w:r>
              <w:rPr>
                <w:sz w:val="18"/>
                <w:szCs w:val="18"/>
              </w:rPr>
              <w:t>Add gray box definition ‘Retired’ to the 814_02, 814_11, 814_17, 814_19, 814_21, 814_25, 814_27, and 814_PD</w:t>
            </w:r>
          </w:p>
          <w:p w14:paraId="33CC870F" w14:textId="77777777" w:rsidR="0025343B" w:rsidRDefault="0025343B" w:rsidP="0025343B">
            <w:pPr>
              <w:ind w:left="720"/>
            </w:pPr>
          </w:p>
        </w:tc>
      </w:tr>
      <w:tr w:rsidR="00DE6E05" w14:paraId="14D78F53" w14:textId="77777777" w:rsidTr="00285722">
        <w:tblPrEx>
          <w:tblCellMar>
            <w:top w:w="0" w:type="dxa"/>
            <w:bottom w:w="0" w:type="dxa"/>
          </w:tblCellMar>
        </w:tblPrEx>
        <w:trPr>
          <w:cantSplit/>
        </w:trPr>
        <w:tc>
          <w:tcPr>
            <w:tcW w:w="2160" w:type="dxa"/>
            <w:tcBorders>
              <w:top w:val="nil"/>
              <w:left w:val="nil"/>
              <w:bottom w:val="nil"/>
            </w:tcBorders>
          </w:tcPr>
          <w:p w14:paraId="116B5DFB" w14:textId="77777777" w:rsidR="00DE6E05" w:rsidRDefault="00DE6E05" w:rsidP="0052119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t>October 8, 2004</w:t>
            </w:r>
          </w:p>
          <w:p w14:paraId="5F01202D" w14:textId="77777777" w:rsidR="00DE6E05" w:rsidRDefault="00DE6E05" w:rsidP="0052119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t xml:space="preserve">              Version 2.0A</w:t>
            </w:r>
          </w:p>
        </w:tc>
        <w:tc>
          <w:tcPr>
            <w:tcW w:w="180" w:type="dxa"/>
            <w:tcBorders>
              <w:top w:val="nil"/>
              <w:left w:val="nil"/>
              <w:bottom w:val="nil"/>
              <w:right w:val="nil"/>
            </w:tcBorders>
          </w:tcPr>
          <w:p w14:paraId="493C4ED1" w14:textId="77777777" w:rsidR="00DE6E05" w:rsidRDefault="00DE6E05" w:rsidP="00521191">
            <w:pPr>
              <w:pStyle w:val="Heading1"/>
              <w:rPr>
                <w:b w:val="0"/>
                <w:bCs w:val="0"/>
              </w:rPr>
            </w:pPr>
          </w:p>
        </w:tc>
        <w:tc>
          <w:tcPr>
            <w:tcW w:w="7560" w:type="dxa"/>
            <w:tcBorders>
              <w:top w:val="nil"/>
              <w:left w:val="nil"/>
              <w:bottom w:val="nil"/>
              <w:right w:val="nil"/>
            </w:tcBorders>
          </w:tcPr>
          <w:p w14:paraId="29A8740E" w14:textId="77777777" w:rsidR="00DE6E05" w:rsidRPr="00DE6E05" w:rsidRDefault="00DE6E05" w:rsidP="00DE6E05">
            <w:pPr>
              <w:tabs>
                <w:tab w:val="num" w:pos="720"/>
              </w:tabs>
              <w:ind w:left="720" w:hanging="702"/>
            </w:pPr>
            <w:r w:rsidRPr="00DE6E05">
              <w:t>Change Control 2004-634:</w:t>
            </w:r>
          </w:p>
          <w:p w14:paraId="3E79058B" w14:textId="77777777" w:rsidR="00DE6E05" w:rsidRDefault="00DE6E05" w:rsidP="00DE6E05">
            <w:pPr>
              <w:pStyle w:val="BodyTextIndent"/>
              <w:numPr>
                <w:ilvl w:val="0"/>
                <w:numId w:val="26"/>
              </w:numPr>
              <w:ind w:right="144"/>
              <w:rPr>
                <w:b w:val="0"/>
                <w:bCs w:val="0"/>
              </w:rPr>
            </w:pPr>
            <w:r w:rsidRPr="00DE6E05">
              <w:rPr>
                <w:b w:val="0"/>
                <w:bCs w:val="0"/>
              </w:rPr>
              <w:t xml:space="preserve">As per discussions at the June 04 TX SET meeting, additional language should be added to each Transaction Set to identify the requirements and required response to the 997 Functional acknowledgement </w:t>
            </w:r>
            <w:proofErr w:type="gramStart"/>
            <w:r w:rsidRPr="00DE6E05">
              <w:rPr>
                <w:b w:val="0"/>
                <w:bCs w:val="0"/>
              </w:rPr>
              <w:t>–  The</w:t>
            </w:r>
            <w:proofErr w:type="gramEnd"/>
            <w:r w:rsidRPr="00DE6E05">
              <w:rPr>
                <w:b w:val="0"/>
                <w:bCs w:val="0"/>
              </w:rPr>
              <w:t xml:space="preserv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43D671C6" w14:textId="77777777" w:rsidR="0025343B" w:rsidRPr="00DE6E05" w:rsidRDefault="0025343B" w:rsidP="0025343B">
            <w:pPr>
              <w:pStyle w:val="BodyTextIndent"/>
              <w:ind w:left="360" w:right="144"/>
              <w:rPr>
                <w:b w:val="0"/>
                <w:bCs w:val="0"/>
              </w:rPr>
            </w:pPr>
          </w:p>
        </w:tc>
      </w:tr>
      <w:tr w:rsidR="00B84BFE" w14:paraId="4D5E377C" w14:textId="77777777" w:rsidTr="00285722">
        <w:tblPrEx>
          <w:tblCellMar>
            <w:top w:w="0" w:type="dxa"/>
            <w:bottom w:w="0" w:type="dxa"/>
          </w:tblCellMar>
        </w:tblPrEx>
        <w:trPr>
          <w:cantSplit/>
        </w:trPr>
        <w:tc>
          <w:tcPr>
            <w:tcW w:w="2160" w:type="dxa"/>
            <w:tcBorders>
              <w:top w:val="nil"/>
              <w:left w:val="nil"/>
              <w:bottom w:val="nil"/>
            </w:tcBorders>
          </w:tcPr>
          <w:p w14:paraId="2CA22730" w14:textId="77777777" w:rsidR="00B84BFE" w:rsidRDefault="00B84BFE" w:rsidP="000067E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t>March 1, 2005</w:t>
            </w:r>
          </w:p>
          <w:p w14:paraId="63C63394" w14:textId="77777777" w:rsidR="00B84BFE" w:rsidRDefault="00B84BFE" w:rsidP="000067E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t xml:space="preserve">              Version 2.1</w:t>
            </w:r>
          </w:p>
        </w:tc>
        <w:tc>
          <w:tcPr>
            <w:tcW w:w="180" w:type="dxa"/>
            <w:tcBorders>
              <w:top w:val="nil"/>
              <w:left w:val="nil"/>
              <w:bottom w:val="nil"/>
              <w:right w:val="nil"/>
            </w:tcBorders>
          </w:tcPr>
          <w:p w14:paraId="45B5981F" w14:textId="77777777" w:rsidR="00B84BFE" w:rsidRPr="00B84BFE" w:rsidRDefault="00B84BFE" w:rsidP="000067EB">
            <w:pPr>
              <w:pStyle w:val="Heading1"/>
              <w:rPr>
                <w:b w:val="0"/>
                <w:bCs w:val="0"/>
              </w:rPr>
            </w:pPr>
          </w:p>
        </w:tc>
        <w:tc>
          <w:tcPr>
            <w:tcW w:w="7560" w:type="dxa"/>
            <w:tcBorders>
              <w:top w:val="nil"/>
              <w:left w:val="nil"/>
              <w:bottom w:val="nil"/>
              <w:right w:val="nil"/>
            </w:tcBorders>
          </w:tcPr>
          <w:p w14:paraId="6299B18E" w14:textId="77777777" w:rsidR="00B84BFE" w:rsidRDefault="00B84BFE" w:rsidP="00B84BFE">
            <w:pPr>
              <w:pStyle w:val="BodyTextIndent"/>
              <w:ind w:right="144"/>
              <w:rPr>
                <w:b w:val="0"/>
              </w:rPr>
            </w:pPr>
            <w:r w:rsidRPr="00B84BFE">
              <w:rPr>
                <w:b w:val="0"/>
              </w:rPr>
              <w:t>Change Control 2003-569</w:t>
            </w:r>
            <w:r>
              <w:rPr>
                <w:b w:val="0"/>
              </w:rPr>
              <w:t>:</w:t>
            </w:r>
          </w:p>
          <w:p w14:paraId="3D3D7BB0" w14:textId="77777777" w:rsidR="00B84BFE" w:rsidRPr="00B84BFE" w:rsidRDefault="00B84BFE" w:rsidP="00B84BFE">
            <w:pPr>
              <w:pStyle w:val="BodyTextIndent"/>
              <w:numPr>
                <w:ilvl w:val="0"/>
                <w:numId w:val="26"/>
              </w:numPr>
              <w:ind w:right="144"/>
              <w:rPr>
                <w:b w:val="0"/>
              </w:rPr>
            </w:pPr>
            <w:r w:rsidRPr="00B84BFE">
              <w:rPr>
                <w:b w:val="0"/>
              </w:rPr>
              <w:t>Provide gray box clarification to the LIN segment to indicate that the Texas Market supports only 1 LIN loop per EDI Transaction.</w:t>
            </w:r>
          </w:p>
          <w:p w14:paraId="7ABEE660" w14:textId="77777777" w:rsidR="00B84BFE" w:rsidRDefault="00B84BFE" w:rsidP="00B84BFE">
            <w:pPr>
              <w:pStyle w:val="BodyTextIndent"/>
              <w:ind w:right="144"/>
              <w:rPr>
                <w:b w:val="0"/>
              </w:rPr>
            </w:pPr>
            <w:r w:rsidRPr="00B84BFE">
              <w:rPr>
                <w:b w:val="0"/>
              </w:rPr>
              <w:t>Change Control 2004-650</w:t>
            </w:r>
            <w:r>
              <w:rPr>
                <w:b w:val="0"/>
              </w:rPr>
              <w:t>:</w:t>
            </w:r>
          </w:p>
          <w:p w14:paraId="0898F01B" w14:textId="77777777" w:rsidR="00B84BFE" w:rsidRDefault="00B84BFE" w:rsidP="00B84BFE">
            <w:pPr>
              <w:pStyle w:val="BodyTextIndent"/>
              <w:numPr>
                <w:ilvl w:val="0"/>
                <w:numId w:val="26"/>
              </w:numPr>
              <w:ind w:right="144"/>
              <w:rPr>
                <w:b w:val="0"/>
              </w:rPr>
            </w:pPr>
            <w:r w:rsidRPr="00B84BFE">
              <w:rPr>
                <w:b w:val="0"/>
              </w:rPr>
              <w:t xml:space="preserve">Make 814_PC and 814_PD transactions bi-directional to allow MCTDSP to send updated customer information to the CR and to allow CR to respond to MCTDSP.  In the MOU/EC market, the MCTDSP will be doing consolidated billing unless the customer requests dual billing. </w:t>
            </w:r>
          </w:p>
          <w:p w14:paraId="6E3FFFC4" w14:textId="77777777" w:rsidR="00D129A2" w:rsidRPr="00D129A2" w:rsidRDefault="00D129A2" w:rsidP="00D129A2">
            <w:pPr>
              <w:pStyle w:val="BodyTextIndent"/>
              <w:ind w:right="144"/>
              <w:rPr>
                <w:b w:val="0"/>
              </w:rPr>
            </w:pPr>
            <w:r w:rsidRPr="00D129A2">
              <w:rPr>
                <w:b w:val="0"/>
              </w:rPr>
              <w:t>Change Control 2005-680:</w:t>
            </w:r>
          </w:p>
          <w:p w14:paraId="2843F8BE" w14:textId="77777777" w:rsidR="00D129A2" w:rsidRPr="00D129A2" w:rsidRDefault="00D129A2" w:rsidP="00B84BFE">
            <w:pPr>
              <w:pStyle w:val="BodyTextIndent"/>
              <w:numPr>
                <w:ilvl w:val="0"/>
                <w:numId w:val="26"/>
              </w:numPr>
              <w:ind w:right="144"/>
              <w:rPr>
                <w:b w:val="0"/>
              </w:rPr>
            </w:pPr>
            <w:r w:rsidRPr="00D129A2">
              <w:rPr>
                <w:b w:val="0"/>
              </w:rPr>
              <w:t>Add new reject reason code of 'IMI - Invalid Membership Number or ID' to REF~7G segment to be used in MOU/EC market.</w:t>
            </w:r>
          </w:p>
          <w:p w14:paraId="52AA5249" w14:textId="77777777" w:rsidR="001E13AA" w:rsidRPr="00D129A2" w:rsidRDefault="001E13AA" w:rsidP="001E13AA">
            <w:pPr>
              <w:adjustRightInd w:val="0"/>
            </w:pPr>
            <w:r w:rsidRPr="00D129A2">
              <w:t>Change Control 2005-683:</w:t>
            </w:r>
          </w:p>
          <w:p w14:paraId="6B239C60" w14:textId="77777777" w:rsidR="001E13AA" w:rsidRPr="0025343B" w:rsidRDefault="001E13AA" w:rsidP="001E13AA">
            <w:pPr>
              <w:pStyle w:val="BodyTextIndent"/>
              <w:numPr>
                <w:ilvl w:val="0"/>
                <w:numId w:val="26"/>
              </w:numPr>
              <w:ind w:right="144"/>
              <w:rPr>
                <w:b w:val="0"/>
                <w:bCs w:val="0"/>
              </w:rPr>
            </w:pPr>
            <w:r w:rsidRPr="00D129A2">
              <w:rPr>
                <w:b w:val="0"/>
              </w:rPr>
              <w:t>Add clarity to the transaction notes section regarding the Texas Market use of characters in alphanumeric fields</w:t>
            </w:r>
          </w:p>
          <w:p w14:paraId="5032F141" w14:textId="77777777" w:rsidR="0025343B" w:rsidRPr="001E13AA" w:rsidRDefault="0025343B" w:rsidP="0025343B">
            <w:pPr>
              <w:pStyle w:val="BodyTextIndent"/>
              <w:ind w:left="360" w:right="144"/>
              <w:rPr>
                <w:b w:val="0"/>
                <w:bCs w:val="0"/>
              </w:rPr>
            </w:pPr>
          </w:p>
        </w:tc>
      </w:tr>
      <w:tr w:rsidR="007E6920" w:rsidRPr="00F15A50" w14:paraId="0E0F29CC" w14:textId="77777777" w:rsidTr="00285722">
        <w:tblPrEx>
          <w:tblCellMar>
            <w:top w:w="0" w:type="dxa"/>
            <w:bottom w:w="0" w:type="dxa"/>
          </w:tblCellMar>
        </w:tblPrEx>
        <w:trPr>
          <w:cantSplit/>
        </w:trPr>
        <w:tc>
          <w:tcPr>
            <w:tcW w:w="2160" w:type="dxa"/>
            <w:tcBorders>
              <w:top w:val="nil"/>
              <w:left w:val="nil"/>
              <w:bottom w:val="nil"/>
            </w:tcBorders>
          </w:tcPr>
          <w:p w14:paraId="328366F7" w14:textId="77777777" w:rsidR="007E6920" w:rsidRPr="007E6920" w:rsidRDefault="007E6920" w:rsidP="00F03E5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rsidRPr="007E6920">
              <w:lastRenderedPageBreak/>
              <w:t>November 30, 2010</w:t>
            </w:r>
          </w:p>
          <w:p w14:paraId="7611E02D" w14:textId="77777777" w:rsidR="007E6920" w:rsidRPr="007E6920" w:rsidRDefault="007E6920" w:rsidP="00F03E5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rsidRPr="007E6920">
              <w:t>Version 3.0A</w:t>
            </w:r>
          </w:p>
        </w:tc>
        <w:tc>
          <w:tcPr>
            <w:tcW w:w="180" w:type="dxa"/>
            <w:tcBorders>
              <w:top w:val="nil"/>
              <w:left w:val="nil"/>
              <w:bottom w:val="nil"/>
              <w:right w:val="nil"/>
            </w:tcBorders>
          </w:tcPr>
          <w:p w14:paraId="26D2255F" w14:textId="77777777" w:rsidR="007E6920" w:rsidRPr="007E6920" w:rsidRDefault="007E6920" w:rsidP="00F03E52">
            <w:pPr>
              <w:pStyle w:val="Heading1"/>
              <w:rPr>
                <w:b w:val="0"/>
                <w:bCs w:val="0"/>
              </w:rPr>
            </w:pPr>
          </w:p>
        </w:tc>
        <w:tc>
          <w:tcPr>
            <w:tcW w:w="7560" w:type="dxa"/>
            <w:tcBorders>
              <w:top w:val="nil"/>
              <w:left w:val="nil"/>
              <w:bottom w:val="nil"/>
              <w:right w:val="nil"/>
            </w:tcBorders>
          </w:tcPr>
          <w:p w14:paraId="66F06D46" w14:textId="77777777" w:rsidR="007E6920" w:rsidRPr="007E6920" w:rsidRDefault="007E6920" w:rsidP="007E6920">
            <w:pPr>
              <w:pStyle w:val="BodyTextIndent"/>
              <w:ind w:right="144"/>
              <w:rPr>
                <w:b w:val="0"/>
              </w:rPr>
            </w:pPr>
            <w:r w:rsidRPr="007E6920">
              <w:rPr>
                <w:b w:val="0"/>
              </w:rPr>
              <w:t>Change Control 2009-729:</w:t>
            </w:r>
          </w:p>
          <w:p w14:paraId="309D0660" w14:textId="77777777" w:rsidR="007E6920" w:rsidRDefault="007E6920" w:rsidP="007E6920">
            <w:pPr>
              <w:numPr>
                <w:ilvl w:val="0"/>
                <w:numId w:val="27"/>
              </w:numPr>
              <w:adjustRightInd w:val="0"/>
              <w:rPr>
                <w:bCs/>
              </w:rPr>
            </w:pPr>
            <w:r w:rsidRPr="007E6920">
              <w:rPr>
                <w:bCs/>
              </w:rPr>
              <w:t>Remove all examples from the TX SET Implementation guides and post them into a separate document for quicker correction and addition of new examples without a TX SET release</w:t>
            </w:r>
          </w:p>
          <w:p w14:paraId="130A5297" w14:textId="77777777" w:rsidR="0025343B" w:rsidRPr="007E6920" w:rsidRDefault="0025343B" w:rsidP="0025343B">
            <w:pPr>
              <w:adjustRightInd w:val="0"/>
              <w:ind w:left="360"/>
              <w:rPr>
                <w:bCs/>
              </w:rPr>
            </w:pPr>
          </w:p>
        </w:tc>
      </w:tr>
      <w:tr w:rsidR="009674E1" w14:paraId="5CA9ED5A" w14:textId="77777777" w:rsidTr="009674E1">
        <w:tblPrEx>
          <w:tblCellMar>
            <w:top w:w="0" w:type="dxa"/>
            <w:bottom w:w="0" w:type="dxa"/>
          </w:tblCellMar>
        </w:tblPrEx>
        <w:trPr>
          <w:cantSplit/>
        </w:trPr>
        <w:tc>
          <w:tcPr>
            <w:tcW w:w="2160" w:type="dxa"/>
            <w:tcBorders>
              <w:top w:val="nil"/>
              <w:left w:val="nil"/>
              <w:bottom w:val="nil"/>
            </w:tcBorders>
          </w:tcPr>
          <w:p w14:paraId="76C340C3" w14:textId="77777777" w:rsidR="009674E1" w:rsidRPr="00AE3782" w:rsidRDefault="009674E1" w:rsidP="00711AD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t xml:space="preserve">June </w:t>
            </w:r>
            <w:r w:rsidR="00937C7C">
              <w:t>11</w:t>
            </w:r>
            <w:r w:rsidRPr="00AE3782">
              <w:t>, 2012</w:t>
            </w:r>
          </w:p>
          <w:p w14:paraId="3B9867E2" w14:textId="77777777" w:rsidR="009674E1" w:rsidRPr="00AE3782" w:rsidRDefault="009674E1" w:rsidP="00711AD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rsidRPr="00AE3782">
              <w:t>Version 4.0</w:t>
            </w:r>
          </w:p>
        </w:tc>
        <w:tc>
          <w:tcPr>
            <w:tcW w:w="180" w:type="dxa"/>
            <w:tcBorders>
              <w:top w:val="nil"/>
              <w:left w:val="nil"/>
              <w:bottom w:val="nil"/>
              <w:right w:val="nil"/>
            </w:tcBorders>
          </w:tcPr>
          <w:p w14:paraId="60D62A6F" w14:textId="77777777" w:rsidR="009674E1" w:rsidRPr="00AE3782" w:rsidRDefault="009674E1" w:rsidP="00711AD0">
            <w:pPr>
              <w:pStyle w:val="Heading1"/>
              <w:rPr>
                <w:b w:val="0"/>
                <w:bCs w:val="0"/>
              </w:rPr>
            </w:pPr>
          </w:p>
        </w:tc>
        <w:tc>
          <w:tcPr>
            <w:tcW w:w="7560" w:type="dxa"/>
            <w:tcBorders>
              <w:top w:val="nil"/>
              <w:left w:val="nil"/>
              <w:bottom w:val="nil"/>
              <w:right w:val="nil"/>
            </w:tcBorders>
          </w:tcPr>
          <w:p w14:paraId="1326BC4B" w14:textId="77777777" w:rsidR="009674E1" w:rsidRPr="00AE3782" w:rsidRDefault="009674E1" w:rsidP="00711AD0">
            <w:pPr>
              <w:pStyle w:val="BodyTextIndent"/>
              <w:ind w:right="144"/>
              <w:rPr>
                <w:b w:val="0"/>
              </w:rPr>
            </w:pPr>
            <w:r w:rsidRPr="00AE3782">
              <w:rPr>
                <w:b w:val="0"/>
              </w:rPr>
              <w:t>No Changes</w:t>
            </w:r>
            <w:r w:rsidR="007A6273">
              <w:rPr>
                <w:b w:val="0"/>
              </w:rPr>
              <w:t xml:space="preserve"> for Texas SET Version 4.0</w:t>
            </w:r>
          </w:p>
          <w:p w14:paraId="5012462A" w14:textId="77777777" w:rsidR="009674E1" w:rsidRDefault="009674E1" w:rsidP="00711AD0">
            <w:pPr>
              <w:pStyle w:val="BodyTextIndent"/>
              <w:ind w:right="144"/>
              <w:rPr>
                <w:b w:val="0"/>
              </w:rPr>
            </w:pPr>
          </w:p>
          <w:p w14:paraId="681A8695" w14:textId="77777777" w:rsidR="0025343B" w:rsidRPr="00AE3782" w:rsidRDefault="0025343B" w:rsidP="00711AD0">
            <w:pPr>
              <w:pStyle w:val="BodyTextIndent"/>
              <w:ind w:right="144"/>
              <w:rPr>
                <w:b w:val="0"/>
              </w:rPr>
            </w:pPr>
          </w:p>
        </w:tc>
      </w:tr>
      <w:tr w:rsidR="00937C7C" w:rsidRPr="003057C7" w14:paraId="67980B38" w14:textId="77777777" w:rsidTr="00937C7C">
        <w:tblPrEx>
          <w:tblCellMar>
            <w:top w:w="0" w:type="dxa"/>
            <w:bottom w:w="0" w:type="dxa"/>
          </w:tblCellMar>
        </w:tblPrEx>
        <w:trPr>
          <w:cantSplit/>
        </w:trPr>
        <w:tc>
          <w:tcPr>
            <w:tcW w:w="2160" w:type="dxa"/>
            <w:tcBorders>
              <w:top w:val="nil"/>
              <w:left w:val="nil"/>
              <w:bottom w:val="nil"/>
            </w:tcBorders>
          </w:tcPr>
          <w:p w14:paraId="7E036CC2" w14:textId="77777777" w:rsidR="00937C7C" w:rsidRPr="00937C7C" w:rsidRDefault="00EC3226"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rsidRPr="00285722">
              <w:t>November 2</w:t>
            </w:r>
            <w:r w:rsidR="00937C7C" w:rsidRPr="00937C7C">
              <w:t>, 2020</w:t>
            </w:r>
          </w:p>
          <w:p w14:paraId="64705139" w14:textId="77777777" w:rsidR="00937C7C" w:rsidRPr="00937C7C" w:rsidRDefault="00937C7C"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rsidRPr="00937C7C">
              <w:t>Version 4.0A</w:t>
            </w:r>
          </w:p>
        </w:tc>
        <w:tc>
          <w:tcPr>
            <w:tcW w:w="180" w:type="dxa"/>
            <w:tcBorders>
              <w:top w:val="nil"/>
              <w:left w:val="nil"/>
              <w:bottom w:val="nil"/>
              <w:right w:val="nil"/>
            </w:tcBorders>
          </w:tcPr>
          <w:p w14:paraId="43E8F690" w14:textId="77777777" w:rsidR="00937C7C" w:rsidRPr="00937C7C" w:rsidRDefault="00937C7C" w:rsidP="00DB34B0">
            <w:pPr>
              <w:pStyle w:val="Heading1"/>
              <w:rPr>
                <w:b w:val="0"/>
                <w:bCs w:val="0"/>
              </w:rPr>
            </w:pPr>
          </w:p>
        </w:tc>
        <w:tc>
          <w:tcPr>
            <w:tcW w:w="7560" w:type="dxa"/>
            <w:tcBorders>
              <w:top w:val="nil"/>
              <w:left w:val="nil"/>
              <w:bottom w:val="nil"/>
              <w:right w:val="nil"/>
            </w:tcBorders>
          </w:tcPr>
          <w:p w14:paraId="5B47B9A5" w14:textId="77777777" w:rsidR="00937C7C" w:rsidRPr="00937C7C" w:rsidRDefault="00937C7C" w:rsidP="00937C7C">
            <w:pPr>
              <w:pStyle w:val="BodyTextIndent"/>
              <w:ind w:right="144"/>
              <w:rPr>
                <w:b w:val="0"/>
              </w:rPr>
            </w:pPr>
            <w:r w:rsidRPr="00937C7C">
              <w:rPr>
                <w:b w:val="0"/>
              </w:rPr>
              <w:t>Change Control 2020-806:</w:t>
            </w:r>
          </w:p>
          <w:p w14:paraId="69A9C5C8" w14:textId="77777777" w:rsidR="00937C7C" w:rsidRPr="00937C7C" w:rsidRDefault="00937C7C" w:rsidP="00937C7C">
            <w:pPr>
              <w:numPr>
                <w:ilvl w:val="0"/>
                <w:numId w:val="28"/>
              </w:numPr>
              <w:autoSpaceDE/>
              <w:autoSpaceDN/>
              <w:ind w:left="378"/>
              <w:rPr>
                <w:bCs/>
              </w:rPr>
            </w:pPr>
            <w:r w:rsidRPr="00937C7C">
              <w:rPr>
                <w:bCs/>
              </w:rPr>
              <w:t>Sync the Texas SET Implementation Guides with ERCOT Protocols in the way the Muni-Coop is abbreviated.</w:t>
            </w:r>
          </w:p>
          <w:p w14:paraId="31157781" w14:textId="77777777" w:rsidR="00937C7C" w:rsidRPr="00937C7C" w:rsidRDefault="00937C7C" w:rsidP="00937C7C">
            <w:pPr>
              <w:pStyle w:val="BodyTextIndent"/>
              <w:ind w:right="144"/>
              <w:rPr>
                <w:b w:val="0"/>
              </w:rPr>
            </w:pPr>
            <w:r w:rsidRPr="00937C7C">
              <w:rPr>
                <w:b w:val="0"/>
              </w:rPr>
              <w:t>Change Control 2020-820</w:t>
            </w:r>
          </w:p>
          <w:p w14:paraId="1F964E48" w14:textId="77777777" w:rsidR="00937C7C" w:rsidRDefault="00937C7C" w:rsidP="00937C7C">
            <w:pPr>
              <w:numPr>
                <w:ilvl w:val="0"/>
                <w:numId w:val="28"/>
              </w:numPr>
              <w:autoSpaceDE/>
              <w:autoSpaceDN/>
              <w:ind w:left="378"/>
              <w:rPr>
                <w:bCs/>
              </w:rPr>
            </w:pPr>
            <w:r w:rsidRPr="00937C7C">
              <w:rPr>
                <w:bCs/>
              </w:rPr>
              <w:t xml:space="preserve">Recipients of the Select Language Characters (Special Characters) found in the Extended Character Set of the Application Control Structure can be rejected with a 997 Reject. </w:t>
            </w:r>
          </w:p>
          <w:p w14:paraId="6445DF65" w14:textId="77777777" w:rsidR="007A6273" w:rsidRPr="00937C7C" w:rsidRDefault="007A6273" w:rsidP="00285722">
            <w:pPr>
              <w:autoSpaceDE/>
              <w:autoSpaceDN/>
              <w:ind w:left="378"/>
              <w:rPr>
                <w:bCs/>
              </w:rPr>
            </w:pPr>
          </w:p>
        </w:tc>
      </w:tr>
      <w:tr w:rsidR="007A6273" w:rsidRPr="003057C7" w14:paraId="397C2B51" w14:textId="77777777" w:rsidTr="00937C7C">
        <w:tblPrEx>
          <w:tblCellMar>
            <w:top w:w="0" w:type="dxa"/>
            <w:bottom w:w="0" w:type="dxa"/>
          </w:tblCellMar>
        </w:tblPrEx>
        <w:trPr>
          <w:cantSplit/>
          <w:ins w:id="0" w:author="ERCOT" w:date="2023-01-24T15:26:00Z"/>
        </w:trPr>
        <w:tc>
          <w:tcPr>
            <w:tcW w:w="2160" w:type="dxa"/>
            <w:tcBorders>
              <w:top w:val="nil"/>
              <w:left w:val="nil"/>
              <w:bottom w:val="nil"/>
            </w:tcBorders>
          </w:tcPr>
          <w:p w14:paraId="4EF341E7" w14:textId="77777777" w:rsidR="007A6273" w:rsidRDefault="007A6273"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1" w:author="ERCOT" w:date="2023-01-24T15:26:00Z"/>
              </w:rPr>
            </w:pPr>
            <w:ins w:id="2" w:author="ERCOT" w:date="2023-01-24T15:26:00Z">
              <w:r>
                <w:t>TBD</w:t>
              </w:r>
            </w:ins>
          </w:p>
          <w:p w14:paraId="65341D99" w14:textId="77777777" w:rsidR="007A6273" w:rsidRDefault="007A6273"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3" w:author="ERCOT" w:date="2023-01-24T15:26:00Z"/>
              </w:rPr>
            </w:pPr>
            <w:ins w:id="4" w:author="ERCOT" w:date="2023-01-24T15:26:00Z">
              <w:r>
                <w:t>Version 5.0</w:t>
              </w:r>
            </w:ins>
          </w:p>
        </w:tc>
        <w:tc>
          <w:tcPr>
            <w:tcW w:w="180" w:type="dxa"/>
            <w:tcBorders>
              <w:top w:val="nil"/>
              <w:left w:val="nil"/>
              <w:bottom w:val="nil"/>
              <w:right w:val="nil"/>
            </w:tcBorders>
          </w:tcPr>
          <w:p w14:paraId="1B6058E4" w14:textId="77777777" w:rsidR="007A6273" w:rsidRPr="00937C7C" w:rsidRDefault="007A6273" w:rsidP="00DB34B0">
            <w:pPr>
              <w:pStyle w:val="Heading1"/>
              <w:rPr>
                <w:ins w:id="5" w:author="ERCOT" w:date="2023-01-24T15:26:00Z"/>
                <w:b w:val="0"/>
                <w:bCs w:val="0"/>
              </w:rPr>
            </w:pPr>
          </w:p>
        </w:tc>
        <w:tc>
          <w:tcPr>
            <w:tcW w:w="7560" w:type="dxa"/>
            <w:tcBorders>
              <w:top w:val="nil"/>
              <w:left w:val="nil"/>
              <w:bottom w:val="nil"/>
              <w:right w:val="nil"/>
            </w:tcBorders>
          </w:tcPr>
          <w:p w14:paraId="5A3EE24B" w14:textId="77777777" w:rsidR="007A6273" w:rsidRPr="00937C7C" w:rsidRDefault="007A6273" w:rsidP="00937C7C">
            <w:pPr>
              <w:pStyle w:val="BodyTextIndent"/>
              <w:ind w:right="144"/>
              <w:rPr>
                <w:ins w:id="6" w:author="ERCOT" w:date="2023-01-24T15:26:00Z"/>
                <w:b w:val="0"/>
              </w:rPr>
            </w:pPr>
            <w:ins w:id="7" w:author="ERCOT" w:date="2023-01-24T15:26:00Z">
              <w:r>
                <w:rPr>
                  <w:b w:val="0"/>
                </w:rPr>
                <w:t>No Changes for Texas SET Version 5.0</w:t>
              </w:r>
            </w:ins>
          </w:p>
        </w:tc>
      </w:tr>
    </w:tbl>
    <w:p w14:paraId="21E48563" w14:textId="77777777" w:rsidR="00285722" w:rsidRDefault="00414ACF" w:rsidP="00285722">
      <w:pPr>
        <w:tabs>
          <w:tab w:val="right" w:pos="1800"/>
          <w:tab w:val="left" w:pos="2160"/>
        </w:tabs>
        <w:jc w:val="center"/>
        <w:rPr>
          <w:b/>
          <w:bCs/>
          <w:sz w:val="48"/>
          <w:szCs w:val="48"/>
        </w:rPr>
      </w:pPr>
      <w:r>
        <w:br w:type="page"/>
      </w:r>
      <w:r w:rsidR="00285722">
        <w:rPr>
          <w:b/>
          <w:bCs/>
          <w:snapToGrid w:val="0"/>
          <w:sz w:val="48"/>
          <w:szCs w:val="48"/>
        </w:rPr>
        <w:lastRenderedPageBreak/>
        <w:t xml:space="preserve">How to Use this </w:t>
      </w:r>
      <w:r w:rsidR="00285722">
        <w:rPr>
          <w:b/>
          <w:bCs/>
          <w:sz w:val="48"/>
          <w:szCs w:val="48"/>
        </w:rPr>
        <w:t>Implementation Guide</w:t>
      </w:r>
    </w:p>
    <w:p w14:paraId="56DDE5AE" w14:textId="77777777" w:rsidR="00285722" w:rsidRDefault="00285722" w:rsidP="00285722">
      <w:pPr>
        <w:tabs>
          <w:tab w:val="right" w:pos="1800"/>
          <w:tab w:val="left" w:pos="2160"/>
        </w:tabs>
        <w:jc w:val="center"/>
        <w:rPr>
          <w:b/>
          <w:bCs/>
          <w:sz w:val="48"/>
          <w:szCs w:val="48"/>
        </w:rPr>
      </w:pPr>
    </w:p>
    <w:p w14:paraId="19C11F54" w14:textId="3E5999E2" w:rsidR="00285722" w:rsidRDefault="00285722" w:rsidP="00285722">
      <w:pPr>
        <w:tabs>
          <w:tab w:val="right" w:pos="1800"/>
          <w:tab w:val="left" w:pos="2160"/>
        </w:tabs>
        <w:adjustRightInd w:val="0"/>
        <w:ind w:left="2160" w:hanging="2160"/>
        <w:rPr>
          <w:b/>
          <w:bCs/>
        </w:rPr>
      </w:pPr>
      <w:r>
        <w:rPr>
          <w:noProof/>
        </w:rPr>
        <w:pict w14:anchorId="7A26D22A">
          <v:shapetype id="_x0000_t202" coordsize="21600,21600" o:spt="202" path="m,l,21600r21600,l21600,xe">
            <v:stroke joinstyle="miter"/>
            <v:path gradientshapeok="t" o:connecttype="rect"/>
          </v:shapetype>
          <v:shape id="Text Box 2" o:spid="_x0000_s1043" type="#_x0000_t202" style="position:absolute;left:0;text-align:left;margin-left:415.05pt;margin-top:8pt;width:1in;height:139.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" o:allowincell="f">
            <v:textbox>
              <w:txbxContent>
                <w:p w14:paraId="2080F03B" w14:textId="77777777" w:rsidR="00285722" w:rsidRDefault="00285722" w:rsidP="00285722">
                  <w:r>
                    <w:t xml:space="preserve">This section is used to show the </w:t>
                  </w:r>
                  <w:r>
                    <w:rPr>
                      <w:b/>
                      <w:bCs/>
                    </w:rPr>
                    <w:t>X12 Rules</w:t>
                  </w:r>
                  <w:r>
                    <w:t xml:space="preserve"> for this segment.  You must look further into the </w:t>
                  </w:r>
                  <w:proofErr w:type="spellStart"/>
                  <w:r>
                    <w:t>grayboxes</w:t>
                  </w:r>
                  <w:proofErr w:type="spellEnd"/>
                  <w:r>
                    <w:t xml:space="preserve"> below for Texas Rules.</w:t>
                  </w:r>
                </w:p>
              </w:txbxContent>
            </v:textbox>
          </v:shape>
        </w:pict>
      </w:r>
    </w:p>
    <w:p w14:paraId="20DB8833" w14:textId="2F5B8B61" w:rsidR="00285722" w:rsidRDefault="00285722" w:rsidP="00285722">
      <w:pPr>
        <w:tabs>
          <w:tab w:val="right" w:pos="1800"/>
          <w:tab w:val="left" w:pos="2160"/>
        </w:tabs>
        <w:adjustRightInd w:val="0"/>
        <w:ind w:left="2160" w:hanging="2160"/>
        <w:rPr>
          <w:b/>
          <w:bCs/>
        </w:rPr>
      </w:pPr>
      <w:r>
        <w:rPr>
          <w:noProof/>
        </w:rPr>
        <w:pict w14:anchorId="287F1BD5">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42" type="#_x0000_t88" style="position:absolute;left:0;text-align:left;margin-left:391.05pt;margin-top:2.5pt;width:18.6pt;height:1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" o:allowincell="f" adj="1556"/>
        </w:pict>
      </w:r>
      <w:r>
        <w:rPr>
          <w:b/>
          <w:bCs/>
        </w:rPr>
        <w:tab/>
        <w:t>Segment:</w:t>
      </w:r>
      <w:r>
        <w:rPr>
          <w:b/>
          <w:bCs/>
        </w:rPr>
        <w:tab/>
      </w:r>
      <w:r>
        <w:rPr>
          <w:b/>
          <w:bCs/>
          <w:sz w:val="40"/>
          <w:szCs w:val="40"/>
        </w:rPr>
        <w:t xml:space="preserve">REF </w:t>
      </w:r>
      <w:r>
        <w:rPr>
          <w:b/>
          <w:bCs/>
        </w:rPr>
        <w:t>Reference Identification (ESI ID)</w:t>
      </w:r>
    </w:p>
    <w:p w14:paraId="2104C639" w14:textId="77777777" w:rsidR="00285722" w:rsidRDefault="00285722" w:rsidP="00285722">
      <w:pPr>
        <w:tabs>
          <w:tab w:val="right" w:pos="1800"/>
          <w:tab w:val="left" w:pos="2160"/>
        </w:tabs>
        <w:adjustRightInd w:val="0"/>
        <w:ind w:left="2160" w:hanging="2160"/>
      </w:pPr>
      <w:r>
        <w:rPr>
          <w:b/>
          <w:bCs/>
        </w:rPr>
        <w:tab/>
        <w:t>Position:</w:t>
      </w:r>
      <w:r>
        <w:rPr>
          <w:b/>
          <w:bCs/>
        </w:rPr>
        <w:tab/>
      </w:r>
      <w:r>
        <w:t>030</w:t>
      </w:r>
    </w:p>
    <w:p w14:paraId="4F354D4D" w14:textId="77777777" w:rsidR="00285722" w:rsidRDefault="00285722" w:rsidP="00285722">
      <w:pPr>
        <w:tabs>
          <w:tab w:val="right" w:pos="1800"/>
          <w:tab w:val="left" w:pos="2160"/>
        </w:tabs>
        <w:adjustRightInd w:val="0"/>
        <w:ind w:left="2160" w:hanging="2160"/>
      </w:pPr>
      <w:r>
        <w:tab/>
      </w:r>
      <w:r>
        <w:rPr>
          <w:b/>
          <w:bCs/>
        </w:rPr>
        <w:t>Loop:</w:t>
      </w:r>
      <w:r>
        <w:tab/>
        <w:t>LIN        Optional</w:t>
      </w:r>
    </w:p>
    <w:p w14:paraId="4AE35F95" w14:textId="77777777" w:rsidR="00285722" w:rsidRDefault="00285722" w:rsidP="00285722">
      <w:pPr>
        <w:tabs>
          <w:tab w:val="right" w:pos="1800"/>
          <w:tab w:val="left" w:pos="2160"/>
        </w:tabs>
        <w:adjustRightInd w:val="0"/>
        <w:ind w:left="2160" w:hanging="2160"/>
      </w:pPr>
      <w:r>
        <w:tab/>
      </w:r>
      <w:r>
        <w:rPr>
          <w:b/>
          <w:bCs/>
        </w:rPr>
        <w:t>Level:</w:t>
      </w:r>
      <w:r>
        <w:tab/>
        <w:t>Detail</w:t>
      </w:r>
    </w:p>
    <w:p w14:paraId="0FD6C474" w14:textId="77777777" w:rsidR="00285722" w:rsidRDefault="00285722" w:rsidP="00285722">
      <w:pPr>
        <w:tabs>
          <w:tab w:val="right" w:pos="1800"/>
          <w:tab w:val="left" w:pos="2160"/>
        </w:tabs>
        <w:adjustRightInd w:val="0"/>
        <w:ind w:left="2160" w:hanging="2160"/>
      </w:pPr>
      <w:r>
        <w:tab/>
      </w:r>
      <w:r>
        <w:rPr>
          <w:b/>
          <w:bCs/>
        </w:rPr>
        <w:t>Usage:</w:t>
      </w:r>
      <w:r>
        <w:tab/>
        <w:t>Optional</w:t>
      </w:r>
    </w:p>
    <w:p w14:paraId="3D3B4A24" w14:textId="77777777" w:rsidR="00285722" w:rsidRDefault="00285722" w:rsidP="00285722">
      <w:pPr>
        <w:tabs>
          <w:tab w:val="right" w:pos="1800"/>
          <w:tab w:val="left" w:pos="2160"/>
        </w:tabs>
        <w:adjustRightInd w:val="0"/>
        <w:ind w:left="2160" w:hanging="2160"/>
      </w:pPr>
      <w:r>
        <w:tab/>
      </w:r>
      <w:r>
        <w:rPr>
          <w:b/>
          <w:bCs/>
        </w:rPr>
        <w:t>Max Use:</w:t>
      </w:r>
      <w:r>
        <w:tab/>
        <w:t>&gt;1</w:t>
      </w:r>
    </w:p>
    <w:p w14:paraId="2698232B" w14:textId="77777777" w:rsidR="00285722" w:rsidRDefault="00285722" w:rsidP="00285722">
      <w:pPr>
        <w:tabs>
          <w:tab w:val="right" w:pos="1800"/>
          <w:tab w:val="left" w:pos="2160"/>
        </w:tabs>
        <w:adjustRightInd w:val="0"/>
        <w:ind w:left="2160" w:hanging="2160"/>
      </w:pPr>
      <w:r>
        <w:tab/>
      </w:r>
      <w:r>
        <w:rPr>
          <w:b/>
          <w:bCs/>
        </w:rPr>
        <w:t>Purpose:</w:t>
      </w:r>
      <w:r>
        <w:tab/>
        <w:t>To specify identifying information</w:t>
      </w:r>
    </w:p>
    <w:p w14:paraId="3589E52A" w14:textId="77777777" w:rsidR="00285722" w:rsidRDefault="00285722" w:rsidP="00285722">
      <w:pPr>
        <w:tabs>
          <w:tab w:val="right" w:pos="1800"/>
          <w:tab w:val="left" w:pos="2160"/>
          <w:tab w:val="left" w:pos="2520"/>
        </w:tabs>
        <w:adjustRightInd w:val="0"/>
        <w:ind w:left="2520" w:hanging="2520"/>
      </w:pPr>
      <w:r>
        <w:tab/>
      </w:r>
      <w:r>
        <w:rPr>
          <w:b/>
          <w:bCs/>
        </w:rPr>
        <w:t>Syntax Notes:</w:t>
      </w:r>
      <w:r>
        <w:tab/>
      </w:r>
      <w:r>
        <w:rPr>
          <w:b/>
          <w:bCs/>
        </w:rPr>
        <w:t>1</w:t>
      </w:r>
      <w:r>
        <w:tab/>
        <w:t>At least one of REF02 or REF03 is required.</w:t>
      </w:r>
    </w:p>
    <w:p w14:paraId="06294D1C" w14:textId="77777777" w:rsidR="00285722" w:rsidRDefault="00285722" w:rsidP="00285722">
      <w:pPr>
        <w:tabs>
          <w:tab w:val="right" w:pos="1800"/>
          <w:tab w:val="left" w:pos="2160"/>
          <w:tab w:val="left" w:pos="2520"/>
        </w:tabs>
        <w:adjustRightInd w:val="0"/>
        <w:ind w:left="2520" w:hanging="2520"/>
      </w:pPr>
      <w:r>
        <w:tab/>
      </w:r>
      <w:r>
        <w:tab/>
      </w:r>
      <w:r>
        <w:rPr>
          <w:b/>
          <w:bCs/>
        </w:rPr>
        <w:t>2</w:t>
      </w:r>
      <w:r>
        <w:tab/>
        <w:t>If either C04003 or C04004 is present, then the other is required.</w:t>
      </w:r>
    </w:p>
    <w:p w14:paraId="797FDE45" w14:textId="77777777" w:rsidR="00285722" w:rsidRDefault="00285722" w:rsidP="00285722">
      <w:pPr>
        <w:tabs>
          <w:tab w:val="right" w:pos="1800"/>
          <w:tab w:val="left" w:pos="2160"/>
          <w:tab w:val="left" w:pos="2520"/>
        </w:tabs>
        <w:adjustRightInd w:val="0"/>
        <w:ind w:left="2520" w:hanging="2520"/>
      </w:pPr>
      <w:r>
        <w:tab/>
      </w:r>
      <w:r>
        <w:tab/>
      </w:r>
      <w:r>
        <w:rPr>
          <w:b/>
          <w:bCs/>
        </w:rPr>
        <w:t>3</w:t>
      </w:r>
      <w:r>
        <w:tab/>
        <w:t>If either C04005 or C04006 is present, then the other is required.</w:t>
      </w:r>
    </w:p>
    <w:p w14:paraId="397EF8A0" w14:textId="77777777" w:rsidR="00285722" w:rsidRDefault="00285722" w:rsidP="00285722">
      <w:pPr>
        <w:tabs>
          <w:tab w:val="right" w:pos="1800"/>
          <w:tab w:val="left" w:pos="2160"/>
          <w:tab w:val="left" w:pos="2520"/>
        </w:tabs>
        <w:adjustRightInd w:val="0"/>
        <w:ind w:left="2520" w:hanging="2520"/>
      </w:pPr>
      <w:r>
        <w:tab/>
      </w:r>
      <w:r>
        <w:rPr>
          <w:b/>
          <w:bCs/>
        </w:rPr>
        <w:t>Semantic Notes:</w:t>
      </w:r>
      <w:r>
        <w:tab/>
      </w:r>
      <w:r>
        <w:rPr>
          <w:b/>
          <w:bCs/>
        </w:rPr>
        <w:t>1</w:t>
      </w:r>
      <w:r>
        <w:tab/>
        <w:t>REF04 contains data relating to the value cited in REF02.</w:t>
      </w:r>
    </w:p>
    <w:p w14:paraId="5714D9D5" w14:textId="0CCD77A4" w:rsidR="00285722" w:rsidRDefault="00285722" w:rsidP="00285722">
      <w:pPr>
        <w:tabs>
          <w:tab w:val="right" w:pos="1800"/>
          <w:tab w:val="left" w:pos="2160"/>
          <w:tab w:val="left" w:pos="2520"/>
        </w:tabs>
        <w:adjustRightInd w:val="0"/>
        <w:ind w:left="2520" w:hanging="2520"/>
      </w:pPr>
      <w:r>
        <w:rPr>
          <w:noProof/>
        </w:rPr>
        <w:pict w14:anchorId="308C2E00">
          <v:shape id="Text Box 4" o:spid="_x0000_s1041" type="#_x0000_t202" style="position:absolute;left:0;text-align:left;margin-left:415.05pt;margin-top:8.5pt;width:90pt;height:6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" o:allowincell="f">
            <v:textbox>
              <w:txbxContent>
                <w:p w14:paraId="0D8CBBD0" w14:textId="77777777" w:rsidR="00285722" w:rsidRDefault="00285722" w:rsidP="00285722">
                  <w:r>
                    <w:t>This section is used to show the Texas Rules for implementation of this segment.</w:t>
                  </w:r>
                </w:p>
              </w:txbxContent>
            </v:textbox>
          </v:shape>
        </w:pict>
      </w:r>
      <w:r>
        <w:tab/>
      </w:r>
      <w:r>
        <w:rPr>
          <w:b/>
          <w:bCs/>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285722" w14:paraId="013A8D51" w14:textId="77777777" w:rsidTr="00470927">
        <w:tc>
          <w:tcPr>
            <w:tcW w:w="1944" w:type="dxa"/>
            <w:tcBorders>
              <w:top w:val="nil"/>
              <w:left w:val="nil"/>
              <w:bottom w:val="nil"/>
              <w:right w:val="nil"/>
            </w:tcBorders>
          </w:tcPr>
          <w:p w14:paraId="55F593B3" w14:textId="0A1FCBD3" w:rsidR="00285722" w:rsidRDefault="00285722" w:rsidP="00470927">
            <w:pPr>
              <w:adjustRightInd w:val="0"/>
              <w:ind w:right="144"/>
              <w:jc w:val="right"/>
            </w:pPr>
            <w:r>
              <w:rPr>
                <w:noProof/>
              </w:rPr>
              <w:pict w14:anchorId="055E34E4">
                <v:shape id="AutoShape 5" o:spid="_x0000_s1040" type="#_x0000_t88" style="position:absolute;left:0;text-align:left;margin-left:396pt;margin-top:6.2pt;width:9pt;height:26.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" o:allowincell="f" adj=",12013"/>
              </w:pict>
            </w:r>
            <w:r>
              <w:rPr>
                <w:b/>
                <w:bCs/>
              </w:rPr>
              <w:t>Notes:</w:t>
            </w:r>
          </w:p>
        </w:tc>
        <w:tc>
          <w:tcPr>
            <w:tcW w:w="216" w:type="dxa"/>
            <w:tcBorders>
              <w:top w:val="nil"/>
              <w:left w:val="nil"/>
              <w:bottom w:val="nil"/>
              <w:right w:val="nil"/>
            </w:tcBorders>
          </w:tcPr>
          <w:p w14:paraId="49301344" w14:textId="77777777" w:rsidR="00285722" w:rsidRDefault="00285722" w:rsidP="00470927">
            <w:pPr>
              <w:adjustRightInd w:val="0"/>
              <w:ind w:right="144"/>
              <w:jc w:val="right"/>
            </w:pPr>
          </w:p>
        </w:tc>
        <w:tc>
          <w:tcPr>
            <w:tcW w:w="5760" w:type="dxa"/>
            <w:tcBorders>
              <w:top w:val="nil"/>
              <w:left w:val="nil"/>
              <w:bottom w:val="nil"/>
              <w:right w:val="nil"/>
            </w:tcBorders>
            <w:shd w:val="pct20" w:color="auto" w:fill="auto"/>
          </w:tcPr>
          <w:p w14:paraId="545FFE5B" w14:textId="77777777" w:rsidR="00285722" w:rsidRDefault="00285722" w:rsidP="00470927">
            <w:pPr>
              <w:adjustRightInd w:val="0"/>
              <w:ind w:right="144"/>
            </w:pPr>
            <w:r>
              <w:t>Required</w:t>
            </w:r>
          </w:p>
          <w:p w14:paraId="01ADBD0F" w14:textId="77777777" w:rsidR="00285722" w:rsidRDefault="00285722" w:rsidP="00470927">
            <w:pPr>
              <w:adjustRightInd w:val="0"/>
              <w:ind w:right="144"/>
            </w:pPr>
          </w:p>
        </w:tc>
      </w:tr>
      <w:tr w:rsidR="00285722" w14:paraId="0B5A28DD" w14:textId="77777777" w:rsidTr="00470927">
        <w:tc>
          <w:tcPr>
            <w:tcW w:w="1944" w:type="dxa"/>
            <w:tcBorders>
              <w:top w:val="nil"/>
              <w:left w:val="nil"/>
              <w:bottom w:val="nil"/>
              <w:right w:val="nil"/>
            </w:tcBorders>
          </w:tcPr>
          <w:p w14:paraId="3E4C1DFE" w14:textId="77777777" w:rsidR="00285722" w:rsidRDefault="00285722" w:rsidP="00470927">
            <w:pPr>
              <w:adjustRightInd w:val="0"/>
              <w:ind w:right="144"/>
            </w:pPr>
          </w:p>
        </w:tc>
        <w:tc>
          <w:tcPr>
            <w:tcW w:w="216" w:type="dxa"/>
            <w:tcBorders>
              <w:top w:val="nil"/>
              <w:left w:val="nil"/>
              <w:bottom w:val="nil"/>
              <w:right w:val="nil"/>
            </w:tcBorders>
          </w:tcPr>
          <w:p w14:paraId="09276147" w14:textId="77777777" w:rsidR="00285722" w:rsidRDefault="00285722" w:rsidP="00470927">
            <w:pPr>
              <w:adjustRightInd w:val="0"/>
              <w:ind w:right="144"/>
            </w:pPr>
          </w:p>
        </w:tc>
        <w:tc>
          <w:tcPr>
            <w:tcW w:w="5760" w:type="dxa"/>
            <w:tcBorders>
              <w:top w:val="nil"/>
              <w:left w:val="nil"/>
              <w:bottom w:val="nil"/>
              <w:right w:val="nil"/>
            </w:tcBorders>
            <w:shd w:val="pct20" w:color="auto" w:fill="auto"/>
          </w:tcPr>
          <w:p w14:paraId="46CB9684" w14:textId="77777777" w:rsidR="00285722" w:rsidRDefault="00285722" w:rsidP="00470927">
            <w:pPr>
              <w:adjustRightInd w:val="0"/>
              <w:ind w:right="144"/>
            </w:pPr>
            <w:r>
              <w:t>REF~Q5~~10111111234567890ABCDEFGHIJKLMNOPQRS</w:t>
            </w:r>
          </w:p>
        </w:tc>
      </w:tr>
    </w:tbl>
    <w:p w14:paraId="1CDE50C6" w14:textId="1057061B" w:rsidR="00285722" w:rsidRDefault="00285722" w:rsidP="00285722">
      <w:pPr>
        <w:adjustRightInd w:val="0"/>
      </w:pPr>
      <w:r>
        <w:rPr>
          <w:noProof/>
        </w:rPr>
        <w:pict w14:anchorId="7B83F4E6">
          <v:line id="Line 6" o:spid="_x0000_s1039" style="position:absolute;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" o:allowincell="f">
            <v:stroke endarrow="block"/>
          </v:line>
        </w:pict>
      </w:r>
    </w:p>
    <w:p w14:paraId="17CD6F09" w14:textId="0738D5D5" w:rsidR="00285722" w:rsidRDefault="00285722" w:rsidP="00285722">
      <w:pPr>
        <w:adjustRightInd w:val="0"/>
        <w:jc w:val="center"/>
        <w:rPr>
          <w:b/>
          <w:bCs/>
        </w:rPr>
      </w:pPr>
      <w:r>
        <w:rPr>
          <w:noProof/>
        </w:rPr>
        <w:pict w14:anchorId="4227AD86">
          <v:shape id="Text Box 7" o:spid="_x0000_s1038" type="#_x0000_t202" style="position:absolute;left:0;text-align:left;margin-left:283.05pt;margin-top:11pt;width:112.05pt;height:2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" o:allowincell="f">
            <v:textbox>
              <w:txbxContent>
                <w:p w14:paraId="6B0DCCC3" w14:textId="77777777" w:rsidR="00285722" w:rsidRDefault="00285722" w:rsidP="00285722">
                  <w:r>
                    <w:t>One or more examples.</w:t>
                  </w:r>
                </w:p>
              </w:txbxContent>
            </v:textbox>
          </v:shape>
        </w:pict>
      </w:r>
      <w:r>
        <w:rPr>
          <w:b/>
          <w:bCs/>
        </w:rPr>
        <w:t>Data Element Summary</w:t>
      </w:r>
    </w:p>
    <w:p w14:paraId="3F295B1A" w14:textId="77777777" w:rsidR="00285722" w:rsidRDefault="00285722" w:rsidP="00285722">
      <w:pPr>
        <w:tabs>
          <w:tab w:val="center" w:pos="1440"/>
          <w:tab w:val="center" w:pos="2448"/>
          <w:tab w:val="left" w:pos="2988"/>
          <w:tab w:val="left" w:pos="7956"/>
          <w:tab w:val="left" w:pos="9432"/>
          <w:tab w:val="left" w:pos="10080"/>
        </w:tabs>
        <w:adjustRightInd w:val="0"/>
        <w:rPr>
          <w:b/>
          <w:bCs/>
        </w:rPr>
      </w:pPr>
      <w:r>
        <w:rPr>
          <w:b/>
          <w:bCs/>
        </w:rPr>
        <w:tab/>
        <w:t>Ref.</w:t>
      </w:r>
      <w:r>
        <w:rPr>
          <w:b/>
          <w:bCs/>
        </w:rPr>
        <w:tab/>
        <w:t>Data</w:t>
      </w:r>
      <w:r>
        <w:rPr>
          <w:b/>
          <w:bCs/>
        </w:rPr>
        <w:tab/>
      </w:r>
    </w:p>
    <w:p w14:paraId="3098BC14" w14:textId="77777777" w:rsidR="00285722" w:rsidRDefault="00285722" w:rsidP="00285722">
      <w:pPr>
        <w:tabs>
          <w:tab w:val="center" w:pos="1440"/>
          <w:tab w:val="center" w:pos="2448"/>
          <w:tab w:val="left" w:pos="2988"/>
          <w:tab w:val="left" w:pos="7956"/>
          <w:tab w:val="left" w:pos="9432"/>
          <w:tab w:val="left" w:pos="10080"/>
        </w:tabs>
        <w:adjustRightInd w:val="0"/>
      </w:pPr>
      <w:r>
        <w:rPr>
          <w:b/>
          <w:bCs/>
          <w:u w:val="words"/>
        </w:rPr>
        <w:tab/>
        <w:t>Des.</w:t>
      </w:r>
      <w:r>
        <w:rPr>
          <w:b/>
          <w:bCs/>
          <w:u w:val="words"/>
        </w:rPr>
        <w:tab/>
        <w:t>Element</w:t>
      </w:r>
      <w:r>
        <w:rPr>
          <w:b/>
          <w:bCs/>
          <w:u w:val="words"/>
        </w:rPr>
        <w:tab/>
        <w:t>Name</w:t>
      </w:r>
      <w:r>
        <w:rPr>
          <w:b/>
          <w:bCs/>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285722" w14:paraId="75246496" w14:textId="77777777" w:rsidTr="00470927">
        <w:tc>
          <w:tcPr>
            <w:tcW w:w="1007" w:type="dxa"/>
            <w:tcBorders>
              <w:top w:val="nil"/>
              <w:left w:val="nil"/>
              <w:bottom w:val="nil"/>
              <w:right w:val="nil"/>
            </w:tcBorders>
          </w:tcPr>
          <w:p w14:paraId="6E74179D" w14:textId="77777777" w:rsidR="00285722" w:rsidRPr="00C90024" w:rsidRDefault="00285722" w:rsidP="00470927">
            <w:pPr>
              <w:pStyle w:val="Heading1"/>
              <w:tabs>
                <w:tab w:val="center" w:pos="1440"/>
                <w:tab w:val="center" w:pos="2448"/>
                <w:tab w:val="left" w:pos="2988"/>
                <w:tab w:val="left" w:pos="7956"/>
                <w:tab w:val="left" w:pos="9432"/>
                <w:tab w:val="left" w:pos="10080"/>
              </w:tabs>
            </w:pPr>
            <w:r w:rsidRPr="00C90024">
              <w:t>Must Use</w:t>
            </w:r>
          </w:p>
        </w:tc>
        <w:tc>
          <w:tcPr>
            <w:tcW w:w="1080" w:type="dxa"/>
            <w:tcBorders>
              <w:top w:val="nil"/>
              <w:left w:val="nil"/>
              <w:bottom w:val="nil"/>
              <w:right w:val="nil"/>
            </w:tcBorders>
          </w:tcPr>
          <w:p w14:paraId="76BAE5C2" w14:textId="77777777" w:rsidR="00285722" w:rsidRDefault="00285722" w:rsidP="00470927">
            <w:pPr>
              <w:adjustRightInd w:val="0"/>
              <w:ind w:right="144"/>
              <w:jc w:val="center"/>
            </w:pPr>
            <w:r>
              <w:rPr>
                <w:b/>
                <w:bCs/>
              </w:rPr>
              <w:t>REF01</w:t>
            </w:r>
          </w:p>
        </w:tc>
        <w:tc>
          <w:tcPr>
            <w:tcW w:w="893" w:type="dxa"/>
            <w:tcBorders>
              <w:top w:val="nil"/>
              <w:left w:val="nil"/>
              <w:bottom w:val="nil"/>
              <w:right w:val="nil"/>
            </w:tcBorders>
          </w:tcPr>
          <w:p w14:paraId="7B0D29E6" w14:textId="77777777" w:rsidR="00285722" w:rsidRDefault="00285722" w:rsidP="00470927">
            <w:pPr>
              <w:adjustRightInd w:val="0"/>
              <w:ind w:right="144"/>
              <w:jc w:val="center"/>
            </w:pPr>
            <w:r>
              <w:rPr>
                <w:b/>
                <w:bCs/>
              </w:rPr>
              <w:t>128</w:t>
            </w:r>
          </w:p>
        </w:tc>
        <w:tc>
          <w:tcPr>
            <w:tcW w:w="4968" w:type="dxa"/>
            <w:gridSpan w:val="4"/>
            <w:tcBorders>
              <w:top w:val="nil"/>
              <w:left w:val="nil"/>
              <w:bottom w:val="nil"/>
              <w:right w:val="nil"/>
            </w:tcBorders>
          </w:tcPr>
          <w:p w14:paraId="430D6872" w14:textId="77777777" w:rsidR="00285722" w:rsidRDefault="00285722" w:rsidP="00470927">
            <w:pPr>
              <w:adjustRightInd w:val="0"/>
              <w:ind w:right="144"/>
            </w:pPr>
            <w:r>
              <w:rPr>
                <w:b/>
                <w:bCs/>
              </w:rPr>
              <w:t>Reference Identification Qualifier</w:t>
            </w:r>
          </w:p>
        </w:tc>
        <w:tc>
          <w:tcPr>
            <w:tcW w:w="432" w:type="dxa"/>
            <w:tcBorders>
              <w:top w:val="nil"/>
              <w:left w:val="nil"/>
              <w:bottom w:val="nil"/>
              <w:right w:val="nil"/>
            </w:tcBorders>
          </w:tcPr>
          <w:p w14:paraId="746CBC0C" w14:textId="77777777" w:rsidR="00285722" w:rsidRDefault="00285722" w:rsidP="00470927">
            <w:pPr>
              <w:adjustRightInd w:val="0"/>
              <w:ind w:right="144"/>
              <w:jc w:val="center"/>
            </w:pPr>
            <w:r>
              <w:rPr>
                <w:b/>
                <w:bCs/>
              </w:rPr>
              <w:t>M</w:t>
            </w:r>
          </w:p>
        </w:tc>
        <w:tc>
          <w:tcPr>
            <w:tcW w:w="35" w:type="dxa"/>
            <w:tcBorders>
              <w:top w:val="nil"/>
              <w:left w:val="nil"/>
              <w:bottom w:val="nil"/>
              <w:right w:val="nil"/>
            </w:tcBorders>
          </w:tcPr>
          <w:p w14:paraId="0A770203" w14:textId="77777777" w:rsidR="00285722" w:rsidRDefault="00285722" w:rsidP="00470927">
            <w:pPr>
              <w:adjustRightInd w:val="0"/>
              <w:ind w:right="144"/>
              <w:jc w:val="center"/>
            </w:pPr>
          </w:p>
        </w:tc>
        <w:tc>
          <w:tcPr>
            <w:tcW w:w="1440" w:type="dxa"/>
            <w:gridSpan w:val="3"/>
            <w:tcBorders>
              <w:top w:val="nil"/>
              <w:left w:val="nil"/>
              <w:bottom w:val="nil"/>
              <w:right w:val="nil"/>
            </w:tcBorders>
          </w:tcPr>
          <w:p w14:paraId="1294E510" w14:textId="77777777" w:rsidR="00285722" w:rsidRDefault="00285722" w:rsidP="00470927">
            <w:pPr>
              <w:adjustRightInd w:val="0"/>
              <w:ind w:right="144"/>
            </w:pPr>
            <w:r>
              <w:rPr>
                <w:b/>
                <w:bCs/>
              </w:rPr>
              <w:t>ID 2/3</w:t>
            </w:r>
          </w:p>
        </w:tc>
      </w:tr>
      <w:tr w:rsidR="00285722" w14:paraId="328F5617" w14:textId="77777777" w:rsidTr="00470927">
        <w:trPr>
          <w:gridAfter w:val="1"/>
          <w:wAfter w:w="331" w:type="dxa"/>
        </w:trPr>
        <w:tc>
          <w:tcPr>
            <w:tcW w:w="2980" w:type="dxa"/>
            <w:gridSpan w:val="3"/>
            <w:tcBorders>
              <w:top w:val="nil"/>
              <w:left w:val="nil"/>
              <w:bottom w:val="nil"/>
              <w:right w:val="nil"/>
            </w:tcBorders>
          </w:tcPr>
          <w:p w14:paraId="1033BD2A" w14:textId="77777777" w:rsidR="00285722" w:rsidRDefault="00285722" w:rsidP="00470927">
            <w:pPr>
              <w:adjustRightInd w:val="0"/>
              <w:ind w:right="144"/>
            </w:pPr>
          </w:p>
        </w:tc>
        <w:tc>
          <w:tcPr>
            <w:tcW w:w="6544" w:type="dxa"/>
            <w:gridSpan w:val="8"/>
            <w:tcBorders>
              <w:top w:val="nil"/>
              <w:left w:val="nil"/>
              <w:bottom w:val="nil"/>
              <w:right w:val="nil"/>
            </w:tcBorders>
          </w:tcPr>
          <w:p w14:paraId="2BECB2AD" w14:textId="77777777" w:rsidR="00285722" w:rsidRDefault="00285722" w:rsidP="00470927">
            <w:pPr>
              <w:adjustRightInd w:val="0"/>
              <w:ind w:right="144"/>
            </w:pPr>
            <w:r>
              <w:t>Code qualifying the Reference Identification</w:t>
            </w:r>
          </w:p>
        </w:tc>
      </w:tr>
      <w:tr w:rsidR="00285722" w14:paraId="64B9C027" w14:textId="77777777" w:rsidTr="00470927">
        <w:trPr>
          <w:gridAfter w:val="1"/>
          <w:wAfter w:w="331" w:type="dxa"/>
        </w:trPr>
        <w:tc>
          <w:tcPr>
            <w:tcW w:w="3168" w:type="dxa"/>
            <w:gridSpan w:val="4"/>
            <w:tcBorders>
              <w:top w:val="nil"/>
              <w:left w:val="nil"/>
              <w:bottom w:val="nil"/>
              <w:right w:val="nil"/>
            </w:tcBorders>
          </w:tcPr>
          <w:p w14:paraId="3FE66F85" w14:textId="77777777" w:rsidR="00285722" w:rsidRDefault="00285722" w:rsidP="00470927">
            <w:pPr>
              <w:adjustRightInd w:val="0"/>
              <w:ind w:right="144"/>
            </w:pPr>
            <w:r>
              <w:t xml:space="preserve"> </w:t>
            </w:r>
          </w:p>
        </w:tc>
        <w:tc>
          <w:tcPr>
            <w:tcW w:w="1367" w:type="dxa"/>
            <w:tcBorders>
              <w:top w:val="nil"/>
              <w:left w:val="nil"/>
              <w:bottom w:val="nil"/>
              <w:right w:val="nil"/>
            </w:tcBorders>
          </w:tcPr>
          <w:p w14:paraId="06511FE1" w14:textId="77777777" w:rsidR="00285722" w:rsidRDefault="00285722" w:rsidP="00470927">
            <w:pPr>
              <w:adjustRightInd w:val="0"/>
              <w:ind w:right="144"/>
            </w:pPr>
            <w:r>
              <w:t>Q5</w:t>
            </w:r>
          </w:p>
        </w:tc>
        <w:tc>
          <w:tcPr>
            <w:tcW w:w="145" w:type="dxa"/>
            <w:tcBorders>
              <w:top w:val="nil"/>
              <w:left w:val="nil"/>
              <w:bottom w:val="nil"/>
              <w:right w:val="nil"/>
            </w:tcBorders>
          </w:tcPr>
          <w:p w14:paraId="7140B70E" w14:textId="77777777" w:rsidR="00285722" w:rsidRDefault="00285722" w:rsidP="00470927">
            <w:pPr>
              <w:adjustRightInd w:val="0"/>
              <w:ind w:right="144"/>
            </w:pPr>
          </w:p>
        </w:tc>
        <w:tc>
          <w:tcPr>
            <w:tcW w:w="4844" w:type="dxa"/>
            <w:gridSpan w:val="5"/>
            <w:tcBorders>
              <w:top w:val="nil"/>
              <w:left w:val="nil"/>
              <w:bottom w:val="nil"/>
              <w:right w:val="nil"/>
            </w:tcBorders>
          </w:tcPr>
          <w:p w14:paraId="5ABB7664" w14:textId="77777777" w:rsidR="00285722" w:rsidRDefault="00285722" w:rsidP="00470927">
            <w:pPr>
              <w:adjustRightInd w:val="0"/>
              <w:ind w:right="144"/>
            </w:pPr>
            <w:r>
              <w:t>Property Control Number</w:t>
            </w:r>
          </w:p>
        </w:tc>
      </w:tr>
      <w:tr w:rsidR="00285722" w14:paraId="75B278E1" w14:textId="77777777" w:rsidTr="00470927">
        <w:trPr>
          <w:gridAfter w:val="2"/>
          <w:wAfter w:w="474" w:type="dxa"/>
        </w:trPr>
        <w:tc>
          <w:tcPr>
            <w:tcW w:w="4680" w:type="dxa"/>
            <w:gridSpan w:val="6"/>
            <w:tcBorders>
              <w:top w:val="nil"/>
              <w:left w:val="nil"/>
              <w:bottom w:val="nil"/>
              <w:right w:val="nil"/>
            </w:tcBorders>
          </w:tcPr>
          <w:p w14:paraId="450D929A" w14:textId="77777777" w:rsidR="00285722" w:rsidRDefault="00285722" w:rsidP="00470927">
            <w:pPr>
              <w:adjustRightInd w:val="0"/>
              <w:ind w:right="144"/>
            </w:pPr>
          </w:p>
        </w:tc>
        <w:tc>
          <w:tcPr>
            <w:tcW w:w="4701" w:type="dxa"/>
            <w:gridSpan w:val="4"/>
            <w:tcBorders>
              <w:top w:val="nil"/>
              <w:left w:val="nil"/>
              <w:bottom w:val="nil"/>
              <w:right w:val="nil"/>
            </w:tcBorders>
            <w:shd w:val="pct20" w:color="auto" w:fill="auto"/>
          </w:tcPr>
          <w:p w14:paraId="34BDF025" w14:textId="77777777" w:rsidR="00285722" w:rsidRDefault="00285722" w:rsidP="00470927">
            <w:pPr>
              <w:adjustRightInd w:val="0"/>
              <w:ind w:right="144"/>
            </w:pPr>
            <w:r>
              <w:t>Electric Service Identifier (ESI ID)</w:t>
            </w:r>
          </w:p>
        </w:tc>
      </w:tr>
      <w:tr w:rsidR="00285722" w14:paraId="28E3F17C" w14:textId="77777777" w:rsidTr="00470927">
        <w:tc>
          <w:tcPr>
            <w:tcW w:w="1007" w:type="dxa"/>
            <w:tcBorders>
              <w:top w:val="nil"/>
              <w:left w:val="nil"/>
              <w:bottom w:val="nil"/>
              <w:right w:val="nil"/>
            </w:tcBorders>
          </w:tcPr>
          <w:p w14:paraId="5AD44DD7" w14:textId="77777777" w:rsidR="00285722" w:rsidRPr="00C90024" w:rsidRDefault="00285722" w:rsidP="00470927">
            <w:pPr>
              <w:pStyle w:val="Heading1"/>
            </w:pPr>
            <w:r w:rsidRPr="00C90024">
              <w:t>Must Use</w:t>
            </w:r>
          </w:p>
        </w:tc>
        <w:tc>
          <w:tcPr>
            <w:tcW w:w="1080" w:type="dxa"/>
            <w:tcBorders>
              <w:top w:val="nil"/>
              <w:left w:val="nil"/>
              <w:bottom w:val="nil"/>
              <w:right w:val="nil"/>
            </w:tcBorders>
          </w:tcPr>
          <w:p w14:paraId="1DBB25EC" w14:textId="77777777" w:rsidR="00285722" w:rsidRDefault="00285722" w:rsidP="00470927">
            <w:pPr>
              <w:adjustRightInd w:val="0"/>
              <w:ind w:right="144"/>
              <w:jc w:val="center"/>
            </w:pPr>
            <w:r>
              <w:rPr>
                <w:b/>
                <w:bCs/>
              </w:rPr>
              <w:t>REF03</w:t>
            </w:r>
          </w:p>
        </w:tc>
        <w:tc>
          <w:tcPr>
            <w:tcW w:w="893" w:type="dxa"/>
            <w:tcBorders>
              <w:top w:val="nil"/>
              <w:left w:val="nil"/>
              <w:bottom w:val="nil"/>
              <w:right w:val="nil"/>
            </w:tcBorders>
          </w:tcPr>
          <w:p w14:paraId="2FAA8908" w14:textId="77777777" w:rsidR="00285722" w:rsidRDefault="00285722" w:rsidP="00470927">
            <w:pPr>
              <w:adjustRightInd w:val="0"/>
              <w:ind w:right="144"/>
              <w:jc w:val="center"/>
            </w:pPr>
            <w:r>
              <w:rPr>
                <w:b/>
                <w:bCs/>
              </w:rPr>
              <w:t>352</w:t>
            </w:r>
          </w:p>
        </w:tc>
        <w:tc>
          <w:tcPr>
            <w:tcW w:w="4968" w:type="dxa"/>
            <w:gridSpan w:val="4"/>
            <w:tcBorders>
              <w:top w:val="nil"/>
              <w:left w:val="nil"/>
              <w:bottom w:val="nil"/>
              <w:right w:val="nil"/>
            </w:tcBorders>
          </w:tcPr>
          <w:p w14:paraId="3C57B785" w14:textId="77777777" w:rsidR="00285722" w:rsidRDefault="00285722" w:rsidP="00470927">
            <w:pPr>
              <w:adjustRightInd w:val="0"/>
              <w:ind w:right="144"/>
            </w:pPr>
            <w:r>
              <w:rPr>
                <w:b/>
                <w:bCs/>
              </w:rPr>
              <w:t>Description</w:t>
            </w:r>
          </w:p>
        </w:tc>
        <w:tc>
          <w:tcPr>
            <w:tcW w:w="432" w:type="dxa"/>
            <w:tcBorders>
              <w:top w:val="nil"/>
              <w:left w:val="nil"/>
              <w:bottom w:val="nil"/>
              <w:right w:val="nil"/>
            </w:tcBorders>
          </w:tcPr>
          <w:p w14:paraId="0C284B53" w14:textId="77777777" w:rsidR="00285722" w:rsidRDefault="00285722" w:rsidP="00470927">
            <w:pPr>
              <w:adjustRightInd w:val="0"/>
              <w:ind w:right="144"/>
              <w:jc w:val="center"/>
            </w:pPr>
            <w:r>
              <w:rPr>
                <w:b/>
                <w:bCs/>
              </w:rPr>
              <w:t>X</w:t>
            </w:r>
          </w:p>
        </w:tc>
        <w:tc>
          <w:tcPr>
            <w:tcW w:w="35" w:type="dxa"/>
            <w:tcBorders>
              <w:top w:val="nil"/>
              <w:left w:val="nil"/>
              <w:bottom w:val="nil"/>
              <w:right w:val="nil"/>
            </w:tcBorders>
          </w:tcPr>
          <w:p w14:paraId="00DE791C" w14:textId="77777777" w:rsidR="00285722" w:rsidRDefault="00285722" w:rsidP="00470927">
            <w:pPr>
              <w:adjustRightInd w:val="0"/>
              <w:ind w:right="144"/>
              <w:jc w:val="center"/>
            </w:pPr>
          </w:p>
        </w:tc>
        <w:tc>
          <w:tcPr>
            <w:tcW w:w="1440" w:type="dxa"/>
            <w:gridSpan w:val="3"/>
            <w:tcBorders>
              <w:top w:val="nil"/>
              <w:left w:val="nil"/>
              <w:bottom w:val="nil"/>
              <w:right w:val="nil"/>
            </w:tcBorders>
          </w:tcPr>
          <w:p w14:paraId="71D8E55C" w14:textId="77777777" w:rsidR="00285722" w:rsidRDefault="00285722" w:rsidP="00470927">
            <w:pPr>
              <w:adjustRightInd w:val="0"/>
              <w:ind w:right="144"/>
            </w:pPr>
            <w:r>
              <w:rPr>
                <w:b/>
                <w:bCs/>
              </w:rPr>
              <w:t>AN 1/80</w:t>
            </w:r>
          </w:p>
        </w:tc>
      </w:tr>
      <w:tr w:rsidR="00285722" w14:paraId="0292050B" w14:textId="77777777" w:rsidTr="00470927">
        <w:trPr>
          <w:gridAfter w:val="1"/>
          <w:wAfter w:w="331" w:type="dxa"/>
        </w:trPr>
        <w:tc>
          <w:tcPr>
            <w:tcW w:w="2980" w:type="dxa"/>
            <w:gridSpan w:val="3"/>
            <w:tcBorders>
              <w:top w:val="nil"/>
              <w:left w:val="nil"/>
              <w:bottom w:val="nil"/>
              <w:right w:val="nil"/>
            </w:tcBorders>
          </w:tcPr>
          <w:p w14:paraId="4BB3F930" w14:textId="77777777" w:rsidR="00285722" w:rsidRDefault="00285722" w:rsidP="00470927">
            <w:pPr>
              <w:adjustRightInd w:val="0"/>
              <w:ind w:right="144"/>
            </w:pPr>
          </w:p>
        </w:tc>
        <w:tc>
          <w:tcPr>
            <w:tcW w:w="6544" w:type="dxa"/>
            <w:gridSpan w:val="8"/>
            <w:tcBorders>
              <w:top w:val="nil"/>
              <w:left w:val="nil"/>
              <w:bottom w:val="nil"/>
              <w:right w:val="nil"/>
            </w:tcBorders>
          </w:tcPr>
          <w:p w14:paraId="526B89CB" w14:textId="77777777" w:rsidR="00285722" w:rsidRDefault="00285722" w:rsidP="00470927">
            <w:pPr>
              <w:adjustRightInd w:val="0"/>
              <w:ind w:right="144"/>
            </w:pPr>
            <w:r>
              <w:t>A free-form description to clarify the related data elements and their content</w:t>
            </w:r>
          </w:p>
        </w:tc>
      </w:tr>
      <w:tr w:rsidR="00285722" w14:paraId="48DF8887" w14:textId="77777777" w:rsidTr="00470927">
        <w:trPr>
          <w:gridAfter w:val="1"/>
          <w:wAfter w:w="331" w:type="dxa"/>
        </w:trPr>
        <w:tc>
          <w:tcPr>
            <w:tcW w:w="2980" w:type="dxa"/>
            <w:gridSpan w:val="3"/>
            <w:tcBorders>
              <w:top w:val="nil"/>
              <w:left w:val="nil"/>
              <w:bottom w:val="nil"/>
              <w:right w:val="nil"/>
            </w:tcBorders>
          </w:tcPr>
          <w:p w14:paraId="36D837BC" w14:textId="77777777" w:rsidR="00285722" w:rsidRDefault="00285722" w:rsidP="00470927">
            <w:pPr>
              <w:adjustRightInd w:val="0"/>
              <w:ind w:right="144"/>
            </w:pPr>
          </w:p>
        </w:tc>
        <w:tc>
          <w:tcPr>
            <w:tcW w:w="6544" w:type="dxa"/>
            <w:gridSpan w:val="8"/>
            <w:tcBorders>
              <w:top w:val="nil"/>
              <w:left w:val="nil"/>
              <w:bottom w:val="nil"/>
              <w:right w:val="nil"/>
            </w:tcBorders>
            <w:shd w:val="pct20" w:color="auto" w:fill="auto"/>
          </w:tcPr>
          <w:p w14:paraId="1FDEFEBE" w14:textId="77777777" w:rsidR="00285722" w:rsidRDefault="00285722" w:rsidP="00470927">
            <w:pPr>
              <w:adjustRightInd w:val="0"/>
              <w:ind w:right="144"/>
            </w:pPr>
            <w:r>
              <w:t>ESI ID</w:t>
            </w:r>
          </w:p>
        </w:tc>
      </w:tr>
    </w:tbl>
    <w:p w14:paraId="42858426" w14:textId="77777777" w:rsidR="00285722" w:rsidRDefault="00285722" w:rsidP="00285722"/>
    <w:p w14:paraId="172B8F3B" w14:textId="2460BA19" w:rsidR="00285722" w:rsidRDefault="00285722" w:rsidP="00285722">
      <w:r>
        <w:rPr>
          <w:noProof/>
        </w:rPr>
        <w:pict w14:anchorId="38976DEC">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8" o:spid="_x0000_s1037" type="#_x0000_t61" style="position:absolute;margin-left:-10.95pt;margin-top:22.55pt;width:96pt;height:4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" o:allowincell="f" adj="7594,-28697">
            <v:textbox>
              <w:txbxContent>
                <w:p w14:paraId="0B754982" w14:textId="77777777" w:rsidR="00285722" w:rsidRDefault="00285722" w:rsidP="00285722">
                  <w:r>
                    <w:t>This column shows the Texas use of each data element.</w:t>
                  </w:r>
                </w:p>
              </w:txbxContent>
            </v:textbox>
          </v:shape>
        </w:pict>
      </w:r>
      <w:r>
        <w:rPr>
          <w:noProof/>
        </w:rPr>
        <w:pict w14:anchorId="67C29E8D">
          <v:shape id="AutoShape 9" o:spid="_x0000_s1036" type="#_x0000_t61" style="position:absolute;margin-left:319.05pt;margin-top:34.55pt;width:171pt;height:171pt;rotation:-11765212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" o:allowincell="f" adj="7988,29767">
            <v:textbox>
              <w:txbxContent>
                <w:p w14:paraId="2D91ACA9" w14:textId="77777777" w:rsidR="00285722" w:rsidRDefault="00285722" w:rsidP="00285722">
                  <w:r>
                    <w:t>This column shows the X12 attributes for each data element.</w:t>
                  </w:r>
                </w:p>
                <w:p w14:paraId="48999E38" w14:textId="77777777" w:rsidR="00285722" w:rsidRPr="00C90024" w:rsidRDefault="00285722" w:rsidP="00285722">
                  <w:pPr>
                    <w:pStyle w:val="Footer"/>
                    <w:widowControl/>
                    <w:tabs>
                      <w:tab w:val="clear" w:pos="4320"/>
                      <w:tab w:val="clear" w:pos="8640"/>
                    </w:tabs>
                    <w:rPr>
                      <w:rFonts w:ascii="Times New Roman" w:hAnsi="Times New Roman"/>
                    </w:rPr>
                  </w:pPr>
                </w:p>
                <w:p w14:paraId="4857A77B" w14:textId="77777777" w:rsidR="00285722" w:rsidRDefault="00285722" w:rsidP="00285722">
                  <w:r>
                    <w:t>M = Mandatory</w:t>
                  </w:r>
                </w:p>
                <w:p w14:paraId="65C0EB0E" w14:textId="77777777" w:rsidR="00285722" w:rsidRDefault="00285722" w:rsidP="00285722">
                  <w:r>
                    <w:t>O = Optional</w:t>
                  </w:r>
                </w:p>
                <w:p w14:paraId="35065BF7" w14:textId="77777777" w:rsidR="00285722" w:rsidRDefault="00285722" w:rsidP="00285722">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r>
                    <w:rPr>
                      <w:b w:val="0"/>
                      <w:bCs w:val="0"/>
                    </w:rPr>
                    <w:t>X = Relational</w:t>
                  </w:r>
                </w:p>
                <w:p w14:paraId="5002F170" w14:textId="77777777" w:rsidR="00285722" w:rsidRDefault="00285722" w:rsidP="00285722">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r>
                    <w:rPr>
                      <w:b w:val="0"/>
                      <w:bCs w:val="0"/>
                    </w:rPr>
                    <w:t>C = Conditional</w:t>
                  </w:r>
                </w:p>
                <w:p w14:paraId="1BF5464F" w14:textId="77777777" w:rsidR="00285722" w:rsidRDefault="00285722" w:rsidP="00285722"/>
                <w:p w14:paraId="2B96F867" w14:textId="77777777" w:rsidR="00285722" w:rsidRDefault="00285722" w:rsidP="00285722">
                  <w:r>
                    <w:t>AN = Alphanumeric</w:t>
                  </w:r>
                </w:p>
                <w:p w14:paraId="59C447A1" w14:textId="77777777" w:rsidR="00285722" w:rsidRDefault="00285722" w:rsidP="00285722">
                  <w:r>
                    <w:t>N# = Implied Decimal at position #</w:t>
                  </w:r>
                </w:p>
                <w:p w14:paraId="59FCDEE0" w14:textId="77777777" w:rsidR="00285722" w:rsidRDefault="00285722" w:rsidP="00285722">
                  <w:r>
                    <w:t>ID = Identification</w:t>
                  </w:r>
                </w:p>
                <w:p w14:paraId="54FF2D16" w14:textId="77777777" w:rsidR="00285722" w:rsidRDefault="00285722" w:rsidP="00285722">
                  <w:r>
                    <w:t>R = Real</w:t>
                  </w:r>
                </w:p>
                <w:p w14:paraId="5C718C8B" w14:textId="77777777" w:rsidR="00285722" w:rsidRDefault="00285722" w:rsidP="00285722"/>
                <w:p w14:paraId="0B298B63" w14:textId="77777777" w:rsidR="00285722" w:rsidRDefault="00285722" w:rsidP="00285722">
                  <w:r>
                    <w:t>1/30 = Minimum 1, Maximum 30</w:t>
                  </w:r>
                </w:p>
              </w:txbxContent>
            </v:textbox>
          </v:shape>
        </w:pict>
      </w:r>
      <w:r>
        <w:rPr>
          <w:noProof/>
        </w:rPr>
        <w:pict w14:anchorId="1653D8F0">
          <v:shape id="AutoShape 10" o:spid="_x0000_s1035" type="#_x0000_t61" style="position:absolute;margin-left:133.05pt;margin-top:49.35pt;width:151.2pt;height:1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" o:allowincell="f" adj="18936,-23170">
            <v:textbox>
              <w:txbxContent>
                <w:p w14:paraId="53D5151A" w14:textId="77777777" w:rsidR="00285722" w:rsidRDefault="00285722" w:rsidP="00285722">
                  <w:r>
                    <w:t xml:space="preserve">These are X12 code descriptions, which often do not relate to the Texas descriptions.  </w:t>
                  </w:r>
                </w:p>
                <w:p w14:paraId="309772DE" w14:textId="77777777" w:rsidR="00285722" w:rsidRPr="00C90024" w:rsidRDefault="00285722" w:rsidP="00285722">
                  <w:pPr>
                    <w:pStyle w:val="BodyTextIndent"/>
                    <w:rPr>
                      <w:b w:val="0"/>
                    </w:rPr>
                  </w:pPr>
                  <w:r w:rsidRPr="00C90024">
                    <w:rPr>
                      <w:b w:val="0"/>
                    </w:rPr>
                    <w:t xml:space="preserve">X12 cannot keep up with Texas needs, thus, Texas often changes the meaning of existing codes.  See the corresponding </w:t>
                  </w:r>
                  <w:proofErr w:type="spellStart"/>
                  <w:r w:rsidRPr="00C90024">
                    <w:rPr>
                      <w:b w:val="0"/>
                    </w:rPr>
                    <w:t>graybox</w:t>
                  </w:r>
                  <w:proofErr w:type="spellEnd"/>
                  <w:r w:rsidRPr="00C90024">
                    <w:rPr>
                      <w:b w:val="0"/>
                    </w:rPr>
                    <w:t xml:space="preserve"> for the Texas definitions.</w:t>
                  </w:r>
                </w:p>
                <w:p w14:paraId="3D1E821E" w14:textId="77777777" w:rsidR="00285722" w:rsidRDefault="00285722" w:rsidP="00285722"/>
                <w:p w14:paraId="5672A013" w14:textId="77777777" w:rsidR="00285722" w:rsidRDefault="00285722" w:rsidP="00285722"/>
                <w:p w14:paraId="0673D751" w14:textId="77777777" w:rsidR="00285722" w:rsidRDefault="00285722" w:rsidP="00285722"/>
                <w:p w14:paraId="2517ECCF" w14:textId="77777777" w:rsidR="00285722" w:rsidRDefault="00285722" w:rsidP="00285722"/>
              </w:txbxContent>
            </v:textbox>
          </v:shape>
        </w:pict>
      </w:r>
      <w:r>
        <w:t xml:space="preserve">   </w:t>
      </w:r>
    </w:p>
    <w:p w14:paraId="7D2293B6" w14:textId="77777777" w:rsidR="00285722" w:rsidRDefault="00285722" w:rsidP="00285722"/>
    <w:p w14:paraId="32899FAF" w14:textId="77777777" w:rsidR="00285722" w:rsidRPr="00C90024" w:rsidRDefault="00285722" w:rsidP="00285722">
      <w:pPr>
        <w:pStyle w:val="Footer"/>
        <w:widowControl/>
        <w:tabs>
          <w:tab w:val="clear" w:pos="4320"/>
          <w:tab w:val="clear" w:pos="8640"/>
        </w:tabs>
        <w:rPr>
          <w:rFonts w:ascii="Times New Roman" w:hAnsi="Times New Roman"/>
        </w:rPr>
      </w:pPr>
    </w:p>
    <w:p w14:paraId="64BFCC12" w14:textId="77777777" w:rsidR="00285722" w:rsidRDefault="00285722" w:rsidP="00285722"/>
    <w:p w14:paraId="2D04C407" w14:textId="77777777" w:rsidR="00285722" w:rsidRDefault="00285722" w:rsidP="00285722"/>
    <w:p w14:paraId="2AE11331" w14:textId="77777777" w:rsidR="00285722" w:rsidRDefault="00285722" w:rsidP="00285722"/>
    <w:p w14:paraId="17A9FFB1" w14:textId="77777777" w:rsidR="00285722" w:rsidRDefault="00285722" w:rsidP="00285722"/>
    <w:p w14:paraId="6FC2E850" w14:textId="77777777" w:rsidR="00285722" w:rsidRDefault="00285722" w:rsidP="00285722"/>
    <w:p w14:paraId="23573C0D" w14:textId="77777777" w:rsidR="00285722" w:rsidRDefault="00285722" w:rsidP="00285722"/>
    <w:p w14:paraId="64A78348" w14:textId="77777777" w:rsidR="00285722" w:rsidRDefault="00285722" w:rsidP="00285722"/>
    <w:p w14:paraId="096442B7" w14:textId="77777777" w:rsidR="00285722" w:rsidRDefault="00285722" w:rsidP="00285722"/>
    <w:p w14:paraId="66602CFC" w14:textId="77777777" w:rsidR="00285722" w:rsidRDefault="00285722" w:rsidP="00285722"/>
    <w:p w14:paraId="12AABCD4" w14:textId="77777777" w:rsidR="00285722" w:rsidRDefault="00285722" w:rsidP="00285722"/>
    <w:p w14:paraId="3B1ADF77" w14:textId="77777777" w:rsidR="00285722" w:rsidRDefault="00285722" w:rsidP="00285722"/>
    <w:p w14:paraId="10FBB8E4" w14:textId="77777777" w:rsidR="00285722" w:rsidRDefault="00285722" w:rsidP="00285722"/>
    <w:p w14:paraId="23F0C272" w14:textId="77777777" w:rsidR="00285722" w:rsidRDefault="00285722" w:rsidP="00285722"/>
    <w:p w14:paraId="66604B0E" w14:textId="77777777" w:rsidR="00285722" w:rsidRDefault="00285722" w:rsidP="00285722"/>
    <w:p w14:paraId="172C4868" w14:textId="77777777" w:rsidR="00285722" w:rsidRDefault="00285722" w:rsidP="00285722"/>
    <w:p w14:paraId="18E27BF9" w14:textId="77777777" w:rsidR="00285722" w:rsidRDefault="00285722" w:rsidP="00285722"/>
    <w:p w14:paraId="43BAD028" w14:textId="77777777" w:rsidR="00285722" w:rsidRDefault="00285722" w:rsidP="00285722"/>
    <w:p w14:paraId="70D05A0E" w14:textId="77777777" w:rsidR="00285722" w:rsidRDefault="00285722" w:rsidP="00285722"/>
    <w:p w14:paraId="041BCEE4" w14:textId="77777777" w:rsidR="00285722" w:rsidRDefault="00285722" w:rsidP="00285722"/>
    <w:p w14:paraId="39DCA16C" w14:textId="77777777" w:rsidR="00285722" w:rsidRDefault="00285722" w:rsidP="00285722"/>
    <w:p w14:paraId="60298699" w14:textId="77777777" w:rsidR="00285722" w:rsidRDefault="00285722" w:rsidP="00285722"/>
    <w:p w14:paraId="341D77AC" w14:textId="77777777" w:rsidR="00285722" w:rsidRDefault="00285722" w:rsidP="00285722">
      <w:pPr>
        <w:pStyle w:val="Caption"/>
      </w:pPr>
      <w:r>
        <w:lastRenderedPageBreak/>
        <w:t>814 General Request, Response or Confirmation</w:t>
      </w:r>
    </w:p>
    <w:p w14:paraId="6984BE06" w14:textId="77777777" w:rsidR="00285722" w:rsidRPr="00C90024" w:rsidRDefault="00285722" w:rsidP="00285722">
      <w:pPr>
        <w:pStyle w:val="Heading7"/>
        <w:rPr>
          <w:b w:val="0"/>
        </w:rPr>
      </w:pPr>
      <w:r>
        <w:t>ANSI ASC X12 Structure</w:t>
      </w:r>
    </w:p>
    <w:p w14:paraId="247AE365" w14:textId="77777777" w:rsidR="00285722" w:rsidRDefault="00285722" w:rsidP="00285722">
      <w:pPr>
        <w:widowControl w:val="0"/>
        <w:rPr>
          <w:b/>
          <w:snapToGrid w:val="0"/>
          <w:sz w:val="40"/>
          <w:szCs w:val="40"/>
        </w:rPr>
      </w:pPr>
    </w:p>
    <w:p w14:paraId="19724CCC" w14:textId="77777777" w:rsidR="00285722" w:rsidRDefault="00285722" w:rsidP="00285722">
      <w:pPr>
        <w:jc w:val="right"/>
        <w:rPr>
          <w:b/>
          <w:snapToGrid w:val="0"/>
          <w:sz w:val="40"/>
          <w:szCs w:val="40"/>
        </w:rPr>
      </w:pPr>
      <w:r>
        <w:rPr>
          <w:b/>
          <w:snapToGrid w:val="0"/>
        </w:rPr>
        <w:t>Functional Group ID=</w:t>
      </w:r>
      <w:r>
        <w:rPr>
          <w:b/>
          <w:snapToGrid w:val="0"/>
          <w:sz w:val="40"/>
          <w:szCs w:val="40"/>
        </w:rPr>
        <w:t>GE</w:t>
      </w:r>
    </w:p>
    <w:p w14:paraId="50F8DCF0" w14:textId="77777777" w:rsidR="00285722" w:rsidRDefault="00285722" w:rsidP="00285722">
      <w:pPr>
        <w:rPr>
          <w:b/>
          <w:snapToGrid w:val="0"/>
          <w:sz w:val="24"/>
          <w:szCs w:val="24"/>
        </w:rPr>
      </w:pPr>
    </w:p>
    <w:p w14:paraId="7640D12E" w14:textId="77777777" w:rsidR="00285722" w:rsidRDefault="00285722" w:rsidP="00285722">
      <w:pPr>
        <w:adjustRightInd w:val="0"/>
      </w:pPr>
      <w:r>
        <w:rPr>
          <w:b/>
          <w:bCs/>
        </w:rPr>
        <w:t>Introduction:</w:t>
      </w:r>
    </w:p>
    <w:p w14:paraId="2FA5C46D" w14:textId="77777777" w:rsidR="00285722" w:rsidRDefault="00285722" w:rsidP="00285722">
      <w:pPr>
        <w:adjustRightInd w:val="0"/>
      </w:pPr>
    </w:p>
    <w:p w14:paraId="056D670A" w14:textId="77777777" w:rsidR="00285722" w:rsidRDefault="00285722" w:rsidP="00285722">
      <w:pPr>
        <w:adjustRightInd w:val="0"/>
      </w:pPr>
      <w: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14:paraId="51168B27" w14:textId="77777777" w:rsidR="00285722" w:rsidRDefault="00285722" w:rsidP="00285722">
      <w:pPr>
        <w:adjustRightInd w:val="0"/>
      </w:pPr>
    </w:p>
    <w:p w14:paraId="68E52A90" w14:textId="77777777" w:rsidR="00285722" w:rsidRDefault="00285722" w:rsidP="00285722">
      <w:pPr>
        <w:adjustRightInd w:val="0"/>
        <w:rPr>
          <w:b/>
          <w:bCs/>
        </w:rPr>
      </w:pPr>
      <w:r>
        <w:rPr>
          <w:b/>
          <w:bCs/>
        </w:rPr>
        <w:t>Heading:</w:t>
      </w:r>
    </w:p>
    <w:p w14:paraId="3A9EB685" w14:textId="77777777" w:rsidR="00285722" w:rsidRDefault="00285722" w:rsidP="00285722">
      <w:pPr>
        <w:adjustRightInd w:val="0"/>
        <w:rPr>
          <w:b/>
          <w:bCs/>
          <w:sz w:val="16"/>
          <w:szCs w:val="16"/>
        </w:rPr>
      </w:pPr>
    </w:p>
    <w:p w14:paraId="75CCEED8" w14:textId="77777777" w:rsidR="00285722" w:rsidRDefault="00285722" w:rsidP="00285722">
      <w:pPr>
        <w:tabs>
          <w:tab w:val="left" w:pos="864"/>
          <w:tab w:val="left" w:pos="1440"/>
          <w:tab w:val="left" w:pos="2160"/>
          <w:tab w:val="center" w:pos="5688"/>
          <w:tab w:val="center" w:pos="6480"/>
          <w:tab w:val="center" w:pos="7487"/>
          <w:tab w:val="center" w:pos="8496"/>
        </w:tabs>
        <w:adjustRightInd w:val="0"/>
        <w:rPr>
          <w:b/>
          <w:bCs/>
          <w:sz w:val="16"/>
          <w:szCs w:val="16"/>
        </w:rPr>
      </w:pPr>
      <w:r>
        <w:rPr>
          <w:b/>
          <w:bCs/>
          <w:sz w:val="16"/>
          <w:szCs w:val="16"/>
        </w:rPr>
        <w:tab/>
        <w:t>Pos.</w:t>
      </w:r>
      <w:r>
        <w:rPr>
          <w:b/>
          <w:bCs/>
          <w:sz w:val="16"/>
          <w:szCs w:val="16"/>
        </w:rPr>
        <w:tab/>
        <w:t>Seg.</w:t>
      </w:r>
      <w:r>
        <w:rPr>
          <w:b/>
          <w:bCs/>
          <w:sz w:val="16"/>
          <w:szCs w:val="16"/>
        </w:rPr>
        <w:tab/>
      </w:r>
      <w:r>
        <w:rPr>
          <w:b/>
          <w:bCs/>
          <w:sz w:val="16"/>
          <w:szCs w:val="16"/>
        </w:rPr>
        <w:tab/>
        <w:t>Req.</w:t>
      </w:r>
      <w:r>
        <w:rPr>
          <w:b/>
          <w:bCs/>
          <w:sz w:val="16"/>
          <w:szCs w:val="16"/>
        </w:rPr>
        <w:tab/>
      </w:r>
      <w:r>
        <w:rPr>
          <w:b/>
          <w:bCs/>
          <w:sz w:val="16"/>
          <w:szCs w:val="16"/>
        </w:rPr>
        <w:tab/>
        <w:t>Loop</w:t>
      </w:r>
      <w:r>
        <w:rPr>
          <w:b/>
          <w:bCs/>
          <w:sz w:val="16"/>
          <w:szCs w:val="16"/>
        </w:rPr>
        <w:tab/>
        <w:t>Notes and</w:t>
      </w:r>
    </w:p>
    <w:p w14:paraId="51F3CF33" w14:textId="77777777" w:rsidR="00285722" w:rsidRDefault="00285722" w:rsidP="00285722">
      <w:pPr>
        <w:tabs>
          <w:tab w:val="left" w:pos="864"/>
          <w:tab w:val="left" w:pos="1440"/>
          <w:tab w:val="left" w:pos="2160"/>
          <w:tab w:val="center" w:pos="5688"/>
          <w:tab w:val="center" w:pos="6480"/>
          <w:tab w:val="center" w:pos="7487"/>
          <w:tab w:val="center" w:pos="8496"/>
        </w:tabs>
        <w:adjustRightInd w:val="0"/>
        <w:rPr>
          <w:sz w:val="16"/>
          <w:szCs w:val="16"/>
        </w:rPr>
      </w:pPr>
      <w:r>
        <w:rPr>
          <w:b/>
          <w:bCs/>
          <w:sz w:val="16"/>
          <w:szCs w:val="16"/>
          <w:u w:val="words"/>
        </w:rPr>
        <w:tab/>
        <w:t>No.</w:t>
      </w:r>
      <w:r>
        <w:rPr>
          <w:b/>
          <w:bCs/>
          <w:sz w:val="16"/>
          <w:szCs w:val="16"/>
          <w:u w:val="words"/>
        </w:rPr>
        <w:tab/>
        <w:t>ID</w:t>
      </w:r>
      <w:r>
        <w:rPr>
          <w:b/>
          <w:bCs/>
          <w:sz w:val="16"/>
          <w:szCs w:val="16"/>
          <w:u w:val="words"/>
        </w:rPr>
        <w:tab/>
        <w:t>Name</w:t>
      </w:r>
      <w:r>
        <w:rPr>
          <w:b/>
          <w:bCs/>
          <w:sz w:val="16"/>
          <w:szCs w:val="16"/>
          <w:u w:val="words"/>
        </w:rPr>
        <w:tab/>
        <w:t>Des.</w:t>
      </w:r>
      <w:r>
        <w:rPr>
          <w:b/>
          <w:bCs/>
          <w:sz w:val="16"/>
          <w:szCs w:val="16"/>
          <w:u w:val="words"/>
        </w:rPr>
        <w:tab/>
      </w:r>
      <w:proofErr w:type="spellStart"/>
      <w:r>
        <w:rPr>
          <w:b/>
          <w:bCs/>
          <w:sz w:val="16"/>
          <w:szCs w:val="16"/>
          <w:u w:val="words"/>
        </w:rPr>
        <w:t>Max.Use</w:t>
      </w:r>
      <w:proofErr w:type="spellEnd"/>
      <w:r>
        <w:rPr>
          <w:b/>
          <w:bCs/>
          <w:sz w:val="16"/>
          <w:szCs w:val="16"/>
          <w:u w:val="words"/>
        </w:rPr>
        <w:tab/>
        <w:t>Repeat</w:t>
      </w:r>
      <w:r>
        <w:rPr>
          <w:b/>
          <w:bCs/>
          <w:sz w:val="16"/>
          <w:szCs w:val="16"/>
          <w:u w:val="words"/>
        </w:rPr>
        <w:tab/>
        <w:t>Comments</w:t>
      </w:r>
      <w:r>
        <w:rPr>
          <w:b/>
          <w:bCs/>
          <w:sz w:val="16"/>
          <w:szCs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285722" w14:paraId="2C4B432B" w14:textId="77777777" w:rsidTr="00470927">
        <w:tc>
          <w:tcPr>
            <w:tcW w:w="864" w:type="dxa"/>
            <w:tcBorders>
              <w:top w:val="nil"/>
              <w:left w:val="nil"/>
              <w:bottom w:val="nil"/>
              <w:right w:val="nil"/>
            </w:tcBorders>
          </w:tcPr>
          <w:p w14:paraId="1160C5C0" w14:textId="77777777" w:rsidR="00285722" w:rsidRDefault="00285722" w:rsidP="00470927">
            <w:pPr>
              <w:tabs>
                <w:tab w:val="left" w:pos="864"/>
                <w:tab w:val="left" w:pos="1440"/>
                <w:tab w:val="left" w:pos="2160"/>
                <w:tab w:val="center" w:pos="5688"/>
                <w:tab w:val="center" w:pos="6480"/>
                <w:tab w:val="center" w:pos="7487"/>
                <w:tab w:val="center" w:pos="8496"/>
              </w:tabs>
              <w:adjustRightInd w:val="0"/>
              <w:ind w:right="144"/>
            </w:pPr>
            <w:r>
              <w:rPr>
                <w:sz w:val="16"/>
                <w:szCs w:val="16"/>
              </w:rPr>
              <w:t>M</w:t>
            </w:r>
          </w:p>
        </w:tc>
        <w:tc>
          <w:tcPr>
            <w:tcW w:w="576" w:type="dxa"/>
            <w:tcBorders>
              <w:top w:val="nil"/>
              <w:left w:val="nil"/>
              <w:bottom w:val="nil"/>
              <w:right w:val="nil"/>
            </w:tcBorders>
          </w:tcPr>
          <w:p w14:paraId="488F11A5" w14:textId="77777777" w:rsidR="00285722" w:rsidRDefault="00285722" w:rsidP="00470927">
            <w:pPr>
              <w:tabs>
                <w:tab w:val="left" w:pos="864"/>
                <w:tab w:val="left" w:pos="1440"/>
                <w:tab w:val="left" w:pos="2160"/>
                <w:tab w:val="center" w:pos="5688"/>
                <w:tab w:val="center" w:pos="6480"/>
                <w:tab w:val="center" w:pos="7487"/>
                <w:tab w:val="center" w:pos="8496"/>
              </w:tabs>
              <w:adjustRightInd w:val="0"/>
              <w:ind w:right="144"/>
            </w:pPr>
            <w:r>
              <w:rPr>
                <w:sz w:val="16"/>
                <w:szCs w:val="16"/>
              </w:rPr>
              <w:t>010</w:t>
            </w:r>
          </w:p>
        </w:tc>
        <w:tc>
          <w:tcPr>
            <w:tcW w:w="720" w:type="dxa"/>
            <w:tcBorders>
              <w:top w:val="nil"/>
              <w:left w:val="nil"/>
              <w:bottom w:val="nil"/>
              <w:right w:val="nil"/>
            </w:tcBorders>
          </w:tcPr>
          <w:p w14:paraId="33A4B7F1" w14:textId="77777777" w:rsidR="00285722" w:rsidRDefault="00285722" w:rsidP="00470927">
            <w:pPr>
              <w:tabs>
                <w:tab w:val="left" w:pos="864"/>
                <w:tab w:val="left" w:pos="1440"/>
                <w:tab w:val="left" w:pos="2160"/>
                <w:tab w:val="center" w:pos="5688"/>
                <w:tab w:val="center" w:pos="6480"/>
                <w:tab w:val="center" w:pos="7487"/>
                <w:tab w:val="center" w:pos="8496"/>
              </w:tabs>
              <w:adjustRightInd w:val="0"/>
              <w:ind w:right="144"/>
            </w:pPr>
            <w:r>
              <w:rPr>
                <w:sz w:val="16"/>
                <w:szCs w:val="16"/>
              </w:rPr>
              <w:t>ST</w:t>
            </w:r>
          </w:p>
        </w:tc>
        <w:tc>
          <w:tcPr>
            <w:tcW w:w="3240" w:type="dxa"/>
            <w:tcBorders>
              <w:top w:val="nil"/>
              <w:left w:val="nil"/>
              <w:bottom w:val="nil"/>
              <w:right w:val="nil"/>
            </w:tcBorders>
          </w:tcPr>
          <w:p w14:paraId="51315996" w14:textId="77777777" w:rsidR="00285722" w:rsidRDefault="00285722" w:rsidP="00470927">
            <w:pPr>
              <w:tabs>
                <w:tab w:val="left" w:pos="864"/>
                <w:tab w:val="left" w:pos="1440"/>
                <w:tab w:val="left" w:pos="2160"/>
                <w:tab w:val="center" w:pos="5688"/>
                <w:tab w:val="center" w:pos="6480"/>
                <w:tab w:val="center" w:pos="7487"/>
                <w:tab w:val="center" w:pos="8496"/>
              </w:tabs>
              <w:adjustRightInd w:val="0"/>
              <w:ind w:right="144"/>
            </w:pPr>
            <w:r>
              <w:rPr>
                <w:sz w:val="16"/>
                <w:szCs w:val="16"/>
              </w:rPr>
              <w:t>Transaction Set Header</w:t>
            </w:r>
          </w:p>
        </w:tc>
        <w:tc>
          <w:tcPr>
            <w:tcW w:w="576" w:type="dxa"/>
            <w:tcBorders>
              <w:top w:val="nil"/>
              <w:left w:val="nil"/>
              <w:bottom w:val="nil"/>
              <w:right w:val="nil"/>
            </w:tcBorders>
          </w:tcPr>
          <w:p w14:paraId="6D46C2CE" w14:textId="77777777" w:rsidR="00285722" w:rsidRDefault="00285722" w:rsidP="00470927">
            <w:pPr>
              <w:adjustRightInd w:val="0"/>
              <w:ind w:right="144"/>
              <w:jc w:val="center"/>
            </w:pPr>
            <w:r>
              <w:rPr>
                <w:sz w:val="16"/>
                <w:szCs w:val="16"/>
              </w:rPr>
              <w:t>M</w:t>
            </w:r>
          </w:p>
        </w:tc>
        <w:tc>
          <w:tcPr>
            <w:tcW w:w="1007" w:type="dxa"/>
            <w:tcBorders>
              <w:top w:val="nil"/>
              <w:left w:val="nil"/>
              <w:bottom w:val="nil"/>
              <w:right w:val="nil"/>
            </w:tcBorders>
          </w:tcPr>
          <w:p w14:paraId="4EAC4794" w14:textId="77777777" w:rsidR="00285722" w:rsidRDefault="00285722" w:rsidP="00470927">
            <w:pPr>
              <w:adjustRightInd w:val="0"/>
              <w:ind w:right="144"/>
              <w:jc w:val="right"/>
            </w:pPr>
            <w:r>
              <w:rPr>
                <w:sz w:val="16"/>
                <w:szCs w:val="16"/>
              </w:rPr>
              <w:t>1</w:t>
            </w:r>
          </w:p>
        </w:tc>
        <w:tc>
          <w:tcPr>
            <w:tcW w:w="1007" w:type="dxa"/>
            <w:tcBorders>
              <w:top w:val="nil"/>
              <w:left w:val="nil"/>
              <w:bottom w:val="nil"/>
              <w:right w:val="nil"/>
            </w:tcBorders>
          </w:tcPr>
          <w:p w14:paraId="4242E496" w14:textId="77777777" w:rsidR="00285722" w:rsidRDefault="00285722" w:rsidP="00470927">
            <w:pPr>
              <w:adjustRightInd w:val="0"/>
              <w:ind w:right="144"/>
              <w:jc w:val="right"/>
            </w:pPr>
          </w:p>
        </w:tc>
        <w:tc>
          <w:tcPr>
            <w:tcW w:w="864" w:type="dxa"/>
            <w:tcBorders>
              <w:top w:val="nil"/>
              <w:left w:val="nil"/>
              <w:bottom w:val="nil"/>
              <w:right w:val="nil"/>
            </w:tcBorders>
          </w:tcPr>
          <w:p w14:paraId="1B4836F2" w14:textId="77777777" w:rsidR="00285722" w:rsidRDefault="00285722" w:rsidP="00470927">
            <w:pPr>
              <w:adjustRightInd w:val="0"/>
              <w:ind w:right="144"/>
              <w:jc w:val="center"/>
            </w:pPr>
          </w:p>
        </w:tc>
        <w:tc>
          <w:tcPr>
            <w:tcW w:w="108" w:type="dxa"/>
            <w:tcBorders>
              <w:top w:val="nil"/>
              <w:left w:val="nil"/>
              <w:bottom w:val="nil"/>
              <w:right w:val="nil"/>
            </w:tcBorders>
          </w:tcPr>
          <w:p w14:paraId="3C709D55" w14:textId="77777777" w:rsidR="00285722" w:rsidRDefault="00285722" w:rsidP="00470927">
            <w:pPr>
              <w:adjustRightInd w:val="0"/>
              <w:ind w:right="144"/>
              <w:jc w:val="center"/>
            </w:pPr>
          </w:p>
        </w:tc>
        <w:tc>
          <w:tcPr>
            <w:tcW w:w="108" w:type="dxa"/>
            <w:tcBorders>
              <w:top w:val="nil"/>
              <w:left w:val="nil"/>
              <w:bottom w:val="nil"/>
              <w:right w:val="nil"/>
            </w:tcBorders>
          </w:tcPr>
          <w:p w14:paraId="4750A14B" w14:textId="77777777" w:rsidR="00285722" w:rsidRDefault="00285722" w:rsidP="00470927">
            <w:pPr>
              <w:adjustRightInd w:val="0"/>
              <w:ind w:right="144"/>
              <w:jc w:val="center"/>
            </w:pPr>
          </w:p>
        </w:tc>
        <w:tc>
          <w:tcPr>
            <w:tcW w:w="108" w:type="dxa"/>
            <w:tcBorders>
              <w:top w:val="nil"/>
              <w:left w:val="nil"/>
              <w:bottom w:val="nil"/>
              <w:right w:val="nil"/>
            </w:tcBorders>
          </w:tcPr>
          <w:p w14:paraId="7B4884CC" w14:textId="77777777" w:rsidR="00285722" w:rsidRDefault="00285722" w:rsidP="00470927">
            <w:pPr>
              <w:adjustRightInd w:val="0"/>
              <w:ind w:right="144"/>
              <w:jc w:val="center"/>
            </w:pPr>
          </w:p>
        </w:tc>
        <w:tc>
          <w:tcPr>
            <w:tcW w:w="108" w:type="dxa"/>
            <w:tcBorders>
              <w:top w:val="nil"/>
              <w:left w:val="nil"/>
              <w:bottom w:val="nil"/>
              <w:right w:val="nil"/>
            </w:tcBorders>
          </w:tcPr>
          <w:p w14:paraId="281B7C0C" w14:textId="77777777" w:rsidR="00285722" w:rsidRDefault="00285722" w:rsidP="00470927">
            <w:pPr>
              <w:adjustRightInd w:val="0"/>
              <w:ind w:right="144"/>
              <w:jc w:val="center"/>
            </w:pPr>
          </w:p>
        </w:tc>
        <w:tc>
          <w:tcPr>
            <w:tcW w:w="108" w:type="dxa"/>
            <w:tcBorders>
              <w:top w:val="nil"/>
              <w:left w:val="nil"/>
              <w:bottom w:val="nil"/>
              <w:right w:val="nil"/>
            </w:tcBorders>
          </w:tcPr>
          <w:p w14:paraId="4172AE9A" w14:textId="77777777" w:rsidR="00285722" w:rsidRDefault="00285722" w:rsidP="00470927">
            <w:pPr>
              <w:adjustRightInd w:val="0"/>
              <w:ind w:right="144"/>
              <w:jc w:val="center"/>
            </w:pPr>
          </w:p>
        </w:tc>
        <w:tc>
          <w:tcPr>
            <w:tcW w:w="108" w:type="dxa"/>
            <w:tcBorders>
              <w:top w:val="nil"/>
              <w:left w:val="nil"/>
              <w:bottom w:val="nil"/>
              <w:right w:val="nil"/>
            </w:tcBorders>
          </w:tcPr>
          <w:p w14:paraId="67A12668" w14:textId="77777777" w:rsidR="00285722" w:rsidRDefault="00285722" w:rsidP="00470927">
            <w:pPr>
              <w:adjustRightInd w:val="0"/>
              <w:ind w:right="144"/>
              <w:jc w:val="center"/>
            </w:pPr>
          </w:p>
        </w:tc>
      </w:tr>
      <w:tr w:rsidR="00285722" w14:paraId="42D41A67" w14:textId="77777777" w:rsidTr="00470927">
        <w:tc>
          <w:tcPr>
            <w:tcW w:w="864" w:type="dxa"/>
            <w:tcBorders>
              <w:top w:val="nil"/>
              <w:left w:val="nil"/>
              <w:bottom w:val="nil"/>
              <w:right w:val="nil"/>
            </w:tcBorders>
          </w:tcPr>
          <w:p w14:paraId="5E5C84DD" w14:textId="77777777" w:rsidR="00285722" w:rsidRDefault="00285722" w:rsidP="00470927">
            <w:pPr>
              <w:adjustRightInd w:val="0"/>
              <w:ind w:right="144"/>
            </w:pPr>
            <w:r>
              <w:rPr>
                <w:sz w:val="16"/>
                <w:szCs w:val="16"/>
              </w:rPr>
              <w:t>M</w:t>
            </w:r>
          </w:p>
        </w:tc>
        <w:tc>
          <w:tcPr>
            <w:tcW w:w="576" w:type="dxa"/>
            <w:tcBorders>
              <w:top w:val="nil"/>
              <w:left w:val="nil"/>
              <w:bottom w:val="nil"/>
              <w:right w:val="nil"/>
            </w:tcBorders>
          </w:tcPr>
          <w:p w14:paraId="1E61EDA0" w14:textId="77777777" w:rsidR="00285722" w:rsidRDefault="00285722" w:rsidP="00470927">
            <w:pPr>
              <w:adjustRightInd w:val="0"/>
              <w:ind w:right="144"/>
            </w:pPr>
            <w:r>
              <w:rPr>
                <w:sz w:val="16"/>
                <w:szCs w:val="16"/>
              </w:rPr>
              <w:t>020</w:t>
            </w:r>
          </w:p>
        </w:tc>
        <w:tc>
          <w:tcPr>
            <w:tcW w:w="720" w:type="dxa"/>
            <w:tcBorders>
              <w:top w:val="nil"/>
              <w:left w:val="nil"/>
              <w:bottom w:val="nil"/>
              <w:right w:val="nil"/>
            </w:tcBorders>
          </w:tcPr>
          <w:p w14:paraId="2DE5D6B6" w14:textId="77777777" w:rsidR="00285722" w:rsidRDefault="00285722" w:rsidP="00470927">
            <w:pPr>
              <w:adjustRightInd w:val="0"/>
              <w:ind w:right="144"/>
            </w:pPr>
            <w:r>
              <w:rPr>
                <w:sz w:val="16"/>
                <w:szCs w:val="16"/>
              </w:rPr>
              <w:t>BGN</w:t>
            </w:r>
          </w:p>
        </w:tc>
        <w:tc>
          <w:tcPr>
            <w:tcW w:w="3240" w:type="dxa"/>
            <w:tcBorders>
              <w:top w:val="nil"/>
              <w:left w:val="nil"/>
              <w:bottom w:val="nil"/>
              <w:right w:val="nil"/>
            </w:tcBorders>
          </w:tcPr>
          <w:p w14:paraId="656AD7CF" w14:textId="77777777" w:rsidR="00285722" w:rsidRDefault="00285722" w:rsidP="00470927">
            <w:pPr>
              <w:adjustRightInd w:val="0"/>
              <w:ind w:right="144"/>
            </w:pPr>
            <w:r>
              <w:rPr>
                <w:sz w:val="16"/>
                <w:szCs w:val="16"/>
              </w:rPr>
              <w:t>Beginning Segment</w:t>
            </w:r>
          </w:p>
        </w:tc>
        <w:tc>
          <w:tcPr>
            <w:tcW w:w="576" w:type="dxa"/>
            <w:tcBorders>
              <w:top w:val="nil"/>
              <w:left w:val="nil"/>
              <w:bottom w:val="nil"/>
              <w:right w:val="nil"/>
            </w:tcBorders>
          </w:tcPr>
          <w:p w14:paraId="4EE61C48" w14:textId="77777777" w:rsidR="00285722" w:rsidRDefault="00285722" w:rsidP="00470927">
            <w:pPr>
              <w:adjustRightInd w:val="0"/>
              <w:ind w:right="144"/>
              <w:jc w:val="center"/>
            </w:pPr>
            <w:r>
              <w:rPr>
                <w:sz w:val="16"/>
                <w:szCs w:val="16"/>
              </w:rPr>
              <w:t>M</w:t>
            </w:r>
          </w:p>
        </w:tc>
        <w:tc>
          <w:tcPr>
            <w:tcW w:w="1007" w:type="dxa"/>
            <w:tcBorders>
              <w:top w:val="nil"/>
              <w:left w:val="nil"/>
              <w:bottom w:val="nil"/>
              <w:right w:val="nil"/>
            </w:tcBorders>
          </w:tcPr>
          <w:p w14:paraId="6CD7C833" w14:textId="77777777" w:rsidR="00285722" w:rsidRDefault="00285722" w:rsidP="00470927">
            <w:pPr>
              <w:adjustRightInd w:val="0"/>
              <w:ind w:right="144"/>
              <w:jc w:val="right"/>
            </w:pPr>
            <w:r>
              <w:rPr>
                <w:sz w:val="16"/>
                <w:szCs w:val="16"/>
              </w:rPr>
              <w:t>1</w:t>
            </w:r>
          </w:p>
        </w:tc>
        <w:tc>
          <w:tcPr>
            <w:tcW w:w="1007" w:type="dxa"/>
            <w:tcBorders>
              <w:top w:val="nil"/>
              <w:left w:val="nil"/>
              <w:bottom w:val="nil"/>
              <w:right w:val="nil"/>
            </w:tcBorders>
          </w:tcPr>
          <w:p w14:paraId="2D2848C3" w14:textId="77777777" w:rsidR="00285722" w:rsidRDefault="00285722" w:rsidP="00470927">
            <w:pPr>
              <w:adjustRightInd w:val="0"/>
              <w:ind w:right="144"/>
              <w:jc w:val="right"/>
            </w:pPr>
          </w:p>
        </w:tc>
        <w:tc>
          <w:tcPr>
            <w:tcW w:w="864" w:type="dxa"/>
            <w:tcBorders>
              <w:top w:val="nil"/>
              <w:left w:val="nil"/>
              <w:bottom w:val="nil"/>
              <w:right w:val="nil"/>
            </w:tcBorders>
          </w:tcPr>
          <w:p w14:paraId="7D7C1A9B" w14:textId="77777777" w:rsidR="00285722" w:rsidRDefault="00285722" w:rsidP="00470927">
            <w:pPr>
              <w:adjustRightInd w:val="0"/>
              <w:ind w:right="144"/>
              <w:jc w:val="center"/>
            </w:pPr>
          </w:p>
        </w:tc>
        <w:tc>
          <w:tcPr>
            <w:tcW w:w="108" w:type="dxa"/>
            <w:tcBorders>
              <w:top w:val="nil"/>
              <w:left w:val="nil"/>
              <w:bottom w:val="nil"/>
              <w:right w:val="nil"/>
            </w:tcBorders>
          </w:tcPr>
          <w:p w14:paraId="1D15AE3D" w14:textId="77777777" w:rsidR="00285722" w:rsidRDefault="00285722" w:rsidP="00470927">
            <w:pPr>
              <w:adjustRightInd w:val="0"/>
              <w:ind w:right="144"/>
              <w:jc w:val="center"/>
            </w:pPr>
          </w:p>
        </w:tc>
        <w:tc>
          <w:tcPr>
            <w:tcW w:w="108" w:type="dxa"/>
            <w:tcBorders>
              <w:top w:val="nil"/>
              <w:left w:val="nil"/>
              <w:bottom w:val="nil"/>
              <w:right w:val="nil"/>
            </w:tcBorders>
          </w:tcPr>
          <w:p w14:paraId="63CA0C6F" w14:textId="77777777" w:rsidR="00285722" w:rsidRDefault="00285722" w:rsidP="00470927">
            <w:pPr>
              <w:adjustRightInd w:val="0"/>
              <w:ind w:right="144"/>
              <w:jc w:val="center"/>
            </w:pPr>
          </w:p>
        </w:tc>
        <w:tc>
          <w:tcPr>
            <w:tcW w:w="108" w:type="dxa"/>
            <w:tcBorders>
              <w:top w:val="nil"/>
              <w:left w:val="nil"/>
              <w:bottom w:val="nil"/>
              <w:right w:val="nil"/>
            </w:tcBorders>
          </w:tcPr>
          <w:p w14:paraId="594BF9F4" w14:textId="77777777" w:rsidR="00285722" w:rsidRDefault="00285722" w:rsidP="00470927">
            <w:pPr>
              <w:adjustRightInd w:val="0"/>
              <w:ind w:right="144"/>
              <w:jc w:val="center"/>
            </w:pPr>
          </w:p>
        </w:tc>
        <w:tc>
          <w:tcPr>
            <w:tcW w:w="108" w:type="dxa"/>
            <w:tcBorders>
              <w:top w:val="nil"/>
              <w:left w:val="nil"/>
              <w:bottom w:val="nil"/>
              <w:right w:val="nil"/>
            </w:tcBorders>
          </w:tcPr>
          <w:p w14:paraId="52C0FA9A" w14:textId="77777777" w:rsidR="00285722" w:rsidRDefault="00285722" w:rsidP="00470927">
            <w:pPr>
              <w:adjustRightInd w:val="0"/>
              <w:ind w:right="144"/>
              <w:jc w:val="center"/>
            </w:pPr>
          </w:p>
        </w:tc>
        <w:tc>
          <w:tcPr>
            <w:tcW w:w="108" w:type="dxa"/>
            <w:tcBorders>
              <w:top w:val="nil"/>
              <w:left w:val="nil"/>
              <w:bottom w:val="nil"/>
              <w:right w:val="nil"/>
            </w:tcBorders>
          </w:tcPr>
          <w:p w14:paraId="505AD48A" w14:textId="77777777" w:rsidR="00285722" w:rsidRDefault="00285722" w:rsidP="00470927">
            <w:pPr>
              <w:adjustRightInd w:val="0"/>
              <w:ind w:right="144"/>
              <w:jc w:val="center"/>
            </w:pPr>
          </w:p>
        </w:tc>
        <w:tc>
          <w:tcPr>
            <w:tcW w:w="108" w:type="dxa"/>
            <w:tcBorders>
              <w:top w:val="nil"/>
              <w:left w:val="nil"/>
              <w:bottom w:val="nil"/>
              <w:right w:val="nil"/>
            </w:tcBorders>
          </w:tcPr>
          <w:p w14:paraId="47988FDE" w14:textId="77777777" w:rsidR="00285722" w:rsidRDefault="00285722" w:rsidP="00470927">
            <w:pPr>
              <w:adjustRightInd w:val="0"/>
              <w:ind w:right="144"/>
              <w:jc w:val="center"/>
            </w:pPr>
          </w:p>
        </w:tc>
      </w:tr>
      <w:tr w:rsidR="00285722" w14:paraId="715AC1C9" w14:textId="77777777" w:rsidTr="00470927">
        <w:tc>
          <w:tcPr>
            <w:tcW w:w="864" w:type="dxa"/>
            <w:tcBorders>
              <w:top w:val="nil"/>
              <w:left w:val="nil"/>
              <w:bottom w:val="nil"/>
              <w:right w:val="nil"/>
            </w:tcBorders>
          </w:tcPr>
          <w:p w14:paraId="5E05CAB1" w14:textId="77777777" w:rsidR="00285722" w:rsidRDefault="00285722" w:rsidP="00470927">
            <w:pPr>
              <w:adjustRightInd w:val="0"/>
              <w:ind w:right="144"/>
            </w:pPr>
          </w:p>
        </w:tc>
        <w:tc>
          <w:tcPr>
            <w:tcW w:w="576" w:type="dxa"/>
            <w:tcBorders>
              <w:top w:val="nil"/>
              <w:left w:val="nil"/>
              <w:bottom w:val="nil"/>
              <w:right w:val="nil"/>
            </w:tcBorders>
          </w:tcPr>
          <w:p w14:paraId="1F3DCA02" w14:textId="77777777" w:rsidR="00285722" w:rsidRDefault="00285722" w:rsidP="00470927">
            <w:pPr>
              <w:adjustRightInd w:val="0"/>
              <w:ind w:right="144"/>
            </w:pPr>
          </w:p>
        </w:tc>
        <w:tc>
          <w:tcPr>
            <w:tcW w:w="720" w:type="dxa"/>
            <w:tcBorders>
              <w:top w:val="nil"/>
              <w:left w:val="nil"/>
              <w:bottom w:val="nil"/>
              <w:right w:val="nil"/>
            </w:tcBorders>
          </w:tcPr>
          <w:p w14:paraId="207B832C" w14:textId="77777777" w:rsidR="00285722" w:rsidRDefault="00285722" w:rsidP="00470927">
            <w:pPr>
              <w:adjustRightInd w:val="0"/>
              <w:ind w:right="144"/>
            </w:pPr>
          </w:p>
        </w:tc>
        <w:tc>
          <w:tcPr>
            <w:tcW w:w="3240" w:type="dxa"/>
            <w:tcBorders>
              <w:top w:val="single" w:sz="6" w:space="0" w:color="auto"/>
              <w:left w:val="nil"/>
              <w:bottom w:val="nil"/>
              <w:right w:val="nil"/>
            </w:tcBorders>
            <w:shd w:val="pct20" w:color="auto" w:fill="auto"/>
          </w:tcPr>
          <w:p w14:paraId="3D63FDA9" w14:textId="77777777" w:rsidR="00285722" w:rsidRDefault="00285722" w:rsidP="00470927">
            <w:pPr>
              <w:adjustRightInd w:val="0"/>
              <w:ind w:right="144"/>
            </w:pPr>
            <w:r>
              <w:rPr>
                <w:sz w:val="16"/>
                <w:szCs w:val="16"/>
              </w:rPr>
              <w:t>LOOP ID - N1</w:t>
            </w:r>
          </w:p>
        </w:tc>
        <w:tc>
          <w:tcPr>
            <w:tcW w:w="576" w:type="dxa"/>
            <w:tcBorders>
              <w:top w:val="single" w:sz="6" w:space="0" w:color="auto"/>
              <w:left w:val="nil"/>
              <w:bottom w:val="nil"/>
              <w:right w:val="nil"/>
            </w:tcBorders>
            <w:shd w:val="pct20" w:color="auto" w:fill="auto"/>
          </w:tcPr>
          <w:p w14:paraId="40070B98" w14:textId="77777777" w:rsidR="00285722" w:rsidRDefault="00285722" w:rsidP="00470927">
            <w:pPr>
              <w:adjustRightInd w:val="0"/>
              <w:ind w:right="144"/>
            </w:pPr>
          </w:p>
        </w:tc>
        <w:tc>
          <w:tcPr>
            <w:tcW w:w="1007" w:type="dxa"/>
            <w:tcBorders>
              <w:top w:val="single" w:sz="6" w:space="0" w:color="auto"/>
              <w:left w:val="nil"/>
              <w:bottom w:val="nil"/>
              <w:right w:val="nil"/>
            </w:tcBorders>
            <w:shd w:val="pct20" w:color="auto" w:fill="auto"/>
          </w:tcPr>
          <w:p w14:paraId="69549FD5" w14:textId="77777777" w:rsidR="00285722" w:rsidRDefault="00285722" w:rsidP="00470927">
            <w:pPr>
              <w:adjustRightInd w:val="0"/>
              <w:ind w:right="144"/>
            </w:pPr>
          </w:p>
        </w:tc>
        <w:tc>
          <w:tcPr>
            <w:tcW w:w="1007" w:type="dxa"/>
            <w:tcBorders>
              <w:top w:val="single" w:sz="6" w:space="0" w:color="auto"/>
              <w:left w:val="nil"/>
              <w:bottom w:val="nil"/>
              <w:right w:val="nil"/>
            </w:tcBorders>
            <w:shd w:val="pct20" w:color="auto" w:fill="auto"/>
          </w:tcPr>
          <w:p w14:paraId="6E849182" w14:textId="77777777" w:rsidR="00285722" w:rsidRDefault="00285722" w:rsidP="00470927">
            <w:pPr>
              <w:adjustRightInd w:val="0"/>
              <w:ind w:right="144"/>
              <w:jc w:val="right"/>
            </w:pPr>
            <w:r>
              <w:rPr>
                <w:sz w:val="16"/>
                <w:szCs w:val="16"/>
              </w:rPr>
              <w:t>&gt;1</w:t>
            </w:r>
          </w:p>
        </w:tc>
        <w:tc>
          <w:tcPr>
            <w:tcW w:w="864" w:type="dxa"/>
            <w:tcBorders>
              <w:top w:val="single" w:sz="6" w:space="0" w:color="auto"/>
              <w:left w:val="nil"/>
              <w:bottom w:val="nil"/>
              <w:right w:val="nil"/>
            </w:tcBorders>
            <w:shd w:val="pct20" w:color="auto" w:fill="auto"/>
          </w:tcPr>
          <w:p w14:paraId="6ECF0DFA" w14:textId="77777777" w:rsidR="00285722" w:rsidRDefault="00285722" w:rsidP="00470927">
            <w:pPr>
              <w:adjustRightInd w:val="0"/>
              <w:ind w:right="144"/>
            </w:pPr>
          </w:p>
        </w:tc>
        <w:tc>
          <w:tcPr>
            <w:tcW w:w="108" w:type="dxa"/>
            <w:tcBorders>
              <w:top w:val="single" w:sz="6" w:space="0" w:color="auto"/>
              <w:left w:val="nil"/>
              <w:bottom w:val="nil"/>
              <w:right w:val="nil"/>
            </w:tcBorders>
            <w:shd w:val="pct20" w:color="auto" w:fill="auto"/>
          </w:tcPr>
          <w:p w14:paraId="18582370" w14:textId="77777777" w:rsidR="00285722" w:rsidRDefault="00285722" w:rsidP="00470927">
            <w:pPr>
              <w:adjustRightInd w:val="0"/>
              <w:ind w:right="144"/>
            </w:pPr>
          </w:p>
        </w:tc>
        <w:tc>
          <w:tcPr>
            <w:tcW w:w="108" w:type="dxa"/>
            <w:tcBorders>
              <w:top w:val="single" w:sz="6" w:space="0" w:color="auto"/>
              <w:left w:val="nil"/>
              <w:bottom w:val="nil"/>
              <w:right w:val="nil"/>
            </w:tcBorders>
            <w:shd w:val="pct20" w:color="auto" w:fill="auto"/>
          </w:tcPr>
          <w:p w14:paraId="08543DA8" w14:textId="77777777" w:rsidR="00285722" w:rsidRDefault="00285722" w:rsidP="00470927">
            <w:pPr>
              <w:adjustRightInd w:val="0"/>
              <w:ind w:right="144"/>
            </w:pPr>
          </w:p>
        </w:tc>
        <w:tc>
          <w:tcPr>
            <w:tcW w:w="108" w:type="dxa"/>
            <w:tcBorders>
              <w:top w:val="single" w:sz="6" w:space="0" w:color="auto"/>
              <w:left w:val="nil"/>
              <w:bottom w:val="nil"/>
              <w:right w:val="nil"/>
            </w:tcBorders>
            <w:shd w:val="pct20" w:color="auto" w:fill="auto"/>
          </w:tcPr>
          <w:p w14:paraId="22CE11D3" w14:textId="77777777" w:rsidR="00285722" w:rsidRDefault="00285722" w:rsidP="00470927">
            <w:pPr>
              <w:adjustRightInd w:val="0"/>
              <w:ind w:right="144"/>
            </w:pPr>
          </w:p>
        </w:tc>
        <w:tc>
          <w:tcPr>
            <w:tcW w:w="108" w:type="dxa"/>
            <w:tcBorders>
              <w:top w:val="single" w:sz="6" w:space="0" w:color="auto"/>
              <w:left w:val="nil"/>
              <w:bottom w:val="nil"/>
              <w:right w:val="nil"/>
            </w:tcBorders>
            <w:shd w:val="pct20" w:color="auto" w:fill="auto"/>
          </w:tcPr>
          <w:p w14:paraId="568EA38B" w14:textId="77777777" w:rsidR="00285722" w:rsidRDefault="00285722" w:rsidP="00470927">
            <w:pPr>
              <w:adjustRightInd w:val="0"/>
              <w:ind w:right="144"/>
            </w:pPr>
          </w:p>
        </w:tc>
        <w:tc>
          <w:tcPr>
            <w:tcW w:w="108" w:type="dxa"/>
            <w:tcBorders>
              <w:top w:val="single" w:sz="6" w:space="0" w:color="auto"/>
              <w:left w:val="nil"/>
              <w:bottom w:val="nil"/>
              <w:right w:val="nil"/>
            </w:tcBorders>
            <w:shd w:val="pct20" w:color="auto" w:fill="auto"/>
          </w:tcPr>
          <w:p w14:paraId="3924E7CF" w14:textId="77777777" w:rsidR="00285722" w:rsidRDefault="00285722" w:rsidP="00470927">
            <w:pPr>
              <w:adjustRightInd w:val="0"/>
              <w:ind w:right="144"/>
            </w:pPr>
          </w:p>
        </w:tc>
        <w:tc>
          <w:tcPr>
            <w:tcW w:w="108" w:type="dxa"/>
            <w:tcBorders>
              <w:top w:val="single" w:sz="6" w:space="0" w:color="auto"/>
              <w:left w:val="nil"/>
              <w:bottom w:val="nil"/>
              <w:right w:val="single" w:sz="6" w:space="0" w:color="auto"/>
            </w:tcBorders>
            <w:shd w:val="pct20" w:color="auto" w:fill="auto"/>
          </w:tcPr>
          <w:p w14:paraId="57DDC1A5" w14:textId="77777777" w:rsidR="00285722" w:rsidRDefault="00285722" w:rsidP="00470927">
            <w:pPr>
              <w:adjustRightInd w:val="0"/>
              <w:ind w:right="144"/>
            </w:pPr>
          </w:p>
        </w:tc>
      </w:tr>
      <w:tr w:rsidR="00285722" w14:paraId="0651237F" w14:textId="77777777" w:rsidTr="00470927">
        <w:tc>
          <w:tcPr>
            <w:tcW w:w="864" w:type="dxa"/>
            <w:tcBorders>
              <w:top w:val="nil"/>
              <w:left w:val="nil"/>
              <w:bottom w:val="nil"/>
              <w:right w:val="nil"/>
            </w:tcBorders>
          </w:tcPr>
          <w:p w14:paraId="41C93CF9" w14:textId="77777777" w:rsidR="00285722" w:rsidRDefault="00285722" w:rsidP="00470927">
            <w:pPr>
              <w:adjustRightInd w:val="0"/>
              <w:ind w:right="144"/>
            </w:pPr>
          </w:p>
        </w:tc>
        <w:tc>
          <w:tcPr>
            <w:tcW w:w="576" w:type="dxa"/>
            <w:tcBorders>
              <w:top w:val="nil"/>
              <w:left w:val="nil"/>
              <w:bottom w:val="nil"/>
              <w:right w:val="nil"/>
            </w:tcBorders>
          </w:tcPr>
          <w:p w14:paraId="6034E729" w14:textId="77777777" w:rsidR="00285722" w:rsidRDefault="00285722" w:rsidP="00470927">
            <w:pPr>
              <w:adjustRightInd w:val="0"/>
              <w:ind w:right="144"/>
            </w:pPr>
            <w:r>
              <w:rPr>
                <w:sz w:val="16"/>
                <w:szCs w:val="16"/>
              </w:rPr>
              <w:t>040</w:t>
            </w:r>
          </w:p>
        </w:tc>
        <w:tc>
          <w:tcPr>
            <w:tcW w:w="720" w:type="dxa"/>
            <w:tcBorders>
              <w:top w:val="nil"/>
              <w:left w:val="nil"/>
              <w:bottom w:val="nil"/>
              <w:right w:val="nil"/>
            </w:tcBorders>
          </w:tcPr>
          <w:p w14:paraId="6894ED67" w14:textId="77777777" w:rsidR="00285722" w:rsidRDefault="00285722" w:rsidP="00470927">
            <w:pPr>
              <w:adjustRightInd w:val="0"/>
              <w:ind w:right="144"/>
            </w:pPr>
            <w:r>
              <w:rPr>
                <w:sz w:val="16"/>
                <w:szCs w:val="16"/>
              </w:rPr>
              <w:t>N1</w:t>
            </w:r>
          </w:p>
        </w:tc>
        <w:tc>
          <w:tcPr>
            <w:tcW w:w="3240" w:type="dxa"/>
            <w:tcBorders>
              <w:top w:val="nil"/>
              <w:left w:val="nil"/>
              <w:bottom w:val="single" w:sz="4" w:space="0" w:color="auto"/>
              <w:right w:val="nil"/>
            </w:tcBorders>
          </w:tcPr>
          <w:p w14:paraId="34647CA2" w14:textId="77777777" w:rsidR="00285722" w:rsidRDefault="00285722" w:rsidP="00470927">
            <w:pPr>
              <w:adjustRightInd w:val="0"/>
              <w:ind w:right="144"/>
            </w:pPr>
            <w:r>
              <w:rPr>
                <w:sz w:val="16"/>
                <w:szCs w:val="16"/>
              </w:rPr>
              <w:t>Name</w:t>
            </w:r>
          </w:p>
        </w:tc>
        <w:tc>
          <w:tcPr>
            <w:tcW w:w="576" w:type="dxa"/>
            <w:tcBorders>
              <w:top w:val="nil"/>
              <w:left w:val="nil"/>
              <w:bottom w:val="single" w:sz="4" w:space="0" w:color="auto"/>
              <w:right w:val="nil"/>
            </w:tcBorders>
          </w:tcPr>
          <w:p w14:paraId="0E0E2221" w14:textId="77777777" w:rsidR="00285722" w:rsidRDefault="00285722" w:rsidP="00470927">
            <w:pPr>
              <w:adjustRightInd w:val="0"/>
              <w:ind w:right="144"/>
              <w:jc w:val="center"/>
            </w:pPr>
            <w:r>
              <w:rPr>
                <w:sz w:val="16"/>
                <w:szCs w:val="16"/>
              </w:rPr>
              <w:t>O</w:t>
            </w:r>
          </w:p>
        </w:tc>
        <w:tc>
          <w:tcPr>
            <w:tcW w:w="1007" w:type="dxa"/>
            <w:tcBorders>
              <w:top w:val="nil"/>
              <w:left w:val="nil"/>
              <w:bottom w:val="single" w:sz="4" w:space="0" w:color="auto"/>
              <w:right w:val="nil"/>
            </w:tcBorders>
          </w:tcPr>
          <w:p w14:paraId="4F400635" w14:textId="77777777" w:rsidR="00285722" w:rsidRDefault="00285722" w:rsidP="00470927">
            <w:pPr>
              <w:adjustRightInd w:val="0"/>
              <w:ind w:right="144"/>
              <w:jc w:val="right"/>
            </w:pPr>
            <w:r>
              <w:rPr>
                <w:sz w:val="16"/>
                <w:szCs w:val="16"/>
              </w:rPr>
              <w:t>1</w:t>
            </w:r>
          </w:p>
        </w:tc>
        <w:tc>
          <w:tcPr>
            <w:tcW w:w="1007" w:type="dxa"/>
            <w:tcBorders>
              <w:top w:val="nil"/>
              <w:left w:val="nil"/>
              <w:bottom w:val="single" w:sz="4" w:space="0" w:color="auto"/>
              <w:right w:val="nil"/>
            </w:tcBorders>
          </w:tcPr>
          <w:p w14:paraId="663AFE43" w14:textId="77777777" w:rsidR="00285722" w:rsidRDefault="00285722" w:rsidP="00470927">
            <w:pPr>
              <w:adjustRightInd w:val="0"/>
              <w:ind w:right="144"/>
              <w:jc w:val="right"/>
            </w:pPr>
          </w:p>
        </w:tc>
        <w:tc>
          <w:tcPr>
            <w:tcW w:w="864" w:type="dxa"/>
            <w:tcBorders>
              <w:top w:val="nil"/>
              <w:left w:val="nil"/>
              <w:bottom w:val="single" w:sz="4" w:space="0" w:color="auto"/>
              <w:right w:val="nil"/>
            </w:tcBorders>
          </w:tcPr>
          <w:p w14:paraId="00393679" w14:textId="77777777" w:rsidR="00285722" w:rsidRDefault="00285722" w:rsidP="00470927">
            <w:pPr>
              <w:adjustRightInd w:val="0"/>
              <w:ind w:right="144"/>
              <w:jc w:val="center"/>
            </w:pPr>
            <w:r>
              <w:rPr>
                <w:sz w:val="16"/>
                <w:szCs w:val="16"/>
              </w:rPr>
              <w:t>n1</w:t>
            </w:r>
          </w:p>
        </w:tc>
        <w:tc>
          <w:tcPr>
            <w:tcW w:w="108" w:type="dxa"/>
            <w:tcBorders>
              <w:top w:val="nil"/>
              <w:left w:val="nil"/>
              <w:bottom w:val="single" w:sz="4" w:space="0" w:color="auto"/>
              <w:right w:val="nil"/>
            </w:tcBorders>
          </w:tcPr>
          <w:p w14:paraId="2DEB632D" w14:textId="77777777" w:rsidR="00285722" w:rsidRDefault="00285722" w:rsidP="00470927">
            <w:pPr>
              <w:adjustRightInd w:val="0"/>
              <w:ind w:right="144"/>
              <w:jc w:val="center"/>
            </w:pPr>
          </w:p>
        </w:tc>
        <w:tc>
          <w:tcPr>
            <w:tcW w:w="108" w:type="dxa"/>
            <w:tcBorders>
              <w:top w:val="nil"/>
              <w:left w:val="nil"/>
              <w:bottom w:val="single" w:sz="4" w:space="0" w:color="auto"/>
              <w:right w:val="nil"/>
            </w:tcBorders>
          </w:tcPr>
          <w:p w14:paraId="3A487710" w14:textId="77777777" w:rsidR="00285722" w:rsidRDefault="00285722" w:rsidP="00470927">
            <w:pPr>
              <w:adjustRightInd w:val="0"/>
              <w:ind w:right="144"/>
              <w:jc w:val="center"/>
            </w:pPr>
          </w:p>
        </w:tc>
        <w:tc>
          <w:tcPr>
            <w:tcW w:w="108" w:type="dxa"/>
            <w:tcBorders>
              <w:top w:val="nil"/>
              <w:left w:val="nil"/>
              <w:bottom w:val="single" w:sz="4" w:space="0" w:color="auto"/>
              <w:right w:val="nil"/>
            </w:tcBorders>
          </w:tcPr>
          <w:p w14:paraId="090C6E24" w14:textId="77777777" w:rsidR="00285722" w:rsidRDefault="00285722" w:rsidP="00470927">
            <w:pPr>
              <w:adjustRightInd w:val="0"/>
              <w:ind w:right="144"/>
              <w:jc w:val="center"/>
            </w:pPr>
          </w:p>
        </w:tc>
        <w:tc>
          <w:tcPr>
            <w:tcW w:w="108" w:type="dxa"/>
            <w:tcBorders>
              <w:top w:val="nil"/>
              <w:left w:val="nil"/>
              <w:bottom w:val="single" w:sz="4" w:space="0" w:color="auto"/>
              <w:right w:val="nil"/>
            </w:tcBorders>
          </w:tcPr>
          <w:p w14:paraId="3CEA1FF0" w14:textId="77777777" w:rsidR="00285722" w:rsidRDefault="00285722" w:rsidP="00470927">
            <w:pPr>
              <w:adjustRightInd w:val="0"/>
              <w:ind w:right="144"/>
              <w:jc w:val="center"/>
            </w:pPr>
          </w:p>
        </w:tc>
        <w:tc>
          <w:tcPr>
            <w:tcW w:w="108" w:type="dxa"/>
            <w:tcBorders>
              <w:top w:val="nil"/>
              <w:left w:val="nil"/>
              <w:bottom w:val="single" w:sz="4" w:space="0" w:color="auto"/>
              <w:right w:val="nil"/>
            </w:tcBorders>
          </w:tcPr>
          <w:p w14:paraId="7CD81140" w14:textId="77777777" w:rsidR="00285722" w:rsidRDefault="00285722" w:rsidP="00470927">
            <w:pPr>
              <w:adjustRightInd w:val="0"/>
              <w:ind w:right="144"/>
              <w:jc w:val="center"/>
            </w:pPr>
          </w:p>
        </w:tc>
        <w:tc>
          <w:tcPr>
            <w:tcW w:w="108" w:type="dxa"/>
            <w:tcBorders>
              <w:top w:val="nil"/>
              <w:left w:val="nil"/>
              <w:bottom w:val="single" w:sz="4" w:space="0" w:color="auto"/>
              <w:right w:val="single" w:sz="6" w:space="0" w:color="auto"/>
            </w:tcBorders>
          </w:tcPr>
          <w:p w14:paraId="081AC701" w14:textId="77777777" w:rsidR="00285722" w:rsidRDefault="00285722" w:rsidP="00470927">
            <w:pPr>
              <w:adjustRightInd w:val="0"/>
              <w:ind w:right="144"/>
              <w:jc w:val="center"/>
            </w:pPr>
          </w:p>
        </w:tc>
      </w:tr>
      <w:tr w:rsidR="00285722" w14:paraId="6427860E" w14:textId="77777777" w:rsidTr="00470927">
        <w:trPr>
          <w:trHeight w:hRule="exact" w:val="72"/>
        </w:trPr>
        <w:tc>
          <w:tcPr>
            <w:tcW w:w="864" w:type="dxa"/>
            <w:tcBorders>
              <w:top w:val="nil"/>
              <w:left w:val="nil"/>
              <w:bottom w:val="nil"/>
              <w:right w:val="nil"/>
            </w:tcBorders>
          </w:tcPr>
          <w:p w14:paraId="71CB601A" w14:textId="77777777" w:rsidR="00285722" w:rsidRDefault="00285722" w:rsidP="00470927">
            <w:pPr>
              <w:adjustRightInd w:val="0"/>
              <w:ind w:right="144"/>
            </w:pPr>
          </w:p>
        </w:tc>
        <w:tc>
          <w:tcPr>
            <w:tcW w:w="576" w:type="dxa"/>
            <w:tcBorders>
              <w:top w:val="nil"/>
              <w:left w:val="nil"/>
              <w:bottom w:val="nil"/>
              <w:right w:val="nil"/>
            </w:tcBorders>
          </w:tcPr>
          <w:p w14:paraId="2232C2A7" w14:textId="77777777" w:rsidR="00285722" w:rsidRDefault="00285722" w:rsidP="00470927">
            <w:pPr>
              <w:adjustRightInd w:val="0"/>
              <w:ind w:right="144"/>
            </w:pPr>
          </w:p>
        </w:tc>
        <w:tc>
          <w:tcPr>
            <w:tcW w:w="720" w:type="dxa"/>
            <w:tcBorders>
              <w:top w:val="nil"/>
              <w:left w:val="nil"/>
              <w:bottom w:val="nil"/>
              <w:right w:val="nil"/>
            </w:tcBorders>
          </w:tcPr>
          <w:p w14:paraId="1062483A" w14:textId="77777777" w:rsidR="00285722" w:rsidRDefault="00285722" w:rsidP="00470927">
            <w:pPr>
              <w:adjustRightInd w:val="0"/>
              <w:ind w:right="144"/>
            </w:pPr>
          </w:p>
        </w:tc>
        <w:tc>
          <w:tcPr>
            <w:tcW w:w="3240" w:type="dxa"/>
            <w:tcBorders>
              <w:top w:val="single" w:sz="4" w:space="0" w:color="auto"/>
              <w:left w:val="nil"/>
              <w:bottom w:val="nil"/>
              <w:right w:val="nil"/>
            </w:tcBorders>
          </w:tcPr>
          <w:p w14:paraId="25799E75" w14:textId="77777777" w:rsidR="00285722" w:rsidRDefault="00285722" w:rsidP="00470927">
            <w:pPr>
              <w:adjustRightInd w:val="0"/>
              <w:ind w:right="144"/>
            </w:pPr>
          </w:p>
        </w:tc>
        <w:tc>
          <w:tcPr>
            <w:tcW w:w="576" w:type="dxa"/>
            <w:tcBorders>
              <w:top w:val="single" w:sz="4" w:space="0" w:color="auto"/>
              <w:left w:val="nil"/>
              <w:bottom w:val="nil"/>
              <w:right w:val="nil"/>
            </w:tcBorders>
          </w:tcPr>
          <w:p w14:paraId="45C0A99F" w14:textId="77777777" w:rsidR="00285722" w:rsidRDefault="00285722" w:rsidP="00470927">
            <w:pPr>
              <w:adjustRightInd w:val="0"/>
              <w:ind w:right="144"/>
            </w:pPr>
          </w:p>
        </w:tc>
        <w:tc>
          <w:tcPr>
            <w:tcW w:w="1007" w:type="dxa"/>
            <w:tcBorders>
              <w:top w:val="single" w:sz="4" w:space="0" w:color="auto"/>
              <w:left w:val="nil"/>
              <w:bottom w:val="nil"/>
              <w:right w:val="nil"/>
            </w:tcBorders>
          </w:tcPr>
          <w:p w14:paraId="0B381EAB" w14:textId="77777777" w:rsidR="00285722" w:rsidRDefault="00285722" w:rsidP="00470927">
            <w:pPr>
              <w:adjustRightInd w:val="0"/>
              <w:ind w:right="144"/>
            </w:pPr>
          </w:p>
        </w:tc>
        <w:tc>
          <w:tcPr>
            <w:tcW w:w="1007" w:type="dxa"/>
            <w:tcBorders>
              <w:top w:val="single" w:sz="4" w:space="0" w:color="auto"/>
              <w:left w:val="nil"/>
              <w:bottom w:val="nil"/>
              <w:right w:val="nil"/>
            </w:tcBorders>
          </w:tcPr>
          <w:p w14:paraId="02FD3ACD" w14:textId="77777777" w:rsidR="00285722" w:rsidRDefault="00285722" w:rsidP="00470927">
            <w:pPr>
              <w:adjustRightInd w:val="0"/>
              <w:ind w:right="144"/>
            </w:pPr>
          </w:p>
        </w:tc>
        <w:tc>
          <w:tcPr>
            <w:tcW w:w="864" w:type="dxa"/>
            <w:tcBorders>
              <w:top w:val="single" w:sz="4" w:space="0" w:color="auto"/>
              <w:left w:val="nil"/>
              <w:bottom w:val="nil"/>
              <w:right w:val="nil"/>
            </w:tcBorders>
          </w:tcPr>
          <w:p w14:paraId="47C5722F" w14:textId="77777777" w:rsidR="00285722" w:rsidRDefault="00285722" w:rsidP="00470927">
            <w:pPr>
              <w:adjustRightInd w:val="0"/>
              <w:ind w:right="144"/>
            </w:pPr>
          </w:p>
        </w:tc>
        <w:tc>
          <w:tcPr>
            <w:tcW w:w="108" w:type="dxa"/>
            <w:tcBorders>
              <w:top w:val="single" w:sz="4" w:space="0" w:color="auto"/>
              <w:left w:val="nil"/>
              <w:bottom w:val="nil"/>
              <w:right w:val="nil"/>
            </w:tcBorders>
          </w:tcPr>
          <w:p w14:paraId="7CBA5941" w14:textId="77777777" w:rsidR="00285722" w:rsidRDefault="00285722" w:rsidP="00470927">
            <w:pPr>
              <w:adjustRightInd w:val="0"/>
              <w:ind w:right="144"/>
            </w:pPr>
          </w:p>
        </w:tc>
        <w:tc>
          <w:tcPr>
            <w:tcW w:w="108" w:type="dxa"/>
            <w:tcBorders>
              <w:top w:val="single" w:sz="4" w:space="0" w:color="auto"/>
              <w:left w:val="nil"/>
              <w:bottom w:val="nil"/>
              <w:right w:val="nil"/>
            </w:tcBorders>
          </w:tcPr>
          <w:p w14:paraId="13FEFDD7" w14:textId="77777777" w:rsidR="00285722" w:rsidRDefault="00285722" w:rsidP="00470927">
            <w:pPr>
              <w:adjustRightInd w:val="0"/>
              <w:ind w:right="144"/>
            </w:pPr>
          </w:p>
        </w:tc>
        <w:tc>
          <w:tcPr>
            <w:tcW w:w="108" w:type="dxa"/>
            <w:tcBorders>
              <w:top w:val="single" w:sz="4" w:space="0" w:color="auto"/>
              <w:left w:val="nil"/>
              <w:bottom w:val="nil"/>
              <w:right w:val="nil"/>
            </w:tcBorders>
          </w:tcPr>
          <w:p w14:paraId="385CD1E2" w14:textId="77777777" w:rsidR="00285722" w:rsidRDefault="00285722" w:rsidP="00470927">
            <w:pPr>
              <w:adjustRightInd w:val="0"/>
              <w:ind w:right="144"/>
            </w:pPr>
          </w:p>
        </w:tc>
        <w:tc>
          <w:tcPr>
            <w:tcW w:w="108" w:type="dxa"/>
            <w:tcBorders>
              <w:top w:val="single" w:sz="4" w:space="0" w:color="auto"/>
              <w:left w:val="nil"/>
              <w:bottom w:val="nil"/>
              <w:right w:val="nil"/>
            </w:tcBorders>
          </w:tcPr>
          <w:p w14:paraId="5BECAE75" w14:textId="77777777" w:rsidR="00285722" w:rsidRDefault="00285722" w:rsidP="00470927">
            <w:pPr>
              <w:adjustRightInd w:val="0"/>
              <w:ind w:right="144"/>
            </w:pPr>
          </w:p>
        </w:tc>
        <w:tc>
          <w:tcPr>
            <w:tcW w:w="108" w:type="dxa"/>
            <w:tcBorders>
              <w:top w:val="single" w:sz="4" w:space="0" w:color="auto"/>
              <w:left w:val="nil"/>
              <w:bottom w:val="nil"/>
              <w:right w:val="nil"/>
            </w:tcBorders>
          </w:tcPr>
          <w:p w14:paraId="21ED92CD" w14:textId="77777777" w:rsidR="00285722" w:rsidRDefault="00285722" w:rsidP="00470927">
            <w:pPr>
              <w:adjustRightInd w:val="0"/>
              <w:ind w:right="144"/>
            </w:pPr>
          </w:p>
        </w:tc>
        <w:tc>
          <w:tcPr>
            <w:tcW w:w="108" w:type="dxa"/>
            <w:tcBorders>
              <w:top w:val="single" w:sz="4" w:space="0" w:color="auto"/>
              <w:left w:val="nil"/>
              <w:bottom w:val="nil"/>
              <w:right w:val="nil"/>
            </w:tcBorders>
          </w:tcPr>
          <w:p w14:paraId="32258336" w14:textId="77777777" w:rsidR="00285722" w:rsidRDefault="00285722" w:rsidP="00470927">
            <w:pPr>
              <w:adjustRightInd w:val="0"/>
              <w:ind w:right="144"/>
            </w:pPr>
          </w:p>
        </w:tc>
      </w:tr>
    </w:tbl>
    <w:p w14:paraId="5B4EC650" w14:textId="77777777" w:rsidR="00285722" w:rsidRDefault="00285722" w:rsidP="00285722">
      <w:pPr>
        <w:adjustRightInd w:val="0"/>
        <w:rPr>
          <w:sz w:val="16"/>
          <w:szCs w:val="16"/>
        </w:rPr>
      </w:pPr>
    </w:p>
    <w:p w14:paraId="781AD53C" w14:textId="77777777" w:rsidR="00285722" w:rsidRDefault="00285722" w:rsidP="00285722">
      <w:pPr>
        <w:adjustRightInd w:val="0"/>
        <w:rPr>
          <w:b/>
          <w:bCs/>
        </w:rPr>
      </w:pPr>
      <w:r>
        <w:rPr>
          <w:b/>
          <w:bCs/>
        </w:rPr>
        <w:t>Detail:</w:t>
      </w:r>
    </w:p>
    <w:p w14:paraId="38734766" w14:textId="77777777" w:rsidR="00285722" w:rsidRDefault="00285722" w:rsidP="00285722">
      <w:pPr>
        <w:adjustRightInd w:val="0"/>
        <w:rPr>
          <w:b/>
          <w:bCs/>
          <w:sz w:val="16"/>
          <w:szCs w:val="16"/>
        </w:rPr>
      </w:pPr>
    </w:p>
    <w:p w14:paraId="3986DD69" w14:textId="77777777" w:rsidR="00285722" w:rsidRDefault="00285722" w:rsidP="00285722">
      <w:pPr>
        <w:tabs>
          <w:tab w:val="left" w:pos="864"/>
          <w:tab w:val="left" w:pos="1440"/>
          <w:tab w:val="left" w:pos="2160"/>
          <w:tab w:val="center" w:pos="5688"/>
          <w:tab w:val="center" w:pos="6480"/>
          <w:tab w:val="center" w:pos="7487"/>
          <w:tab w:val="center" w:pos="8496"/>
        </w:tabs>
        <w:adjustRightInd w:val="0"/>
        <w:rPr>
          <w:b/>
          <w:bCs/>
          <w:sz w:val="16"/>
          <w:szCs w:val="16"/>
        </w:rPr>
      </w:pPr>
      <w:r>
        <w:rPr>
          <w:b/>
          <w:bCs/>
          <w:sz w:val="16"/>
          <w:szCs w:val="16"/>
        </w:rPr>
        <w:tab/>
        <w:t>Pos.</w:t>
      </w:r>
      <w:r>
        <w:rPr>
          <w:b/>
          <w:bCs/>
          <w:sz w:val="16"/>
          <w:szCs w:val="16"/>
        </w:rPr>
        <w:tab/>
        <w:t>Seg.</w:t>
      </w:r>
      <w:r>
        <w:rPr>
          <w:b/>
          <w:bCs/>
          <w:sz w:val="16"/>
          <w:szCs w:val="16"/>
        </w:rPr>
        <w:tab/>
      </w:r>
      <w:r>
        <w:rPr>
          <w:b/>
          <w:bCs/>
          <w:sz w:val="16"/>
          <w:szCs w:val="16"/>
        </w:rPr>
        <w:tab/>
        <w:t>Req.</w:t>
      </w:r>
      <w:r>
        <w:rPr>
          <w:b/>
          <w:bCs/>
          <w:sz w:val="16"/>
          <w:szCs w:val="16"/>
        </w:rPr>
        <w:tab/>
      </w:r>
      <w:r>
        <w:rPr>
          <w:b/>
          <w:bCs/>
          <w:sz w:val="16"/>
          <w:szCs w:val="16"/>
        </w:rPr>
        <w:tab/>
        <w:t>Loop</w:t>
      </w:r>
      <w:r>
        <w:rPr>
          <w:b/>
          <w:bCs/>
          <w:sz w:val="16"/>
          <w:szCs w:val="16"/>
        </w:rPr>
        <w:tab/>
        <w:t>Notes and</w:t>
      </w:r>
    </w:p>
    <w:p w14:paraId="05E8D852" w14:textId="77777777" w:rsidR="00285722" w:rsidRDefault="00285722" w:rsidP="00285722">
      <w:pPr>
        <w:tabs>
          <w:tab w:val="left" w:pos="864"/>
          <w:tab w:val="left" w:pos="1440"/>
          <w:tab w:val="left" w:pos="2160"/>
          <w:tab w:val="center" w:pos="5688"/>
          <w:tab w:val="center" w:pos="6480"/>
          <w:tab w:val="center" w:pos="7487"/>
          <w:tab w:val="center" w:pos="8496"/>
        </w:tabs>
        <w:adjustRightInd w:val="0"/>
        <w:rPr>
          <w:sz w:val="16"/>
          <w:szCs w:val="16"/>
        </w:rPr>
      </w:pPr>
      <w:r>
        <w:rPr>
          <w:b/>
          <w:bCs/>
          <w:sz w:val="16"/>
          <w:szCs w:val="16"/>
          <w:u w:val="words"/>
        </w:rPr>
        <w:tab/>
        <w:t>No.</w:t>
      </w:r>
      <w:r>
        <w:rPr>
          <w:b/>
          <w:bCs/>
          <w:sz w:val="16"/>
          <w:szCs w:val="16"/>
          <w:u w:val="words"/>
        </w:rPr>
        <w:tab/>
        <w:t>ID</w:t>
      </w:r>
      <w:r>
        <w:rPr>
          <w:b/>
          <w:bCs/>
          <w:sz w:val="16"/>
          <w:szCs w:val="16"/>
          <w:u w:val="words"/>
        </w:rPr>
        <w:tab/>
        <w:t>Name</w:t>
      </w:r>
      <w:r>
        <w:rPr>
          <w:b/>
          <w:bCs/>
          <w:sz w:val="16"/>
          <w:szCs w:val="16"/>
          <w:u w:val="words"/>
        </w:rPr>
        <w:tab/>
        <w:t>Des.</w:t>
      </w:r>
      <w:r>
        <w:rPr>
          <w:b/>
          <w:bCs/>
          <w:sz w:val="16"/>
          <w:szCs w:val="16"/>
          <w:u w:val="words"/>
        </w:rPr>
        <w:tab/>
      </w:r>
      <w:proofErr w:type="spellStart"/>
      <w:r>
        <w:rPr>
          <w:b/>
          <w:bCs/>
          <w:sz w:val="16"/>
          <w:szCs w:val="16"/>
          <w:u w:val="words"/>
        </w:rPr>
        <w:t>Max.Use</w:t>
      </w:r>
      <w:proofErr w:type="spellEnd"/>
      <w:r>
        <w:rPr>
          <w:b/>
          <w:bCs/>
          <w:sz w:val="16"/>
          <w:szCs w:val="16"/>
          <w:u w:val="words"/>
        </w:rPr>
        <w:tab/>
        <w:t>Repeat</w:t>
      </w:r>
      <w:r>
        <w:rPr>
          <w:b/>
          <w:bCs/>
          <w:sz w:val="16"/>
          <w:szCs w:val="16"/>
          <w:u w:val="words"/>
        </w:rPr>
        <w:tab/>
        <w:t>Comments</w:t>
      </w:r>
      <w:r>
        <w:rPr>
          <w:b/>
          <w:bCs/>
          <w:sz w:val="16"/>
          <w:szCs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285722" w14:paraId="2D05BDB1" w14:textId="77777777" w:rsidTr="00470927">
        <w:tc>
          <w:tcPr>
            <w:tcW w:w="864" w:type="dxa"/>
            <w:tcBorders>
              <w:top w:val="nil"/>
              <w:left w:val="nil"/>
              <w:bottom w:val="nil"/>
              <w:right w:val="nil"/>
            </w:tcBorders>
          </w:tcPr>
          <w:p w14:paraId="50BF66BA" w14:textId="77777777" w:rsidR="00285722" w:rsidRDefault="00285722" w:rsidP="00470927">
            <w:pPr>
              <w:tabs>
                <w:tab w:val="left" w:pos="864"/>
                <w:tab w:val="left" w:pos="1440"/>
                <w:tab w:val="left" w:pos="2160"/>
                <w:tab w:val="center" w:pos="5688"/>
                <w:tab w:val="center" w:pos="6480"/>
                <w:tab w:val="center" w:pos="7487"/>
                <w:tab w:val="center" w:pos="8496"/>
              </w:tabs>
              <w:adjustRightInd w:val="0"/>
              <w:ind w:right="144"/>
            </w:pPr>
          </w:p>
        </w:tc>
        <w:tc>
          <w:tcPr>
            <w:tcW w:w="576" w:type="dxa"/>
            <w:tcBorders>
              <w:top w:val="nil"/>
              <w:left w:val="nil"/>
              <w:bottom w:val="nil"/>
              <w:right w:val="nil"/>
            </w:tcBorders>
          </w:tcPr>
          <w:p w14:paraId="59D4DC77" w14:textId="77777777" w:rsidR="00285722" w:rsidRDefault="00285722" w:rsidP="00470927">
            <w:pPr>
              <w:tabs>
                <w:tab w:val="left" w:pos="864"/>
                <w:tab w:val="left" w:pos="1440"/>
                <w:tab w:val="left" w:pos="2160"/>
                <w:tab w:val="center" w:pos="5688"/>
                <w:tab w:val="center" w:pos="6480"/>
                <w:tab w:val="center" w:pos="7487"/>
                <w:tab w:val="center" w:pos="8496"/>
              </w:tabs>
              <w:adjustRightInd w:val="0"/>
              <w:ind w:right="144"/>
            </w:pPr>
          </w:p>
        </w:tc>
        <w:tc>
          <w:tcPr>
            <w:tcW w:w="720" w:type="dxa"/>
            <w:tcBorders>
              <w:top w:val="nil"/>
              <w:left w:val="nil"/>
              <w:bottom w:val="nil"/>
              <w:right w:val="nil"/>
            </w:tcBorders>
          </w:tcPr>
          <w:p w14:paraId="561A947A" w14:textId="77777777" w:rsidR="00285722" w:rsidRDefault="00285722" w:rsidP="00470927">
            <w:pPr>
              <w:tabs>
                <w:tab w:val="left" w:pos="864"/>
                <w:tab w:val="left" w:pos="1440"/>
                <w:tab w:val="left" w:pos="2160"/>
                <w:tab w:val="center" w:pos="5688"/>
                <w:tab w:val="center" w:pos="6480"/>
                <w:tab w:val="center" w:pos="7487"/>
                <w:tab w:val="center" w:pos="8496"/>
              </w:tabs>
              <w:adjustRightInd w:val="0"/>
              <w:ind w:right="144"/>
            </w:pPr>
          </w:p>
        </w:tc>
        <w:tc>
          <w:tcPr>
            <w:tcW w:w="3240" w:type="dxa"/>
            <w:tcBorders>
              <w:top w:val="single" w:sz="6" w:space="0" w:color="auto"/>
              <w:left w:val="nil"/>
              <w:bottom w:val="nil"/>
              <w:right w:val="nil"/>
            </w:tcBorders>
            <w:shd w:val="pct20" w:color="auto" w:fill="auto"/>
          </w:tcPr>
          <w:p w14:paraId="54BEDE97" w14:textId="77777777" w:rsidR="00285722" w:rsidRDefault="00285722" w:rsidP="00470927">
            <w:pPr>
              <w:tabs>
                <w:tab w:val="left" w:pos="864"/>
                <w:tab w:val="left" w:pos="1440"/>
                <w:tab w:val="left" w:pos="2160"/>
                <w:tab w:val="center" w:pos="5688"/>
                <w:tab w:val="center" w:pos="6480"/>
                <w:tab w:val="center" w:pos="7487"/>
                <w:tab w:val="center" w:pos="8496"/>
              </w:tabs>
              <w:adjustRightInd w:val="0"/>
              <w:ind w:right="144"/>
            </w:pPr>
            <w:r>
              <w:rPr>
                <w:sz w:val="16"/>
                <w:szCs w:val="16"/>
              </w:rPr>
              <w:t>LOOP ID - LIN</w:t>
            </w:r>
          </w:p>
        </w:tc>
        <w:tc>
          <w:tcPr>
            <w:tcW w:w="576" w:type="dxa"/>
            <w:tcBorders>
              <w:top w:val="single" w:sz="6" w:space="0" w:color="auto"/>
              <w:left w:val="nil"/>
              <w:bottom w:val="nil"/>
              <w:right w:val="nil"/>
            </w:tcBorders>
            <w:shd w:val="pct20" w:color="auto" w:fill="auto"/>
          </w:tcPr>
          <w:p w14:paraId="396E31A1" w14:textId="77777777" w:rsidR="00285722" w:rsidRDefault="00285722" w:rsidP="00470927">
            <w:pPr>
              <w:tabs>
                <w:tab w:val="left" w:pos="864"/>
                <w:tab w:val="left" w:pos="1440"/>
                <w:tab w:val="left" w:pos="2160"/>
                <w:tab w:val="center" w:pos="5688"/>
                <w:tab w:val="center" w:pos="6480"/>
                <w:tab w:val="center" w:pos="7487"/>
                <w:tab w:val="center" w:pos="8496"/>
              </w:tabs>
              <w:adjustRightInd w:val="0"/>
              <w:ind w:right="144"/>
            </w:pPr>
          </w:p>
        </w:tc>
        <w:tc>
          <w:tcPr>
            <w:tcW w:w="1007" w:type="dxa"/>
            <w:tcBorders>
              <w:top w:val="single" w:sz="6" w:space="0" w:color="auto"/>
              <w:left w:val="nil"/>
              <w:bottom w:val="nil"/>
              <w:right w:val="nil"/>
            </w:tcBorders>
            <w:shd w:val="pct20" w:color="auto" w:fill="auto"/>
          </w:tcPr>
          <w:p w14:paraId="5372C11B" w14:textId="77777777" w:rsidR="00285722" w:rsidRDefault="00285722" w:rsidP="00470927">
            <w:pPr>
              <w:tabs>
                <w:tab w:val="left" w:pos="864"/>
                <w:tab w:val="left" w:pos="1440"/>
                <w:tab w:val="left" w:pos="2160"/>
                <w:tab w:val="center" w:pos="5688"/>
                <w:tab w:val="center" w:pos="6480"/>
                <w:tab w:val="center" w:pos="7487"/>
                <w:tab w:val="center" w:pos="8496"/>
              </w:tabs>
              <w:adjustRightInd w:val="0"/>
              <w:ind w:right="144"/>
            </w:pPr>
          </w:p>
        </w:tc>
        <w:tc>
          <w:tcPr>
            <w:tcW w:w="1007" w:type="dxa"/>
            <w:tcBorders>
              <w:top w:val="single" w:sz="6" w:space="0" w:color="auto"/>
              <w:left w:val="nil"/>
              <w:bottom w:val="nil"/>
              <w:right w:val="nil"/>
            </w:tcBorders>
            <w:shd w:val="pct20" w:color="auto" w:fill="auto"/>
          </w:tcPr>
          <w:p w14:paraId="74671DEB" w14:textId="77777777" w:rsidR="00285722" w:rsidRDefault="00285722" w:rsidP="00470927">
            <w:pPr>
              <w:adjustRightInd w:val="0"/>
              <w:ind w:right="144"/>
              <w:jc w:val="right"/>
            </w:pPr>
            <w:r>
              <w:rPr>
                <w:sz w:val="16"/>
                <w:szCs w:val="16"/>
              </w:rPr>
              <w:t>&gt;1</w:t>
            </w:r>
          </w:p>
        </w:tc>
        <w:tc>
          <w:tcPr>
            <w:tcW w:w="864" w:type="dxa"/>
            <w:tcBorders>
              <w:top w:val="single" w:sz="6" w:space="0" w:color="auto"/>
              <w:left w:val="nil"/>
              <w:bottom w:val="nil"/>
              <w:right w:val="nil"/>
            </w:tcBorders>
            <w:shd w:val="pct20" w:color="auto" w:fill="auto"/>
          </w:tcPr>
          <w:p w14:paraId="32F3BCE7" w14:textId="77777777" w:rsidR="00285722" w:rsidRDefault="00285722" w:rsidP="00470927">
            <w:pPr>
              <w:adjustRightInd w:val="0"/>
              <w:ind w:right="144"/>
            </w:pPr>
          </w:p>
        </w:tc>
        <w:tc>
          <w:tcPr>
            <w:tcW w:w="108" w:type="dxa"/>
            <w:tcBorders>
              <w:top w:val="single" w:sz="6" w:space="0" w:color="auto"/>
              <w:left w:val="nil"/>
              <w:bottom w:val="nil"/>
              <w:right w:val="nil"/>
            </w:tcBorders>
            <w:shd w:val="pct20" w:color="auto" w:fill="auto"/>
          </w:tcPr>
          <w:p w14:paraId="4BA2BF90" w14:textId="77777777" w:rsidR="00285722" w:rsidRDefault="00285722" w:rsidP="00470927">
            <w:pPr>
              <w:adjustRightInd w:val="0"/>
              <w:ind w:right="144"/>
            </w:pPr>
          </w:p>
        </w:tc>
        <w:tc>
          <w:tcPr>
            <w:tcW w:w="108" w:type="dxa"/>
            <w:tcBorders>
              <w:top w:val="single" w:sz="6" w:space="0" w:color="auto"/>
              <w:left w:val="nil"/>
              <w:bottom w:val="nil"/>
              <w:right w:val="nil"/>
            </w:tcBorders>
            <w:shd w:val="pct20" w:color="auto" w:fill="auto"/>
          </w:tcPr>
          <w:p w14:paraId="3D9BC264" w14:textId="77777777" w:rsidR="00285722" w:rsidRDefault="00285722" w:rsidP="00470927">
            <w:pPr>
              <w:adjustRightInd w:val="0"/>
              <w:ind w:right="144"/>
            </w:pPr>
          </w:p>
        </w:tc>
        <w:tc>
          <w:tcPr>
            <w:tcW w:w="108" w:type="dxa"/>
            <w:tcBorders>
              <w:top w:val="single" w:sz="6" w:space="0" w:color="auto"/>
              <w:left w:val="nil"/>
              <w:bottom w:val="nil"/>
              <w:right w:val="nil"/>
            </w:tcBorders>
            <w:shd w:val="pct20" w:color="auto" w:fill="auto"/>
          </w:tcPr>
          <w:p w14:paraId="1B7D5052" w14:textId="77777777" w:rsidR="00285722" w:rsidRDefault="00285722" w:rsidP="00470927">
            <w:pPr>
              <w:adjustRightInd w:val="0"/>
              <w:ind w:right="144"/>
            </w:pPr>
          </w:p>
        </w:tc>
        <w:tc>
          <w:tcPr>
            <w:tcW w:w="108" w:type="dxa"/>
            <w:tcBorders>
              <w:top w:val="single" w:sz="6" w:space="0" w:color="auto"/>
              <w:left w:val="nil"/>
              <w:bottom w:val="nil"/>
              <w:right w:val="nil"/>
            </w:tcBorders>
            <w:shd w:val="pct20" w:color="auto" w:fill="auto"/>
          </w:tcPr>
          <w:p w14:paraId="317F1309" w14:textId="77777777" w:rsidR="00285722" w:rsidRDefault="00285722" w:rsidP="00470927">
            <w:pPr>
              <w:adjustRightInd w:val="0"/>
              <w:ind w:right="144"/>
            </w:pPr>
          </w:p>
        </w:tc>
        <w:tc>
          <w:tcPr>
            <w:tcW w:w="108" w:type="dxa"/>
            <w:tcBorders>
              <w:top w:val="single" w:sz="6" w:space="0" w:color="auto"/>
              <w:left w:val="nil"/>
              <w:bottom w:val="nil"/>
              <w:right w:val="nil"/>
            </w:tcBorders>
            <w:shd w:val="pct20" w:color="auto" w:fill="auto"/>
          </w:tcPr>
          <w:p w14:paraId="730A116A" w14:textId="77777777" w:rsidR="00285722" w:rsidRDefault="00285722" w:rsidP="00470927">
            <w:pPr>
              <w:adjustRightInd w:val="0"/>
              <w:ind w:right="144"/>
            </w:pPr>
          </w:p>
        </w:tc>
        <w:tc>
          <w:tcPr>
            <w:tcW w:w="108" w:type="dxa"/>
            <w:tcBorders>
              <w:top w:val="single" w:sz="6" w:space="0" w:color="auto"/>
              <w:left w:val="nil"/>
              <w:bottom w:val="nil"/>
              <w:right w:val="single" w:sz="6" w:space="0" w:color="auto"/>
            </w:tcBorders>
            <w:shd w:val="pct20" w:color="auto" w:fill="auto"/>
          </w:tcPr>
          <w:p w14:paraId="644B04D8" w14:textId="77777777" w:rsidR="00285722" w:rsidRDefault="00285722" w:rsidP="00470927">
            <w:pPr>
              <w:adjustRightInd w:val="0"/>
              <w:ind w:right="144"/>
            </w:pPr>
          </w:p>
        </w:tc>
      </w:tr>
      <w:tr w:rsidR="00285722" w14:paraId="32D52FB1" w14:textId="77777777" w:rsidTr="00470927">
        <w:tc>
          <w:tcPr>
            <w:tcW w:w="864" w:type="dxa"/>
            <w:tcBorders>
              <w:top w:val="nil"/>
              <w:left w:val="nil"/>
              <w:bottom w:val="nil"/>
              <w:right w:val="nil"/>
            </w:tcBorders>
          </w:tcPr>
          <w:p w14:paraId="504B065E" w14:textId="77777777" w:rsidR="00285722" w:rsidRDefault="00285722" w:rsidP="00470927">
            <w:pPr>
              <w:adjustRightInd w:val="0"/>
              <w:ind w:right="144"/>
            </w:pPr>
          </w:p>
        </w:tc>
        <w:tc>
          <w:tcPr>
            <w:tcW w:w="576" w:type="dxa"/>
            <w:tcBorders>
              <w:top w:val="nil"/>
              <w:left w:val="nil"/>
              <w:bottom w:val="nil"/>
              <w:right w:val="nil"/>
            </w:tcBorders>
          </w:tcPr>
          <w:p w14:paraId="69402088" w14:textId="77777777" w:rsidR="00285722" w:rsidRDefault="00285722" w:rsidP="00470927">
            <w:pPr>
              <w:adjustRightInd w:val="0"/>
              <w:ind w:right="144"/>
            </w:pPr>
            <w:r>
              <w:rPr>
                <w:sz w:val="16"/>
                <w:szCs w:val="16"/>
              </w:rPr>
              <w:t>010</w:t>
            </w:r>
          </w:p>
        </w:tc>
        <w:tc>
          <w:tcPr>
            <w:tcW w:w="720" w:type="dxa"/>
            <w:tcBorders>
              <w:top w:val="nil"/>
              <w:left w:val="nil"/>
              <w:bottom w:val="nil"/>
              <w:right w:val="nil"/>
            </w:tcBorders>
          </w:tcPr>
          <w:p w14:paraId="5C2D002F" w14:textId="77777777" w:rsidR="00285722" w:rsidRDefault="00285722" w:rsidP="00470927">
            <w:pPr>
              <w:adjustRightInd w:val="0"/>
              <w:ind w:right="144"/>
            </w:pPr>
            <w:r>
              <w:rPr>
                <w:sz w:val="16"/>
                <w:szCs w:val="16"/>
              </w:rPr>
              <w:t>LIN</w:t>
            </w:r>
          </w:p>
        </w:tc>
        <w:tc>
          <w:tcPr>
            <w:tcW w:w="3240" w:type="dxa"/>
            <w:tcBorders>
              <w:top w:val="nil"/>
              <w:left w:val="nil"/>
              <w:bottom w:val="nil"/>
              <w:right w:val="nil"/>
            </w:tcBorders>
          </w:tcPr>
          <w:p w14:paraId="456CF1CD" w14:textId="77777777" w:rsidR="00285722" w:rsidRDefault="00285722" w:rsidP="00470927">
            <w:pPr>
              <w:adjustRightInd w:val="0"/>
              <w:ind w:right="144"/>
            </w:pPr>
            <w:r>
              <w:rPr>
                <w:sz w:val="16"/>
                <w:szCs w:val="16"/>
              </w:rPr>
              <w:t>Item Identification</w:t>
            </w:r>
          </w:p>
        </w:tc>
        <w:tc>
          <w:tcPr>
            <w:tcW w:w="576" w:type="dxa"/>
            <w:tcBorders>
              <w:top w:val="nil"/>
              <w:left w:val="nil"/>
              <w:bottom w:val="nil"/>
              <w:right w:val="nil"/>
            </w:tcBorders>
          </w:tcPr>
          <w:p w14:paraId="7F85206F" w14:textId="77777777" w:rsidR="00285722" w:rsidRDefault="00285722" w:rsidP="00470927">
            <w:pPr>
              <w:adjustRightInd w:val="0"/>
              <w:ind w:right="144"/>
              <w:jc w:val="center"/>
            </w:pPr>
            <w:r>
              <w:rPr>
                <w:sz w:val="16"/>
                <w:szCs w:val="16"/>
              </w:rPr>
              <w:t>O</w:t>
            </w:r>
          </w:p>
        </w:tc>
        <w:tc>
          <w:tcPr>
            <w:tcW w:w="1007" w:type="dxa"/>
            <w:tcBorders>
              <w:top w:val="nil"/>
              <w:left w:val="nil"/>
              <w:bottom w:val="nil"/>
              <w:right w:val="nil"/>
            </w:tcBorders>
          </w:tcPr>
          <w:p w14:paraId="313A2FCC" w14:textId="77777777" w:rsidR="00285722" w:rsidRDefault="00285722" w:rsidP="00470927">
            <w:pPr>
              <w:adjustRightInd w:val="0"/>
              <w:ind w:right="144"/>
              <w:jc w:val="right"/>
            </w:pPr>
            <w:r>
              <w:rPr>
                <w:sz w:val="16"/>
                <w:szCs w:val="16"/>
              </w:rPr>
              <w:t>1</w:t>
            </w:r>
          </w:p>
        </w:tc>
        <w:tc>
          <w:tcPr>
            <w:tcW w:w="1007" w:type="dxa"/>
            <w:tcBorders>
              <w:top w:val="nil"/>
              <w:left w:val="nil"/>
              <w:bottom w:val="nil"/>
              <w:right w:val="nil"/>
            </w:tcBorders>
          </w:tcPr>
          <w:p w14:paraId="20486720" w14:textId="77777777" w:rsidR="00285722" w:rsidRDefault="00285722" w:rsidP="00470927">
            <w:pPr>
              <w:adjustRightInd w:val="0"/>
              <w:ind w:right="144"/>
              <w:jc w:val="right"/>
            </w:pPr>
          </w:p>
        </w:tc>
        <w:tc>
          <w:tcPr>
            <w:tcW w:w="864" w:type="dxa"/>
            <w:tcBorders>
              <w:top w:val="nil"/>
              <w:left w:val="nil"/>
              <w:bottom w:val="nil"/>
              <w:right w:val="nil"/>
            </w:tcBorders>
          </w:tcPr>
          <w:p w14:paraId="14A8EB14" w14:textId="77777777" w:rsidR="00285722" w:rsidRDefault="00285722" w:rsidP="00470927">
            <w:pPr>
              <w:adjustRightInd w:val="0"/>
              <w:ind w:right="144"/>
              <w:jc w:val="center"/>
            </w:pPr>
          </w:p>
        </w:tc>
        <w:tc>
          <w:tcPr>
            <w:tcW w:w="108" w:type="dxa"/>
            <w:tcBorders>
              <w:top w:val="nil"/>
              <w:left w:val="nil"/>
              <w:bottom w:val="nil"/>
              <w:right w:val="nil"/>
            </w:tcBorders>
          </w:tcPr>
          <w:p w14:paraId="2F4F1770" w14:textId="77777777" w:rsidR="00285722" w:rsidRDefault="00285722" w:rsidP="00470927">
            <w:pPr>
              <w:adjustRightInd w:val="0"/>
              <w:ind w:right="144"/>
              <w:jc w:val="center"/>
            </w:pPr>
          </w:p>
        </w:tc>
        <w:tc>
          <w:tcPr>
            <w:tcW w:w="108" w:type="dxa"/>
            <w:tcBorders>
              <w:top w:val="nil"/>
              <w:left w:val="nil"/>
              <w:bottom w:val="nil"/>
              <w:right w:val="nil"/>
            </w:tcBorders>
          </w:tcPr>
          <w:p w14:paraId="0842EDDF" w14:textId="77777777" w:rsidR="00285722" w:rsidRDefault="00285722" w:rsidP="00470927">
            <w:pPr>
              <w:adjustRightInd w:val="0"/>
              <w:ind w:right="144"/>
              <w:jc w:val="center"/>
            </w:pPr>
          </w:p>
        </w:tc>
        <w:tc>
          <w:tcPr>
            <w:tcW w:w="108" w:type="dxa"/>
            <w:tcBorders>
              <w:top w:val="nil"/>
              <w:left w:val="nil"/>
              <w:bottom w:val="nil"/>
              <w:right w:val="nil"/>
            </w:tcBorders>
          </w:tcPr>
          <w:p w14:paraId="0AAC30BF" w14:textId="77777777" w:rsidR="00285722" w:rsidRDefault="00285722" w:rsidP="00470927">
            <w:pPr>
              <w:adjustRightInd w:val="0"/>
              <w:ind w:right="144"/>
              <w:jc w:val="center"/>
            </w:pPr>
          </w:p>
        </w:tc>
        <w:tc>
          <w:tcPr>
            <w:tcW w:w="108" w:type="dxa"/>
            <w:tcBorders>
              <w:top w:val="nil"/>
              <w:left w:val="nil"/>
              <w:bottom w:val="nil"/>
              <w:right w:val="nil"/>
            </w:tcBorders>
          </w:tcPr>
          <w:p w14:paraId="0AD6D3BA" w14:textId="77777777" w:rsidR="00285722" w:rsidRDefault="00285722" w:rsidP="00470927">
            <w:pPr>
              <w:adjustRightInd w:val="0"/>
              <w:ind w:right="144"/>
              <w:jc w:val="center"/>
            </w:pPr>
          </w:p>
        </w:tc>
        <w:tc>
          <w:tcPr>
            <w:tcW w:w="108" w:type="dxa"/>
            <w:tcBorders>
              <w:top w:val="nil"/>
              <w:left w:val="nil"/>
              <w:bottom w:val="nil"/>
              <w:right w:val="nil"/>
            </w:tcBorders>
          </w:tcPr>
          <w:p w14:paraId="6E852CDB" w14:textId="77777777" w:rsidR="00285722" w:rsidRDefault="00285722" w:rsidP="00470927">
            <w:pPr>
              <w:adjustRightInd w:val="0"/>
              <w:ind w:right="144"/>
              <w:jc w:val="center"/>
            </w:pPr>
          </w:p>
        </w:tc>
        <w:tc>
          <w:tcPr>
            <w:tcW w:w="108" w:type="dxa"/>
            <w:tcBorders>
              <w:top w:val="nil"/>
              <w:left w:val="nil"/>
              <w:bottom w:val="nil"/>
              <w:right w:val="single" w:sz="6" w:space="0" w:color="auto"/>
            </w:tcBorders>
          </w:tcPr>
          <w:p w14:paraId="0616C6CC" w14:textId="77777777" w:rsidR="00285722" w:rsidRDefault="00285722" w:rsidP="00470927">
            <w:pPr>
              <w:adjustRightInd w:val="0"/>
              <w:ind w:right="144"/>
              <w:jc w:val="center"/>
            </w:pPr>
          </w:p>
        </w:tc>
      </w:tr>
      <w:tr w:rsidR="00285722" w14:paraId="73D498C2" w14:textId="77777777" w:rsidTr="00470927">
        <w:tc>
          <w:tcPr>
            <w:tcW w:w="864" w:type="dxa"/>
            <w:tcBorders>
              <w:top w:val="nil"/>
              <w:left w:val="nil"/>
              <w:bottom w:val="nil"/>
              <w:right w:val="nil"/>
            </w:tcBorders>
          </w:tcPr>
          <w:p w14:paraId="379359E4" w14:textId="77777777" w:rsidR="00285722" w:rsidRDefault="00285722" w:rsidP="00470927">
            <w:pPr>
              <w:adjustRightInd w:val="0"/>
              <w:ind w:right="144"/>
            </w:pPr>
          </w:p>
        </w:tc>
        <w:tc>
          <w:tcPr>
            <w:tcW w:w="576" w:type="dxa"/>
            <w:tcBorders>
              <w:top w:val="nil"/>
              <w:left w:val="nil"/>
              <w:bottom w:val="nil"/>
              <w:right w:val="nil"/>
            </w:tcBorders>
          </w:tcPr>
          <w:p w14:paraId="2AEC4956" w14:textId="77777777" w:rsidR="00285722" w:rsidRDefault="00285722" w:rsidP="00470927">
            <w:pPr>
              <w:adjustRightInd w:val="0"/>
              <w:ind w:right="144"/>
            </w:pPr>
            <w:r>
              <w:rPr>
                <w:sz w:val="16"/>
                <w:szCs w:val="16"/>
              </w:rPr>
              <w:t>020</w:t>
            </w:r>
          </w:p>
        </w:tc>
        <w:tc>
          <w:tcPr>
            <w:tcW w:w="720" w:type="dxa"/>
            <w:tcBorders>
              <w:top w:val="nil"/>
              <w:left w:val="nil"/>
              <w:bottom w:val="nil"/>
              <w:right w:val="nil"/>
            </w:tcBorders>
          </w:tcPr>
          <w:p w14:paraId="45C622FC" w14:textId="77777777" w:rsidR="00285722" w:rsidRDefault="00285722" w:rsidP="00470927">
            <w:pPr>
              <w:adjustRightInd w:val="0"/>
              <w:ind w:right="144"/>
            </w:pPr>
            <w:r>
              <w:rPr>
                <w:sz w:val="16"/>
                <w:szCs w:val="16"/>
              </w:rPr>
              <w:t>ASI</w:t>
            </w:r>
          </w:p>
        </w:tc>
        <w:tc>
          <w:tcPr>
            <w:tcW w:w="3240" w:type="dxa"/>
            <w:tcBorders>
              <w:top w:val="nil"/>
              <w:left w:val="nil"/>
              <w:bottom w:val="nil"/>
              <w:right w:val="nil"/>
            </w:tcBorders>
          </w:tcPr>
          <w:p w14:paraId="5D3906F8" w14:textId="77777777" w:rsidR="00285722" w:rsidRDefault="00285722" w:rsidP="00470927">
            <w:pPr>
              <w:adjustRightInd w:val="0"/>
              <w:ind w:right="144"/>
            </w:pPr>
            <w:r>
              <w:rPr>
                <w:sz w:val="16"/>
                <w:szCs w:val="16"/>
              </w:rPr>
              <w:t>Action or Status Indicator</w:t>
            </w:r>
          </w:p>
        </w:tc>
        <w:tc>
          <w:tcPr>
            <w:tcW w:w="576" w:type="dxa"/>
            <w:tcBorders>
              <w:top w:val="nil"/>
              <w:left w:val="nil"/>
              <w:bottom w:val="nil"/>
              <w:right w:val="nil"/>
            </w:tcBorders>
          </w:tcPr>
          <w:p w14:paraId="6FCD47BC" w14:textId="77777777" w:rsidR="00285722" w:rsidRDefault="00285722" w:rsidP="00470927">
            <w:pPr>
              <w:adjustRightInd w:val="0"/>
              <w:ind w:right="144"/>
              <w:jc w:val="center"/>
            </w:pPr>
            <w:r>
              <w:rPr>
                <w:sz w:val="16"/>
                <w:szCs w:val="16"/>
              </w:rPr>
              <w:t>O</w:t>
            </w:r>
          </w:p>
        </w:tc>
        <w:tc>
          <w:tcPr>
            <w:tcW w:w="1007" w:type="dxa"/>
            <w:tcBorders>
              <w:top w:val="nil"/>
              <w:left w:val="nil"/>
              <w:bottom w:val="nil"/>
              <w:right w:val="nil"/>
            </w:tcBorders>
          </w:tcPr>
          <w:p w14:paraId="3145E9DD" w14:textId="77777777" w:rsidR="00285722" w:rsidRDefault="00285722" w:rsidP="00470927">
            <w:pPr>
              <w:adjustRightInd w:val="0"/>
              <w:ind w:right="144"/>
              <w:jc w:val="right"/>
            </w:pPr>
            <w:r>
              <w:rPr>
                <w:sz w:val="16"/>
                <w:szCs w:val="16"/>
              </w:rPr>
              <w:t>1</w:t>
            </w:r>
          </w:p>
        </w:tc>
        <w:tc>
          <w:tcPr>
            <w:tcW w:w="1007" w:type="dxa"/>
            <w:tcBorders>
              <w:top w:val="nil"/>
              <w:left w:val="nil"/>
              <w:bottom w:val="nil"/>
              <w:right w:val="nil"/>
            </w:tcBorders>
          </w:tcPr>
          <w:p w14:paraId="622992C8" w14:textId="77777777" w:rsidR="00285722" w:rsidRDefault="00285722" w:rsidP="00470927">
            <w:pPr>
              <w:adjustRightInd w:val="0"/>
              <w:ind w:right="144"/>
              <w:jc w:val="right"/>
            </w:pPr>
          </w:p>
        </w:tc>
        <w:tc>
          <w:tcPr>
            <w:tcW w:w="864" w:type="dxa"/>
            <w:tcBorders>
              <w:top w:val="nil"/>
              <w:left w:val="nil"/>
              <w:bottom w:val="nil"/>
              <w:right w:val="nil"/>
            </w:tcBorders>
          </w:tcPr>
          <w:p w14:paraId="6FF0F824" w14:textId="77777777" w:rsidR="00285722" w:rsidRDefault="00285722" w:rsidP="00470927">
            <w:pPr>
              <w:adjustRightInd w:val="0"/>
              <w:ind w:right="144"/>
              <w:jc w:val="center"/>
            </w:pPr>
          </w:p>
        </w:tc>
        <w:tc>
          <w:tcPr>
            <w:tcW w:w="108" w:type="dxa"/>
            <w:tcBorders>
              <w:top w:val="nil"/>
              <w:left w:val="nil"/>
              <w:bottom w:val="nil"/>
              <w:right w:val="nil"/>
            </w:tcBorders>
          </w:tcPr>
          <w:p w14:paraId="0A6C7617" w14:textId="77777777" w:rsidR="00285722" w:rsidRDefault="00285722" w:rsidP="00470927">
            <w:pPr>
              <w:adjustRightInd w:val="0"/>
              <w:ind w:right="144"/>
              <w:jc w:val="center"/>
            </w:pPr>
          </w:p>
        </w:tc>
        <w:tc>
          <w:tcPr>
            <w:tcW w:w="108" w:type="dxa"/>
            <w:tcBorders>
              <w:top w:val="nil"/>
              <w:left w:val="nil"/>
              <w:bottom w:val="nil"/>
              <w:right w:val="nil"/>
            </w:tcBorders>
          </w:tcPr>
          <w:p w14:paraId="7DFB1151" w14:textId="77777777" w:rsidR="00285722" w:rsidRDefault="00285722" w:rsidP="00470927">
            <w:pPr>
              <w:adjustRightInd w:val="0"/>
              <w:ind w:right="144"/>
              <w:jc w:val="center"/>
            </w:pPr>
          </w:p>
        </w:tc>
        <w:tc>
          <w:tcPr>
            <w:tcW w:w="108" w:type="dxa"/>
            <w:tcBorders>
              <w:top w:val="nil"/>
              <w:left w:val="nil"/>
              <w:bottom w:val="nil"/>
              <w:right w:val="nil"/>
            </w:tcBorders>
          </w:tcPr>
          <w:p w14:paraId="23D43CC6" w14:textId="77777777" w:rsidR="00285722" w:rsidRDefault="00285722" w:rsidP="00470927">
            <w:pPr>
              <w:adjustRightInd w:val="0"/>
              <w:ind w:right="144"/>
              <w:jc w:val="center"/>
            </w:pPr>
          </w:p>
        </w:tc>
        <w:tc>
          <w:tcPr>
            <w:tcW w:w="108" w:type="dxa"/>
            <w:tcBorders>
              <w:top w:val="nil"/>
              <w:left w:val="nil"/>
              <w:bottom w:val="nil"/>
              <w:right w:val="nil"/>
            </w:tcBorders>
          </w:tcPr>
          <w:p w14:paraId="202C4495" w14:textId="77777777" w:rsidR="00285722" w:rsidRDefault="00285722" w:rsidP="00470927">
            <w:pPr>
              <w:adjustRightInd w:val="0"/>
              <w:ind w:right="144"/>
              <w:jc w:val="center"/>
            </w:pPr>
          </w:p>
        </w:tc>
        <w:tc>
          <w:tcPr>
            <w:tcW w:w="108" w:type="dxa"/>
            <w:tcBorders>
              <w:top w:val="nil"/>
              <w:left w:val="nil"/>
              <w:bottom w:val="nil"/>
              <w:right w:val="nil"/>
            </w:tcBorders>
          </w:tcPr>
          <w:p w14:paraId="5D4FDB00" w14:textId="77777777" w:rsidR="00285722" w:rsidRDefault="00285722" w:rsidP="00470927">
            <w:pPr>
              <w:adjustRightInd w:val="0"/>
              <w:ind w:right="144"/>
              <w:jc w:val="center"/>
            </w:pPr>
          </w:p>
        </w:tc>
        <w:tc>
          <w:tcPr>
            <w:tcW w:w="108" w:type="dxa"/>
            <w:tcBorders>
              <w:top w:val="nil"/>
              <w:left w:val="nil"/>
              <w:bottom w:val="nil"/>
              <w:right w:val="single" w:sz="6" w:space="0" w:color="auto"/>
            </w:tcBorders>
          </w:tcPr>
          <w:p w14:paraId="5B9164CB" w14:textId="77777777" w:rsidR="00285722" w:rsidRDefault="00285722" w:rsidP="00470927">
            <w:pPr>
              <w:adjustRightInd w:val="0"/>
              <w:ind w:right="144"/>
              <w:jc w:val="center"/>
            </w:pPr>
          </w:p>
        </w:tc>
      </w:tr>
      <w:tr w:rsidR="00285722" w14:paraId="087A8C65" w14:textId="77777777" w:rsidTr="00470927">
        <w:tc>
          <w:tcPr>
            <w:tcW w:w="864" w:type="dxa"/>
            <w:tcBorders>
              <w:top w:val="nil"/>
              <w:left w:val="nil"/>
              <w:bottom w:val="nil"/>
              <w:right w:val="nil"/>
            </w:tcBorders>
          </w:tcPr>
          <w:p w14:paraId="3DF54296" w14:textId="77777777" w:rsidR="00285722" w:rsidRDefault="00285722" w:rsidP="00470927">
            <w:pPr>
              <w:adjustRightInd w:val="0"/>
              <w:ind w:right="144"/>
            </w:pPr>
          </w:p>
        </w:tc>
        <w:tc>
          <w:tcPr>
            <w:tcW w:w="576" w:type="dxa"/>
            <w:tcBorders>
              <w:top w:val="nil"/>
              <w:left w:val="nil"/>
              <w:bottom w:val="nil"/>
              <w:right w:val="nil"/>
            </w:tcBorders>
          </w:tcPr>
          <w:p w14:paraId="050854EE" w14:textId="77777777" w:rsidR="00285722" w:rsidRDefault="00285722" w:rsidP="00470927">
            <w:pPr>
              <w:adjustRightInd w:val="0"/>
              <w:ind w:right="144"/>
            </w:pPr>
            <w:r>
              <w:rPr>
                <w:sz w:val="16"/>
                <w:szCs w:val="16"/>
              </w:rPr>
              <w:t>030</w:t>
            </w:r>
          </w:p>
        </w:tc>
        <w:tc>
          <w:tcPr>
            <w:tcW w:w="720" w:type="dxa"/>
            <w:tcBorders>
              <w:top w:val="nil"/>
              <w:left w:val="nil"/>
              <w:bottom w:val="nil"/>
              <w:right w:val="nil"/>
            </w:tcBorders>
          </w:tcPr>
          <w:p w14:paraId="2BAED92C" w14:textId="77777777" w:rsidR="00285722" w:rsidRDefault="00285722" w:rsidP="00470927">
            <w:pPr>
              <w:adjustRightInd w:val="0"/>
              <w:ind w:right="144"/>
            </w:pPr>
            <w:r>
              <w:rPr>
                <w:sz w:val="16"/>
                <w:szCs w:val="16"/>
              </w:rPr>
              <w:t>REF</w:t>
            </w:r>
          </w:p>
        </w:tc>
        <w:tc>
          <w:tcPr>
            <w:tcW w:w="3240" w:type="dxa"/>
            <w:tcBorders>
              <w:top w:val="nil"/>
              <w:left w:val="nil"/>
              <w:bottom w:val="single" w:sz="6" w:space="0" w:color="auto"/>
              <w:right w:val="nil"/>
            </w:tcBorders>
          </w:tcPr>
          <w:p w14:paraId="6DCE34FD" w14:textId="77777777" w:rsidR="00285722" w:rsidRDefault="00285722" w:rsidP="00470927">
            <w:pPr>
              <w:adjustRightInd w:val="0"/>
              <w:ind w:right="144"/>
            </w:pPr>
            <w:r>
              <w:rPr>
                <w:sz w:val="16"/>
                <w:szCs w:val="16"/>
              </w:rPr>
              <w:t>Reference Identification</w:t>
            </w:r>
          </w:p>
        </w:tc>
        <w:tc>
          <w:tcPr>
            <w:tcW w:w="576" w:type="dxa"/>
            <w:tcBorders>
              <w:top w:val="nil"/>
              <w:left w:val="nil"/>
              <w:bottom w:val="single" w:sz="6" w:space="0" w:color="auto"/>
              <w:right w:val="nil"/>
            </w:tcBorders>
          </w:tcPr>
          <w:p w14:paraId="1AD3BD1B" w14:textId="77777777" w:rsidR="00285722" w:rsidRDefault="00285722" w:rsidP="00470927">
            <w:pPr>
              <w:adjustRightInd w:val="0"/>
              <w:ind w:right="144"/>
              <w:jc w:val="center"/>
            </w:pPr>
            <w:r>
              <w:rPr>
                <w:sz w:val="16"/>
                <w:szCs w:val="16"/>
              </w:rPr>
              <w:t>O</w:t>
            </w:r>
          </w:p>
        </w:tc>
        <w:tc>
          <w:tcPr>
            <w:tcW w:w="1007" w:type="dxa"/>
            <w:tcBorders>
              <w:top w:val="nil"/>
              <w:left w:val="nil"/>
              <w:bottom w:val="single" w:sz="6" w:space="0" w:color="auto"/>
              <w:right w:val="nil"/>
            </w:tcBorders>
          </w:tcPr>
          <w:p w14:paraId="480A7D90" w14:textId="77777777" w:rsidR="00285722" w:rsidRDefault="00285722" w:rsidP="00470927">
            <w:pPr>
              <w:adjustRightInd w:val="0"/>
              <w:ind w:right="144"/>
              <w:jc w:val="right"/>
            </w:pPr>
            <w:r>
              <w:rPr>
                <w:sz w:val="16"/>
                <w:szCs w:val="16"/>
              </w:rPr>
              <w:t>&gt;1</w:t>
            </w:r>
          </w:p>
        </w:tc>
        <w:tc>
          <w:tcPr>
            <w:tcW w:w="1007" w:type="dxa"/>
            <w:tcBorders>
              <w:top w:val="nil"/>
              <w:left w:val="nil"/>
              <w:bottom w:val="single" w:sz="6" w:space="0" w:color="auto"/>
              <w:right w:val="nil"/>
            </w:tcBorders>
          </w:tcPr>
          <w:p w14:paraId="557FE576" w14:textId="77777777" w:rsidR="00285722" w:rsidRDefault="00285722" w:rsidP="00470927">
            <w:pPr>
              <w:adjustRightInd w:val="0"/>
              <w:ind w:right="144"/>
              <w:jc w:val="right"/>
            </w:pPr>
          </w:p>
        </w:tc>
        <w:tc>
          <w:tcPr>
            <w:tcW w:w="864" w:type="dxa"/>
            <w:tcBorders>
              <w:top w:val="nil"/>
              <w:left w:val="nil"/>
              <w:bottom w:val="single" w:sz="6" w:space="0" w:color="auto"/>
              <w:right w:val="nil"/>
            </w:tcBorders>
          </w:tcPr>
          <w:p w14:paraId="2692CC24" w14:textId="77777777" w:rsidR="00285722" w:rsidRDefault="00285722" w:rsidP="00470927">
            <w:pPr>
              <w:adjustRightInd w:val="0"/>
              <w:ind w:right="144"/>
              <w:jc w:val="center"/>
            </w:pPr>
          </w:p>
        </w:tc>
        <w:tc>
          <w:tcPr>
            <w:tcW w:w="108" w:type="dxa"/>
            <w:tcBorders>
              <w:top w:val="nil"/>
              <w:left w:val="nil"/>
              <w:bottom w:val="single" w:sz="6" w:space="0" w:color="auto"/>
              <w:right w:val="nil"/>
            </w:tcBorders>
          </w:tcPr>
          <w:p w14:paraId="68AE469C" w14:textId="77777777" w:rsidR="00285722" w:rsidRDefault="00285722" w:rsidP="00470927">
            <w:pPr>
              <w:adjustRightInd w:val="0"/>
              <w:ind w:right="144"/>
              <w:jc w:val="center"/>
            </w:pPr>
          </w:p>
        </w:tc>
        <w:tc>
          <w:tcPr>
            <w:tcW w:w="108" w:type="dxa"/>
            <w:tcBorders>
              <w:top w:val="nil"/>
              <w:left w:val="nil"/>
              <w:bottom w:val="single" w:sz="6" w:space="0" w:color="auto"/>
              <w:right w:val="nil"/>
            </w:tcBorders>
          </w:tcPr>
          <w:p w14:paraId="00D7BE18" w14:textId="77777777" w:rsidR="00285722" w:rsidRDefault="00285722" w:rsidP="00470927">
            <w:pPr>
              <w:adjustRightInd w:val="0"/>
              <w:ind w:right="144"/>
              <w:jc w:val="center"/>
            </w:pPr>
          </w:p>
        </w:tc>
        <w:tc>
          <w:tcPr>
            <w:tcW w:w="108" w:type="dxa"/>
            <w:tcBorders>
              <w:top w:val="nil"/>
              <w:left w:val="nil"/>
              <w:bottom w:val="single" w:sz="6" w:space="0" w:color="auto"/>
              <w:right w:val="nil"/>
            </w:tcBorders>
          </w:tcPr>
          <w:p w14:paraId="6FA45603" w14:textId="77777777" w:rsidR="00285722" w:rsidRDefault="00285722" w:rsidP="00470927">
            <w:pPr>
              <w:adjustRightInd w:val="0"/>
              <w:ind w:right="144"/>
              <w:jc w:val="center"/>
            </w:pPr>
          </w:p>
        </w:tc>
        <w:tc>
          <w:tcPr>
            <w:tcW w:w="108" w:type="dxa"/>
            <w:tcBorders>
              <w:top w:val="nil"/>
              <w:left w:val="nil"/>
              <w:bottom w:val="single" w:sz="6" w:space="0" w:color="auto"/>
              <w:right w:val="nil"/>
            </w:tcBorders>
          </w:tcPr>
          <w:p w14:paraId="0E84B33F" w14:textId="77777777" w:rsidR="00285722" w:rsidRDefault="00285722" w:rsidP="00470927">
            <w:pPr>
              <w:adjustRightInd w:val="0"/>
              <w:ind w:right="144"/>
              <w:jc w:val="center"/>
            </w:pPr>
          </w:p>
        </w:tc>
        <w:tc>
          <w:tcPr>
            <w:tcW w:w="108" w:type="dxa"/>
            <w:tcBorders>
              <w:top w:val="nil"/>
              <w:left w:val="nil"/>
              <w:bottom w:val="single" w:sz="6" w:space="0" w:color="auto"/>
              <w:right w:val="nil"/>
            </w:tcBorders>
          </w:tcPr>
          <w:p w14:paraId="13DD242C" w14:textId="77777777" w:rsidR="00285722" w:rsidRDefault="00285722" w:rsidP="00470927">
            <w:pPr>
              <w:adjustRightInd w:val="0"/>
              <w:ind w:right="144"/>
              <w:jc w:val="center"/>
            </w:pPr>
          </w:p>
        </w:tc>
        <w:tc>
          <w:tcPr>
            <w:tcW w:w="108" w:type="dxa"/>
            <w:tcBorders>
              <w:top w:val="nil"/>
              <w:left w:val="nil"/>
              <w:bottom w:val="single" w:sz="6" w:space="0" w:color="auto"/>
              <w:right w:val="single" w:sz="6" w:space="0" w:color="auto"/>
            </w:tcBorders>
          </w:tcPr>
          <w:p w14:paraId="25C16CE0" w14:textId="77777777" w:rsidR="00285722" w:rsidRDefault="00285722" w:rsidP="00470927">
            <w:pPr>
              <w:adjustRightInd w:val="0"/>
              <w:ind w:right="144"/>
              <w:jc w:val="center"/>
            </w:pPr>
          </w:p>
        </w:tc>
      </w:tr>
      <w:tr w:rsidR="00285722" w14:paraId="69289F2B" w14:textId="77777777" w:rsidTr="00470927">
        <w:trPr>
          <w:trHeight w:hRule="exact" w:val="72"/>
        </w:trPr>
        <w:tc>
          <w:tcPr>
            <w:tcW w:w="864" w:type="dxa"/>
            <w:tcBorders>
              <w:top w:val="nil"/>
              <w:left w:val="nil"/>
              <w:bottom w:val="nil"/>
              <w:right w:val="nil"/>
            </w:tcBorders>
          </w:tcPr>
          <w:p w14:paraId="6068A8F3" w14:textId="77777777" w:rsidR="00285722" w:rsidRDefault="00285722" w:rsidP="00470927">
            <w:pPr>
              <w:adjustRightInd w:val="0"/>
              <w:ind w:right="144"/>
            </w:pPr>
          </w:p>
        </w:tc>
        <w:tc>
          <w:tcPr>
            <w:tcW w:w="576" w:type="dxa"/>
            <w:tcBorders>
              <w:top w:val="nil"/>
              <w:left w:val="nil"/>
              <w:bottom w:val="nil"/>
              <w:right w:val="nil"/>
            </w:tcBorders>
          </w:tcPr>
          <w:p w14:paraId="2A265D34" w14:textId="77777777" w:rsidR="00285722" w:rsidRDefault="00285722" w:rsidP="00470927">
            <w:pPr>
              <w:adjustRightInd w:val="0"/>
              <w:ind w:right="144"/>
            </w:pPr>
          </w:p>
        </w:tc>
        <w:tc>
          <w:tcPr>
            <w:tcW w:w="720" w:type="dxa"/>
            <w:tcBorders>
              <w:top w:val="nil"/>
              <w:left w:val="nil"/>
              <w:bottom w:val="nil"/>
              <w:right w:val="nil"/>
            </w:tcBorders>
          </w:tcPr>
          <w:p w14:paraId="1CD24F16" w14:textId="77777777" w:rsidR="00285722" w:rsidRDefault="00285722" w:rsidP="00470927">
            <w:pPr>
              <w:adjustRightInd w:val="0"/>
              <w:ind w:right="144"/>
            </w:pPr>
          </w:p>
        </w:tc>
        <w:tc>
          <w:tcPr>
            <w:tcW w:w="3240" w:type="dxa"/>
            <w:tcBorders>
              <w:top w:val="nil"/>
              <w:left w:val="nil"/>
              <w:bottom w:val="nil"/>
              <w:right w:val="nil"/>
            </w:tcBorders>
          </w:tcPr>
          <w:p w14:paraId="4B30C580" w14:textId="77777777" w:rsidR="00285722" w:rsidRDefault="00285722" w:rsidP="00470927">
            <w:pPr>
              <w:adjustRightInd w:val="0"/>
              <w:ind w:right="144"/>
            </w:pPr>
          </w:p>
        </w:tc>
        <w:tc>
          <w:tcPr>
            <w:tcW w:w="576" w:type="dxa"/>
            <w:tcBorders>
              <w:top w:val="nil"/>
              <w:left w:val="nil"/>
              <w:bottom w:val="nil"/>
              <w:right w:val="nil"/>
            </w:tcBorders>
          </w:tcPr>
          <w:p w14:paraId="2915966B" w14:textId="77777777" w:rsidR="00285722" w:rsidRDefault="00285722" w:rsidP="00470927">
            <w:pPr>
              <w:adjustRightInd w:val="0"/>
              <w:ind w:right="144"/>
            </w:pPr>
          </w:p>
        </w:tc>
        <w:tc>
          <w:tcPr>
            <w:tcW w:w="1007" w:type="dxa"/>
            <w:tcBorders>
              <w:top w:val="nil"/>
              <w:left w:val="nil"/>
              <w:bottom w:val="nil"/>
              <w:right w:val="nil"/>
            </w:tcBorders>
          </w:tcPr>
          <w:p w14:paraId="3C385552" w14:textId="77777777" w:rsidR="00285722" w:rsidRDefault="00285722" w:rsidP="00470927">
            <w:pPr>
              <w:adjustRightInd w:val="0"/>
              <w:ind w:right="144"/>
            </w:pPr>
          </w:p>
        </w:tc>
        <w:tc>
          <w:tcPr>
            <w:tcW w:w="1007" w:type="dxa"/>
            <w:tcBorders>
              <w:top w:val="nil"/>
              <w:left w:val="nil"/>
              <w:bottom w:val="nil"/>
              <w:right w:val="nil"/>
            </w:tcBorders>
          </w:tcPr>
          <w:p w14:paraId="582E0B72" w14:textId="77777777" w:rsidR="00285722" w:rsidRDefault="00285722" w:rsidP="00470927">
            <w:pPr>
              <w:adjustRightInd w:val="0"/>
              <w:ind w:right="144"/>
            </w:pPr>
          </w:p>
        </w:tc>
        <w:tc>
          <w:tcPr>
            <w:tcW w:w="864" w:type="dxa"/>
            <w:tcBorders>
              <w:top w:val="nil"/>
              <w:left w:val="nil"/>
              <w:bottom w:val="nil"/>
              <w:right w:val="nil"/>
            </w:tcBorders>
          </w:tcPr>
          <w:p w14:paraId="7979FA63" w14:textId="77777777" w:rsidR="00285722" w:rsidRDefault="00285722" w:rsidP="00470927">
            <w:pPr>
              <w:adjustRightInd w:val="0"/>
              <w:ind w:right="144"/>
            </w:pPr>
          </w:p>
        </w:tc>
        <w:tc>
          <w:tcPr>
            <w:tcW w:w="108" w:type="dxa"/>
            <w:tcBorders>
              <w:top w:val="nil"/>
              <w:left w:val="nil"/>
              <w:bottom w:val="nil"/>
              <w:right w:val="nil"/>
            </w:tcBorders>
          </w:tcPr>
          <w:p w14:paraId="5787B055" w14:textId="77777777" w:rsidR="00285722" w:rsidRDefault="00285722" w:rsidP="00470927">
            <w:pPr>
              <w:adjustRightInd w:val="0"/>
              <w:ind w:right="144"/>
            </w:pPr>
          </w:p>
        </w:tc>
        <w:tc>
          <w:tcPr>
            <w:tcW w:w="108" w:type="dxa"/>
            <w:tcBorders>
              <w:top w:val="nil"/>
              <w:left w:val="nil"/>
              <w:bottom w:val="nil"/>
              <w:right w:val="nil"/>
            </w:tcBorders>
          </w:tcPr>
          <w:p w14:paraId="0B849D33" w14:textId="77777777" w:rsidR="00285722" w:rsidRDefault="00285722" w:rsidP="00470927">
            <w:pPr>
              <w:adjustRightInd w:val="0"/>
              <w:ind w:right="144"/>
            </w:pPr>
          </w:p>
        </w:tc>
        <w:tc>
          <w:tcPr>
            <w:tcW w:w="108" w:type="dxa"/>
            <w:tcBorders>
              <w:top w:val="nil"/>
              <w:left w:val="nil"/>
              <w:bottom w:val="nil"/>
              <w:right w:val="nil"/>
            </w:tcBorders>
          </w:tcPr>
          <w:p w14:paraId="798F6BB7" w14:textId="77777777" w:rsidR="00285722" w:rsidRDefault="00285722" w:rsidP="00470927">
            <w:pPr>
              <w:adjustRightInd w:val="0"/>
              <w:ind w:right="144"/>
            </w:pPr>
          </w:p>
        </w:tc>
        <w:tc>
          <w:tcPr>
            <w:tcW w:w="108" w:type="dxa"/>
            <w:tcBorders>
              <w:top w:val="nil"/>
              <w:left w:val="nil"/>
              <w:bottom w:val="nil"/>
              <w:right w:val="nil"/>
            </w:tcBorders>
          </w:tcPr>
          <w:p w14:paraId="0E24428B" w14:textId="77777777" w:rsidR="00285722" w:rsidRDefault="00285722" w:rsidP="00470927">
            <w:pPr>
              <w:adjustRightInd w:val="0"/>
              <w:ind w:right="144"/>
            </w:pPr>
          </w:p>
        </w:tc>
        <w:tc>
          <w:tcPr>
            <w:tcW w:w="108" w:type="dxa"/>
            <w:tcBorders>
              <w:top w:val="nil"/>
              <w:left w:val="nil"/>
              <w:bottom w:val="nil"/>
              <w:right w:val="nil"/>
            </w:tcBorders>
          </w:tcPr>
          <w:p w14:paraId="20199A1A" w14:textId="77777777" w:rsidR="00285722" w:rsidRDefault="00285722" w:rsidP="00470927">
            <w:pPr>
              <w:adjustRightInd w:val="0"/>
              <w:ind w:right="144"/>
            </w:pPr>
          </w:p>
        </w:tc>
        <w:tc>
          <w:tcPr>
            <w:tcW w:w="108" w:type="dxa"/>
            <w:tcBorders>
              <w:top w:val="nil"/>
              <w:left w:val="nil"/>
              <w:bottom w:val="nil"/>
              <w:right w:val="nil"/>
            </w:tcBorders>
          </w:tcPr>
          <w:p w14:paraId="1139957D" w14:textId="77777777" w:rsidR="00285722" w:rsidRDefault="00285722" w:rsidP="00470927">
            <w:pPr>
              <w:adjustRightInd w:val="0"/>
              <w:ind w:right="144"/>
            </w:pPr>
          </w:p>
        </w:tc>
      </w:tr>
      <w:tr w:rsidR="00285722" w14:paraId="771A971A" w14:textId="77777777" w:rsidTr="00470927">
        <w:tc>
          <w:tcPr>
            <w:tcW w:w="864" w:type="dxa"/>
            <w:tcBorders>
              <w:top w:val="nil"/>
              <w:left w:val="nil"/>
              <w:bottom w:val="nil"/>
              <w:right w:val="nil"/>
            </w:tcBorders>
          </w:tcPr>
          <w:p w14:paraId="566F2EC1" w14:textId="77777777" w:rsidR="00285722" w:rsidRDefault="00285722" w:rsidP="00470927">
            <w:pPr>
              <w:adjustRightInd w:val="0"/>
              <w:ind w:right="144"/>
            </w:pPr>
            <w:r>
              <w:rPr>
                <w:sz w:val="16"/>
                <w:szCs w:val="16"/>
              </w:rPr>
              <w:t>M</w:t>
            </w:r>
          </w:p>
        </w:tc>
        <w:tc>
          <w:tcPr>
            <w:tcW w:w="576" w:type="dxa"/>
            <w:tcBorders>
              <w:top w:val="nil"/>
              <w:left w:val="nil"/>
              <w:bottom w:val="nil"/>
              <w:right w:val="nil"/>
            </w:tcBorders>
          </w:tcPr>
          <w:p w14:paraId="02617ECE" w14:textId="77777777" w:rsidR="00285722" w:rsidRDefault="00285722" w:rsidP="00470927">
            <w:pPr>
              <w:adjustRightInd w:val="0"/>
              <w:ind w:right="144"/>
            </w:pPr>
            <w:r>
              <w:rPr>
                <w:sz w:val="16"/>
                <w:szCs w:val="16"/>
              </w:rPr>
              <w:t>150</w:t>
            </w:r>
          </w:p>
        </w:tc>
        <w:tc>
          <w:tcPr>
            <w:tcW w:w="720" w:type="dxa"/>
            <w:tcBorders>
              <w:top w:val="nil"/>
              <w:left w:val="nil"/>
              <w:bottom w:val="nil"/>
              <w:right w:val="nil"/>
            </w:tcBorders>
          </w:tcPr>
          <w:p w14:paraId="714A4C65" w14:textId="77777777" w:rsidR="00285722" w:rsidRDefault="00285722" w:rsidP="00470927">
            <w:pPr>
              <w:adjustRightInd w:val="0"/>
              <w:ind w:right="144"/>
            </w:pPr>
            <w:r>
              <w:rPr>
                <w:sz w:val="16"/>
                <w:szCs w:val="16"/>
              </w:rPr>
              <w:t>SE</w:t>
            </w:r>
          </w:p>
        </w:tc>
        <w:tc>
          <w:tcPr>
            <w:tcW w:w="3240" w:type="dxa"/>
            <w:tcBorders>
              <w:top w:val="nil"/>
              <w:left w:val="nil"/>
              <w:bottom w:val="nil"/>
              <w:right w:val="nil"/>
            </w:tcBorders>
          </w:tcPr>
          <w:p w14:paraId="4A61BB4D" w14:textId="77777777" w:rsidR="00285722" w:rsidRDefault="00285722" w:rsidP="00470927">
            <w:pPr>
              <w:adjustRightInd w:val="0"/>
              <w:ind w:right="144"/>
            </w:pPr>
            <w:r>
              <w:rPr>
                <w:sz w:val="16"/>
                <w:szCs w:val="16"/>
              </w:rPr>
              <w:t>Transaction Set Trailer</w:t>
            </w:r>
          </w:p>
        </w:tc>
        <w:tc>
          <w:tcPr>
            <w:tcW w:w="576" w:type="dxa"/>
            <w:tcBorders>
              <w:top w:val="nil"/>
              <w:left w:val="nil"/>
              <w:bottom w:val="nil"/>
              <w:right w:val="nil"/>
            </w:tcBorders>
          </w:tcPr>
          <w:p w14:paraId="225B4613" w14:textId="77777777" w:rsidR="00285722" w:rsidRDefault="00285722" w:rsidP="00470927">
            <w:pPr>
              <w:adjustRightInd w:val="0"/>
              <w:ind w:right="144"/>
              <w:jc w:val="center"/>
            </w:pPr>
            <w:r>
              <w:rPr>
                <w:sz w:val="16"/>
                <w:szCs w:val="16"/>
              </w:rPr>
              <w:t>M</w:t>
            </w:r>
          </w:p>
        </w:tc>
        <w:tc>
          <w:tcPr>
            <w:tcW w:w="1007" w:type="dxa"/>
            <w:tcBorders>
              <w:top w:val="nil"/>
              <w:left w:val="nil"/>
              <w:bottom w:val="nil"/>
              <w:right w:val="nil"/>
            </w:tcBorders>
          </w:tcPr>
          <w:p w14:paraId="229C1D39" w14:textId="77777777" w:rsidR="00285722" w:rsidRDefault="00285722" w:rsidP="00470927">
            <w:pPr>
              <w:adjustRightInd w:val="0"/>
              <w:ind w:right="144"/>
              <w:jc w:val="right"/>
            </w:pPr>
            <w:r>
              <w:rPr>
                <w:sz w:val="16"/>
                <w:szCs w:val="16"/>
              </w:rPr>
              <w:t>1</w:t>
            </w:r>
          </w:p>
        </w:tc>
        <w:tc>
          <w:tcPr>
            <w:tcW w:w="1007" w:type="dxa"/>
            <w:tcBorders>
              <w:top w:val="nil"/>
              <w:left w:val="nil"/>
              <w:bottom w:val="nil"/>
              <w:right w:val="nil"/>
            </w:tcBorders>
          </w:tcPr>
          <w:p w14:paraId="5A19D0C6" w14:textId="77777777" w:rsidR="00285722" w:rsidRDefault="00285722" w:rsidP="00470927">
            <w:pPr>
              <w:adjustRightInd w:val="0"/>
              <w:ind w:right="144"/>
              <w:jc w:val="right"/>
            </w:pPr>
          </w:p>
        </w:tc>
        <w:tc>
          <w:tcPr>
            <w:tcW w:w="864" w:type="dxa"/>
            <w:tcBorders>
              <w:top w:val="nil"/>
              <w:left w:val="nil"/>
              <w:bottom w:val="nil"/>
              <w:right w:val="nil"/>
            </w:tcBorders>
          </w:tcPr>
          <w:p w14:paraId="2B6B1732" w14:textId="77777777" w:rsidR="00285722" w:rsidRDefault="00285722" w:rsidP="00470927">
            <w:pPr>
              <w:adjustRightInd w:val="0"/>
              <w:ind w:right="144"/>
              <w:jc w:val="center"/>
            </w:pPr>
          </w:p>
        </w:tc>
        <w:tc>
          <w:tcPr>
            <w:tcW w:w="108" w:type="dxa"/>
            <w:tcBorders>
              <w:top w:val="nil"/>
              <w:left w:val="nil"/>
              <w:bottom w:val="nil"/>
              <w:right w:val="nil"/>
            </w:tcBorders>
          </w:tcPr>
          <w:p w14:paraId="466595C8" w14:textId="77777777" w:rsidR="00285722" w:rsidRDefault="00285722" w:rsidP="00470927">
            <w:pPr>
              <w:adjustRightInd w:val="0"/>
              <w:ind w:right="144"/>
              <w:jc w:val="center"/>
            </w:pPr>
          </w:p>
        </w:tc>
        <w:tc>
          <w:tcPr>
            <w:tcW w:w="108" w:type="dxa"/>
            <w:tcBorders>
              <w:top w:val="nil"/>
              <w:left w:val="nil"/>
              <w:bottom w:val="nil"/>
              <w:right w:val="nil"/>
            </w:tcBorders>
          </w:tcPr>
          <w:p w14:paraId="422FF179" w14:textId="77777777" w:rsidR="00285722" w:rsidRDefault="00285722" w:rsidP="00470927">
            <w:pPr>
              <w:adjustRightInd w:val="0"/>
              <w:ind w:right="144"/>
              <w:jc w:val="center"/>
            </w:pPr>
          </w:p>
        </w:tc>
        <w:tc>
          <w:tcPr>
            <w:tcW w:w="108" w:type="dxa"/>
            <w:tcBorders>
              <w:top w:val="nil"/>
              <w:left w:val="nil"/>
              <w:bottom w:val="nil"/>
              <w:right w:val="nil"/>
            </w:tcBorders>
          </w:tcPr>
          <w:p w14:paraId="444F844D" w14:textId="77777777" w:rsidR="00285722" w:rsidRDefault="00285722" w:rsidP="00470927">
            <w:pPr>
              <w:adjustRightInd w:val="0"/>
              <w:ind w:right="144"/>
              <w:jc w:val="center"/>
            </w:pPr>
          </w:p>
        </w:tc>
        <w:tc>
          <w:tcPr>
            <w:tcW w:w="108" w:type="dxa"/>
            <w:tcBorders>
              <w:top w:val="nil"/>
              <w:left w:val="nil"/>
              <w:bottom w:val="nil"/>
              <w:right w:val="nil"/>
            </w:tcBorders>
          </w:tcPr>
          <w:p w14:paraId="3993538B" w14:textId="77777777" w:rsidR="00285722" w:rsidRDefault="00285722" w:rsidP="00470927">
            <w:pPr>
              <w:adjustRightInd w:val="0"/>
              <w:ind w:right="144"/>
              <w:jc w:val="center"/>
            </w:pPr>
          </w:p>
        </w:tc>
        <w:tc>
          <w:tcPr>
            <w:tcW w:w="108" w:type="dxa"/>
            <w:tcBorders>
              <w:top w:val="nil"/>
              <w:left w:val="nil"/>
              <w:bottom w:val="nil"/>
              <w:right w:val="nil"/>
            </w:tcBorders>
          </w:tcPr>
          <w:p w14:paraId="63F8BF9B" w14:textId="77777777" w:rsidR="00285722" w:rsidRDefault="00285722" w:rsidP="00470927">
            <w:pPr>
              <w:adjustRightInd w:val="0"/>
              <w:ind w:right="144"/>
              <w:jc w:val="center"/>
            </w:pPr>
          </w:p>
        </w:tc>
        <w:tc>
          <w:tcPr>
            <w:tcW w:w="108" w:type="dxa"/>
            <w:tcBorders>
              <w:top w:val="nil"/>
              <w:left w:val="nil"/>
              <w:bottom w:val="nil"/>
              <w:right w:val="nil"/>
            </w:tcBorders>
          </w:tcPr>
          <w:p w14:paraId="58DB7B6B" w14:textId="77777777" w:rsidR="00285722" w:rsidRDefault="00285722" w:rsidP="00470927">
            <w:pPr>
              <w:adjustRightInd w:val="0"/>
              <w:ind w:right="144"/>
              <w:jc w:val="center"/>
            </w:pPr>
          </w:p>
        </w:tc>
      </w:tr>
    </w:tbl>
    <w:p w14:paraId="5223BB7A" w14:textId="77777777" w:rsidR="00285722" w:rsidRDefault="00285722" w:rsidP="00285722">
      <w:pPr>
        <w:adjustRightInd w:val="0"/>
        <w:rPr>
          <w:sz w:val="16"/>
          <w:szCs w:val="16"/>
        </w:rPr>
      </w:pPr>
    </w:p>
    <w:p w14:paraId="3FDC1B0D" w14:textId="77777777" w:rsidR="00285722" w:rsidRDefault="00285722" w:rsidP="00285722">
      <w:pPr>
        <w:adjustRightInd w:val="0"/>
      </w:pPr>
      <w:r>
        <w:rPr>
          <w:b/>
          <w:bCs/>
        </w:rPr>
        <w:t>Transaction Set Notes</w:t>
      </w:r>
    </w:p>
    <w:p w14:paraId="7A06927E" w14:textId="77777777" w:rsidR="00285722" w:rsidRDefault="00285722" w:rsidP="00285722">
      <w:pPr>
        <w:adjustRightInd w:val="0"/>
      </w:pPr>
    </w:p>
    <w:p w14:paraId="692EE4A1" w14:textId="77777777" w:rsidR="00285722" w:rsidRDefault="00285722" w:rsidP="00285722">
      <w:pPr>
        <w:tabs>
          <w:tab w:val="left" w:pos="547"/>
        </w:tabs>
        <w:adjustRightInd w:val="0"/>
        <w:ind w:left="547" w:hanging="547"/>
      </w:pPr>
      <w:r>
        <w:rPr>
          <w:b/>
          <w:bCs/>
        </w:rPr>
        <w:t>1.</w:t>
      </w:r>
      <w:r>
        <w:tab/>
        <w:t>The N1 loop is used to identify the transaction sender and receiver.</w:t>
      </w:r>
    </w:p>
    <w:p w14:paraId="4705F43E" w14:textId="77777777" w:rsidR="00285722" w:rsidRDefault="00285722" w:rsidP="00285722">
      <w:pPr>
        <w:tabs>
          <w:tab w:val="right" w:pos="1800"/>
          <w:tab w:val="left" w:pos="2160"/>
        </w:tabs>
      </w:pPr>
    </w:p>
    <w:p w14:paraId="4A77BCC0" w14:textId="77777777" w:rsidR="00285722" w:rsidRDefault="00285722" w:rsidP="00285722">
      <w:pPr>
        <w:adjustRightInd w:val="0"/>
      </w:pPr>
      <w: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14:paraId="6E90DD80" w14:textId="77777777" w:rsidR="00285722" w:rsidRDefault="00285722" w:rsidP="00285722">
      <w:pPr>
        <w:adjustRightInd w:val="0"/>
      </w:pPr>
    </w:p>
    <w:p w14:paraId="468E69D7" w14:textId="77777777" w:rsidR="00285722" w:rsidRDefault="00285722" w:rsidP="00285722">
      <w:pPr>
        <w:adjustRightInd w:val="0"/>
      </w:pPr>
      <w:r>
        <w:t>Receipt of the Select Language Characters found in Section 3.3.2 item (4) of the Application Control Structure may be rejected with a 997 Reject transaction by recipient.</w:t>
      </w:r>
    </w:p>
    <w:p w14:paraId="607F3E23" w14:textId="77777777" w:rsidR="00285722" w:rsidRDefault="00285722" w:rsidP="00285722">
      <w:pPr>
        <w:adjustRightInd w:val="0"/>
      </w:pPr>
    </w:p>
    <w:p w14:paraId="0C7FA72D" w14:textId="77777777" w:rsidR="00285722" w:rsidRDefault="00285722" w:rsidP="00285722">
      <w:pPr>
        <w:adjustRightInd w:val="0"/>
      </w:pPr>
      <w:r>
        <w:t>For reference, the Select Language Characters found in Section 3.3.2 item (4) of the ANSI Standards are:</w:t>
      </w:r>
    </w:p>
    <w:p w14:paraId="183D1063" w14:textId="77777777" w:rsidR="00285722" w:rsidRDefault="00285722" w:rsidP="00285722">
      <w:pPr>
        <w:tabs>
          <w:tab w:val="right" w:pos="1800"/>
          <w:tab w:val="left" w:pos="2160"/>
        </w:tabs>
        <w:adjustRightInd w:val="0"/>
        <w:ind w:left="2160" w:hanging="2160"/>
      </w:pPr>
      <w:r>
        <w:t>À|Á|Â|Ä|à|á|â|ä|È|É|Ê|è|é|ê|ë|Ì|Í|Î|ì|í|î|ï|Ò|Ó|Ô|Ö|ò|ó|ô|ö|Ù|Ú|Û|Ü|ù|ú|û|ü|Ç|ç|Ñ|ñ|¿|¡</w:t>
      </w:r>
    </w:p>
    <w:p w14:paraId="01B856F9" w14:textId="77777777" w:rsidR="00000000" w:rsidRDefault="00285722">
      <w:pPr>
        <w:tabs>
          <w:tab w:val="right" w:pos="1800"/>
          <w:tab w:val="left" w:pos="2160"/>
        </w:tabs>
        <w:adjustRightInd w:val="0"/>
        <w:ind w:left="2160" w:hanging="2160"/>
        <w:rPr>
          <w:b/>
          <w:szCs w:val="24"/>
        </w:rPr>
      </w:pPr>
      <w:r w:rsidRPr="00285722">
        <w:rPr>
          <w:sz w:val="16"/>
        </w:rPr>
        <w:br w:type="page"/>
      </w:r>
      <w:bookmarkStart w:id="8" w:name="book1"/>
      <w:bookmarkEnd w:id="8"/>
      <w:r>
        <w:rPr>
          <w:b/>
          <w:szCs w:val="24"/>
        </w:rPr>
        <w:lastRenderedPageBreak/>
        <w:tab/>
        <w:t>Segment:</w:t>
      </w:r>
      <w:r>
        <w:rPr>
          <w:b/>
          <w:szCs w:val="24"/>
        </w:rPr>
        <w:tab/>
      </w:r>
      <w:r>
        <w:rPr>
          <w:b/>
          <w:sz w:val="40"/>
          <w:szCs w:val="24"/>
        </w:rPr>
        <w:t xml:space="preserve">ST </w:t>
      </w:r>
      <w:r>
        <w:rPr>
          <w:b/>
          <w:szCs w:val="24"/>
        </w:rPr>
        <w:t>Transaction Set Header</w:t>
      </w:r>
    </w:p>
    <w:p w14:paraId="17ED4A54" w14:textId="77777777" w:rsidR="00000000" w:rsidRDefault="00285722">
      <w:pPr>
        <w:tabs>
          <w:tab w:val="right" w:pos="1800"/>
          <w:tab w:val="left" w:pos="2160"/>
        </w:tabs>
        <w:adjustRightInd w:val="0"/>
        <w:ind w:left="2160" w:hanging="2160"/>
        <w:rPr>
          <w:szCs w:val="24"/>
        </w:rPr>
      </w:pPr>
      <w:r>
        <w:rPr>
          <w:b/>
          <w:szCs w:val="24"/>
        </w:rPr>
        <w:tab/>
      </w:r>
      <w:r>
        <w:rPr>
          <w:b/>
          <w:szCs w:val="24"/>
        </w:rPr>
        <w:t>Position:</w:t>
      </w:r>
      <w:r>
        <w:rPr>
          <w:b/>
          <w:szCs w:val="24"/>
        </w:rPr>
        <w:tab/>
      </w:r>
      <w:r>
        <w:rPr>
          <w:szCs w:val="24"/>
        </w:rPr>
        <w:t>010</w:t>
      </w:r>
    </w:p>
    <w:p w14:paraId="05493105" w14:textId="77777777" w:rsidR="00000000" w:rsidRDefault="00285722">
      <w:pPr>
        <w:tabs>
          <w:tab w:val="right" w:pos="1800"/>
          <w:tab w:val="left" w:pos="2160"/>
        </w:tabs>
        <w:adjustRightInd w:val="0"/>
        <w:ind w:left="2160" w:hanging="2160"/>
        <w:rPr>
          <w:szCs w:val="24"/>
        </w:rPr>
      </w:pPr>
      <w:r>
        <w:rPr>
          <w:szCs w:val="24"/>
        </w:rPr>
        <w:tab/>
      </w:r>
      <w:r>
        <w:rPr>
          <w:b/>
          <w:szCs w:val="24"/>
        </w:rPr>
        <w:t>Loop:</w:t>
      </w:r>
    </w:p>
    <w:p w14:paraId="63EA2F48" w14:textId="77777777" w:rsidR="00000000" w:rsidRDefault="00285722">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2A24CC47" w14:textId="77777777" w:rsidR="00000000" w:rsidRDefault="00285722">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60BD8194" w14:textId="77777777" w:rsidR="00000000" w:rsidRDefault="00285722">
      <w:pPr>
        <w:tabs>
          <w:tab w:val="right" w:pos="1800"/>
          <w:tab w:val="left" w:pos="2160"/>
        </w:tabs>
        <w:adjustRightInd w:val="0"/>
        <w:ind w:left="2160" w:hanging="2160"/>
        <w:rPr>
          <w:szCs w:val="24"/>
        </w:rPr>
      </w:pPr>
      <w:r>
        <w:rPr>
          <w:szCs w:val="24"/>
        </w:rPr>
        <w:tab/>
      </w:r>
      <w:r>
        <w:rPr>
          <w:b/>
          <w:szCs w:val="24"/>
        </w:rPr>
        <w:t>Max Use:</w:t>
      </w:r>
      <w:r>
        <w:rPr>
          <w:szCs w:val="24"/>
        </w:rPr>
        <w:tab/>
        <w:t>1</w:t>
      </w:r>
    </w:p>
    <w:p w14:paraId="6120F709" w14:textId="77777777" w:rsidR="00000000" w:rsidRDefault="00285722">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14:paraId="48B2002B" w14:textId="77777777" w:rsidR="00000000" w:rsidRDefault="00285722">
      <w:pPr>
        <w:tabs>
          <w:tab w:val="right" w:pos="1800"/>
          <w:tab w:val="left" w:pos="2160"/>
          <w:tab w:val="left" w:pos="2520"/>
        </w:tabs>
        <w:adjustRightInd w:val="0"/>
        <w:ind w:left="2520" w:hanging="2520"/>
        <w:rPr>
          <w:szCs w:val="24"/>
        </w:rPr>
      </w:pPr>
      <w:r>
        <w:rPr>
          <w:szCs w:val="24"/>
        </w:rPr>
        <w:tab/>
      </w:r>
      <w:r>
        <w:rPr>
          <w:b/>
          <w:szCs w:val="24"/>
        </w:rPr>
        <w:t>Syntax Notes:</w:t>
      </w:r>
    </w:p>
    <w:p w14:paraId="6FBD3AAC" w14:textId="77777777" w:rsidR="00000000" w:rsidRDefault="00285722">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r>
      <w:r>
        <w:rPr>
          <w:szCs w:val="24"/>
        </w:rPr>
        <w:t>The transaction set identifier (ST01) is used by the translation routines of the interchange partners to select the appropriate transaction set definition (e.g., 810 selects the Invoice Transaction Set).</w:t>
      </w:r>
    </w:p>
    <w:p w14:paraId="4980DC82" w14:textId="77777777" w:rsidR="00000000" w:rsidRDefault="00285722">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693A6B0" w14:textId="77777777">
        <w:tblPrEx>
          <w:tblCellMar>
            <w:top w:w="0" w:type="dxa"/>
            <w:left w:w="0" w:type="dxa"/>
            <w:bottom w:w="0" w:type="dxa"/>
            <w:right w:w="0" w:type="dxa"/>
          </w:tblCellMar>
        </w:tblPrEx>
        <w:tc>
          <w:tcPr>
            <w:tcW w:w="1944" w:type="dxa"/>
            <w:tcBorders>
              <w:top w:val="nil"/>
              <w:left w:val="nil"/>
              <w:bottom w:val="nil"/>
              <w:right w:val="nil"/>
            </w:tcBorders>
          </w:tcPr>
          <w:p w14:paraId="6F984329" w14:textId="77777777" w:rsidR="00000000" w:rsidRDefault="00285722">
            <w:pPr>
              <w:adjustRightInd w:val="0"/>
              <w:ind w:right="144"/>
              <w:jc w:val="right"/>
              <w:rPr>
                <w:sz w:val="24"/>
                <w:szCs w:val="24"/>
              </w:rPr>
            </w:pPr>
            <w:r>
              <w:rPr>
                <w:b/>
                <w:szCs w:val="24"/>
              </w:rPr>
              <w:t>Notes:</w:t>
            </w:r>
          </w:p>
        </w:tc>
        <w:tc>
          <w:tcPr>
            <w:tcW w:w="216" w:type="dxa"/>
            <w:tcBorders>
              <w:top w:val="nil"/>
              <w:left w:val="nil"/>
              <w:bottom w:val="nil"/>
              <w:right w:val="nil"/>
            </w:tcBorders>
          </w:tcPr>
          <w:p w14:paraId="3F55773A" w14:textId="77777777" w:rsidR="00000000" w:rsidRDefault="00285722">
            <w:pPr>
              <w:adjustRightInd w:val="0"/>
              <w:ind w:right="144"/>
              <w:jc w:val="right"/>
              <w:rPr>
                <w:sz w:val="24"/>
                <w:szCs w:val="24"/>
              </w:rPr>
            </w:pPr>
          </w:p>
        </w:tc>
        <w:tc>
          <w:tcPr>
            <w:tcW w:w="7343" w:type="dxa"/>
            <w:tcBorders>
              <w:top w:val="nil"/>
              <w:left w:val="nil"/>
              <w:bottom w:val="nil"/>
              <w:right w:val="nil"/>
            </w:tcBorders>
            <w:shd w:val="pct20" w:color="auto" w:fill="auto"/>
          </w:tcPr>
          <w:p w14:paraId="4CCBC54F" w14:textId="77777777" w:rsidR="00000000" w:rsidRDefault="00285722">
            <w:pPr>
              <w:adjustRightInd w:val="0"/>
              <w:ind w:right="144"/>
              <w:rPr>
                <w:szCs w:val="24"/>
              </w:rPr>
            </w:pPr>
            <w:r>
              <w:rPr>
                <w:szCs w:val="24"/>
              </w:rPr>
              <w:t>Required</w:t>
            </w:r>
          </w:p>
          <w:p w14:paraId="405D4E5A" w14:textId="77777777" w:rsidR="00000000" w:rsidRDefault="00285722">
            <w:pPr>
              <w:adjustRightInd w:val="0"/>
              <w:ind w:right="144"/>
              <w:rPr>
                <w:sz w:val="24"/>
                <w:szCs w:val="24"/>
              </w:rPr>
            </w:pPr>
          </w:p>
        </w:tc>
      </w:tr>
      <w:tr w:rsidR="00000000" w14:paraId="61F08AA2" w14:textId="77777777">
        <w:tblPrEx>
          <w:tblCellMar>
            <w:top w:w="0" w:type="dxa"/>
            <w:left w:w="0" w:type="dxa"/>
            <w:bottom w:w="0" w:type="dxa"/>
            <w:right w:w="0" w:type="dxa"/>
          </w:tblCellMar>
        </w:tblPrEx>
        <w:tc>
          <w:tcPr>
            <w:tcW w:w="1944" w:type="dxa"/>
            <w:tcBorders>
              <w:top w:val="nil"/>
              <w:left w:val="nil"/>
              <w:bottom w:val="nil"/>
              <w:right w:val="nil"/>
            </w:tcBorders>
          </w:tcPr>
          <w:p w14:paraId="796E9F87" w14:textId="77777777" w:rsidR="00000000" w:rsidRDefault="00285722">
            <w:pPr>
              <w:adjustRightInd w:val="0"/>
              <w:ind w:right="144"/>
              <w:rPr>
                <w:sz w:val="24"/>
                <w:szCs w:val="24"/>
              </w:rPr>
            </w:pPr>
          </w:p>
        </w:tc>
        <w:tc>
          <w:tcPr>
            <w:tcW w:w="216" w:type="dxa"/>
            <w:tcBorders>
              <w:top w:val="nil"/>
              <w:left w:val="nil"/>
              <w:bottom w:val="nil"/>
              <w:right w:val="nil"/>
            </w:tcBorders>
          </w:tcPr>
          <w:p w14:paraId="23EAE5F8" w14:textId="77777777" w:rsidR="00000000" w:rsidRDefault="00285722">
            <w:pPr>
              <w:adjustRightInd w:val="0"/>
              <w:ind w:right="144"/>
              <w:rPr>
                <w:sz w:val="24"/>
                <w:szCs w:val="24"/>
              </w:rPr>
            </w:pPr>
          </w:p>
        </w:tc>
        <w:tc>
          <w:tcPr>
            <w:tcW w:w="7343" w:type="dxa"/>
            <w:tcBorders>
              <w:top w:val="nil"/>
              <w:left w:val="nil"/>
              <w:bottom w:val="nil"/>
              <w:right w:val="nil"/>
            </w:tcBorders>
            <w:shd w:val="pct20" w:color="auto" w:fill="auto"/>
          </w:tcPr>
          <w:p w14:paraId="0585328A" w14:textId="77777777" w:rsidR="00000000" w:rsidRDefault="00285722">
            <w:pPr>
              <w:adjustRightInd w:val="0"/>
              <w:ind w:right="144"/>
              <w:rPr>
                <w:sz w:val="24"/>
                <w:szCs w:val="24"/>
              </w:rPr>
            </w:pPr>
            <w:r>
              <w:rPr>
                <w:szCs w:val="24"/>
              </w:rPr>
              <w:t>ST~814~000000001</w:t>
            </w:r>
          </w:p>
        </w:tc>
      </w:tr>
    </w:tbl>
    <w:p w14:paraId="64035306" w14:textId="77777777" w:rsidR="00000000" w:rsidRDefault="00285722">
      <w:pPr>
        <w:adjustRightInd w:val="0"/>
        <w:rPr>
          <w:szCs w:val="24"/>
        </w:rPr>
      </w:pPr>
    </w:p>
    <w:p w14:paraId="6E94F5C7" w14:textId="77777777" w:rsidR="00000000" w:rsidRDefault="00285722">
      <w:pPr>
        <w:adjustRightInd w:val="0"/>
        <w:jc w:val="center"/>
        <w:rPr>
          <w:b/>
          <w:szCs w:val="24"/>
        </w:rPr>
      </w:pPr>
      <w:r>
        <w:rPr>
          <w:b/>
          <w:szCs w:val="24"/>
        </w:rPr>
        <w:t>D</w:t>
      </w:r>
      <w:r>
        <w:rPr>
          <w:b/>
          <w:szCs w:val="24"/>
        </w:rPr>
        <w:t>ata Element Summary</w:t>
      </w:r>
    </w:p>
    <w:p w14:paraId="63A5C302" w14:textId="77777777" w:rsidR="00000000" w:rsidRDefault="0028572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9371D55" w14:textId="77777777" w:rsidR="00000000" w:rsidRDefault="0028572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02BA752F" w14:textId="77777777">
        <w:tblPrEx>
          <w:tblCellMar>
            <w:top w:w="0" w:type="dxa"/>
            <w:left w:w="0" w:type="dxa"/>
            <w:bottom w:w="0" w:type="dxa"/>
            <w:right w:w="0" w:type="dxa"/>
          </w:tblCellMar>
        </w:tblPrEx>
        <w:tc>
          <w:tcPr>
            <w:tcW w:w="1007" w:type="dxa"/>
            <w:tcBorders>
              <w:top w:val="nil"/>
              <w:left w:val="nil"/>
              <w:bottom w:val="nil"/>
              <w:right w:val="nil"/>
            </w:tcBorders>
          </w:tcPr>
          <w:p w14:paraId="026D3E84" w14:textId="77777777" w:rsidR="00000000" w:rsidRDefault="0028572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404125D" w14:textId="77777777" w:rsidR="00000000" w:rsidRDefault="00285722">
            <w:pPr>
              <w:adjustRightInd w:val="0"/>
              <w:ind w:right="144"/>
              <w:jc w:val="center"/>
              <w:rPr>
                <w:sz w:val="24"/>
                <w:szCs w:val="24"/>
              </w:rPr>
            </w:pPr>
            <w:r>
              <w:rPr>
                <w:b/>
                <w:szCs w:val="24"/>
              </w:rPr>
              <w:t>ST01</w:t>
            </w:r>
          </w:p>
        </w:tc>
        <w:tc>
          <w:tcPr>
            <w:tcW w:w="892" w:type="dxa"/>
            <w:tcBorders>
              <w:top w:val="nil"/>
              <w:left w:val="nil"/>
              <w:bottom w:val="nil"/>
              <w:right w:val="nil"/>
            </w:tcBorders>
          </w:tcPr>
          <w:p w14:paraId="1B414D69" w14:textId="77777777" w:rsidR="00000000" w:rsidRDefault="00285722">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33437489" w14:textId="77777777" w:rsidR="00000000" w:rsidRDefault="00285722">
            <w:pPr>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3DDA78DF" w14:textId="77777777" w:rsidR="00000000" w:rsidRDefault="00285722">
            <w:pPr>
              <w:adjustRightInd w:val="0"/>
              <w:ind w:right="144"/>
              <w:jc w:val="center"/>
              <w:rPr>
                <w:sz w:val="24"/>
                <w:szCs w:val="24"/>
              </w:rPr>
            </w:pPr>
            <w:r>
              <w:rPr>
                <w:b/>
                <w:szCs w:val="24"/>
              </w:rPr>
              <w:t>M</w:t>
            </w:r>
          </w:p>
        </w:tc>
        <w:tc>
          <w:tcPr>
            <w:tcW w:w="14" w:type="dxa"/>
            <w:tcBorders>
              <w:top w:val="nil"/>
              <w:left w:val="nil"/>
              <w:bottom w:val="nil"/>
              <w:right w:val="nil"/>
            </w:tcBorders>
          </w:tcPr>
          <w:p w14:paraId="015BD955" w14:textId="77777777" w:rsidR="00000000" w:rsidRDefault="00285722">
            <w:pPr>
              <w:adjustRightInd w:val="0"/>
              <w:ind w:right="144"/>
              <w:jc w:val="center"/>
              <w:rPr>
                <w:sz w:val="24"/>
                <w:szCs w:val="24"/>
              </w:rPr>
            </w:pPr>
          </w:p>
        </w:tc>
        <w:tc>
          <w:tcPr>
            <w:tcW w:w="1440" w:type="dxa"/>
            <w:gridSpan w:val="2"/>
            <w:tcBorders>
              <w:top w:val="nil"/>
              <w:left w:val="nil"/>
              <w:bottom w:val="nil"/>
              <w:right w:val="nil"/>
            </w:tcBorders>
          </w:tcPr>
          <w:p w14:paraId="3BAD4EF2" w14:textId="77777777" w:rsidR="00000000" w:rsidRDefault="00285722">
            <w:pPr>
              <w:adjustRightInd w:val="0"/>
              <w:ind w:right="144"/>
              <w:rPr>
                <w:sz w:val="24"/>
                <w:szCs w:val="24"/>
              </w:rPr>
            </w:pPr>
            <w:r>
              <w:rPr>
                <w:b/>
                <w:szCs w:val="24"/>
              </w:rPr>
              <w:t>ID 3/3</w:t>
            </w:r>
          </w:p>
        </w:tc>
      </w:tr>
      <w:tr w:rsidR="00000000" w14:paraId="29129A8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62E2DCB" w14:textId="77777777" w:rsidR="00000000" w:rsidRDefault="00285722">
            <w:pPr>
              <w:adjustRightInd w:val="0"/>
              <w:ind w:right="144"/>
              <w:rPr>
                <w:sz w:val="24"/>
                <w:szCs w:val="24"/>
              </w:rPr>
            </w:pPr>
          </w:p>
        </w:tc>
        <w:tc>
          <w:tcPr>
            <w:tcW w:w="6523" w:type="dxa"/>
            <w:gridSpan w:val="7"/>
            <w:tcBorders>
              <w:top w:val="nil"/>
              <w:left w:val="nil"/>
              <w:bottom w:val="nil"/>
              <w:right w:val="nil"/>
            </w:tcBorders>
          </w:tcPr>
          <w:p w14:paraId="749F948B" w14:textId="77777777" w:rsidR="00000000" w:rsidRDefault="00285722">
            <w:pPr>
              <w:adjustRightInd w:val="0"/>
              <w:ind w:right="144"/>
              <w:rPr>
                <w:sz w:val="24"/>
                <w:szCs w:val="24"/>
              </w:rPr>
            </w:pPr>
            <w:r>
              <w:rPr>
                <w:szCs w:val="24"/>
              </w:rPr>
              <w:t>Code uniquely identifying a Transaction Set</w:t>
            </w:r>
          </w:p>
        </w:tc>
      </w:tr>
      <w:tr w:rsidR="00000000" w14:paraId="1897E3D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9BDD9AC" w14:textId="77777777" w:rsidR="00000000" w:rsidRDefault="00285722">
            <w:pPr>
              <w:adjustRightInd w:val="0"/>
              <w:ind w:right="144"/>
              <w:rPr>
                <w:sz w:val="24"/>
                <w:szCs w:val="24"/>
              </w:rPr>
            </w:pPr>
            <w:r>
              <w:rPr>
                <w:szCs w:val="24"/>
              </w:rPr>
              <w:t xml:space="preserve"> </w:t>
            </w:r>
          </w:p>
        </w:tc>
        <w:tc>
          <w:tcPr>
            <w:tcW w:w="1367" w:type="dxa"/>
            <w:tcBorders>
              <w:top w:val="nil"/>
              <w:left w:val="nil"/>
              <w:bottom w:val="nil"/>
              <w:right w:val="nil"/>
            </w:tcBorders>
          </w:tcPr>
          <w:p w14:paraId="135465AB" w14:textId="77777777" w:rsidR="00000000" w:rsidRDefault="00285722">
            <w:pPr>
              <w:adjustRightInd w:val="0"/>
              <w:ind w:right="144"/>
              <w:rPr>
                <w:sz w:val="24"/>
                <w:szCs w:val="24"/>
              </w:rPr>
            </w:pPr>
            <w:r>
              <w:rPr>
                <w:szCs w:val="24"/>
              </w:rPr>
              <w:t>814</w:t>
            </w:r>
          </w:p>
        </w:tc>
        <w:tc>
          <w:tcPr>
            <w:tcW w:w="144" w:type="dxa"/>
            <w:tcBorders>
              <w:top w:val="nil"/>
              <w:left w:val="nil"/>
              <w:bottom w:val="nil"/>
              <w:right w:val="nil"/>
            </w:tcBorders>
          </w:tcPr>
          <w:p w14:paraId="27CCFDDB" w14:textId="77777777" w:rsidR="00000000" w:rsidRDefault="00285722">
            <w:pPr>
              <w:adjustRightInd w:val="0"/>
              <w:ind w:right="144"/>
              <w:rPr>
                <w:sz w:val="24"/>
                <w:szCs w:val="24"/>
              </w:rPr>
            </w:pPr>
          </w:p>
        </w:tc>
        <w:tc>
          <w:tcPr>
            <w:tcW w:w="4823" w:type="dxa"/>
            <w:gridSpan w:val="4"/>
            <w:tcBorders>
              <w:top w:val="nil"/>
              <w:left w:val="nil"/>
              <w:bottom w:val="nil"/>
              <w:right w:val="nil"/>
            </w:tcBorders>
          </w:tcPr>
          <w:p w14:paraId="7E337EE4" w14:textId="77777777" w:rsidR="00000000" w:rsidRDefault="00285722">
            <w:pPr>
              <w:adjustRightInd w:val="0"/>
              <w:ind w:right="144"/>
              <w:rPr>
                <w:sz w:val="24"/>
                <w:szCs w:val="24"/>
              </w:rPr>
            </w:pPr>
            <w:r>
              <w:rPr>
                <w:szCs w:val="24"/>
              </w:rPr>
              <w:t>General Request, Response or Confirmation</w:t>
            </w:r>
          </w:p>
        </w:tc>
      </w:tr>
      <w:tr w:rsidR="00000000" w14:paraId="6E92A254" w14:textId="77777777">
        <w:tblPrEx>
          <w:tblCellMar>
            <w:top w:w="0" w:type="dxa"/>
            <w:left w:w="0" w:type="dxa"/>
            <w:bottom w:w="0" w:type="dxa"/>
            <w:right w:w="0" w:type="dxa"/>
          </w:tblCellMar>
        </w:tblPrEx>
        <w:tc>
          <w:tcPr>
            <w:tcW w:w="1007" w:type="dxa"/>
            <w:tcBorders>
              <w:top w:val="nil"/>
              <w:left w:val="nil"/>
              <w:bottom w:val="nil"/>
              <w:right w:val="nil"/>
            </w:tcBorders>
          </w:tcPr>
          <w:p w14:paraId="160CA86B" w14:textId="77777777" w:rsidR="00000000" w:rsidRDefault="00285722">
            <w:pPr>
              <w:adjustRightInd w:val="0"/>
              <w:ind w:right="144"/>
              <w:rPr>
                <w:sz w:val="24"/>
                <w:szCs w:val="24"/>
              </w:rPr>
            </w:pPr>
            <w:r>
              <w:rPr>
                <w:b/>
                <w:szCs w:val="24"/>
              </w:rPr>
              <w:t>Must Use</w:t>
            </w:r>
          </w:p>
        </w:tc>
        <w:tc>
          <w:tcPr>
            <w:tcW w:w="1080" w:type="dxa"/>
            <w:tcBorders>
              <w:top w:val="nil"/>
              <w:left w:val="nil"/>
              <w:bottom w:val="nil"/>
              <w:right w:val="nil"/>
            </w:tcBorders>
          </w:tcPr>
          <w:p w14:paraId="7EA5C744" w14:textId="77777777" w:rsidR="00000000" w:rsidRDefault="00285722">
            <w:pPr>
              <w:adjustRightInd w:val="0"/>
              <w:ind w:right="144"/>
              <w:jc w:val="center"/>
              <w:rPr>
                <w:sz w:val="24"/>
                <w:szCs w:val="24"/>
              </w:rPr>
            </w:pPr>
            <w:r>
              <w:rPr>
                <w:b/>
                <w:szCs w:val="24"/>
              </w:rPr>
              <w:t>ST02</w:t>
            </w:r>
          </w:p>
        </w:tc>
        <w:tc>
          <w:tcPr>
            <w:tcW w:w="892" w:type="dxa"/>
            <w:tcBorders>
              <w:top w:val="nil"/>
              <w:left w:val="nil"/>
              <w:bottom w:val="nil"/>
              <w:right w:val="nil"/>
            </w:tcBorders>
          </w:tcPr>
          <w:p w14:paraId="38DA76F6" w14:textId="77777777" w:rsidR="00000000" w:rsidRDefault="00285722">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14:paraId="30128D91" w14:textId="77777777" w:rsidR="00000000" w:rsidRDefault="00285722">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52CDB11E" w14:textId="77777777" w:rsidR="00000000" w:rsidRDefault="00285722">
            <w:pPr>
              <w:adjustRightInd w:val="0"/>
              <w:ind w:right="144"/>
              <w:jc w:val="center"/>
              <w:rPr>
                <w:sz w:val="24"/>
                <w:szCs w:val="24"/>
              </w:rPr>
            </w:pPr>
            <w:r>
              <w:rPr>
                <w:b/>
                <w:szCs w:val="24"/>
              </w:rPr>
              <w:t>M</w:t>
            </w:r>
          </w:p>
        </w:tc>
        <w:tc>
          <w:tcPr>
            <w:tcW w:w="14" w:type="dxa"/>
            <w:tcBorders>
              <w:top w:val="nil"/>
              <w:left w:val="nil"/>
              <w:bottom w:val="nil"/>
              <w:right w:val="nil"/>
            </w:tcBorders>
          </w:tcPr>
          <w:p w14:paraId="3810A3A4" w14:textId="77777777" w:rsidR="00000000" w:rsidRDefault="00285722">
            <w:pPr>
              <w:adjustRightInd w:val="0"/>
              <w:ind w:right="144"/>
              <w:jc w:val="center"/>
              <w:rPr>
                <w:sz w:val="24"/>
                <w:szCs w:val="24"/>
              </w:rPr>
            </w:pPr>
          </w:p>
        </w:tc>
        <w:tc>
          <w:tcPr>
            <w:tcW w:w="1440" w:type="dxa"/>
            <w:gridSpan w:val="2"/>
            <w:tcBorders>
              <w:top w:val="nil"/>
              <w:left w:val="nil"/>
              <w:bottom w:val="nil"/>
              <w:right w:val="nil"/>
            </w:tcBorders>
          </w:tcPr>
          <w:p w14:paraId="716298F3" w14:textId="77777777" w:rsidR="00000000" w:rsidRDefault="00285722">
            <w:pPr>
              <w:adjustRightInd w:val="0"/>
              <w:ind w:right="144"/>
              <w:rPr>
                <w:sz w:val="24"/>
                <w:szCs w:val="24"/>
              </w:rPr>
            </w:pPr>
            <w:r>
              <w:rPr>
                <w:b/>
                <w:szCs w:val="24"/>
              </w:rPr>
              <w:t>AN 4/9</w:t>
            </w:r>
          </w:p>
        </w:tc>
      </w:tr>
      <w:tr w:rsidR="00000000" w14:paraId="250C295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A6A5AB1" w14:textId="77777777" w:rsidR="00000000" w:rsidRDefault="00285722">
            <w:pPr>
              <w:adjustRightInd w:val="0"/>
              <w:ind w:right="144"/>
              <w:rPr>
                <w:sz w:val="24"/>
                <w:szCs w:val="24"/>
              </w:rPr>
            </w:pPr>
          </w:p>
        </w:tc>
        <w:tc>
          <w:tcPr>
            <w:tcW w:w="6523" w:type="dxa"/>
            <w:gridSpan w:val="7"/>
            <w:tcBorders>
              <w:top w:val="nil"/>
              <w:left w:val="nil"/>
              <w:bottom w:val="nil"/>
              <w:right w:val="nil"/>
            </w:tcBorders>
          </w:tcPr>
          <w:p w14:paraId="2D25FA9D" w14:textId="77777777" w:rsidR="00000000" w:rsidRDefault="00285722">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5E9B7D78" w14:textId="77777777" w:rsidR="00000000" w:rsidRDefault="00285722">
      <w:pPr>
        <w:tabs>
          <w:tab w:val="right" w:pos="1800"/>
          <w:tab w:val="left" w:pos="2160"/>
        </w:tabs>
        <w:adjustRightInd w:val="0"/>
        <w:ind w:left="2160" w:hanging="2160"/>
        <w:rPr>
          <w:b/>
          <w:szCs w:val="24"/>
        </w:rPr>
      </w:pPr>
      <w:r>
        <w:rPr>
          <w:szCs w:val="24"/>
        </w:rPr>
        <w:br w:type="page"/>
      </w:r>
      <w:bookmarkStart w:id="9" w:name="book2"/>
      <w:bookmarkEnd w:id="9"/>
      <w:r>
        <w:rPr>
          <w:b/>
          <w:szCs w:val="24"/>
        </w:rPr>
        <w:lastRenderedPageBreak/>
        <w:tab/>
        <w:t>Segment:</w:t>
      </w:r>
      <w:r>
        <w:rPr>
          <w:b/>
          <w:szCs w:val="24"/>
        </w:rPr>
        <w:tab/>
      </w:r>
      <w:r>
        <w:rPr>
          <w:b/>
          <w:sz w:val="40"/>
          <w:szCs w:val="24"/>
        </w:rPr>
        <w:t xml:space="preserve">BGN </w:t>
      </w:r>
      <w:r>
        <w:rPr>
          <w:b/>
          <w:szCs w:val="24"/>
        </w:rPr>
        <w:t>Beginning Segment</w:t>
      </w:r>
    </w:p>
    <w:p w14:paraId="0E2956A3" w14:textId="77777777" w:rsidR="00000000" w:rsidRDefault="00285722">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62ED7039" w14:textId="77777777" w:rsidR="00000000" w:rsidRDefault="00285722">
      <w:pPr>
        <w:tabs>
          <w:tab w:val="right" w:pos="1800"/>
          <w:tab w:val="left" w:pos="2160"/>
        </w:tabs>
        <w:adjustRightInd w:val="0"/>
        <w:ind w:left="2160" w:hanging="2160"/>
        <w:rPr>
          <w:szCs w:val="24"/>
        </w:rPr>
      </w:pPr>
      <w:r>
        <w:rPr>
          <w:szCs w:val="24"/>
        </w:rPr>
        <w:tab/>
      </w:r>
      <w:r>
        <w:rPr>
          <w:b/>
          <w:szCs w:val="24"/>
        </w:rPr>
        <w:t>Loop:</w:t>
      </w:r>
    </w:p>
    <w:p w14:paraId="49F71FB6" w14:textId="77777777" w:rsidR="00000000" w:rsidRDefault="00285722">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28885D43" w14:textId="77777777" w:rsidR="00000000" w:rsidRDefault="00285722">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126EAC82" w14:textId="77777777" w:rsidR="00000000" w:rsidRDefault="00285722">
      <w:pPr>
        <w:tabs>
          <w:tab w:val="right" w:pos="1800"/>
          <w:tab w:val="left" w:pos="2160"/>
        </w:tabs>
        <w:adjustRightInd w:val="0"/>
        <w:ind w:left="2160" w:hanging="2160"/>
        <w:rPr>
          <w:szCs w:val="24"/>
        </w:rPr>
      </w:pPr>
      <w:r>
        <w:rPr>
          <w:szCs w:val="24"/>
        </w:rPr>
        <w:tab/>
      </w:r>
      <w:r>
        <w:rPr>
          <w:b/>
          <w:szCs w:val="24"/>
        </w:rPr>
        <w:t>Max Use:</w:t>
      </w:r>
      <w:r>
        <w:rPr>
          <w:szCs w:val="24"/>
        </w:rPr>
        <w:tab/>
        <w:t>1</w:t>
      </w:r>
    </w:p>
    <w:p w14:paraId="3ADCB08C" w14:textId="77777777" w:rsidR="00000000" w:rsidRDefault="00285722">
      <w:pPr>
        <w:tabs>
          <w:tab w:val="right" w:pos="1800"/>
          <w:tab w:val="left" w:pos="2160"/>
        </w:tabs>
        <w:adjustRightInd w:val="0"/>
        <w:ind w:left="2160" w:hanging="2160"/>
        <w:rPr>
          <w:szCs w:val="24"/>
        </w:rPr>
      </w:pPr>
      <w:r>
        <w:rPr>
          <w:szCs w:val="24"/>
        </w:rPr>
        <w:tab/>
      </w:r>
      <w:r>
        <w:rPr>
          <w:b/>
          <w:szCs w:val="24"/>
        </w:rPr>
        <w:t>Pur</w:t>
      </w:r>
      <w:r>
        <w:rPr>
          <w:b/>
          <w:szCs w:val="24"/>
        </w:rPr>
        <w:t>pose:</w:t>
      </w:r>
      <w:r>
        <w:rPr>
          <w:szCs w:val="24"/>
        </w:rPr>
        <w:tab/>
        <w:t>To indicate the beginning of a transaction set</w:t>
      </w:r>
    </w:p>
    <w:p w14:paraId="3F6DC2FA" w14:textId="77777777" w:rsidR="00000000" w:rsidRDefault="0028572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14:paraId="70DDBBAC" w14:textId="77777777" w:rsidR="00000000" w:rsidRDefault="00285722">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14:paraId="0575A0EF" w14:textId="77777777" w:rsidR="00000000" w:rsidRDefault="0028572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BGN03 is the transaction set date.</w:t>
      </w:r>
    </w:p>
    <w:p w14:paraId="0CABB696" w14:textId="77777777" w:rsidR="00000000" w:rsidRDefault="00285722">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BGN04 is the transaction set tim</w:t>
      </w:r>
      <w:r>
        <w:rPr>
          <w:szCs w:val="24"/>
        </w:rPr>
        <w:t>e.</w:t>
      </w:r>
    </w:p>
    <w:p w14:paraId="32885017" w14:textId="77777777" w:rsidR="00000000" w:rsidRDefault="00285722">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BGN05 is the transaction set time qualifier.</w:t>
      </w:r>
    </w:p>
    <w:p w14:paraId="327553A7" w14:textId="77777777" w:rsidR="00000000" w:rsidRDefault="00285722">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r>
      <w:r>
        <w:rPr>
          <w:szCs w:val="24"/>
        </w:rPr>
        <w:t>BGN06 is the transaction set reference number of a previously sent transaction affected by the current transaction.</w:t>
      </w:r>
    </w:p>
    <w:p w14:paraId="5A170A94" w14:textId="77777777" w:rsidR="00000000" w:rsidRDefault="00285722">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2EE1785" w14:textId="77777777">
        <w:tblPrEx>
          <w:tblCellMar>
            <w:top w:w="0" w:type="dxa"/>
            <w:left w:w="0" w:type="dxa"/>
            <w:bottom w:w="0" w:type="dxa"/>
            <w:right w:w="0" w:type="dxa"/>
          </w:tblCellMar>
        </w:tblPrEx>
        <w:tc>
          <w:tcPr>
            <w:tcW w:w="1944" w:type="dxa"/>
            <w:tcBorders>
              <w:top w:val="nil"/>
              <w:left w:val="nil"/>
              <w:bottom w:val="nil"/>
              <w:right w:val="nil"/>
            </w:tcBorders>
          </w:tcPr>
          <w:p w14:paraId="40FDB299" w14:textId="77777777" w:rsidR="00000000" w:rsidRDefault="00285722">
            <w:pPr>
              <w:adjustRightInd w:val="0"/>
              <w:ind w:right="144"/>
              <w:jc w:val="right"/>
              <w:rPr>
                <w:sz w:val="24"/>
                <w:szCs w:val="24"/>
              </w:rPr>
            </w:pPr>
            <w:r>
              <w:rPr>
                <w:b/>
                <w:szCs w:val="24"/>
              </w:rPr>
              <w:t>Notes:</w:t>
            </w:r>
          </w:p>
        </w:tc>
        <w:tc>
          <w:tcPr>
            <w:tcW w:w="216" w:type="dxa"/>
            <w:tcBorders>
              <w:top w:val="nil"/>
              <w:left w:val="nil"/>
              <w:bottom w:val="nil"/>
              <w:right w:val="nil"/>
            </w:tcBorders>
          </w:tcPr>
          <w:p w14:paraId="5FB96176" w14:textId="77777777" w:rsidR="00000000" w:rsidRDefault="00285722">
            <w:pPr>
              <w:adjustRightInd w:val="0"/>
              <w:ind w:right="144"/>
              <w:jc w:val="right"/>
              <w:rPr>
                <w:sz w:val="24"/>
                <w:szCs w:val="24"/>
              </w:rPr>
            </w:pPr>
          </w:p>
        </w:tc>
        <w:tc>
          <w:tcPr>
            <w:tcW w:w="7343" w:type="dxa"/>
            <w:tcBorders>
              <w:top w:val="nil"/>
              <w:left w:val="nil"/>
              <w:bottom w:val="nil"/>
              <w:right w:val="nil"/>
            </w:tcBorders>
            <w:shd w:val="pct20" w:color="auto" w:fill="auto"/>
          </w:tcPr>
          <w:p w14:paraId="65DCC973" w14:textId="77777777" w:rsidR="00000000" w:rsidRDefault="00285722">
            <w:pPr>
              <w:adjustRightInd w:val="0"/>
              <w:ind w:right="144"/>
              <w:rPr>
                <w:szCs w:val="24"/>
              </w:rPr>
            </w:pPr>
            <w:r>
              <w:rPr>
                <w:szCs w:val="24"/>
              </w:rPr>
              <w:t>Required</w:t>
            </w:r>
          </w:p>
          <w:p w14:paraId="62293BF5" w14:textId="77777777" w:rsidR="00000000" w:rsidRDefault="00285722">
            <w:pPr>
              <w:adjustRightInd w:val="0"/>
              <w:ind w:right="144"/>
              <w:rPr>
                <w:sz w:val="24"/>
                <w:szCs w:val="24"/>
              </w:rPr>
            </w:pPr>
          </w:p>
        </w:tc>
      </w:tr>
      <w:tr w:rsidR="00000000" w14:paraId="7C1BEEA4" w14:textId="77777777">
        <w:tblPrEx>
          <w:tblCellMar>
            <w:top w:w="0" w:type="dxa"/>
            <w:left w:w="0" w:type="dxa"/>
            <w:bottom w:w="0" w:type="dxa"/>
            <w:right w:w="0" w:type="dxa"/>
          </w:tblCellMar>
        </w:tblPrEx>
        <w:tc>
          <w:tcPr>
            <w:tcW w:w="1944" w:type="dxa"/>
            <w:tcBorders>
              <w:top w:val="nil"/>
              <w:left w:val="nil"/>
              <w:bottom w:val="nil"/>
              <w:right w:val="nil"/>
            </w:tcBorders>
          </w:tcPr>
          <w:p w14:paraId="63092A46" w14:textId="77777777" w:rsidR="00000000" w:rsidRDefault="00285722">
            <w:pPr>
              <w:adjustRightInd w:val="0"/>
              <w:ind w:right="144"/>
              <w:rPr>
                <w:sz w:val="24"/>
                <w:szCs w:val="24"/>
              </w:rPr>
            </w:pPr>
          </w:p>
        </w:tc>
        <w:tc>
          <w:tcPr>
            <w:tcW w:w="216" w:type="dxa"/>
            <w:tcBorders>
              <w:top w:val="nil"/>
              <w:left w:val="nil"/>
              <w:bottom w:val="nil"/>
              <w:right w:val="nil"/>
            </w:tcBorders>
          </w:tcPr>
          <w:p w14:paraId="71A79AEA" w14:textId="77777777" w:rsidR="00000000" w:rsidRDefault="00285722">
            <w:pPr>
              <w:adjustRightInd w:val="0"/>
              <w:ind w:right="144"/>
              <w:rPr>
                <w:sz w:val="24"/>
                <w:szCs w:val="24"/>
              </w:rPr>
            </w:pPr>
          </w:p>
        </w:tc>
        <w:tc>
          <w:tcPr>
            <w:tcW w:w="7343" w:type="dxa"/>
            <w:tcBorders>
              <w:top w:val="nil"/>
              <w:left w:val="nil"/>
              <w:bottom w:val="nil"/>
              <w:right w:val="nil"/>
            </w:tcBorders>
            <w:shd w:val="pct20" w:color="auto" w:fill="auto"/>
          </w:tcPr>
          <w:p w14:paraId="45EEFAE5" w14:textId="77777777" w:rsidR="00000000" w:rsidRDefault="00285722">
            <w:pPr>
              <w:adjustRightInd w:val="0"/>
              <w:ind w:right="144"/>
              <w:rPr>
                <w:sz w:val="24"/>
                <w:szCs w:val="24"/>
              </w:rPr>
            </w:pPr>
            <w:r>
              <w:rPr>
                <w:szCs w:val="24"/>
              </w:rPr>
              <w:t>BGN~11~200104021200719~20010402~~~200104011956531~~PD</w:t>
            </w:r>
          </w:p>
        </w:tc>
      </w:tr>
    </w:tbl>
    <w:p w14:paraId="569F0668" w14:textId="77777777" w:rsidR="00000000" w:rsidRDefault="00285722">
      <w:pPr>
        <w:adjustRightInd w:val="0"/>
        <w:rPr>
          <w:szCs w:val="24"/>
        </w:rPr>
      </w:pPr>
    </w:p>
    <w:p w14:paraId="2DC5B54D" w14:textId="77777777" w:rsidR="00000000" w:rsidRDefault="00285722">
      <w:pPr>
        <w:adjustRightInd w:val="0"/>
        <w:jc w:val="center"/>
        <w:rPr>
          <w:b/>
          <w:szCs w:val="24"/>
        </w:rPr>
      </w:pPr>
      <w:r>
        <w:rPr>
          <w:b/>
          <w:szCs w:val="24"/>
        </w:rPr>
        <w:t>Data Element Summary</w:t>
      </w:r>
    </w:p>
    <w:p w14:paraId="14C90592" w14:textId="77777777" w:rsidR="00000000" w:rsidRDefault="0028572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EE76729" w14:textId="77777777" w:rsidR="00000000" w:rsidRDefault="0028572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r>
      <w:r>
        <w:rPr>
          <w:b/>
          <w:szCs w:val="24"/>
          <w:u w:val="words"/>
        </w:rPr>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5A18BBFE" w14:textId="77777777">
        <w:tblPrEx>
          <w:tblCellMar>
            <w:top w:w="0" w:type="dxa"/>
            <w:left w:w="0" w:type="dxa"/>
            <w:bottom w:w="0" w:type="dxa"/>
            <w:right w:w="0" w:type="dxa"/>
          </w:tblCellMar>
        </w:tblPrEx>
        <w:tc>
          <w:tcPr>
            <w:tcW w:w="1007" w:type="dxa"/>
            <w:tcBorders>
              <w:top w:val="nil"/>
              <w:left w:val="nil"/>
              <w:bottom w:val="nil"/>
              <w:right w:val="nil"/>
            </w:tcBorders>
          </w:tcPr>
          <w:p w14:paraId="0E6D87C8" w14:textId="77777777" w:rsidR="00000000" w:rsidRDefault="0028572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AFECF1D" w14:textId="77777777" w:rsidR="00000000" w:rsidRDefault="00285722">
            <w:pPr>
              <w:adjustRightInd w:val="0"/>
              <w:ind w:right="144"/>
              <w:jc w:val="center"/>
              <w:rPr>
                <w:sz w:val="24"/>
                <w:szCs w:val="24"/>
              </w:rPr>
            </w:pPr>
            <w:r>
              <w:rPr>
                <w:b/>
                <w:szCs w:val="24"/>
              </w:rPr>
              <w:t>BGN01</w:t>
            </w:r>
          </w:p>
        </w:tc>
        <w:tc>
          <w:tcPr>
            <w:tcW w:w="892" w:type="dxa"/>
            <w:tcBorders>
              <w:top w:val="nil"/>
              <w:left w:val="nil"/>
              <w:bottom w:val="nil"/>
              <w:right w:val="nil"/>
            </w:tcBorders>
          </w:tcPr>
          <w:p w14:paraId="3C5C3BA4" w14:textId="77777777" w:rsidR="00000000" w:rsidRDefault="00285722">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14:paraId="3968CD95" w14:textId="77777777" w:rsidR="00000000" w:rsidRDefault="00285722">
            <w:pPr>
              <w:adjustRightInd w:val="0"/>
              <w:ind w:right="144"/>
              <w:rPr>
                <w:sz w:val="24"/>
                <w:szCs w:val="24"/>
              </w:rPr>
            </w:pPr>
            <w:r>
              <w:rPr>
                <w:b/>
                <w:szCs w:val="24"/>
              </w:rPr>
              <w:t>Transaction Set Purpose Code</w:t>
            </w:r>
          </w:p>
        </w:tc>
        <w:tc>
          <w:tcPr>
            <w:tcW w:w="432" w:type="dxa"/>
            <w:tcBorders>
              <w:top w:val="nil"/>
              <w:left w:val="nil"/>
              <w:bottom w:val="nil"/>
              <w:right w:val="nil"/>
            </w:tcBorders>
          </w:tcPr>
          <w:p w14:paraId="04A3A027" w14:textId="77777777" w:rsidR="00000000" w:rsidRDefault="00285722">
            <w:pPr>
              <w:adjustRightInd w:val="0"/>
              <w:ind w:right="144"/>
              <w:jc w:val="center"/>
              <w:rPr>
                <w:sz w:val="24"/>
                <w:szCs w:val="24"/>
              </w:rPr>
            </w:pPr>
            <w:r>
              <w:rPr>
                <w:b/>
                <w:szCs w:val="24"/>
              </w:rPr>
              <w:t>M</w:t>
            </w:r>
          </w:p>
        </w:tc>
        <w:tc>
          <w:tcPr>
            <w:tcW w:w="14" w:type="dxa"/>
            <w:tcBorders>
              <w:top w:val="nil"/>
              <w:left w:val="nil"/>
              <w:bottom w:val="nil"/>
              <w:right w:val="nil"/>
            </w:tcBorders>
          </w:tcPr>
          <w:p w14:paraId="1443B58A" w14:textId="77777777" w:rsidR="00000000" w:rsidRDefault="00285722">
            <w:pPr>
              <w:adjustRightInd w:val="0"/>
              <w:ind w:right="144"/>
              <w:jc w:val="center"/>
              <w:rPr>
                <w:sz w:val="24"/>
                <w:szCs w:val="24"/>
              </w:rPr>
            </w:pPr>
          </w:p>
        </w:tc>
        <w:tc>
          <w:tcPr>
            <w:tcW w:w="1440" w:type="dxa"/>
            <w:gridSpan w:val="3"/>
            <w:tcBorders>
              <w:top w:val="nil"/>
              <w:left w:val="nil"/>
              <w:bottom w:val="nil"/>
              <w:right w:val="nil"/>
            </w:tcBorders>
          </w:tcPr>
          <w:p w14:paraId="0498198C" w14:textId="77777777" w:rsidR="00000000" w:rsidRDefault="00285722">
            <w:pPr>
              <w:adjustRightInd w:val="0"/>
              <w:ind w:right="144"/>
              <w:rPr>
                <w:sz w:val="24"/>
                <w:szCs w:val="24"/>
              </w:rPr>
            </w:pPr>
            <w:r>
              <w:rPr>
                <w:b/>
                <w:szCs w:val="24"/>
              </w:rPr>
              <w:t>ID 2/2</w:t>
            </w:r>
          </w:p>
        </w:tc>
      </w:tr>
      <w:tr w:rsidR="00000000" w14:paraId="35EF886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1F0D898" w14:textId="77777777" w:rsidR="00000000" w:rsidRDefault="00285722">
            <w:pPr>
              <w:adjustRightInd w:val="0"/>
              <w:ind w:right="144"/>
              <w:rPr>
                <w:sz w:val="24"/>
                <w:szCs w:val="24"/>
              </w:rPr>
            </w:pPr>
          </w:p>
        </w:tc>
        <w:tc>
          <w:tcPr>
            <w:tcW w:w="6523" w:type="dxa"/>
            <w:gridSpan w:val="8"/>
            <w:tcBorders>
              <w:top w:val="nil"/>
              <w:left w:val="nil"/>
              <w:bottom w:val="nil"/>
              <w:right w:val="nil"/>
            </w:tcBorders>
          </w:tcPr>
          <w:p w14:paraId="0FB1E01E" w14:textId="77777777" w:rsidR="00000000" w:rsidRDefault="00285722">
            <w:pPr>
              <w:adjustRightInd w:val="0"/>
              <w:ind w:right="144"/>
              <w:rPr>
                <w:sz w:val="24"/>
                <w:szCs w:val="24"/>
              </w:rPr>
            </w:pPr>
            <w:r>
              <w:rPr>
                <w:szCs w:val="24"/>
              </w:rPr>
              <w:t>Code identifying purpose of transaction set</w:t>
            </w:r>
          </w:p>
        </w:tc>
      </w:tr>
      <w:tr w:rsidR="00000000" w14:paraId="6EA67B9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15106C0" w14:textId="77777777" w:rsidR="00000000" w:rsidRDefault="00285722">
            <w:pPr>
              <w:adjustRightInd w:val="0"/>
              <w:ind w:right="144"/>
              <w:rPr>
                <w:sz w:val="24"/>
                <w:szCs w:val="24"/>
              </w:rPr>
            </w:pPr>
            <w:r>
              <w:rPr>
                <w:szCs w:val="24"/>
              </w:rPr>
              <w:t xml:space="preserve"> </w:t>
            </w:r>
          </w:p>
        </w:tc>
        <w:tc>
          <w:tcPr>
            <w:tcW w:w="1367" w:type="dxa"/>
            <w:tcBorders>
              <w:top w:val="nil"/>
              <w:left w:val="nil"/>
              <w:bottom w:val="nil"/>
              <w:right w:val="nil"/>
            </w:tcBorders>
          </w:tcPr>
          <w:p w14:paraId="5C7CCF16" w14:textId="77777777" w:rsidR="00000000" w:rsidRDefault="00285722">
            <w:pPr>
              <w:adjustRightInd w:val="0"/>
              <w:ind w:right="144"/>
              <w:rPr>
                <w:sz w:val="24"/>
                <w:szCs w:val="24"/>
              </w:rPr>
            </w:pPr>
            <w:r>
              <w:rPr>
                <w:szCs w:val="24"/>
              </w:rPr>
              <w:t>11</w:t>
            </w:r>
          </w:p>
        </w:tc>
        <w:tc>
          <w:tcPr>
            <w:tcW w:w="144" w:type="dxa"/>
            <w:tcBorders>
              <w:top w:val="nil"/>
              <w:left w:val="nil"/>
              <w:bottom w:val="nil"/>
              <w:right w:val="nil"/>
            </w:tcBorders>
          </w:tcPr>
          <w:p w14:paraId="3B2168F1" w14:textId="77777777" w:rsidR="00000000" w:rsidRDefault="00285722">
            <w:pPr>
              <w:adjustRightInd w:val="0"/>
              <w:ind w:right="144"/>
              <w:rPr>
                <w:sz w:val="24"/>
                <w:szCs w:val="24"/>
              </w:rPr>
            </w:pPr>
          </w:p>
        </w:tc>
        <w:tc>
          <w:tcPr>
            <w:tcW w:w="4823" w:type="dxa"/>
            <w:gridSpan w:val="5"/>
            <w:tcBorders>
              <w:top w:val="nil"/>
              <w:left w:val="nil"/>
              <w:bottom w:val="nil"/>
              <w:right w:val="nil"/>
            </w:tcBorders>
          </w:tcPr>
          <w:p w14:paraId="0BC3B940" w14:textId="77777777" w:rsidR="00000000" w:rsidRDefault="00285722">
            <w:pPr>
              <w:adjustRightInd w:val="0"/>
              <w:ind w:right="144"/>
              <w:rPr>
                <w:sz w:val="24"/>
                <w:szCs w:val="24"/>
              </w:rPr>
            </w:pPr>
            <w:r>
              <w:rPr>
                <w:szCs w:val="24"/>
              </w:rPr>
              <w:t>Response</w:t>
            </w:r>
          </w:p>
        </w:tc>
      </w:tr>
      <w:tr w:rsidR="00000000" w14:paraId="2D4F69AD" w14:textId="77777777">
        <w:tblPrEx>
          <w:tblCellMar>
            <w:top w:w="0" w:type="dxa"/>
            <w:left w:w="0" w:type="dxa"/>
            <w:bottom w:w="0" w:type="dxa"/>
            <w:right w:w="0" w:type="dxa"/>
          </w:tblCellMar>
        </w:tblPrEx>
        <w:tc>
          <w:tcPr>
            <w:tcW w:w="1007" w:type="dxa"/>
            <w:tcBorders>
              <w:top w:val="nil"/>
              <w:left w:val="nil"/>
              <w:bottom w:val="nil"/>
              <w:right w:val="nil"/>
            </w:tcBorders>
          </w:tcPr>
          <w:p w14:paraId="03E0BB5C" w14:textId="77777777" w:rsidR="00000000" w:rsidRDefault="00285722">
            <w:pPr>
              <w:adjustRightInd w:val="0"/>
              <w:ind w:right="144"/>
              <w:rPr>
                <w:sz w:val="24"/>
                <w:szCs w:val="24"/>
              </w:rPr>
            </w:pPr>
            <w:r>
              <w:rPr>
                <w:b/>
                <w:szCs w:val="24"/>
              </w:rPr>
              <w:t>Must Use</w:t>
            </w:r>
          </w:p>
        </w:tc>
        <w:tc>
          <w:tcPr>
            <w:tcW w:w="1080" w:type="dxa"/>
            <w:tcBorders>
              <w:top w:val="nil"/>
              <w:left w:val="nil"/>
              <w:bottom w:val="nil"/>
              <w:right w:val="nil"/>
            </w:tcBorders>
          </w:tcPr>
          <w:p w14:paraId="5F806800" w14:textId="77777777" w:rsidR="00000000" w:rsidRDefault="00285722">
            <w:pPr>
              <w:adjustRightInd w:val="0"/>
              <w:ind w:right="144"/>
              <w:jc w:val="center"/>
              <w:rPr>
                <w:sz w:val="24"/>
                <w:szCs w:val="24"/>
              </w:rPr>
            </w:pPr>
            <w:r>
              <w:rPr>
                <w:b/>
                <w:szCs w:val="24"/>
              </w:rPr>
              <w:t>BGN02</w:t>
            </w:r>
          </w:p>
        </w:tc>
        <w:tc>
          <w:tcPr>
            <w:tcW w:w="892" w:type="dxa"/>
            <w:tcBorders>
              <w:top w:val="nil"/>
              <w:left w:val="nil"/>
              <w:bottom w:val="nil"/>
              <w:right w:val="nil"/>
            </w:tcBorders>
          </w:tcPr>
          <w:p w14:paraId="5C22AEF3" w14:textId="77777777" w:rsidR="00000000" w:rsidRDefault="00285722">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399E9025" w14:textId="77777777" w:rsidR="00000000" w:rsidRDefault="00285722">
            <w:pPr>
              <w:adjustRightInd w:val="0"/>
              <w:ind w:right="144"/>
              <w:rPr>
                <w:sz w:val="24"/>
                <w:szCs w:val="24"/>
              </w:rPr>
            </w:pPr>
            <w:r>
              <w:rPr>
                <w:b/>
                <w:szCs w:val="24"/>
              </w:rPr>
              <w:t>Reference Identification</w:t>
            </w:r>
          </w:p>
        </w:tc>
        <w:tc>
          <w:tcPr>
            <w:tcW w:w="432" w:type="dxa"/>
            <w:tcBorders>
              <w:top w:val="nil"/>
              <w:left w:val="nil"/>
              <w:bottom w:val="nil"/>
              <w:right w:val="nil"/>
            </w:tcBorders>
          </w:tcPr>
          <w:p w14:paraId="130CBC8D" w14:textId="77777777" w:rsidR="00000000" w:rsidRDefault="00285722">
            <w:pPr>
              <w:adjustRightInd w:val="0"/>
              <w:ind w:right="144"/>
              <w:jc w:val="center"/>
              <w:rPr>
                <w:sz w:val="24"/>
                <w:szCs w:val="24"/>
              </w:rPr>
            </w:pPr>
            <w:r>
              <w:rPr>
                <w:b/>
                <w:szCs w:val="24"/>
              </w:rPr>
              <w:t>M</w:t>
            </w:r>
          </w:p>
        </w:tc>
        <w:tc>
          <w:tcPr>
            <w:tcW w:w="14" w:type="dxa"/>
            <w:tcBorders>
              <w:top w:val="nil"/>
              <w:left w:val="nil"/>
              <w:bottom w:val="nil"/>
              <w:right w:val="nil"/>
            </w:tcBorders>
          </w:tcPr>
          <w:p w14:paraId="6AAA3048" w14:textId="77777777" w:rsidR="00000000" w:rsidRDefault="00285722">
            <w:pPr>
              <w:adjustRightInd w:val="0"/>
              <w:ind w:right="144"/>
              <w:jc w:val="center"/>
              <w:rPr>
                <w:sz w:val="24"/>
                <w:szCs w:val="24"/>
              </w:rPr>
            </w:pPr>
          </w:p>
        </w:tc>
        <w:tc>
          <w:tcPr>
            <w:tcW w:w="1440" w:type="dxa"/>
            <w:gridSpan w:val="3"/>
            <w:tcBorders>
              <w:top w:val="nil"/>
              <w:left w:val="nil"/>
              <w:bottom w:val="nil"/>
              <w:right w:val="nil"/>
            </w:tcBorders>
          </w:tcPr>
          <w:p w14:paraId="1E0B29CD" w14:textId="77777777" w:rsidR="00000000" w:rsidRDefault="00285722">
            <w:pPr>
              <w:adjustRightInd w:val="0"/>
              <w:ind w:right="144"/>
              <w:rPr>
                <w:sz w:val="24"/>
                <w:szCs w:val="24"/>
              </w:rPr>
            </w:pPr>
            <w:r>
              <w:rPr>
                <w:b/>
                <w:szCs w:val="24"/>
              </w:rPr>
              <w:t>AN 1/30</w:t>
            </w:r>
          </w:p>
        </w:tc>
      </w:tr>
      <w:tr w:rsidR="00000000" w14:paraId="0CA00B4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A95E145" w14:textId="77777777" w:rsidR="00000000" w:rsidRDefault="00285722">
            <w:pPr>
              <w:adjustRightInd w:val="0"/>
              <w:ind w:right="144"/>
              <w:rPr>
                <w:sz w:val="24"/>
                <w:szCs w:val="24"/>
              </w:rPr>
            </w:pPr>
          </w:p>
        </w:tc>
        <w:tc>
          <w:tcPr>
            <w:tcW w:w="6523" w:type="dxa"/>
            <w:gridSpan w:val="8"/>
            <w:tcBorders>
              <w:top w:val="nil"/>
              <w:left w:val="nil"/>
              <w:bottom w:val="nil"/>
              <w:right w:val="nil"/>
            </w:tcBorders>
          </w:tcPr>
          <w:p w14:paraId="42F00296" w14:textId="77777777" w:rsidR="00000000" w:rsidRDefault="00285722">
            <w:pPr>
              <w:adjustRightInd w:val="0"/>
              <w:ind w:right="144"/>
              <w:rPr>
                <w:sz w:val="24"/>
                <w:szCs w:val="24"/>
              </w:rPr>
            </w:pPr>
            <w:r>
              <w:rPr>
                <w:szCs w:val="24"/>
              </w:rPr>
              <w:t>Reference information as defined for a particular Transaction Set or as specified by the Reference Identification Qualifier</w:t>
            </w:r>
          </w:p>
        </w:tc>
      </w:tr>
      <w:tr w:rsidR="00000000" w14:paraId="5274EE8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2DCC9DA" w14:textId="77777777" w:rsidR="00000000" w:rsidRDefault="00285722">
            <w:pPr>
              <w:adjustRightInd w:val="0"/>
              <w:ind w:right="144"/>
              <w:rPr>
                <w:sz w:val="24"/>
                <w:szCs w:val="24"/>
              </w:rPr>
            </w:pPr>
          </w:p>
        </w:tc>
        <w:tc>
          <w:tcPr>
            <w:tcW w:w="6523" w:type="dxa"/>
            <w:gridSpan w:val="8"/>
            <w:tcBorders>
              <w:top w:val="nil"/>
              <w:left w:val="nil"/>
              <w:bottom w:val="nil"/>
              <w:right w:val="nil"/>
            </w:tcBorders>
            <w:shd w:val="pct20" w:color="auto" w:fill="auto"/>
          </w:tcPr>
          <w:p w14:paraId="1B389919" w14:textId="77777777" w:rsidR="00000000" w:rsidRDefault="00285722">
            <w:pPr>
              <w:adjustRightInd w:val="0"/>
              <w:ind w:right="144"/>
              <w:rPr>
                <w:szCs w:val="24"/>
              </w:rPr>
            </w:pPr>
            <w:r>
              <w:rPr>
                <w:szCs w:val="24"/>
              </w:rPr>
              <w:t>A unique transaction identification number assigned by the originator of this transaction.  This number must be unique over time.</w:t>
            </w:r>
          </w:p>
          <w:p w14:paraId="655612F2" w14:textId="77777777" w:rsidR="00000000" w:rsidRDefault="00285722">
            <w:pPr>
              <w:adjustRightInd w:val="0"/>
              <w:ind w:right="144"/>
              <w:rPr>
                <w:szCs w:val="24"/>
              </w:rPr>
            </w:pPr>
          </w:p>
          <w:p w14:paraId="3221B6F7" w14:textId="77777777" w:rsidR="00000000" w:rsidRDefault="00285722">
            <w:pPr>
              <w:adjustRightInd w:val="0"/>
              <w:ind w:right="144"/>
              <w:rPr>
                <w:sz w:val="24"/>
                <w:szCs w:val="24"/>
              </w:rPr>
            </w:pPr>
            <w:r>
              <w:rPr>
                <w:szCs w:val="24"/>
              </w:rPr>
              <w:t>Transaction Reference numbers will only contain uppercase letters (A to Z) and digits (0 to 9).  Note that punctuation (spaces, dashes, etc.) must be excluded.</w:t>
            </w:r>
          </w:p>
        </w:tc>
      </w:tr>
      <w:tr w:rsidR="00000000" w14:paraId="492AA738" w14:textId="77777777">
        <w:tblPrEx>
          <w:tblCellMar>
            <w:top w:w="0" w:type="dxa"/>
            <w:left w:w="0" w:type="dxa"/>
            <w:bottom w:w="0" w:type="dxa"/>
            <w:right w:w="0" w:type="dxa"/>
          </w:tblCellMar>
        </w:tblPrEx>
        <w:tc>
          <w:tcPr>
            <w:tcW w:w="1007" w:type="dxa"/>
            <w:tcBorders>
              <w:top w:val="nil"/>
              <w:left w:val="nil"/>
              <w:bottom w:val="nil"/>
              <w:right w:val="nil"/>
            </w:tcBorders>
          </w:tcPr>
          <w:p w14:paraId="6AEFB836" w14:textId="77777777" w:rsidR="00000000" w:rsidRDefault="00285722">
            <w:pPr>
              <w:adjustRightInd w:val="0"/>
              <w:ind w:right="144"/>
              <w:rPr>
                <w:sz w:val="24"/>
                <w:szCs w:val="24"/>
              </w:rPr>
            </w:pPr>
            <w:r>
              <w:rPr>
                <w:b/>
                <w:szCs w:val="24"/>
              </w:rPr>
              <w:t>Must Use</w:t>
            </w:r>
          </w:p>
        </w:tc>
        <w:tc>
          <w:tcPr>
            <w:tcW w:w="1080" w:type="dxa"/>
            <w:tcBorders>
              <w:top w:val="nil"/>
              <w:left w:val="nil"/>
              <w:bottom w:val="nil"/>
              <w:right w:val="nil"/>
            </w:tcBorders>
          </w:tcPr>
          <w:p w14:paraId="097AE389" w14:textId="77777777" w:rsidR="00000000" w:rsidRDefault="00285722">
            <w:pPr>
              <w:adjustRightInd w:val="0"/>
              <w:ind w:right="144"/>
              <w:jc w:val="center"/>
              <w:rPr>
                <w:sz w:val="24"/>
                <w:szCs w:val="24"/>
              </w:rPr>
            </w:pPr>
            <w:r>
              <w:rPr>
                <w:b/>
                <w:szCs w:val="24"/>
              </w:rPr>
              <w:t>BGN03</w:t>
            </w:r>
          </w:p>
        </w:tc>
        <w:tc>
          <w:tcPr>
            <w:tcW w:w="892" w:type="dxa"/>
            <w:tcBorders>
              <w:top w:val="nil"/>
              <w:left w:val="nil"/>
              <w:bottom w:val="nil"/>
              <w:right w:val="nil"/>
            </w:tcBorders>
          </w:tcPr>
          <w:p w14:paraId="4A77B23F" w14:textId="77777777" w:rsidR="00000000" w:rsidRDefault="00285722">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6CFDEC8E" w14:textId="77777777" w:rsidR="00000000" w:rsidRDefault="00285722">
            <w:pPr>
              <w:adjustRightInd w:val="0"/>
              <w:ind w:right="144"/>
              <w:rPr>
                <w:sz w:val="24"/>
                <w:szCs w:val="24"/>
              </w:rPr>
            </w:pPr>
            <w:r>
              <w:rPr>
                <w:b/>
                <w:szCs w:val="24"/>
              </w:rPr>
              <w:t>Date</w:t>
            </w:r>
          </w:p>
        </w:tc>
        <w:tc>
          <w:tcPr>
            <w:tcW w:w="432" w:type="dxa"/>
            <w:tcBorders>
              <w:top w:val="nil"/>
              <w:left w:val="nil"/>
              <w:bottom w:val="nil"/>
              <w:right w:val="nil"/>
            </w:tcBorders>
          </w:tcPr>
          <w:p w14:paraId="64690356" w14:textId="77777777" w:rsidR="00000000" w:rsidRDefault="00285722">
            <w:pPr>
              <w:adjustRightInd w:val="0"/>
              <w:ind w:right="144"/>
              <w:jc w:val="center"/>
              <w:rPr>
                <w:sz w:val="24"/>
                <w:szCs w:val="24"/>
              </w:rPr>
            </w:pPr>
            <w:r>
              <w:rPr>
                <w:b/>
                <w:szCs w:val="24"/>
              </w:rPr>
              <w:t>M</w:t>
            </w:r>
          </w:p>
        </w:tc>
        <w:tc>
          <w:tcPr>
            <w:tcW w:w="14" w:type="dxa"/>
            <w:tcBorders>
              <w:top w:val="nil"/>
              <w:left w:val="nil"/>
              <w:bottom w:val="nil"/>
              <w:right w:val="nil"/>
            </w:tcBorders>
          </w:tcPr>
          <w:p w14:paraId="2BB1EEE8" w14:textId="77777777" w:rsidR="00000000" w:rsidRDefault="00285722">
            <w:pPr>
              <w:adjustRightInd w:val="0"/>
              <w:ind w:right="144"/>
              <w:jc w:val="center"/>
              <w:rPr>
                <w:sz w:val="24"/>
                <w:szCs w:val="24"/>
              </w:rPr>
            </w:pPr>
          </w:p>
        </w:tc>
        <w:tc>
          <w:tcPr>
            <w:tcW w:w="1440" w:type="dxa"/>
            <w:gridSpan w:val="3"/>
            <w:tcBorders>
              <w:top w:val="nil"/>
              <w:left w:val="nil"/>
              <w:bottom w:val="nil"/>
              <w:right w:val="nil"/>
            </w:tcBorders>
          </w:tcPr>
          <w:p w14:paraId="64270D00" w14:textId="77777777" w:rsidR="00000000" w:rsidRDefault="00285722">
            <w:pPr>
              <w:adjustRightInd w:val="0"/>
              <w:ind w:right="144"/>
              <w:rPr>
                <w:sz w:val="24"/>
                <w:szCs w:val="24"/>
              </w:rPr>
            </w:pPr>
            <w:r>
              <w:rPr>
                <w:b/>
                <w:szCs w:val="24"/>
              </w:rPr>
              <w:t>DT 8/8</w:t>
            </w:r>
          </w:p>
        </w:tc>
      </w:tr>
      <w:tr w:rsidR="00000000" w14:paraId="230448F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45DF09B" w14:textId="77777777" w:rsidR="00000000" w:rsidRDefault="00285722">
            <w:pPr>
              <w:adjustRightInd w:val="0"/>
              <w:ind w:right="144"/>
              <w:rPr>
                <w:sz w:val="24"/>
                <w:szCs w:val="24"/>
              </w:rPr>
            </w:pPr>
          </w:p>
        </w:tc>
        <w:tc>
          <w:tcPr>
            <w:tcW w:w="6523" w:type="dxa"/>
            <w:gridSpan w:val="8"/>
            <w:tcBorders>
              <w:top w:val="nil"/>
              <w:left w:val="nil"/>
              <w:bottom w:val="nil"/>
              <w:right w:val="nil"/>
            </w:tcBorders>
          </w:tcPr>
          <w:p w14:paraId="22E414F2" w14:textId="77777777" w:rsidR="00000000" w:rsidRDefault="00285722">
            <w:pPr>
              <w:adjustRightInd w:val="0"/>
              <w:ind w:right="144"/>
              <w:rPr>
                <w:sz w:val="24"/>
                <w:szCs w:val="24"/>
              </w:rPr>
            </w:pPr>
            <w:r>
              <w:rPr>
                <w:szCs w:val="24"/>
              </w:rPr>
              <w:t>Date expressed as CCYYMMDD</w:t>
            </w:r>
          </w:p>
        </w:tc>
      </w:tr>
      <w:tr w:rsidR="00000000" w14:paraId="4C09396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66F8597" w14:textId="77777777" w:rsidR="00000000" w:rsidRDefault="00285722">
            <w:pPr>
              <w:adjustRightInd w:val="0"/>
              <w:ind w:right="144"/>
              <w:rPr>
                <w:sz w:val="24"/>
                <w:szCs w:val="24"/>
              </w:rPr>
            </w:pPr>
          </w:p>
        </w:tc>
        <w:tc>
          <w:tcPr>
            <w:tcW w:w="6523" w:type="dxa"/>
            <w:gridSpan w:val="8"/>
            <w:tcBorders>
              <w:top w:val="nil"/>
              <w:left w:val="nil"/>
              <w:bottom w:val="nil"/>
              <w:right w:val="nil"/>
            </w:tcBorders>
            <w:shd w:val="pct20" w:color="auto" w:fill="auto"/>
          </w:tcPr>
          <w:p w14:paraId="2F64E09A" w14:textId="77777777" w:rsidR="00000000" w:rsidRDefault="00285722">
            <w:pPr>
              <w:adjustRightInd w:val="0"/>
              <w:ind w:right="144"/>
              <w:rPr>
                <w:sz w:val="24"/>
                <w:szCs w:val="24"/>
              </w:rPr>
            </w:pPr>
            <w:r>
              <w:rPr>
                <w:szCs w:val="24"/>
              </w:rPr>
              <w:t>The transaction creation date - the date that the data was processed by the sender's application system.</w:t>
            </w:r>
          </w:p>
        </w:tc>
      </w:tr>
      <w:tr w:rsidR="00000000" w14:paraId="18B31ED4" w14:textId="77777777">
        <w:tblPrEx>
          <w:tblCellMar>
            <w:top w:w="0" w:type="dxa"/>
            <w:left w:w="0" w:type="dxa"/>
            <w:bottom w:w="0" w:type="dxa"/>
            <w:right w:w="0" w:type="dxa"/>
          </w:tblCellMar>
        </w:tblPrEx>
        <w:tc>
          <w:tcPr>
            <w:tcW w:w="1007" w:type="dxa"/>
            <w:tcBorders>
              <w:top w:val="nil"/>
              <w:left w:val="nil"/>
              <w:bottom w:val="nil"/>
              <w:right w:val="nil"/>
            </w:tcBorders>
          </w:tcPr>
          <w:p w14:paraId="18EC0CDF" w14:textId="77777777" w:rsidR="00000000" w:rsidRDefault="00285722">
            <w:pPr>
              <w:adjustRightInd w:val="0"/>
              <w:ind w:right="144"/>
              <w:rPr>
                <w:sz w:val="24"/>
                <w:szCs w:val="24"/>
              </w:rPr>
            </w:pPr>
            <w:r>
              <w:rPr>
                <w:b/>
                <w:szCs w:val="24"/>
              </w:rPr>
              <w:t>Must Use</w:t>
            </w:r>
          </w:p>
        </w:tc>
        <w:tc>
          <w:tcPr>
            <w:tcW w:w="1080" w:type="dxa"/>
            <w:tcBorders>
              <w:top w:val="nil"/>
              <w:left w:val="nil"/>
              <w:bottom w:val="nil"/>
              <w:right w:val="nil"/>
            </w:tcBorders>
          </w:tcPr>
          <w:p w14:paraId="32B6826E" w14:textId="77777777" w:rsidR="00000000" w:rsidRDefault="00285722">
            <w:pPr>
              <w:adjustRightInd w:val="0"/>
              <w:ind w:right="144"/>
              <w:jc w:val="center"/>
              <w:rPr>
                <w:sz w:val="24"/>
                <w:szCs w:val="24"/>
              </w:rPr>
            </w:pPr>
            <w:r>
              <w:rPr>
                <w:b/>
                <w:szCs w:val="24"/>
              </w:rPr>
              <w:t>BGN06</w:t>
            </w:r>
          </w:p>
        </w:tc>
        <w:tc>
          <w:tcPr>
            <w:tcW w:w="892" w:type="dxa"/>
            <w:tcBorders>
              <w:top w:val="nil"/>
              <w:left w:val="nil"/>
              <w:bottom w:val="nil"/>
              <w:right w:val="nil"/>
            </w:tcBorders>
          </w:tcPr>
          <w:p w14:paraId="1EB69160" w14:textId="77777777" w:rsidR="00000000" w:rsidRDefault="00285722">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5CF3DA6D" w14:textId="77777777" w:rsidR="00000000" w:rsidRDefault="00285722">
            <w:pPr>
              <w:adjustRightInd w:val="0"/>
              <w:ind w:right="144"/>
              <w:rPr>
                <w:sz w:val="24"/>
                <w:szCs w:val="24"/>
              </w:rPr>
            </w:pPr>
            <w:r>
              <w:rPr>
                <w:b/>
                <w:szCs w:val="24"/>
              </w:rPr>
              <w:t>Reference Identification</w:t>
            </w:r>
          </w:p>
        </w:tc>
        <w:tc>
          <w:tcPr>
            <w:tcW w:w="432" w:type="dxa"/>
            <w:tcBorders>
              <w:top w:val="nil"/>
              <w:left w:val="nil"/>
              <w:bottom w:val="nil"/>
              <w:right w:val="nil"/>
            </w:tcBorders>
          </w:tcPr>
          <w:p w14:paraId="120F7D8A" w14:textId="77777777" w:rsidR="00000000" w:rsidRDefault="00285722">
            <w:pPr>
              <w:adjustRightInd w:val="0"/>
              <w:ind w:right="144"/>
              <w:jc w:val="center"/>
              <w:rPr>
                <w:sz w:val="24"/>
                <w:szCs w:val="24"/>
              </w:rPr>
            </w:pPr>
            <w:r>
              <w:rPr>
                <w:b/>
                <w:szCs w:val="24"/>
              </w:rPr>
              <w:t>O</w:t>
            </w:r>
          </w:p>
        </w:tc>
        <w:tc>
          <w:tcPr>
            <w:tcW w:w="14" w:type="dxa"/>
            <w:tcBorders>
              <w:top w:val="nil"/>
              <w:left w:val="nil"/>
              <w:bottom w:val="nil"/>
              <w:right w:val="nil"/>
            </w:tcBorders>
          </w:tcPr>
          <w:p w14:paraId="774FC6DC" w14:textId="77777777" w:rsidR="00000000" w:rsidRDefault="00285722">
            <w:pPr>
              <w:adjustRightInd w:val="0"/>
              <w:ind w:right="144"/>
              <w:jc w:val="center"/>
              <w:rPr>
                <w:sz w:val="24"/>
                <w:szCs w:val="24"/>
              </w:rPr>
            </w:pPr>
          </w:p>
        </w:tc>
        <w:tc>
          <w:tcPr>
            <w:tcW w:w="1440" w:type="dxa"/>
            <w:gridSpan w:val="3"/>
            <w:tcBorders>
              <w:top w:val="nil"/>
              <w:left w:val="nil"/>
              <w:bottom w:val="nil"/>
              <w:right w:val="nil"/>
            </w:tcBorders>
          </w:tcPr>
          <w:p w14:paraId="4A8CDACF" w14:textId="77777777" w:rsidR="00000000" w:rsidRDefault="00285722">
            <w:pPr>
              <w:adjustRightInd w:val="0"/>
              <w:ind w:right="144"/>
              <w:rPr>
                <w:sz w:val="24"/>
                <w:szCs w:val="24"/>
              </w:rPr>
            </w:pPr>
            <w:r>
              <w:rPr>
                <w:b/>
                <w:szCs w:val="24"/>
              </w:rPr>
              <w:t>AN 1/30</w:t>
            </w:r>
          </w:p>
        </w:tc>
      </w:tr>
      <w:tr w:rsidR="00000000" w14:paraId="1914061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AB26683" w14:textId="77777777" w:rsidR="00000000" w:rsidRDefault="00285722">
            <w:pPr>
              <w:adjustRightInd w:val="0"/>
              <w:ind w:right="144"/>
              <w:rPr>
                <w:sz w:val="24"/>
                <w:szCs w:val="24"/>
              </w:rPr>
            </w:pPr>
          </w:p>
        </w:tc>
        <w:tc>
          <w:tcPr>
            <w:tcW w:w="6523" w:type="dxa"/>
            <w:gridSpan w:val="8"/>
            <w:tcBorders>
              <w:top w:val="nil"/>
              <w:left w:val="nil"/>
              <w:bottom w:val="nil"/>
              <w:right w:val="nil"/>
            </w:tcBorders>
          </w:tcPr>
          <w:p w14:paraId="19136B9C" w14:textId="77777777" w:rsidR="00000000" w:rsidRDefault="00285722">
            <w:pPr>
              <w:adjustRightInd w:val="0"/>
              <w:ind w:right="144"/>
              <w:rPr>
                <w:sz w:val="24"/>
                <w:szCs w:val="24"/>
              </w:rPr>
            </w:pPr>
            <w:r>
              <w:rPr>
                <w:szCs w:val="24"/>
              </w:rPr>
              <w:t>Reference information a</w:t>
            </w:r>
            <w:r>
              <w:rPr>
                <w:szCs w:val="24"/>
              </w:rPr>
              <w:t>s defined for a particular Transaction Set or as specified by the Reference Identification Qualifier</w:t>
            </w:r>
          </w:p>
        </w:tc>
      </w:tr>
      <w:tr w:rsidR="00000000" w14:paraId="5C43EEA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03B09C2" w14:textId="77777777" w:rsidR="00000000" w:rsidRDefault="00285722">
            <w:pPr>
              <w:adjustRightInd w:val="0"/>
              <w:ind w:right="144"/>
              <w:rPr>
                <w:sz w:val="24"/>
                <w:szCs w:val="24"/>
              </w:rPr>
            </w:pPr>
          </w:p>
        </w:tc>
        <w:tc>
          <w:tcPr>
            <w:tcW w:w="6523" w:type="dxa"/>
            <w:gridSpan w:val="8"/>
            <w:tcBorders>
              <w:top w:val="nil"/>
              <w:left w:val="nil"/>
              <w:bottom w:val="nil"/>
              <w:right w:val="nil"/>
            </w:tcBorders>
            <w:shd w:val="pct20" w:color="auto" w:fill="auto"/>
          </w:tcPr>
          <w:p w14:paraId="63F22A0C" w14:textId="77777777" w:rsidR="00000000" w:rsidRDefault="00285722">
            <w:pPr>
              <w:adjustRightInd w:val="0"/>
              <w:ind w:right="144"/>
              <w:rPr>
                <w:sz w:val="24"/>
                <w:szCs w:val="24"/>
              </w:rPr>
            </w:pPr>
            <w:r>
              <w:rPr>
                <w:szCs w:val="24"/>
              </w:rPr>
              <w:t>Refers to the BGN02 of the Customer Information Request (814_PC)</w:t>
            </w:r>
          </w:p>
        </w:tc>
      </w:tr>
      <w:tr w:rsidR="00000000" w14:paraId="569B0743" w14:textId="77777777">
        <w:tblPrEx>
          <w:tblCellMar>
            <w:top w:w="0" w:type="dxa"/>
            <w:left w:w="0" w:type="dxa"/>
            <w:bottom w:w="0" w:type="dxa"/>
            <w:right w:w="0" w:type="dxa"/>
          </w:tblCellMar>
        </w:tblPrEx>
        <w:tc>
          <w:tcPr>
            <w:tcW w:w="1007" w:type="dxa"/>
            <w:tcBorders>
              <w:top w:val="nil"/>
              <w:left w:val="nil"/>
              <w:bottom w:val="nil"/>
              <w:right w:val="nil"/>
            </w:tcBorders>
          </w:tcPr>
          <w:p w14:paraId="3526F314" w14:textId="77777777" w:rsidR="00000000" w:rsidRDefault="00285722">
            <w:pPr>
              <w:adjustRightInd w:val="0"/>
              <w:ind w:right="144"/>
              <w:rPr>
                <w:sz w:val="24"/>
                <w:szCs w:val="24"/>
              </w:rPr>
            </w:pPr>
            <w:r>
              <w:rPr>
                <w:b/>
                <w:szCs w:val="24"/>
              </w:rPr>
              <w:t>Must Use</w:t>
            </w:r>
          </w:p>
        </w:tc>
        <w:tc>
          <w:tcPr>
            <w:tcW w:w="1080" w:type="dxa"/>
            <w:tcBorders>
              <w:top w:val="nil"/>
              <w:left w:val="nil"/>
              <w:bottom w:val="nil"/>
              <w:right w:val="nil"/>
            </w:tcBorders>
          </w:tcPr>
          <w:p w14:paraId="32481684" w14:textId="77777777" w:rsidR="00000000" w:rsidRDefault="00285722">
            <w:pPr>
              <w:adjustRightInd w:val="0"/>
              <w:ind w:right="144"/>
              <w:jc w:val="center"/>
              <w:rPr>
                <w:sz w:val="24"/>
                <w:szCs w:val="24"/>
              </w:rPr>
            </w:pPr>
            <w:r>
              <w:rPr>
                <w:b/>
                <w:szCs w:val="24"/>
              </w:rPr>
              <w:t>BGN08</w:t>
            </w:r>
          </w:p>
        </w:tc>
        <w:tc>
          <w:tcPr>
            <w:tcW w:w="892" w:type="dxa"/>
            <w:tcBorders>
              <w:top w:val="nil"/>
              <w:left w:val="nil"/>
              <w:bottom w:val="nil"/>
              <w:right w:val="nil"/>
            </w:tcBorders>
          </w:tcPr>
          <w:p w14:paraId="12948E0A" w14:textId="77777777" w:rsidR="00000000" w:rsidRDefault="00285722">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6819BF11" w14:textId="77777777" w:rsidR="00000000" w:rsidRDefault="00285722">
            <w:pPr>
              <w:adjustRightInd w:val="0"/>
              <w:ind w:right="144"/>
              <w:rPr>
                <w:sz w:val="24"/>
                <w:szCs w:val="24"/>
              </w:rPr>
            </w:pPr>
            <w:r>
              <w:rPr>
                <w:b/>
                <w:szCs w:val="24"/>
              </w:rPr>
              <w:t>Action Code</w:t>
            </w:r>
          </w:p>
        </w:tc>
        <w:tc>
          <w:tcPr>
            <w:tcW w:w="432" w:type="dxa"/>
            <w:tcBorders>
              <w:top w:val="nil"/>
              <w:left w:val="nil"/>
              <w:bottom w:val="nil"/>
              <w:right w:val="nil"/>
            </w:tcBorders>
          </w:tcPr>
          <w:p w14:paraId="3EC3DA2C" w14:textId="77777777" w:rsidR="00000000" w:rsidRDefault="00285722">
            <w:pPr>
              <w:adjustRightInd w:val="0"/>
              <w:ind w:right="144"/>
              <w:jc w:val="center"/>
              <w:rPr>
                <w:sz w:val="24"/>
                <w:szCs w:val="24"/>
              </w:rPr>
            </w:pPr>
            <w:r>
              <w:rPr>
                <w:b/>
                <w:szCs w:val="24"/>
              </w:rPr>
              <w:t>O</w:t>
            </w:r>
          </w:p>
        </w:tc>
        <w:tc>
          <w:tcPr>
            <w:tcW w:w="14" w:type="dxa"/>
            <w:tcBorders>
              <w:top w:val="nil"/>
              <w:left w:val="nil"/>
              <w:bottom w:val="nil"/>
              <w:right w:val="nil"/>
            </w:tcBorders>
          </w:tcPr>
          <w:p w14:paraId="7A95B282" w14:textId="77777777" w:rsidR="00000000" w:rsidRDefault="00285722">
            <w:pPr>
              <w:adjustRightInd w:val="0"/>
              <w:ind w:right="144"/>
              <w:jc w:val="center"/>
              <w:rPr>
                <w:sz w:val="24"/>
                <w:szCs w:val="24"/>
              </w:rPr>
            </w:pPr>
          </w:p>
        </w:tc>
        <w:tc>
          <w:tcPr>
            <w:tcW w:w="1440" w:type="dxa"/>
            <w:gridSpan w:val="3"/>
            <w:tcBorders>
              <w:top w:val="nil"/>
              <w:left w:val="nil"/>
              <w:bottom w:val="nil"/>
              <w:right w:val="nil"/>
            </w:tcBorders>
          </w:tcPr>
          <w:p w14:paraId="5BEE0DFA" w14:textId="77777777" w:rsidR="00000000" w:rsidRDefault="00285722">
            <w:pPr>
              <w:adjustRightInd w:val="0"/>
              <w:ind w:right="144"/>
              <w:rPr>
                <w:sz w:val="24"/>
                <w:szCs w:val="24"/>
              </w:rPr>
            </w:pPr>
            <w:r>
              <w:rPr>
                <w:b/>
                <w:szCs w:val="24"/>
              </w:rPr>
              <w:t>ID 1/2</w:t>
            </w:r>
          </w:p>
        </w:tc>
      </w:tr>
      <w:tr w:rsidR="00000000" w14:paraId="1F816D6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4726E35" w14:textId="77777777" w:rsidR="00000000" w:rsidRDefault="00285722">
            <w:pPr>
              <w:adjustRightInd w:val="0"/>
              <w:ind w:right="144"/>
              <w:rPr>
                <w:sz w:val="24"/>
                <w:szCs w:val="24"/>
              </w:rPr>
            </w:pPr>
          </w:p>
        </w:tc>
        <w:tc>
          <w:tcPr>
            <w:tcW w:w="6523" w:type="dxa"/>
            <w:gridSpan w:val="8"/>
            <w:tcBorders>
              <w:top w:val="nil"/>
              <w:left w:val="nil"/>
              <w:bottom w:val="nil"/>
              <w:right w:val="nil"/>
            </w:tcBorders>
          </w:tcPr>
          <w:p w14:paraId="04FAAB11" w14:textId="77777777" w:rsidR="00000000" w:rsidRDefault="00285722">
            <w:pPr>
              <w:adjustRightInd w:val="0"/>
              <w:ind w:right="144"/>
              <w:rPr>
                <w:sz w:val="24"/>
                <w:szCs w:val="24"/>
              </w:rPr>
            </w:pPr>
            <w:r>
              <w:rPr>
                <w:szCs w:val="24"/>
              </w:rPr>
              <w:t>Code indicating type of action</w:t>
            </w:r>
          </w:p>
        </w:tc>
      </w:tr>
      <w:tr w:rsidR="00000000" w14:paraId="670544C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34F44DD" w14:textId="77777777" w:rsidR="00000000" w:rsidRDefault="00285722">
            <w:pPr>
              <w:adjustRightInd w:val="0"/>
              <w:ind w:right="144"/>
              <w:rPr>
                <w:sz w:val="24"/>
                <w:szCs w:val="24"/>
              </w:rPr>
            </w:pPr>
          </w:p>
        </w:tc>
        <w:tc>
          <w:tcPr>
            <w:tcW w:w="6523" w:type="dxa"/>
            <w:gridSpan w:val="8"/>
            <w:tcBorders>
              <w:top w:val="nil"/>
              <w:left w:val="nil"/>
              <w:bottom w:val="nil"/>
              <w:right w:val="nil"/>
            </w:tcBorders>
            <w:shd w:val="pct20" w:color="auto" w:fill="auto"/>
          </w:tcPr>
          <w:p w14:paraId="5311A574" w14:textId="77777777" w:rsidR="00000000" w:rsidRDefault="00285722">
            <w:pPr>
              <w:adjustRightInd w:val="0"/>
              <w:ind w:right="144"/>
              <w:rPr>
                <w:sz w:val="24"/>
                <w:szCs w:val="24"/>
              </w:rPr>
            </w:pPr>
            <w:r>
              <w:rPr>
                <w:szCs w:val="24"/>
              </w:rPr>
              <w:t>This segment is used to initially identify the type of 814 that is being sent or received.  Ignore the ANSI X12 definition of the code.</w:t>
            </w:r>
          </w:p>
        </w:tc>
      </w:tr>
      <w:tr w:rsidR="00000000" w14:paraId="46D5C95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02D81BB" w14:textId="77777777" w:rsidR="00000000" w:rsidRDefault="00285722">
            <w:pPr>
              <w:adjustRightInd w:val="0"/>
              <w:ind w:right="144"/>
              <w:rPr>
                <w:sz w:val="24"/>
                <w:szCs w:val="24"/>
              </w:rPr>
            </w:pPr>
            <w:r>
              <w:rPr>
                <w:szCs w:val="24"/>
              </w:rPr>
              <w:t xml:space="preserve"> </w:t>
            </w:r>
          </w:p>
        </w:tc>
        <w:tc>
          <w:tcPr>
            <w:tcW w:w="1367" w:type="dxa"/>
            <w:tcBorders>
              <w:top w:val="nil"/>
              <w:left w:val="nil"/>
              <w:bottom w:val="nil"/>
              <w:right w:val="nil"/>
            </w:tcBorders>
          </w:tcPr>
          <w:p w14:paraId="7CD6B62D" w14:textId="77777777" w:rsidR="00000000" w:rsidRDefault="00285722">
            <w:pPr>
              <w:adjustRightInd w:val="0"/>
              <w:ind w:right="144"/>
              <w:rPr>
                <w:sz w:val="24"/>
                <w:szCs w:val="24"/>
              </w:rPr>
            </w:pPr>
            <w:r>
              <w:rPr>
                <w:szCs w:val="24"/>
              </w:rPr>
              <w:t>PD</w:t>
            </w:r>
          </w:p>
        </w:tc>
        <w:tc>
          <w:tcPr>
            <w:tcW w:w="144" w:type="dxa"/>
            <w:tcBorders>
              <w:top w:val="nil"/>
              <w:left w:val="nil"/>
              <w:bottom w:val="nil"/>
              <w:right w:val="nil"/>
            </w:tcBorders>
          </w:tcPr>
          <w:p w14:paraId="5417D4FB" w14:textId="77777777" w:rsidR="00000000" w:rsidRDefault="00285722">
            <w:pPr>
              <w:adjustRightInd w:val="0"/>
              <w:ind w:right="144"/>
              <w:rPr>
                <w:sz w:val="24"/>
                <w:szCs w:val="24"/>
              </w:rPr>
            </w:pPr>
          </w:p>
        </w:tc>
        <w:tc>
          <w:tcPr>
            <w:tcW w:w="4823" w:type="dxa"/>
            <w:gridSpan w:val="5"/>
            <w:tcBorders>
              <w:top w:val="nil"/>
              <w:left w:val="nil"/>
              <w:bottom w:val="nil"/>
              <w:right w:val="nil"/>
            </w:tcBorders>
          </w:tcPr>
          <w:p w14:paraId="31528C1C" w14:textId="77777777" w:rsidR="00000000" w:rsidRDefault="00285722">
            <w:pPr>
              <w:adjustRightInd w:val="0"/>
              <w:ind w:right="144"/>
              <w:rPr>
                <w:sz w:val="24"/>
                <w:szCs w:val="24"/>
              </w:rPr>
            </w:pPr>
            <w:r>
              <w:rPr>
                <w:szCs w:val="24"/>
              </w:rPr>
              <w:t>Tariff Publisher Delete</w:t>
            </w:r>
          </w:p>
        </w:tc>
      </w:tr>
      <w:tr w:rsidR="00000000" w14:paraId="6F29F8B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29AE1A9" w14:textId="77777777" w:rsidR="00000000" w:rsidRDefault="00285722">
            <w:pPr>
              <w:adjustRightInd w:val="0"/>
              <w:ind w:right="144"/>
              <w:rPr>
                <w:sz w:val="24"/>
                <w:szCs w:val="24"/>
              </w:rPr>
            </w:pPr>
          </w:p>
        </w:tc>
        <w:tc>
          <w:tcPr>
            <w:tcW w:w="4680" w:type="dxa"/>
            <w:gridSpan w:val="4"/>
            <w:tcBorders>
              <w:top w:val="nil"/>
              <w:left w:val="nil"/>
              <w:bottom w:val="nil"/>
              <w:right w:val="nil"/>
            </w:tcBorders>
            <w:shd w:val="pct20" w:color="auto" w:fill="auto"/>
          </w:tcPr>
          <w:p w14:paraId="5ACFC0F2" w14:textId="77777777" w:rsidR="00000000" w:rsidRDefault="00285722">
            <w:pPr>
              <w:adjustRightInd w:val="0"/>
              <w:ind w:right="144"/>
              <w:rPr>
                <w:sz w:val="24"/>
                <w:szCs w:val="24"/>
              </w:rPr>
            </w:pPr>
            <w:r>
              <w:rPr>
                <w:szCs w:val="24"/>
              </w:rPr>
              <w:t>Indicates Texas SET Transaction 814_PD</w:t>
            </w:r>
          </w:p>
        </w:tc>
      </w:tr>
    </w:tbl>
    <w:p w14:paraId="3837D83B" w14:textId="77777777" w:rsidR="00000000" w:rsidRDefault="00285722">
      <w:pPr>
        <w:tabs>
          <w:tab w:val="right" w:pos="1800"/>
          <w:tab w:val="left" w:pos="2160"/>
        </w:tabs>
        <w:adjustRightInd w:val="0"/>
        <w:ind w:left="2160" w:hanging="2160"/>
        <w:rPr>
          <w:b/>
          <w:szCs w:val="24"/>
        </w:rPr>
      </w:pPr>
      <w:r>
        <w:rPr>
          <w:szCs w:val="24"/>
        </w:rPr>
        <w:br w:type="page"/>
      </w:r>
      <w:bookmarkStart w:id="10" w:name="book3"/>
      <w:bookmarkEnd w:id="10"/>
      <w:r>
        <w:rPr>
          <w:b/>
          <w:szCs w:val="24"/>
        </w:rPr>
        <w:lastRenderedPageBreak/>
        <w:tab/>
        <w:t>Segment:</w:t>
      </w:r>
      <w:r>
        <w:rPr>
          <w:b/>
          <w:szCs w:val="24"/>
        </w:rPr>
        <w:tab/>
      </w:r>
      <w:r>
        <w:rPr>
          <w:b/>
          <w:sz w:val="40"/>
          <w:szCs w:val="24"/>
        </w:rPr>
        <w:t xml:space="preserve">N1 </w:t>
      </w:r>
      <w:r>
        <w:rPr>
          <w:b/>
          <w:szCs w:val="24"/>
        </w:rPr>
        <w:t>Name (Transmission Distribution Service Provider)</w:t>
      </w:r>
    </w:p>
    <w:p w14:paraId="516F0F32" w14:textId="77777777" w:rsidR="00000000" w:rsidRDefault="00285722">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2CA6E11C" w14:textId="77777777" w:rsidR="00000000" w:rsidRDefault="00285722">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1916B0E3" w14:textId="77777777" w:rsidR="00000000" w:rsidRDefault="00285722">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168CB368" w14:textId="77777777" w:rsidR="00000000" w:rsidRDefault="00285722">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ECB6670" w14:textId="77777777" w:rsidR="00000000" w:rsidRDefault="00285722">
      <w:pPr>
        <w:tabs>
          <w:tab w:val="right" w:pos="1800"/>
          <w:tab w:val="left" w:pos="2160"/>
        </w:tabs>
        <w:adjustRightInd w:val="0"/>
        <w:ind w:left="2160" w:hanging="2160"/>
        <w:rPr>
          <w:szCs w:val="24"/>
        </w:rPr>
      </w:pPr>
      <w:r>
        <w:rPr>
          <w:szCs w:val="24"/>
        </w:rPr>
        <w:tab/>
      </w:r>
      <w:r>
        <w:rPr>
          <w:b/>
          <w:szCs w:val="24"/>
        </w:rPr>
        <w:t>Max Use:</w:t>
      </w:r>
      <w:r>
        <w:rPr>
          <w:szCs w:val="24"/>
        </w:rPr>
        <w:tab/>
        <w:t>1</w:t>
      </w:r>
    </w:p>
    <w:p w14:paraId="4C259F5E" w14:textId="77777777" w:rsidR="00000000" w:rsidRDefault="00285722">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w:t>
      </w:r>
      <w:r>
        <w:rPr>
          <w:szCs w:val="24"/>
        </w:rPr>
        <w:t>ame, and code</w:t>
      </w:r>
    </w:p>
    <w:p w14:paraId="5A5FBA54" w14:textId="77777777" w:rsidR="00000000" w:rsidRDefault="0028572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257C18E9" w14:textId="77777777" w:rsidR="00000000" w:rsidRDefault="0028572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24D467CE" w14:textId="77777777" w:rsidR="00000000" w:rsidRDefault="00285722">
      <w:pPr>
        <w:tabs>
          <w:tab w:val="right" w:pos="1800"/>
          <w:tab w:val="left" w:pos="2160"/>
          <w:tab w:val="left" w:pos="2520"/>
        </w:tabs>
        <w:adjustRightInd w:val="0"/>
        <w:ind w:left="2520" w:hanging="2520"/>
        <w:rPr>
          <w:szCs w:val="24"/>
        </w:rPr>
      </w:pPr>
      <w:r>
        <w:rPr>
          <w:szCs w:val="24"/>
        </w:rPr>
        <w:tab/>
      </w:r>
      <w:r>
        <w:rPr>
          <w:b/>
          <w:szCs w:val="24"/>
        </w:rPr>
        <w:t>Semantic Notes:</w:t>
      </w:r>
    </w:p>
    <w:p w14:paraId="039F166B" w14:textId="77777777" w:rsidR="00000000" w:rsidRDefault="00285722">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r>
      <w:r>
        <w:rPr>
          <w:szCs w:val="24"/>
        </w:rPr>
        <w:t>This segment, used alone, provides the most efficient method of providing organizational identification. To obtain this efficiency the "ID Code" (N104) must provide a key to the table maintained by the transaction processing party.</w:t>
      </w:r>
    </w:p>
    <w:p w14:paraId="092BAC6A" w14:textId="77777777" w:rsidR="00000000" w:rsidRDefault="0028572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w:t>
      </w:r>
      <w:r>
        <w:rPr>
          <w:szCs w:val="24"/>
        </w:rPr>
        <w:t>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D2B8291" w14:textId="77777777">
        <w:tblPrEx>
          <w:tblCellMar>
            <w:top w:w="0" w:type="dxa"/>
            <w:left w:w="0" w:type="dxa"/>
            <w:bottom w:w="0" w:type="dxa"/>
            <w:right w:w="0" w:type="dxa"/>
          </w:tblCellMar>
        </w:tblPrEx>
        <w:tc>
          <w:tcPr>
            <w:tcW w:w="1944" w:type="dxa"/>
            <w:tcBorders>
              <w:top w:val="nil"/>
              <w:left w:val="nil"/>
              <w:bottom w:val="nil"/>
              <w:right w:val="nil"/>
            </w:tcBorders>
          </w:tcPr>
          <w:p w14:paraId="6B82120E" w14:textId="77777777" w:rsidR="00000000" w:rsidRDefault="00285722">
            <w:pPr>
              <w:adjustRightInd w:val="0"/>
              <w:ind w:right="144"/>
              <w:jc w:val="right"/>
              <w:rPr>
                <w:sz w:val="24"/>
                <w:szCs w:val="24"/>
              </w:rPr>
            </w:pPr>
            <w:r>
              <w:rPr>
                <w:b/>
                <w:szCs w:val="24"/>
              </w:rPr>
              <w:t>Notes:</w:t>
            </w:r>
          </w:p>
        </w:tc>
        <w:tc>
          <w:tcPr>
            <w:tcW w:w="216" w:type="dxa"/>
            <w:tcBorders>
              <w:top w:val="nil"/>
              <w:left w:val="nil"/>
              <w:bottom w:val="nil"/>
              <w:right w:val="nil"/>
            </w:tcBorders>
          </w:tcPr>
          <w:p w14:paraId="77FBA216" w14:textId="77777777" w:rsidR="00000000" w:rsidRDefault="00285722">
            <w:pPr>
              <w:adjustRightInd w:val="0"/>
              <w:ind w:right="144"/>
              <w:jc w:val="right"/>
              <w:rPr>
                <w:sz w:val="24"/>
                <w:szCs w:val="24"/>
              </w:rPr>
            </w:pPr>
          </w:p>
        </w:tc>
        <w:tc>
          <w:tcPr>
            <w:tcW w:w="7343" w:type="dxa"/>
            <w:tcBorders>
              <w:top w:val="nil"/>
              <w:left w:val="nil"/>
              <w:bottom w:val="nil"/>
              <w:right w:val="nil"/>
            </w:tcBorders>
            <w:shd w:val="pct20" w:color="auto" w:fill="auto"/>
          </w:tcPr>
          <w:p w14:paraId="0B8621B4" w14:textId="77777777" w:rsidR="00000000" w:rsidRDefault="00285722">
            <w:pPr>
              <w:adjustRightInd w:val="0"/>
              <w:ind w:right="144"/>
              <w:rPr>
                <w:szCs w:val="24"/>
              </w:rPr>
            </w:pPr>
            <w:r>
              <w:rPr>
                <w:szCs w:val="24"/>
              </w:rPr>
              <w:t>Required</w:t>
            </w:r>
          </w:p>
          <w:p w14:paraId="33C7A5AC" w14:textId="77777777" w:rsidR="00000000" w:rsidRDefault="00285722">
            <w:pPr>
              <w:adjustRightInd w:val="0"/>
              <w:ind w:right="144"/>
              <w:rPr>
                <w:sz w:val="24"/>
                <w:szCs w:val="24"/>
              </w:rPr>
            </w:pPr>
          </w:p>
        </w:tc>
      </w:tr>
      <w:tr w:rsidR="00000000" w14:paraId="6A789CC4" w14:textId="77777777">
        <w:tblPrEx>
          <w:tblCellMar>
            <w:top w:w="0" w:type="dxa"/>
            <w:left w:w="0" w:type="dxa"/>
            <w:bottom w:w="0" w:type="dxa"/>
            <w:right w:w="0" w:type="dxa"/>
          </w:tblCellMar>
        </w:tblPrEx>
        <w:tc>
          <w:tcPr>
            <w:tcW w:w="1944" w:type="dxa"/>
            <w:tcBorders>
              <w:top w:val="nil"/>
              <w:left w:val="nil"/>
              <w:bottom w:val="nil"/>
              <w:right w:val="nil"/>
            </w:tcBorders>
          </w:tcPr>
          <w:p w14:paraId="593CA84D" w14:textId="77777777" w:rsidR="00000000" w:rsidRDefault="00285722">
            <w:pPr>
              <w:adjustRightInd w:val="0"/>
              <w:ind w:right="144"/>
              <w:rPr>
                <w:sz w:val="24"/>
                <w:szCs w:val="24"/>
              </w:rPr>
            </w:pPr>
          </w:p>
        </w:tc>
        <w:tc>
          <w:tcPr>
            <w:tcW w:w="216" w:type="dxa"/>
            <w:tcBorders>
              <w:top w:val="nil"/>
              <w:left w:val="nil"/>
              <w:bottom w:val="nil"/>
              <w:right w:val="nil"/>
            </w:tcBorders>
          </w:tcPr>
          <w:p w14:paraId="07117196" w14:textId="77777777" w:rsidR="00000000" w:rsidRDefault="00285722">
            <w:pPr>
              <w:adjustRightInd w:val="0"/>
              <w:ind w:right="144"/>
              <w:rPr>
                <w:sz w:val="24"/>
                <w:szCs w:val="24"/>
              </w:rPr>
            </w:pPr>
          </w:p>
        </w:tc>
        <w:tc>
          <w:tcPr>
            <w:tcW w:w="7343" w:type="dxa"/>
            <w:tcBorders>
              <w:top w:val="nil"/>
              <w:left w:val="nil"/>
              <w:bottom w:val="nil"/>
              <w:right w:val="nil"/>
            </w:tcBorders>
            <w:shd w:val="pct20" w:color="auto" w:fill="auto"/>
          </w:tcPr>
          <w:p w14:paraId="433F3247" w14:textId="77777777" w:rsidR="00000000" w:rsidRDefault="00285722">
            <w:pPr>
              <w:adjustRightInd w:val="0"/>
              <w:ind w:right="144"/>
              <w:rPr>
                <w:sz w:val="24"/>
                <w:szCs w:val="24"/>
              </w:rPr>
            </w:pPr>
            <w:r>
              <w:rPr>
                <w:szCs w:val="24"/>
              </w:rPr>
              <w:t>N1~8S~TDSP COMPANY~1~007909411~~41</w:t>
            </w:r>
          </w:p>
        </w:tc>
      </w:tr>
    </w:tbl>
    <w:p w14:paraId="3022F647" w14:textId="77777777" w:rsidR="00000000" w:rsidRDefault="00285722">
      <w:pPr>
        <w:adjustRightInd w:val="0"/>
        <w:rPr>
          <w:szCs w:val="24"/>
        </w:rPr>
      </w:pPr>
    </w:p>
    <w:p w14:paraId="484ECAEC" w14:textId="77777777" w:rsidR="00000000" w:rsidRDefault="00285722">
      <w:pPr>
        <w:adjustRightInd w:val="0"/>
        <w:jc w:val="center"/>
        <w:rPr>
          <w:b/>
          <w:szCs w:val="24"/>
        </w:rPr>
      </w:pPr>
      <w:r>
        <w:rPr>
          <w:b/>
          <w:szCs w:val="24"/>
        </w:rPr>
        <w:t>Data Element Summary</w:t>
      </w:r>
    </w:p>
    <w:p w14:paraId="11CBA45E" w14:textId="77777777" w:rsidR="00000000" w:rsidRDefault="0028572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C6D5B73" w14:textId="77777777" w:rsidR="00000000" w:rsidRDefault="0028572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6FEB9DE9" w14:textId="77777777">
        <w:tblPrEx>
          <w:tblCellMar>
            <w:top w:w="0" w:type="dxa"/>
            <w:left w:w="0" w:type="dxa"/>
            <w:bottom w:w="0" w:type="dxa"/>
            <w:right w:w="0" w:type="dxa"/>
          </w:tblCellMar>
        </w:tblPrEx>
        <w:tc>
          <w:tcPr>
            <w:tcW w:w="1007" w:type="dxa"/>
            <w:tcBorders>
              <w:top w:val="nil"/>
              <w:left w:val="nil"/>
              <w:bottom w:val="nil"/>
              <w:right w:val="nil"/>
            </w:tcBorders>
          </w:tcPr>
          <w:p w14:paraId="1A5A388D" w14:textId="77777777" w:rsidR="00000000" w:rsidRDefault="0028572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23830AC" w14:textId="77777777" w:rsidR="00000000" w:rsidRDefault="00285722">
            <w:pPr>
              <w:adjustRightInd w:val="0"/>
              <w:ind w:right="144"/>
              <w:jc w:val="center"/>
              <w:rPr>
                <w:sz w:val="24"/>
                <w:szCs w:val="24"/>
              </w:rPr>
            </w:pPr>
            <w:r>
              <w:rPr>
                <w:b/>
                <w:szCs w:val="24"/>
              </w:rPr>
              <w:t>N101</w:t>
            </w:r>
          </w:p>
        </w:tc>
        <w:tc>
          <w:tcPr>
            <w:tcW w:w="892" w:type="dxa"/>
            <w:tcBorders>
              <w:top w:val="nil"/>
              <w:left w:val="nil"/>
              <w:bottom w:val="nil"/>
              <w:right w:val="nil"/>
            </w:tcBorders>
          </w:tcPr>
          <w:p w14:paraId="10AFF9D9" w14:textId="77777777" w:rsidR="00000000" w:rsidRDefault="00285722">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4A10B89F" w14:textId="77777777" w:rsidR="00000000" w:rsidRDefault="00285722">
            <w:pPr>
              <w:adjustRightInd w:val="0"/>
              <w:ind w:right="144"/>
              <w:rPr>
                <w:sz w:val="24"/>
                <w:szCs w:val="24"/>
              </w:rPr>
            </w:pPr>
            <w:r>
              <w:rPr>
                <w:b/>
                <w:szCs w:val="24"/>
              </w:rPr>
              <w:t>Entity Identifier Code</w:t>
            </w:r>
          </w:p>
        </w:tc>
        <w:tc>
          <w:tcPr>
            <w:tcW w:w="432" w:type="dxa"/>
            <w:tcBorders>
              <w:top w:val="nil"/>
              <w:left w:val="nil"/>
              <w:bottom w:val="nil"/>
              <w:right w:val="nil"/>
            </w:tcBorders>
          </w:tcPr>
          <w:p w14:paraId="7E878DD7" w14:textId="77777777" w:rsidR="00000000" w:rsidRDefault="00285722">
            <w:pPr>
              <w:adjustRightInd w:val="0"/>
              <w:ind w:right="144"/>
              <w:jc w:val="center"/>
              <w:rPr>
                <w:sz w:val="24"/>
                <w:szCs w:val="24"/>
              </w:rPr>
            </w:pPr>
            <w:r>
              <w:rPr>
                <w:b/>
                <w:szCs w:val="24"/>
              </w:rPr>
              <w:t>M</w:t>
            </w:r>
          </w:p>
        </w:tc>
        <w:tc>
          <w:tcPr>
            <w:tcW w:w="14" w:type="dxa"/>
            <w:tcBorders>
              <w:top w:val="nil"/>
              <w:left w:val="nil"/>
              <w:bottom w:val="nil"/>
              <w:right w:val="nil"/>
            </w:tcBorders>
          </w:tcPr>
          <w:p w14:paraId="31596864" w14:textId="77777777" w:rsidR="00000000" w:rsidRDefault="00285722">
            <w:pPr>
              <w:adjustRightInd w:val="0"/>
              <w:ind w:right="144"/>
              <w:jc w:val="center"/>
              <w:rPr>
                <w:sz w:val="24"/>
                <w:szCs w:val="24"/>
              </w:rPr>
            </w:pPr>
          </w:p>
        </w:tc>
        <w:tc>
          <w:tcPr>
            <w:tcW w:w="1440" w:type="dxa"/>
            <w:gridSpan w:val="3"/>
            <w:tcBorders>
              <w:top w:val="nil"/>
              <w:left w:val="nil"/>
              <w:bottom w:val="nil"/>
              <w:right w:val="nil"/>
            </w:tcBorders>
          </w:tcPr>
          <w:p w14:paraId="4E06A4C3" w14:textId="77777777" w:rsidR="00000000" w:rsidRDefault="00285722">
            <w:pPr>
              <w:adjustRightInd w:val="0"/>
              <w:ind w:right="144"/>
              <w:rPr>
                <w:sz w:val="24"/>
                <w:szCs w:val="24"/>
              </w:rPr>
            </w:pPr>
            <w:r>
              <w:rPr>
                <w:b/>
                <w:szCs w:val="24"/>
              </w:rPr>
              <w:t>ID 2/3</w:t>
            </w:r>
          </w:p>
        </w:tc>
      </w:tr>
      <w:tr w:rsidR="00000000" w14:paraId="278BA52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D15E204" w14:textId="77777777" w:rsidR="00000000" w:rsidRDefault="00285722">
            <w:pPr>
              <w:adjustRightInd w:val="0"/>
              <w:ind w:right="144"/>
              <w:rPr>
                <w:sz w:val="24"/>
                <w:szCs w:val="24"/>
              </w:rPr>
            </w:pPr>
          </w:p>
        </w:tc>
        <w:tc>
          <w:tcPr>
            <w:tcW w:w="6523" w:type="dxa"/>
            <w:gridSpan w:val="8"/>
            <w:tcBorders>
              <w:top w:val="nil"/>
              <w:left w:val="nil"/>
              <w:bottom w:val="nil"/>
              <w:right w:val="nil"/>
            </w:tcBorders>
          </w:tcPr>
          <w:p w14:paraId="0B8C7C5D" w14:textId="77777777" w:rsidR="00000000" w:rsidRDefault="00285722">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0302018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34B6079" w14:textId="77777777" w:rsidR="00000000" w:rsidRDefault="00285722">
            <w:pPr>
              <w:adjustRightInd w:val="0"/>
              <w:ind w:right="144"/>
              <w:rPr>
                <w:sz w:val="24"/>
                <w:szCs w:val="24"/>
              </w:rPr>
            </w:pPr>
            <w:r>
              <w:rPr>
                <w:szCs w:val="24"/>
              </w:rPr>
              <w:t xml:space="preserve"> </w:t>
            </w:r>
          </w:p>
        </w:tc>
        <w:tc>
          <w:tcPr>
            <w:tcW w:w="1367" w:type="dxa"/>
            <w:tcBorders>
              <w:top w:val="nil"/>
              <w:left w:val="nil"/>
              <w:bottom w:val="nil"/>
              <w:right w:val="nil"/>
            </w:tcBorders>
          </w:tcPr>
          <w:p w14:paraId="6DC0C83D" w14:textId="77777777" w:rsidR="00000000" w:rsidRDefault="00285722">
            <w:pPr>
              <w:adjustRightInd w:val="0"/>
              <w:ind w:right="144"/>
              <w:rPr>
                <w:sz w:val="24"/>
                <w:szCs w:val="24"/>
              </w:rPr>
            </w:pPr>
            <w:r>
              <w:rPr>
                <w:szCs w:val="24"/>
              </w:rPr>
              <w:t>8S</w:t>
            </w:r>
          </w:p>
        </w:tc>
        <w:tc>
          <w:tcPr>
            <w:tcW w:w="144" w:type="dxa"/>
            <w:tcBorders>
              <w:top w:val="nil"/>
              <w:left w:val="nil"/>
              <w:bottom w:val="nil"/>
              <w:right w:val="nil"/>
            </w:tcBorders>
          </w:tcPr>
          <w:p w14:paraId="17CEB48A" w14:textId="77777777" w:rsidR="00000000" w:rsidRDefault="00285722">
            <w:pPr>
              <w:adjustRightInd w:val="0"/>
              <w:ind w:right="144"/>
              <w:rPr>
                <w:sz w:val="24"/>
                <w:szCs w:val="24"/>
              </w:rPr>
            </w:pPr>
          </w:p>
        </w:tc>
        <w:tc>
          <w:tcPr>
            <w:tcW w:w="4823" w:type="dxa"/>
            <w:gridSpan w:val="5"/>
            <w:tcBorders>
              <w:top w:val="nil"/>
              <w:left w:val="nil"/>
              <w:bottom w:val="nil"/>
              <w:right w:val="nil"/>
            </w:tcBorders>
          </w:tcPr>
          <w:p w14:paraId="6FF0C6A8" w14:textId="77777777" w:rsidR="00000000" w:rsidRDefault="00285722">
            <w:pPr>
              <w:adjustRightInd w:val="0"/>
              <w:ind w:right="144"/>
              <w:rPr>
                <w:sz w:val="24"/>
                <w:szCs w:val="24"/>
              </w:rPr>
            </w:pPr>
            <w:r>
              <w:rPr>
                <w:szCs w:val="24"/>
              </w:rPr>
              <w:t>Consumer Service Provider (CSP)</w:t>
            </w:r>
          </w:p>
        </w:tc>
      </w:tr>
      <w:tr w:rsidR="00000000" w14:paraId="61B3454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F01AAD3" w14:textId="77777777" w:rsidR="00000000" w:rsidRDefault="00285722">
            <w:pPr>
              <w:adjustRightInd w:val="0"/>
              <w:ind w:right="144"/>
              <w:rPr>
                <w:sz w:val="24"/>
                <w:szCs w:val="24"/>
              </w:rPr>
            </w:pPr>
          </w:p>
        </w:tc>
        <w:tc>
          <w:tcPr>
            <w:tcW w:w="4680" w:type="dxa"/>
            <w:gridSpan w:val="4"/>
            <w:tcBorders>
              <w:top w:val="nil"/>
              <w:left w:val="nil"/>
              <w:bottom w:val="nil"/>
              <w:right w:val="nil"/>
            </w:tcBorders>
            <w:shd w:val="pct20" w:color="auto" w:fill="auto"/>
          </w:tcPr>
          <w:p w14:paraId="7E035A7C" w14:textId="77777777" w:rsidR="00000000" w:rsidRDefault="00285722">
            <w:pPr>
              <w:adjustRightInd w:val="0"/>
              <w:ind w:right="144"/>
              <w:rPr>
                <w:sz w:val="24"/>
                <w:szCs w:val="24"/>
              </w:rPr>
            </w:pPr>
            <w:r>
              <w:rPr>
                <w:szCs w:val="24"/>
              </w:rPr>
              <w:t>Transmission Distribution Service Provider (TDSP)</w:t>
            </w:r>
          </w:p>
        </w:tc>
      </w:tr>
      <w:tr w:rsidR="00000000" w14:paraId="7AC8E9DA" w14:textId="77777777">
        <w:tblPrEx>
          <w:tblCellMar>
            <w:top w:w="0" w:type="dxa"/>
            <w:left w:w="0" w:type="dxa"/>
            <w:bottom w:w="0" w:type="dxa"/>
            <w:right w:w="0" w:type="dxa"/>
          </w:tblCellMar>
        </w:tblPrEx>
        <w:tc>
          <w:tcPr>
            <w:tcW w:w="1007" w:type="dxa"/>
            <w:tcBorders>
              <w:top w:val="nil"/>
              <w:left w:val="nil"/>
              <w:bottom w:val="nil"/>
              <w:right w:val="nil"/>
            </w:tcBorders>
          </w:tcPr>
          <w:p w14:paraId="3576775C" w14:textId="77777777" w:rsidR="00000000" w:rsidRDefault="00285722">
            <w:pPr>
              <w:adjustRightInd w:val="0"/>
              <w:ind w:right="144"/>
              <w:rPr>
                <w:sz w:val="24"/>
                <w:szCs w:val="24"/>
              </w:rPr>
            </w:pPr>
            <w:r>
              <w:rPr>
                <w:b/>
                <w:szCs w:val="24"/>
              </w:rPr>
              <w:t>Must Use</w:t>
            </w:r>
          </w:p>
        </w:tc>
        <w:tc>
          <w:tcPr>
            <w:tcW w:w="1080" w:type="dxa"/>
            <w:tcBorders>
              <w:top w:val="nil"/>
              <w:left w:val="nil"/>
              <w:bottom w:val="nil"/>
              <w:right w:val="nil"/>
            </w:tcBorders>
          </w:tcPr>
          <w:p w14:paraId="1CCDDCD7" w14:textId="77777777" w:rsidR="00000000" w:rsidRDefault="00285722">
            <w:pPr>
              <w:adjustRightInd w:val="0"/>
              <w:ind w:right="144"/>
              <w:jc w:val="center"/>
              <w:rPr>
                <w:sz w:val="24"/>
                <w:szCs w:val="24"/>
              </w:rPr>
            </w:pPr>
            <w:r>
              <w:rPr>
                <w:b/>
                <w:szCs w:val="24"/>
              </w:rPr>
              <w:t>N102</w:t>
            </w:r>
          </w:p>
        </w:tc>
        <w:tc>
          <w:tcPr>
            <w:tcW w:w="892" w:type="dxa"/>
            <w:tcBorders>
              <w:top w:val="nil"/>
              <w:left w:val="nil"/>
              <w:bottom w:val="nil"/>
              <w:right w:val="nil"/>
            </w:tcBorders>
          </w:tcPr>
          <w:p w14:paraId="209DE479" w14:textId="77777777" w:rsidR="00000000" w:rsidRDefault="00285722">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6452AA8E" w14:textId="77777777" w:rsidR="00000000" w:rsidRDefault="00285722">
            <w:pPr>
              <w:adjustRightInd w:val="0"/>
              <w:ind w:right="144"/>
              <w:rPr>
                <w:sz w:val="24"/>
                <w:szCs w:val="24"/>
              </w:rPr>
            </w:pPr>
            <w:r>
              <w:rPr>
                <w:b/>
                <w:szCs w:val="24"/>
              </w:rPr>
              <w:t>Name</w:t>
            </w:r>
          </w:p>
        </w:tc>
        <w:tc>
          <w:tcPr>
            <w:tcW w:w="432" w:type="dxa"/>
            <w:tcBorders>
              <w:top w:val="nil"/>
              <w:left w:val="nil"/>
              <w:bottom w:val="nil"/>
              <w:right w:val="nil"/>
            </w:tcBorders>
          </w:tcPr>
          <w:p w14:paraId="5265F70E" w14:textId="77777777" w:rsidR="00000000" w:rsidRDefault="00285722">
            <w:pPr>
              <w:adjustRightInd w:val="0"/>
              <w:ind w:right="144"/>
              <w:jc w:val="center"/>
              <w:rPr>
                <w:sz w:val="24"/>
                <w:szCs w:val="24"/>
              </w:rPr>
            </w:pPr>
            <w:r>
              <w:rPr>
                <w:b/>
                <w:szCs w:val="24"/>
              </w:rPr>
              <w:t>X</w:t>
            </w:r>
          </w:p>
        </w:tc>
        <w:tc>
          <w:tcPr>
            <w:tcW w:w="14" w:type="dxa"/>
            <w:tcBorders>
              <w:top w:val="nil"/>
              <w:left w:val="nil"/>
              <w:bottom w:val="nil"/>
              <w:right w:val="nil"/>
            </w:tcBorders>
          </w:tcPr>
          <w:p w14:paraId="2CC3BC63" w14:textId="77777777" w:rsidR="00000000" w:rsidRDefault="00285722">
            <w:pPr>
              <w:adjustRightInd w:val="0"/>
              <w:ind w:right="144"/>
              <w:jc w:val="center"/>
              <w:rPr>
                <w:sz w:val="24"/>
                <w:szCs w:val="24"/>
              </w:rPr>
            </w:pPr>
          </w:p>
        </w:tc>
        <w:tc>
          <w:tcPr>
            <w:tcW w:w="1440" w:type="dxa"/>
            <w:gridSpan w:val="3"/>
            <w:tcBorders>
              <w:top w:val="nil"/>
              <w:left w:val="nil"/>
              <w:bottom w:val="nil"/>
              <w:right w:val="nil"/>
            </w:tcBorders>
          </w:tcPr>
          <w:p w14:paraId="6C1EF5CF" w14:textId="77777777" w:rsidR="00000000" w:rsidRDefault="00285722">
            <w:pPr>
              <w:adjustRightInd w:val="0"/>
              <w:ind w:right="144"/>
              <w:rPr>
                <w:sz w:val="24"/>
                <w:szCs w:val="24"/>
              </w:rPr>
            </w:pPr>
            <w:r>
              <w:rPr>
                <w:b/>
                <w:szCs w:val="24"/>
              </w:rPr>
              <w:t>AN 1/60</w:t>
            </w:r>
          </w:p>
        </w:tc>
      </w:tr>
      <w:tr w:rsidR="00000000" w14:paraId="57FC2A0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8C04084" w14:textId="77777777" w:rsidR="00000000" w:rsidRDefault="00285722">
            <w:pPr>
              <w:adjustRightInd w:val="0"/>
              <w:ind w:right="144"/>
              <w:rPr>
                <w:sz w:val="24"/>
                <w:szCs w:val="24"/>
              </w:rPr>
            </w:pPr>
          </w:p>
        </w:tc>
        <w:tc>
          <w:tcPr>
            <w:tcW w:w="6523" w:type="dxa"/>
            <w:gridSpan w:val="8"/>
            <w:tcBorders>
              <w:top w:val="nil"/>
              <w:left w:val="nil"/>
              <w:bottom w:val="nil"/>
              <w:right w:val="nil"/>
            </w:tcBorders>
          </w:tcPr>
          <w:p w14:paraId="5277C638" w14:textId="77777777" w:rsidR="00000000" w:rsidRDefault="00285722">
            <w:pPr>
              <w:adjustRightInd w:val="0"/>
              <w:ind w:right="144"/>
              <w:rPr>
                <w:sz w:val="24"/>
                <w:szCs w:val="24"/>
              </w:rPr>
            </w:pPr>
            <w:r>
              <w:rPr>
                <w:szCs w:val="24"/>
              </w:rPr>
              <w:t>Free-form name</w:t>
            </w:r>
          </w:p>
        </w:tc>
      </w:tr>
      <w:tr w:rsidR="00000000" w14:paraId="4FB6BAA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FE47C7E" w14:textId="77777777" w:rsidR="00000000" w:rsidRDefault="00285722">
            <w:pPr>
              <w:adjustRightInd w:val="0"/>
              <w:ind w:right="144"/>
              <w:rPr>
                <w:sz w:val="24"/>
                <w:szCs w:val="24"/>
              </w:rPr>
            </w:pPr>
          </w:p>
        </w:tc>
        <w:tc>
          <w:tcPr>
            <w:tcW w:w="6523" w:type="dxa"/>
            <w:gridSpan w:val="8"/>
            <w:tcBorders>
              <w:top w:val="nil"/>
              <w:left w:val="nil"/>
              <w:bottom w:val="nil"/>
              <w:right w:val="nil"/>
            </w:tcBorders>
            <w:shd w:val="pct20" w:color="auto" w:fill="auto"/>
          </w:tcPr>
          <w:p w14:paraId="7B88F1F2" w14:textId="77777777" w:rsidR="00000000" w:rsidRDefault="00285722">
            <w:pPr>
              <w:adjustRightInd w:val="0"/>
              <w:ind w:right="144"/>
              <w:rPr>
                <w:sz w:val="24"/>
                <w:szCs w:val="24"/>
              </w:rPr>
            </w:pPr>
            <w:r>
              <w:rPr>
                <w:szCs w:val="24"/>
              </w:rPr>
              <w:t>TDSP Name</w:t>
            </w:r>
          </w:p>
        </w:tc>
      </w:tr>
      <w:tr w:rsidR="00000000" w14:paraId="6415F9DD" w14:textId="77777777">
        <w:tblPrEx>
          <w:tblCellMar>
            <w:top w:w="0" w:type="dxa"/>
            <w:left w:w="0" w:type="dxa"/>
            <w:bottom w:w="0" w:type="dxa"/>
            <w:right w:w="0" w:type="dxa"/>
          </w:tblCellMar>
        </w:tblPrEx>
        <w:tc>
          <w:tcPr>
            <w:tcW w:w="1007" w:type="dxa"/>
            <w:tcBorders>
              <w:top w:val="nil"/>
              <w:left w:val="nil"/>
              <w:bottom w:val="nil"/>
              <w:right w:val="nil"/>
            </w:tcBorders>
          </w:tcPr>
          <w:p w14:paraId="3022E472" w14:textId="77777777" w:rsidR="00000000" w:rsidRDefault="00285722">
            <w:pPr>
              <w:adjustRightInd w:val="0"/>
              <w:ind w:right="144"/>
              <w:rPr>
                <w:sz w:val="24"/>
                <w:szCs w:val="24"/>
              </w:rPr>
            </w:pPr>
            <w:r>
              <w:rPr>
                <w:b/>
                <w:szCs w:val="24"/>
              </w:rPr>
              <w:t>Must Use</w:t>
            </w:r>
          </w:p>
        </w:tc>
        <w:tc>
          <w:tcPr>
            <w:tcW w:w="1080" w:type="dxa"/>
            <w:tcBorders>
              <w:top w:val="nil"/>
              <w:left w:val="nil"/>
              <w:bottom w:val="nil"/>
              <w:right w:val="nil"/>
            </w:tcBorders>
          </w:tcPr>
          <w:p w14:paraId="45A2AC1A" w14:textId="77777777" w:rsidR="00000000" w:rsidRDefault="00285722">
            <w:pPr>
              <w:adjustRightInd w:val="0"/>
              <w:ind w:right="144"/>
              <w:jc w:val="center"/>
              <w:rPr>
                <w:sz w:val="24"/>
                <w:szCs w:val="24"/>
              </w:rPr>
            </w:pPr>
            <w:r>
              <w:rPr>
                <w:b/>
                <w:szCs w:val="24"/>
              </w:rPr>
              <w:t>N103</w:t>
            </w:r>
          </w:p>
        </w:tc>
        <w:tc>
          <w:tcPr>
            <w:tcW w:w="892" w:type="dxa"/>
            <w:tcBorders>
              <w:top w:val="nil"/>
              <w:left w:val="nil"/>
              <w:bottom w:val="nil"/>
              <w:right w:val="nil"/>
            </w:tcBorders>
          </w:tcPr>
          <w:p w14:paraId="0CB12E40" w14:textId="77777777" w:rsidR="00000000" w:rsidRDefault="00285722">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044807B3" w14:textId="77777777" w:rsidR="00000000" w:rsidRDefault="00285722">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5A5C0537" w14:textId="77777777" w:rsidR="00000000" w:rsidRDefault="00285722">
            <w:pPr>
              <w:adjustRightInd w:val="0"/>
              <w:ind w:right="144"/>
              <w:jc w:val="center"/>
              <w:rPr>
                <w:sz w:val="24"/>
                <w:szCs w:val="24"/>
              </w:rPr>
            </w:pPr>
            <w:r>
              <w:rPr>
                <w:b/>
                <w:szCs w:val="24"/>
              </w:rPr>
              <w:t>X</w:t>
            </w:r>
          </w:p>
        </w:tc>
        <w:tc>
          <w:tcPr>
            <w:tcW w:w="14" w:type="dxa"/>
            <w:tcBorders>
              <w:top w:val="nil"/>
              <w:left w:val="nil"/>
              <w:bottom w:val="nil"/>
              <w:right w:val="nil"/>
            </w:tcBorders>
          </w:tcPr>
          <w:p w14:paraId="1740E8BF" w14:textId="77777777" w:rsidR="00000000" w:rsidRDefault="00285722">
            <w:pPr>
              <w:adjustRightInd w:val="0"/>
              <w:ind w:right="144"/>
              <w:jc w:val="center"/>
              <w:rPr>
                <w:sz w:val="24"/>
                <w:szCs w:val="24"/>
              </w:rPr>
            </w:pPr>
          </w:p>
        </w:tc>
        <w:tc>
          <w:tcPr>
            <w:tcW w:w="1440" w:type="dxa"/>
            <w:gridSpan w:val="3"/>
            <w:tcBorders>
              <w:top w:val="nil"/>
              <w:left w:val="nil"/>
              <w:bottom w:val="nil"/>
              <w:right w:val="nil"/>
            </w:tcBorders>
          </w:tcPr>
          <w:p w14:paraId="302DB217" w14:textId="77777777" w:rsidR="00000000" w:rsidRDefault="00285722">
            <w:pPr>
              <w:adjustRightInd w:val="0"/>
              <w:ind w:right="144"/>
              <w:rPr>
                <w:sz w:val="24"/>
                <w:szCs w:val="24"/>
              </w:rPr>
            </w:pPr>
            <w:r>
              <w:rPr>
                <w:b/>
                <w:szCs w:val="24"/>
              </w:rPr>
              <w:t>ID 1/2</w:t>
            </w:r>
          </w:p>
        </w:tc>
      </w:tr>
      <w:tr w:rsidR="00000000" w14:paraId="57C3748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A1F8780" w14:textId="77777777" w:rsidR="00000000" w:rsidRDefault="00285722">
            <w:pPr>
              <w:adjustRightInd w:val="0"/>
              <w:ind w:right="144"/>
              <w:rPr>
                <w:sz w:val="24"/>
                <w:szCs w:val="24"/>
              </w:rPr>
            </w:pPr>
          </w:p>
        </w:tc>
        <w:tc>
          <w:tcPr>
            <w:tcW w:w="6523" w:type="dxa"/>
            <w:gridSpan w:val="8"/>
            <w:tcBorders>
              <w:top w:val="nil"/>
              <w:left w:val="nil"/>
              <w:bottom w:val="nil"/>
              <w:right w:val="nil"/>
            </w:tcBorders>
          </w:tcPr>
          <w:p w14:paraId="669E08C6" w14:textId="77777777" w:rsidR="00000000" w:rsidRDefault="00285722">
            <w:pPr>
              <w:adjustRightInd w:val="0"/>
              <w:ind w:right="144"/>
              <w:rPr>
                <w:sz w:val="24"/>
                <w:szCs w:val="24"/>
              </w:rPr>
            </w:pPr>
            <w:r>
              <w:rPr>
                <w:szCs w:val="24"/>
              </w:rPr>
              <w:t>Code designating the system/method of code structure used for Identification Code (67)</w:t>
            </w:r>
          </w:p>
        </w:tc>
      </w:tr>
      <w:tr w:rsidR="00000000" w14:paraId="38E6512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059A49A" w14:textId="77777777" w:rsidR="00000000" w:rsidRDefault="00285722">
            <w:pPr>
              <w:adjustRightInd w:val="0"/>
              <w:ind w:right="144"/>
              <w:rPr>
                <w:sz w:val="24"/>
                <w:szCs w:val="24"/>
              </w:rPr>
            </w:pPr>
            <w:r>
              <w:rPr>
                <w:szCs w:val="24"/>
              </w:rPr>
              <w:t xml:space="preserve"> </w:t>
            </w:r>
          </w:p>
        </w:tc>
        <w:tc>
          <w:tcPr>
            <w:tcW w:w="1367" w:type="dxa"/>
            <w:tcBorders>
              <w:top w:val="nil"/>
              <w:left w:val="nil"/>
              <w:bottom w:val="nil"/>
              <w:right w:val="nil"/>
            </w:tcBorders>
          </w:tcPr>
          <w:p w14:paraId="0A0C67B7" w14:textId="77777777" w:rsidR="00000000" w:rsidRDefault="00285722">
            <w:pPr>
              <w:adjustRightInd w:val="0"/>
              <w:ind w:right="144"/>
              <w:rPr>
                <w:sz w:val="24"/>
                <w:szCs w:val="24"/>
              </w:rPr>
            </w:pPr>
            <w:r>
              <w:rPr>
                <w:szCs w:val="24"/>
              </w:rPr>
              <w:t>1</w:t>
            </w:r>
          </w:p>
        </w:tc>
        <w:tc>
          <w:tcPr>
            <w:tcW w:w="144" w:type="dxa"/>
            <w:tcBorders>
              <w:top w:val="nil"/>
              <w:left w:val="nil"/>
              <w:bottom w:val="nil"/>
              <w:right w:val="nil"/>
            </w:tcBorders>
          </w:tcPr>
          <w:p w14:paraId="18F37AB3" w14:textId="77777777" w:rsidR="00000000" w:rsidRDefault="00285722">
            <w:pPr>
              <w:adjustRightInd w:val="0"/>
              <w:ind w:right="144"/>
              <w:rPr>
                <w:sz w:val="24"/>
                <w:szCs w:val="24"/>
              </w:rPr>
            </w:pPr>
          </w:p>
        </w:tc>
        <w:tc>
          <w:tcPr>
            <w:tcW w:w="4823" w:type="dxa"/>
            <w:gridSpan w:val="5"/>
            <w:tcBorders>
              <w:top w:val="nil"/>
              <w:left w:val="nil"/>
              <w:bottom w:val="nil"/>
              <w:right w:val="nil"/>
            </w:tcBorders>
          </w:tcPr>
          <w:p w14:paraId="4FB6F51E" w14:textId="77777777" w:rsidR="00000000" w:rsidRDefault="00285722">
            <w:pPr>
              <w:adjustRightInd w:val="0"/>
              <w:ind w:right="144"/>
              <w:rPr>
                <w:sz w:val="24"/>
                <w:szCs w:val="24"/>
              </w:rPr>
            </w:pPr>
            <w:r>
              <w:rPr>
                <w:szCs w:val="24"/>
              </w:rPr>
              <w:t>D-U-N-S Number, Dun &amp; Bradstreet</w:t>
            </w:r>
          </w:p>
        </w:tc>
      </w:tr>
      <w:tr w:rsidR="00000000" w14:paraId="3FD3BDC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6C4582D" w14:textId="77777777" w:rsidR="00000000" w:rsidRDefault="00285722">
            <w:pPr>
              <w:adjustRightInd w:val="0"/>
              <w:ind w:right="144"/>
              <w:rPr>
                <w:sz w:val="24"/>
                <w:szCs w:val="24"/>
              </w:rPr>
            </w:pPr>
            <w:r>
              <w:rPr>
                <w:szCs w:val="24"/>
              </w:rPr>
              <w:t xml:space="preserve"> </w:t>
            </w:r>
          </w:p>
        </w:tc>
        <w:tc>
          <w:tcPr>
            <w:tcW w:w="1367" w:type="dxa"/>
            <w:tcBorders>
              <w:top w:val="nil"/>
              <w:left w:val="nil"/>
              <w:bottom w:val="nil"/>
              <w:right w:val="nil"/>
            </w:tcBorders>
          </w:tcPr>
          <w:p w14:paraId="65779EB9" w14:textId="77777777" w:rsidR="00000000" w:rsidRDefault="00285722">
            <w:pPr>
              <w:adjustRightInd w:val="0"/>
              <w:ind w:right="144"/>
              <w:rPr>
                <w:sz w:val="24"/>
                <w:szCs w:val="24"/>
              </w:rPr>
            </w:pPr>
            <w:r>
              <w:rPr>
                <w:szCs w:val="24"/>
              </w:rPr>
              <w:t>9</w:t>
            </w:r>
          </w:p>
        </w:tc>
        <w:tc>
          <w:tcPr>
            <w:tcW w:w="144" w:type="dxa"/>
            <w:tcBorders>
              <w:top w:val="nil"/>
              <w:left w:val="nil"/>
              <w:bottom w:val="nil"/>
              <w:right w:val="nil"/>
            </w:tcBorders>
          </w:tcPr>
          <w:p w14:paraId="3910FA19" w14:textId="77777777" w:rsidR="00000000" w:rsidRDefault="00285722">
            <w:pPr>
              <w:adjustRightInd w:val="0"/>
              <w:ind w:right="144"/>
              <w:rPr>
                <w:sz w:val="24"/>
                <w:szCs w:val="24"/>
              </w:rPr>
            </w:pPr>
          </w:p>
        </w:tc>
        <w:tc>
          <w:tcPr>
            <w:tcW w:w="4823" w:type="dxa"/>
            <w:gridSpan w:val="5"/>
            <w:tcBorders>
              <w:top w:val="nil"/>
              <w:left w:val="nil"/>
              <w:bottom w:val="nil"/>
              <w:right w:val="nil"/>
            </w:tcBorders>
          </w:tcPr>
          <w:p w14:paraId="5B575138" w14:textId="77777777" w:rsidR="00000000" w:rsidRDefault="00285722">
            <w:pPr>
              <w:adjustRightInd w:val="0"/>
              <w:ind w:right="144"/>
              <w:rPr>
                <w:sz w:val="24"/>
                <w:szCs w:val="24"/>
              </w:rPr>
            </w:pPr>
            <w:r>
              <w:rPr>
                <w:szCs w:val="24"/>
              </w:rPr>
              <w:t>D-U-N-S+4, D-U-N-S Number with Four Character Suffix</w:t>
            </w:r>
          </w:p>
        </w:tc>
      </w:tr>
      <w:tr w:rsidR="00000000" w14:paraId="7C3B030C" w14:textId="77777777">
        <w:tblPrEx>
          <w:tblCellMar>
            <w:top w:w="0" w:type="dxa"/>
            <w:left w:w="0" w:type="dxa"/>
            <w:bottom w:w="0" w:type="dxa"/>
            <w:right w:w="0" w:type="dxa"/>
          </w:tblCellMar>
        </w:tblPrEx>
        <w:tc>
          <w:tcPr>
            <w:tcW w:w="1007" w:type="dxa"/>
            <w:tcBorders>
              <w:top w:val="nil"/>
              <w:left w:val="nil"/>
              <w:bottom w:val="nil"/>
              <w:right w:val="nil"/>
            </w:tcBorders>
          </w:tcPr>
          <w:p w14:paraId="3923DBAD" w14:textId="77777777" w:rsidR="00000000" w:rsidRDefault="00285722">
            <w:pPr>
              <w:adjustRightInd w:val="0"/>
              <w:ind w:right="144"/>
              <w:rPr>
                <w:sz w:val="24"/>
                <w:szCs w:val="24"/>
              </w:rPr>
            </w:pPr>
            <w:r>
              <w:rPr>
                <w:b/>
                <w:szCs w:val="24"/>
              </w:rPr>
              <w:t>Must Use</w:t>
            </w:r>
          </w:p>
        </w:tc>
        <w:tc>
          <w:tcPr>
            <w:tcW w:w="1080" w:type="dxa"/>
            <w:tcBorders>
              <w:top w:val="nil"/>
              <w:left w:val="nil"/>
              <w:bottom w:val="nil"/>
              <w:right w:val="nil"/>
            </w:tcBorders>
          </w:tcPr>
          <w:p w14:paraId="2FAF3CA9" w14:textId="77777777" w:rsidR="00000000" w:rsidRDefault="00285722">
            <w:pPr>
              <w:adjustRightInd w:val="0"/>
              <w:ind w:right="144"/>
              <w:jc w:val="center"/>
              <w:rPr>
                <w:sz w:val="24"/>
                <w:szCs w:val="24"/>
              </w:rPr>
            </w:pPr>
            <w:r>
              <w:rPr>
                <w:b/>
                <w:szCs w:val="24"/>
              </w:rPr>
              <w:t>N104</w:t>
            </w:r>
          </w:p>
        </w:tc>
        <w:tc>
          <w:tcPr>
            <w:tcW w:w="892" w:type="dxa"/>
            <w:tcBorders>
              <w:top w:val="nil"/>
              <w:left w:val="nil"/>
              <w:bottom w:val="nil"/>
              <w:right w:val="nil"/>
            </w:tcBorders>
          </w:tcPr>
          <w:p w14:paraId="70B6FDCD" w14:textId="77777777" w:rsidR="00000000" w:rsidRDefault="00285722">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37339C95" w14:textId="77777777" w:rsidR="00000000" w:rsidRDefault="00285722">
            <w:pPr>
              <w:adjustRightInd w:val="0"/>
              <w:ind w:right="144"/>
              <w:rPr>
                <w:sz w:val="24"/>
                <w:szCs w:val="24"/>
              </w:rPr>
            </w:pPr>
            <w:r>
              <w:rPr>
                <w:b/>
                <w:szCs w:val="24"/>
              </w:rPr>
              <w:t>Identification Code</w:t>
            </w:r>
          </w:p>
        </w:tc>
        <w:tc>
          <w:tcPr>
            <w:tcW w:w="432" w:type="dxa"/>
            <w:tcBorders>
              <w:top w:val="nil"/>
              <w:left w:val="nil"/>
              <w:bottom w:val="nil"/>
              <w:right w:val="nil"/>
            </w:tcBorders>
          </w:tcPr>
          <w:p w14:paraId="520AC463" w14:textId="77777777" w:rsidR="00000000" w:rsidRDefault="00285722">
            <w:pPr>
              <w:adjustRightInd w:val="0"/>
              <w:ind w:right="144"/>
              <w:jc w:val="center"/>
              <w:rPr>
                <w:sz w:val="24"/>
                <w:szCs w:val="24"/>
              </w:rPr>
            </w:pPr>
            <w:r>
              <w:rPr>
                <w:b/>
                <w:szCs w:val="24"/>
              </w:rPr>
              <w:t>X</w:t>
            </w:r>
          </w:p>
        </w:tc>
        <w:tc>
          <w:tcPr>
            <w:tcW w:w="14" w:type="dxa"/>
            <w:tcBorders>
              <w:top w:val="nil"/>
              <w:left w:val="nil"/>
              <w:bottom w:val="nil"/>
              <w:right w:val="nil"/>
            </w:tcBorders>
          </w:tcPr>
          <w:p w14:paraId="021CF604" w14:textId="77777777" w:rsidR="00000000" w:rsidRDefault="00285722">
            <w:pPr>
              <w:adjustRightInd w:val="0"/>
              <w:ind w:right="144"/>
              <w:jc w:val="center"/>
              <w:rPr>
                <w:sz w:val="24"/>
                <w:szCs w:val="24"/>
              </w:rPr>
            </w:pPr>
          </w:p>
        </w:tc>
        <w:tc>
          <w:tcPr>
            <w:tcW w:w="1440" w:type="dxa"/>
            <w:gridSpan w:val="3"/>
            <w:tcBorders>
              <w:top w:val="nil"/>
              <w:left w:val="nil"/>
              <w:bottom w:val="nil"/>
              <w:right w:val="nil"/>
            </w:tcBorders>
          </w:tcPr>
          <w:p w14:paraId="2C16A815" w14:textId="77777777" w:rsidR="00000000" w:rsidRDefault="00285722">
            <w:pPr>
              <w:adjustRightInd w:val="0"/>
              <w:ind w:right="144"/>
              <w:rPr>
                <w:sz w:val="24"/>
                <w:szCs w:val="24"/>
              </w:rPr>
            </w:pPr>
            <w:r>
              <w:rPr>
                <w:b/>
                <w:szCs w:val="24"/>
              </w:rPr>
              <w:t>AN 2/80</w:t>
            </w:r>
          </w:p>
        </w:tc>
      </w:tr>
      <w:tr w:rsidR="00000000" w14:paraId="24F2613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EF0D6E5" w14:textId="77777777" w:rsidR="00000000" w:rsidRDefault="00285722">
            <w:pPr>
              <w:adjustRightInd w:val="0"/>
              <w:ind w:right="144"/>
              <w:rPr>
                <w:sz w:val="24"/>
                <w:szCs w:val="24"/>
              </w:rPr>
            </w:pPr>
          </w:p>
        </w:tc>
        <w:tc>
          <w:tcPr>
            <w:tcW w:w="6523" w:type="dxa"/>
            <w:gridSpan w:val="8"/>
            <w:tcBorders>
              <w:top w:val="nil"/>
              <w:left w:val="nil"/>
              <w:bottom w:val="nil"/>
              <w:right w:val="nil"/>
            </w:tcBorders>
          </w:tcPr>
          <w:p w14:paraId="787112FD" w14:textId="77777777" w:rsidR="00000000" w:rsidRDefault="00285722">
            <w:pPr>
              <w:adjustRightInd w:val="0"/>
              <w:ind w:right="144"/>
              <w:rPr>
                <w:sz w:val="24"/>
                <w:szCs w:val="24"/>
              </w:rPr>
            </w:pPr>
            <w:r>
              <w:rPr>
                <w:szCs w:val="24"/>
              </w:rPr>
              <w:t>Code identifying a party or other code</w:t>
            </w:r>
          </w:p>
        </w:tc>
      </w:tr>
      <w:tr w:rsidR="00000000" w14:paraId="38AE9EF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188EEE0" w14:textId="77777777" w:rsidR="00000000" w:rsidRDefault="00285722">
            <w:pPr>
              <w:adjustRightInd w:val="0"/>
              <w:ind w:right="144"/>
              <w:rPr>
                <w:sz w:val="24"/>
                <w:szCs w:val="24"/>
              </w:rPr>
            </w:pPr>
          </w:p>
        </w:tc>
        <w:tc>
          <w:tcPr>
            <w:tcW w:w="6523" w:type="dxa"/>
            <w:gridSpan w:val="8"/>
            <w:tcBorders>
              <w:top w:val="nil"/>
              <w:left w:val="nil"/>
              <w:bottom w:val="nil"/>
              <w:right w:val="nil"/>
            </w:tcBorders>
            <w:shd w:val="pct20" w:color="auto" w:fill="auto"/>
          </w:tcPr>
          <w:p w14:paraId="7D40C410" w14:textId="77777777" w:rsidR="00000000" w:rsidRDefault="00285722">
            <w:pPr>
              <w:adjustRightInd w:val="0"/>
              <w:ind w:right="144"/>
              <w:rPr>
                <w:sz w:val="24"/>
                <w:szCs w:val="24"/>
              </w:rPr>
            </w:pPr>
            <w:r>
              <w:rPr>
                <w:szCs w:val="24"/>
              </w:rPr>
              <w:t>TDSP D-U-N-S Number or D-U-N-S + 4 Number</w:t>
            </w:r>
          </w:p>
        </w:tc>
      </w:tr>
      <w:tr w:rsidR="00000000" w14:paraId="15EB3C71" w14:textId="77777777">
        <w:tblPrEx>
          <w:tblCellMar>
            <w:top w:w="0" w:type="dxa"/>
            <w:left w:w="0" w:type="dxa"/>
            <w:bottom w:w="0" w:type="dxa"/>
            <w:right w:w="0" w:type="dxa"/>
          </w:tblCellMar>
        </w:tblPrEx>
        <w:tc>
          <w:tcPr>
            <w:tcW w:w="1007" w:type="dxa"/>
            <w:tcBorders>
              <w:top w:val="nil"/>
              <w:left w:val="nil"/>
              <w:bottom w:val="nil"/>
              <w:right w:val="nil"/>
            </w:tcBorders>
          </w:tcPr>
          <w:p w14:paraId="1E152035" w14:textId="77777777" w:rsidR="00000000" w:rsidRDefault="00285722">
            <w:pPr>
              <w:adjustRightInd w:val="0"/>
              <w:ind w:right="144"/>
              <w:rPr>
                <w:sz w:val="24"/>
                <w:szCs w:val="24"/>
              </w:rPr>
            </w:pPr>
            <w:r>
              <w:rPr>
                <w:b/>
                <w:szCs w:val="24"/>
              </w:rPr>
              <w:t>Must Use</w:t>
            </w:r>
          </w:p>
        </w:tc>
        <w:tc>
          <w:tcPr>
            <w:tcW w:w="1080" w:type="dxa"/>
            <w:tcBorders>
              <w:top w:val="nil"/>
              <w:left w:val="nil"/>
              <w:bottom w:val="nil"/>
              <w:right w:val="nil"/>
            </w:tcBorders>
          </w:tcPr>
          <w:p w14:paraId="2B8146C1" w14:textId="77777777" w:rsidR="00000000" w:rsidRDefault="00285722">
            <w:pPr>
              <w:adjustRightInd w:val="0"/>
              <w:ind w:right="144"/>
              <w:jc w:val="center"/>
              <w:rPr>
                <w:sz w:val="24"/>
                <w:szCs w:val="24"/>
              </w:rPr>
            </w:pPr>
            <w:r>
              <w:rPr>
                <w:b/>
                <w:szCs w:val="24"/>
              </w:rPr>
              <w:t>N106</w:t>
            </w:r>
          </w:p>
        </w:tc>
        <w:tc>
          <w:tcPr>
            <w:tcW w:w="892" w:type="dxa"/>
            <w:tcBorders>
              <w:top w:val="nil"/>
              <w:left w:val="nil"/>
              <w:bottom w:val="nil"/>
              <w:right w:val="nil"/>
            </w:tcBorders>
          </w:tcPr>
          <w:p w14:paraId="1984281E" w14:textId="77777777" w:rsidR="00000000" w:rsidRDefault="00285722">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7E03BDBE" w14:textId="77777777" w:rsidR="00000000" w:rsidRDefault="00285722">
            <w:pPr>
              <w:adjustRightInd w:val="0"/>
              <w:ind w:right="144"/>
              <w:rPr>
                <w:sz w:val="24"/>
                <w:szCs w:val="24"/>
              </w:rPr>
            </w:pPr>
            <w:r>
              <w:rPr>
                <w:b/>
                <w:szCs w:val="24"/>
              </w:rPr>
              <w:t>Entity Identifier Code</w:t>
            </w:r>
          </w:p>
        </w:tc>
        <w:tc>
          <w:tcPr>
            <w:tcW w:w="432" w:type="dxa"/>
            <w:tcBorders>
              <w:top w:val="nil"/>
              <w:left w:val="nil"/>
              <w:bottom w:val="nil"/>
              <w:right w:val="nil"/>
            </w:tcBorders>
          </w:tcPr>
          <w:p w14:paraId="709320B9" w14:textId="77777777" w:rsidR="00000000" w:rsidRDefault="00285722">
            <w:pPr>
              <w:adjustRightInd w:val="0"/>
              <w:ind w:right="144"/>
              <w:jc w:val="center"/>
              <w:rPr>
                <w:sz w:val="24"/>
                <w:szCs w:val="24"/>
              </w:rPr>
            </w:pPr>
            <w:r>
              <w:rPr>
                <w:b/>
                <w:szCs w:val="24"/>
              </w:rPr>
              <w:t>O</w:t>
            </w:r>
          </w:p>
        </w:tc>
        <w:tc>
          <w:tcPr>
            <w:tcW w:w="14" w:type="dxa"/>
            <w:tcBorders>
              <w:top w:val="nil"/>
              <w:left w:val="nil"/>
              <w:bottom w:val="nil"/>
              <w:right w:val="nil"/>
            </w:tcBorders>
          </w:tcPr>
          <w:p w14:paraId="575B5F67" w14:textId="77777777" w:rsidR="00000000" w:rsidRDefault="00285722">
            <w:pPr>
              <w:adjustRightInd w:val="0"/>
              <w:ind w:right="144"/>
              <w:jc w:val="center"/>
              <w:rPr>
                <w:sz w:val="24"/>
                <w:szCs w:val="24"/>
              </w:rPr>
            </w:pPr>
          </w:p>
        </w:tc>
        <w:tc>
          <w:tcPr>
            <w:tcW w:w="1440" w:type="dxa"/>
            <w:gridSpan w:val="3"/>
            <w:tcBorders>
              <w:top w:val="nil"/>
              <w:left w:val="nil"/>
              <w:bottom w:val="nil"/>
              <w:right w:val="nil"/>
            </w:tcBorders>
          </w:tcPr>
          <w:p w14:paraId="6767D88B" w14:textId="77777777" w:rsidR="00000000" w:rsidRDefault="00285722">
            <w:pPr>
              <w:adjustRightInd w:val="0"/>
              <w:ind w:right="144"/>
              <w:rPr>
                <w:sz w:val="24"/>
                <w:szCs w:val="24"/>
              </w:rPr>
            </w:pPr>
            <w:r>
              <w:rPr>
                <w:b/>
                <w:szCs w:val="24"/>
              </w:rPr>
              <w:t>ID 2/3</w:t>
            </w:r>
          </w:p>
        </w:tc>
      </w:tr>
      <w:tr w:rsidR="00000000" w14:paraId="678A971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C7A7CC2" w14:textId="77777777" w:rsidR="00000000" w:rsidRDefault="00285722">
            <w:pPr>
              <w:adjustRightInd w:val="0"/>
              <w:ind w:right="144"/>
              <w:rPr>
                <w:sz w:val="24"/>
                <w:szCs w:val="24"/>
              </w:rPr>
            </w:pPr>
          </w:p>
        </w:tc>
        <w:tc>
          <w:tcPr>
            <w:tcW w:w="6523" w:type="dxa"/>
            <w:gridSpan w:val="8"/>
            <w:tcBorders>
              <w:top w:val="nil"/>
              <w:left w:val="nil"/>
              <w:bottom w:val="nil"/>
              <w:right w:val="nil"/>
            </w:tcBorders>
          </w:tcPr>
          <w:p w14:paraId="02112A26" w14:textId="77777777" w:rsidR="00000000" w:rsidRDefault="00285722">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64BD6D1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AD362C4" w14:textId="77777777" w:rsidR="00000000" w:rsidRDefault="00285722">
            <w:pPr>
              <w:adjustRightInd w:val="0"/>
              <w:ind w:right="144"/>
              <w:rPr>
                <w:sz w:val="24"/>
                <w:szCs w:val="24"/>
              </w:rPr>
            </w:pPr>
            <w:r>
              <w:rPr>
                <w:szCs w:val="24"/>
              </w:rPr>
              <w:t xml:space="preserve"> </w:t>
            </w:r>
          </w:p>
        </w:tc>
        <w:tc>
          <w:tcPr>
            <w:tcW w:w="1367" w:type="dxa"/>
            <w:tcBorders>
              <w:top w:val="nil"/>
              <w:left w:val="nil"/>
              <w:bottom w:val="nil"/>
              <w:right w:val="nil"/>
            </w:tcBorders>
          </w:tcPr>
          <w:p w14:paraId="2A80CB07" w14:textId="77777777" w:rsidR="00000000" w:rsidRDefault="00285722">
            <w:pPr>
              <w:adjustRightInd w:val="0"/>
              <w:ind w:right="144"/>
              <w:rPr>
                <w:sz w:val="24"/>
                <w:szCs w:val="24"/>
              </w:rPr>
            </w:pPr>
            <w:r>
              <w:rPr>
                <w:szCs w:val="24"/>
              </w:rPr>
              <w:t>40</w:t>
            </w:r>
          </w:p>
        </w:tc>
        <w:tc>
          <w:tcPr>
            <w:tcW w:w="144" w:type="dxa"/>
            <w:tcBorders>
              <w:top w:val="nil"/>
              <w:left w:val="nil"/>
              <w:bottom w:val="nil"/>
              <w:right w:val="nil"/>
            </w:tcBorders>
          </w:tcPr>
          <w:p w14:paraId="29F98C82" w14:textId="77777777" w:rsidR="00000000" w:rsidRDefault="00285722">
            <w:pPr>
              <w:adjustRightInd w:val="0"/>
              <w:ind w:right="144"/>
              <w:rPr>
                <w:sz w:val="24"/>
                <w:szCs w:val="24"/>
              </w:rPr>
            </w:pPr>
          </w:p>
        </w:tc>
        <w:tc>
          <w:tcPr>
            <w:tcW w:w="4823" w:type="dxa"/>
            <w:gridSpan w:val="5"/>
            <w:tcBorders>
              <w:top w:val="nil"/>
              <w:left w:val="nil"/>
              <w:bottom w:val="nil"/>
              <w:right w:val="nil"/>
            </w:tcBorders>
          </w:tcPr>
          <w:p w14:paraId="65901D35" w14:textId="77777777" w:rsidR="00000000" w:rsidRDefault="00285722">
            <w:pPr>
              <w:adjustRightInd w:val="0"/>
              <w:ind w:right="144"/>
              <w:rPr>
                <w:sz w:val="24"/>
                <w:szCs w:val="24"/>
              </w:rPr>
            </w:pPr>
            <w:r>
              <w:rPr>
                <w:szCs w:val="24"/>
              </w:rPr>
              <w:t>Receiver</w:t>
            </w:r>
          </w:p>
        </w:tc>
      </w:tr>
      <w:tr w:rsidR="00000000" w14:paraId="601FBA0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2100332" w14:textId="77777777" w:rsidR="00000000" w:rsidRDefault="00285722">
            <w:pPr>
              <w:adjustRightInd w:val="0"/>
              <w:ind w:right="144"/>
              <w:rPr>
                <w:sz w:val="24"/>
                <w:szCs w:val="24"/>
              </w:rPr>
            </w:pPr>
            <w:r>
              <w:rPr>
                <w:szCs w:val="24"/>
              </w:rPr>
              <w:t xml:space="preserve"> </w:t>
            </w:r>
          </w:p>
        </w:tc>
        <w:tc>
          <w:tcPr>
            <w:tcW w:w="1367" w:type="dxa"/>
            <w:tcBorders>
              <w:top w:val="nil"/>
              <w:left w:val="nil"/>
              <w:bottom w:val="nil"/>
              <w:right w:val="nil"/>
            </w:tcBorders>
          </w:tcPr>
          <w:p w14:paraId="4B577333" w14:textId="77777777" w:rsidR="00000000" w:rsidRDefault="00285722">
            <w:pPr>
              <w:adjustRightInd w:val="0"/>
              <w:ind w:right="144"/>
              <w:rPr>
                <w:sz w:val="24"/>
                <w:szCs w:val="24"/>
              </w:rPr>
            </w:pPr>
            <w:r>
              <w:rPr>
                <w:szCs w:val="24"/>
              </w:rPr>
              <w:t>41</w:t>
            </w:r>
          </w:p>
        </w:tc>
        <w:tc>
          <w:tcPr>
            <w:tcW w:w="144" w:type="dxa"/>
            <w:tcBorders>
              <w:top w:val="nil"/>
              <w:left w:val="nil"/>
              <w:bottom w:val="nil"/>
              <w:right w:val="nil"/>
            </w:tcBorders>
          </w:tcPr>
          <w:p w14:paraId="74EB43CA" w14:textId="77777777" w:rsidR="00000000" w:rsidRDefault="00285722">
            <w:pPr>
              <w:adjustRightInd w:val="0"/>
              <w:ind w:right="144"/>
              <w:rPr>
                <w:sz w:val="24"/>
                <w:szCs w:val="24"/>
              </w:rPr>
            </w:pPr>
          </w:p>
        </w:tc>
        <w:tc>
          <w:tcPr>
            <w:tcW w:w="4823" w:type="dxa"/>
            <w:gridSpan w:val="5"/>
            <w:tcBorders>
              <w:top w:val="nil"/>
              <w:left w:val="nil"/>
              <w:bottom w:val="nil"/>
              <w:right w:val="nil"/>
            </w:tcBorders>
          </w:tcPr>
          <w:p w14:paraId="00949B8A" w14:textId="77777777" w:rsidR="00000000" w:rsidRDefault="00285722">
            <w:pPr>
              <w:adjustRightInd w:val="0"/>
              <w:ind w:right="144"/>
              <w:rPr>
                <w:sz w:val="24"/>
                <w:szCs w:val="24"/>
              </w:rPr>
            </w:pPr>
            <w:r>
              <w:rPr>
                <w:szCs w:val="24"/>
              </w:rPr>
              <w:t>Submitter</w:t>
            </w:r>
          </w:p>
        </w:tc>
      </w:tr>
    </w:tbl>
    <w:p w14:paraId="3C31520D" w14:textId="77777777" w:rsidR="00000000" w:rsidRDefault="00285722">
      <w:pPr>
        <w:tabs>
          <w:tab w:val="right" w:pos="1800"/>
          <w:tab w:val="left" w:pos="2160"/>
        </w:tabs>
        <w:adjustRightInd w:val="0"/>
        <w:ind w:left="2160" w:hanging="2160"/>
        <w:rPr>
          <w:b/>
          <w:szCs w:val="24"/>
        </w:rPr>
      </w:pPr>
      <w:r>
        <w:rPr>
          <w:szCs w:val="24"/>
        </w:rPr>
        <w:br w:type="page"/>
      </w:r>
      <w:bookmarkStart w:id="11" w:name="book4"/>
      <w:bookmarkEnd w:id="11"/>
      <w:r>
        <w:rPr>
          <w:b/>
          <w:szCs w:val="24"/>
        </w:rPr>
        <w:lastRenderedPageBreak/>
        <w:tab/>
        <w:t>Segment:</w:t>
      </w:r>
      <w:r>
        <w:rPr>
          <w:b/>
          <w:szCs w:val="24"/>
        </w:rPr>
        <w:tab/>
      </w:r>
      <w:r>
        <w:rPr>
          <w:b/>
          <w:sz w:val="40"/>
          <w:szCs w:val="24"/>
        </w:rPr>
        <w:t xml:space="preserve">N1 </w:t>
      </w:r>
      <w:r>
        <w:rPr>
          <w:b/>
          <w:szCs w:val="24"/>
        </w:rPr>
        <w:t>Name (Competitive Retailer)</w:t>
      </w:r>
    </w:p>
    <w:p w14:paraId="4B258D0C" w14:textId="77777777" w:rsidR="00000000" w:rsidRDefault="00285722">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7AA0D468" w14:textId="77777777" w:rsidR="00000000" w:rsidRDefault="00285722">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07018BD3" w14:textId="77777777" w:rsidR="00000000" w:rsidRDefault="00285722">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615DE2CF" w14:textId="77777777" w:rsidR="00000000" w:rsidRDefault="00285722">
      <w:pPr>
        <w:tabs>
          <w:tab w:val="right" w:pos="1800"/>
          <w:tab w:val="left" w:pos="2160"/>
        </w:tabs>
        <w:adjustRightInd w:val="0"/>
        <w:ind w:left="2160" w:hanging="2160"/>
        <w:rPr>
          <w:szCs w:val="24"/>
        </w:rPr>
      </w:pPr>
      <w:r>
        <w:rPr>
          <w:szCs w:val="24"/>
        </w:rPr>
        <w:tab/>
      </w:r>
      <w:r>
        <w:rPr>
          <w:b/>
          <w:szCs w:val="24"/>
        </w:rPr>
        <w:t>Usage:</w:t>
      </w:r>
      <w:r>
        <w:rPr>
          <w:szCs w:val="24"/>
        </w:rPr>
        <w:tab/>
      </w:r>
      <w:r>
        <w:rPr>
          <w:szCs w:val="24"/>
        </w:rPr>
        <w:t>Optional</w:t>
      </w:r>
    </w:p>
    <w:p w14:paraId="69D31223" w14:textId="77777777" w:rsidR="00000000" w:rsidRDefault="00285722">
      <w:pPr>
        <w:tabs>
          <w:tab w:val="right" w:pos="1800"/>
          <w:tab w:val="left" w:pos="2160"/>
        </w:tabs>
        <w:adjustRightInd w:val="0"/>
        <w:ind w:left="2160" w:hanging="2160"/>
        <w:rPr>
          <w:szCs w:val="24"/>
        </w:rPr>
      </w:pPr>
      <w:r>
        <w:rPr>
          <w:szCs w:val="24"/>
        </w:rPr>
        <w:tab/>
      </w:r>
      <w:r>
        <w:rPr>
          <w:b/>
          <w:szCs w:val="24"/>
        </w:rPr>
        <w:t>Max Use:</w:t>
      </w:r>
      <w:r>
        <w:rPr>
          <w:szCs w:val="24"/>
        </w:rPr>
        <w:tab/>
        <w:t>1</w:t>
      </w:r>
    </w:p>
    <w:p w14:paraId="616BBAFB" w14:textId="77777777" w:rsidR="00000000" w:rsidRDefault="00285722">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7CF10918" w14:textId="77777777" w:rsidR="00000000" w:rsidRDefault="0028572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45F6DCB9" w14:textId="77777777" w:rsidR="00000000" w:rsidRDefault="0028572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2A7E7A8D" w14:textId="77777777" w:rsidR="00000000" w:rsidRDefault="00285722">
      <w:pPr>
        <w:tabs>
          <w:tab w:val="right" w:pos="1800"/>
          <w:tab w:val="left" w:pos="2160"/>
          <w:tab w:val="left" w:pos="2520"/>
        </w:tabs>
        <w:adjustRightInd w:val="0"/>
        <w:ind w:left="2520" w:hanging="2520"/>
        <w:rPr>
          <w:szCs w:val="24"/>
        </w:rPr>
      </w:pPr>
      <w:r>
        <w:rPr>
          <w:szCs w:val="24"/>
        </w:rPr>
        <w:tab/>
      </w:r>
      <w:r>
        <w:rPr>
          <w:b/>
          <w:szCs w:val="24"/>
        </w:rPr>
        <w:t>Semantic Notes:</w:t>
      </w:r>
    </w:p>
    <w:p w14:paraId="513048CA" w14:textId="77777777" w:rsidR="00000000" w:rsidRDefault="00285722">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w:t>
      </w:r>
      <w:r>
        <w:rPr>
          <w:szCs w:val="24"/>
        </w:rPr>
        <w:t>ent, used alone, provides the most efficient method of providing organizational identification. To obtain this efficiency the "ID Code" (N104) must provide a key to the table maintained by the transaction processing party.</w:t>
      </w:r>
    </w:p>
    <w:p w14:paraId="446557DB" w14:textId="77777777" w:rsidR="00000000" w:rsidRDefault="0028572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 xml:space="preserve">N105 and N106 further define </w:t>
      </w:r>
      <w:r>
        <w:rPr>
          <w:szCs w:val="24"/>
        </w:rPr>
        <w:t>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81F2FE5" w14:textId="77777777">
        <w:tblPrEx>
          <w:tblCellMar>
            <w:top w:w="0" w:type="dxa"/>
            <w:left w:w="0" w:type="dxa"/>
            <w:bottom w:w="0" w:type="dxa"/>
            <w:right w:w="0" w:type="dxa"/>
          </w:tblCellMar>
        </w:tblPrEx>
        <w:tc>
          <w:tcPr>
            <w:tcW w:w="1944" w:type="dxa"/>
            <w:tcBorders>
              <w:top w:val="nil"/>
              <w:left w:val="nil"/>
              <w:bottom w:val="nil"/>
              <w:right w:val="nil"/>
            </w:tcBorders>
          </w:tcPr>
          <w:p w14:paraId="7EE84AAA" w14:textId="77777777" w:rsidR="00000000" w:rsidRDefault="00285722">
            <w:pPr>
              <w:adjustRightInd w:val="0"/>
              <w:ind w:right="144"/>
              <w:jc w:val="right"/>
              <w:rPr>
                <w:sz w:val="24"/>
                <w:szCs w:val="24"/>
              </w:rPr>
            </w:pPr>
            <w:r>
              <w:rPr>
                <w:b/>
                <w:szCs w:val="24"/>
              </w:rPr>
              <w:t>Notes:</w:t>
            </w:r>
          </w:p>
        </w:tc>
        <w:tc>
          <w:tcPr>
            <w:tcW w:w="216" w:type="dxa"/>
            <w:tcBorders>
              <w:top w:val="nil"/>
              <w:left w:val="nil"/>
              <w:bottom w:val="nil"/>
              <w:right w:val="nil"/>
            </w:tcBorders>
          </w:tcPr>
          <w:p w14:paraId="3085615B" w14:textId="77777777" w:rsidR="00000000" w:rsidRDefault="00285722">
            <w:pPr>
              <w:adjustRightInd w:val="0"/>
              <w:ind w:right="144"/>
              <w:jc w:val="right"/>
              <w:rPr>
                <w:sz w:val="24"/>
                <w:szCs w:val="24"/>
              </w:rPr>
            </w:pPr>
          </w:p>
        </w:tc>
        <w:tc>
          <w:tcPr>
            <w:tcW w:w="7343" w:type="dxa"/>
            <w:tcBorders>
              <w:top w:val="nil"/>
              <w:left w:val="nil"/>
              <w:bottom w:val="nil"/>
              <w:right w:val="nil"/>
            </w:tcBorders>
            <w:shd w:val="pct20" w:color="auto" w:fill="auto"/>
          </w:tcPr>
          <w:p w14:paraId="07F4B4CE" w14:textId="77777777" w:rsidR="00000000" w:rsidRDefault="00285722">
            <w:pPr>
              <w:adjustRightInd w:val="0"/>
              <w:ind w:right="144"/>
              <w:rPr>
                <w:szCs w:val="24"/>
              </w:rPr>
            </w:pPr>
            <w:r>
              <w:rPr>
                <w:szCs w:val="24"/>
              </w:rPr>
              <w:t>Required</w:t>
            </w:r>
          </w:p>
          <w:p w14:paraId="51C90705" w14:textId="77777777" w:rsidR="00000000" w:rsidRDefault="00285722">
            <w:pPr>
              <w:adjustRightInd w:val="0"/>
              <w:ind w:right="144"/>
              <w:rPr>
                <w:sz w:val="24"/>
                <w:szCs w:val="24"/>
              </w:rPr>
            </w:pPr>
          </w:p>
        </w:tc>
      </w:tr>
      <w:tr w:rsidR="00000000" w14:paraId="74BF0533" w14:textId="77777777">
        <w:tblPrEx>
          <w:tblCellMar>
            <w:top w:w="0" w:type="dxa"/>
            <w:left w:w="0" w:type="dxa"/>
            <w:bottom w:w="0" w:type="dxa"/>
            <w:right w:w="0" w:type="dxa"/>
          </w:tblCellMar>
        </w:tblPrEx>
        <w:tc>
          <w:tcPr>
            <w:tcW w:w="1944" w:type="dxa"/>
            <w:tcBorders>
              <w:top w:val="nil"/>
              <w:left w:val="nil"/>
              <w:bottom w:val="nil"/>
              <w:right w:val="nil"/>
            </w:tcBorders>
          </w:tcPr>
          <w:p w14:paraId="4F7D3F4E" w14:textId="77777777" w:rsidR="00000000" w:rsidRDefault="00285722">
            <w:pPr>
              <w:adjustRightInd w:val="0"/>
              <w:ind w:right="144"/>
              <w:rPr>
                <w:sz w:val="24"/>
                <w:szCs w:val="24"/>
              </w:rPr>
            </w:pPr>
          </w:p>
        </w:tc>
        <w:tc>
          <w:tcPr>
            <w:tcW w:w="216" w:type="dxa"/>
            <w:tcBorders>
              <w:top w:val="nil"/>
              <w:left w:val="nil"/>
              <w:bottom w:val="nil"/>
              <w:right w:val="nil"/>
            </w:tcBorders>
          </w:tcPr>
          <w:p w14:paraId="12F26862" w14:textId="77777777" w:rsidR="00000000" w:rsidRDefault="00285722">
            <w:pPr>
              <w:adjustRightInd w:val="0"/>
              <w:ind w:right="144"/>
              <w:rPr>
                <w:sz w:val="24"/>
                <w:szCs w:val="24"/>
              </w:rPr>
            </w:pPr>
          </w:p>
        </w:tc>
        <w:tc>
          <w:tcPr>
            <w:tcW w:w="7343" w:type="dxa"/>
            <w:tcBorders>
              <w:top w:val="nil"/>
              <w:left w:val="nil"/>
              <w:bottom w:val="nil"/>
              <w:right w:val="nil"/>
            </w:tcBorders>
            <w:shd w:val="pct20" w:color="auto" w:fill="auto"/>
          </w:tcPr>
          <w:p w14:paraId="789B314B" w14:textId="77777777" w:rsidR="00000000" w:rsidRDefault="00285722">
            <w:pPr>
              <w:adjustRightInd w:val="0"/>
              <w:ind w:right="144"/>
              <w:rPr>
                <w:sz w:val="24"/>
                <w:szCs w:val="24"/>
              </w:rPr>
            </w:pPr>
            <w:r>
              <w:rPr>
                <w:szCs w:val="24"/>
              </w:rPr>
              <w:t>N1~SJ~CR NAME~1~007909422~~40</w:t>
            </w:r>
          </w:p>
        </w:tc>
      </w:tr>
    </w:tbl>
    <w:p w14:paraId="5F377893" w14:textId="77777777" w:rsidR="00000000" w:rsidRDefault="00285722">
      <w:pPr>
        <w:adjustRightInd w:val="0"/>
        <w:rPr>
          <w:szCs w:val="24"/>
        </w:rPr>
      </w:pPr>
    </w:p>
    <w:p w14:paraId="6E1993C3" w14:textId="77777777" w:rsidR="00000000" w:rsidRDefault="00285722">
      <w:pPr>
        <w:adjustRightInd w:val="0"/>
        <w:jc w:val="center"/>
        <w:rPr>
          <w:b/>
          <w:szCs w:val="24"/>
        </w:rPr>
      </w:pPr>
      <w:r>
        <w:rPr>
          <w:b/>
          <w:szCs w:val="24"/>
        </w:rPr>
        <w:t>Data Element Summary</w:t>
      </w:r>
    </w:p>
    <w:p w14:paraId="6646A369" w14:textId="77777777" w:rsidR="00000000" w:rsidRDefault="0028572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EF7F1D9" w14:textId="77777777" w:rsidR="00000000" w:rsidRDefault="0028572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36FCF371" w14:textId="77777777">
        <w:tblPrEx>
          <w:tblCellMar>
            <w:top w:w="0" w:type="dxa"/>
            <w:left w:w="0" w:type="dxa"/>
            <w:bottom w:w="0" w:type="dxa"/>
            <w:right w:w="0" w:type="dxa"/>
          </w:tblCellMar>
        </w:tblPrEx>
        <w:tc>
          <w:tcPr>
            <w:tcW w:w="1007" w:type="dxa"/>
            <w:tcBorders>
              <w:top w:val="nil"/>
              <w:left w:val="nil"/>
              <w:bottom w:val="nil"/>
              <w:right w:val="nil"/>
            </w:tcBorders>
          </w:tcPr>
          <w:p w14:paraId="4905F197" w14:textId="77777777" w:rsidR="00000000" w:rsidRDefault="0028572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4120CF2" w14:textId="77777777" w:rsidR="00000000" w:rsidRDefault="00285722">
            <w:pPr>
              <w:adjustRightInd w:val="0"/>
              <w:ind w:right="144"/>
              <w:jc w:val="center"/>
              <w:rPr>
                <w:sz w:val="24"/>
                <w:szCs w:val="24"/>
              </w:rPr>
            </w:pPr>
            <w:r>
              <w:rPr>
                <w:b/>
                <w:szCs w:val="24"/>
              </w:rPr>
              <w:t>N101</w:t>
            </w:r>
          </w:p>
        </w:tc>
        <w:tc>
          <w:tcPr>
            <w:tcW w:w="892" w:type="dxa"/>
            <w:tcBorders>
              <w:top w:val="nil"/>
              <w:left w:val="nil"/>
              <w:bottom w:val="nil"/>
              <w:right w:val="nil"/>
            </w:tcBorders>
          </w:tcPr>
          <w:p w14:paraId="43874048" w14:textId="77777777" w:rsidR="00000000" w:rsidRDefault="00285722">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36B9F5FB" w14:textId="77777777" w:rsidR="00000000" w:rsidRDefault="00285722">
            <w:pPr>
              <w:adjustRightInd w:val="0"/>
              <w:ind w:right="144"/>
              <w:rPr>
                <w:sz w:val="24"/>
                <w:szCs w:val="24"/>
              </w:rPr>
            </w:pPr>
            <w:r>
              <w:rPr>
                <w:b/>
                <w:szCs w:val="24"/>
              </w:rPr>
              <w:t>Entity Identifier Code</w:t>
            </w:r>
          </w:p>
        </w:tc>
        <w:tc>
          <w:tcPr>
            <w:tcW w:w="432" w:type="dxa"/>
            <w:tcBorders>
              <w:top w:val="nil"/>
              <w:left w:val="nil"/>
              <w:bottom w:val="nil"/>
              <w:right w:val="nil"/>
            </w:tcBorders>
          </w:tcPr>
          <w:p w14:paraId="171E6046" w14:textId="77777777" w:rsidR="00000000" w:rsidRDefault="00285722">
            <w:pPr>
              <w:adjustRightInd w:val="0"/>
              <w:ind w:right="144"/>
              <w:jc w:val="center"/>
              <w:rPr>
                <w:sz w:val="24"/>
                <w:szCs w:val="24"/>
              </w:rPr>
            </w:pPr>
            <w:r>
              <w:rPr>
                <w:b/>
                <w:szCs w:val="24"/>
              </w:rPr>
              <w:t>M</w:t>
            </w:r>
          </w:p>
        </w:tc>
        <w:tc>
          <w:tcPr>
            <w:tcW w:w="14" w:type="dxa"/>
            <w:tcBorders>
              <w:top w:val="nil"/>
              <w:left w:val="nil"/>
              <w:bottom w:val="nil"/>
              <w:right w:val="nil"/>
            </w:tcBorders>
          </w:tcPr>
          <w:p w14:paraId="036018DA" w14:textId="77777777" w:rsidR="00000000" w:rsidRDefault="00285722">
            <w:pPr>
              <w:adjustRightInd w:val="0"/>
              <w:ind w:right="144"/>
              <w:jc w:val="center"/>
              <w:rPr>
                <w:sz w:val="24"/>
                <w:szCs w:val="24"/>
              </w:rPr>
            </w:pPr>
          </w:p>
        </w:tc>
        <w:tc>
          <w:tcPr>
            <w:tcW w:w="1440" w:type="dxa"/>
            <w:gridSpan w:val="3"/>
            <w:tcBorders>
              <w:top w:val="nil"/>
              <w:left w:val="nil"/>
              <w:bottom w:val="nil"/>
              <w:right w:val="nil"/>
            </w:tcBorders>
          </w:tcPr>
          <w:p w14:paraId="18A6183F" w14:textId="77777777" w:rsidR="00000000" w:rsidRDefault="00285722">
            <w:pPr>
              <w:adjustRightInd w:val="0"/>
              <w:ind w:right="144"/>
              <w:rPr>
                <w:sz w:val="24"/>
                <w:szCs w:val="24"/>
              </w:rPr>
            </w:pPr>
            <w:r>
              <w:rPr>
                <w:b/>
                <w:szCs w:val="24"/>
              </w:rPr>
              <w:t>ID 2/3</w:t>
            </w:r>
          </w:p>
        </w:tc>
      </w:tr>
      <w:tr w:rsidR="00000000" w14:paraId="69BDAFD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11405A0" w14:textId="77777777" w:rsidR="00000000" w:rsidRDefault="00285722">
            <w:pPr>
              <w:adjustRightInd w:val="0"/>
              <w:ind w:right="144"/>
              <w:rPr>
                <w:sz w:val="24"/>
                <w:szCs w:val="24"/>
              </w:rPr>
            </w:pPr>
          </w:p>
        </w:tc>
        <w:tc>
          <w:tcPr>
            <w:tcW w:w="6523" w:type="dxa"/>
            <w:gridSpan w:val="8"/>
            <w:tcBorders>
              <w:top w:val="nil"/>
              <w:left w:val="nil"/>
              <w:bottom w:val="nil"/>
              <w:right w:val="nil"/>
            </w:tcBorders>
          </w:tcPr>
          <w:p w14:paraId="1828A138" w14:textId="77777777" w:rsidR="00000000" w:rsidRDefault="00285722">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0C1C2C8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D10BF47" w14:textId="77777777" w:rsidR="00000000" w:rsidRDefault="00285722">
            <w:pPr>
              <w:adjustRightInd w:val="0"/>
              <w:ind w:right="144"/>
              <w:rPr>
                <w:sz w:val="24"/>
                <w:szCs w:val="24"/>
              </w:rPr>
            </w:pPr>
            <w:r>
              <w:rPr>
                <w:szCs w:val="24"/>
              </w:rPr>
              <w:t xml:space="preserve"> </w:t>
            </w:r>
          </w:p>
        </w:tc>
        <w:tc>
          <w:tcPr>
            <w:tcW w:w="1367" w:type="dxa"/>
            <w:tcBorders>
              <w:top w:val="nil"/>
              <w:left w:val="nil"/>
              <w:bottom w:val="nil"/>
              <w:right w:val="nil"/>
            </w:tcBorders>
          </w:tcPr>
          <w:p w14:paraId="7686C248" w14:textId="77777777" w:rsidR="00000000" w:rsidRDefault="00285722">
            <w:pPr>
              <w:adjustRightInd w:val="0"/>
              <w:ind w:right="144"/>
              <w:rPr>
                <w:sz w:val="24"/>
                <w:szCs w:val="24"/>
              </w:rPr>
            </w:pPr>
            <w:r>
              <w:rPr>
                <w:szCs w:val="24"/>
              </w:rPr>
              <w:t>SJ</w:t>
            </w:r>
          </w:p>
        </w:tc>
        <w:tc>
          <w:tcPr>
            <w:tcW w:w="144" w:type="dxa"/>
            <w:tcBorders>
              <w:top w:val="nil"/>
              <w:left w:val="nil"/>
              <w:bottom w:val="nil"/>
              <w:right w:val="nil"/>
            </w:tcBorders>
          </w:tcPr>
          <w:p w14:paraId="2AD84CE7" w14:textId="77777777" w:rsidR="00000000" w:rsidRDefault="00285722">
            <w:pPr>
              <w:adjustRightInd w:val="0"/>
              <w:ind w:right="144"/>
              <w:rPr>
                <w:sz w:val="24"/>
                <w:szCs w:val="24"/>
              </w:rPr>
            </w:pPr>
          </w:p>
        </w:tc>
        <w:tc>
          <w:tcPr>
            <w:tcW w:w="4823" w:type="dxa"/>
            <w:gridSpan w:val="5"/>
            <w:tcBorders>
              <w:top w:val="nil"/>
              <w:left w:val="nil"/>
              <w:bottom w:val="nil"/>
              <w:right w:val="nil"/>
            </w:tcBorders>
          </w:tcPr>
          <w:p w14:paraId="470B006D" w14:textId="77777777" w:rsidR="00000000" w:rsidRDefault="00285722">
            <w:pPr>
              <w:adjustRightInd w:val="0"/>
              <w:ind w:right="144"/>
              <w:rPr>
                <w:sz w:val="24"/>
                <w:szCs w:val="24"/>
              </w:rPr>
            </w:pPr>
            <w:r>
              <w:rPr>
                <w:szCs w:val="24"/>
              </w:rPr>
              <w:t>Service Provider</w:t>
            </w:r>
          </w:p>
        </w:tc>
      </w:tr>
      <w:tr w:rsidR="00000000" w14:paraId="707970E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FE49268" w14:textId="77777777" w:rsidR="00000000" w:rsidRDefault="00285722">
            <w:pPr>
              <w:adjustRightInd w:val="0"/>
              <w:ind w:right="144"/>
              <w:rPr>
                <w:sz w:val="24"/>
                <w:szCs w:val="24"/>
              </w:rPr>
            </w:pPr>
          </w:p>
        </w:tc>
        <w:tc>
          <w:tcPr>
            <w:tcW w:w="4680" w:type="dxa"/>
            <w:gridSpan w:val="4"/>
            <w:tcBorders>
              <w:top w:val="nil"/>
              <w:left w:val="nil"/>
              <w:bottom w:val="nil"/>
              <w:right w:val="nil"/>
            </w:tcBorders>
            <w:shd w:val="pct20" w:color="auto" w:fill="auto"/>
          </w:tcPr>
          <w:p w14:paraId="6ED15A13" w14:textId="77777777" w:rsidR="00000000" w:rsidRDefault="00285722">
            <w:pPr>
              <w:adjustRightInd w:val="0"/>
              <w:ind w:right="144"/>
              <w:rPr>
                <w:sz w:val="24"/>
                <w:szCs w:val="24"/>
              </w:rPr>
            </w:pPr>
            <w:r>
              <w:rPr>
                <w:szCs w:val="24"/>
              </w:rPr>
              <w:t>Competitive Retailer (CR)</w:t>
            </w:r>
          </w:p>
        </w:tc>
      </w:tr>
      <w:tr w:rsidR="00000000" w14:paraId="1F666285" w14:textId="77777777">
        <w:tblPrEx>
          <w:tblCellMar>
            <w:top w:w="0" w:type="dxa"/>
            <w:left w:w="0" w:type="dxa"/>
            <w:bottom w:w="0" w:type="dxa"/>
            <w:right w:w="0" w:type="dxa"/>
          </w:tblCellMar>
        </w:tblPrEx>
        <w:tc>
          <w:tcPr>
            <w:tcW w:w="1007" w:type="dxa"/>
            <w:tcBorders>
              <w:top w:val="nil"/>
              <w:left w:val="nil"/>
              <w:bottom w:val="nil"/>
              <w:right w:val="nil"/>
            </w:tcBorders>
          </w:tcPr>
          <w:p w14:paraId="7DEC49D1" w14:textId="77777777" w:rsidR="00000000" w:rsidRDefault="00285722">
            <w:pPr>
              <w:adjustRightInd w:val="0"/>
              <w:ind w:right="144"/>
              <w:rPr>
                <w:sz w:val="24"/>
                <w:szCs w:val="24"/>
              </w:rPr>
            </w:pPr>
            <w:r>
              <w:rPr>
                <w:b/>
                <w:szCs w:val="24"/>
              </w:rPr>
              <w:t>Must Use</w:t>
            </w:r>
          </w:p>
        </w:tc>
        <w:tc>
          <w:tcPr>
            <w:tcW w:w="1080" w:type="dxa"/>
            <w:tcBorders>
              <w:top w:val="nil"/>
              <w:left w:val="nil"/>
              <w:bottom w:val="nil"/>
              <w:right w:val="nil"/>
            </w:tcBorders>
          </w:tcPr>
          <w:p w14:paraId="6CD8CE49" w14:textId="77777777" w:rsidR="00000000" w:rsidRDefault="00285722">
            <w:pPr>
              <w:adjustRightInd w:val="0"/>
              <w:ind w:right="144"/>
              <w:jc w:val="center"/>
              <w:rPr>
                <w:sz w:val="24"/>
                <w:szCs w:val="24"/>
              </w:rPr>
            </w:pPr>
            <w:r>
              <w:rPr>
                <w:b/>
                <w:szCs w:val="24"/>
              </w:rPr>
              <w:t>N102</w:t>
            </w:r>
          </w:p>
        </w:tc>
        <w:tc>
          <w:tcPr>
            <w:tcW w:w="892" w:type="dxa"/>
            <w:tcBorders>
              <w:top w:val="nil"/>
              <w:left w:val="nil"/>
              <w:bottom w:val="nil"/>
              <w:right w:val="nil"/>
            </w:tcBorders>
          </w:tcPr>
          <w:p w14:paraId="546EADFF" w14:textId="77777777" w:rsidR="00000000" w:rsidRDefault="00285722">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3515E3A2" w14:textId="77777777" w:rsidR="00000000" w:rsidRDefault="00285722">
            <w:pPr>
              <w:adjustRightInd w:val="0"/>
              <w:ind w:right="144"/>
              <w:rPr>
                <w:sz w:val="24"/>
                <w:szCs w:val="24"/>
              </w:rPr>
            </w:pPr>
            <w:r>
              <w:rPr>
                <w:b/>
                <w:szCs w:val="24"/>
              </w:rPr>
              <w:t>Name</w:t>
            </w:r>
          </w:p>
        </w:tc>
        <w:tc>
          <w:tcPr>
            <w:tcW w:w="432" w:type="dxa"/>
            <w:tcBorders>
              <w:top w:val="nil"/>
              <w:left w:val="nil"/>
              <w:bottom w:val="nil"/>
              <w:right w:val="nil"/>
            </w:tcBorders>
          </w:tcPr>
          <w:p w14:paraId="23CA8915" w14:textId="77777777" w:rsidR="00000000" w:rsidRDefault="00285722">
            <w:pPr>
              <w:adjustRightInd w:val="0"/>
              <w:ind w:right="144"/>
              <w:jc w:val="center"/>
              <w:rPr>
                <w:sz w:val="24"/>
                <w:szCs w:val="24"/>
              </w:rPr>
            </w:pPr>
            <w:r>
              <w:rPr>
                <w:b/>
                <w:szCs w:val="24"/>
              </w:rPr>
              <w:t>X</w:t>
            </w:r>
          </w:p>
        </w:tc>
        <w:tc>
          <w:tcPr>
            <w:tcW w:w="14" w:type="dxa"/>
            <w:tcBorders>
              <w:top w:val="nil"/>
              <w:left w:val="nil"/>
              <w:bottom w:val="nil"/>
              <w:right w:val="nil"/>
            </w:tcBorders>
          </w:tcPr>
          <w:p w14:paraId="2BF9AC31" w14:textId="77777777" w:rsidR="00000000" w:rsidRDefault="00285722">
            <w:pPr>
              <w:adjustRightInd w:val="0"/>
              <w:ind w:right="144"/>
              <w:jc w:val="center"/>
              <w:rPr>
                <w:sz w:val="24"/>
                <w:szCs w:val="24"/>
              </w:rPr>
            </w:pPr>
          </w:p>
        </w:tc>
        <w:tc>
          <w:tcPr>
            <w:tcW w:w="1440" w:type="dxa"/>
            <w:gridSpan w:val="3"/>
            <w:tcBorders>
              <w:top w:val="nil"/>
              <w:left w:val="nil"/>
              <w:bottom w:val="nil"/>
              <w:right w:val="nil"/>
            </w:tcBorders>
          </w:tcPr>
          <w:p w14:paraId="244FAB2B" w14:textId="77777777" w:rsidR="00000000" w:rsidRDefault="00285722">
            <w:pPr>
              <w:adjustRightInd w:val="0"/>
              <w:ind w:right="144"/>
              <w:rPr>
                <w:sz w:val="24"/>
                <w:szCs w:val="24"/>
              </w:rPr>
            </w:pPr>
            <w:r>
              <w:rPr>
                <w:b/>
                <w:szCs w:val="24"/>
              </w:rPr>
              <w:t>AN 1/60</w:t>
            </w:r>
          </w:p>
        </w:tc>
      </w:tr>
      <w:tr w:rsidR="00000000" w14:paraId="60024A6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5DE5040" w14:textId="77777777" w:rsidR="00000000" w:rsidRDefault="00285722">
            <w:pPr>
              <w:adjustRightInd w:val="0"/>
              <w:ind w:right="144"/>
              <w:rPr>
                <w:sz w:val="24"/>
                <w:szCs w:val="24"/>
              </w:rPr>
            </w:pPr>
          </w:p>
        </w:tc>
        <w:tc>
          <w:tcPr>
            <w:tcW w:w="6523" w:type="dxa"/>
            <w:gridSpan w:val="8"/>
            <w:tcBorders>
              <w:top w:val="nil"/>
              <w:left w:val="nil"/>
              <w:bottom w:val="nil"/>
              <w:right w:val="nil"/>
            </w:tcBorders>
          </w:tcPr>
          <w:p w14:paraId="2CB9691D" w14:textId="77777777" w:rsidR="00000000" w:rsidRDefault="00285722">
            <w:pPr>
              <w:adjustRightInd w:val="0"/>
              <w:ind w:right="144"/>
              <w:rPr>
                <w:sz w:val="24"/>
                <w:szCs w:val="24"/>
              </w:rPr>
            </w:pPr>
            <w:r>
              <w:rPr>
                <w:szCs w:val="24"/>
              </w:rPr>
              <w:t>Free-form name</w:t>
            </w:r>
          </w:p>
        </w:tc>
      </w:tr>
      <w:tr w:rsidR="00000000" w14:paraId="5409BD6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2ED85EB" w14:textId="77777777" w:rsidR="00000000" w:rsidRDefault="00285722">
            <w:pPr>
              <w:adjustRightInd w:val="0"/>
              <w:ind w:right="144"/>
              <w:rPr>
                <w:sz w:val="24"/>
                <w:szCs w:val="24"/>
              </w:rPr>
            </w:pPr>
          </w:p>
        </w:tc>
        <w:tc>
          <w:tcPr>
            <w:tcW w:w="6523" w:type="dxa"/>
            <w:gridSpan w:val="8"/>
            <w:tcBorders>
              <w:top w:val="nil"/>
              <w:left w:val="nil"/>
              <w:bottom w:val="nil"/>
              <w:right w:val="nil"/>
            </w:tcBorders>
            <w:shd w:val="pct20" w:color="auto" w:fill="auto"/>
          </w:tcPr>
          <w:p w14:paraId="7D377829" w14:textId="77777777" w:rsidR="00000000" w:rsidRDefault="00285722">
            <w:pPr>
              <w:adjustRightInd w:val="0"/>
              <w:ind w:right="144"/>
              <w:rPr>
                <w:sz w:val="24"/>
                <w:szCs w:val="24"/>
              </w:rPr>
            </w:pPr>
            <w:r>
              <w:rPr>
                <w:szCs w:val="24"/>
              </w:rPr>
              <w:t>CR Name</w:t>
            </w:r>
          </w:p>
        </w:tc>
      </w:tr>
      <w:tr w:rsidR="00000000" w14:paraId="70EC0D42" w14:textId="77777777">
        <w:tblPrEx>
          <w:tblCellMar>
            <w:top w:w="0" w:type="dxa"/>
            <w:left w:w="0" w:type="dxa"/>
            <w:bottom w:w="0" w:type="dxa"/>
            <w:right w:w="0" w:type="dxa"/>
          </w:tblCellMar>
        </w:tblPrEx>
        <w:tc>
          <w:tcPr>
            <w:tcW w:w="1007" w:type="dxa"/>
            <w:tcBorders>
              <w:top w:val="nil"/>
              <w:left w:val="nil"/>
              <w:bottom w:val="nil"/>
              <w:right w:val="nil"/>
            </w:tcBorders>
          </w:tcPr>
          <w:p w14:paraId="14B3B951" w14:textId="77777777" w:rsidR="00000000" w:rsidRDefault="00285722">
            <w:pPr>
              <w:adjustRightInd w:val="0"/>
              <w:ind w:right="144"/>
              <w:rPr>
                <w:sz w:val="24"/>
                <w:szCs w:val="24"/>
              </w:rPr>
            </w:pPr>
            <w:r>
              <w:rPr>
                <w:b/>
                <w:szCs w:val="24"/>
              </w:rPr>
              <w:t>Must Use</w:t>
            </w:r>
          </w:p>
        </w:tc>
        <w:tc>
          <w:tcPr>
            <w:tcW w:w="1080" w:type="dxa"/>
            <w:tcBorders>
              <w:top w:val="nil"/>
              <w:left w:val="nil"/>
              <w:bottom w:val="nil"/>
              <w:right w:val="nil"/>
            </w:tcBorders>
          </w:tcPr>
          <w:p w14:paraId="4DD901EF" w14:textId="77777777" w:rsidR="00000000" w:rsidRDefault="00285722">
            <w:pPr>
              <w:adjustRightInd w:val="0"/>
              <w:ind w:right="144"/>
              <w:jc w:val="center"/>
              <w:rPr>
                <w:sz w:val="24"/>
                <w:szCs w:val="24"/>
              </w:rPr>
            </w:pPr>
            <w:r>
              <w:rPr>
                <w:b/>
                <w:szCs w:val="24"/>
              </w:rPr>
              <w:t>N103</w:t>
            </w:r>
          </w:p>
        </w:tc>
        <w:tc>
          <w:tcPr>
            <w:tcW w:w="892" w:type="dxa"/>
            <w:tcBorders>
              <w:top w:val="nil"/>
              <w:left w:val="nil"/>
              <w:bottom w:val="nil"/>
              <w:right w:val="nil"/>
            </w:tcBorders>
          </w:tcPr>
          <w:p w14:paraId="192C1FCB" w14:textId="77777777" w:rsidR="00000000" w:rsidRDefault="00285722">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4CCC6CC9" w14:textId="77777777" w:rsidR="00000000" w:rsidRDefault="00285722">
            <w:pPr>
              <w:adjustRightInd w:val="0"/>
              <w:ind w:right="144"/>
              <w:rPr>
                <w:sz w:val="24"/>
                <w:szCs w:val="24"/>
              </w:rPr>
            </w:pPr>
            <w:r>
              <w:rPr>
                <w:b/>
                <w:szCs w:val="24"/>
              </w:rPr>
              <w:t>Id</w:t>
            </w:r>
            <w:r>
              <w:rPr>
                <w:b/>
                <w:szCs w:val="24"/>
              </w:rPr>
              <w:t>entification Code Qualifier</w:t>
            </w:r>
          </w:p>
        </w:tc>
        <w:tc>
          <w:tcPr>
            <w:tcW w:w="432" w:type="dxa"/>
            <w:tcBorders>
              <w:top w:val="nil"/>
              <w:left w:val="nil"/>
              <w:bottom w:val="nil"/>
              <w:right w:val="nil"/>
            </w:tcBorders>
          </w:tcPr>
          <w:p w14:paraId="59764425" w14:textId="77777777" w:rsidR="00000000" w:rsidRDefault="00285722">
            <w:pPr>
              <w:adjustRightInd w:val="0"/>
              <w:ind w:right="144"/>
              <w:jc w:val="center"/>
              <w:rPr>
                <w:sz w:val="24"/>
                <w:szCs w:val="24"/>
              </w:rPr>
            </w:pPr>
            <w:r>
              <w:rPr>
                <w:b/>
                <w:szCs w:val="24"/>
              </w:rPr>
              <w:t>X</w:t>
            </w:r>
          </w:p>
        </w:tc>
        <w:tc>
          <w:tcPr>
            <w:tcW w:w="14" w:type="dxa"/>
            <w:tcBorders>
              <w:top w:val="nil"/>
              <w:left w:val="nil"/>
              <w:bottom w:val="nil"/>
              <w:right w:val="nil"/>
            </w:tcBorders>
          </w:tcPr>
          <w:p w14:paraId="29211337" w14:textId="77777777" w:rsidR="00000000" w:rsidRDefault="00285722">
            <w:pPr>
              <w:adjustRightInd w:val="0"/>
              <w:ind w:right="144"/>
              <w:jc w:val="center"/>
              <w:rPr>
                <w:sz w:val="24"/>
                <w:szCs w:val="24"/>
              </w:rPr>
            </w:pPr>
          </w:p>
        </w:tc>
        <w:tc>
          <w:tcPr>
            <w:tcW w:w="1440" w:type="dxa"/>
            <w:gridSpan w:val="3"/>
            <w:tcBorders>
              <w:top w:val="nil"/>
              <w:left w:val="nil"/>
              <w:bottom w:val="nil"/>
              <w:right w:val="nil"/>
            </w:tcBorders>
          </w:tcPr>
          <w:p w14:paraId="74EADB4D" w14:textId="77777777" w:rsidR="00000000" w:rsidRDefault="00285722">
            <w:pPr>
              <w:adjustRightInd w:val="0"/>
              <w:ind w:right="144"/>
              <w:rPr>
                <w:sz w:val="24"/>
                <w:szCs w:val="24"/>
              </w:rPr>
            </w:pPr>
            <w:r>
              <w:rPr>
                <w:b/>
                <w:szCs w:val="24"/>
              </w:rPr>
              <w:t>ID 1/2</w:t>
            </w:r>
          </w:p>
        </w:tc>
      </w:tr>
      <w:tr w:rsidR="00000000" w14:paraId="4E28F11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AC59995" w14:textId="77777777" w:rsidR="00000000" w:rsidRDefault="00285722">
            <w:pPr>
              <w:adjustRightInd w:val="0"/>
              <w:ind w:right="144"/>
              <w:rPr>
                <w:sz w:val="24"/>
                <w:szCs w:val="24"/>
              </w:rPr>
            </w:pPr>
          </w:p>
        </w:tc>
        <w:tc>
          <w:tcPr>
            <w:tcW w:w="6523" w:type="dxa"/>
            <w:gridSpan w:val="8"/>
            <w:tcBorders>
              <w:top w:val="nil"/>
              <w:left w:val="nil"/>
              <w:bottom w:val="nil"/>
              <w:right w:val="nil"/>
            </w:tcBorders>
          </w:tcPr>
          <w:p w14:paraId="79A1C5AA" w14:textId="77777777" w:rsidR="00000000" w:rsidRDefault="00285722">
            <w:pPr>
              <w:adjustRightInd w:val="0"/>
              <w:ind w:right="144"/>
              <w:rPr>
                <w:sz w:val="24"/>
                <w:szCs w:val="24"/>
              </w:rPr>
            </w:pPr>
            <w:r>
              <w:rPr>
                <w:szCs w:val="24"/>
              </w:rPr>
              <w:t>Code designating the system/method of code structure used for Identification Code (67)</w:t>
            </w:r>
          </w:p>
        </w:tc>
      </w:tr>
      <w:tr w:rsidR="00000000" w14:paraId="420D46C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3B69DCF" w14:textId="77777777" w:rsidR="00000000" w:rsidRDefault="00285722">
            <w:pPr>
              <w:adjustRightInd w:val="0"/>
              <w:ind w:right="144"/>
              <w:rPr>
                <w:sz w:val="24"/>
                <w:szCs w:val="24"/>
              </w:rPr>
            </w:pPr>
            <w:r>
              <w:rPr>
                <w:szCs w:val="24"/>
              </w:rPr>
              <w:t xml:space="preserve"> </w:t>
            </w:r>
          </w:p>
        </w:tc>
        <w:tc>
          <w:tcPr>
            <w:tcW w:w="1367" w:type="dxa"/>
            <w:tcBorders>
              <w:top w:val="nil"/>
              <w:left w:val="nil"/>
              <w:bottom w:val="nil"/>
              <w:right w:val="nil"/>
            </w:tcBorders>
          </w:tcPr>
          <w:p w14:paraId="5FD0D17C" w14:textId="77777777" w:rsidR="00000000" w:rsidRDefault="00285722">
            <w:pPr>
              <w:adjustRightInd w:val="0"/>
              <w:ind w:right="144"/>
              <w:rPr>
                <w:sz w:val="24"/>
                <w:szCs w:val="24"/>
              </w:rPr>
            </w:pPr>
            <w:r>
              <w:rPr>
                <w:szCs w:val="24"/>
              </w:rPr>
              <w:t>1</w:t>
            </w:r>
          </w:p>
        </w:tc>
        <w:tc>
          <w:tcPr>
            <w:tcW w:w="144" w:type="dxa"/>
            <w:tcBorders>
              <w:top w:val="nil"/>
              <w:left w:val="nil"/>
              <w:bottom w:val="nil"/>
              <w:right w:val="nil"/>
            </w:tcBorders>
          </w:tcPr>
          <w:p w14:paraId="6901603B" w14:textId="77777777" w:rsidR="00000000" w:rsidRDefault="00285722">
            <w:pPr>
              <w:adjustRightInd w:val="0"/>
              <w:ind w:right="144"/>
              <w:rPr>
                <w:sz w:val="24"/>
                <w:szCs w:val="24"/>
              </w:rPr>
            </w:pPr>
          </w:p>
        </w:tc>
        <w:tc>
          <w:tcPr>
            <w:tcW w:w="4823" w:type="dxa"/>
            <w:gridSpan w:val="5"/>
            <w:tcBorders>
              <w:top w:val="nil"/>
              <w:left w:val="nil"/>
              <w:bottom w:val="nil"/>
              <w:right w:val="nil"/>
            </w:tcBorders>
          </w:tcPr>
          <w:p w14:paraId="74D59DA2" w14:textId="77777777" w:rsidR="00000000" w:rsidRDefault="00285722">
            <w:pPr>
              <w:adjustRightInd w:val="0"/>
              <w:ind w:right="144"/>
              <w:rPr>
                <w:sz w:val="24"/>
                <w:szCs w:val="24"/>
              </w:rPr>
            </w:pPr>
            <w:r>
              <w:rPr>
                <w:szCs w:val="24"/>
              </w:rPr>
              <w:t>D-U-N-S Number, Dun &amp; Bradstreet</w:t>
            </w:r>
          </w:p>
        </w:tc>
      </w:tr>
      <w:tr w:rsidR="00000000" w14:paraId="3715C8F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2608ADF" w14:textId="77777777" w:rsidR="00000000" w:rsidRDefault="00285722">
            <w:pPr>
              <w:adjustRightInd w:val="0"/>
              <w:ind w:right="144"/>
              <w:rPr>
                <w:sz w:val="24"/>
                <w:szCs w:val="24"/>
              </w:rPr>
            </w:pPr>
            <w:r>
              <w:rPr>
                <w:szCs w:val="24"/>
              </w:rPr>
              <w:t xml:space="preserve"> </w:t>
            </w:r>
          </w:p>
        </w:tc>
        <w:tc>
          <w:tcPr>
            <w:tcW w:w="1367" w:type="dxa"/>
            <w:tcBorders>
              <w:top w:val="nil"/>
              <w:left w:val="nil"/>
              <w:bottom w:val="nil"/>
              <w:right w:val="nil"/>
            </w:tcBorders>
          </w:tcPr>
          <w:p w14:paraId="1CBC534C" w14:textId="77777777" w:rsidR="00000000" w:rsidRDefault="00285722">
            <w:pPr>
              <w:adjustRightInd w:val="0"/>
              <w:ind w:right="144"/>
              <w:rPr>
                <w:sz w:val="24"/>
                <w:szCs w:val="24"/>
              </w:rPr>
            </w:pPr>
            <w:r>
              <w:rPr>
                <w:szCs w:val="24"/>
              </w:rPr>
              <w:t>9</w:t>
            </w:r>
          </w:p>
        </w:tc>
        <w:tc>
          <w:tcPr>
            <w:tcW w:w="144" w:type="dxa"/>
            <w:tcBorders>
              <w:top w:val="nil"/>
              <w:left w:val="nil"/>
              <w:bottom w:val="nil"/>
              <w:right w:val="nil"/>
            </w:tcBorders>
          </w:tcPr>
          <w:p w14:paraId="7FD44C9E" w14:textId="77777777" w:rsidR="00000000" w:rsidRDefault="00285722">
            <w:pPr>
              <w:adjustRightInd w:val="0"/>
              <w:ind w:right="144"/>
              <w:rPr>
                <w:sz w:val="24"/>
                <w:szCs w:val="24"/>
              </w:rPr>
            </w:pPr>
          </w:p>
        </w:tc>
        <w:tc>
          <w:tcPr>
            <w:tcW w:w="4823" w:type="dxa"/>
            <w:gridSpan w:val="5"/>
            <w:tcBorders>
              <w:top w:val="nil"/>
              <w:left w:val="nil"/>
              <w:bottom w:val="nil"/>
              <w:right w:val="nil"/>
            </w:tcBorders>
          </w:tcPr>
          <w:p w14:paraId="0E8C4A94" w14:textId="77777777" w:rsidR="00000000" w:rsidRDefault="00285722">
            <w:pPr>
              <w:adjustRightInd w:val="0"/>
              <w:ind w:right="144"/>
              <w:rPr>
                <w:sz w:val="24"/>
                <w:szCs w:val="24"/>
              </w:rPr>
            </w:pPr>
            <w:r>
              <w:rPr>
                <w:szCs w:val="24"/>
              </w:rPr>
              <w:t>D-U-N-S+4, D-U-N-S Number with Four Character Suffix</w:t>
            </w:r>
          </w:p>
        </w:tc>
      </w:tr>
      <w:tr w:rsidR="00000000" w14:paraId="0D99170E" w14:textId="77777777">
        <w:tblPrEx>
          <w:tblCellMar>
            <w:top w:w="0" w:type="dxa"/>
            <w:left w:w="0" w:type="dxa"/>
            <w:bottom w:w="0" w:type="dxa"/>
            <w:right w:w="0" w:type="dxa"/>
          </w:tblCellMar>
        </w:tblPrEx>
        <w:tc>
          <w:tcPr>
            <w:tcW w:w="1007" w:type="dxa"/>
            <w:tcBorders>
              <w:top w:val="nil"/>
              <w:left w:val="nil"/>
              <w:bottom w:val="nil"/>
              <w:right w:val="nil"/>
            </w:tcBorders>
          </w:tcPr>
          <w:p w14:paraId="59CA695E" w14:textId="77777777" w:rsidR="00000000" w:rsidRDefault="00285722">
            <w:pPr>
              <w:adjustRightInd w:val="0"/>
              <w:ind w:right="144"/>
              <w:rPr>
                <w:sz w:val="24"/>
                <w:szCs w:val="24"/>
              </w:rPr>
            </w:pPr>
            <w:r>
              <w:rPr>
                <w:b/>
                <w:szCs w:val="24"/>
              </w:rPr>
              <w:t>Must Use</w:t>
            </w:r>
          </w:p>
        </w:tc>
        <w:tc>
          <w:tcPr>
            <w:tcW w:w="1080" w:type="dxa"/>
            <w:tcBorders>
              <w:top w:val="nil"/>
              <w:left w:val="nil"/>
              <w:bottom w:val="nil"/>
              <w:right w:val="nil"/>
            </w:tcBorders>
          </w:tcPr>
          <w:p w14:paraId="45390E3E" w14:textId="77777777" w:rsidR="00000000" w:rsidRDefault="00285722">
            <w:pPr>
              <w:adjustRightInd w:val="0"/>
              <w:ind w:right="144"/>
              <w:jc w:val="center"/>
              <w:rPr>
                <w:sz w:val="24"/>
                <w:szCs w:val="24"/>
              </w:rPr>
            </w:pPr>
            <w:r>
              <w:rPr>
                <w:b/>
                <w:szCs w:val="24"/>
              </w:rPr>
              <w:t>N104</w:t>
            </w:r>
          </w:p>
        </w:tc>
        <w:tc>
          <w:tcPr>
            <w:tcW w:w="892" w:type="dxa"/>
            <w:tcBorders>
              <w:top w:val="nil"/>
              <w:left w:val="nil"/>
              <w:bottom w:val="nil"/>
              <w:right w:val="nil"/>
            </w:tcBorders>
          </w:tcPr>
          <w:p w14:paraId="38E44B39" w14:textId="77777777" w:rsidR="00000000" w:rsidRDefault="00285722">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2926965C" w14:textId="77777777" w:rsidR="00000000" w:rsidRDefault="00285722">
            <w:pPr>
              <w:adjustRightInd w:val="0"/>
              <w:ind w:right="144"/>
              <w:rPr>
                <w:sz w:val="24"/>
                <w:szCs w:val="24"/>
              </w:rPr>
            </w:pPr>
            <w:r>
              <w:rPr>
                <w:b/>
                <w:szCs w:val="24"/>
              </w:rPr>
              <w:t>Identification Code</w:t>
            </w:r>
          </w:p>
        </w:tc>
        <w:tc>
          <w:tcPr>
            <w:tcW w:w="432" w:type="dxa"/>
            <w:tcBorders>
              <w:top w:val="nil"/>
              <w:left w:val="nil"/>
              <w:bottom w:val="nil"/>
              <w:right w:val="nil"/>
            </w:tcBorders>
          </w:tcPr>
          <w:p w14:paraId="48631A4B" w14:textId="77777777" w:rsidR="00000000" w:rsidRDefault="00285722">
            <w:pPr>
              <w:adjustRightInd w:val="0"/>
              <w:ind w:right="144"/>
              <w:jc w:val="center"/>
              <w:rPr>
                <w:sz w:val="24"/>
                <w:szCs w:val="24"/>
              </w:rPr>
            </w:pPr>
            <w:r>
              <w:rPr>
                <w:b/>
                <w:szCs w:val="24"/>
              </w:rPr>
              <w:t>X</w:t>
            </w:r>
          </w:p>
        </w:tc>
        <w:tc>
          <w:tcPr>
            <w:tcW w:w="14" w:type="dxa"/>
            <w:tcBorders>
              <w:top w:val="nil"/>
              <w:left w:val="nil"/>
              <w:bottom w:val="nil"/>
              <w:right w:val="nil"/>
            </w:tcBorders>
          </w:tcPr>
          <w:p w14:paraId="1CF4850B" w14:textId="77777777" w:rsidR="00000000" w:rsidRDefault="00285722">
            <w:pPr>
              <w:adjustRightInd w:val="0"/>
              <w:ind w:right="144"/>
              <w:jc w:val="center"/>
              <w:rPr>
                <w:sz w:val="24"/>
                <w:szCs w:val="24"/>
              </w:rPr>
            </w:pPr>
          </w:p>
        </w:tc>
        <w:tc>
          <w:tcPr>
            <w:tcW w:w="1440" w:type="dxa"/>
            <w:gridSpan w:val="3"/>
            <w:tcBorders>
              <w:top w:val="nil"/>
              <w:left w:val="nil"/>
              <w:bottom w:val="nil"/>
              <w:right w:val="nil"/>
            </w:tcBorders>
          </w:tcPr>
          <w:p w14:paraId="6BA0A9A5" w14:textId="77777777" w:rsidR="00000000" w:rsidRDefault="00285722">
            <w:pPr>
              <w:adjustRightInd w:val="0"/>
              <w:ind w:right="144"/>
              <w:rPr>
                <w:sz w:val="24"/>
                <w:szCs w:val="24"/>
              </w:rPr>
            </w:pPr>
            <w:r>
              <w:rPr>
                <w:b/>
                <w:szCs w:val="24"/>
              </w:rPr>
              <w:t>AN 2/80</w:t>
            </w:r>
          </w:p>
        </w:tc>
      </w:tr>
      <w:tr w:rsidR="00000000" w14:paraId="2C13535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5162E28" w14:textId="77777777" w:rsidR="00000000" w:rsidRDefault="00285722">
            <w:pPr>
              <w:adjustRightInd w:val="0"/>
              <w:ind w:right="144"/>
              <w:rPr>
                <w:sz w:val="24"/>
                <w:szCs w:val="24"/>
              </w:rPr>
            </w:pPr>
          </w:p>
        </w:tc>
        <w:tc>
          <w:tcPr>
            <w:tcW w:w="6523" w:type="dxa"/>
            <w:gridSpan w:val="8"/>
            <w:tcBorders>
              <w:top w:val="nil"/>
              <w:left w:val="nil"/>
              <w:bottom w:val="nil"/>
              <w:right w:val="nil"/>
            </w:tcBorders>
          </w:tcPr>
          <w:p w14:paraId="7EF5859A" w14:textId="77777777" w:rsidR="00000000" w:rsidRDefault="00285722">
            <w:pPr>
              <w:adjustRightInd w:val="0"/>
              <w:ind w:right="144"/>
              <w:rPr>
                <w:sz w:val="24"/>
                <w:szCs w:val="24"/>
              </w:rPr>
            </w:pPr>
            <w:r>
              <w:rPr>
                <w:szCs w:val="24"/>
              </w:rPr>
              <w:t>Code identifying a party or other code</w:t>
            </w:r>
          </w:p>
        </w:tc>
      </w:tr>
      <w:tr w:rsidR="00000000" w14:paraId="5D39BEF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C701354" w14:textId="77777777" w:rsidR="00000000" w:rsidRDefault="00285722">
            <w:pPr>
              <w:adjustRightInd w:val="0"/>
              <w:ind w:right="144"/>
              <w:rPr>
                <w:sz w:val="24"/>
                <w:szCs w:val="24"/>
              </w:rPr>
            </w:pPr>
          </w:p>
        </w:tc>
        <w:tc>
          <w:tcPr>
            <w:tcW w:w="6523" w:type="dxa"/>
            <w:gridSpan w:val="8"/>
            <w:tcBorders>
              <w:top w:val="nil"/>
              <w:left w:val="nil"/>
              <w:bottom w:val="nil"/>
              <w:right w:val="nil"/>
            </w:tcBorders>
            <w:shd w:val="pct20" w:color="auto" w:fill="auto"/>
          </w:tcPr>
          <w:p w14:paraId="72A2739A" w14:textId="77777777" w:rsidR="00000000" w:rsidRDefault="00285722">
            <w:pPr>
              <w:adjustRightInd w:val="0"/>
              <w:ind w:right="144"/>
              <w:rPr>
                <w:sz w:val="24"/>
                <w:szCs w:val="24"/>
              </w:rPr>
            </w:pPr>
            <w:r>
              <w:rPr>
                <w:szCs w:val="24"/>
              </w:rPr>
              <w:t>CR D-U-N-S Number or D-U-N-S + 4 Number</w:t>
            </w:r>
          </w:p>
        </w:tc>
      </w:tr>
      <w:tr w:rsidR="00000000" w14:paraId="2D2F9014" w14:textId="77777777">
        <w:tblPrEx>
          <w:tblCellMar>
            <w:top w:w="0" w:type="dxa"/>
            <w:left w:w="0" w:type="dxa"/>
            <w:bottom w:w="0" w:type="dxa"/>
            <w:right w:w="0" w:type="dxa"/>
          </w:tblCellMar>
        </w:tblPrEx>
        <w:tc>
          <w:tcPr>
            <w:tcW w:w="1007" w:type="dxa"/>
            <w:tcBorders>
              <w:top w:val="nil"/>
              <w:left w:val="nil"/>
              <w:bottom w:val="nil"/>
              <w:right w:val="nil"/>
            </w:tcBorders>
          </w:tcPr>
          <w:p w14:paraId="0B60432E" w14:textId="77777777" w:rsidR="00000000" w:rsidRDefault="00285722">
            <w:pPr>
              <w:adjustRightInd w:val="0"/>
              <w:ind w:right="144"/>
              <w:rPr>
                <w:sz w:val="24"/>
                <w:szCs w:val="24"/>
              </w:rPr>
            </w:pPr>
            <w:r>
              <w:rPr>
                <w:b/>
                <w:szCs w:val="24"/>
              </w:rPr>
              <w:t>Must Use</w:t>
            </w:r>
          </w:p>
        </w:tc>
        <w:tc>
          <w:tcPr>
            <w:tcW w:w="1080" w:type="dxa"/>
            <w:tcBorders>
              <w:top w:val="nil"/>
              <w:left w:val="nil"/>
              <w:bottom w:val="nil"/>
              <w:right w:val="nil"/>
            </w:tcBorders>
          </w:tcPr>
          <w:p w14:paraId="06FE04B2" w14:textId="77777777" w:rsidR="00000000" w:rsidRDefault="00285722">
            <w:pPr>
              <w:adjustRightInd w:val="0"/>
              <w:ind w:right="144"/>
              <w:jc w:val="center"/>
              <w:rPr>
                <w:sz w:val="24"/>
                <w:szCs w:val="24"/>
              </w:rPr>
            </w:pPr>
            <w:r>
              <w:rPr>
                <w:b/>
                <w:szCs w:val="24"/>
              </w:rPr>
              <w:t>N106</w:t>
            </w:r>
          </w:p>
        </w:tc>
        <w:tc>
          <w:tcPr>
            <w:tcW w:w="892" w:type="dxa"/>
            <w:tcBorders>
              <w:top w:val="nil"/>
              <w:left w:val="nil"/>
              <w:bottom w:val="nil"/>
              <w:right w:val="nil"/>
            </w:tcBorders>
          </w:tcPr>
          <w:p w14:paraId="5A06D0FE" w14:textId="77777777" w:rsidR="00000000" w:rsidRDefault="00285722">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528C802E" w14:textId="77777777" w:rsidR="00000000" w:rsidRDefault="00285722">
            <w:pPr>
              <w:adjustRightInd w:val="0"/>
              <w:ind w:right="144"/>
              <w:rPr>
                <w:sz w:val="24"/>
                <w:szCs w:val="24"/>
              </w:rPr>
            </w:pPr>
            <w:r>
              <w:rPr>
                <w:b/>
                <w:szCs w:val="24"/>
              </w:rPr>
              <w:t>Entity Identifier Code</w:t>
            </w:r>
          </w:p>
        </w:tc>
        <w:tc>
          <w:tcPr>
            <w:tcW w:w="432" w:type="dxa"/>
            <w:tcBorders>
              <w:top w:val="nil"/>
              <w:left w:val="nil"/>
              <w:bottom w:val="nil"/>
              <w:right w:val="nil"/>
            </w:tcBorders>
          </w:tcPr>
          <w:p w14:paraId="731E51BB" w14:textId="77777777" w:rsidR="00000000" w:rsidRDefault="00285722">
            <w:pPr>
              <w:adjustRightInd w:val="0"/>
              <w:ind w:right="144"/>
              <w:jc w:val="center"/>
              <w:rPr>
                <w:sz w:val="24"/>
                <w:szCs w:val="24"/>
              </w:rPr>
            </w:pPr>
            <w:r>
              <w:rPr>
                <w:b/>
                <w:szCs w:val="24"/>
              </w:rPr>
              <w:t>O</w:t>
            </w:r>
          </w:p>
        </w:tc>
        <w:tc>
          <w:tcPr>
            <w:tcW w:w="14" w:type="dxa"/>
            <w:tcBorders>
              <w:top w:val="nil"/>
              <w:left w:val="nil"/>
              <w:bottom w:val="nil"/>
              <w:right w:val="nil"/>
            </w:tcBorders>
          </w:tcPr>
          <w:p w14:paraId="6D3257C9" w14:textId="77777777" w:rsidR="00000000" w:rsidRDefault="00285722">
            <w:pPr>
              <w:adjustRightInd w:val="0"/>
              <w:ind w:right="144"/>
              <w:jc w:val="center"/>
              <w:rPr>
                <w:sz w:val="24"/>
                <w:szCs w:val="24"/>
              </w:rPr>
            </w:pPr>
          </w:p>
        </w:tc>
        <w:tc>
          <w:tcPr>
            <w:tcW w:w="1440" w:type="dxa"/>
            <w:gridSpan w:val="3"/>
            <w:tcBorders>
              <w:top w:val="nil"/>
              <w:left w:val="nil"/>
              <w:bottom w:val="nil"/>
              <w:right w:val="nil"/>
            </w:tcBorders>
          </w:tcPr>
          <w:p w14:paraId="3F5EA6BE" w14:textId="77777777" w:rsidR="00000000" w:rsidRDefault="00285722">
            <w:pPr>
              <w:adjustRightInd w:val="0"/>
              <w:ind w:right="144"/>
              <w:rPr>
                <w:sz w:val="24"/>
                <w:szCs w:val="24"/>
              </w:rPr>
            </w:pPr>
            <w:r>
              <w:rPr>
                <w:b/>
                <w:szCs w:val="24"/>
              </w:rPr>
              <w:t>ID 2/3</w:t>
            </w:r>
          </w:p>
        </w:tc>
      </w:tr>
      <w:tr w:rsidR="00000000" w14:paraId="7D28DA7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4B72CEE" w14:textId="77777777" w:rsidR="00000000" w:rsidRDefault="00285722">
            <w:pPr>
              <w:adjustRightInd w:val="0"/>
              <w:ind w:right="144"/>
              <w:rPr>
                <w:sz w:val="24"/>
                <w:szCs w:val="24"/>
              </w:rPr>
            </w:pPr>
          </w:p>
        </w:tc>
        <w:tc>
          <w:tcPr>
            <w:tcW w:w="6523" w:type="dxa"/>
            <w:gridSpan w:val="8"/>
            <w:tcBorders>
              <w:top w:val="nil"/>
              <w:left w:val="nil"/>
              <w:bottom w:val="nil"/>
              <w:right w:val="nil"/>
            </w:tcBorders>
          </w:tcPr>
          <w:p w14:paraId="52435BE2" w14:textId="77777777" w:rsidR="00000000" w:rsidRDefault="00285722">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6A91A4E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3531B78" w14:textId="77777777" w:rsidR="00000000" w:rsidRDefault="00285722">
            <w:pPr>
              <w:adjustRightInd w:val="0"/>
              <w:ind w:right="144"/>
              <w:rPr>
                <w:sz w:val="24"/>
                <w:szCs w:val="24"/>
              </w:rPr>
            </w:pPr>
            <w:r>
              <w:rPr>
                <w:szCs w:val="24"/>
              </w:rPr>
              <w:t xml:space="preserve"> </w:t>
            </w:r>
          </w:p>
        </w:tc>
        <w:tc>
          <w:tcPr>
            <w:tcW w:w="1367" w:type="dxa"/>
            <w:tcBorders>
              <w:top w:val="nil"/>
              <w:left w:val="nil"/>
              <w:bottom w:val="nil"/>
              <w:right w:val="nil"/>
            </w:tcBorders>
          </w:tcPr>
          <w:p w14:paraId="4651A2A2" w14:textId="77777777" w:rsidR="00000000" w:rsidRDefault="00285722">
            <w:pPr>
              <w:adjustRightInd w:val="0"/>
              <w:ind w:right="144"/>
              <w:rPr>
                <w:sz w:val="24"/>
                <w:szCs w:val="24"/>
              </w:rPr>
            </w:pPr>
            <w:r>
              <w:rPr>
                <w:szCs w:val="24"/>
              </w:rPr>
              <w:t>40</w:t>
            </w:r>
          </w:p>
        </w:tc>
        <w:tc>
          <w:tcPr>
            <w:tcW w:w="144" w:type="dxa"/>
            <w:tcBorders>
              <w:top w:val="nil"/>
              <w:left w:val="nil"/>
              <w:bottom w:val="nil"/>
              <w:right w:val="nil"/>
            </w:tcBorders>
          </w:tcPr>
          <w:p w14:paraId="44D90B1A" w14:textId="77777777" w:rsidR="00000000" w:rsidRDefault="00285722">
            <w:pPr>
              <w:adjustRightInd w:val="0"/>
              <w:ind w:right="144"/>
              <w:rPr>
                <w:sz w:val="24"/>
                <w:szCs w:val="24"/>
              </w:rPr>
            </w:pPr>
          </w:p>
        </w:tc>
        <w:tc>
          <w:tcPr>
            <w:tcW w:w="4823" w:type="dxa"/>
            <w:gridSpan w:val="5"/>
            <w:tcBorders>
              <w:top w:val="nil"/>
              <w:left w:val="nil"/>
              <w:bottom w:val="nil"/>
              <w:right w:val="nil"/>
            </w:tcBorders>
          </w:tcPr>
          <w:p w14:paraId="558BADA6" w14:textId="77777777" w:rsidR="00000000" w:rsidRDefault="00285722">
            <w:pPr>
              <w:adjustRightInd w:val="0"/>
              <w:ind w:right="144"/>
              <w:rPr>
                <w:sz w:val="24"/>
                <w:szCs w:val="24"/>
              </w:rPr>
            </w:pPr>
            <w:r>
              <w:rPr>
                <w:szCs w:val="24"/>
              </w:rPr>
              <w:t>Receiver</w:t>
            </w:r>
          </w:p>
        </w:tc>
      </w:tr>
      <w:tr w:rsidR="00000000" w14:paraId="398F1ED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0700576" w14:textId="77777777" w:rsidR="00000000" w:rsidRDefault="00285722">
            <w:pPr>
              <w:adjustRightInd w:val="0"/>
              <w:ind w:right="144"/>
              <w:rPr>
                <w:sz w:val="24"/>
                <w:szCs w:val="24"/>
              </w:rPr>
            </w:pPr>
            <w:r>
              <w:rPr>
                <w:szCs w:val="24"/>
              </w:rPr>
              <w:t xml:space="preserve"> </w:t>
            </w:r>
          </w:p>
        </w:tc>
        <w:tc>
          <w:tcPr>
            <w:tcW w:w="1367" w:type="dxa"/>
            <w:tcBorders>
              <w:top w:val="nil"/>
              <w:left w:val="nil"/>
              <w:bottom w:val="nil"/>
              <w:right w:val="nil"/>
            </w:tcBorders>
          </w:tcPr>
          <w:p w14:paraId="148E6E04" w14:textId="77777777" w:rsidR="00000000" w:rsidRDefault="00285722">
            <w:pPr>
              <w:adjustRightInd w:val="0"/>
              <w:ind w:right="144"/>
              <w:rPr>
                <w:sz w:val="24"/>
                <w:szCs w:val="24"/>
              </w:rPr>
            </w:pPr>
            <w:r>
              <w:rPr>
                <w:szCs w:val="24"/>
              </w:rPr>
              <w:t>41</w:t>
            </w:r>
          </w:p>
        </w:tc>
        <w:tc>
          <w:tcPr>
            <w:tcW w:w="144" w:type="dxa"/>
            <w:tcBorders>
              <w:top w:val="nil"/>
              <w:left w:val="nil"/>
              <w:bottom w:val="nil"/>
              <w:right w:val="nil"/>
            </w:tcBorders>
          </w:tcPr>
          <w:p w14:paraId="371F4387" w14:textId="77777777" w:rsidR="00000000" w:rsidRDefault="00285722">
            <w:pPr>
              <w:adjustRightInd w:val="0"/>
              <w:ind w:right="144"/>
              <w:rPr>
                <w:sz w:val="24"/>
                <w:szCs w:val="24"/>
              </w:rPr>
            </w:pPr>
          </w:p>
        </w:tc>
        <w:tc>
          <w:tcPr>
            <w:tcW w:w="4823" w:type="dxa"/>
            <w:gridSpan w:val="5"/>
            <w:tcBorders>
              <w:top w:val="nil"/>
              <w:left w:val="nil"/>
              <w:bottom w:val="nil"/>
              <w:right w:val="nil"/>
            </w:tcBorders>
          </w:tcPr>
          <w:p w14:paraId="456E7519" w14:textId="77777777" w:rsidR="00000000" w:rsidRDefault="00285722">
            <w:pPr>
              <w:adjustRightInd w:val="0"/>
              <w:ind w:right="144"/>
              <w:rPr>
                <w:sz w:val="24"/>
                <w:szCs w:val="24"/>
              </w:rPr>
            </w:pPr>
            <w:r>
              <w:rPr>
                <w:szCs w:val="24"/>
              </w:rPr>
              <w:t>Submitter</w:t>
            </w:r>
          </w:p>
        </w:tc>
      </w:tr>
    </w:tbl>
    <w:p w14:paraId="429FFBDF" w14:textId="77777777" w:rsidR="00000000" w:rsidRDefault="00285722">
      <w:pPr>
        <w:tabs>
          <w:tab w:val="right" w:pos="1800"/>
          <w:tab w:val="left" w:pos="2160"/>
        </w:tabs>
        <w:adjustRightInd w:val="0"/>
        <w:ind w:left="2160" w:hanging="2160"/>
        <w:rPr>
          <w:b/>
          <w:szCs w:val="24"/>
        </w:rPr>
      </w:pPr>
      <w:r>
        <w:rPr>
          <w:szCs w:val="24"/>
        </w:rPr>
        <w:br w:type="page"/>
      </w:r>
      <w:bookmarkStart w:id="12" w:name="book5"/>
      <w:bookmarkEnd w:id="12"/>
      <w:r>
        <w:rPr>
          <w:b/>
          <w:szCs w:val="24"/>
        </w:rPr>
        <w:lastRenderedPageBreak/>
        <w:tab/>
        <w:t>Segment:</w:t>
      </w:r>
      <w:r>
        <w:rPr>
          <w:b/>
          <w:szCs w:val="24"/>
        </w:rPr>
        <w:tab/>
      </w:r>
      <w:r>
        <w:rPr>
          <w:b/>
          <w:sz w:val="40"/>
          <w:szCs w:val="24"/>
        </w:rPr>
        <w:t xml:space="preserve">LIN </w:t>
      </w:r>
      <w:r>
        <w:rPr>
          <w:b/>
          <w:szCs w:val="24"/>
        </w:rPr>
        <w:t>Item Identification</w:t>
      </w:r>
    </w:p>
    <w:p w14:paraId="0E8E6FF5" w14:textId="77777777" w:rsidR="00000000" w:rsidRDefault="00285722">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0969CA99" w14:textId="77777777" w:rsidR="00000000" w:rsidRDefault="00285722">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3A8DF2B9" w14:textId="77777777" w:rsidR="00000000" w:rsidRDefault="00285722">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2A58450" w14:textId="77777777" w:rsidR="00000000" w:rsidRDefault="00285722">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2D1DA7C" w14:textId="77777777" w:rsidR="00000000" w:rsidRDefault="00285722">
      <w:pPr>
        <w:tabs>
          <w:tab w:val="right" w:pos="1800"/>
          <w:tab w:val="left" w:pos="2160"/>
        </w:tabs>
        <w:adjustRightInd w:val="0"/>
        <w:ind w:left="2160" w:hanging="2160"/>
        <w:rPr>
          <w:szCs w:val="24"/>
        </w:rPr>
      </w:pPr>
      <w:r>
        <w:rPr>
          <w:szCs w:val="24"/>
        </w:rPr>
        <w:tab/>
      </w:r>
      <w:r>
        <w:rPr>
          <w:b/>
          <w:szCs w:val="24"/>
        </w:rPr>
        <w:t>Max Use:</w:t>
      </w:r>
      <w:r>
        <w:rPr>
          <w:szCs w:val="24"/>
        </w:rPr>
        <w:tab/>
        <w:t>1</w:t>
      </w:r>
    </w:p>
    <w:p w14:paraId="57B7B6C4" w14:textId="77777777" w:rsidR="00000000" w:rsidRDefault="00285722">
      <w:pPr>
        <w:tabs>
          <w:tab w:val="right" w:pos="1800"/>
          <w:tab w:val="left" w:pos="2160"/>
        </w:tabs>
        <w:adjustRightInd w:val="0"/>
        <w:ind w:left="2160" w:hanging="2160"/>
        <w:rPr>
          <w:szCs w:val="24"/>
        </w:rPr>
      </w:pPr>
      <w:r>
        <w:rPr>
          <w:szCs w:val="24"/>
        </w:rPr>
        <w:tab/>
      </w:r>
      <w:r>
        <w:rPr>
          <w:b/>
          <w:szCs w:val="24"/>
        </w:rPr>
        <w:t>Purpose:</w:t>
      </w:r>
      <w:r>
        <w:rPr>
          <w:szCs w:val="24"/>
        </w:rPr>
        <w:tab/>
        <w:t>To specify basic item identification data</w:t>
      </w:r>
    </w:p>
    <w:p w14:paraId="3DEB5060" w14:textId="77777777" w:rsidR="00000000" w:rsidRDefault="0028572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LIN04 or LIN05 is present, then the other is required.</w:t>
      </w:r>
    </w:p>
    <w:p w14:paraId="07773E2F" w14:textId="77777777" w:rsidR="00000000" w:rsidRDefault="0028572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LIN06 or LIN07 is present, then the other is required.</w:t>
      </w:r>
    </w:p>
    <w:p w14:paraId="0499333F" w14:textId="77777777" w:rsidR="00000000" w:rsidRDefault="00285722">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LIN08 or LIN09 is present, t</w:t>
      </w:r>
      <w:r>
        <w:rPr>
          <w:szCs w:val="24"/>
        </w:rPr>
        <w:t>hen the other is required.</w:t>
      </w:r>
    </w:p>
    <w:p w14:paraId="044FA4C6" w14:textId="77777777" w:rsidR="00000000" w:rsidRDefault="00285722">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either LIN10 or LIN11 is present, then the other is required.</w:t>
      </w:r>
    </w:p>
    <w:p w14:paraId="7E70EBD6" w14:textId="77777777" w:rsidR="00000000" w:rsidRDefault="00285722">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If either LIN12 or LIN13 is present, then the other is required.</w:t>
      </w:r>
    </w:p>
    <w:p w14:paraId="4D145B84" w14:textId="77777777" w:rsidR="00000000" w:rsidRDefault="00285722">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If either LIN14 or LIN15 is present, then the other is required.</w:t>
      </w:r>
    </w:p>
    <w:p w14:paraId="2107AAA6" w14:textId="77777777" w:rsidR="00000000" w:rsidRDefault="00285722">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If either LIN16 or</w:t>
      </w:r>
      <w:r>
        <w:rPr>
          <w:szCs w:val="24"/>
        </w:rPr>
        <w:t xml:space="preserve"> LIN17 is present, then the other is required.</w:t>
      </w:r>
    </w:p>
    <w:p w14:paraId="3E2A7806" w14:textId="77777777" w:rsidR="00000000" w:rsidRDefault="00285722">
      <w:pPr>
        <w:tabs>
          <w:tab w:val="right" w:pos="1800"/>
          <w:tab w:val="left" w:pos="2160"/>
          <w:tab w:val="left" w:pos="2520"/>
        </w:tabs>
        <w:adjustRightInd w:val="0"/>
        <w:ind w:left="2520" w:hanging="2520"/>
        <w:rPr>
          <w:szCs w:val="24"/>
        </w:rPr>
      </w:pPr>
      <w:r>
        <w:rPr>
          <w:szCs w:val="24"/>
        </w:rPr>
        <w:tab/>
      </w:r>
      <w:r>
        <w:rPr>
          <w:szCs w:val="24"/>
        </w:rPr>
        <w:tab/>
      </w:r>
      <w:r>
        <w:rPr>
          <w:b/>
          <w:szCs w:val="24"/>
        </w:rPr>
        <w:t>8</w:t>
      </w:r>
      <w:r>
        <w:rPr>
          <w:szCs w:val="24"/>
        </w:rPr>
        <w:tab/>
        <w:t>If either LIN18 or LIN19 is present, then the other is required.</w:t>
      </w:r>
    </w:p>
    <w:p w14:paraId="7E4B5039" w14:textId="77777777" w:rsidR="00000000" w:rsidRDefault="00285722">
      <w:pPr>
        <w:tabs>
          <w:tab w:val="right" w:pos="1800"/>
          <w:tab w:val="left" w:pos="2160"/>
          <w:tab w:val="left" w:pos="2520"/>
        </w:tabs>
        <w:adjustRightInd w:val="0"/>
        <w:ind w:left="2520" w:hanging="2520"/>
        <w:rPr>
          <w:szCs w:val="24"/>
        </w:rPr>
      </w:pPr>
      <w:r>
        <w:rPr>
          <w:szCs w:val="24"/>
        </w:rPr>
        <w:tab/>
      </w:r>
      <w:r>
        <w:rPr>
          <w:szCs w:val="24"/>
        </w:rPr>
        <w:tab/>
      </w:r>
      <w:r>
        <w:rPr>
          <w:b/>
          <w:szCs w:val="24"/>
        </w:rPr>
        <w:t>9</w:t>
      </w:r>
      <w:r>
        <w:rPr>
          <w:szCs w:val="24"/>
        </w:rPr>
        <w:tab/>
        <w:t>If either LIN20 or LIN21 is present, then the other is required.</w:t>
      </w:r>
    </w:p>
    <w:p w14:paraId="2A5196F1" w14:textId="77777777" w:rsidR="00000000" w:rsidRDefault="00285722">
      <w:pPr>
        <w:tabs>
          <w:tab w:val="right" w:pos="1800"/>
          <w:tab w:val="left" w:pos="2160"/>
          <w:tab w:val="left" w:pos="2520"/>
        </w:tabs>
        <w:adjustRightInd w:val="0"/>
        <w:ind w:left="2520" w:hanging="2520"/>
        <w:rPr>
          <w:szCs w:val="24"/>
        </w:rPr>
      </w:pPr>
      <w:r>
        <w:rPr>
          <w:szCs w:val="24"/>
        </w:rPr>
        <w:tab/>
      </w:r>
      <w:r>
        <w:rPr>
          <w:szCs w:val="24"/>
        </w:rPr>
        <w:tab/>
      </w:r>
      <w:r>
        <w:rPr>
          <w:b/>
          <w:szCs w:val="24"/>
        </w:rPr>
        <w:t>10</w:t>
      </w:r>
      <w:r>
        <w:rPr>
          <w:szCs w:val="24"/>
        </w:rPr>
        <w:tab/>
        <w:t>If either LIN22 or LIN23 is present, then the other is required.</w:t>
      </w:r>
    </w:p>
    <w:p w14:paraId="17185553" w14:textId="77777777" w:rsidR="00000000" w:rsidRDefault="00285722">
      <w:pPr>
        <w:tabs>
          <w:tab w:val="right" w:pos="1800"/>
          <w:tab w:val="left" w:pos="2160"/>
          <w:tab w:val="left" w:pos="2520"/>
        </w:tabs>
        <w:adjustRightInd w:val="0"/>
        <w:ind w:left="2520" w:hanging="2520"/>
        <w:rPr>
          <w:szCs w:val="24"/>
        </w:rPr>
      </w:pPr>
      <w:r>
        <w:rPr>
          <w:szCs w:val="24"/>
        </w:rPr>
        <w:tab/>
      </w:r>
      <w:r>
        <w:rPr>
          <w:szCs w:val="24"/>
        </w:rPr>
        <w:tab/>
      </w:r>
      <w:r>
        <w:rPr>
          <w:b/>
          <w:szCs w:val="24"/>
        </w:rPr>
        <w:t>11</w:t>
      </w:r>
      <w:r>
        <w:rPr>
          <w:szCs w:val="24"/>
        </w:rPr>
        <w:tab/>
        <w:t>If either LIN24 or LIN25 is present, then the other is required.</w:t>
      </w:r>
    </w:p>
    <w:p w14:paraId="1B8E065B" w14:textId="77777777" w:rsidR="00000000" w:rsidRDefault="00285722">
      <w:pPr>
        <w:tabs>
          <w:tab w:val="right" w:pos="1800"/>
          <w:tab w:val="left" w:pos="2160"/>
          <w:tab w:val="left" w:pos="2520"/>
        </w:tabs>
        <w:adjustRightInd w:val="0"/>
        <w:ind w:left="2520" w:hanging="2520"/>
        <w:rPr>
          <w:szCs w:val="24"/>
        </w:rPr>
      </w:pPr>
      <w:r>
        <w:rPr>
          <w:szCs w:val="24"/>
        </w:rPr>
        <w:tab/>
      </w:r>
      <w:r>
        <w:rPr>
          <w:szCs w:val="24"/>
        </w:rPr>
        <w:tab/>
      </w:r>
      <w:r>
        <w:rPr>
          <w:b/>
          <w:szCs w:val="24"/>
        </w:rPr>
        <w:t>12</w:t>
      </w:r>
      <w:r>
        <w:rPr>
          <w:szCs w:val="24"/>
        </w:rPr>
        <w:tab/>
        <w:t>If either LIN26 or LIN27 is present, then the other is required.</w:t>
      </w:r>
    </w:p>
    <w:p w14:paraId="32968330" w14:textId="77777777" w:rsidR="00000000" w:rsidRDefault="00285722">
      <w:pPr>
        <w:tabs>
          <w:tab w:val="right" w:pos="1800"/>
          <w:tab w:val="left" w:pos="2160"/>
          <w:tab w:val="left" w:pos="2520"/>
        </w:tabs>
        <w:adjustRightInd w:val="0"/>
        <w:ind w:left="2520" w:hanging="2520"/>
        <w:rPr>
          <w:szCs w:val="24"/>
        </w:rPr>
      </w:pPr>
      <w:r>
        <w:rPr>
          <w:szCs w:val="24"/>
        </w:rPr>
        <w:tab/>
      </w:r>
      <w:r>
        <w:rPr>
          <w:szCs w:val="24"/>
        </w:rPr>
        <w:tab/>
      </w:r>
      <w:r>
        <w:rPr>
          <w:b/>
          <w:szCs w:val="24"/>
        </w:rPr>
        <w:t>13</w:t>
      </w:r>
      <w:r>
        <w:rPr>
          <w:szCs w:val="24"/>
        </w:rPr>
        <w:tab/>
        <w:t>If either LIN28 or LIN29 is present, then the other is required.</w:t>
      </w:r>
    </w:p>
    <w:p w14:paraId="53338FC5" w14:textId="77777777" w:rsidR="00000000" w:rsidRDefault="00285722">
      <w:pPr>
        <w:tabs>
          <w:tab w:val="right" w:pos="1800"/>
          <w:tab w:val="left" w:pos="2160"/>
          <w:tab w:val="left" w:pos="2520"/>
        </w:tabs>
        <w:adjustRightInd w:val="0"/>
        <w:ind w:left="2520" w:hanging="2520"/>
        <w:rPr>
          <w:szCs w:val="24"/>
        </w:rPr>
      </w:pPr>
      <w:r>
        <w:rPr>
          <w:szCs w:val="24"/>
        </w:rPr>
        <w:tab/>
      </w:r>
      <w:r>
        <w:rPr>
          <w:szCs w:val="24"/>
        </w:rPr>
        <w:tab/>
      </w:r>
      <w:r>
        <w:rPr>
          <w:b/>
          <w:szCs w:val="24"/>
        </w:rPr>
        <w:t>14</w:t>
      </w:r>
      <w:r>
        <w:rPr>
          <w:szCs w:val="24"/>
        </w:rPr>
        <w:tab/>
      </w:r>
      <w:r>
        <w:rPr>
          <w:szCs w:val="24"/>
        </w:rPr>
        <w:t>If either LIN30 or LIN31 is present, then the other is required.</w:t>
      </w:r>
    </w:p>
    <w:p w14:paraId="7C1F4F68" w14:textId="77777777" w:rsidR="00000000" w:rsidRDefault="00285722">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LIN01 is the line item identification</w:t>
      </w:r>
    </w:p>
    <w:p w14:paraId="583636A0" w14:textId="77777777" w:rsidR="00000000" w:rsidRDefault="00285722">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See the Data Dictionary for a complete list of IDs.</w:t>
      </w:r>
    </w:p>
    <w:p w14:paraId="32DA7D0E" w14:textId="77777777" w:rsidR="00000000" w:rsidRDefault="0028572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LIN02 through LIN31 provide for fifteen different product/service</w:t>
      </w:r>
      <w:r>
        <w:rPr>
          <w:szCs w:val="24"/>
        </w:rPr>
        <w:t xml:space="preserv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31AE689" w14:textId="77777777">
        <w:tblPrEx>
          <w:tblCellMar>
            <w:top w:w="0" w:type="dxa"/>
            <w:left w:w="0" w:type="dxa"/>
            <w:bottom w:w="0" w:type="dxa"/>
            <w:right w:w="0" w:type="dxa"/>
          </w:tblCellMar>
        </w:tblPrEx>
        <w:tc>
          <w:tcPr>
            <w:tcW w:w="1944" w:type="dxa"/>
            <w:tcBorders>
              <w:top w:val="nil"/>
              <w:left w:val="nil"/>
              <w:bottom w:val="nil"/>
              <w:right w:val="nil"/>
            </w:tcBorders>
          </w:tcPr>
          <w:p w14:paraId="02FC4F44" w14:textId="77777777" w:rsidR="00000000" w:rsidRDefault="00285722">
            <w:pPr>
              <w:adjustRightInd w:val="0"/>
              <w:ind w:right="144"/>
              <w:jc w:val="right"/>
              <w:rPr>
                <w:sz w:val="24"/>
                <w:szCs w:val="24"/>
              </w:rPr>
            </w:pPr>
            <w:r>
              <w:rPr>
                <w:b/>
                <w:szCs w:val="24"/>
              </w:rPr>
              <w:t>Notes:</w:t>
            </w:r>
          </w:p>
        </w:tc>
        <w:tc>
          <w:tcPr>
            <w:tcW w:w="216" w:type="dxa"/>
            <w:tcBorders>
              <w:top w:val="nil"/>
              <w:left w:val="nil"/>
              <w:bottom w:val="nil"/>
              <w:right w:val="nil"/>
            </w:tcBorders>
          </w:tcPr>
          <w:p w14:paraId="24799AA1" w14:textId="77777777" w:rsidR="00000000" w:rsidRDefault="00285722">
            <w:pPr>
              <w:adjustRightInd w:val="0"/>
              <w:ind w:right="144"/>
              <w:jc w:val="right"/>
              <w:rPr>
                <w:sz w:val="24"/>
                <w:szCs w:val="24"/>
              </w:rPr>
            </w:pPr>
          </w:p>
        </w:tc>
        <w:tc>
          <w:tcPr>
            <w:tcW w:w="7343" w:type="dxa"/>
            <w:tcBorders>
              <w:top w:val="nil"/>
              <w:left w:val="nil"/>
              <w:bottom w:val="nil"/>
              <w:right w:val="nil"/>
            </w:tcBorders>
            <w:shd w:val="pct20" w:color="auto" w:fill="auto"/>
          </w:tcPr>
          <w:p w14:paraId="682DCB6F" w14:textId="77777777" w:rsidR="00000000" w:rsidRDefault="00285722">
            <w:pPr>
              <w:adjustRightInd w:val="0"/>
              <w:ind w:right="144"/>
              <w:rPr>
                <w:szCs w:val="24"/>
              </w:rPr>
            </w:pPr>
            <w:r>
              <w:rPr>
                <w:szCs w:val="24"/>
              </w:rPr>
              <w:t>Required</w:t>
            </w:r>
          </w:p>
          <w:p w14:paraId="3FE253F7" w14:textId="77777777" w:rsidR="00000000" w:rsidRDefault="00285722">
            <w:pPr>
              <w:adjustRightInd w:val="0"/>
              <w:ind w:right="144"/>
              <w:rPr>
                <w:szCs w:val="24"/>
              </w:rPr>
            </w:pPr>
          </w:p>
          <w:p w14:paraId="68BC011F" w14:textId="77777777" w:rsidR="00000000" w:rsidRDefault="00285722">
            <w:pPr>
              <w:adjustRightInd w:val="0"/>
              <w:ind w:right="144"/>
              <w:rPr>
                <w:szCs w:val="24"/>
              </w:rPr>
            </w:pPr>
            <w:r>
              <w:rPr>
                <w:szCs w:val="24"/>
              </w:rPr>
              <w:t>Only 1 LIN Loop per EDI transaction is accepted in the Texas Market</w:t>
            </w:r>
          </w:p>
          <w:p w14:paraId="0F83ECAA" w14:textId="77777777" w:rsidR="00000000" w:rsidRDefault="00285722">
            <w:pPr>
              <w:adjustRightInd w:val="0"/>
              <w:ind w:right="144"/>
              <w:rPr>
                <w:sz w:val="24"/>
                <w:szCs w:val="24"/>
              </w:rPr>
            </w:pPr>
          </w:p>
        </w:tc>
      </w:tr>
      <w:tr w:rsidR="00000000" w14:paraId="44059366" w14:textId="77777777">
        <w:tblPrEx>
          <w:tblCellMar>
            <w:top w:w="0" w:type="dxa"/>
            <w:left w:w="0" w:type="dxa"/>
            <w:bottom w:w="0" w:type="dxa"/>
            <w:right w:w="0" w:type="dxa"/>
          </w:tblCellMar>
        </w:tblPrEx>
        <w:tc>
          <w:tcPr>
            <w:tcW w:w="1944" w:type="dxa"/>
            <w:tcBorders>
              <w:top w:val="nil"/>
              <w:left w:val="nil"/>
              <w:bottom w:val="nil"/>
              <w:right w:val="nil"/>
            </w:tcBorders>
          </w:tcPr>
          <w:p w14:paraId="4A0AF920" w14:textId="77777777" w:rsidR="00000000" w:rsidRDefault="00285722">
            <w:pPr>
              <w:adjustRightInd w:val="0"/>
              <w:ind w:right="144"/>
              <w:rPr>
                <w:sz w:val="24"/>
                <w:szCs w:val="24"/>
              </w:rPr>
            </w:pPr>
          </w:p>
        </w:tc>
        <w:tc>
          <w:tcPr>
            <w:tcW w:w="216" w:type="dxa"/>
            <w:tcBorders>
              <w:top w:val="nil"/>
              <w:left w:val="nil"/>
              <w:bottom w:val="nil"/>
              <w:right w:val="nil"/>
            </w:tcBorders>
          </w:tcPr>
          <w:p w14:paraId="220414EC" w14:textId="77777777" w:rsidR="00000000" w:rsidRDefault="00285722">
            <w:pPr>
              <w:adjustRightInd w:val="0"/>
              <w:ind w:right="144"/>
              <w:rPr>
                <w:sz w:val="24"/>
                <w:szCs w:val="24"/>
              </w:rPr>
            </w:pPr>
          </w:p>
        </w:tc>
        <w:tc>
          <w:tcPr>
            <w:tcW w:w="7343" w:type="dxa"/>
            <w:tcBorders>
              <w:top w:val="nil"/>
              <w:left w:val="nil"/>
              <w:bottom w:val="nil"/>
              <w:right w:val="nil"/>
            </w:tcBorders>
            <w:shd w:val="pct20" w:color="auto" w:fill="auto"/>
          </w:tcPr>
          <w:p w14:paraId="11A3627A" w14:textId="77777777" w:rsidR="00000000" w:rsidRDefault="00285722">
            <w:pPr>
              <w:adjustRightInd w:val="0"/>
              <w:ind w:right="144"/>
              <w:rPr>
                <w:sz w:val="24"/>
                <w:szCs w:val="24"/>
              </w:rPr>
            </w:pPr>
            <w:r>
              <w:rPr>
                <w:szCs w:val="24"/>
              </w:rPr>
              <w:t>LIN~1~SH~EL~SH~MCI</w:t>
            </w:r>
          </w:p>
        </w:tc>
      </w:tr>
    </w:tbl>
    <w:p w14:paraId="24F488EC" w14:textId="77777777" w:rsidR="00000000" w:rsidRDefault="00285722">
      <w:pPr>
        <w:adjustRightInd w:val="0"/>
        <w:rPr>
          <w:szCs w:val="24"/>
        </w:rPr>
      </w:pPr>
    </w:p>
    <w:p w14:paraId="5435898B" w14:textId="77777777" w:rsidR="00000000" w:rsidRDefault="00285722">
      <w:pPr>
        <w:adjustRightInd w:val="0"/>
        <w:jc w:val="center"/>
        <w:rPr>
          <w:b/>
          <w:szCs w:val="24"/>
        </w:rPr>
      </w:pPr>
      <w:r>
        <w:rPr>
          <w:b/>
          <w:szCs w:val="24"/>
        </w:rPr>
        <w:t>Data Element Summary</w:t>
      </w:r>
    </w:p>
    <w:p w14:paraId="24EA8219" w14:textId="77777777" w:rsidR="00000000" w:rsidRDefault="0028572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38DC270" w14:textId="77777777" w:rsidR="00000000" w:rsidRDefault="0028572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r>
      <w:r>
        <w:rPr>
          <w:b/>
          <w:szCs w:val="24"/>
          <w:u w:val="words"/>
        </w:rPr>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150E760B" w14:textId="77777777">
        <w:tblPrEx>
          <w:tblCellMar>
            <w:top w:w="0" w:type="dxa"/>
            <w:left w:w="0" w:type="dxa"/>
            <w:bottom w:w="0" w:type="dxa"/>
            <w:right w:w="0" w:type="dxa"/>
          </w:tblCellMar>
        </w:tblPrEx>
        <w:tc>
          <w:tcPr>
            <w:tcW w:w="1007" w:type="dxa"/>
            <w:tcBorders>
              <w:top w:val="nil"/>
              <w:left w:val="nil"/>
              <w:bottom w:val="nil"/>
              <w:right w:val="nil"/>
            </w:tcBorders>
          </w:tcPr>
          <w:p w14:paraId="006915DD" w14:textId="77777777" w:rsidR="00000000" w:rsidRDefault="0028572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A786439" w14:textId="77777777" w:rsidR="00000000" w:rsidRDefault="00285722">
            <w:pPr>
              <w:adjustRightInd w:val="0"/>
              <w:ind w:right="144"/>
              <w:jc w:val="center"/>
              <w:rPr>
                <w:sz w:val="24"/>
                <w:szCs w:val="24"/>
              </w:rPr>
            </w:pPr>
            <w:r>
              <w:rPr>
                <w:b/>
                <w:szCs w:val="24"/>
              </w:rPr>
              <w:t>LIN01</w:t>
            </w:r>
          </w:p>
        </w:tc>
        <w:tc>
          <w:tcPr>
            <w:tcW w:w="892" w:type="dxa"/>
            <w:tcBorders>
              <w:top w:val="nil"/>
              <w:left w:val="nil"/>
              <w:bottom w:val="nil"/>
              <w:right w:val="nil"/>
            </w:tcBorders>
          </w:tcPr>
          <w:p w14:paraId="57A9CD9A" w14:textId="77777777" w:rsidR="00000000" w:rsidRDefault="00285722">
            <w:pPr>
              <w:adjustRightInd w:val="0"/>
              <w:ind w:right="144"/>
              <w:jc w:val="center"/>
              <w:rPr>
                <w:sz w:val="24"/>
                <w:szCs w:val="24"/>
              </w:rPr>
            </w:pPr>
            <w:r>
              <w:rPr>
                <w:b/>
                <w:szCs w:val="24"/>
              </w:rPr>
              <w:t>350</w:t>
            </w:r>
          </w:p>
        </w:tc>
        <w:tc>
          <w:tcPr>
            <w:tcW w:w="4968" w:type="dxa"/>
            <w:gridSpan w:val="4"/>
            <w:tcBorders>
              <w:top w:val="nil"/>
              <w:left w:val="nil"/>
              <w:bottom w:val="nil"/>
              <w:right w:val="nil"/>
            </w:tcBorders>
          </w:tcPr>
          <w:p w14:paraId="28416E94" w14:textId="77777777" w:rsidR="00000000" w:rsidRDefault="00285722">
            <w:pPr>
              <w:adjustRightInd w:val="0"/>
              <w:ind w:right="144"/>
              <w:rPr>
                <w:sz w:val="24"/>
                <w:szCs w:val="24"/>
              </w:rPr>
            </w:pPr>
            <w:r>
              <w:rPr>
                <w:b/>
                <w:szCs w:val="24"/>
              </w:rPr>
              <w:t>Assigned Identification</w:t>
            </w:r>
          </w:p>
        </w:tc>
        <w:tc>
          <w:tcPr>
            <w:tcW w:w="432" w:type="dxa"/>
            <w:tcBorders>
              <w:top w:val="nil"/>
              <w:left w:val="nil"/>
              <w:bottom w:val="nil"/>
              <w:right w:val="nil"/>
            </w:tcBorders>
          </w:tcPr>
          <w:p w14:paraId="713BF13D" w14:textId="77777777" w:rsidR="00000000" w:rsidRDefault="00285722">
            <w:pPr>
              <w:adjustRightInd w:val="0"/>
              <w:ind w:right="144"/>
              <w:jc w:val="center"/>
              <w:rPr>
                <w:sz w:val="24"/>
                <w:szCs w:val="24"/>
              </w:rPr>
            </w:pPr>
            <w:r>
              <w:rPr>
                <w:b/>
                <w:szCs w:val="24"/>
              </w:rPr>
              <w:t>O</w:t>
            </w:r>
          </w:p>
        </w:tc>
        <w:tc>
          <w:tcPr>
            <w:tcW w:w="14" w:type="dxa"/>
            <w:tcBorders>
              <w:top w:val="nil"/>
              <w:left w:val="nil"/>
              <w:bottom w:val="nil"/>
              <w:right w:val="nil"/>
            </w:tcBorders>
          </w:tcPr>
          <w:p w14:paraId="23A2AA52" w14:textId="77777777" w:rsidR="00000000" w:rsidRDefault="00285722">
            <w:pPr>
              <w:adjustRightInd w:val="0"/>
              <w:ind w:right="144"/>
              <w:jc w:val="center"/>
              <w:rPr>
                <w:sz w:val="24"/>
                <w:szCs w:val="24"/>
              </w:rPr>
            </w:pPr>
          </w:p>
        </w:tc>
        <w:tc>
          <w:tcPr>
            <w:tcW w:w="1440" w:type="dxa"/>
            <w:gridSpan w:val="2"/>
            <w:tcBorders>
              <w:top w:val="nil"/>
              <w:left w:val="nil"/>
              <w:bottom w:val="nil"/>
              <w:right w:val="nil"/>
            </w:tcBorders>
          </w:tcPr>
          <w:p w14:paraId="326CDAB1" w14:textId="77777777" w:rsidR="00000000" w:rsidRDefault="00285722">
            <w:pPr>
              <w:adjustRightInd w:val="0"/>
              <w:ind w:right="144"/>
              <w:rPr>
                <w:sz w:val="24"/>
                <w:szCs w:val="24"/>
              </w:rPr>
            </w:pPr>
            <w:r>
              <w:rPr>
                <w:b/>
                <w:szCs w:val="24"/>
              </w:rPr>
              <w:t>AN 1/20</w:t>
            </w:r>
          </w:p>
        </w:tc>
      </w:tr>
      <w:tr w:rsidR="00000000" w14:paraId="7084BA4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6D3513F" w14:textId="77777777" w:rsidR="00000000" w:rsidRDefault="00285722">
            <w:pPr>
              <w:adjustRightInd w:val="0"/>
              <w:ind w:right="144"/>
              <w:rPr>
                <w:sz w:val="24"/>
                <w:szCs w:val="24"/>
              </w:rPr>
            </w:pPr>
          </w:p>
        </w:tc>
        <w:tc>
          <w:tcPr>
            <w:tcW w:w="6523" w:type="dxa"/>
            <w:gridSpan w:val="7"/>
            <w:tcBorders>
              <w:top w:val="nil"/>
              <w:left w:val="nil"/>
              <w:bottom w:val="nil"/>
              <w:right w:val="nil"/>
            </w:tcBorders>
          </w:tcPr>
          <w:p w14:paraId="53E0C224" w14:textId="77777777" w:rsidR="00000000" w:rsidRDefault="00285722">
            <w:pPr>
              <w:adjustRightInd w:val="0"/>
              <w:ind w:right="144"/>
              <w:rPr>
                <w:sz w:val="24"/>
                <w:szCs w:val="24"/>
              </w:rPr>
            </w:pPr>
            <w:r>
              <w:rPr>
                <w:szCs w:val="24"/>
              </w:rPr>
              <w:t>Alphanumeric characters assigned for differentiation within a transaction set</w:t>
            </w:r>
          </w:p>
        </w:tc>
      </w:tr>
      <w:tr w:rsidR="00000000" w14:paraId="0C95E2F9" w14:textId="77777777">
        <w:tblPrEx>
          <w:tblCellMar>
            <w:top w:w="0" w:type="dxa"/>
            <w:left w:w="0" w:type="dxa"/>
            <w:bottom w:w="0" w:type="dxa"/>
            <w:right w:w="0" w:type="dxa"/>
          </w:tblCellMar>
        </w:tblPrEx>
        <w:tc>
          <w:tcPr>
            <w:tcW w:w="1007" w:type="dxa"/>
            <w:tcBorders>
              <w:top w:val="nil"/>
              <w:left w:val="nil"/>
              <w:bottom w:val="nil"/>
              <w:right w:val="nil"/>
            </w:tcBorders>
          </w:tcPr>
          <w:p w14:paraId="2EEA9EB7" w14:textId="77777777" w:rsidR="00000000" w:rsidRDefault="00285722">
            <w:pPr>
              <w:adjustRightInd w:val="0"/>
              <w:ind w:right="144"/>
              <w:rPr>
                <w:sz w:val="24"/>
                <w:szCs w:val="24"/>
              </w:rPr>
            </w:pPr>
            <w:r>
              <w:rPr>
                <w:b/>
                <w:szCs w:val="24"/>
              </w:rPr>
              <w:t>Must Use</w:t>
            </w:r>
          </w:p>
        </w:tc>
        <w:tc>
          <w:tcPr>
            <w:tcW w:w="1080" w:type="dxa"/>
            <w:tcBorders>
              <w:top w:val="nil"/>
              <w:left w:val="nil"/>
              <w:bottom w:val="nil"/>
              <w:right w:val="nil"/>
            </w:tcBorders>
          </w:tcPr>
          <w:p w14:paraId="79D7AE6A" w14:textId="77777777" w:rsidR="00000000" w:rsidRDefault="00285722">
            <w:pPr>
              <w:adjustRightInd w:val="0"/>
              <w:ind w:right="144"/>
              <w:jc w:val="center"/>
              <w:rPr>
                <w:sz w:val="24"/>
                <w:szCs w:val="24"/>
              </w:rPr>
            </w:pPr>
            <w:r>
              <w:rPr>
                <w:b/>
                <w:szCs w:val="24"/>
              </w:rPr>
              <w:t>LIN02</w:t>
            </w:r>
          </w:p>
        </w:tc>
        <w:tc>
          <w:tcPr>
            <w:tcW w:w="892" w:type="dxa"/>
            <w:tcBorders>
              <w:top w:val="nil"/>
              <w:left w:val="nil"/>
              <w:bottom w:val="nil"/>
              <w:right w:val="nil"/>
            </w:tcBorders>
          </w:tcPr>
          <w:p w14:paraId="624B13D7" w14:textId="77777777" w:rsidR="00000000" w:rsidRDefault="00285722">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7544F858" w14:textId="77777777" w:rsidR="00000000" w:rsidRDefault="00285722">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71F82E9E" w14:textId="77777777" w:rsidR="00000000" w:rsidRDefault="00285722">
            <w:pPr>
              <w:adjustRightInd w:val="0"/>
              <w:ind w:right="144"/>
              <w:jc w:val="center"/>
              <w:rPr>
                <w:sz w:val="24"/>
                <w:szCs w:val="24"/>
              </w:rPr>
            </w:pPr>
            <w:r>
              <w:rPr>
                <w:b/>
                <w:szCs w:val="24"/>
              </w:rPr>
              <w:t>M</w:t>
            </w:r>
          </w:p>
        </w:tc>
        <w:tc>
          <w:tcPr>
            <w:tcW w:w="14" w:type="dxa"/>
            <w:tcBorders>
              <w:top w:val="nil"/>
              <w:left w:val="nil"/>
              <w:bottom w:val="nil"/>
              <w:right w:val="nil"/>
            </w:tcBorders>
          </w:tcPr>
          <w:p w14:paraId="59215DE8" w14:textId="77777777" w:rsidR="00000000" w:rsidRDefault="00285722">
            <w:pPr>
              <w:adjustRightInd w:val="0"/>
              <w:ind w:right="144"/>
              <w:jc w:val="center"/>
              <w:rPr>
                <w:sz w:val="24"/>
                <w:szCs w:val="24"/>
              </w:rPr>
            </w:pPr>
          </w:p>
        </w:tc>
        <w:tc>
          <w:tcPr>
            <w:tcW w:w="1440" w:type="dxa"/>
            <w:gridSpan w:val="2"/>
            <w:tcBorders>
              <w:top w:val="nil"/>
              <w:left w:val="nil"/>
              <w:bottom w:val="nil"/>
              <w:right w:val="nil"/>
            </w:tcBorders>
          </w:tcPr>
          <w:p w14:paraId="701C6685" w14:textId="77777777" w:rsidR="00000000" w:rsidRDefault="00285722">
            <w:pPr>
              <w:adjustRightInd w:val="0"/>
              <w:ind w:right="144"/>
              <w:rPr>
                <w:sz w:val="24"/>
                <w:szCs w:val="24"/>
              </w:rPr>
            </w:pPr>
            <w:r>
              <w:rPr>
                <w:b/>
                <w:szCs w:val="24"/>
              </w:rPr>
              <w:t>ID 2/2</w:t>
            </w:r>
          </w:p>
        </w:tc>
      </w:tr>
      <w:tr w:rsidR="00000000" w14:paraId="17E810F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D31183C" w14:textId="77777777" w:rsidR="00000000" w:rsidRDefault="00285722">
            <w:pPr>
              <w:adjustRightInd w:val="0"/>
              <w:ind w:right="144"/>
              <w:rPr>
                <w:sz w:val="24"/>
                <w:szCs w:val="24"/>
              </w:rPr>
            </w:pPr>
          </w:p>
        </w:tc>
        <w:tc>
          <w:tcPr>
            <w:tcW w:w="6523" w:type="dxa"/>
            <w:gridSpan w:val="7"/>
            <w:tcBorders>
              <w:top w:val="nil"/>
              <w:left w:val="nil"/>
              <w:bottom w:val="nil"/>
              <w:right w:val="nil"/>
            </w:tcBorders>
          </w:tcPr>
          <w:p w14:paraId="0F7BB554" w14:textId="77777777" w:rsidR="00000000" w:rsidRDefault="00285722">
            <w:pPr>
              <w:adjustRightInd w:val="0"/>
              <w:ind w:right="144"/>
              <w:rPr>
                <w:sz w:val="24"/>
                <w:szCs w:val="24"/>
              </w:rPr>
            </w:pPr>
            <w:r>
              <w:rPr>
                <w:szCs w:val="24"/>
              </w:rPr>
              <w:t>Code identifying the type/source of the descriptive number used in Product/Service ID (234)</w:t>
            </w:r>
          </w:p>
        </w:tc>
      </w:tr>
      <w:tr w:rsidR="00000000" w14:paraId="7DD992A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CE0799A" w14:textId="77777777" w:rsidR="00000000" w:rsidRDefault="00285722">
            <w:pPr>
              <w:adjustRightInd w:val="0"/>
              <w:ind w:right="144"/>
              <w:rPr>
                <w:sz w:val="24"/>
                <w:szCs w:val="24"/>
              </w:rPr>
            </w:pPr>
            <w:r>
              <w:rPr>
                <w:szCs w:val="24"/>
              </w:rPr>
              <w:t xml:space="preserve"> </w:t>
            </w:r>
          </w:p>
        </w:tc>
        <w:tc>
          <w:tcPr>
            <w:tcW w:w="1367" w:type="dxa"/>
            <w:tcBorders>
              <w:top w:val="nil"/>
              <w:left w:val="nil"/>
              <w:bottom w:val="nil"/>
              <w:right w:val="nil"/>
            </w:tcBorders>
          </w:tcPr>
          <w:p w14:paraId="0AA5CB8F" w14:textId="77777777" w:rsidR="00000000" w:rsidRDefault="00285722">
            <w:pPr>
              <w:adjustRightInd w:val="0"/>
              <w:ind w:right="144"/>
              <w:rPr>
                <w:sz w:val="24"/>
                <w:szCs w:val="24"/>
              </w:rPr>
            </w:pPr>
            <w:r>
              <w:rPr>
                <w:szCs w:val="24"/>
              </w:rPr>
              <w:t>SH</w:t>
            </w:r>
          </w:p>
        </w:tc>
        <w:tc>
          <w:tcPr>
            <w:tcW w:w="144" w:type="dxa"/>
            <w:tcBorders>
              <w:top w:val="nil"/>
              <w:left w:val="nil"/>
              <w:bottom w:val="nil"/>
              <w:right w:val="nil"/>
            </w:tcBorders>
          </w:tcPr>
          <w:p w14:paraId="157EF2C9" w14:textId="77777777" w:rsidR="00000000" w:rsidRDefault="00285722">
            <w:pPr>
              <w:adjustRightInd w:val="0"/>
              <w:ind w:right="144"/>
              <w:rPr>
                <w:sz w:val="24"/>
                <w:szCs w:val="24"/>
              </w:rPr>
            </w:pPr>
          </w:p>
        </w:tc>
        <w:tc>
          <w:tcPr>
            <w:tcW w:w="4823" w:type="dxa"/>
            <w:gridSpan w:val="4"/>
            <w:tcBorders>
              <w:top w:val="nil"/>
              <w:left w:val="nil"/>
              <w:bottom w:val="nil"/>
              <w:right w:val="nil"/>
            </w:tcBorders>
          </w:tcPr>
          <w:p w14:paraId="4234C796" w14:textId="77777777" w:rsidR="00000000" w:rsidRDefault="00285722">
            <w:pPr>
              <w:adjustRightInd w:val="0"/>
              <w:ind w:right="144"/>
              <w:rPr>
                <w:sz w:val="24"/>
                <w:szCs w:val="24"/>
              </w:rPr>
            </w:pPr>
            <w:r>
              <w:rPr>
                <w:szCs w:val="24"/>
              </w:rPr>
              <w:t>Service Requested</w:t>
            </w:r>
          </w:p>
        </w:tc>
      </w:tr>
      <w:tr w:rsidR="00000000" w14:paraId="4AF20D68" w14:textId="77777777">
        <w:tblPrEx>
          <w:tblCellMar>
            <w:top w:w="0" w:type="dxa"/>
            <w:left w:w="0" w:type="dxa"/>
            <w:bottom w:w="0" w:type="dxa"/>
            <w:right w:w="0" w:type="dxa"/>
          </w:tblCellMar>
        </w:tblPrEx>
        <w:tc>
          <w:tcPr>
            <w:tcW w:w="1007" w:type="dxa"/>
            <w:tcBorders>
              <w:top w:val="nil"/>
              <w:left w:val="nil"/>
              <w:bottom w:val="nil"/>
              <w:right w:val="nil"/>
            </w:tcBorders>
          </w:tcPr>
          <w:p w14:paraId="1EDC8769" w14:textId="77777777" w:rsidR="00000000" w:rsidRDefault="00285722">
            <w:pPr>
              <w:adjustRightInd w:val="0"/>
              <w:ind w:right="144"/>
              <w:rPr>
                <w:sz w:val="24"/>
                <w:szCs w:val="24"/>
              </w:rPr>
            </w:pPr>
            <w:r>
              <w:rPr>
                <w:b/>
                <w:szCs w:val="24"/>
              </w:rPr>
              <w:t>Must Use</w:t>
            </w:r>
          </w:p>
        </w:tc>
        <w:tc>
          <w:tcPr>
            <w:tcW w:w="1080" w:type="dxa"/>
            <w:tcBorders>
              <w:top w:val="nil"/>
              <w:left w:val="nil"/>
              <w:bottom w:val="nil"/>
              <w:right w:val="nil"/>
            </w:tcBorders>
          </w:tcPr>
          <w:p w14:paraId="0D43802B" w14:textId="77777777" w:rsidR="00000000" w:rsidRDefault="00285722">
            <w:pPr>
              <w:adjustRightInd w:val="0"/>
              <w:ind w:right="144"/>
              <w:jc w:val="center"/>
              <w:rPr>
                <w:sz w:val="24"/>
                <w:szCs w:val="24"/>
              </w:rPr>
            </w:pPr>
            <w:r>
              <w:rPr>
                <w:b/>
                <w:szCs w:val="24"/>
              </w:rPr>
              <w:t>LIN03</w:t>
            </w:r>
          </w:p>
        </w:tc>
        <w:tc>
          <w:tcPr>
            <w:tcW w:w="892" w:type="dxa"/>
            <w:tcBorders>
              <w:top w:val="nil"/>
              <w:left w:val="nil"/>
              <w:bottom w:val="nil"/>
              <w:right w:val="nil"/>
            </w:tcBorders>
          </w:tcPr>
          <w:p w14:paraId="7198ADDC" w14:textId="77777777" w:rsidR="00000000" w:rsidRDefault="00285722">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0952D2A0" w14:textId="77777777" w:rsidR="00000000" w:rsidRDefault="00285722">
            <w:pPr>
              <w:adjustRightInd w:val="0"/>
              <w:ind w:right="144"/>
              <w:rPr>
                <w:sz w:val="24"/>
                <w:szCs w:val="24"/>
              </w:rPr>
            </w:pPr>
            <w:r>
              <w:rPr>
                <w:b/>
                <w:szCs w:val="24"/>
              </w:rPr>
              <w:t>Product/Service ID</w:t>
            </w:r>
          </w:p>
        </w:tc>
        <w:tc>
          <w:tcPr>
            <w:tcW w:w="432" w:type="dxa"/>
            <w:tcBorders>
              <w:top w:val="nil"/>
              <w:left w:val="nil"/>
              <w:bottom w:val="nil"/>
              <w:right w:val="nil"/>
            </w:tcBorders>
          </w:tcPr>
          <w:p w14:paraId="496707C9" w14:textId="77777777" w:rsidR="00000000" w:rsidRDefault="00285722">
            <w:pPr>
              <w:adjustRightInd w:val="0"/>
              <w:ind w:right="144"/>
              <w:jc w:val="center"/>
              <w:rPr>
                <w:sz w:val="24"/>
                <w:szCs w:val="24"/>
              </w:rPr>
            </w:pPr>
            <w:r>
              <w:rPr>
                <w:b/>
                <w:szCs w:val="24"/>
              </w:rPr>
              <w:t>M</w:t>
            </w:r>
          </w:p>
        </w:tc>
        <w:tc>
          <w:tcPr>
            <w:tcW w:w="14" w:type="dxa"/>
            <w:tcBorders>
              <w:top w:val="nil"/>
              <w:left w:val="nil"/>
              <w:bottom w:val="nil"/>
              <w:right w:val="nil"/>
            </w:tcBorders>
          </w:tcPr>
          <w:p w14:paraId="10A284B0" w14:textId="77777777" w:rsidR="00000000" w:rsidRDefault="00285722">
            <w:pPr>
              <w:adjustRightInd w:val="0"/>
              <w:ind w:right="144"/>
              <w:jc w:val="center"/>
              <w:rPr>
                <w:sz w:val="24"/>
                <w:szCs w:val="24"/>
              </w:rPr>
            </w:pPr>
          </w:p>
        </w:tc>
        <w:tc>
          <w:tcPr>
            <w:tcW w:w="1440" w:type="dxa"/>
            <w:gridSpan w:val="2"/>
            <w:tcBorders>
              <w:top w:val="nil"/>
              <w:left w:val="nil"/>
              <w:bottom w:val="nil"/>
              <w:right w:val="nil"/>
            </w:tcBorders>
          </w:tcPr>
          <w:p w14:paraId="45C8FF2C" w14:textId="77777777" w:rsidR="00000000" w:rsidRDefault="00285722">
            <w:pPr>
              <w:adjustRightInd w:val="0"/>
              <w:ind w:right="144"/>
              <w:rPr>
                <w:sz w:val="24"/>
                <w:szCs w:val="24"/>
              </w:rPr>
            </w:pPr>
            <w:r>
              <w:rPr>
                <w:b/>
                <w:szCs w:val="24"/>
              </w:rPr>
              <w:t>AN 1/48</w:t>
            </w:r>
          </w:p>
        </w:tc>
      </w:tr>
      <w:tr w:rsidR="00000000" w14:paraId="349277A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2F92121" w14:textId="77777777" w:rsidR="00000000" w:rsidRDefault="00285722">
            <w:pPr>
              <w:adjustRightInd w:val="0"/>
              <w:ind w:right="144"/>
              <w:rPr>
                <w:sz w:val="24"/>
                <w:szCs w:val="24"/>
              </w:rPr>
            </w:pPr>
          </w:p>
        </w:tc>
        <w:tc>
          <w:tcPr>
            <w:tcW w:w="6523" w:type="dxa"/>
            <w:gridSpan w:val="7"/>
            <w:tcBorders>
              <w:top w:val="nil"/>
              <w:left w:val="nil"/>
              <w:bottom w:val="nil"/>
              <w:right w:val="nil"/>
            </w:tcBorders>
          </w:tcPr>
          <w:p w14:paraId="6A78BA5D" w14:textId="77777777" w:rsidR="00000000" w:rsidRDefault="00285722">
            <w:pPr>
              <w:adjustRightInd w:val="0"/>
              <w:ind w:right="144"/>
              <w:rPr>
                <w:sz w:val="24"/>
                <w:szCs w:val="24"/>
              </w:rPr>
            </w:pPr>
            <w:r>
              <w:rPr>
                <w:szCs w:val="24"/>
              </w:rPr>
              <w:t>Identifying number for a product or service</w:t>
            </w:r>
          </w:p>
        </w:tc>
      </w:tr>
      <w:tr w:rsidR="00000000" w14:paraId="0AFB31A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204EA6D" w14:textId="77777777" w:rsidR="00000000" w:rsidRDefault="00285722">
            <w:pPr>
              <w:adjustRightInd w:val="0"/>
              <w:ind w:right="144"/>
              <w:rPr>
                <w:sz w:val="24"/>
                <w:szCs w:val="24"/>
              </w:rPr>
            </w:pPr>
          </w:p>
        </w:tc>
        <w:tc>
          <w:tcPr>
            <w:tcW w:w="6523" w:type="dxa"/>
            <w:gridSpan w:val="7"/>
            <w:tcBorders>
              <w:top w:val="nil"/>
              <w:left w:val="nil"/>
              <w:bottom w:val="nil"/>
              <w:right w:val="nil"/>
            </w:tcBorders>
            <w:shd w:val="pct20" w:color="auto" w:fill="auto"/>
          </w:tcPr>
          <w:p w14:paraId="41A2509B" w14:textId="77777777" w:rsidR="00000000" w:rsidRDefault="00285722">
            <w:pPr>
              <w:adjustRightInd w:val="0"/>
              <w:ind w:right="144"/>
              <w:rPr>
                <w:sz w:val="24"/>
                <w:szCs w:val="24"/>
              </w:rPr>
            </w:pPr>
            <w:r>
              <w:rPr>
                <w:szCs w:val="24"/>
              </w:rPr>
              <w:t>Commodity</w:t>
            </w:r>
          </w:p>
        </w:tc>
      </w:tr>
      <w:tr w:rsidR="00000000" w14:paraId="16235F5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1AC0032" w14:textId="77777777" w:rsidR="00000000" w:rsidRDefault="00285722">
            <w:pPr>
              <w:adjustRightInd w:val="0"/>
              <w:ind w:right="144"/>
              <w:rPr>
                <w:sz w:val="24"/>
                <w:szCs w:val="24"/>
              </w:rPr>
            </w:pPr>
            <w:r>
              <w:rPr>
                <w:szCs w:val="24"/>
              </w:rPr>
              <w:t xml:space="preserve"> </w:t>
            </w:r>
          </w:p>
        </w:tc>
        <w:tc>
          <w:tcPr>
            <w:tcW w:w="1367" w:type="dxa"/>
            <w:tcBorders>
              <w:top w:val="nil"/>
              <w:left w:val="nil"/>
              <w:bottom w:val="nil"/>
              <w:right w:val="nil"/>
            </w:tcBorders>
          </w:tcPr>
          <w:p w14:paraId="1E907108" w14:textId="77777777" w:rsidR="00000000" w:rsidRDefault="00285722">
            <w:pPr>
              <w:adjustRightInd w:val="0"/>
              <w:ind w:right="144"/>
              <w:rPr>
                <w:sz w:val="24"/>
                <w:szCs w:val="24"/>
              </w:rPr>
            </w:pPr>
            <w:r>
              <w:rPr>
                <w:szCs w:val="24"/>
              </w:rPr>
              <w:t>EL</w:t>
            </w:r>
          </w:p>
        </w:tc>
        <w:tc>
          <w:tcPr>
            <w:tcW w:w="144" w:type="dxa"/>
            <w:tcBorders>
              <w:top w:val="nil"/>
              <w:left w:val="nil"/>
              <w:bottom w:val="nil"/>
              <w:right w:val="nil"/>
            </w:tcBorders>
          </w:tcPr>
          <w:p w14:paraId="264D04D8" w14:textId="77777777" w:rsidR="00000000" w:rsidRDefault="00285722">
            <w:pPr>
              <w:adjustRightInd w:val="0"/>
              <w:ind w:right="144"/>
              <w:rPr>
                <w:sz w:val="24"/>
                <w:szCs w:val="24"/>
              </w:rPr>
            </w:pPr>
          </w:p>
        </w:tc>
        <w:tc>
          <w:tcPr>
            <w:tcW w:w="4823" w:type="dxa"/>
            <w:gridSpan w:val="4"/>
            <w:tcBorders>
              <w:top w:val="nil"/>
              <w:left w:val="nil"/>
              <w:bottom w:val="nil"/>
              <w:right w:val="nil"/>
            </w:tcBorders>
          </w:tcPr>
          <w:p w14:paraId="73BF8A23" w14:textId="77777777" w:rsidR="00000000" w:rsidRDefault="00285722">
            <w:pPr>
              <w:adjustRightInd w:val="0"/>
              <w:ind w:right="144"/>
              <w:rPr>
                <w:sz w:val="24"/>
                <w:szCs w:val="24"/>
              </w:rPr>
            </w:pPr>
            <w:r>
              <w:rPr>
                <w:szCs w:val="24"/>
              </w:rPr>
              <w:t>Electric Service</w:t>
            </w:r>
          </w:p>
        </w:tc>
      </w:tr>
      <w:tr w:rsidR="00000000" w14:paraId="714A400C" w14:textId="77777777">
        <w:tblPrEx>
          <w:tblCellMar>
            <w:top w:w="0" w:type="dxa"/>
            <w:left w:w="0" w:type="dxa"/>
            <w:bottom w:w="0" w:type="dxa"/>
            <w:right w:w="0" w:type="dxa"/>
          </w:tblCellMar>
        </w:tblPrEx>
        <w:tc>
          <w:tcPr>
            <w:tcW w:w="1007" w:type="dxa"/>
            <w:tcBorders>
              <w:top w:val="nil"/>
              <w:left w:val="nil"/>
              <w:bottom w:val="nil"/>
              <w:right w:val="nil"/>
            </w:tcBorders>
          </w:tcPr>
          <w:p w14:paraId="660D8BE8" w14:textId="77777777" w:rsidR="00000000" w:rsidRDefault="00285722">
            <w:pPr>
              <w:adjustRightInd w:val="0"/>
              <w:ind w:right="144"/>
              <w:rPr>
                <w:sz w:val="24"/>
                <w:szCs w:val="24"/>
              </w:rPr>
            </w:pPr>
            <w:r>
              <w:rPr>
                <w:b/>
                <w:szCs w:val="24"/>
              </w:rPr>
              <w:t>Must Use</w:t>
            </w:r>
          </w:p>
        </w:tc>
        <w:tc>
          <w:tcPr>
            <w:tcW w:w="1080" w:type="dxa"/>
            <w:tcBorders>
              <w:top w:val="nil"/>
              <w:left w:val="nil"/>
              <w:bottom w:val="nil"/>
              <w:right w:val="nil"/>
            </w:tcBorders>
          </w:tcPr>
          <w:p w14:paraId="30BD346D" w14:textId="77777777" w:rsidR="00000000" w:rsidRDefault="00285722">
            <w:pPr>
              <w:adjustRightInd w:val="0"/>
              <w:ind w:right="144"/>
              <w:jc w:val="center"/>
              <w:rPr>
                <w:sz w:val="24"/>
                <w:szCs w:val="24"/>
              </w:rPr>
            </w:pPr>
            <w:r>
              <w:rPr>
                <w:b/>
                <w:szCs w:val="24"/>
              </w:rPr>
              <w:t>LIN04</w:t>
            </w:r>
          </w:p>
        </w:tc>
        <w:tc>
          <w:tcPr>
            <w:tcW w:w="892" w:type="dxa"/>
            <w:tcBorders>
              <w:top w:val="nil"/>
              <w:left w:val="nil"/>
              <w:bottom w:val="nil"/>
              <w:right w:val="nil"/>
            </w:tcBorders>
          </w:tcPr>
          <w:p w14:paraId="6590F7B6" w14:textId="77777777" w:rsidR="00000000" w:rsidRDefault="00285722">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057BF137" w14:textId="77777777" w:rsidR="00000000" w:rsidRDefault="00285722">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7EE17443" w14:textId="77777777" w:rsidR="00000000" w:rsidRDefault="00285722">
            <w:pPr>
              <w:adjustRightInd w:val="0"/>
              <w:ind w:right="144"/>
              <w:jc w:val="center"/>
              <w:rPr>
                <w:sz w:val="24"/>
                <w:szCs w:val="24"/>
              </w:rPr>
            </w:pPr>
            <w:r>
              <w:rPr>
                <w:b/>
                <w:szCs w:val="24"/>
              </w:rPr>
              <w:t>X</w:t>
            </w:r>
          </w:p>
        </w:tc>
        <w:tc>
          <w:tcPr>
            <w:tcW w:w="14" w:type="dxa"/>
            <w:tcBorders>
              <w:top w:val="nil"/>
              <w:left w:val="nil"/>
              <w:bottom w:val="nil"/>
              <w:right w:val="nil"/>
            </w:tcBorders>
          </w:tcPr>
          <w:p w14:paraId="2A3631C4" w14:textId="77777777" w:rsidR="00000000" w:rsidRDefault="00285722">
            <w:pPr>
              <w:adjustRightInd w:val="0"/>
              <w:ind w:right="144"/>
              <w:jc w:val="center"/>
              <w:rPr>
                <w:sz w:val="24"/>
                <w:szCs w:val="24"/>
              </w:rPr>
            </w:pPr>
          </w:p>
        </w:tc>
        <w:tc>
          <w:tcPr>
            <w:tcW w:w="1440" w:type="dxa"/>
            <w:gridSpan w:val="2"/>
            <w:tcBorders>
              <w:top w:val="nil"/>
              <w:left w:val="nil"/>
              <w:bottom w:val="nil"/>
              <w:right w:val="nil"/>
            </w:tcBorders>
          </w:tcPr>
          <w:p w14:paraId="7C1FF6C1" w14:textId="77777777" w:rsidR="00000000" w:rsidRDefault="00285722">
            <w:pPr>
              <w:adjustRightInd w:val="0"/>
              <w:ind w:right="144"/>
              <w:rPr>
                <w:sz w:val="24"/>
                <w:szCs w:val="24"/>
              </w:rPr>
            </w:pPr>
            <w:r>
              <w:rPr>
                <w:b/>
                <w:szCs w:val="24"/>
              </w:rPr>
              <w:t>ID 2/2</w:t>
            </w:r>
          </w:p>
        </w:tc>
      </w:tr>
      <w:tr w:rsidR="00000000" w14:paraId="3C2BBF0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88808F7" w14:textId="77777777" w:rsidR="00000000" w:rsidRDefault="00285722">
            <w:pPr>
              <w:adjustRightInd w:val="0"/>
              <w:ind w:right="144"/>
              <w:rPr>
                <w:sz w:val="24"/>
                <w:szCs w:val="24"/>
              </w:rPr>
            </w:pPr>
          </w:p>
        </w:tc>
        <w:tc>
          <w:tcPr>
            <w:tcW w:w="6523" w:type="dxa"/>
            <w:gridSpan w:val="7"/>
            <w:tcBorders>
              <w:top w:val="nil"/>
              <w:left w:val="nil"/>
              <w:bottom w:val="nil"/>
              <w:right w:val="nil"/>
            </w:tcBorders>
          </w:tcPr>
          <w:p w14:paraId="25CCC845" w14:textId="77777777" w:rsidR="00000000" w:rsidRDefault="00285722">
            <w:pPr>
              <w:adjustRightInd w:val="0"/>
              <w:ind w:right="144"/>
              <w:rPr>
                <w:sz w:val="24"/>
                <w:szCs w:val="24"/>
              </w:rPr>
            </w:pPr>
            <w:r>
              <w:rPr>
                <w:szCs w:val="24"/>
              </w:rPr>
              <w:t>Code identifying the type/source of the descriptive number used in Product/Service ID (234)</w:t>
            </w:r>
          </w:p>
        </w:tc>
      </w:tr>
      <w:tr w:rsidR="00000000" w14:paraId="091DF93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54D5A91" w14:textId="77777777" w:rsidR="00000000" w:rsidRDefault="00285722">
            <w:pPr>
              <w:adjustRightInd w:val="0"/>
              <w:ind w:right="144"/>
              <w:rPr>
                <w:sz w:val="24"/>
                <w:szCs w:val="24"/>
              </w:rPr>
            </w:pPr>
            <w:r>
              <w:rPr>
                <w:szCs w:val="24"/>
              </w:rPr>
              <w:t xml:space="preserve"> </w:t>
            </w:r>
          </w:p>
        </w:tc>
        <w:tc>
          <w:tcPr>
            <w:tcW w:w="1367" w:type="dxa"/>
            <w:tcBorders>
              <w:top w:val="nil"/>
              <w:left w:val="nil"/>
              <w:bottom w:val="nil"/>
              <w:right w:val="nil"/>
            </w:tcBorders>
          </w:tcPr>
          <w:p w14:paraId="33986EC1" w14:textId="77777777" w:rsidR="00000000" w:rsidRDefault="00285722">
            <w:pPr>
              <w:adjustRightInd w:val="0"/>
              <w:ind w:right="144"/>
              <w:rPr>
                <w:sz w:val="24"/>
                <w:szCs w:val="24"/>
              </w:rPr>
            </w:pPr>
            <w:r>
              <w:rPr>
                <w:szCs w:val="24"/>
              </w:rPr>
              <w:t>SH</w:t>
            </w:r>
          </w:p>
        </w:tc>
        <w:tc>
          <w:tcPr>
            <w:tcW w:w="144" w:type="dxa"/>
            <w:tcBorders>
              <w:top w:val="nil"/>
              <w:left w:val="nil"/>
              <w:bottom w:val="nil"/>
              <w:right w:val="nil"/>
            </w:tcBorders>
          </w:tcPr>
          <w:p w14:paraId="79DDA22C" w14:textId="77777777" w:rsidR="00000000" w:rsidRDefault="00285722">
            <w:pPr>
              <w:adjustRightInd w:val="0"/>
              <w:ind w:right="144"/>
              <w:rPr>
                <w:sz w:val="24"/>
                <w:szCs w:val="24"/>
              </w:rPr>
            </w:pPr>
          </w:p>
        </w:tc>
        <w:tc>
          <w:tcPr>
            <w:tcW w:w="4823" w:type="dxa"/>
            <w:gridSpan w:val="4"/>
            <w:tcBorders>
              <w:top w:val="nil"/>
              <w:left w:val="nil"/>
              <w:bottom w:val="nil"/>
              <w:right w:val="nil"/>
            </w:tcBorders>
          </w:tcPr>
          <w:p w14:paraId="46A37DCD" w14:textId="77777777" w:rsidR="00000000" w:rsidRDefault="00285722">
            <w:pPr>
              <w:adjustRightInd w:val="0"/>
              <w:ind w:right="144"/>
              <w:rPr>
                <w:sz w:val="24"/>
                <w:szCs w:val="24"/>
              </w:rPr>
            </w:pPr>
            <w:r>
              <w:rPr>
                <w:szCs w:val="24"/>
              </w:rPr>
              <w:t>Service Requested</w:t>
            </w:r>
          </w:p>
        </w:tc>
      </w:tr>
      <w:tr w:rsidR="00000000" w14:paraId="4C2AE97E" w14:textId="77777777">
        <w:tblPrEx>
          <w:tblCellMar>
            <w:top w:w="0" w:type="dxa"/>
            <w:left w:w="0" w:type="dxa"/>
            <w:bottom w:w="0" w:type="dxa"/>
            <w:right w:w="0" w:type="dxa"/>
          </w:tblCellMar>
        </w:tblPrEx>
        <w:tc>
          <w:tcPr>
            <w:tcW w:w="1007" w:type="dxa"/>
            <w:tcBorders>
              <w:top w:val="nil"/>
              <w:left w:val="nil"/>
              <w:bottom w:val="nil"/>
              <w:right w:val="nil"/>
            </w:tcBorders>
          </w:tcPr>
          <w:p w14:paraId="5DEE815B" w14:textId="77777777" w:rsidR="00000000" w:rsidRDefault="00285722">
            <w:pPr>
              <w:adjustRightInd w:val="0"/>
              <w:ind w:right="144"/>
              <w:rPr>
                <w:sz w:val="24"/>
                <w:szCs w:val="24"/>
              </w:rPr>
            </w:pPr>
            <w:r>
              <w:rPr>
                <w:b/>
                <w:szCs w:val="24"/>
              </w:rPr>
              <w:t>Must Use</w:t>
            </w:r>
          </w:p>
        </w:tc>
        <w:tc>
          <w:tcPr>
            <w:tcW w:w="1080" w:type="dxa"/>
            <w:tcBorders>
              <w:top w:val="nil"/>
              <w:left w:val="nil"/>
              <w:bottom w:val="nil"/>
              <w:right w:val="nil"/>
            </w:tcBorders>
          </w:tcPr>
          <w:p w14:paraId="21E559C0" w14:textId="77777777" w:rsidR="00000000" w:rsidRDefault="00285722">
            <w:pPr>
              <w:adjustRightInd w:val="0"/>
              <w:ind w:right="144"/>
              <w:jc w:val="center"/>
              <w:rPr>
                <w:sz w:val="24"/>
                <w:szCs w:val="24"/>
              </w:rPr>
            </w:pPr>
            <w:r>
              <w:rPr>
                <w:b/>
                <w:szCs w:val="24"/>
              </w:rPr>
              <w:t>LIN05</w:t>
            </w:r>
          </w:p>
        </w:tc>
        <w:tc>
          <w:tcPr>
            <w:tcW w:w="892" w:type="dxa"/>
            <w:tcBorders>
              <w:top w:val="nil"/>
              <w:left w:val="nil"/>
              <w:bottom w:val="nil"/>
              <w:right w:val="nil"/>
            </w:tcBorders>
          </w:tcPr>
          <w:p w14:paraId="76B0DE7B" w14:textId="77777777" w:rsidR="00000000" w:rsidRDefault="00285722">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7A541CAD" w14:textId="77777777" w:rsidR="00000000" w:rsidRDefault="00285722">
            <w:pPr>
              <w:adjustRightInd w:val="0"/>
              <w:ind w:right="144"/>
              <w:rPr>
                <w:sz w:val="24"/>
                <w:szCs w:val="24"/>
              </w:rPr>
            </w:pPr>
            <w:r>
              <w:rPr>
                <w:b/>
                <w:szCs w:val="24"/>
              </w:rPr>
              <w:t>Product/Service ID</w:t>
            </w:r>
          </w:p>
        </w:tc>
        <w:tc>
          <w:tcPr>
            <w:tcW w:w="432" w:type="dxa"/>
            <w:tcBorders>
              <w:top w:val="nil"/>
              <w:left w:val="nil"/>
              <w:bottom w:val="nil"/>
              <w:right w:val="nil"/>
            </w:tcBorders>
          </w:tcPr>
          <w:p w14:paraId="07DD0CC4" w14:textId="77777777" w:rsidR="00000000" w:rsidRDefault="00285722">
            <w:pPr>
              <w:adjustRightInd w:val="0"/>
              <w:ind w:right="144"/>
              <w:jc w:val="center"/>
              <w:rPr>
                <w:sz w:val="24"/>
                <w:szCs w:val="24"/>
              </w:rPr>
            </w:pPr>
            <w:r>
              <w:rPr>
                <w:b/>
                <w:szCs w:val="24"/>
              </w:rPr>
              <w:t>X</w:t>
            </w:r>
          </w:p>
        </w:tc>
        <w:tc>
          <w:tcPr>
            <w:tcW w:w="14" w:type="dxa"/>
            <w:tcBorders>
              <w:top w:val="nil"/>
              <w:left w:val="nil"/>
              <w:bottom w:val="nil"/>
              <w:right w:val="nil"/>
            </w:tcBorders>
          </w:tcPr>
          <w:p w14:paraId="463F6EAE" w14:textId="77777777" w:rsidR="00000000" w:rsidRDefault="00285722">
            <w:pPr>
              <w:adjustRightInd w:val="0"/>
              <w:ind w:right="144"/>
              <w:jc w:val="center"/>
              <w:rPr>
                <w:sz w:val="24"/>
                <w:szCs w:val="24"/>
              </w:rPr>
            </w:pPr>
          </w:p>
        </w:tc>
        <w:tc>
          <w:tcPr>
            <w:tcW w:w="1440" w:type="dxa"/>
            <w:gridSpan w:val="2"/>
            <w:tcBorders>
              <w:top w:val="nil"/>
              <w:left w:val="nil"/>
              <w:bottom w:val="nil"/>
              <w:right w:val="nil"/>
            </w:tcBorders>
          </w:tcPr>
          <w:p w14:paraId="0A85DAE3" w14:textId="77777777" w:rsidR="00000000" w:rsidRDefault="00285722">
            <w:pPr>
              <w:adjustRightInd w:val="0"/>
              <w:ind w:right="144"/>
              <w:rPr>
                <w:sz w:val="24"/>
                <w:szCs w:val="24"/>
              </w:rPr>
            </w:pPr>
            <w:r>
              <w:rPr>
                <w:b/>
                <w:szCs w:val="24"/>
              </w:rPr>
              <w:t>AN 1/48</w:t>
            </w:r>
          </w:p>
        </w:tc>
      </w:tr>
      <w:tr w:rsidR="00000000" w14:paraId="63A1341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54C5500" w14:textId="77777777" w:rsidR="00000000" w:rsidRDefault="00285722">
            <w:pPr>
              <w:adjustRightInd w:val="0"/>
              <w:ind w:right="144"/>
              <w:rPr>
                <w:sz w:val="24"/>
                <w:szCs w:val="24"/>
              </w:rPr>
            </w:pPr>
          </w:p>
        </w:tc>
        <w:tc>
          <w:tcPr>
            <w:tcW w:w="6523" w:type="dxa"/>
            <w:gridSpan w:val="7"/>
            <w:tcBorders>
              <w:top w:val="nil"/>
              <w:left w:val="nil"/>
              <w:bottom w:val="nil"/>
              <w:right w:val="nil"/>
            </w:tcBorders>
          </w:tcPr>
          <w:p w14:paraId="7C65ACC0" w14:textId="77777777" w:rsidR="00000000" w:rsidRDefault="00285722">
            <w:pPr>
              <w:adjustRightInd w:val="0"/>
              <w:ind w:right="144"/>
              <w:rPr>
                <w:sz w:val="24"/>
                <w:szCs w:val="24"/>
              </w:rPr>
            </w:pPr>
            <w:r>
              <w:rPr>
                <w:szCs w:val="24"/>
              </w:rPr>
              <w:t>Identifying number for a product or service</w:t>
            </w:r>
          </w:p>
        </w:tc>
      </w:tr>
      <w:tr w:rsidR="00000000" w14:paraId="094888F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A583763" w14:textId="77777777" w:rsidR="00000000" w:rsidRDefault="00285722">
            <w:pPr>
              <w:adjustRightInd w:val="0"/>
              <w:ind w:right="144"/>
              <w:rPr>
                <w:sz w:val="24"/>
                <w:szCs w:val="24"/>
              </w:rPr>
            </w:pPr>
            <w:r>
              <w:rPr>
                <w:szCs w:val="24"/>
              </w:rPr>
              <w:t xml:space="preserve"> </w:t>
            </w:r>
          </w:p>
        </w:tc>
        <w:tc>
          <w:tcPr>
            <w:tcW w:w="1367" w:type="dxa"/>
            <w:tcBorders>
              <w:top w:val="nil"/>
              <w:left w:val="nil"/>
              <w:bottom w:val="nil"/>
              <w:right w:val="nil"/>
            </w:tcBorders>
          </w:tcPr>
          <w:p w14:paraId="6551B36B" w14:textId="77777777" w:rsidR="00000000" w:rsidRDefault="00285722">
            <w:pPr>
              <w:adjustRightInd w:val="0"/>
              <w:ind w:right="144"/>
              <w:rPr>
                <w:sz w:val="24"/>
                <w:szCs w:val="24"/>
              </w:rPr>
            </w:pPr>
            <w:r>
              <w:rPr>
                <w:szCs w:val="24"/>
              </w:rPr>
              <w:t>MCI</w:t>
            </w:r>
          </w:p>
        </w:tc>
        <w:tc>
          <w:tcPr>
            <w:tcW w:w="144" w:type="dxa"/>
            <w:tcBorders>
              <w:top w:val="nil"/>
              <w:left w:val="nil"/>
              <w:bottom w:val="nil"/>
              <w:right w:val="nil"/>
            </w:tcBorders>
          </w:tcPr>
          <w:p w14:paraId="0A5D03A4" w14:textId="77777777" w:rsidR="00000000" w:rsidRDefault="00285722">
            <w:pPr>
              <w:adjustRightInd w:val="0"/>
              <w:ind w:right="144"/>
              <w:rPr>
                <w:sz w:val="24"/>
                <w:szCs w:val="24"/>
              </w:rPr>
            </w:pPr>
          </w:p>
        </w:tc>
        <w:tc>
          <w:tcPr>
            <w:tcW w:w="4823" w:type="dxa"/>
            <w:gridSpan w:val="4"/>
            <w:tcBorders>
              <w:top w:val="nil"/>
              <w:left w:val="nil"/>
              <w:bottom w:val="nil"/>
              <w:right w:val="nil"/>
            </w:tcBorders>
          </w:tcPr>
          <w:p w14:paraId="2D61500B" w14:textId="77777777" w:rsidR="00000000" w:rsidRDefault="00285722">
            <w:pPr>
              <w:adjustRightInd w:val="0"/>
              <w:ind w:right="144"/>
              <w:rPr>
                <w:sz w:val="24"/>
                <w:szCs w:val="24"/>
              </w:rPr>
            </w:pPr>
            <w:r>
              <w:rPr>
                <w:szCs w:val="24"/>
              </w:rPr>
              <w:t>Maintain Customer Information</w:t>
            </w:r>
          </w:p>
        </w:tc>
      </w:tr>
    </w:tbl>
    <w:p w14:paraId="3EBA6250" w14:textId="77777777" w:rsidR="00000000" w:rsidRDefault="00285722">
      <w:pPr>
        <w:tabs>
          <w:tab w:val="right" w:pos="1800"/>
          <w:tab w:val="left" w:pos="2160"/>
        </w:tabs>
        <w:adjustRightInd w:val="0"/>
        <w:ind w:left="2160" w:hanging="2160"/>
        <w:rPr>
          <w:b/>
          <w:szCs w:val="24"/>
        </w:rPr>
      </w:pPr>
      <w:r>
        <w:rPr>
          <w:szCs w:val="24"/>
        </w:rPr>
        <w:br w:type="page"/>
      </w:r>
      <w:bookmarkStart w:id="13" w:name="book6"/>
      <w:bookmarkEnd w:id="13"/>
      <w:r>
        <w:rPr>
          <w:b/>
          <w:szCs w:val="24"/>
        </w:rPr>
        <w:lastRenderedPageBreak/>
        <w:tab/>
        <w:t>Segment:</w:t>
      </w:r>
      <w:r>
        <w:rPr>
          <w:b/>
          <w:szCs w:val="24"/>
        </w:rPr>
        <w:tab/>
      </w:r>
      <w:r>
        <w:rPr>
          <w:b/>
          <w:sz w:val="40"/>
          <w:szCs w:val="24"/>
        </w:rPr>
        <w:t xml:space="preserve">ASI </w:t>
      </w:r>
      <w:r>
        <w:rPr>
          <w:b/>
          <w:szCs w:val="24"/>
        </w:rPr>
        <w:t>Action or Status Indicator</w:t>
      </w:r>
    </w:p>
    <w:p w14:paraId="0F5A6BF6" w14:textId="77777777" w:rsidR="00000000" w:rsidRDefault="00285722">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1AEC6821" w14:textId="77777777" w:rsidR="00000000" w:rsidRDefault="00285722">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7A637075" w14:textId="77777777" w:rsidR="00000000" w:rsidRDefault="00285722">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3DE3ABA" w14:textId="77777777" w:rsidR="00000000" w:rsidRDefault="00285722">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F7FE616" w14:textId="77777777" w:rsidR="00000000" w:rsidRDefault="00285722">
      <w:pPr>
        <w:tabs>
          <w:tab w:val="right" w:pos="1800"/>
          <w:tab w:val="left" w:pos="2160"/>
        </w:tabs>
        <w:adjustRightInd w:val="0"/>
        <w:ind w:left="2160" w:hanging="2160"/>
        <w:rPr>
          <w:szCs w:val="24"/>
        </w:rPr>
      </w:pPr>
      <w:r>
        <w:rPr>
          <w:szCs w:val="24"/>
        </w:rPr>
        <w:tab/>
      </w:r>
      <w:r>
        <w:rPr>
          <w:b/>
          <w:szCs w:val="24"/>
        </w:rPr>
        <w:t>Max Use:</w:t>
      </w:r>
      <w:r>
        <w:rPr>
          <w:szCs w:val="24"/>
        </w:rPr>
        <w:tab/>
        <w:t>1</w:t>
      </w:r>
    </w:p>
    <w:p w14:paraId="38AA9EC7" w14:textId="77777777" w:rsidR="00000000" w:rsidRDefault="00285722">
      <w:pPr>
        <w:tabs>
          <w:tab w:val="right" w:pos="1800"/>
          <w:tab w:val="left" w:pos="2160"/>
        </w:tabs>
        <w:adjustRightInd w:val="0"/>
        <w:ind w:left="2160" w:hanging="2160"/>
        <w:rPr>
          <w:szCs w:val="24"/>
        </w:rPr>
      </w:pPr>
      <w:r>
        <w:rPr>
          <w:szCs w:val="24"/>
        </w:rPr>
        <w:tab/>
      </w:r>
      <w:r>
        <w:rPr>
          <w:b/>
          <w:szCs w:val="24"/>
        </w:rPr>
        <w:t>Purpose:</w:t>
      </w:r>
      <w:r>
        <w:rPr>
          <w:szCs w:val="24"/>
        </w:rPr>
        <w:tab/>
        <w:t>To indicate the action to be taken with the information provided or the statu</w:t>
      </w:r>
      <w:r>
        <w:rPr>
          <w:szCs w:val="24"/>
        </w:rPr>
        <w:t>s of the entity described</w:t>
      </w:r>
    </w:p>
    <w:p w14:paraId="049A0865" w14:textId="77777777" w:rsidR="00000000" w:rsidRDefault="00285722">
      <w:pPr>
        <w:tabs>
          <w:tab w:val="right" w:pos="1800"/>
          <w:tab w:val="left" w:pos="2160"/>
          <w:tab w:val="left" w:pos="2520"/>
        </w:tabs>
        <w:adjustRightInd w:val="0"/>
        <w:ind w:left="2520" w:hanging="2520"/>
        <w:rPr>
          <w:szCs w:val="24"/>
        </w:rPr>
      </w:pPr>
      <w:r>
        <w:rPr>
          <w:szCs w:val="24"/>
        </w:rPr>
        <w:tab/>
      </w:r>
      <w:r>
        <w:rPr>
          <w:b/>
          <w:szCs w:val="24"/>
        </w:rPr>
        <w:t>Syntax Notes:</w:t>
      </w:r>
    </w:p>
    <w:p w14:paraId="2440C4D6" w14:textId="77777777" w:rsidR="00000000" w:rsidRDefault="00285722">
      <w:pPr>
        <w:tabs>
          <w:tab w:val="right" w:pos="1800"/>
          <w:tab w:val="left" w:pos="2160"/>
          <w:tab w:val="left" w:pos="2520"/>
        </w:tabs>
        <w:adjustRightInd w:val="0"/>
        <w:ind w:left="2520" w:hanging="2520"/>
        <w:rPr>
          <w:szCs w:val="24"/>
        </w:rPr>
      </w:pPr>
      <w:r>
        <w:rPr>
          <w:szCs w:val="24"/>
        </w:rPr>
        <w:tab/>
      </w:r>
      <w:r>
        <w:rPr>
          <w:b/>
          <w:szCs w:val="24"/>
        </w:rPr>
        <w:t>Semantic Notes:</w:t>
      </w:r>
    </w:p>
    <w:p w14:paraId="63CC1DC8" w14:textId="77777777" w:rsidR="00000000" w:rsidRDefault="00285722">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B365845" w14:textId="77777777">
        <w:tblPrEx>
          <w:tblCellMar>
            <w:top w:w="0" w:type="dxa"/>
            <w:left w:w="0" w:type="dxa"/>
            <w:bottom w:w="0" w:type="dxa"/>
            <w:right w:w="0" w:type="dxa"/>
          </w:tblCellMar>
        </w:tblPrEx>
        <w:tc>
          <w:tcPr>
            <w:tcW w:w="1944" w:type="dxa"/>
            <w:tcBorders>
              <w:top w:val="nil"/>
              <w:left w:val="nil"/>
              <w:bottom w:val="nil"/>
              <w:right w:val="nil"/>
            </w:tcBorders>
          </w:tcPr>
          <w:p w14:paraId="289F6BE8" w14:textId="77777777" w:rsidR="00000000" w:rsidRDefault="00285722">
            <w:pPr>
              <w:adjustRightInd w:val="0"/>
              <w:ind w:right="144"/>
              <w:jc w:val="right"/>
              <w:rPr>
                <w:sz w:val="24"/>
                <w:szCs w:val="24"/>
              </w:rPr>
            </w:pPr>
            <w:r>
              <w:rPr>
                <w:b/>
                <w:szCs w:val="24"/>
              </w:rPr>
              <w:t>Notes:</w:t>
            </w:r>
          </w:p>
        </w:tc>
        <w:tc>
          <w:tcPr>
            <w:tcW w:w="216" w:type="dxa"/>
            <w:tcBorders>
              <w:top w:val="nil"/>
              <w:left w:val="nil"/>
              <w:bottom w:val="nil"/>
              <w:right w:val="nil"/>
            </w:tcBorders>
          </w:tcPr>
          <w:p w14:paraId="06FB6C7D" w14:textId="77777777" w:rsidR="00000000" w:rsidRDefault="00285722">
            <w:pPr>
              <w:adjustRightInd w:val="0"/>
              <w:ind w:right="144"/>
              <w:jc w:val="right"/>
              <w:rPr>
                <w:sz w:val="24"/>
                <w:szCs w:val="24"/>
              </w:rPr>
            </w:pPr>
          </w:p>
        </w:tc>
        <w:tc>
          <w:tcPr>
            <w:tcW w:w="7343" w:type="dxa"/>
            <w:tcBorders>
              <w:top w:val="nil"/>
              <w:left w:val="nil"/>
              <w:bottom w:val="nil"/>
              <w:right w:val="nil"/>
            </w:tcBorders>
            <w:shd w:val="pct20" w:color="auto" w:fill="auto"/>
          </w:tcPr>
          <w:p w14:paraId="767DBCA4" w14:textId="77777777" w:rsidR="00000000" w:rsidRDefault="00285722">
            <w:pPr>
              <w:adjustRightInd w:val="0"/>
              <w:ind w:right="144"/>
              <w:rPr>
                <w:szCs w:val="24"/>
              </w:rPr>
            </w:pPr>
            <w:r>
              <w:rPr>
                <w:szCs w:val="24"/>
              </w:rPr>
              <w:t>Identifies the action to be taken or the status of a requested action for the service identified in the LIN segment.</w:t>
            </w:r>
          </w:p>
          <w:p w14:paraId="50BAD97C" w14:textId="77777777" w:rsidR="00000000" w:rsidRDefault="00285722">
            <w:pPr>
              <w:adjustRightInd w:val="0"/>
              <w:ind w:right="144"/>
              <w:rPr>
                <w:sz w:val="24"/>
                <w:szCs w:val="24"/>
              </w:rPr>
            </w:pPr>
          </w:p>
        </w:tc>
      </w:tr>
      <w:tr w:rsidR="00000000" w14:paraId="6C6498B5" w14:textId="77777777">
        <w:tblPrEx>
          <w:tblCellMar>
            <w:top w:w="0" w:type="dxa"/>
            <w:left w:w="0" w:type="dxa"/>
            <w:bottom w:w="0" w:type="dxa"/>
            <w:right w:w="0" w:type="dxa"/>
          </w:tblCellMar>
        </w:tblPrEx>
        <w:tc>
          <w:tcPr>
            <w:tcW w:w="1944" w:type="dxa"/>
            <w:tcBorders>
              <w:top w:val="nil"/>
              <w:left w:val="nil"/>
              <w:bottom w:val="nil"/>
              <w:right w:val="nil"/>
            </w:tcBorders>
          </w:tcPr>
          <w:p w14:paraId="5EE509F5" w14:textId="77777777" w:rsidR="00000000" w:rsidRDefault="00285722">
            <w:pPr>
              <w:adjustRightInd w:val="0"/>
              <w:ind w:right="144"/>
              <w:rPr>
                <w:sz w:val="24"/>
                <w:szCs w:val="24"/>
              </w:rPr>
            </w:pPr>
          </w:p>
        </w:tc>
        <w:tc>
          <w:tcPr>
            <w:tcW w:w="216" w:type="dxa"/>
            <w:tcBorders>
              <w:top w:val="nil"/>
              <w:left w:val="nil"/>
              <w:bottom w:val="nil"/>
              <w:right w:val="nil"/>
            </w:tcBorders>
          </w:tcPr>
          <w:p w14:paraId="13BBF35E" w14:textId="77777777" w:rsidR="00000000" w:rsidRDefault="00285722">
            <w:pPr>
              <w:adjustRightInd w:val="0"/>
              <w:ind w:right="144"/>
              <w:rPr>
                <w:sz w:val="24"/>
                <w:szCs w:val="24"/>
              </w:rPr>
            </w:pPr>
          </w:p>
        </w:tc>
        <w:tc>
          <w:tcPr>
            <w:tcW w:w="7343" w:type="dxa"/>
            <w:tcBorders>
              <w:top w:val="nil"/>
              <w:left w:val="nil"/>
              <w:bottom w:val="nil"/>
              <w:right w:val="nil"/>
            </w:tcBorders>
            <w:shd w:val="pct20" w:color="auto" w:fill="auto"/>
          </w:tcPr>
          <w:p w14:paraId="2C741E30" w14:textId="77777777" w:rsidR="00000000" w:rsidRDefault="00285722">
            <w:pPr>
              <w:adjustRightInd w:val="0"/>
              <w:ind w:right="144"/>
              <w:rPr>
                <w:szCs w:val="24"/>
              </w:rPr>
            </w:pPr>
            <w:r>
              <w:rPr>
                <w:szCs w:val="24"/>
              </w:rPr>
              <w:t>Required</w:t>
            </w:r>
          </w:p>
          <w:p w14:paraId="7DB6E463" w14:textId="77777777" w:rsidR="00000000" w:rsidRDefault="00285722">
            <w:pPr>
              <w:adjustRightInd w:val="0"/>
              <w:ind w:right="144"/>
              <w:rPr>
                <w:sz w:val="24"/>
                <w:szCs w:val="24"/>
              </w:rPr>
            </w:pPr>
          </w:p>
        </w:tc>
      </w:tr>
      <w:tr w:rsidR="00000000" w14:paraId="6E558E1F" w14:textId="77777777">
        <w:tblPrEx>
          <w:tblCellMar>
            <w:top w:w="0" w:type="dxa"/>
            <w:left w:w="0" w:type="dxa"/>
            <w:bottom w:w="0" w:type="dxa"/>
            <w:right w:w="0" w:type="dxa"/>
          </w:tblCellMar>
        </w:tblPrEx>
        <w:tc>
          <w:tcPr>
            <w:tcW w:w="1944" w:type="dxa"/>
            <w:tcBorders>
              <w:top w:val="nil"/>
              <w:left w:val="nil"/>
              <w:bottom w:val="nil"/>
              <w:right w:val="nil"/>
            </w:tcBorders>
          </w:tcPr>
          <w:p w14:paraId="6A434393" w14:textId="77777777" w:rsidR="00000000" w:rsidRDefault="00285722">
            <w:pPr>
              <w:adjustRightInd w:val="0"/>
              <w:ind w:right="144"/>
              <w:rPr>
                <w:sz w:val="24"/>
                <w:szCs w:val="24"/>
              </w:rPr>
            </w:pPr>
          </w:p>
        </w:tc>
        <w:tc>
          <w:tcPr>
            <w:tcW w:w="216" w:type="dxa"/>
            <w:tcBorders>
              <w:top w:val="nil"/>
              <w:left w:val="nil"/>
              <w:bottom w:val="nil"/>
              <w:right w:val="nil"/>
            </w:tcBorders>
          </w:tcPr>
          <w:p w14:paraId="318446EE" w14:textId="77777777" w:rsidR="00000000" w:rsidRDefault="00285722">
            <w:pPr>
              <w:adjustRightInd w:val="0"/>
              <w:ind w:right="144"/>
              <w:rPr>
                <w:sz w:val="24"/>
                <w:szCs w:val="24"/>
              </w:rPr>
            </w:pPr>
          </w:p>
        </w:tc>
        <w:tc>
          <w:tcPr>
            <w:tcW w:w="7343" w:type="dxa"/>
            <w:tcBorders>
              <w:top w:val="nil"/>
              <w:left w:val="nil"/>
              <w:bottom w:val="nil"/>
              <w:right w:val="nil"/>
            </w:tcBorders>
            <w:shd w:val="pct20" w:color="auto" w:fill="auto"/>
          </w:tcPr>
          <w:p w14:paraId="3AA1DAD9" w14:textId="77777777" w:rsidR="00000000" w:rsidRDefault="00285722">
            <w:pPr>
              <w:adjustRightInd w:val="0"/>
              <w:ind w:right="144"/>
              <w:rPr>
                <w:sz w:val="24"/>
                <w:szCs w:val="24"/>
              </w:rPr>
            </w:pPr>
            <w:r>
              <w:rPr>
                <w:szCs w:val="24"/>
              </w:rPr>
              <w:t>ASI~WQ~001</w:t>
            </w:r>
          </w:p>
        </w:tc>
      </w:tr>
    </w:tbl>
    <w:p w14:paraId="633A2C8D" w14:textId="77777777" w:rsidR="00000000" w:rsidRDefault="00285722">
      <w:pPr>
        <w:adjustRightInd w:val="0"/>
        <w:rPr>
          <w:szCs w:val="24"/>
        </w:rPr>
      </w:pPr>
    </w:p>
    <w:p w14:paraId="49CC0FA3" w14:textId="77777777" w:rsidR="00000000" w:rsidRDefault="00285722">
      <w:pPr>
        <w:adjustRightInd w:val="0"/>
        <w:jc w:val="center"/>
        <w:rPr>
          <w:b/>
          <w:szCs w:val="24"/>
        </w:rPr>
      </w:pPr>
      <w:r>
        <w:rPr>
          <w:b/>
          <w:szCs w:val="24"/>
        </w:rPr>
        <w:t>Data Element Summary</w:t>
      </w:r>
    </w:p>
    <w:p w14:paraId="3480C811" w14:textId="77777777" w:rsidR="00000000" w:rsidRDefault="0028572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B880493" w14:textId="77777777" w:rsidR="00000000" w:rsidRDefault="0028572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1819DA91" w14:textId="77777777">
        <w:tblPrEx>
          <w:tblCellMar>
            <w:top w:w="0" w:type="dxa"/>
            <w:left w:w="0" w:type="dxa"/>
            <w:bottom w:w="0" w:type="dxa"/>
            <w:right w:w="0" w:type="dxa"/>
          </w:tblCellMar>
        </w:tblPrEx>
        <w:tc>
          <w:tcPr>
            <w:tcW w:w="1007" w:type="dxa"/>
            <w:tcBorders>
              <w:top w:val="nil"/>
              <w:left w:val="nil"/>
              <w:bottom w:val="nil"/>
              <w:right w:val="nil"/>
            </w:tcBorders>
          </w:tcPr>
          <w:p w14:paraId="3C24516C" w14:textId="77777777" w:rsidR="00000000" w:rsidRDefault="0028572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85463CA" w14:textId="77777777" w:rsidR="00000000" w:rsidRDefault="00285722">
            <w:pPr>
              <w:adjustRightInd w:val="0"/>
              <w:ind w:right="144"/>
              <w:jc w:val="center"/>
              <w:rPr>
                <w:sz w:val="24"/>
                <w:szCs w:val="24"/>
              </w:rPr>
            </w:pPr>
            <w:r>
              <w:rPr>
                <w:b/>
                <w:szCs w:val="24"/>
              </w:rPr>
              <w:t>ASI01</w:t>
            </w:r>
          </w:p>
        </w:tc>
        <w:tc>
          <w:tcPr>
            <w:tcW w:w="892" w:type="dxa"/>
            <w:tcBorders>
              <w:top w:val="nil"/>
              <w:left w:val="nil"/>
              <w:bottom w:val="nil"/>
              <w:right w:val="nil"/>
            </w:tcBorders>
          </w:tcPr>
          <w:p w14:paraId="38852821" w14:textId="77777777" w:rsidR="00000000" w:rsidRDefault="00285722">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67615B78" w14:textId="77777777" w:rsidR="00000000" w:rsidRDefault="00285722">
            <w:pPr>
              <w:adjustRightInd w:val="0"/>
              <w:ind w:right="144"/>
              <w:rPr>
                <w:sz w:val="24"/>
                <w:szCs w:val="24"/>
              </w:rPr>
            </w:pPr>
            <w:r>
              <w:rPr>
                <w:b/>
                <w:szCs w:val="24"/>
              </w:rPr>
              <w:t>Action Code</w:t>
            </w:r>
          </w:p>
        </w:tc>
        <w:tc>
          <w:tcPr>
            <w:tcW w:w="432" w:type="dxa"/>
            <w:tcBorders>
              <w:top w:val="nil"/>
              <w:left w:val="nil"/>
              <w:bottom w:val="nil"/>
              <w:right w:val="nil"/>
            </w:tcBorders>
          </w:tcPr>
          <w:p w14:paraId="1CFEF080" w14:textId="77777777" w:rsidR="00000000" w:rsidRDefault="00285722">
            <w:pPr>
              <w:adjustRightInd w:val="0"/>
              <w:ind w:right="144"/>
              <w:jc w:val="center"/>
              <w:rPr>
                <w:sz w:val="24"/>
                <w:szCs w:val="24"/>
              </w:rPr>
            </w:pPr>
            <w:r>
              <w:rPr>
                <w:b/>
                <w:szCs w:val="24"/>
              </w:rPr>
              <w:t>M</w:t>
            </w:r>
          </w:p>
        </w:tc>
        <w:tc>
          <w:tcPr>
            <w:tcW w:w="14" w:type="dxa"/>
            <w:tcBorders>
              <w:top w:val="nil"/>
              <w:left w:val="nil"/>
              <w:bottom w:val="nil"/>
              <w:right w:val="nil"/>
            </w:tcBorders>
          </w:tcPr>
          <w:p w14:paraId="7B5D132C" w14:textId="77777777" w:rsidR="00000000" w:rsidRDefault="00285722">
            <w:pPr>
              <w:adjustRightInd w:val="0"/>
              <w:ind w:right="144"/>
              <w:jc w:val="center"/>
              <w:rPr>
                <w:sz w:val="24"/>
                <w:szCs w:val="24"/>
              </w:rPr>
            </w:pPr>
          </w:p>
        </w:tc>
        <w:tc>
          <w:tcPr>
            <w:tcW w:w="1440" w:type="dxa"/>
            <w:gridSpan w:val="2"/>
            <w:tcBorders>
              <w:top w:val="nil"/>
              <w:left w:val="nil"/>
              <w:bottom w:val="nil"/>
              <w:right w:val="nil"/>
            </w:tcBorders>
          </w:tcPr>
          <w:p w14:paraId="3CB5736C" w14:textId="77777777" w:rsidR="00000000" w:rsidRDefault="00285722">
            <w:pPr>
              <w:adjustRightInd w:val="0"/>
              <w:ind w:right="144"/>
              <w:rPr>
                <w:sz w:val="24"/>
                <w:szCs w:val="24"/>
              </w:rPr>
            </w:pPr>
            <w:r>
              <w:rPr>
                <w:b/>
                <w:szCs w:val="24"/>
              </w:rPr>
              <w:t>ID 1/2</w:t>
            </w:r>
          </w:p>
        </w:tc>
      </w:tr>
      <w:tr w:rsidR="00000000" w14:paraId="2AA2005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2E2A878" w14:textId="77777777" w:rsidR="00000000" w:rsidRDefault="00285722">
            <w:pPr>
              <w:adjustRightInd w:val="0"/>
              <w:ind w:right="144"/>
              <w:rPr>
                <w:sz w:val="24"/>
                <w:szCs w:val="24"/>
              </w:rPr>
            </w:pPr>
          </w:p>
        </w:tc>
        <w:tc>
          <w:tcPr>
            <w:tcW w:w="6523" w:type="dxa"/>
            <w:gridSpan w:val="7"/>
            <w:tcBorders>
              <w:top w:val="nil"/>
              <w:left w:val="nil"/>
              <w:bottom w:val="nil"/>
              <w:right w:val="nil"/>
            </w:tcBorders>
          </w:tcPr>
          <w:p w14:paraId="3C65DB7C" w14:textId="77777777" w:rsidR="00000000" w:rsidRDefault="00285722">
            <w:pPr>
              <w:adjustRightInd w:val="0"/>
              <w:ind w:right="144"/>
              <w:rPr>
                <w:sz w:val="24"/>
                <w:szCs w:val="24"/>
              </w:rPr>
            </w:pPr>
            <w:r>
              <w:rPr>
                <w:szCs w:val="24"/>
              </w:rPr>
              <w:t>Code indicating type of action</w:t>
            </w:r>
          </w:p>
        </w:tc>
      </w:tr>
      <w:tr w:rsidR="00000000" w14:paraId="544233F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3F49ADF" w14:textId="77777777" w:rsidR="00000000" w:rsidRDefault="00285722">
            <w:pPr>
              <w:adjustRightInd w:val="0"/>
              <w:ind w:right="144"/>
              <w:rPr>
                <w:sz w:val="24"/>
                <w:szCs w:val="24"/>
              </w:rPr>
            </w:pPr>
            <w:r>
              <w:rPr>
                <w:szCs w:val="24"/>
              </w:rPr>
              <w:t xml:space="preserve"> </w:t>
            </w:r>
          </w:p>
        </w:tc>
        <w:tc>
          <w:tcPr>
            <w:tcW w:w="1367" w:type="dxa"/>
            <w:tcBorders>
              <w:top w:val="nil"/>
              <w:left w:val="nil"/>
              <w:bottom w:val="nil"/>
              <w:right w:val="nil"/>
            </w:tcBorders>
          </w:tcPr>
          <w:p w14:paraId="79E6217E" w14:textId="77777777" w:rsidR="00000000" w:rsidRDefault="00285722">
            <w:pPr>
              <w:adjustRightInd w:val="0"/>
              <w:ind w:right="144"/>
              <w:rPr>
                <w:sz w:val="24"/>
                <w:szCs w:val="24"/>
              </w:rPr>
            </w:pPr>
            <w:r>
              <w:rPr>
                <w:szCs w:val="24"/>
              </w:rPr>
              <w:t>U</w:t>
            </w:r>
          </w:p>
        </w:tc>
        <w:tc>
          <w:tcPr>
            <w:tcW w:w="144" w:type="dxa"/>
            <w:tcBorders>
              <w:top w:val="nil"/>
              <w:left w:val="nil"/>
              <w:bottom w:val="nil"/>
              <w:right w:val="nil"/>
            </w:tcBorders>
          </w:tcPr>
          <w:p w14:paraId="0C9FDFBA" w14:textId="77777777" w:rsidR="00000000" w:rsidRDefault="00285722">
            <w:pPr>
              <w:adjustRightInd w:val="0"/>
              <w:ind w:right="144"/>
              <w:rPr>
                <w:sz w:val="24"/>
                <w:szCs w:val="24"/>
              </w:rPr>
            </w:pPr>
          </w:p>
        </w:tc>
        <w:tc>
          <w:tcPr>
            <w:tcW w:w="4823" w:type="dxa"/>
            <w:gridSpan w:val="4"/>
            <w:tcBorders>
              <w:top w:val="nil"/>
              <w:left w:val="nil"/>
              <w:bottom w:val="nil"/>
              <w:right w:val="nil"/>
            </w:tcBorders>
          </w:tcPr>
          <w:p w14:paraId="6C56AD45" w14:textId="77777777" w:rsidR="00000000" w:rsidRDefault="00285722">
            <w:pPr>
              <w:adjustRightInd w:val="0"/>
              <w:ind w:right="144"/>
              <w:rPr>
                <w:sz w:val="24"/>
                <w:szCs w:val="24"/>
              </w:rPr>
            </w:pPr>
            <w:r>
              <w:rPr>
                <w:szCs w:val="24"/>
              </w:rPr>
              <w:t>Reject</w:t>
            </w:r>
          </w:p>
        </w:tc>
      </w:tr>
      <w:tr w:rsidR="00000000" w14:paraId="298E1F4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ACF7268" w14:textId="77777777" w:rsidR="00000000" w:rsidRDefault="00285722">
            <w:pPr>
              <w:adjustRightInd w:val="0"/>
              <w:ind w:right="144"/>
              <w:rPr>
                <w:sz w:val="24"/>
                <w:szCs w:val="24"/>
              </w:rPr>
            </w:pPr>
            <w:r>
              <w:rPr>
                <w:szCs w:val="24"/>
              </w:rPr>
              <w:t xml:space="preserve"> </w:t>
            </w:r>
          </w:p>
        </w:tc>
        <w:tc>
          <w:tcPr>
            <w:tcW w:w="1367" w:type="dxa"/>
            <w:tcBorders>
              <w:top w:val="nil"/>
              <w:left w:val="nil"/>
              <w:bottom w:val="nil"/>
              <w:right w:val="nil"/>
            </w:tcBorders>
          </w:tcPr>
          <w:p w14:paraId="5364A8B1" w14:textId="77777777" w:rsidR="00000000" w:rsidRDefault="00285722">
            <w:pPr>
              <w:adjustRightInd w:val="0"/>
              <w:ind w:right="144"/>
              <w:rPr>
                <w:sz w:val="24"/>
                <w:szCs w:val="24"/>
              </w:rPr>
            </w:pPr>
            <w:r>
              <w:rPr>
                <w:szCs w:val="24"/>
              </w:rPr>
              <w:t>WQ</w:t>
            </w:r>
          </w:p>
        </w:tc>
        <w:tc>
          <w:tcPr>
            <w:tcW w:w="144" w:type="dxa"/>
            <w:tcBorders>
              <w:top w:val="nil"/>
              <w:left w:val="nil"/>
              <w:bottom w:val="nil"/>
              <w:right w:val="nil"/>
            </w:tcBorders>
          </w:tcPr>
          <w:p w14:paraId="57A86EE2" w14:textId="77777777" w:rsidR="00000000" w:rsidRDefault="00285722">
            <w:pPr>
              <w:adjustRightInd w:val="0"/>
              <w:ind w:right="144"/>
              <w:rPr>
                <w:sz w:val="24"/>
                <w:szCs w:val="24"/>
              </w:rPr>
            </w:pPr>
          </w:p>
        </w:tc>
        <w:tc>
          <w:tcPr>
            <w:tcW w:w="4823" w:type="dxa"/>
            <w:gridSpan w:val="4"/>
            <w:tcBorders>
              <w:top w:val="nil"/>
              <w:left w:val="nil"/>
              <w:bottom w:val="nil"/>
              <w:right w:val="nil"/>
            </w:tcBorders>
          </w:tcPr>
          <w:p w14:paraId="73B2B31C" w14:textId="77777777" w:rsidR="00000000" w:rsidRDefault="00285722">
            <w:pPr>
              <w:adjustRightInd w:val="0"/>
              <w:ind w:right="144"/>
              <w:rPr>
                <w:sz w:val="24"/>
                <w:szCs w:val="24"/>
              </w:rPr>
            </w:pPr>
            <w:r>
              <w:rPr>
                <w:szCs w:val="24"/>
              </w:rPr>
              <w:t>Accept</w:t>
            </w:r>
          </w:p>
        </w:tc>
      </w:tr>
      <w:tr w:rsidR="00000000" w14:paraId="500D2514" w14:textId="77777777">
        <w:tblPrEx>
          <w:tblCellMar>
            <w:top w:w="0" w:type="dxa"/>
            <w:left w:w="0" w:type="dxa"/>
            <w:bottom w:w="0" w:type="dxa"/>
            <w:right w:w="0" w:type="dxa"/>
          </w:tblCellMar>
        </w:tblPrEx>
        <w:tc>
          <w:tcPr>
            <w:tcW w:w="1007" w:type="dxa"/>
            <w:tcBorders>
              <w:top w:val="nil"/>
              <w:left w:val="nil"/>
              <w:bottom w:val="nil"/>
              <w:right w:val="nil"/>
            </w:tcBorders>
          </w:tcPr>
          <w:p w14:paraId="4C5396A0" w14:textId="77777777" w:rsidR="00000000" w:rsidRDefault="00285722">
            <w:pPr>
              <w:adjustRightInd w:val="0"/>
              <w:ind w:right="144"/>
              <w:rPr>
                <w:sz w:val="24"/>
                <w:szCs w:val="24"/>
              </w:rPr>
            </w:pPr>
            <w:r>
              <w:rPr>
                <w:b/>
                <w:szCs w:val="24"/>
              </w:rPr>
              <w:t>Must Use</w:t>
            </w:r>
          </w:p>
        </w:tc>
        <w:tc>
          <w:tcPr>
            <w:tcW w:w="1080" w:type="dxa"/>
            <w:tcBorders>
              <w:top w:val="nil"/>
              <w:left w:val="nil"/>
              <w:bottom w:val="nil"/>
              <w:right w:val="nil"/>
            </w:tcBorders>
          </w:tcPr>
          <w:p w14:paraId="3DC6672B" w14:textId="77777777" w:rsidR="00000000" w:rsidRDefault="00285722">
            <w:pPr>
              <w:adjustRightInd w:val="0"/>
              <w:ind w:right="144"/>
              <w:jc w:val="center"/>
              <w:rPr>
                <w:sz w:val="24"/>
                <w:szCs w:val="24"/>
              </w:rPr>
            </w:pPr>
            <w:r>
              <w:rPr>
                <w:b/>
                <w:szCs w:val="24"/>
              </w:rPr>
              <w:t>ASI02</w:t>
            </w:r>
          </w:p>
        </w:tc>
        <w:tc>
          <w:tcPr>
            <w:tcW w:w="892" w:type="dxa"/>
            <w:tcBorders>
              <w:top w:val="nil"/>
              <w:left w:val="nil"/>
              <w:bottom w:val="nil"/>
              <w:right w:val="nil"/>
            </w:tcBorders>
          </w:tcPr>
          <w:p w14:paraId="7F70BDCD" w14:textId="77777777" w:rsidR="00000000" w:rsidRDefault="00285722">
            <w:pPr>
              <w:adjustRightInd w:val="0"/>
              <w:ind w:right="144"/>
              <w:jc w:val="center"/>
              <w:rPr>
                <w:sz w:val="24"/>
                <w:szCs w:val="24"/>
              </w:rPr>
            </w:pPr>
            <w:r>
              <w:rPr>
                <w:b/>
                <w:szCs w:val="24"/>
              </w:rPr>
              <w:t>875</w:t>
            </w:r>
          </w:p>
        </w:tc>
        <w:tc>
          <w:tcPr>
            <w:tcW w:w="4968" w:type="dxa"/>
            <w:gridSpan w:val="4"/>
            <w:tcBorders>
              <w:top w:val="nil"/>
              <w:left w:val="nil"/>
              <w:bottom w:val="nil"/>
              <w:right w:val="nil"/>
            </w:tcBorders>
          </w:tcPr>
          <w:p w14:paraId="232E51DE" w14:textId="77777777" w:rsidR="00000000" w:rsidRDefault="00285722">
            <w:pPr>
              <w:adjustRightInd w:val="0"/>
              <w:ind w:right="144"/>
              <w:rPr>
                <w:sz w:val="24"/>
                <w:szCs w:val="24"/>
              </w:rPr>
            </w:pPr>
            <w:r>
              <w:rPr>
                <w:b/>
                <w:szCs w:val="24"/>
              </w:rPr>
              <w:t>Maintenance Type Code</w:t>
            </w:r>
          </w:p>
        </w:tc>
        <w:tc>
          <w:tcPr>
            <w:tcW w:w="432" w:type="dxa"/>
            <w:tcBorders>
              <w:top w:val="nil"/>
              <w:left w:val="nil"/>
              <w:bottom w:val="nil"/>
              <w:right w:val="nil"/>
            </w:tcBorders>
          </w:tcPr>
          <w:p w14:paraId="430776CF" w14:textId="77777777" w:rsidR="00000000" w:rsidRDefault="00285722">
            <w:pPr>
              <w:adjustRightInd w:val="0"/>
              <w:ind w:right="144"/>
              <w:jc w:val="center"/>
              <w:rPr>
                <w:sz w:val="24"/>
                <w:szCs w:val="24"/>
              </w:rPr>
            </w:pPr>
            <w:r>
              <w:rPr>
                <w:b/>
                <w:szCs w:val="24"/>
              </w:rPr>
              <w:t>M</w:t>
            </w:r>
          </w:p>
        </w:tc>
        <w:tc>
          <w:tcPr>
            <w:tcW w:w="14" w:type="dxa"/>
            <w:tcBorders>
              <w:top w:val="nil"/>
              <w:left w:val="nil"/>
              <w:bottom w:val="nil"/>
              <w:right w:val="nil"/>
            </w:tcBorders>
          </w:tcPr>
          <w:p w14:paraId="1065AFC7" w14:textId="77777777" w:rsidR="00000000" w:rsidRDefault="00285722">
            <w:pPr>
              <w:adjustRightInd w:val="0"/>
              <w:ind w:right="144"/>
              <w:jc w:val="center"/>
              <w:rPr>
                <w:sz w:val="24"/>
                <w:szCs w:val="24"/>
              </w:rPr>
            </w:pPr>
          </w:p>
        </w:tc>
        <w:tc>
          <w:tcPr>
            <w:tcW w:w="1440" w:type="dxa"/>
            <w:gridSpan w:val="2"/>
            <w:tcBorders>
              <w:top w:val="nil"/>
              <w:left w:val="nil"/>
              <w:bottom w:val="nil"/>
              <w:right w:val="nil"/>
            </w:tcBorders>
          </w:tcPr>
          <w:p w14:paraId="28153132" w14:textId="77777777" w:rsidR="00000000" w:rsidRDefault="00285722">
            <w:pPr>
              <w:adjustRightInd w:val="0"/>
              <w:ind w:right="144"/>
              <w:rPr>
                <w:sz w:val="24"/>
                <w:szCs w:val="24"/>
              </w:rPr>
            </w:pPr>
            <w:r>
              <w:rPr>
                <w:b/>
                <w:szCs w:val="24"/>
              </w:rPr>
              <w:t>ID 3/3</w:t>
            </w:r>
          </w:p>
        </w:tc>
      </w:tr>
      <w:tr w:rsidR="00000000" w14:paraId="3A770CD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35448E8" w14:textId="77777777" w:rsidR="00000000" w:rsidRDefault="00285722">
            <w:pPr>
              <w:adjustRightInd w:val="0"/>
              <w:ind w:right="144"/>
              <w:rPr>
                <w:sz w:val="24"/>
                <w:szCs w:val="24"/>
              </w:rPr>
            </w:pPr>
          </w:p>
        </w:tc>
        <w:tc>
          <w:tcPr>
            <w:tcW w:w="6523" w:type="dxa"/>
            <w:gridSpan w:val="7"/>
            <w:tcBorders>
              <w:top w:val="nil"/>
              <w:left w:val="nil"/>
              <w:bottom w:val="nil"/>
              <w:right w:val="nil"/>
            </w:tcBorders>
          </w:tcPr>
          <w:p w14:paraId="737DC18C" w14:textId="77777777" w:rsidR="00000000" w:rsidRDefault="00285722">
            <w:pPr>
              <w:adjustRightInd w:val="0"/>
              <w:ind w:right="144"/>
              <w:rPr>
                <w:sz w:val="24"/>
                <w:szCs w:val="24"/>
              </w:rPr>
            </w:pPr>
            <w:r>
              <w:rPr>
                <w:szCs w:val="24"/>
              </w:rPr>
              <w:t>Code identifying the specific type of item maintenance</w:t>
            </w:r>
          </w:p>
        </w:tc>
      </w:tr>
      <w:tr w:rsidR="00000000" w14:paraId="78DE9F3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433C2F6" w14:textId="77777777" w:rsidR="00000000" w:rsidRDefault="00285722">
            <w:pPr>
              <w:adjustRightInd w:val="0"/>
              <w:ind w:right="144"/>
              <w:rPr>
                <w:sz w:val="24"/>
                <w:szCs w:val="24"/>
              </w:rPr>
            </w:pPr>
            <w:r>
              <w:rPr>
                <w:szCs w:val="24"/>
              </w:rPr>
              <w:t xml:space="preserve"> </w:t>
            </w:r>
          </w:p>
        </w:tc>
        <w:tc>
          <w:tcPr>
            <w:tcW w:w="1367" w:type="dxa"/>
            <w:tcBorders>
              <w:top w:val="nil"/>
              <w:left w:val="nil"/>
              <w:bottom w:val="nil"/>
              <w:right w:val="nil"/>
            </w:tcBorders>
          </w:tcPr>
          <w:p w14:paraId="50CB15B5" w14:textId="77777777" w:rsidR="00000000" w:rsidRDefault="00285722">
            <w:pPr>
              <w:adjustRightInd w:val="0"/>
              <w:ind w:right="144"/>
              <w:rPr>
                <w:sz w:val="24"/>
                <w:szCs w:val="24"/>
              </w:rPr>
            </w:pPr>
            <w:r>
              <w:rPr>
                <w:szCs w:val="24"/>
              </w:rPr>
              <w:t>001</w:t>
            </w:r>
          </w:p>
        </w:tc>
        <w:tc>
          <w:tcPr>
            <w:tcW w:w="144" w:type="dxa"/>
            <w:tcBorders>
              <w:top w:val="nil"/>
              <w:left w:val="nil"/>
              <w:bottom w:val="nil"/>
              <w:right w:val="nil"/>
            </w:tcBorders>
          </w:tcPr>
          <w:p w14:paraId="1A0C9F64" w14:textId="77777777" w:rsidR="00000000" w:rsidRDefault="00285722">
            <w:pPr>
              <w:adjustRightInd w:val="0"/>
              <w:ind w:right="144"/>
              <w:rPr>
                <w:sz w:val="24"/>
                <w:szCs w:val="24"/>
              </w:rPr>
            </w:pPr>
          </w:p>
        </w:tc>
        <w:tc>
          <w:tcPr>
            <w:tcW w:w="4823" w:type="dxa"/>
            <w:gridSpan w:val="4"/>
            <w:tcBorders>
              <w:top w:val="nil"/>
              <w:left w:val="nil"/>
              <w:bottom w:val="nil"/>
              <w:right w:val="nil"/>
            </w:tcBorders>
          </w:tcPr>
          <w:p w14:paraId="714B829C" w14:textId="77777777" w:rsidR="00000000" w:rsidRDefault="00285722">
            <w:pPr>
              <w:adjustRightInd w:val="0"/>
              <w:ind w:right="144"/>
              <w:rPr>
                <w:sz w:val="24"/>
                <w:szCs w:val="24"/>
              </w:rPr>
            </w:pPr>
            <w:r>
              <w:rPr>
                <w:szCs w:val="24"/>
              </w:rPr>
              <w:t>Change</w:t>
            </w:r>
          </w:p>
        </w:tc>
      </w:tr>
    </w:tbl>
    <w:p w14:paraId="0F8F0DA0" w14:textId="77777777" w:rsidR="00000000" w:rsidRDefault="00285722">
      <w:pPr>
        <w:tabs>
          <w:tab w:val="right" w:pos="1800"/>
          <w:tab w:val="left" w:pos="2160"/>
        </w:tabs>
        <w:adjustRightInd w:val="0"/>
        <w:ind w:left="2160" w:hanging="2160"/>
        <w:rPr>
          <w:b/>
          <w:szCs w:val="24"/>
        </w:rPr>
      </w:pPr>
      <w:r>
        <w:rPr>
          <w:szCs w:val="24"/>
        </w:rPr>
        <w:br w:type="page"/>
      </w:r>
      <w:bookmarkStart w:id="14" w:name="book7"/>
      <w:bookmarkEnd w:id="14"/>
      <w:r>
        <w:rPr>
          <w:b/>
          <w:szCs w:val="24"/>
        </w:rPr>
        <w:lastRenderedPageBreak/>
        <w:tab/>
        <w:t>Segment:</w:t>
      </w:r>
      <w:r>
        <w:rPr>
          <w:b/>
          <w:szCs w:val="24"/>
        </w:rPr>
        <w:tab/>
      </w:r>
      <w:r>
        <w:rPr>
          <w:b/>
          <w:sz w:val="40"/>
          <w:szCs w:val="24"/>
        </w:rPr>
        <w:t xml:space="preserve">REF </w:t>
      </w:r>
      <w:r>
        <w:rPr>
          <w:b/>
          <w:szCs w:val="24"/>
        </w:rPr>
        <w:t>Reference Identification (Rejection Reason)</w:t>
      </w:r>
    </w:p>
    <w:p w14:paraId="7E0A6459" w14:textId="77777777" w:rsidR="00000000" w:rsidRDefault="00285722">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6FB8B77F" w14:textId="77777777" w:rsidR="00000000" w:rsidRDefault="00285722">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1C646512" w14:textId="77777777" w:rsidR="00000000" w:rsidRDefault="00285722">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2862699" w14:textId="77777777" w:rsidR="00000000" w:rsidRDefault="00285722">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F83AB39" w14:textId="77777777" w:rsidR="00000000" w:rsidRDefault="00285722">
      <w:pPr>
        <w:tabs>
          <w:tab w:val="right" w:pos="1800"/>
          <w:tab w:val="left" w:pos="2160"/>
        </w:tabs>
        <w:adjustRightInd w:val="0"/>
        <w:ind w:left="2160" w:hanging="2160"/>
        <w:rPr>
          <w:szCs w:val="24"/>
        </w:rPr>
      </w:pPr>
      <w:r>
        <w:rPr>
          <w:szCs w:val="24"/>
        </w:rPr>
        <w:tab/>
      </w:r>
      <w:r>
        <w:rPr>
          <w:b/>
          <w:szCs w:val="24"/>
        </w:rPr>
        <w:t>Max Use:</w:t>
      </w:r>
      <w:r>
        <w:rPr>
          <w:szCs w:val="24"/>
        </w:rPr>
        <w:tab/>
        <w:t>&gt;1</w:t>
      </w:r>
    </w:p>
    <w:p w14:paraId="794C9C45" w14:textId="77777777" w:rsidR="00000000" w:rsidRDefault="00285722">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0B13F8EF" w14:textId="77777777" w:rsidR="00000000" w:rsidRDefault="0028572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r>
      <w:r>
        <w:rPr>
          <w:szCs w:val="24"/>
        </w:rPr>
        <w:t>At least one of REF02 or REF03 is required.</w:t>
      </w:r>
    </w:p>
    <w:p w14:paraId="184191AA" w14:textId="77777777" w:rsidR="00000000" w:rsidRDefault="0028572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267DDA03" w14:textId="77777777" w:rsidR="00000000" w:rsidRDefault="00285722">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452161DB" w14:textId="77777777" w:rsidR="00000000" w:rsidRDefault="00285722">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 xml:space="preserve">REF04 contains data relating to the value cited in </w:t>
      </w:r>
      <w:r>
        <w:rPr>
          <w:szCs w:val="24"/>
        </w:rPr>
        <w:t>REF02.</w:t>
      </w:r>
    </w:p>
    <w:p w14:paraId="2CB3F450" w14:textId="77777777" w:rsidR="00000000" w:rsidRDefault="00285722">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16C918F" w14:textId="77777777">
        <w:tblPrEx>
          <w:tblCellMar>
            <w:top w:w="0" w:type="dxa"/>
            <w:left w:w="0" w:type="dxa"/>
            <w:bottom w:w="0" w:type="dxa"/>
            <w:right w:w="0" w:type="dxa"/>
          </w:tblCellMar>
        </w:tblPrEx>
        <w:tc>
          <w:tcPr>
            <w:tcW w:w="1944" w:type="dxa"/>
            <w:tcBorders>
              <w:top w:val="nil"/>
              <w:left w:val="nil"/>
              <w:bottom w:val="nil"/>
              <w:right w:val="nil"/>
            </w:tcBorders>
          </w:tcPr>
          <w:p w14:paraId="0EB06E2B" w14:textId="77777777" w:rsidR="00000000" w:rsidRDefault="00285722">
            <w:pPr>
              <w:adjustRightInd w:val="0"/>
              <w:ind w:right="144"/>
              <w:jc w:val="right"/>
              <w:rPr>
                <w:sz w:val="24"/>
                <w:szCs w:val="24"/>
              </w:rPr>
            </w:pPr>
            <w:r>
              <w:rPr>
                <w:b/>
                <w:szCs w:val="24"/>
              </w:rPr>
              <w:t>Notes:</w:t>
            </w:r>
          </w:p>
        </w:tc>
        <w:tc>
          <w:tcPr>
            <w:tcW w:w="216" w:type="dxa"/>
            <w:tcBorders>
              <w:top w:val="nil"/>
              <w:left w:val="nil"/>
              <w:bottom w:val="nil"/>
              <w:right w:val="nil"/>
            </w:tcBorders>
          </w:tcPr>
          <w:p w14:paraId="217F1794" w14:textId="77777777" w:rsidR="00000000" w:rsidRDefault="00285722">
            <w:pPr>
              <w:adjustRightInd w:val="0"/>
              <w:ind w:right="144"/>
              <w:jc w:val="right"/>
              <w:rPr>
                <w:sz w:val="24"/>
                <w:szCs w:val="24"/>
              </w:rPr>
            </w:pPr>
          </w:p>
        </w:tc>
        <w:tc>
          <w:tcPr>
            <w:tcW w:w="7343" w:type="dxa"/>
            <w:tcBorders>
              <w:top w:val="nil"/>
              <w:left w:val="nil"/>
              <w:bottom w:val="nil"/>
              <w:right w:val="nil"/>
            </w:tcBorders>
            <w:shd w:val="pct20" w:color="auto" w:fill="auto"/>
          </w:tcPr>
          <w:p w14:paraId="23B845D6" w14:textId="77777777" w:rsidR="00000000" w:rsidRDefault="00285722">
            <w:pPr>
              <w:adjustRightInd w:val="0"/>
              <w:ind w:right="144"/>
              <w:rPr>
                <w:szCs w:val="24"/>
              </w:rPr>
            </w:pPr>
            <w:r>
              <w:rPr>
                <w:szCs w:val="24"/>
              </w:rPr>
              <w:t>More than one rejection reason code may be sent, by repeating the REF~7G segment.</w:t>
            </w:r>
          </w:p>
          <w:p w14:paraId="6F5BD7A4" w14:textId="77777777" w:rsidR="00000000" w:rsidRDefault="00285722">
            <w:pPr>
              <w:adjustRightInd w:val="0"/>
              <w:ind w:right="144"/>
              <w:rPr>
                <w:sz w:val="24"/>
                <w:szCs w:val="24"/>
              </w:rPr>
            </w:pPr>
          </w:p>
        </w:tc>
      </w:tr>
      <w:tr w:rsidR="00000000" w14:paraId="42242072" w14:textId="77777777">
        <w:tblPrEx>
          <w:tblCellMar>
            <w:top w:w="0" w:type="dxa"/>
            <w:left w:w="0" w:type="dxa"/>
            <w:bottom w:w="0" w:type="dxa"/>
            <w:right w:w="0" w:type="dxa"/>
          </w:tblCellMar>
        </w:tblPrEx>
        <w:tc>
          <w:tcPr>
            <w:tcW w:w="1944" w:type="dxa"/>
            <w:tcBorders>
              <w:top w:val="nil"/>
              <w:left w:val="nil"/>
              <w:bottom w:val="nil"/>
              <w:right w:val="nil"/>
            </w:tcBorders>
          </w:tcPr>
          <w:p w14:paraId="2D18F2D7" w14:textId="77777777" w:rsidR="00000000" w:rsidRDefault="00285722">
            <w:pPr>
              <w:adjustRightInd w:val="0"/>
              <w:ind w:right="144"/>
              <w:rPr>
                <w:sz w:val="24"/>
                <w:szCs w:val="24"/>
              </w:rPr>
            </w:pPr>
          </w:p>
        </w:tc>
        <w:tc>
          <w:tcPr>
            <w:tcW w:w="216" w:type="dxa"/>
            <w:tcBorders>
              <w:top w:val="nil"/>
              <w:left w:val="nil"/>
              <w:bottom w:val="nil"/>
              <w:right w:val="nil"/>
            </w:tcBorders>
          </w:tcPr>
          <w:p w14:paraId="3128FE6B" w14:textId="77777777" w:rsidR="00000000" w:rsidRDefault="00285722">
            <w:pPr>
              <w:adjustRightInd w:val="0"/>
              <w:ind w:right="144"/>
              <w:rPr>
                <w:sz w:val="24"/>
                <w:szCs w:val="24"/>
              </w:rPr>
            </w:pPr>
          </w:p>
        </w:tc>
        <w:tc>
          <w:tcPr>
            <w:tcW w:w="7343" w:type="dxa"/>
            <w:tcBorders>
              <w:top w:val="nil"/>
              <w:left w:val="nil"/>
              <w:bottom w:val="nil"/>
              <w:right w:val="nil"/>
            </w:tcBorders>
            <w:shd w:val="pct20" w:color="auto" w:fill="auto"/>
          </w:tcPr>
          <w:p w14:paraId="0CB52052" w14:textId="77777777" w:rsidR="00000000" w:rsidRDefault="00285722">
            <w:pPr>
              <w:adjustRightInd w:val="0"/>
              <w:ind w:right="144"/>
              <w:rPr>
                <w:szCs w:val="24"/>
              </w:rPr>
            </w:pPr>
            <w:r>
              <w:rPr>
                <w:szCs w:val="24"/>
              </w:rPr>
              <w:t xml:space="preserve">Accept Response: Not Used    </w:t>
            </w:r>
          </w:p>
          <w:p w14:paraId="1BA5AE47" w14:textId="77777777" w:rsidR="00000000" w:rsidRDefault="00285722">
            <w:pPr>
              <w:adjustRightInd w:val="0"/>
              <w:ind w:right="144"/>
              <w:rPr>
                <w:szCs w:val="24"/>
              </w:rPr>
            </w:pPr>
            <w:r>
              <w:rPr>
                <w:szCs w:val="24"/>
              </w:rPr>
              <w:t>Reject Response: Required</w:t>
            </w:r>
          </w:p>
          <w:p w14:paraId="3E1B8E05" w14:textId="77777777" w:rsidR="00000000" w:rsidRDefault="00285722">
            <w:pPr>
              <w:adjustRightInd w:val="0"/>
              <w:ind w:right="144"/>
              <w:rPr>
                <w:sz w:val="24"/>
                <w:szCs w:val="24"/>
              </w:rPr>
            </w:pPr>
          </w:p>
        </w:tc>
      </w:tr>
      <w:tr w:rsidR="00000000" w14:paraId="7686C6B0" w14:textId="77777777">
        <w:tblPrEx>
          <w:tblCellMar>
            <w:top w:w="0" w:type="dxa"/>
            <w:left w:w="0" w:type="dxa"/>
            <w:bottom w:w="0" w:type="dxa"/>
            <w:right w:w="0" w:type="dxa"/>
          </w:tblCellMar>
        </w:tblPrEx>
        <w:tc>
          <w:tcPr>
            <w:tcW w:w="1944" w:type="dxa"/>
            <w:tcBorders>
              <w:top w:val="nil"/>
              <w:left w:val="nil"/>
              <w:bottom w:val="nil"/>
              <w:right w:val="nil"/>
            </w:tcBorders>
          </w:tcPr>
          <w:p w14:paraId="7EFD8BF4" w14:textId="77777777" w:rsidR="00000000" w:rsidRDefault="00285722">
            <w:pPr>
              <w:adjustRightInd w:val="0"/>
              <w:ind w:right="144"/>
              <w:rPr>
                <w:sz w:val="24"/>
                <w:szCs w:val="24"/>
              </w:rPr>
            </w:pPr>
          </w:p>
        </w:tc>
        <w:tc>
          <w:tcPr>
            <w:tcW w:w="216" w:type="dxa"/>
            <w:tcBorders>
              <w:top w:val="nil"/>
              <w:left w:val="nil"/>
              <w:bottom w:val="nil"/>
              <w:right w:val="nil"/>
            </w:tcBorders>
          </w:tcPr>
          <w:p w14:paraId="5FEF07F9" w14:textId="77777777" w:rsidR="00000000" w:rsidRDefault="00285722">
            <w:pPr>
              <w:adjustRightInd w:val="0"/>
              <w:ind w:right="144"/>
              <w:rPr>
                <w:sz w:val="24"/>
                <w:szCs w:val="24"/>
              </w:rPr>
            </w:pPr>
          </w:p>
        </w:tc>
        <w:tc>
          <w:tcPr>
            <w:tcW w:w="7343" w:type="dxa"/>
            <w:tcBorders>
              <w:top w:val="nil"/>
              <w:left w:val="nil"/>
              <w:bottom w:val="nil"/>
              <w:right w:val="nil"/>
            </w:tcBorders>
            <w:shd w:val="pct20" w:color="auto" w:fill="auto"/>
          </w:tcPr>
          <w:p w14:paraId="7011D0DE" w14:textId="77777777" w:rsidR="00000000" w:rsidRDefault="00285722">
            <w:pPr>
              <w:adjustRightInd w:val="0"/>
              <w:ind w:right="144"/>
              <w:rPr>
                <w:sz w:val="24"/>
                <w:szCs w:val="24"/>
              </w:rPr>
            </w:pPr>
            <w:r>
              <w:rPr>
                <w:szCs w:val="24"/>
              </w:rPr>
              <w:t>REF~7G~A13~ADDITIONAL REASON TEXT HERE</w:t>
            </w:r>
          </w:p>
        </w:tc>
      </w:tr>
    </w:tbl>
    <w:p w14:paraId="2B813976" w14:textId="77777777" w:rsidR="00000000" w:rsidRDefault="00285722">
      <w:pPr>
        <w:adjustRightInd w:val="0"/>
        <w:rPr>
          <w:szCs w:val="24"/>
        </w:rPr>
      </w:pPr>
    </w:p>
    <w:p w14:paraId="17863086" w14:textId="77777777" w:rsidR="00000000" w:rsidRDefault="00285722">
      <w:pPr>
        <w:adjustRightInd w:val="0"/>
        <w:jc w:val="center"/>
        <w:rPr>
          <w:b/>
          <w:szCs w:val="24"/>
        </w:rPr>
      </w:pPr>
      <w:r>
        <w:rPr>
          <w:b/>
          <w:szCs w:val="24"/>
        </w:rPr>
        <w:t>Data Element Summary</w:t>
      </w:r>
    </w:p>
    <w:p w14:paraId="12003131" w14:textId="77777777" w:rsidR="00000000" w:rsidRDefault="0028572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C6BD43B" w14:textId="77777777" w:rsidR="00000000" w:rsidRDefault="0028572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r>
      <w:r>
        <w:rPr>
          <w:b/>
          <w:szCs w:val="24"/>
          <w:u w:val="words"/>
        </w:rPr>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27317DE" w14:textId="77777777">
        <w:tblPrEx>
          <w:tblCellMar>
            <w:top w:w="0" w:type="dxa"/>
            <w:left w:w="0" w:type="dxa"/>
            <w:bottom w:w="0" w:type="dxa"/>
            <w:right w:w="0" w:type="dxa"/>
          </w:tblCellMar>
        </w:tblPrEx>
        <w:tc>
          <w:tcPr>
            <w:tcW w:w="1007" w:type="dxa"/>
            <w:tcBorders>
              <w:top w:val="nil"/>
              <w:left w:val="nil"/>
              <w:bottom w:val="nil"/>
              <w:right w:val="nil"/>
            </w:tcBorders>
          </w:tcPr>
          <w:p w14:paraId="3FB9B473" w14:textId="77777777" w:rsidR="00000000" w:rsidRDefault="0028572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24C7186" w14:textId="77777777" w:rsidR="00000000" w:rsidRDefault="00285722">
            <w:pPr>
              <w:adjustRightInd w:val="0"/>
              <w:ind w:right="144"/>
              <w:jc w:val="center"/>
              <w:rPr>
                <w:sz w:val="24"/>
                <w:szCs w:val="24"/>
              </w:rPr>
            </w:pPr>
            <w:r>
              <w:rPr>
                <w:b/>
                <w:szCs w:val="24"/>
              </w:rPr>
              <w:t>REF01</w:t>
            </w:r>
          </w:p>
        </w:tc>
        <w:tc>
          <w:tcPr>
            <w:tcW w:w="892" w:type="dxa"/>
            <w:tcBorders>
              <w:top w:val="nil"/>
              <w:left w:val="nil"/>
              <w:bottom w:val="nil"/>
              <w:right w:val="nil"/>
            </w:tcBorders>
          </w:tcPr>
          <w:p w14:paraId="59AC0209" w14:textId="77777777" w:rsidR="00000000" w:rsidRDefault="00285722">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36D703BD" w14:textId="77777777" w:rsidR="00000000" w:rsidRDefault="00285722">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71B735C9" w14:textId="77777777" w:rsidR="00000000" w:rsidRDefault="00285722">
            <w:pPr>
              <w:adjustRightInd w:val="0"/>
              <w:ind w:right="144"/>
              <w:jc w:val="center"/>
              <w:rPr>
                <w:sz w:val="24"/>
                <w:szCs w:val="24"/>
              </w:rPr>
            </w:pPr>
            <w:r>
              <w:rPr>
                <w:b/>
                <w:szCs w:val="24"/>
              </w:rPr>
              <w:t>M</w:t>
            </w:r>
          </w:p>
        </w:tc>
        <w:tc>
          <w:tcPr>
            <w:tcW w:w="14" w:type="dxa"/>
            <w:tcBorders>
              <w:top w:val="nil"/>
              <w:left w:val="nil"/>
              <w:bottom w:val="nil"/>
              <w:right w:val="nil"/>
            </w:tcBorders>
          </w:tcPr>
          <w:p w14:paraId="1C974ED7" w14:textId="77777777" w:rsidR="00000000" w:rsidRDefault="00285722">
            <w:pPr>
              <w:adjustRightInd w:val="0"/>
              <w:ind w:right="144"/>
              <w:jc w:val="center"/>
              <w:rPr>
                <w:sz w:val="24"/>
                <w:szCs w:val="24"/>
              </w:rPr>
            </w:pPr>
          </w:p>
        </w:tc>
        <w:tc>
          <w:tcPr>
            <w:tcW w:w="1440" w:type="dxa"/>
            <w:gridSpan w:val="3"/>
            <w:tcBorders>
              <w:top w:val="nil"/>
              <w:left w:val="nil"/>
              <w:bottom w:val="nil"/>
              <w:right w:val="nil"/>
            </w:tcBorders>
          </w:tcPr>
          <w:p w14:paraId="73B85A74" w14:textId="77777777" w:rsidR="00000000" w:rsidRDefault="00285722">
            <w:pPr>
              <w:adjustRightInd w:val="0"/>
              <w:ind w:right="144"/>
              <w:rPr>
                <w:sz w:val="24"/>
                <w:szCs w:val="24"/>
              </w:rPr>
            </w:pPr>
            <w:r>
              <w:rPr>
                <w:b/>
                <w:szCs w:val="24"/>
              </w:rPr>
              <w:t>ID 2/3</w:t>
            </w:r>
          </w:p>
        </w:tc>
      </w:tr>
      <w:tr w:rsidR="00000000" w14:paraId="266905A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4675FB7" w14:textId="77777777" w:rsidR="00000000" w:rsidRDefault="00285722">
            <w:pPr>
              <w:adjustRightInd w:val="0"/>
              <w:ind w:right="144"/>
              <w:rPr>
                <w:sz w:val="24"/>
                <w:szCs w:val="24"/>
              </w:rPr>
            </w:pPr>
          </w:p>
        </w:tc>
        <w:tc>
          <w:tcPr>
            <w:tcW w:w="6523" w:type="dxa"/>
            <w:gridSpan w:val="8"/>
            <w:tcBorders>
              <w:top w:val="nil"/>
              <w:left w:val="nil"/>
              <w:bottom w:val="nil"/>
              <w:right w:val="nil"/>
            </w:tcBorders>
          </w:tcPr>
          <w:p w14:paraId="5CCFAE92" w14:textId="77777777" w:rsidR="00000000" w:rsidRDefault="00285722">
            <w:pPr>
              <w:adjustRightInd w:val="0"/>
              <w:ind w:right="144"/>
              <w:rPr>
                <w:sz w:val="24"/>
                <w:szCs w:val="24"/>
              </w:rPr>
            </w:pPr>
            <w:r>
              <w:rPr>
                <w:szCs w:val="24"/>
              </w:rPr>
              <w:t>Code qualifying the Reference Identification</w:t>
            </w:r>
          </w:p>
        </w:tc>
      </w:tr>
      <w:tr w:rsidR="00000000" w14:paraId="2DFC966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609F597" w14:textId="77777777" w:rsidR="00000000" w:rsidRDefault="00285722">
            <w:pPr>
              <w:adjustRightInd w:val="0"/>
              <w:ind w:right="144"/>
              <w:rPr>
                <w:sz w:val="24"/>
                <w:szCs w:val="24"/>
              </w:rPr>
            </w:pPr>
            <w:r>
              <w:rPr>
                <w:szCs w:val="24"/>
              </w:rPr>
              <w:t xml:space="preserve"> </w:t>
            </w:r>
          </w:p>
        </w:tc>
        <w:tc>
          <w:tcPr>
            <w:tcW w:w="1367" w:type="dxa"/>
            <w:tcBorders>
              <w:top w:val="nil"/>
              <w:left w:val="nil"/>
              <w:bottom w:val="nil"/>
              <w:right w:val="nil"/>
            </w:tcBorders>
          </w:tcPr>
          <w:p w14:paraId="671F5E3F" w14:textId="77777777" w:rsidR="00000000" w:rsidRDefault="00285722">
            <w:pPr>
              <w:adjustRightInd w:val="0"/>
              <w:ind w:right="144"/>
              <w:rPr>
                <w:sz w:val="24"/>
                <w:szCs w:val="24"/>
              </w:rPr>
            </w:pPr>
            <w:r>
              <w:rPr>
                <w:szCs w:val="24"/>
              </w:rPr>
              <w:t>7G</w:t>
            </w:r>
          </w:p>
        </w:tc>
        <w:tc>
          <w:tcPr>
            <w:tcW w:w="144" w:type="dxa"/>
            <w:tcBorders>
              <w:top w:val="nil"/>
              <w:left w:val="nil"/>
              <w:bottom w:val="nil"/>
              <w:right w:val="nil"/>
            </w:tcBorders>
          </w:tcPr>
          <w:p w14:paraId="396F8029" w14:textId="77777777" w:rsidR="00000000" w:rsidRDefault="00285722">
            <w:pPr>
              <w:adjustRightInd w:val="0"/>
              <w:ind w:right="144"/>
              <w:rPr>
                <w:sz w:val="24"/>
                <w:szCs w:val="24"/>
              </w:rPr>
            </w:pPr>
          </w:p>
        </w:tc>
        <w:tc>
          <w:tcPr>
            <w:tcW w:w="4823" w:type="dxa"/>
            <w:gridSpan w:val="5"/>
            <w:tcBorders>
              <w:top w:val="nil"/>
              <w:left w:val="nil"/>
              <w:bottom w:val="nil"/>
              <w:right w:val="nil"/>
            </w:tcBorders>
          </w:tcPr>
          <w:p w14:paraId="0594869B" w14:textId="77777777" w:rsidR="00000000" w:rsidRDefault="00285722">
            <w:pPr>
              <w:adjustRightInd w:val="0"/>
              <w:ind w:right="144"/>
              <w:rPr>
                <w:sz w:val="24"/>
                <w:szCs w:val="24"/>
              </w:rPr>
            </w:pPr>
            <w:r>
              <w:rPr>
                <w:szCs w:val="24"/>
              </w:rPr>
              <w:t>Data Quality Reject Reason</w:t>
            </w:r>
          </w:p>
        </w:tc>
      </w:tr>
      <w:tr w:rsidR="00000000" w14:paraId="7B05BFE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E224901" w14:textId="77777777" w:rsidR="00000000" w:rsidRDefault="00285722">
            <w:pPr>
              <w:adjustRightInd w:val="0"/>
              <w:ind w:right="144"/>
              <w:rPr>
                <w:sz w:val="24"/>
                <w:szCs w:val="24"/>
              </w:rPr>
            </w:pPr>
          </w:p>
        </w:tc>
        <w:tc>
          <w:tcPr>
            <w:tcW w:w="4680" w:type="dxa"/>
            <w:gridSpan w:val="4"/>
            <w:tcBorders>
              <w:top w:val="nil"/>
              <w:left w:val="nil"/>
              <w:bottom w:val="nil"/>
              <w:right w:val="nil"/>
            </w:tcBorders>
            <w:shd w:val="pct20" w:color="auto" w:fill="auto"/>
          </w:tcPr>
          <w:p w14:paraId="14577A91" w14:textId="77777777" w:rsidR="00000000" w:rsidRDefault="00285722">
            <w:pPr>
              <w:adjustRightInd w:val="0"/>
              <w:ind w:right="144"/>
              <w:rPr>
                <w:sz w:val="24"/>
                <w:szCs w:val="24"/>
              </w:rPr>
            </w:pPr>
            <w:r>
              <w:rPr>
                <w:szCs w:val="24"/>
              </w:rPr>
              <w:t>Reject reasons associated with a reject status notification.</w:t>
            </w:r>
          </w:p>
        </w:tc>
      </w:tr>
      <w:tr w:rsidR="00000000" w14:paraId="4638ECA0" w14:textId="77777777">
        <w:tblPrEx>
          <w:tblCellMar>
            <w:top w:w="0" w:type="dxa"/>
            <w:left w:w="0" w:type="dxa"/>
            <w:bottom w:w="0" w:type="dxa"/>
            <w:right w:w="0" w:type="dxa"/>
          </w:tblCellMar>
        </w:tblPrEx>
        <w:tc>
          <w:tcPr>
            <w:tcW w:w="1007" w:type="dxa"/>
            <w:tcBorders>
              <w:top w:val="nil"/>
              <w:left w:val="nil"/>
              <w:bottom w:val="nil"/>
              <w:right w:val="nil"/>
            </w:tcBorders>
          </w:tcPr>
          <w:p w14:paraId="26A0CA3B" w14:textId="77777777" w:rsidR="00000000" w:rsidRDefault="00285722">
            <w:pPr>
              <w:adjustRightInd w:val="0"/>
              <w:ind w:right="144"/>
              <w:rPr>
                <w:sz w:val="24"/>
                <w:szCs w:val="24"/>
              </w:rPr>
            </w:pPr>
            <w:r>
              <w:rPr>
                <w:b/>
                <w:szCs w:val="24"/>
              </w:rPr>
              <w:t>Must Use</w:t>
            </w:r>
          </w:p>
        </w:tc>
        <w:tc>
          <w:tcPr>
            <w:tcW w:w="1080" w:type="dxa"/>
            <w:tcBorders>
              <w:top w:val="nil"/>
              <w:left w:val="nil"/>
              <w:bottom w:val="nil"/>
              <w:right w:val="nil"/>
            </w:tcBorders>
          </w:tcPr>
          <w:p w14:paraId="017AF8E7" w14:textId="77777777" w:rsidR="00000000" w:rsidRDefault="00285722">
            <w:pPr>
              <w:adjustRightInd w:val="0"/>
              <w:ind w:right="144"/>
              <w:jc w:val="center"/>
              <w:rPr>
                <w:sz w:val="24"/>
                <w:szCs w:val="24"/>
              </w:rPr>
            </w:pPr>
            <w:r>
              <w:rPr>
                <w:b/>
                <w:szCs w:val="24"/>
              </w:rPr>
              <w:t>REF02</w:t>
            </w:r>
          </w:p>
        </w:tc>
        <w:tc>
          <w:tcPr>
            <w:tcW w:w="892" w:type="dxa"/>
            <w:tcBorders>
              <w:top w:val="nil"/>
              <w:left w:val="nil"/>
              <w:bottom w:val="nil"/>
              <w:right w:val="nil"/>
            </w:tcBorders>
          </w:tcPr>
          <w:p w14:paraId="65AB639F" w14:textId="77777777" w:rsidR="00000000" w:rsidRDefault="00285722">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7B19C352" w14:textId="77777777" w:rsidR="00000000" w:rsidRDefault="00285722">
            <w:pPr>
              <w:adjustRightInd w:val="0"/>
              <w:ind w:right="144"/>
              <w:rPr>
                <w:sz w:val="24"/>
                <w:szCs w:val="24"/>
              </w:rPr>
            </w:pPr>
            <w:r>
              <w:rPr>
                <w:b/>
                <w:szCs w:val="24"/>
              </w:rPr>
              <w:t>Reference Identification</w:t>
            </w:r>
          </w:p>
        </w:tc>
        <w:tc>
          <w:tcPr>
            <w:tcW w:w="432" w:type="dxa"/>
            <w:tcBorders>
              <w:top w:val="nil"/>
              <w:left w:val="nil"/>
              <w:bottom w:val="nil"/>
              <w:right w:val="nil"/>
            </w:tcBorders>
          </w:tcPr>
          <w:p w14:paraId="2667100F" w14:textId="77777777" w:rsidR="00000000" w:rsidRDefault="00285722">
            <w:pPr>
              <w:adjustRightInd w:val="0"/>
              <w:ind w:right="144"/>
              <w:jc w:val="center"/>
              <w:rPr>
                <w:sz w:val="24"/>
                <w:szCs w:val="24"/>
              </w:rPr>
            </w:pPr>
            <w:r>
              <w:rPr>
                <w:b/>
                <w:szCs w:val="24"/>
              </w:rPr>
              <w:t>X</w:t>
            </w:r>
          </w:p>
        </w:tc>
        <w:tc>
          <w:tcPr>
            <w:tcW w:w="14" w:type="dxa"/>
            <w:tcBorders>
              <w:top w:val="nil"/>
              <w:left w:val="nil"/>
              <w:bottom w:val="nil"/>
              <w:right w:val="nil"/>
            </w:tcBorders>
          </w:tcPr>
          <w:p w14:paraId="5ADFDF3F" w14:textId="77777777" w:rsidR="00000000" w:rsidRDefault="00285722">
            <w:pPr>
              <w:adjustRightInd w:val="0"/>
              <w:ind w:right="144"/>
              <w:jc w:val="center"/>
              <w:rPr>
                <w:sz w:val="24"/>
                <w:szCs w:val="24"/>
              </w:rPr>
            </w:pPr>
          </w:p>
        </w:tc>
        <w:tc>
          <w:tcPr>
            <w:tcW w:w="1440" w:type="dxa"/>
            <w:gridSpan w:val="3"/>
            <w:tcBorders>
              <w:top w:val="nil"/>
              <w:left w:val="nil"/>
              <w:bottom w:val="nil"/>
              <w:right w:val="nil"/>
            </w:tcBorders>
          </w:tcPr>
          <w:p w14:paraId="59845EE2" w14:textId="77777777" w:rsidR="00000000" w:rsidRDefault="00285722">
            <w:pPr>
              <w:adjustRightInd w:val="0"/>
              <w:ind w:right="144"/>
              <w:rPr>
                <w:sz w:val="24"/>
                <w:szCs w:val="24"/>
              </w:rPr>
            </w:pPr>
            <w:r>
              <w:rPr>
                <w:b/>
                <w:szCs w:val="24"/>
              </w:rPr>
              <w:t>AN 1/30</w:t>
            </w:r>
          </w:p>
        </w:tc>
      </w:tr>
      <w:tr w:rsidR="00000000" w14:paraId="62BE410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0DA9EE1" w14:textId="77777777" w:rsidR="00000000" w:rsidRDefault="00285722">
            <w:pPr>
              <w:adjustRightInd w:val="0"/>
              <w:ind w:right="144"/>
              <w:rPr>
                <w:sz w:val="24"/>
                <w:szCs w:val="24"/>
              </w:rPr>
            </w:pPr>
          </w:p>
        </w:tc>
        <w:tc>
          <w:tcPr>
            <w:tcW w:w="6523" w:type="dxa"/>
            <w:gridSpan w:val="8"/>
            <w:tcBorders>
              <w:top w:val="nil"/>
              <w:left w:val="nil"/>
              <w:bottom w:val="nil"/>
              <w:right w:val="nil"/>
            </w:tcBorders>
          </w:tcPr>
          <w:p w14:paraId="2E0DCEAB" w14:textId="77777777" w:rsidR="00000000" w:rsidRDefault="00285722">
            <w:pPr>
              <w:adjustRightInd w:val="0"/>
              <w:ind w:right="144"/>
              <w:rPr>
                <w:sz w:val="24"/>
                <w:szCs w:val="24"/>
              </w:rPr>
            </w:pPr>
            <w:r>
              <w:rPr>
                <w:szCs w:val="24"/>
              </w:rPr>
              <w:t>Reference information as defined for a particular Transaction Set or as specified by the Reference Identification Qualifier</w:t>
            </w:r>
          </w:p>
        </w:tc>
      </w:tr>
      <w:tr w:rsidR="00000000" w14:paraId="11FAA15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7D25BC7" w14:textId="77777777" w:rsidR="00000000" w:rsidRDefault="00285722">
            <w:pPr>
              <w:adjustRightInd w:val="0"/>
              <w:ind w:right="144"/>
              <w:rPr>
                <w:sz w:val="24"/>
                <w:szCs w:val="24"/>
              </w:rPr>
            </w:pPr>
            <w:r>
              <w:rPr>
                <w:szCs w:val="24"/>
              </w:rPr>
              <w:t xml:space="preserve"> </w:t>
            </w:r>
          </w:p>
        </w:tc>
        <w:tc>
          <w:tcPr>
            <w:tcW w:w="1367" w:type="dxa"/>
            <w:tcBorders>
              <w:top w:val="nil"/>
              <w:left w:val="nil"/>
              <w:bottom w:val="nil"/>
              <w:right w:val="nil"/>
            </w:tcBorders>
          </w:tcPr>
          <w:p w14:paraId="1C17A2C8" w14:textId="77777777" w:rsidR="00000000" w:rsidRDefault="00285722">
            <w:pPr>
              <w:adjustRightInd w:val="0"/>
              <w:ind w:right="144"/>
              <w:rPr>
                <w:sz w:val="24"/>
                <w:szCs w:val="24"/>
              </w:rPr>
            </w:pPr>
            <w:r>
              <w:rPr>
                <w:szCs w:val="24"/>
              </w:rPr>
              <w:t>008</w:t>
            </w:r>
          </w:p>
        </w:tc>
        <w:tc>
          <w:tcPr>
            <w:tcW w:w="144" w:type="dxa"/>
            <w:tcBorders>
              <w:top w:val="nil"/>
              <w:left w:val="nil"/>
              <w:bottom w:val="nil"/>
              <w:right w:val="nil"/>
            </w:tcBorders>
          </w:tcPr>
          <w:p w14:paraId="51CCA30E" w14:textId="77777777" w:rsidR="00000000" w:rsidRDefault="00285722">
            <w:pPr>
              <w:adjustRightInd w:val="0"/>
              <w:ind w:right="144"/>
              <w:rPr>
                <w:sz w:val="24"/>
                <w:szCs w:val="24"/>
              </w:rPr>
            </w:pPr>
          </w:p>
        </w:tc>
        <w:tc>
          <w:tcPr>
            <w:tcW w:w="4823" w:type="dxa"/>
            <w:gridSpan w:val="5"/>
            <w:tcBorders>
              <w:top w:val="nil"/>
              <w:left w:val="nil"/>
              <w:bottom w:val="nil"/>
              <w:right w:val="nil"/>
            </w:tcBorders>
          </w:tcPr>
          <w:p w14:paraId="3298261B" w14:textId="77777777" w:rsidR="00000000" w:rsidRDefault="00285722">
            <w:pPr>
              <w:adjustRightInd w:val="0"/>
              <w:ind w:right="144"/>
              <w:rPr>
                <w:sz w:val="24"/>
                <w:szCs w:val="24"/>
              </w:rPr>
            </w:pPr>
            <w:r>
              <w:rPr>
                <w:szCs w:val="24"/>
              </w:rPr>
              <w:t>ESI ID exists but is not active</w:t>
            </w:r>
          </w:p>
        </w:tc>
      </w:tr>
      <w:tr w:rsidR="00000000" w14:paraId="4181FC5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70D5888" w14:textId="77777777" w:rsidR="00000000" w:rsidRDefault="00285722">
            <w:pPr>
              <w:adjustRightInd w:val="0"/>
              <w:ind w:right="144"/>
              <w:rPr>
                <w:sz w:val="24"/>
                <w:szCs w:val="24"/>
              </w:rPr>
            </w:pPr>
          </w:p>
        </w:tc>
        <w:tc>
          <w:tcPr>
            <w:tcW w:w="4680" w:type="dxa"/>
            <w:gridSpan w:val="4"/>
            <w:tcBorders>
              <w:top w:val="nil"/>
              <w:left w:val="nil"/>
              <w:bottom w:val="nil"/>
              <w:right w:val="nil"/>
            </w:tcBorders>
            <w:shd w:val="pct20" w:color="auto" w:fill="auto"/>
          </w:tcPr>
          <w:p w14:paraId="360A3AE4" w14:textId="77777777" w:rsidR="00000000" w:rsidRDefault="00285722">
            <w:pPr>
              <w:adjustRightInd w:val="0"/>
              <w:ind w:right="144"/>
              <w:rPr>
                <w:sz w:val="24"/>
                <w:szCs w:val="24"/>
              </w:rPr>
            </w:pPr>
            <w:r>
              <w:rPr>
                <w:szCs w:val="24"/>
              </w:rPr>
              <w:t>Retired</w:t>
            </w:r>
          </w:p>
        </w:tc>
      </w:tr>
      <w:tr w:rsidR="00000000" w14:paraId="1A74C92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2BB7D30" w14:textId="77777777" w:rsidR="00000000" w:rsidRDefault="00285722">
            <w:pPr>
              <w:adjustRightInd w:val="0"/>
              <w:ind w:right="144"/>
              <w:rPr>
                <w:sz w:val="24"/>
                <w:szCs w:val="24"/>
              </w:rPr>
            </w:pPr>
            <w:r>
              <w:rPr>
                <w:szCs w:val="24"/>
              </w:rPr>
              <w:t xml:space="preserve"> </w:t>
            </w:r>
          </w:p>
        </w:tc>
        <w:tc>
          <w:tcPr>
            <w:tcW w:w="1367" w:type="dxa"/>
            <w:tcBorders>
              <w:top w:val="nil"/>
              <w:left w:val="nil"/>
              <w:bottom w:val="nil"/>
              <w:right w:val="nil"/>
            </w:tcBorders>
          </w:tcPr>
          <w:p w14:paraId="5DBE6883" w14:textId="77777777" w:rsidR="00000000" w:rsidRDefault="00285722">
            <w:pPr>
              <w:adjustRightInd w:val="0"/>
              <w:ind w:right="144"/>
              <w:rPr>
                <w:sz w:val="24"/>
                <w:szCs w:val="24"/>
              </w:rPr>
            </w:pPr>
            <w:r>
              <w:rPr>
                <w:szCs w:val="24"/>
              </w:rPr>
              <w:t>A13</w:t>
            </w:r>
          </w:p>
        </w:tc>
        <w:tc>
          <w:tcPr>
            <w:tcW w:w="144" w:type="dxa"/>
            <w:tcBorders>
              <w:top w:val="nil"/>
              <w:left w:val="nil"/>
              <w:bottom w:val="nil"/>
              <w:right w:val="nil"/>
            </w:tcBorders>
          </w:tcPr>
          <w:p w14:paraId="6CBC4DC4" w14:textId="77777777" w:rsidR="00000000" w:rsidRDefault="00285722">
            <w:pPr>
              <w:adjustRightInd w:val="0"/>
              <w:ind w:right="144"/>
              <w:rPr>
                <w:sz w:val="24"/>
                <w:szCs w:val="24"/>
              </w:rPr>
            </w:pPr>
          </w:p>
        </w:tc>
        <w:tc>
          <w:tcPr>
            <w:tcW w:w="4823" w:type="dxa"/>
            <w:gridSpan w:val="5"/>
            <w:tcBorders>
              <w:top w:val="nil"/>
              <w:left w:val="nil"/>
              <w:bottom w:val="nil"/>
              <w:right w:val="nil"/>
            </w:tcBorders>
          </w:tcPr>
          <w:p w14:paraId="0F0052CA" w14:textId="77777777" w:rsidR="00000000" w:rsidRDefault="00285722">
            <w:pPr>
              <w:adjustRightInd w:val="0"/>
              <w:ind w:right="144"/>
              <w:rPr>
                <w:sz w:val="24"/>
                <w:szCs w:val="24"/>
              </w:rPr>
            </w:pPr>
            <w:r>
              <w:rPr>
                <w:szCs w:val="24"/>
              </w:rPr>
              <w:t>Other</w:t>
            </w:r>
          </w:p>
        </w:tc>
      </w:tr>
      <w:tr w:rsidR="00000000" w14:paraId="130F3AE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D55B8BC" w14:textId="77777777" w:rsidR="00000000" w:rsidRDefault="00285722">
            <w:pPr>
              <w:adjustRightInd w:val="0"/>
              <w:ind w:right="144"/>
              <w:rPr>
                <w:sz w:val="24"/>
                <w:szCs w:val="24"/>
              </w:rPr>
            </w:pPr>
          </w:p>
        </w:tc>
        <w:tc>
          <w:tcPr>
            <w:tcW w:w="4680" w:type="dxa"/>
            <w:gridSpan w:val="4"/>
            <w:tcBorders>
              <w:top w:val="nil"/>
              <w:left w:val="nil"/>
              <w:bottom w:val="nil"/>
              <w:right w:val="nil"/>
            </w:tcBorders>
            <w:shd w:val="pct20" w:color="auto" w:fill="auto"/>
          </w:tcPr>
          <w:p w14:paraId="2C9CB66D" w14:textId="77777777" w:rsidR="00000000" w:rsidRDefault="00285722">
            <w:pPr>
              <w:adjustRightInd w:val="0"/>
              <w:ind w:right="144"/>
              <w:rPr>
                <w:sz w:val="24"/>
                <w:szCs w:val="24"/>
              </w:rPr>
            </w:pPr>
            <w:r>
              <w:rPr>
                <w:szCs w:val="24"/>
              </w:rPr>
              <w:t xml:space="preserve">Explanation Required in REF03. </w:t>
            </w:r>
          </w:p>
        </w:tc>
      </w:tr>
      <w:tr w:rsidR="00000000" w14:paraId="76DA57C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A54934D" w14:textId="77777777" w:rsidR="00000000" w:rsidRDefault="00285722">
            <w:pPr>
              <w:adjustRightInd w:val="0"/>
              <w:ind w:right="144"/>
              <w:rPr>
                <w:sz w:val="24"/>
                <w:szCs w:val="24"/>
              </w:rPr>
            </w:pPr>
            <w:r>
              <w:rPr>
                <w:szCs w:val="24"/>
              </w:rPr>
              <w:t xml:space="preserve"> </w:t>
            </w:r>
          </w:p>
        </w:tc>
        <w:tc>
          <w:tcPr>
            <w:tcW w:w="1367" w:type="dxa"/>
            <w:tcBorders>
              <w:top w:val="nil"/>
              <w:left w:val="nil"/>
              <w:bottom w:val="nil"/>
              <w:right w:val="nil"/>
            </w:tcBorders>
          </w:tcPr>
          <w:p w14:paraId="29A3DED2" w14:textId="77777777" w:rsidR="00000000" w:rsidRDefault="00285722">
            <w:pPr>
              <w:adjustRightInd w:val="0"/>
              <w:ind w:right="144"/>
              <w:rPr>
                <w:sz w:val="24"/>
                <w:szCs w:val="24"/>
              </w:rPr>
            </w:pPr>
            <w:r>
              <w:rPr>
                <w:szCs w:val="24"/>
              </w:rPr>
              <w:t>A76</w:t>
            </w:r>
          </w:p>
        </w:tc>
        <w:tc>
          <w:tcPr>
            <w:tcW w:w="144" w:type="dxa"/>
            <w:tcBorders>
              <w:top w:val="nil"/>
              <w:left w:val="nil"/>
              <w:bottom w:val="nil"/>
              <w:right w:val="nil"/>
            </w:tcBorders>
          </w:tcPr>
          <w:p w14:paraId="0EA7DCB5" w14:textId="77777777" w:rsidR="00000000" w:rsidRDefault="00285722">
            <w:pPr>
              <w:adjustRightInd w:val="0"/>
              <w:ind w:right="144"/>
              <w:rPr>
                <w:sz w:val="24"/>
                <w:szCs w:val="24"/>
              </w:rPr>
            </w:pPr>
          </w:p>
        </w:tc>
        <w:tc>
          <w:tcPr>
            <w:tcW w:w="4823" w:type="dxa"/>
            <w:gridSpan w:val="5"/>
            <w:tcBorders>
              <w:top w:val="nil"/>
              <w:left w:val="nil"/>
              <w:bottom w:val="nil"/>
              <w:right w:val="nil"/>
            </w:tcBorders>
          </w:tcPr>
          <w:p w14:paraId="58CACAFE" w14:textId="77777777" w:rsidR="00000000" w:rsidRDefault="00285722">
            <w:pPr>
              <w:adjustRightInd w:val="0"/>
              <w:ind w:right="144"/>
              <w:rPr>
                <w:sz w:val="24"/>
                <w:szCs w:val="24"/>
              </w:rPr>
            </w:pPr>
            <w:r>
              <w:rPr>
                <w:szCs w:val="24"/>
              </w:rPr>
              <w:t>ESI ID Invalid or Not Found</w:t>
            </w:r>
          </w:p>
        </w:tc>
      </w:tr>
      <w:tr w:rsidR="00000000" w14:paraId="72F91DA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1673209" w14:textId="77777777" w:rsidR="00000000" w:rsidRDefault="00285722">
            <w:pPr>
              <w:adjustRightInd w:val="0"/>
              <w:ind w:right="144"/>
              <w:rPr>
                <w:sz w:val="24"/>
                <w:szCs w:val="24"/>
              </w:rPr>
            </w:pPr>
            <w:r>
              <w:rPr>
                <w:szCs w:val="24"/>
              </w:rPr>
              <w:t xml:space="preserve"> </w:t>
            </w:r>
          </w:p>
        </w:tc>
        <w:tc>
          <w:tcPr>
            <w:tcW w:w="1367" w:type="dxa"/>
            <w:tcBorders>
              <w:top w:val="nil"/>
              <w:left w:val="nil"/>
              <w:bottom w:val="nil"/>
              <w:right w:val="nil"/>
            </w:tcBorders>
          </w:tcPr>
          <w:p w14:paraId="5EF73FBC" w14:textId="77777777" w:rsidR="00000000" w:rsidRDefault="00285722">
            <w:pPr>
              <w:adjustRightInd w:val="0"/>
              <w:ind w:right="144"/>
              <w:rPr>
                <w:sz w:val="24"/>
                <w:szCs w:val="24"/>
              </w:rPr>
            </w:pPr>
            <w:r>
              <w:rPr>
                <w:szCs w:val="24"/>
              </w:rPr>
              <w:t>A83</w:t>
            </w:r>
          </w:p>
        </w:tc>
        <w:tc>
          <w:tcPr>
            <w:tcW w:w="144" w:type="dxa"/>
            <w:tcBorders>
              <w:top w:val="nil"/>
              <w:left w:val="nil"/>
              <w:bottom w:val="nil"/>
              <w:right w:val="nil"/>
            </w:tcBorders>
          </w:tcPr>
          <w:p w14:paraId="4E54FF8A" w14:textId="77777777" w:rsidR="00000000" w:rsidRDefault="00285722">
            <w:pPr>
              <w:adjustRightInd w:val="0"/>
              <w:ind w:right="144"/>
              <w:rPr>
                <w:sz w:val="24"/>
                <w:szCs w:val="24"/>
              </w:rPr>
            </w:pPr>
          </w:p>
        </w:tc>
        <w:tc>
          <w:tcPr>
            <w:tcW w:w="4823" w:type="dxa"/>
            <w:gridSpan w:val="5"/>
            <w:tcBorders>
              <w:top w:val="nil"/>
              <w:left w:val="nil"/>
              <w:bottom w:val="nil"/>
              <w:right w:val="nil"/>
            </w:tcBorders>
          </w:tcPr>
          <w:p w14:paraId="2DDC2EB8" w14:textId="77777777" w:rsidR="00000000" w:rsidRDefault="00285722">
            <w:pPr>
              <w:adjustRightInd w:val="0"/>
              <w:ind w:right="144"/>
              <w:rPr>
                <w:sz w:val="24"/>
                <w:szCs w:val="24"/>
              </w:rPr>
            </w:pPr>
            <w:r>
              <w:rPr>
                <w:szCs w:val="24"/>
              </w:rPr>
              <w:t>Invalid or Unauthorized Action</w:t>
            </w:r>
          </w:p>
        </w:tc>
      </w:tr>
      <w:tr w:rsidR="00000000" w14:paraId="256A834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9F3CDE9" w14:textId="77777777" w:rsidR="00000000" w:rsidRDefault="00285722">
            <w:pPr>
              <w:adjustRightInd w:val="0"/>
              <w:ind w:right="144"/>
              <w:rPr>
                <w:sz w:val="24"/>
                <w:szCs w:val="24"/>
              </w:rPr>
            </w:pPr>
          </w:p>
        </w:tc>
        <w:tc>
          <w:tcPr>
            <w:tcW w:w="4680" w:type="dxa"/>
            <w:gridSpan w:val="4"/>
            <w:tcBorders>
              <w:top w:val="nil"/>
              <w:left w:val="nil"/>
              <w:bottom w:val="nil"/>
              <w:right w:val="nil"/>
            </w:tcBorders>
            <w:shd w:val="pct20" w:color="auto" w:fill="auto"/>
          </w:tcPr>
          <w:p w14:paraId="792F44AC" w14:textId="77777777" w:rsidR="00000000" w:rsidRDefault="00285722">
            <w:pPr>
              <w:adjustRightInd w:val="0"/>
              <w:ind w:right="144"/>
              <w:rPr>
                <w:sz w:val="24"/>
                <w:szCs w:val="24"/>
              </w:rPr>
            </w:pPr>
            <w:r>
              <w:rPr>
                <w:szCs w:val="24"/>
              </w:rPr>
              <w:t>Information provided was not supported in the Texas SET Standards.</w:t>
            </w:r>
          </w:p>
        </w:tc>
      </w:tr>
      <w:tr w:rsidR="00000000" w14:paraId="5D4CFF4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23C14E4" w14:textId="77777777" w:rsidR="00000000" w:rsidRDefault="00285722">
            <w:pPr>
              <w:adjustRightInd w:val="0"/>
              <w:ind w:right="144"/>
              <w:rPr>
                <w:sz w:val="24"/>
                <w:szCs w:val="24"/>
              </w:rPr>
            </w:pPr>
            <w:r>
              <w:rPr>
                <w:szCs w:val="24"/>
              </w:rPr>
              <w:t xml:space="preserve"> </w:t>
            </w:r>
          </w:p>
        </w:tc>
        <w:tc>
          <w:tcPr>
            <w:tcW w:w="1367" w:type="dxa"/>
            <w:tcBorders>
              <w:top w:val="nil"/>
              <w:left w:val="nil"/>
              <w:bottom w:val="nil"/>
              <w:right w:val="nil"/>
            </w:tcBorders>
          </w:tcPr>
          <w:p w14:paraId="55FA223A" w14:textId="77777777" w:rsidR="00000000" w:rsidRDefault="00285722">
            <w:pPr>
              <w:adjustRightInd w:val="0"/>
              <w:ind w:right="144"/>
              <w:rPr>
                <w:sz w:val="24"/>
                <w:szCs w:val="24"/>
              </w:rPr>
            </w:pPr>
            <w:r>
              <w:rPr>
                <w:szCs w:val="24"/>
              </w:rPr>
              <w:t>A84</w:t>
            </w:r>
          </w:p>
        </w:tc>
        <w:tc>
          <w:tcPr>
            <w:tcW w:w="144" w:type="dxa"/>
            <w:tcBorders>
              <w:top w:val="nil"/>
              <w:left w:val="nil"/>
              <w:bottom w:val="nil"/>
              <w:right w:val="nil"/>
            </w:tcBorders>
          </w:tcPr>
          <w:p w14:paraId="77FFFC23" w14:textId="77777777" w:rsidR="00000000" w:rsidRDefault="00285722">
            <w:pPr>
              <w:adjustRightInd w:val="0"/>
              <w:ind w:right="144"/>
              <w:rPr>
                <w:sz w:val="24"/>
                <w:szCs w:val="24"/>
              </w:rPr>
            </w:pPr>
          </w:p>
        </w:tc>
        <w:tc>
          <w:tcPr>
            <w:tcW w:w="4823" w:type="dxa"/>
            <w:gridSpan w:val="5"/>
            <w:tcBorders>
              <w:top w:val="nil"/>
              <w:left w:val="nil"/>
              <w:bottom w:val="nil"/>
              <w:right w:val="nil"/>
            </w:tcBorders>
          </w:tcPr>
          <w:p w14:paraId="3278BF3B" w14:textId="77777777" w:rsidR="00000000" w:rsidRDefault="00285722">
            <w:pPr>
              <w:adjustRightInd w:val="0"/>
              <w:ind w:right="144"/>
              <w:rPr>
                <w:sz w:val="24"/>
                <w:szCs w:val="24"/>
              </w:rPr>
            </w:pPr>
            <w:r>
              <w:rPr>
                <w:szCs w:val="24"/>
              </w:rPr>
              <w:t>Invalid Relationship</w:t>
            </w:r>
          </w:p>
        </w:tc>
      </w:tr>
      <w:tr w:rsidR="00000000" w14:paraId="42BF984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DEAB74F" w14:textId="77777777" w:rsidR="00000000" w:rsidRDefault="00285722">
            <w:pPr>
              <w:adjustRightInd w:val="0"/>
              <w:ind w:right="144"/>
              <w:rPr>
                <w:sz w:val="24"/>
                <w:szCs w:val="24"/>
              </w:rPr>
            </w:pPr>
          </w:p>
        </w:tc>
        <w:tc>
          <w:tcPr>
            <w:tcW w:w="4680" w:type="dxa"/>
            <w:gridSpan w:val="4"/>
            <w:tcBorders>
              <w:top w:val="nil"/>
              <w:left w:val="nil"/>
              <w:bottom w:val="nil"/>
              <w:right w:val="nil"/>
            </w:tcBorders>
            <w:shd w:val="pct20" w:color="auto" w:fill="auto"/>
          </w:tcPr>
          <w:p w14:paraId="60875473" w14:textId="77777777" w:rsidR="00000000" w:rsidRDefault="00285722">
            <w:pPr>
              <w:adjustRightInd w:val="0"/>
              <w:ind w:right="144"/>
              <w:rPr>
                <w:sz w:val="24"/>
                <w:szCs w:val="24"/>
              </w:rPr>
            </w:pPr>
            <w:r>
              <w:rPr>
                <w:szCs w:val="24"/>
              </w:rPr>
              <w:t>Not the CR of record</w:t>
            </w:r>
          </w:p>
        </w:tc>
      </w:tr>
      <w:tr w:rsidR="00000000" w14:paraId="4DC07FF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B415666" w14:textId="77777777" w:rsidR="00000000" w:rsidRDefault="00285722">
            <w:pPr>
              <w:adjustRightInd w:val="0"/>
              <w:ind w:right="144"/>
              <w:rPr>
                <w:sz w:val="24"/>
                <w:szCs w:val="24"/>
              </w:rPr>
            </w:pPr>
            <w:r>
              <w:rPr>
                <w:szCs w:val="24"/>
              </w:rPr>
              <w:t xml:space="preserve"> </w:t>
            </w:r>
          </w:p>
        </w:tc>
        <w:tc>
          <w:tcPr>
            <w:tcW w:w="1367" w:type="dxa"/>
            <w:tcBorders>
              <w:top w:val="nil"/>
              <w:left w:val="nil"/>
              <w:bottom w:val="nil"/>
              <w:right w:val="nil"/>
            </w:tcBorders>
          </w:tcPr>
          <w:p w14:paraId="249C5DE6" w14:textId="77777777" w:rsidR="00000000" w:rsidRDefault="00285722">
            <w:pPr>
              <w:adjustRightInd w:val="0"/>
              <w:ind w:right="144"/>
              <w:rPr>
                <w:sz w:val="24"/>
                <w:szCs w:val="24"/>
              </w:rPr>
            </w:pPr>
            <w:r>
              <w:rPr>
                <w:szCs w:val="24"/>
              </w:rPr>
              <w:t>ACI</w:t>
            </w:r>
          </w:p>
        </w:tc>
        <w:tc>
          <w:tcPr>
            <w:tcW w:w="144" w:type="dxa"/>
            <w:tcBorders>
              <w:top w:val="nil"/>
              <w:left w:val="nil"/>
              <w:bottom w:val="nil"/>
              <w:right w:val="nil"/>
            </w:tcBorders>
          </w:tcPr>
          <w:p w14:paraId="1DCB080A" w14:textId="77777777" w:rsidR="00000000" w:rsidRDefault="00285722">
            <w:pPr>
              <w:adjustRightInd w:val="0"/>
              <w:ind w:right="144"/>
              <w:rPr>
                <w:sz w:val="24"/>
                <w:szCs w:val="24"/>
              </w:rPr>
            </w:pPr>
          </w:p>
        </w:tc>
        <w:tc>
          <w:tcPr>
            <w:tcW w:w="4823" w:type="dxa"/>
            <w:gridSpan w:val="5"/>
            <w:tcBorders>
              <w:top w:val="nil"/>
              <w:left w:val="nil"/>
              <w:bottom w:val="nil"/>
              <w:right w:val="nil"/>
            </w:tcBorders>
          </w:tcPr>
          <w:p w14:paraId="1100260D" w14:textId="77777777" w:rsidR="00000000" w:rsidRDefault="00285722">
            <w:pPr>
              <w:adjustRightInd w:val="0"/>
              <w:ind w:right="144"/>
              <w:rPr>
                <w:sz w:val="24"/>
                <w:szCs w:val="24"/>
              </w:rPr>
            </w:pPr>
            <w:r>
              <w:rPr>
                <w:szCs w:val="24"/>
              </w:rPr>
              <w:t>Action Code (ASI01) Invalid</w:t>
            </w:r>
          </w:p>
        </w:tc>
      </w:tr>
      <w:tr w:rsidR="00000000" w14:paraId="5ECAD84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CF9E5E5" w14:textId="77777777" w:rsidR="00000000" w:rsidRDefault="00285722">
            <w:pPr>
              <w:adjustRightInd w:val="0"/>
              <w:ind w:right="144"/>
              <w:rPr>
                <w:sz w:val="24"/>
                <w:szCs w:val="24"/>
              </w:rPr>
            </w:pPr>
            <w:r>
              <w:rPr>
                <w:szCs w:val="24"/>
              </w:rPr>
              <w:t xml:space="preserve"> </w:t>
            </w:r>
          </w:p>
        </w:tc>
        <w:tc>
          <w:tcPr>
            <w:tcW w:w="1367" w:type="dxa"/>
            <w:tcBorders>
              <w:top w:val="nil"/>
              <w:left w:val="nil"/>
              <w:bottom w:val="nil"/>
              <w:right w:val="nil"/>
            </w:tcBorders>
          </w:tcPr>
          <w:p w14:paraId="49F560C0" w14:textId="77777777" w:rsidR="00000000" w:rsidRDefault="00285722">
            <w:pPr>
              <w:adjustRightInd w:val="0"/>
              <w:ind w:right="144"/>
              <w:rPr>
                <w:sz w:val="24"/>
                <w:szCs w:val="24"/>
              </w:rPr>
            </w:pPr>
            <w:r>
              <w:rPr>
                <w:szCs w:val="24"/>
              </w:rPr>
              <w:t>ANK</w:t>
            </w:r>
          </w:p>
        </w:tc>
        <w:tc>
          <w:tcPr>
            <w:tcW w:w="144" w:type="dxa"/>
            <w:tcBorders>
              <w:top w:val="nil"/>
              <w:left w:val="nil"/>
              <w:bottom w:val="nil"/>
              <w:right w:val="nil"/>
            </w:tcBorders>
          </w:tcPr>
          <w:p w14:paraId="658D8894" w14:textId="77777777" w:rsidR="00000000" w:rsidRDefault="00285722">
            <w:pPr>
              <w:adjustRightInd w:val="0"/>
              <w:ind w:right="144"/>
              <w:rPr>
                <w:sz w:val="24"/>
                <w:szCs w:val="24"/>
              </w:rPr>
            </w:pPr>
          </w:p>
        </w:tc>
        <w:tc>
          <w:tcPr>
            <w:tcW w:w="4823" w:type="dxa"/>
            <w:gridSpan w:val="5"/>
            <w:tcBorders>
              <w:top w:val="nil"/>
              <w:left w:val="nil"/>
              <w:bottom w:val="nil"/>
              <w:right w:val="nil"/>
            </w:tcBorders>
          </w:tcPr>
          <w:p w14:paraId="01BD8603" w14:textId="77777777" w:rsidR="00000000" w:rsidRDefault="00285722">
            <w:pPr>
              <w:adjustRightInd w:val="0"/>
              <w:ind w:right="144"/>
              <w:rPr>
                <w:sz w:val="24"/>
                <w:szCs w:val="24"/>
              </w:rPr>
            </w:pPr>
            <w:r>
              <w:rPr>
                <w:szCs w:val="24"/>
              </w:rPr>
              <w:t>Invalid Source Information</w:t>
            </w:r>
          </w:p>
        </w:tc>
      </w:tr>
      <w:tr w:rsidR="00000000" w14:paraId="4E11CCD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6D949E3" w14:textId="77777777" w:rsidR="00000000" w:rsidRDefault="00285722">
            <w:pPr>
              <w:adjustRightInd w:val="0"/>
              <w:ind w:right="144"/>
              <w:rPr>
                <w:sz w:val="24"/>
                <w:szCs w:val="24"/>
              </w:rPr>
            </w:pPr>
          </w:p>
        </w:tc>
        <w:tc>
          <w:tcPr>
            <w:tcW w:w="4680" w:type="dxa"/>
            <w:gridSpan w:val="4"/>
            <w:tcBorders>
              <w:top w:val="nil"/>
              <w:left w:val="nil"/>
              <w:bottom w:val="nil"/>
              <w:right w:val="nil"/>
            </w:tcBorders>
            <w:shd w:val="pct20" w:color="auto" w:fill="auto"/>
          </w:tcPr>
          <w:p w14:paraId="78F44541" w14:textId="77777777" w:rsidR="00000000" w:rsidRDefault="00285722">
            <w:pPr>
              <w:adjustRightInd w:val="0"/>
              <w:ind w:right="144"/>
              <w:rPr>
                <w:sz w:val="24"/>
                <w:szCs w:val="24"/>
              </w:rPr>
            </w:pPr>
            <w:r>
              <w:rPr>
                <w:szCs w:val="24"/>
              </w:rPr>
              <w:t>Unnecessary Billing Information Included</w:t>
            </w:r>
          </w:p>
        </w:tc>
      </w:tr>
      <w:tr w:rsidR="00000000" w14:paraId="0708D42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BED3D0A" w14:textId="77777777" w:rsidR="00000000" w:rsidRDefault="00285722">
            <w:pPr>
              <w:adjustRightInd w:val="0"/>
              <w:ind w:right="144"/>
              <w:rPr>
                <w:sz w:val="24"/>
                <w:szCs w:val="24"/>
              </w:rPr>
            </w:pPr>
            <w:r>
              <w:rPr>
                <w:szCs w:val="24"/>
              </w:rPr>
              <w:t xml:space="preserve"> </w:t>
            </w:r>
          </w:p>
        </w:tc>
        <w:tc>
          <w:tcPr>
            <w:tcW w:w="1367" w:type="dxa"/>
            <w:tcBorders>
              <w:top w:val="nil"/>
              <w:left w:val="nil"/>
              <w:bottom w:val="nil"/>
              <w:right w:val="nil"/>
            </w:tcBorders>
          </w:tcPr>
          <w:p w14:paraId="774B5AAF" w14:textId="77777777" w:rsidR="00000000" w:rsidRDefault="00285722">
            <w:pPr>
              <w:adjustRightInd w:val="0"/>
              <w:ind w:right="144"/>
              <w:rPr>
                <w:sz w:val="24"/>
                <w:szCs w:val="24"/>
              </w:rPr>
            </w:pPr>
            <w:r>
              <w:rPr>
                <w:szCs w:val="24"/>
              </w:rPr>
              <w:t>API</w:t>
            </w:r>
          </w:p>
        </w:tc>
        <w:tc>
          <w:tcPr>
            <w:tcW w:w="144" w:type="dxa"/>
            <w:tcBorders>
              <w:top w:val="nil"/>
              <w:left w:val="nil"/>
              <w:bottom w:val="nil"/>
              <w:right w:val="nil"/>
            </w:tcBorders>
          </w:tcPr>
          <w:p w14:paraId="20E2D24E" w14:textId="77777777" w:rsidR="00000000" w:rsidRDefault="00285722">
            <w:pPr>
              <w:adjustRightInd w:val="0"/>
              <w:ind w:right="144"/>
              <w:rPr>
                <w:sz w:val="24"/>
                <w:szCs w:val="24"/>
              </w:rPr>
            </w:pPr>
          </w:p>
        </w:tc>
        <w:tc>
          <w:tcPr>
            <w:tcW w:w="4823" w:type="dxa"/>
            <w:gridSpan w:val="5"/>
            <w:tcBorders>
              <w:top w:val="nil"/>
              <w:left w:val="nil"/>
              <w:bottom w:val="nil"/>
              <w:right w:val="nil"/>
            </w:tcBorders>
          </w:tcPr>
          <w:p w14:paraId="38AAAF03" w14:textId="77777777" w:rsidR="00000000" w:rsidRDefault="00285722">
            <w:pPr>
              <w:adjustRightInd w:val="0"/>
              <w:ind w:right="144"/>
              <w:rPr>
                <w:sz w:val="24"/>
                <w:szCs w:val="24"/>
              </w:rPr>
            </w:pPr>
            <w:r>
              <w:rPr>
                <w:szCs w:val="24"/>
              </w:rPr>
              <w:t>Required information missing</w:t>
            </w:r>
          </w:p>
        </w:tc>
      </w:tr>
      <w:tr w:rsidR="00000000" w14:paraId="1BA85B6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8C0336F" w14:textId="77777777" w:rsidR="00000000" w:rsidRDefault="00285722">
            <w:pPr>
              <w:adjustRightInd w:val="0"/>
              <w:ind w:right="144"/>
              <w:rPr>
                <w:sz w:val="24"/>
                <w:szCs w:val="24"/>
              </w:rPr>
            </w:pPr>
          </w:p>
        </w:tc>
        <w:tc>
          <w:tcPr>
            <w:tcW w:w="4680" w:type="dxa"/>
            <w:gridSpan w:val="4"/>
            <w:tcBorders>
              <w:top w:val="nil"/>
              <w:left w:val="nil"/>
              <w:bottom w:val="nil"/>
              <w:right w:val="nil"/>
            </w:tcBorders>
            <w:shd w:val="pct20" w:color="auto" w:fill="auto"/>
          </w:tcPr>
          <w:p w14:paraId="008223E9" w14:textId="77777777" w:rsidR="00000000" w:rsidRDefault="00285722">
            <w:pPr>
              <w:adjustRightInd w:val="0"/>
              <w:ind w:right="144"/>
              <w:rPr>
                <w:sz w:val="24"/>
                <w:szCs w:val="24"/>
              </w:rPr>
            </w:pPr>
            <w:r>
              <w:rPr>
                <w:szCs w:val="24"/>
              </w:rPr>
              <w:t>Explanation Required in REF03.  May not be used in place of other, more specific error codes.</w:t>
            </w:r>
          </w:p>
        </w:tc>
      </w:tr>
      <w:tr w:rsidR="00000000" w14:paraId="4C9791F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4C7CD13" w14:textId="77777777" w:rsidR="00000000" w:rsidRDefault="00285722">
            <w:pPr>
              <w:adjustRightInd w:val="0"/>
              <w:ind w:right="144"/>
              <w:rPr>
                <w:sz w:val="24"/>
                <w:szCs w:val="24"/>
              </w:rPr>
            </w:pPr>
            <w:r>
              <w:rPr>
                <w:szCs w:val="24"/>
              </w:rPr>
              <w:t xml:space="preserve"> </w:t>
            </w:r>
          </w:p>
        </w:tc>
        <w:tc>
          <w:tcPr>
            <w:tcW w:w="1367" w:type="dxa"/>
            <w:tcBorders>
              <w:top w:val="nil"/>
              <w:left w:val="nil"/>
              <w:bottom w:val="nil"/>
              <w:right w:val="nil"/>
            </w:tcBorders>
          </w:tcPr>
          <w:p w14:paraId="20130F88" w14:textId="77777777" w:rsidR="00000000" w:rsidRDefault="00285722">
            <w:pPr>
              <w:adjustRightInd w:val="0"/>
              <w:ind w:right="144"/>
              <w:rPr>
                <w:sz w:val="24"/>
                <w:szCs w:val="24"/>
              </w:rPr>
            </w:pPr>
            <w:r>
              <w:rPr>
                <w:szCs w:val="24"/>
              </w:rPr>
              <w:t>D76</w:t>
            </w:r>
          </w:p>
        </w:tc>
        <w:tc>
          <w:tcPr>
            <w:tcW w:w="144" w:type="dxa"/>
            <w:tcBorders>
              <w:top w:val="nil"/>
              <w:left w:val="nil"/>
              <w:bottom w:val="nil"/>
              <w:right w:val="nil"/>
            </w:tcBorders>
          </w:tcPr>
          <w:p w14:paraId="1647AA64" w14:textId="77777777" w:rsidR="00000000" w:rsidRDefault="00285722">
            <w:pPr>
              <w:adjustRightInd w:val="0"/>
              <w:ind w:right="144"/>
              <w:rPr>
                <w:sz w:val="24"/>
                <w:szCs w:val="24"/>
              </w:rPr>
            </w:pPr>
          </w:p>
        </w:tc>
        <w:tc>
          <w:tcPr>
            <w:tcW w:w="4823" w:type="dxa"/>
            <w:gridSpan w:val="5"/>
            <w:tcBorders>
              <w:top w:val="nil"/>
              <w:left w:val="nil"/>
              <w:bottom w:val="nil"/>
              <w:right w:val="nil"/>
            </w:tcBorders>
          </w:tcPr>
          <w:p w14:paraId="56606F38" w14:textId="77777777" w:rsidR="00000000" w:rsidRDefault="00285722">
            <w:pPr>
              <w:adjustRightInd w:val="0"/>
              <w:ind w:right="144"/>
              <w:rPr>
                <w:sz w:val="24"/>
                <w:szCs w:val="24"/>
              </w:rPr>
            </w:pPr>
            <w:r>
              <w:rPr>
                <w:szCs w:val="24"/>
              </w:rPr>
              <w:t>DUNS Number Invalid or Not Found</w:t>
            </w:r>
          </w:p>
        </w:tc>
      </w:tr>
      <w:tr w:rsidR="00000000" w14:paraId="14659E3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DC7B859" w14:textId="77777777" w:rsidR="00000000" w:rsidRDefault="00285722">
            <w:pPr>
              <w:adjustRightInd w:val="0"/>
              <w:ind w:right="144"/>
              <w:rPr>
                <w:sz w:val="24"/>
                <w:szCs w:val="24"/>
              </w:rPr>
            </w:pPr>
            <w:r>
              <w:rPr>
                <w:szCs w:val="24"/>
              </w:rPr>
              <w:t xml:space="preserve"> </w:t>
            </w:r>
          </w:p>
        </w:tc>
        <w:tc>
          <w:tcPr>
            <w:tcW w:w="1367" w:type="dxa"/>
            <w:tcBorders>
              <w:top w:val="nil"/>
              <w:left w:val="nil"/>
              <w:bottom w:val="nil"/>
              <w:right w:val="nil"/>
            </w:tcBorders>
          </w:tcPr>
          <w:p w14:paraId="21F825B2" w14:textId="77777777" w:rsidR="00000000" w:rsidRDefault="00285722">
            <w:pPr>
              <w:adjustRightInd w:val="0"/>
              <w:ind w:right="144"/>
              <w:rPr>
                <w:sz w:val="24"/>
                <w:szCs w:val="24"/>
              </w:rPr>
            </w:pPr>
            <w:r>
              <w:rPr>
                <w:szCs w:val="24"/>
              </w:rPr>
              <w:t>FRB</w:t>
            </w:r>
          </w:p>
        </w:tc>
        <w:tc>
          <w:tcPr>
            <w:tcW w:w="144" w:type="dxa"/>
            <w:tcBorders>
              <w:top w:val="nil"/>
              <w:left w:val="nil"/>
              <w:bottom w:val="nil"/>
              <w:right w:val="nil"/>
            </w:tcBorders>
          </w:tcPr>
          <w:p w14:paraId="47CADEC7" w14:textId="77777777" w:rsidR="00000000" w:rsidRDefault="00285722">
            <w:pPr>
              <w:adjustRightInd w:val="0"/>
              <w:ind w:right="144"/>
              <w:rPr>
                <w:sz w:val="24"/>
                <w:szCs w:val="24"/>
              </w:rPr>
            </w:pPr>
          </w:p>
        </w:tc>
        <w:tc>
          <w:tcPr>
            <w:tcW w:w="4823" w:type="dxa"/>
            <w:gridSpan w:val="5"/>
            <w:tcBorders>
              <w:top w:val="nil"/>
              <w:left w:val="nil"/>
              <w:bottom w:val="nil"/>
              <w:right w:val="nil"/>
            </w:tcBorders>
          </w:tcPr>
          <w:p w14:paraId="4CD14C36" w14:textId="77777777" w:rsidR="00000000" w:rsidRDefault="00285722">
            <w:pPr>
              <w:adjustRightInd w:val="0"/>
              <w:ind w:right="144"/>
              <w:rPr>
                <w:sz w:val="24"/>
                <w:szCs w:val="24"/>
              </w:rPr>
            </w:pPr>
            <w:r>
              <w:rPr>
                <w:szCs w:val="24"/>
              </w:rPr>
              <w:t>Invalid Bill Type</w:t>
            </w:r>
          </w:p>
        </w:tc>
      </w:tr>
      <w:tr w:rsidR="00000000" w14:paraId="08E1944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9747636" w14:textId="77777777" w:rsidR="00000000" w:rsidRDefault="00285722">
            <w:pPr>
              <w:adjustRightInd w:val="0"/>
              <w:ind w:right="144"/>
              <w:rPr>
                <w:sz w:val="24"/>
                <w:szCs w:val="24"/>
              </w:rPr>
            </w:pPr>
          </w:p>
        </w:tc>
        <w:tc>
          <w:tcPr>
            <w:tcW w:w="4680" w:type="dxa"/>
            <w:gridSpan w:val="4"/>
            <w:tcBorders>
              <w:top w:val="nil"/>
              <w:left w:val="nil"/>
              <w:bottom w:val="nil"/>
              <w:right w:val="nil"/>
            </w:tcBorders>
            <w:shd w:val="pct20" w:color="auto" w:fill="auto"/>
          </w:tcPr>
          <w:p w14:paraId="23E7A63F" w14:textId="77777777" w:rsidR="00000000" w:rsidRDefault="00285722">
            <w:pPr>
              <w:adjustRightInd w:val="0"/>
              <w:ind w:right="144"/>
              <w:rPr>
                <w:sz w:val="24"/>
                <w:szCs w:val="24"/>
              </w:rPr>
            </w:pPr>
            <w:r>
              <w:rPr>
                <w:szCs w:val="24"/>
              </w:rPr>
              <w:t>Billing type indicated not supported by billing party</w:t>
            </w:r>
          </w:p>
        </w:tc>
      </w:tr>
      <w:tr w:rsidR="00000000" w14:paraId="1B3985B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10350DF" w14:textId="77777777" w:rsidR="00000000" w:rsidRDefault="00285722">
            <w:pPr>
              <w:adjustRightInd w:val="0"/>
              <w:ind w:right="144"/>
              <w:rPr>
                <w:sz w:val="24"/>
                <w:szCs w:val="24"/>
              </w:rPr>
            </w:pPr>
            <w:r>
              <w:rPr>
                <w:szCs w:val="24"/>
              </w:rPr>
              <w:t xml:space="preserve"> </w:t>
            </w:r>
          </w:p>
        </w:tc>
        <w:tc>
          <w:tcPr>
            <w:tcW w:w="1367" w:type="dxa"/>
            <w:tcBorders>
              <w:top w:val="nil"/>
              <w:left w:val="nil"/>
              <w:bottom w:val="nil"/>
              <w:right w:val="nil"/>
            </w:tcBorders>
          </w:tcPr>
          <w:p w14:paraId="0742615E" w14:textId="77777777" w:rsidR="00000000" w:rsidRDefault="00285722">
            <w:pPr>
              <w:adjustRightInd w:val="0"/>
              <w:ind w:right="144"/>
              <w:rPr>
                <w:sz w:val="24"/>
                <w:szCs w:val="24"/>
              </w:rPr>
            </w:pPr>
            <w:r>
              <w:rPr>
                <w:szCs w:val="24"/>
              </w:rPr>
              <w:t>IMI</w:t>
            </w:r>
          </w:p>
        </w:tc>
        <w:tc>
          <w:tcPr>
            <w:tcW w:w="144" w:type="dxa"/>
            <w:tcBorders>
              <w:top w:val="nil"/>
              <w:left w:val="nil"/>
              <w:bottom w:val="nil"/>
              <w:right w:val="nil"/>
            </w:tcBorders>
          </w:tcPr>
          <w:p w14:paraId="189E0B46" w14:textId="77777777" w:rsidR="00000000" w:rsidRDefault="00285722">
            <w:pPr>
              <w:adjustRightInd w:val="0"/>
              <w:ind w:right="144"/>
              <w:rPr>
                <w:sz w:val="24"/>
                <w:szCs w:val="24"/>
              </w:rPr>
            </w:pPr>
          </w:p>
        </w:tc>
        <w:tc>
          <w:tcPr>
            <w:tcW w:w="4823" w:type="dxa"/>
            <w:gridSpan w:val="5"/>
            <w:tcBorders>
              <w:top w:val="nil"/>
              <w:left w:val="nil"/>
              <w:bottom w:val="nil"/>
              <w:right w:val="nil"/>
            </w:tcBorders>
          </w:tcPr>
          <w:p w14:paraId="022331C8" w14:textId="77777777" w:rsidR="00000000" w:rsidRDefault="00285722">
            <w:pPr>
              <w:adjustRightInd w:val="0"/>
              <w:ind w:right="144"/>
              <w:rPr>
                <w:sz w:val="24"/>
                <w:szCs w:val="24"/>
              </w:rPr>
            </w:pPr>
            <w:r>
              <w:rPr>
                <w:szCs w:val="24"/>
              </w:rPr>
              <w:t>Invalid Membership Number or ID</w:t>
            </w:r>
          </w:p>
        </w:tc>
      </w:tr>
      <w:tr w:rsidR="00000000" w14:paraId="617C43A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8CBC94D" w14:textId="77777777" w:rsidR="00000000" w:rsidRDefault="00285722">
            <w:pPr>
              <w:adjustRightInd w:val="0"/>
              <w:ind w:right="144"/>
              <w:rPr>
                <w:sz w:val="24"/>
                <w:szCs w:val="24"/>
              </w:rPr>
            </w:pPr>
          </w:p>
        </w:tc>
        <w:tc>
          <w:tcPr>
            <w:tcW w:w="4680" w:type="dxa"/>
            <w:gridSpan w:val="4"/>
            <w:tcBorders>
              <w:top w:val="nil"/>
              <w:left w:val="nil"/>
              <w:bottom w:val="nil"/>
              <w:right w:val="nil"/>
            </w:tcBorders>
            <w:shd w:val="pct20" w:color="auto" w:fill="auto"/>
          </w:tcPr>
          <w:p w14:paraId="0CF65735" w14:textId="77777777" w:rsidR="00000000" w:rsidRDefault="00285722">
            <w:pPr>
              <w:adjustRightInd w:val="0"/>
              <w:ind w:right="144"/>
              <w:rPr>
                <w:sz w:val="24"/>
                <w:szCs w:val="24"/>
              </w:rPr>
            </w:pPr>
            <w:r>
              <w:rPr>
                <w:szCs w:val="24"/>
              </w:rPr>
              <w:t xml:space="preserve">Membership ID or account number used by the MOU/EC TDSP does not exist, is inactive, or is </w:t>
            </w:r>
            <w:r>
              <w:rPr>
                <w:szCs w:val="24"/>
              </w:rPr>
              <w:lastRenderedPageBreak/>
              <w:t xml:space="preserve">otherwise invalid.  For MOU/EC use only. </w:t>
            </w:r>
          </w:p>
        </w:tc>
      </w:tr>
      <w:tr w:rsidR="00000000" w14:paraId="4B564A2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73B33E1" w14:textId="77777777" w:rsidR="00000000" w:rsidRDefault="00285722">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35422803" w14:textId="77777777" w:rsidR="00000000" w:rsidRDefault="00285722">
            <w:pPr>
              <w:adjustRightInd w:val="0"/>
              <w:ind w:right="144"/>
              <w:rPr>
                <w:sz w:val="24"/>
                <w:szCs w:val="24"/>
              </w:rPr>
            </w:pPr>
            <w:r>
              <w:rPr>
                <w:szCs w:val="24"/>
              </w:rPr>
              <w:t>MTI</w:t>
            </w:r>
          </w:p>
        </w:tc>
        <w:tc>
          <w:tcPr>
            <w:tcW w:w="144" w:type="dxa"/>
            <w:tcBorders>
              <w:top w:val="nil"/>
              <w:left w:val="nil"/>
              <w:bottom w:val="nil"/>
              <w:right w:val="nil"/>
            </w:tcBorders>
          </w:tcPr>
          <w:p w14:paraId="4605DCDF" w14:textId="77777777" w:rsidR="00000000" w:rsidRDefault="00285722">
            <w:pPr>
              <w:adjustRightInd w:val="0"/>
              <w:ind w:right="144"/>
              <w:rPr>
                <w:sz w:val="24"/>
                <w:szCs w:val="24"/>
              </w:rPr>
            </w:pPr>
          </w:p>
        </w:tc>
        <w:tc>
          <w:tcPr>
            <w:tcW w:w="4823" w:type="dxa"/>
            <w:gridSpan w:val="5"/>
            <w:tcBorders>
              <w:top w:val="nil"/>
              <w:left w:val="nil"/>
              <w:bottom w:val="nil"/>
              <w:right w:val="nil"/>
            </w:tcBorders>
          </w:tcPr>
          <w:p w14:paraId="69F7326C" w14:textId="77777777" w:rsidR="00000000" w:rsidRDefault="00285722">
            <w:pPr>
              <w:adjustRightInd w:val="0"/>
              <w:ind w:right="144"/>
              <w:rPr>
                <w:sz w:val="24"/>
                <w:szCs w:val="24"/>
              </w:rPr>
            </w:pPr>
            <w:r>
              <w:rPr>
                <w:szCs w:val="24"/>
              </w:rPr>
              <w:t>Maintenance Type Code (ASI02) Invalid</w:t>
            </w:r>
          </w:p>
        </w:tc>
      </w:tr>
      <w:tr w:rsidR="00000000" w14:paraId="0E9DB0C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86789BE" w14:textId="77777777" w:rsidR="00000000" w:rsidRDefault="00285722">
            <w:pPr>
              <w:adjustRightInd w:val="0"/>
              <w:ind w:right="144"/>
              <w:rPr>
                <w:sz w:val="24"/>
                <w:szCs w:val="24"/>
              </w:rPr>
            </w:pPr>
            <w:r>
              <w:rPr>
                <w:szCs w:val="24"/>
              </w:rPr>
              <w:t xml:space="preserve"> </w:t>
            </w:r>
          </w:p>
        </w:tc>
        <w:tc>
          <w:tcPr>
            <w:tcW w:w="1367" w:type="dxa"/>
            <w:tcBorders>
              <w:top w:val="nil"/>
              <w:left w:val="nil"/>
              <w:bottom w:val="nil"/>
              <w:right w:val="nil"/>
            </w:tcBorders>
          </w:tcPr>
          <w:p w14:paraId="471C141E" w14:textId="77777777" w:rsidR="00000000" w:rsidRDefault="00285722">
            <w:pPr>
              <w:adjustRightInd w:val="0"/>
              <w:ind w:right="144"/>
              <w:rPr>
                <w:sz w:val="24"/>
                <w:szCs w:val="24"/>
              </w:rPr>
            </w:pPr>
            <w:r>
              <w:rPr>
                <w:szCs w:val="24"/>
              </w:rPr>
              <w:t>ZIP</w:t>
            </w:r>
          </w:p>
        </w:tc>
        <w:tc>
          <w:tcPr>
            <w:tcW w:w="144" w:type="dxa"/>
            <w:tcBorders>
              <w:top w:val="nil"/>
              <w:left w:val="nil"/>
              <w:bottom w:val="nil"/>
              <w:right w:val="nil"/>
            </w:tcBorders>
          </w:tcPr>
          <w:p w14:paraId="1B3C916D" w14:textId="77777777" w:rsidR="00000000" w:rsidRDefault="00285722">
            <w:pPr>
              <w:adjustRightInd w:val="0"/>
              <w:ind w:right="144"/>
              <w:rPr>
                <w:sz w:val="24"/>
                <w:szCs w:val="24"/>
              </w:rPr>
            </w:pPr>
          </w:p>
        </w:tc>
        <w:tc>
          <w:tcPr>
            <w:tcW w:w="4823" w:type="dxa"/>
            <w:gridSpan w:val="5"/>
            <w:tcBorders>
              <w:top w:val="nil"/>
              <w:left w:val="nil"/>
              <w:bottom w:val="nil"/>
              <w:right w:val="nil"/>
            </w:tcBorders>
          </w:tcPr>
          <w:p w14:paraId="7DA3C3DB" w14:textId="77777777" w:rsidR="00000000" w:rsidRDefault="00285722">
            <w:pPr>
              <w:adjustRightInd w:val="0"/>
              <w:ind w:right="144"/>
              <w:rPr>
                <w:sz w:val="24"/>
                <w:szCs w:val="24"/>
              </w:rPr>
            </w:pPr>
            <w:r>
              <w:rPr>
                <w:szCs w:val="24"/>
              </w:rPr>
              <w:t>Invalid Zip Code</w:t>
            </w:r>
          </w:p>
        </w:tc>
      </w:tr>
      <w:tr w:rsidR="00000000" w14:paraId="454538E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293A4D3" w14:textId="77777777" w:rsidR="00000000" w:rsidRDefault="00285722">
            <w:pPr>
              <w:adjustRightInd w:val="0"/>
              <w:ind w:right="144"/>
              <w:rPr>
                <w:sz w:val="24"/>
                <w:szCs w:val="24"/>
              </w:rPr>
            </w:pPr>
          </w:p>
        </w:tc>
        <w:tc>
          <w:tcPr>
            <w:tcW w:w="4680" w:type="dxa"/>
            <w:gridSpan w:val="4"/>
            <w:tcBorders>
              <w:top w:val="nil"/>
              <w:left w:val="nil"/>
              <w:bottom w:val="nil"/>
              <w:right w:val="nil"/>
            </w:tcBorders>
            <w:shd w:val="pct20" w:color="auto" w:fill="auto"/>
          </w:tcPr>
          <w:p w14:paraId="05270707" w14:textId="77777777" w:rsidR="00000000" w:rsidRDefault="00285722">
            <w:pPr>
              <w:adjustRightInd w:val="0"/>
              <w:ind w:right="144"/>
              <w:rPr>
                <w:sz w:val="24"/>
                <w:szCs w:val="24"/>
              </w:rPr>
            </w:pPr>
            <w:r>
              <w:rPr>
                <w:szCs w:val="24"/>
              </w:rPr>
              <w:t>Only applicable to the first five characters of the zip code, which are used for validation.</w:t>
            </w:r>
          </w:p>
        </w:tc>
      </w:tr>
      <w:tr w:rsidR="00000000" w14:paraId="1DD6EF7F" w14:textId="77777777">
        <w:tblPrEx>
          <w:tblCellMar>
            <w:top w:w="0" w:type="dxa"/>
            <w:left w:w="0" w:type="dxa"/>
            <w:bottom w:w="0" w:type="dxa"/>
            <w:right w:w="0" w:type="dxa"/>
          </w:tblCellMar>
        </w:tblPrEx>
        <w:tc>
          <w:tcPr>
            <w:tcW w:w="1007" w:type="dxa"/>
            <w:tcBorders>
              <w:top w:val="nil"/>
              <w:left w:val="nil"/>
              <w:bottom w:val="nil"/>
              <w:right w:val="nil"/>
            </w:tcBorders>
          </w:tcPr>
          <w:p w14:paraId="0BA42FCA" w14:textId="77777777" w:rsidR="00000000" w:rsidRDefault="00285722">
            <w:pPr>
              <w:adjustRightInd w:val="0"/>
              <w:ind w:right="144"/>
              <w:rPr>
                <w:sz w:val="24"/>
                <w:szCs w:val="24"/>
              </w:rPr>
            </w:pPr>
            <w:r>
              <w:rPr>
                <w:b/>
                <w:szCs w:val="24"/>
              </w:rPr>
              <w:t>Dep</w:t>
            </w:r>
          </w:p>
        </w:tc>
        <w:tc>
          <w:tcPr>
            <w:tcW w:w="1080" w:type="dxa"/>
            <w:tcBorders>
              <w:top w:val="nil"/>
              <w:left w:val="nil"/>
              <w:bottom w:val="nil"/>
              <w:right w:val="nil"/>
            </w:tcBorders>
          </w:tcPr>
          <w:p w14:paraId="34CA0B43" w14:textId="77777777" w:rsidR="00000000" w:rsidRDefault="00285722">
            <w:pPr>
              <w:adjustRightInd w:val="0"/>
              <w:ind w:right="144"/>
              <w:jc w:val="center"/>
              <w:rPr>
                <w:sz w:val="24"/>
                <w:szCs w:val="24"/>
              </w:rPr>
            </w:pPr>
            <w:r>
              <w:rPr>
                <w:b/>
                <w:szCs w:val="24"/>
              </w:rPr>
              <w:t>REF03</w:t>
            </w:r>
          </w:p>
        </w:tc>
        <w:tc>
          <w:tcPr>
            <w:tcW w:w="892" w:type="dxa"/>
            <w:tcBorders>
              <w:top w:val="nil"/>
              <w:left w:val="nil"/>
              <w:bottom w:val="nil"/>
              <w:right w:val="nil"/>
            </w:tcBorders>
          </w:tcPr>
          <w:p w14:paraId="461EC9A1" w14:textId="77777777" w:rsidR="00000000" w:rsidRDefault="00285722">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2629F97C" w14:textId="77777777" w:rsidR="00000000" w:rsidRDefault="00285722">
            <w:pPr>
              <w:adjustRightInd w:val="0"/>
              <w:ind w:right="144"/>
              <w:rPr>
                <w:sz w:val="24"/>
                <w:szCs w:val="24"/>
              </w:rPr>
            </w:pPr>
            <w:r>
              <w:rPr>
                <w:b/>
                <w:szCs w:val="24"/>
              </w:rPr>
              <w:t>Description</w:t>
            </w:r>
          </w:p>
        </w:tc>
        <w:tc>
          <w:tcPr>
            <w:tcW w:w="432" w:type="dxa"/>
            <w:tcBorders>
              <w:top w:val="nil"/>
              <w:left w:val="nil"/>
              <w:bottom w:val="nil"/>
              <w:right w:val="nil"/>
            </w:tcBorders>
          </w:tcPr>
          <w:p w14:paraId="3354D547" w14:textId="77777777" w:rsidR="00000000" w:rsidRDefault="00285722">
            <w:pPr>
              <w:adjustRightInd w:val="0"/>
              <w:ind w:right="144"/>
              <w:jc w:val="center"/>
              <w:rPr>
                <w:sz w:val="24"/>
                <w:szCs w:val="24"/>
              </w:rPr>
            </w:pPr>
            <w:r>
              <w:rPr>
                <w:b/>
                <w:szCs w:val="24"/>
              </w:rPr>
              <w:t>X</w:t>
            </w:r>
          </w:p>
        </w:tc>
        <w:tc>
          <w:tcPr>
            <w:tcW w:w="14" w:type="dxa"/>
            <w:tcBorders>
              <w:top w:val="nil"/>
              <w:left w:val="nil"/>
              <w:bottom w:val="nil"/>
              <w:right w:val="nil"/>
            </w:tcBorders>
          </w:tcPr>
          <w:p w14:paraId="5886C65B" w14:textId="77777777" w:rsidR="00000000" w:rsidRDefault="00285722">
            <w:pPr>
              <w:adjustRightInd w:val="0"/>
              <w:ind w:right="144"/>
              <w:jc w:val="center"/>
              <w:rPr>
                <w:sz w:val="24"/>
                <w:szCs w:val="24"/>
              </w:rPr>
            </w:pPr>
          </w:p>
        </w:tc>
        <w:tc>
          <w:tcPr>
            <w:tcW w:w="1440" w:type="dxa"/>
            <w:gridSpan w:val="3"/>
            <w:tcBorders>
              <w:top w:val="nil"/>
              <w:left w:val="nil"/>
              <w:bottom w:val="nil"/>
              <w:right w:val="nil"/>
            </w:tcBorders>
          </w:tcPr>
          <w:p w14:paraId="4574686D" w14:textId="77777777" w:rsidR="00000000" w:rsidRDefault="00285722">
            <w:pPr>
              <w:adjustRightInd w:val="0"/>
              <w:ind w:right="144"/>
              <w:rPr>
                <w:sz w:val="24"/>
                <w:szCs w:val="24"/>
              </w:rPr>
            </w:pPr>
            <w:r>
              <w:rPr>
                <w:b/>
                <w:szCs w:val="24"/>
              </w:rPr>
              <w:t>AN 1/80</w:t>
            </w:r>
          </w:p>
        </w:tc>
      </w:tr>
      <w:tr w:rsidR="00000000" w14:paraId="30665B4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9AEA311" w14:textId="77777777" w:rsidR="00000000" w:rsidRDefault="00285722">
            <w:pPr>
              <w:adjustRightInd w:val="0"/>
              <w:ind w:right="144"/>
              <w:rPr>
                <w:sz w:val="24"/>
                <w:szCs w:val="24"/>
              </w:rPr>
            </w:pPr>
          </w:p>
        </w:tc>
        <w:tc>
          <w:tcPr>
            <w:tcW w:w="6523" w:type="dxa"/>
            <w:gridSpan w:val="8"/>
            <w:tcBorders>
              <w:top w:val="nil"/>
              <w:left w:val="nil"/>
              <w:bottom w:val="nil"/>
              <w:right w:val="nil"/>
            </w:tcBorders>
          </w:tcPr>
          <w:p w14:paraId="1BB2AB67" w14:textId="77777777" w:rsidR="00000000" w:rsidRDefault="00285722">
            <w:pPr>
              <w:adjustRightInd w:val="0"/>
              <w:ind w:right="144"/>
              <w:rPr>
                <w:sz w:val="24"/>
                <w:szCs w:val="24"/>
              </w:rPr>
            </w:pPr>
            <w:r>
              <w:rPr>
                <w:szCs w:val="24"/>
              </w:rPr>
              <w:t>A free-form description to clarify the related data elements and their content</w:t>
            </w:r>
          </w:p>
        </w:tc>
      </w:tr>
      <w:tr w:rsidR="00000000" w14:paraId="1574A1D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1C93405" w14:textId="77777777" w:rsidR="00000000" w:rsidRDefault="00285722">
            <w:pPr>
              <w:adjustRightInd w:val="0"/>
              <w:ind w:right="144"/>
              <w:rPr>
                <w:sz w:val="24"/>
                <w:szCs w:val="24"/>
              </w:rPr>
            </w:pPr>
          </w:p>
        </w:tc>
        <w:tc>
          <w:tcPr>
            <w:tcW w:w="6523" w:type="dxa"/>
            <w:gridSpan w:val="8"/>
            <w:tcBorders>
              <w:top w:val="nil"/>
              <w:left w:val="nil"/>
              <w:bottom w:val="nil"/>
              <w:right w:val="nil"/>
            </w:tcBorders>
            <w:shd w:val="pct20" w:color="auto" w:fill="auto"/>
          </w:tcPr>
          <w:p w14:paraId="7EDD939B" w14:textId="77777777" w:rsidR="00000000" w:rsidRDefault="00285722">
            <w:pPr>
              <w:adjustRightInd w:val="0"/>
              <w:ind w:right="144"/>
              <w:rPr>
                <w:sz w:val="24"/>
                <w:szCs w:val="24"/>
              </w:rPr>
            </w:pPr>
            <w:r>
              <w:rPr>
                <w:szCs w:val="24"/>
              </w:rPr>
              <w:t>Used to further describe the status reason code sent in REF02.  Code "A13" requires a text explanation in this element.</w:t>
            </w:r>
          </w:p>
        </w:tc>
      </w:tr>
    </w:tbl>
    <w:p w14:paraId="36706FD2" w14:textId="77777777" w:rsidR="00000000" w:rsidRDefault="00285722">
      <w:pPr>
        <w:tabs>
          <w:tab w:val="right" w:pos="1800"/>
          <w:tab w:val="left" w:pos="2160"/>
        </w:tabs>
        <w:adjustRightInd w:val="0"/>
        <w:ind w:left="2160" w:hanging="2160"/>
        <w:rPr>
          <w:b/>
          <w:szCs w:val="24"/>
        </w:rPr>
      </w:pPr>
      <w:r>
        <w:rPr>
          <w:szCs w:val="24"/>
        </w:rPr>
        <w:br w:type="page"/>
      </w:r>
      <w:bookmarkStart w:id="15" w:name="book8"/>
      <w:bookmarkEnd w:id="15"/>
      <w:r>
        <w:rPr>
          <w:b/>
          <w:szCs w:val="24"/>
        </w:rPr>
        <w:lastRenderedPageBreak/>
        <w:tab/>
        <w:t>Segment:</w:t>
      </w:r>
      <w:r>
        <w:rPr>
          <w:b/>
          <w:szCs w:val="24"/>
        </w:rPr>
        <w:tab/>
      </w:r>
      <w:r>
        <w:rPr>
          <w:b/>
          <w:sz w:val="40"/>
          <w:szCs w:val="24"/>
        </w:rPr>
        <w:t xml:space="preserve">REF </w:t>
      </w:r>
      <w:r>
        <w:rPr>
          <w:b/>
          <w:szCs w:val="24"/>
        </w:rPr>
        <w:t>Reference Identification (ESI</w:t>
      </w:r>
      <w:r>
        <w:rPr>
          <w:b/>
          <w:szCs w:val="24"/>
        </w:rPr>
        <w:t xml:space="preserve"> ID)</w:t>
      </w:r>
    </w:p>
    <w:p w14:paraId="127E9B2A" w14:textId="77777777" w:rsidR="00000000" w:rsidRDefault="00285722">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1E1365DD" w14:textId="77777777" w:rsidR="00000000" w:rsidRDefault="00285722">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69378D53" w14:textId="77777777" w:rsidR="00000000" w:rsidRDefault="00285722">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3359248" w14:textId="77777777" w:rsidR="00000000" w:rsidRDefault="00285722">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9398191" w14:textId="77777777" w:rsidR="00000000" w:rsidRDefault="00285722">
      <w:pPr>
        <w:tabs>
          <w:tab w:val="right" w:pos="1800"/>
          <w:tab w:val="left" w:pos="2160"/>
        </w:tabs>
        <w:adjustRightInd w:val="0"/>
        <w:ind w:left="2160" w:hanging="2160"/>
        <w:rPr>
          <w:szCs w:val="24"/>
        </w:rPr>
      </w:pPr>
      <w:r>
        <w:rPr>
          <w:szCs w:val="24"/>
        </w:rPr>
        <w:tab/>
      </w:r>
      <w:r>
        <w:rPr>
          <w:b/>
          <w:szCs w:val="24"/>
        </w:rPr>
        <w:t>Max Use:</w:t>
      </w:r>
      <w:r>
        <w:rPr>
          <w:szCs w:val="24"/>
        </w:rPr>
        <w:tab/>
        <w:t>&gt;1</w:t>
      </w:r>
    </w:p>
    <w:p w14:paraId="7E2C4DFF" w14:textId="77777777" w:rsidR="00000000" w:rsidRDefault="00285722">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04B923EE" w14:textId="77777777" w:rsidR="00000000" w:rsidRDefault="0028572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4DA41157" w14:textId="77777777" w:rsidR="00000000" w:rsidRDefault="0028572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r>
      <w:r>
        <w:rPr>
          <w:szCs w:val="24"/>
        </w:rPr>
        <w:t>If either C04003 or C04004 is present, then the other is required.</w:t>
      </w:r>
    </w:p>
    <w:p w14:paraId="2A3A1312" w14:textId="77777777" w:rsidR="00000000" w:rsidRDefault="00285722">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10FA5290" w14:textId="77777777" w:rsidR="00000000" w:rsidRDefault="00285722">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6E3E1A8D" w14:textId="77777777" w:rsidR="00000000" w:rsidRDefault="00285722">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D37A944" w14:textId="77777777">
        <w:tblPrEx>
          <w:tblCellMar>
            <w:top w:w="0" w:type="dxa"/>
            <w:left w:w="0" w:type="dxa"/>
            <w:bottom w:w="0" w:type="dxa"/>
            <w:right w:w="0" w:type="dxa"/>
          </w:tblCellMar>
        </w:tblPrEx>
        <w:tc>
          <w:tcPr>
            <w:tcW w:w="1944" w:type="dxa"/>
            <w:tcBorders>
              <w:top w:val="nil"/>
              <w:left w:val="nil"/>
              <w:bottom w:val="nil"/>
              <w:right w:val="nil"/>
            </w:tcBorders>
          </w:tcPr>
          <w:p w14:paraId="5F8D94EC" w14:textId="77777777" w:rsidR="00000000" w:rsidRDefault="00285722">
            <w:pPr>
              <w:adjustRightInd w:val="0"/>
              <w:ind w:right="144"/>
              <w:jc w:val="right"/>
              <w:rPr>
                <w:sz w:val="24"/>
                <w:szCs w:val="24"/>
              </w:rPr>
            </w:pPr>
            <w:r>
              <w:rPr>
                <w:b/>
                <w:szCs w:val="24"/>
              </w:rPr>
              <w:t>Notes:</w:t>
            </w:r>
          </w:p>
        </w:tc>
        <w:tc>
          <w:tcPr>
            <w:tcW w:w="216" w:type="dxa"/>
            <w:tcBorders>
              <w:top w:val="nil"/>
              <w:left w:val="nil"/>
              <w:bottom w:val="nil"/>
              <w:right w:val="nil"/>
            </w:tcBorders>
          </w:tcPr>
          <w:p w14:paraId="55970BC2" w14:textId="77777777" w:rsidR="00000000" w:rsidRDefault="00285722">
            <w:pPr>
              <w:adjustRightInd w:val="0"/>
              <w:ind w:right="144"/>
              <w:jc w:val="right"/>
              <w:rPr>
                <w:sz w:val="24"/>
                <w:szCs w:val="24"/>
              </w:rPr>
            </w:pPr>
          </w:p>
        </w:tc>
        <w:tc>
          <w:tcPr>
            <w:tcW w:w="7343" w:type="dxa"/>
            <w:tcBorders>
              <w:top w:val="nil"/>
              <w:left w:val="nil"/>
              <w:bottom w:val="nil"/>
              <w:right w:val="nil"/>
            </w:tcBorders>
            <w:shd w:val="pct20" w:color="auto" w:fill="auto"/>
          </w:tcPr>
          <w:p w14:paraId="1EAAEC24" w14:textId="77777777" w:rsidR="00000000" w:rsidRDefault="00285722">
            <w:pPr>
              <w:adjustRightInd w:val="0"/>
              <w:ind w:right="144"/>
              <w:rPr>
                <w:szCs w:val="24"/>
              </w:rPr>
            </w:pPr>
            <w:r>
              <w:rPr>
                <w:szCs w:val="24"/>
              </w:rPr>
              <w:t>Required</w:t>
            </w:r>
          </w:p>
          <w:p w14:paraId="1E31F2AD" w14:textId="77777777" w:rsidR="00000000" w:rsidRDefault="00285722">
            <w:pPr>
              <w:adjustRightInd w:val="0"/>
              <w:ind w:right="144"/>
              <w:rPr>
                <w:sz w:val="24"/>
                <w:szCs w:val="24"/>
              </w:rPr>
            </w:pPr>
          </w:p>
        </w:tc>
      </w:tr>
      <w:tr w:rsidR="00000000" w14:paraId="0EF57EC0" w14:textId="77777777">
        <w:tblPrEx>
          <w:tblCellMar>
            <w:top w:w="0" w:type="dxa"/>
            <w:left w:w="0" w:type="dxa"/>
            <w:bottom w:w="0" w:type="dxa"/>
            <w:right w:w="0" w:type="dxa"/>
          </w:tblCellMar>
        </w:tblPrEx>
        <w:tc>
          <w:tcPr>
            <w:tcW w:w="1944" w:type="dxa"/>
            <w:tcBorders>
              <w:top w:val="nil"/>
              <w:left w:val="nil"/>
              <w:bottom w:val="nil"/>
              <w:right w:val="nil"/>
            </w:tcBorders>
          </w:tcPr>
          <w:p w14:paraId="5B658E69" w14:textId="77777777" w:rsidR="00000000" w:rsidRDefault="00285722">
            <w:pPr>
              <w:adjustRightInd w:val="0"/>
              <w:ind w:right="144"/>
              <w:rPr>
                <w:sz w:val="24"/>
                <w:szCs w:val="24"/>
              </w:rPr>
            </w:pPr>
          </w:p>
        </w:tc>
        <w:tc>
          <w:tcPr>
            <w:tcW w:w="216" w:type="dxa"/>
            <w:tcBorders>
              <w:top w:val="nil"/>
              <w:left w:val="nil"/>
              <w:bottom w:val="nil"/>
              <w:right w:val="nil"/>
            </w:tcBorders>
          </w:tcPr>
          <w:p w14:paraId="621543F5" w14:textId="77777777" w:rsidR="00000000" w:rsidRDefault="00285722">
            <w:pPr>
              <w:adjustRightInd w:val="0"/>
              <w:ind w:right="144"/>
              <w:rPr>
                <w:sz w:val="24"/>
                <w:szCs w:val="24"/>
              </w:rPr>
            </w:pPr>
          </w:p>
        </w:tc>
        <w:tc>
          <w:tcPr>
            <w:tcW w:w="7343" w:type="dxa"/>
            <w:tcBorders>
              <w:top w:val="nil"/>
              <w:left w:val="nil"/>
              <w:bottom w:val="nil"/>
              <w:right w:val="nil"/>
            </w:tcBorders>
            <w:shd w:val="pct20" w:color="auto" w:fill="auto"/>
          </w:tcPr>
          <w:p w14:paraId="64DD0AD5" w14:textId="77777777" w:rsidR="00000000" w:rsidRDefault="00285722">
            <w:pPr>
              <w:adjustRightInd w:val="0"/>
              <w:ind w:right="144"/>
              <w:rPr>
                <w:sz w:val="24"/>
                <w:szCs w:val="24"/>
              </w:rPr>
            </w:pPr>
            <w:r>
              <w:rPr>
                <w:szCs w:val="24"/>
              </w:rPr>
              <w:t>REF~Q5~~10111111234567890ABCDEFGHIJKLMNOPQRS</w:t>
            </w:r>
          </w:p>
        </w:tc>
      </w:tr>
    </w:tbl>
    <w:p w14:paraId="7B0C3867" w14:textId="77777777" w:rsidR="00000000" w:rsidRDefault="00285722">
      <w:pPr>
        <w:adjustRightInd w:val="0"/>
        <w:rPr>
          <w:szCs w:val="24"/>
        </w:rPr>
      </w:pPr>
    </w:p>
    <w:p w14:paraId="1EDCD183" w14:textId="77777777" w:rsidR="00000000" w:rsidRDefault="00285722">
      <w:pPr>
        <w:adjustRightInd w:val="0"/>
        <w:jc w:val="center"/>
        <w:rPr>
          <w:b/>
          <w:szCs w:val="24"/>
        </w:rPr>
      </w:pPr>
      <w:r>
        <w:rPr>
          <w:b/>
          <w:szCs w:val="24"/>
        </w:rPr>
        <w:t>Data Element Summary</w:t>
      </w:r>
    </w:p>
    <w:p w14:paraId="185E5F71" w14:textId="77777777" w:rsidR="00000000" w:rsidRDefault="0028572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7802526" w14:textId="77777777" w:rsidR="00000000" w:rsidRDefault="0028572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1ED19970" w14:textId="77777777">
        <w:tblPrEx>
          <w:tblCellMar>
            <w:top w:w="0" w:type="dxa"/>
            <w:left w:w="0" w:type="dxa"/>
            <w:bottom w:w="0" w:type="dxa"/>
            <w:right w:w="0" w:type="dxa"/>
          </w:tblCellMar>
        </w:tblPrEx>
        <w:tc>
          <w:tcPr>
            <w:tcW w:w="1007" w:type="dxa"/>
            <w:tcBorders>
              <w:top w:val="nil"/>
              <w:left w:val="nil"/>
              <w:bottom w:val="nil"/>
              <w:right w:val="nil"/>
            </w:tcBorders>
          </w:tcPr>
          <w:p w14:paraId="0A1E1E5D" w14:textId="77777777" w:rsidR="00000000" w:rsidRDefault="0028572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07F9D7E" w14:textId="77777777" w:rsidR="00000000" w:rsidRDefault="00285722">
            <w:pPr>
              <w:adjustRightInd w:val="0"/>
              <w:ind w:right="144"/>
              <w:jc w:val="center"/>
              <w:rPr>
                <w:sz w:val="24"/>
                <w:szCs w:val="24"/>
              </w:rPr>
            </w:pPr>
            <w:r>
              <w:rPr>
                <w:b/>
                <w:szCs w:val="24"/>
              </w:rPr>
              <w:t>REF01</w:t>
            </w:r>
          </w:p>
        </w:tc>
        <w:tc>
          <w:tcPr>
            <w:tcW w:w="892" w:type="dxa"/>
            <w:tcBorders>
              <w:top w:val="nil"/>
              <w:left w:val="nil"/>
              <w:bottom w:val="nil"/>
              <w:right w:val="nil"/>
            </w:tcBorders>
          </w:tcPr>
          <w:p w14:paraId="7AC9BE17" w14:textId="77777777" w:rsidR="00000000" w:rsidRDefault="00285722">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288E77F6" w14:textId="77777777" w:rsidR="00000000" w:rsidRDefault="00285722">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7C9CD8BA" w14:textId="77777777" w:rsidR="00000000" w:rsidRDefault="00285722">
            <w:pPr>
              <w:adjustRightInd w:val="0"/>
              <w:ind w:right="144"/>
              <w:jc w:val="center"/>
              <w:rPr>
                <w:sz w:val="24"/>
                <w:szCs w:val="24"/>
              </w:rPr>
            </w:pPr>
            <w:r>
              <w:rPr>
                <w:b/>
                <w:szCs w:val="24"/>
              </w:rPr>
              <w:t>M</w:t>
            </w:r>
          </w:p>
        </w:tc>
        <w:tc>
          <w:tcPr>
            <w:tcW w:w="14" w:type="dxa"/>
            <w:tcBorders>
              <w:top w:val="nil"/>
              <w:left w:val="nil"/>
              <w:bottom w:val="nil"/>
              <w:right w:val="nil"/>
            </w:tcBorders>
          </w:tcPr>
          <w:p w14:paraId="283358E6" w14:textId="77777777" w:rsidR="00000000" w:rsidRDefault="00285722">
            <w:pPr>
              <w:adjustRightInd w:val="0"/>
              <w:ind w:right="144"/>
              <w:jc w:val="center"/>
              <w:rPr>
                <w:sz w:val="24"/>
                <w:szCs w:val="24"/>
              </w:rPr>
            </w:pPr>
          </w:p>
        </w:tc>
        <w:tc>
          <w:tcPr>
            <w:tcW w:w="1440" w:type="dxa"/>
            <w:gridSpan w:val="3"/>
            <w:tcBorders>
              <w:top w:val="nil"/>
              <w:left w:val="nil"/>
              <w:bottom w:val="nil"/>
              <w:right w:val="nil"/>
            </w:tcBorders>
          </w:tcPr>
          <w:p w14:paraId="54E636CF" w14:textId="77777777" w:rsidR="00000000" w:rsidRDefault="00285722">
            <w:pPr>
              <w:adjustRightInd w:val="0"/>
              <w:ind w:right="144"/>
              <w:rPr>
                <w:sz w:val="24"/>
                <w:szCs w:val="24"/>
              </w:rPr>
            </w:pPr>
            <w:r>
              <w:rPr>
                <w:b/>
                <w:szCs w:val="24"/>
              </w:rPr>
              <w:t>ID 2/3</w:t>
            </w:r>
          </w:p>
        </w:tc>
      </w:tr>
      <w:tr w:rsidR="00000000" w14:paraId="032D39A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9F8294A" w14:textId="77777777" w:rsidR="00000000" w:rsidRDefault="00285722">
            <w:pPr>
              <w:adjustRightInd w:val="0"/>
              <w:ind w:right="144"/>
              <w:rPr>
                <w:sz w:val="24"/>
                <w:szCs w:val="24"/>
              </w:rPr>
            </w:pPr>
          </w:p>
        </w:tc>
        <w:tc>
          <w:tcPr>
            <w:tcW w:w="6523" w:type="dxa"/>
            <w:gridSpan w:val="8"/>
            <w:tcBorders>
              <w:top w:val="nil"/>
              <w:left w:val="nil"/>
              <w:bottom w:val="nil"/>
              <w:right w:val="nil"/>
            </w:tcBorders>
          </w:tcPr>
          <w:p w14:paraId="7054E049" w14:textId="77777777" w:rsidR="00000000" w:rsidRDefault="00285722">
            <w:pPr>
              <w:adjustRightInd w:val="0"/>
              <w:ind w:right="144"/>
              <w:rPr>
                <w:sz w:val="24"/>
                <w:szCs w:val="24"/>
              </w:rPr>
            </w:pPr>
            <w:r>
              <w:rPr>
                <w:szCs w:val="24"/>
              </w:rPr>
              <w:t>Code qualifying the Reference Identification</w:t>
            </w:r>
          </w:p>
        </w:tc>
      </w:tr>
      <w:tr w:rsidR="00000000" w14:paraId="04A82AB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90942C8" w14:textId="77777777" w:rsidR="00000000" w:rsidRDefault="00285722">
            <w:pPr>
              <w:adjustRightInd w:val="0"/>
              <w:ind w:right="144"/>
              <w:rPr>
                <w:sz w:val="24"/>
                <w:szCs w:val="24"/>
              </w:rPr>
            </w:pPr>
            <w:r>
              <w:rPr>
                <w:szCs w:val="24"/>
              </w:rPr>
              <w:t xml:space="preserve"> </w:t>
            </w:r>
          </w:p>
        </w:tc>
        <w:tc>
          <w:tcPr>
            <w:tcW w:w="1367" w:type="dxa"/>
            <w:tcBorders>
              <w:top w:val="nil"/>
              <w:left w:val="nil"/>
              <w:bottom w:val="nil"/>
              <w:right w:val="nil"/>
            </w:tcBorders>
          </w:tcPr>
          <w:p w14:paraId="7353FCAC" w14:textId="77777777" w:rsidR="00000000" w:rsidRDefault="00285722">
            <w:pPr>
              <w:adjustRightInd w:val="0"/>
              <w:ind w:right="144"/>
              <w:rPr>
                <w:sz w:val="24"/>
                <w:szCs w:val="24"/>
              </w:rPr>
            </w:pPr>
            <w:r>
              <w:rPr>
                <w:szCs w:val="24"/>
              </w:rPr>
              <w:t>Q5</w:t>
            </w:r>
          </w:p>
        </w:tc>
        <w:tc>
          <w:tcPr>
            <w:tcW w:w="144" w:type="dxa"/>
            <w:tcBorders>
              <w:top w:val="nil"/>
              <w:left w:val="nil"/>
              <w:bottom w:val="nil"/>
              <w:right w:val="nil"/>
            </w:tcBorders>
          </w:tcPr>
          <w:p w14:paraId="781159BA" w14:textId="77777777" w:rsidR="00000000" w:rsidRDefault="00285722">
            <w:pPr>
              <w:adjustRightInd w:val="0"/>
              <w:ind w:right="144"/>
              <w:rPr>
                <w:sz w:val="24"/>
                <w:szCs w:val="24"/>
              </w:rPr>
            </w:pPr>
          </w:p>
        </w:tc>
        <w:tc>
          <w:tcPr>
            <w:tcW w:w="4823" w:type="dxa"/>
            <w:gridSpan w:val="5"/>
            <w:tcBorders>
              <w:top w:val="nil"/>
              <w:left w:val="nil"/>
              <w:bottom w:val="nil"/>
              <w:right w:val="nil"/>
            </w:tcBorders>
          </w:tcPr>
          <w:p w14:paraId="4CAC2F87" w14:textId="77777777" w:rsidR="00000000" w:rsidRDefault="00285722">
            <w:pPr>
              <w:adjustRightInd w:val="0"/>
              <w:ind w:right="144"/>
              <w:rPr>
                <w:sz w:val="24"/>
                <w:szCs w:val="24"/>
              </w:rPr>
            </w:pPr>
            <w:r>
              <w:rPr>
                <w:szCs w:val="24"/>
              </w:rPr>
              <w:t>Property Control Number</w:t>
            </w:r>
          </w:p>
        </w:tc>
      </w:tr>
      <w:tr w:rsidR="00000000" w14:paraId="41387AB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27C15DC" w14:textId="77777777" w:rsidR="00000000" w:rsidRDefault="00285722">
            <w:pPr>
              <w:adjustRightInd w:val="0"/>
              <w:ind w:right="144"/>
              <w:rPr>
                <w:sz w:val="24"/>
                <w:szCs w:val="24"/>
              </w:rPr>
            </w:pPr>
          </w:p>
        </w:tc>
        <w:tc>
          <w:tcPr>
            <w:tcW w:w="4680" w:type="dxa"/>
            <w:gridSpan w:val="4"/>
            <w:tcBorders>
              <w:top w:val="nil"/>
              <w:left w:val="nil"/>
              <w:bottom w:val="nil"/>
              <w:right w:val="nil"/>
            </w:tcBorders>
            <w:shd w:val="pct20" w:color="auto" w:fill="auto"/>
          </w:tcPr>
          <w:p w14:paraId="2D5F6F2A" w14:textId="77777777" w:rsidR="00000000" w:rsidRDefault="00285722">
            <w:pPr>
              <w:adjustRightInd w:val="0"/>
              <w:ind w:right="144"/>
              <w:rPr>
                <w:sz w:val="24"/>
                <w:szCs w:val="24"/>
              </w:rPr>
            </w:pPr>
            <w:r>
              <w:rPr>
                <w:szCs w:val="24"/>
              </w:rPr>
              <w:t>Electric Service Identifier (ESI ID)</w:t>
            </w:r>
          </w:p>
        </w:tc>
      </w:tr>
      <w:tr w:rsidR="00000000" w14:paraId="3447CF12" w14:textId="77777777">
        <w:tblPrEx>
          <w:tblCellMar>
            <w:top w:w="0" w:type="dxa"/>
            <w:left w:w="0" w:type="dxa"/>
            <w:bottom w:w="0" w:type="dxa"/>
            <w:right w:w="0" w:type="dxa"/>
          </w:tblCellMar>
        </w:tblPrEx>
        <w:tc>
          <w:tcPr>
            <w:tcW w:w="1007" w:type="dxa"/>
            <w:tcBorders>
              <w:top w:val="nil"/>
              <w:left w:val="nil"/>
              <w:bottom w:val="nil"/>
              <w:right w:val="nil"/>
            </w:tcBorders>
          </w:tcPr>
          <w:p w14:paraId="2EC8C43B" w14:textId="77777777" w:rsidR="00000000" w:rsidRDefault="00285722">
            <w:pPr>
              <w:adjustRightInd w:val="0"/>
              <w:ind w:right="144"/>
              <w:rPr>
                <w:sz w:val="24"/>
                <w:szCs w:val="24"/>
              </w:rPr>
            </w:pPr>
            <w:r>
              <w:rPr>
                <w:b/>
                <w:szCs w:val="24"/>
              </w:rPr>
              <w:t>Must Use</w:t>
            </w:r>
          </w:p>
        </w:tc>
        <w:tc>
          <w:tcPr>
            <w:tcW w:w="1080" w:type="dxa"/>
            <w:tcBorders>
              <w:top w:val="nil"/>
              <w:left w:val="nil"/>
              <w:bottom w:val="nil"/>
              <w:right w:val="nil"/>
            </w:tcBorders>
          </w:tcPr>
          <w:p w14:paraId="671CC7AD" w14:textId="77777777" w:rsidR="00000000" w:rsidRDefault="00285722">
            <w:pPr>
              <w:adjustRightInd w:val="0"/>
              <w:ind w:right="144"/>
              <w:jc w:val="center"/>
              <w:rPr>
                <w:sz w:val="24"/>
                <w:szCs w:val="24"/>
              </w:rPr>
            </w:pPr>
            <w:r>
              <w:rPr>
                <w:b/>
                <w:szCs w:val="24"/>
              </w:rPr>
              <w:t>REF03</w:t>
            </w:r>
          </w:p>
        </w:tc>
        <w:tc>
          <w:tcPr>
            <w:tcW w:w="892" w:type="dxa"/>
            <w:tcBorders>
              <w:top w:val="nil"/>
              <w:left w:val="nil"/>
              <w:bottom w:val="nil"/>
              <w:right w:val="nil"/>
            </w:tcBorders>
          </w:tcPr>
          <w:p w14:paraId="5625132F" w14:textId="77777777" w:rsidR="00000000" w:rsidRDefault="00285722">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675DDC05" w14:textId="77777777" w:rsidR="00000000" w:rsidRDefault="00285722">
            <w:pPr>
              <w:adjustRightInd w:val="0"/>
              <w:ind w:right="144"/>
              <w:rPr>
                <w:sz w:val="24"/>
                <w:szCs w:val="24"/>
              </w:rPr>
            </w:pPr>
            <w:r>
              <w:rPr>
                <w:b/>
                <w:szCs w:val="24"/>
              </w:rPr>
              <w:t>Description</w:t>
            </w:r>
          </w:p>
        </w:tc>
        <w:tc>
          <w:tcPr>
            <w:tcW w:w="432" w:type="dxa"/>
            <w:tcBorders>
              <w:top w:val="nil"/>
              <w:left w:val="nil"/>
              <w:bottom w:val="nil"/>
              <w:right w:val="nil"/>
            </w:tcBorders>
          </w:tcPr>
          <w:p w14:paraId="16CEA5E1" w14:textId="77777777" w:rsidR="00000000" w:rsidRDefault="00285722">
            <w:pPr>
              <w:adjustRightInd w:val="0"/>
              <w:ind w:right="144"/>
              <w:jc w:val="center"/>
              <w:rPr>
                <w:sz w:val="24"/>
                <w:szCs w:val="24"/>
              </w:rPr>
            </w:pPr>
            <w:r>
              <w:rPr>
                <w:b/>
                <w:szCs w:val="24"/>
              </w:rPr>
              <w:t>X</w:t>
            </w:r>
          </w:p>
        </w:tc>
        <w:tc>
          <w:tcPr>
            <w:tcW w:w="14" w:type="dxa"/>
            <w:tcBorders>
              <w:top w:val="nil"/>
              <w:left w:val="nil"/>
              <w:bottom w:val="nil"/>
              <w:right w:val="nil"/>
            </w:tcBorders>
          </w:tcPr>
          <w:p w14:paraId="10BE5819" w14:textId="77777777" w:rsidR="00000000" w:rsidRDefault="00285722">
            <w:pPr>
              <w:adjustRightInd w:val="0"/>
              <w:ind w:right="144"/>
              <w:jc w:val="center"/>
              <w:rPr>
                <w:sz w:val="24"/>
                <w:szCs w:val="24"/>
              </w:rPr>
            </w:pPr>
          </w:p>
        </w:tc>
        <w:tc>
          <w:tcPr>
            <w:tcW w:w="1440" w:type="dxa"/>
            <w:gridSpan w:val="3"/>
            <w:tcBorders>
              <w:top w:val="nil"/>
              <w:left w:val="nil"/>
              <w:bottom w:val="nil"/>
              <w:right w:val="nil"/>
            </w:tcBorders>
          </w:tcPr>
          <w:p w14:paraId="714662C3" w14:textId="77777777" w:rsidR="00000000" w:rsidRDefault="00285722">
            <w:pPr>
              <w:adjustRightInd w:val="0"/>
              <w:ind w:right="144"/>
              <w:rPr>
                <w:sz w:val="24"/>
                <w:szCs w:val="24"/>
              </w:rPr>
            </w:pPr>
            <w:r>
              <w:rPr>
                <w:b/>
                <w:szCs w:val="24"/>
              </w:rPr>
              <w:t>AN 1/80</w:t>
            </w:r>
          </w:p>
        </w:tc>
      </w:tr>
      <w:tr w:rsidR="00000000" w14:paraId="1C462BD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1DFC5AC" w14:textId="77777777" w:rsidR="00000000" w:rsidRDefault="00285722">
            <w:pPr>
              <w:adjustRightInd w:val="0"/>
              <w:ind w:right="144"/>
              <w:rPr>
                <w:sz w:val="24"/>
                <w:szCs w:val="24"/>
              </w:rPr>
            </w:pPr>
          </w:p>
        </w:tc>
        <w:tc>
          <w:tcPr>
            <w:tcW w:w="6523" w:type="dxa"/>
            <w:gridSpan w:val="8"/>
            <w:tcBorders>
              <w:top w:val="nil"/>
              <w:left w:val="nil"/>
              <w:bottom w:val="nil"/>
              <w:right w:val="nil"/>
            </w:tcBorders>
          </w:tcPr>
          <w:p w14:paraId="40AF330C" w14:textId="77777777" w:rsidR="00000000" w:rsidRDefault="00285722">
            <w:pPr>
              <w:adjustRightInd w:val="0"/>
              <w:ind w:right="144"/>
              <w:rPr>
                <w:sz w:val="24"/>
                <w:szCs w:val="24"/>
              </w:rPr>
            </w:pPr>
            <w:r>
              <w:rPr>
                <w:szCs w:val="24"/>
              </w:rPr>
              <w:t>A free-form descrip</w:t>
            </w:r>
            <w:r>
              <w:rPr>
                <w:szCs w:val="24"/>
              </w:rPr>
              <w:t>tion to clarify the related data elements and their content</w:t>
            </w:r>
          </w:p>
        </w:tc>
      </w:tr>
      <w:tr w:rsidR="00000000" w14:paraId="208751F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B0D1187" w14:textId="77777777" w:rsidR="00000000" w:rsidRDefault="00285722">
            <w:pPr>
              <w:adjustRightInd w:val="0"/>
              <w:ind w:right="144"/>
              <w:rPr>
                <w:sz w:val="24"/>
                <w:szCs w:val="24"/>
              </w:rPr>
            </w:pPr>
          </w:p>
        </w:tc>
        <w:tc>
          <w:tcPr>
            <w:tcW w:w="6523" w:type="dxa"/>
            <w:gridSpan w:val="8"/>
            <w:tcBorders>
              <w:top w:val="nil"/>
              <w:left w:val="nil"/>
              <w:bottom w:val="nil"/>
              <w:right w:val="nil"/>
            </w:tcBorders>
            <w:shd w:val="pct20" w:color="auto" w:fill="auto"/>
          </w:tcPr>
          <w:p w14:paraId="4F663EE2" w14:textId="77777777" w:rsidR="00000000" w:rsidRDefault="00285722">
            <w:pPr>
              <w:adjustRightInd w:val="0"/>
              <w:ind w:right="144"/>
              <w:rPr>
                <w:sz w:val="24"/>
                <w:szCs w:val="24"/>
              </w:rPr>
            </w:pPr>
            <w:r>
              <w:rPr>
                <w:szCs w:val="24"/>
              </w:rPr>
              <w:t>ESI ID</w:t>
            </w:r>
          </w:p>
        </w:tc>
      </w:tr>
    </w:tbl>
    <w:p w14:paraId="025F95B2" w14:textId="77777777" w:rsidR="00000000" w:rsidRDefault="00285722">
      <w:pPr>
        <w:tabs>
          <w:tab w:val="right" w:pos="1800"/>
          <w:tab w:val="left" w:pos="2160"/>
        </w:tabs>
        <w:adjustRightInd w:val="0"/>
        <w:ind w:left="2160" w:hanging="2160"/>
        <w:rPr>
          <w:b/>
          <w:szCs w:val="24"/>
        </w:rPr>
      </w:pPr>
      <w:r>
        <w:rPr>
          <w:szCs w:val="24"/>
        </w:rPr>
        <w:br w:type="page"/>
      </w:r>
      <w:bookmarkStart w:id="16" w:name="book9"/>
      <w:bookmarkEnd w:id="16"/>
      <w:r>
        <w:rPr>
          <w:b/>
          <w:szCs w:val="24"/>
        </w:rPr>
        <w:lastRenderedPageBreak/>
        <w:tab/>
        <w:t>Segment:</w:t>
      </w:r>
      <w:r>
        <w:rPr>
          <w:b/>
          <w:szCs w:val="24"/>
        </w:rPr>
        <w:tab/>
      </w:r>
      <w:r>
        <w:rPr>
          <w:b/>
          <w:sz w:val="40"/>
          <w:szCs w:val="24"/>
        </w:rPr>
        <w:t xml:space="preserve">SE </w:t>
      </w:r>
      <w:r>
        <w:rPr>
          <w:b/>
          <w:szCs w:val="24"/>
        </w:rPr>
        <w:t>Transaction Set Trailer</w:t>
      </w:r>
    </w:p>
    <w:p w14:paraId="27FE8CE8" w14:textId="77777777" w:rsidR="00000000" w:rsidRDefault="00285722">
      <w:pPr>
        <w:tabs>
          <w:tab w:val="right" w:pos="1800"/>
          <w:tab w:val="left" w:pos="2160"/>
        </w:tabs>
        <w:adjustRightInd w:val="0"/>
        <w:ind w:left="2160" w:hanging="2160"/>
        <w:rPr>
          <w:szCs w:val="24"/>
        </w:rPr>
      </w:pPr>
      <w:r>
        <w:rPr>
          <w:b/>
          <w:szCs w:val="24"/>
        </w:rPr>
        <w:tab/>
        <w:t>Position:</w:t>
      </w:r>
      <w:r>
        <w:rPr>
          <w:b/>
          <w:szCs w:val="24"/>
        </w:rPr>
        <w:tab/>
      </w:r>
      <w:r>
        <w:rPr>
          <w:szCs w:val="24"/>
        </w:rPr>
        <w:t>150</w:t>
      </w:r>
    </w:p>
    <w:p w14:paraId="6B705F72" w14:textId="77777777" w:rsidR="00000000" w:rsidRDefault="00285722">
      <w:pPr>
        <w:tabs>
          <w:tab w:val="right" w:pos="1800"/>
          <w:tab w:val="left" w:pos="2160"/>
        </w:tabs>
        <w:adjustRightInd w:val="0"/>
        <w:ind w:left="2160" w:hanging="2160"/>
        <w:rPr>
          <w:szCs w:val="24"/>
        </w:rPr>
      </w:pPr>
      <w:r>
        <w:rPr>
          <w:szCs w:val="24"/>
        </w:rPr>
        <w:tab/>
      </w:r>
      <w:r>
        <w:rPr>
          <w:b/>
          <w:szCs w:val="24"/>
        </w:rPr>
        <w:t>Loop:</w:t>
      </w:r>
    </w:p>
    <w:p w14:paraId="510A8DFA" w14:textId="77777777" w:rsidR="00000000" w:rsidRDefault="00285722">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CF58983" w14:textId="77777777" w:rsidR="00000000" w:rsidRDefault="00285722">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12A92A54" w14:textId="77777777" w:rsidR="00000000" w:rsidRDefault="00285722">
      <w:pPr>
        <w:tabs>
          <w:tab w:val="right" w:pos="1800"/>
          <w:tab w:val="left" w:pos="2160"/>
        </w:tabs>
        <w:adjustRightInd w:val="0"/>
        <w:ind w:left="2160" w:hanging="2160"/>
        <w:rPr>
          <w:szCs w:val="24"/>
        </w:rPr>
      </w:pPr>
      <w:r>
        <w:rPr>
          <w:szCs w:val="24"/>
        </w:rPr>
        <w:tab/>
      </w:r>
      <w:r>
        <w:rPr>
          <w:b/>
          <w:szCs w:val="24"/>
        </w:rPr>
        <w:t>Max Use:</w:t>
      </w:r>
      <w:r>
        <w:rPr>
          <w:szCs w:val="24"/>
        </w:rPr>
        <w:tab/>
        <w:t>1</w:t>
      </w:r>
    </w:p>
    <w:p w14:paraId="7EC993C8" w14:textId="77777777" w:rsidR="00000000" w:rsidRDefault="00285722">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indicate the end of the transaction set and provide the count of the transmitted segments (including the beginning (ST) and ending (SE) segments)</w:t>
      </w:r>
    </w:p>
    <w:p w14:paraId="16375380" w14:textId="77777777" w:rsidR="00000000" w:rsidRDefault="00285722">
      <w:pPr>
        <w:tabs>
          <w:tab w:val="right" w:pos="1800"/>
          <w:tab w:val="left" w:pos="2160"/>
          <w:tab w:val="left" w:pos="2520"/>
        </w:tabs>
        <w:adjustRightInd w:val="0"/>
        <w:ind w:left="2520" w:hanging="2520"/>
        <w:rPr>
          <w:szCs w:val="24"/>
        </w:rPr>
      </w:pPr>
      <w:r>
        <w:rPr>
          <w:szCs w:val="24"/>
        </w:rPr>
        <w:tab/>
      </w:r>
      <w:r>
        <w:rPr>
          <w:b/>
          <w:szCs w:val="24"/>
        </w:rPr>
        <w:t>Syntax Notes:</w:t>
      </w:r>
    </w:p>
    <w:p w14:paraId="638B0215" w14:textId="77777777" w:rsidR="00000000" w:rsidRDefault="00285722">
      <w:pPr>
        <w:tabs>
          <w:tab w:val="right" w:pos="1800"/>
          <w:tab w:val="left" w:pos="2160"/>
          <w:tab w:val="left" w:pos="2520"/>
        </w:tabs>
        <w:adjustRightInd w:val="0"/>
        <w:ind w:left="2520" w:hanging="2520"/>
        <w:rPr>
          <w:szCs w:val="24"/>
        </w:rPr>
      </w:pPr>
      <w:r>
        <w:rPr>
          <w:szCs w:val="24"/>
        </w:rPr>
        <w:tab/>
      </w:r>
      <w:r>
        <w:rPr>
          <w:b/>
          <w:szCs w:val="24"/>
        </w:rPr>
        <w:t>Semantic Notes:</w:t>
      </w:r>
    </w:p>
    <w:p w14:paraId="66DBBC63" w14:textId="77777777" w:rsidR="00000000" w:rsidRDefault="00285722">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21EFA9B" w14:textId="77777777">
        <w:tblPrEx>
          <w:tblCellMar>
            <w:top w:w="0" w:type="dxa"/>
            <w:left w:w="0" w:type="dxa"/>
            <w:bottom w:w="0" w:type="dxa"/>
            <w:right w:w="0" w:type="dxa"/>
          </w:tblCellMar>
        </w:tblPrEx>
        <w:tc>
          <w:tcPr>
            <w:tcW w:w="1944" w:type="dxa"/>
            <w:tcBorders>
              <w:top w:val="nil"/>
              <w:left w:val="nil"/>
              <w:bottom w:val="nil"/>
              <w:right w:val="nil"/>
            </w:tcBorders>
          </w:tcPr>
          <w:p w14:paraId="16D71D3A" w14:textId="77777777" w:rsidR="00000000" w:rsidRDefault="00285722">
            <w:pPr>
              <w:adjustRightInd w:val="0"/>
              <w:ind w:right="144"/>
              <w:jc w:val="right"/>
              <w:rPr>
                <w:sz w:val="24"/>
                <w:szCs w:val="24"/>
              </w:rPr>
            </w:pPr>
            <w:r>
              <w:rPr>
                <w:b/>
                <w:szCs w:val="24"/>
              </w:rPr>
              <w:t>Notes:</w:t>
            </w:r>
          </w:p>
        </w:tc>
        <w:tc>
          <w:tcPr>
            <w:tcW w:w="216" w:type="dxa"/>
            <w:tcBorders>
              <w:top w:val="nil"/>
              <w:left w:val="nil"/>
              <w:bottom w:val="nil"/>
              <w:right w:val="nil"/>
            </w:tcBorders>
          </w:tcPr>
          <w:p w14:paraId="5588E5D4" w14:textId="77777777" w:rsidR="00000000" w:rsidRDefault="00285722">
            <w:pPr>
              <w:adjustRightInd w:val="0"/>
              <w:ind w:right="144"/>
              <w:jc w:val="right"/>
              <w:rPr>
                <w:sz w:val="24"/>
                <w:szCs w:val="24"/>
              </w:rPr>
            </w:pPr>
          </w:p>
        </w:tc>
        <w:tc>
          <w:tcPr>
            <w:tcW w:w="7343" w:type="dxa"/>
            <w:tcBorders>
              <w:top w:val="nil"/>
              <w:left w:val="nil"/>
              <w:bottom w:val="nil"/>
              <w:right w:val="nil"/>
            </w:tcBorders>
            <w:shd w:val="pct20" w:color="auto" w:fill="auto"/>
          </w:tcPr>
          <w:p w14:paraId="7FE5D2D9" w14:textId="77777777" w:rsidR="00000000" w:rsidRDefault="00285722">
            <w:pPr>
              <w:adjustRightInd w:val="0"/>
              <w:ind w:right="144"/>
              <w:rPr>
                <w:szCs w:val="24"/>
              </w:rPr>
            </w:pPr>
            <w:r>
              <w:rPr>
                <w:szCs w:val="24"/>
              </w:rPr>
              <w:t>Requir</w:t>
            </w:r>
            <w:r>
              <w:rPr>
                <w:szCs w:val="24"/>
              </w:rPr>
              <w:t>ed</w:t>
            </w:r>
          </w:p>
          <w:p w14:paraId="2ED6D10F" w14:textId="77777777" w:rsidR="00000000" w:rsidRDefault="00285722">
            <w:pPr>
              <w:adjustRightInd w:val="0"/>
              <w:ind w:right="144"/>
              <w:rPr>
                <w:sz w:val="24"/>
                <w:szCs w:val="24"/>
              </w:rPr>
            </w:pPr>
          </w:p>
        </w:tc>
      </w:tr>
      <w:tr w:rsidR="00000000" w14:paraId="2EDF71D9" w14:textId="77777777">
        <w:tblPrEx>
          <w:tblCellMar>
            <w:top w:w="0" w:type="dxa"/>
            <w:left w:w="0" w:type="dxa"/>
            <w:bottom w:w="0" w:type="dxa"/>
            <w:right w:w="0" w:type="dxa"/>
          </w:tblCellMar>
        </w:tblPrEx>
        <w:tc>
          <w:tcPr>
            <w:tcW w:w="1944" w:type="dxa"/>
            <w:tcBorders>
              <w:top w:val="nil"/>
              <w:left w:val="nil"/>
              <w:bottom w:val="nil"/>
              <w:right w:val="nil"/>
            </w:tcBorders>
          </w:tcPr>
          <w:p w14:paraId="7980AABA" w14:textId="77777777" w:rsidR="00000000" w:rsidRDefault="00285722">
            <w:pPr>
              <w:adjustRightInd w:val="0"/>
              <w:ind w:right="144"/>
              <w:rPr>
                <w:sz w:val="24"/>
                <w:szCs w:val="24"/>
              </w:rPr>
            </w:pPr>
          </w:p>
        </w:tc>
        <w:tc>
          <w:tcPr>
            <w:tcW w:w="216" w:type="dxa"/>
            <w:tcBorders>
              <w:top w:val="nil"/>
              <w:left w:val="nil"/>
              <w:bottom w:val="nil"/>
              <w:right w:val="nil"/>
            </w:tcBorders>
          </w:tcPr>
          <w:p w14:paraId="58229808" w14:textId="77777777" w:rsidR="00000000" w:rsidRDefault="00285722">
            <w:pPr>
              <w:adjustRightInd w:val="0"/>
              <w:ind w:right="144"/>
              <w:rPr>
                <w:sz w:val="24"/>
                <w:szCs w:val="24"/>
              </w:rPr>
            </w:pPr>
          </w:p>
        </w:tc>
        <w:tc>
          <w:tcPr>
            <w:tcW w:w="7343" w:type="dxa"/>
            <w:tcBorders>
              <w:top w:val="nil"/>
              <w:left w:val="nil"/>
              <w:bottom w:val="nil"/>
              <w:right w:val="nil"/>
            </w:tcBorders>
            <w:shd w:val="pct20" w:color="auto" w:fill="auto"/>
          </w:tcPr>
          <w:p w14:paraId="422F626B" w14:textId="77777777" w:rsidR="00000000" w:rsidRDefault="00285722">
            <w:pPr>
              <w:adjustRightInd w:val="0"/>
              <w:ind w:right="144"/>
              <w:rPr>
                <w:sz w:val="24"/>
                <w:szCs w:val="24"/>
              </w:rPr>
            </w:pPr>
            <w:r>
              <w:rPr>
                <w:szCs w:val="24"/>
              </w:rPr>
              <w:t>SE~11~000000001</w:t>
            </w:r>
          </w:p>
        </w:tc>
      </w:tr>
    </w:tbl>
    <w:p w14:paraId="4D1F568A" w14:textId="77777777" w:rsidR="00000000" w:rsidRDefault="00285722">
      <w:pPr>
        <w:adjustRightInd w:val="0"/>
        <w:rPr>
          <w:szCs w:val="24"/>
        </w:rPr>
      </w:pPr>
    </w:p>
    <w:p w14:paraId="4647DBA0" w14:textId="77777777" w:rsidR="00000000" w:rsidRDefault="00285722">
      <w:pPr>
        <w:adjustRightInd w:val="0"/>
        <w:jc w:val="center"/>
        <w:rPr>
          <w:b/>
          <w:szCs w:val="24"/>
        </w:rPr>
      </w:pPr>
      <w:r>
        <w:rPr>
          <w:b/>
          <w:szCs w:val="24"/>
        </w:rPr>
        <w:t>Data Element Summary</w:t>
      </w:r>
    </w:p>
    <w:p w14:paraId="4DC16DC1" w14:textId="77777777" w:rsidR="00000000" w:rsidRDefault="0028572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09C5CC8" w14:textId="77777777" w:rsidR="00000000" w:rsidRDefault="0028572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236F2B1D" w14:textId="77777777">
        <w:tblPrEx>
          <w:tblCellMar>
            <w:top w:w="0" w:type="dxa"/>
            <w:left w:w="0" w:type="dxa"/>
            <w:bottom w:w="0" w:type="dxa"/>
            <w:right w:w="0" w:type="dxa"/>
          </w:tblCellMar>
        </w:tblPrEx>
        <w:tc>
          <w:tcPr>
            <w:tcW w:w="1007" w:type="dxa"/>
            <w:tcBorders>
              <w:top w:val="nil"/>
              <w:left w:val="nil"/>
              <w:bottom w:val="nil"/>
              <w:right w:val="nil"/>
            </w:tcBorders>
          </w:tcPr>
          <w:p w14:paraId="59A02C10" w14:textId="77777777" w:rsidR="00000000" w:rsidRDefault="0028572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0C73F9F" w14:textId="77777777" w:rsidR="00000000" w:rsidRDefault="00285722">
            <w:pPr>
              <w:adjustRightInd w:val="0"/>
              <w:ind w:right="144"/>
              <w:jc w:val="center"/>
              <w:rPr>
                <w:sz w:val="24"/>
                <w:szCs w:val="24"/>
              </w:rPr>
            </w:pPr>
            <w:r>
              <w:rPr>
                <w:b/>
                <w:szCs w:val="24"/>
              </w:rPr>
              <w:t>SE01</w:t>
            </w:r>
          </w:p>
        </w:tc>
        <w:tc>
          <w:tcPr>
            <w:tcW w:w="892" w:type="dxa"/>
            <w:tcBorders>
              <w:top w:val="nil"/>
              <w:left w:val="nil"/>
              <w:bottom w:val="nil"/>
              <w:right w:val="nil"/>
            </w:tcBorders>
          </w:tcPr>
          <w:p w14:paraId="26E0A07D" w14:textId="77777777" w:rsidR="00000000" w:rsidRDefault="00285722">
            <w:pPr>
              <w:adjustRightInd w:val="0"/>
              <w:ind w:right="144"/>
              <w:jc w:val="center"/>
              <w:rPr>
                <w:sz w:val="24"/>
                <w:szCs w:val="24"/>
              </w:rPr>
            </w:pPr>
            <w:r>
              <w:rPr>
                <w:b/>
                <w:szCs w:val="24"/>
              </w:rPr>
              <w:t>96</w:t>
            </w:r>
          </w:p>
        </w:tc>
        <w:tc>
          <w:tcPr>
            <w:tcW w:w="4968" w:type="dxa"/>
            <w:tcBorders>
              <w:top w:val="nil"/>
              <w:left w:val="nil"/>
              <w:bottom w:val="nil"/>
              <w:right w:val="nil"/>
            </w:tcBorders>
          </w:tcPr>
          <w:p w14:paraId="12799A47" w14:textId="77777777" w:rsidR="00000000" w:rsidRDefault="00285722">
            <w:pPr>
              <w:adjustRightInd w:val="0"/>
              <w:ind w:right="144"/>
              <w:rPr>
                <w:sz w:val="24"/>
                <w:szCs w:val="24"/>
              </w:rPr>
            </w:pPr>
            <w:r>
              <w:rPr>
                <w:b/>
                <w:szCs w:val="24"/>
              </w:rPr>
              <w:t>Number of Included Segments</w:t>
            </w:r>
          </w:p>
        </w:tc>
        <w:tc>
          <w:tcPr>
            <w:tcW w:w="432" w:type="dxa"/>
            <w:tcBorders>
              <w:top w:val="nil"/>
              <w:left w:val="nil"/>
              <w:bottom w:val="nil"/>
              <w:right w:val="nil"/>
            </w:tcBorders>
          </w:tcPr>
          <w:p w14:paraId="5E20587A" w14:textId="77777777" w:rsidR="00000000" w:rsidRDefault="00285722">
            <w:pPr>
              <w:adjustRightInd w:val="0"/>
              <w:ind w:right="144"/>
              <w:jc w:val="center"/>
              <w:rPr>
                <w:sz w:val="24"/>
                <w:szCs w:val="24"/>
              </w:rPr>
            </w:pPr>
            <w:r>
              <w:rPr>
                <w:b/>
                <w:szCs w:val="24"/>
              </w:rPr>
              <w:t>M</w:t>
            </w:r>
          </w:p>
        </w:tc>
        <w:tc>
          <w:tcPr>
            <w:tcW w:w="14" w:type="dxa"/>
            <w:tcBorders>
              <w:top w:val="nil"/>
              <w:left w:val="nil"/>
              <w:bottom w:val="nil"/>
              <w:right w:val="nil"/>
            </w:tcBorders>
          </w:tcPr>
          <w:p w14:paraId="19EF337D" w14:textId="77777777" w:rsidR="00000000" w:rsidRDefault="00285722">
            <w:pPr>
              <w:adjustRightInd w:val="0"/>
              <w:ind w:right="144"/>
              <w:jc w:val="center"/>
              <w:rPr>
                <w:sz w:val="24"/>
                <w:szCs w:val="24"/>
              </w:rPr>
            </w:pPr>
          </w:p>
        </w:tc>
        <w:tc>
          <w:tcPr>
            <w:tcW w:w="1440" w:type="dxa"/>
            <w:gridSpan w:val="2"/>
            <w:tcBorders>
              <w:top w:val="nil"/>
              <w:left w:val="nil"/>
              <w:bottom w:val="nil"/>
              <w:right w:val="nil"/>
            </w:tcBorders>
          </w:tcPr>
          <w:p w14:paraId="0896FCDC" w14:textId="77777777" w:rsidR="00000000" w:rsidRDefault="00285722">
            <w:pPr>
              <w:adjustRightInd w:val="0"/>
              <w:ind w:right="144"/>
              <w:rPr>
                <w:sz w:val="24"/>
                <w:szCs w:val="24"/>
              </w:rPr>
            </w:pPr>
            <w:r>
              <w:rPr>
                <w:b/>
                <w:szCs w:val="24"/>
              </w:rPr>
              <w:t>N0 1/10</w:t>
            </w:r>
          </w:p>
        </w:tc>
      </w:tr>
      <w:tr w:rsidR="00000000" w14:paraId="3ECF9F6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AD5AAEF" w14:textId="77777777" w:rsidR="00000000" w:rsidRDefault="00285722">
            <w:pPr>
              <w:adjustRightInd w:val="0"/>
              <w:ind w:right="144"/>
              <w:rPr>
                <w:sz w:val="24"/>
                <w:szCs w:val="24"/>
              </w:rPr>
            </w:pPr>
          </w:p>
        </w:tc>
        <w:tc>
          <w:tcPr>
            <w:tcW w:w="6523" w:type="dxa"/>
            <w:gridSpan w:val="4"/>
            <w:tcBorders>
              <w:top w:val="nil"/>
              <w:left w:val="nil"/>
              <w:bottom w:val="nil"/>
              <w:right w:val="nil"/>
            </w:tcBorders>
          </w:tcPr>
          <w:p w14:paraId="720B83E3" w14:textId="77777777" w:rsidR="00000000" w:rsidRDefault="00285722">
            <w:pPr>
              <w:adjustRightInd w:val="0"/>
              <w:ind w:right="144"/>
              <w:rPr>
                <w:sz w:val="24"/>
                <w:szCs w:val="24"/>
              </w:rPr>
            </w:pPr>
            <w:r>
              <w:rPr>
                <w:szCs w:val="24"/>
              </w:rPr>
              <w:t>Total number of segments included in a transaction set including ST and SE segments</w:t>
            </w:r>
          </w:p>
        </w:tc>
      </w:tr>
      <w:tr w:rsidR="00000000" w14:paraId="013C5928" w14:textId="77777777">
        <w:tblPrEx>
          <w:tblCellMar>
            <w:top w:w="0" w:type="dxa"/>
            <w:left w:w="0" w:type="dxa"/>
            <w:bottom w:w="0" w:type="dxa"/>
            <w:right w:w="0" w:type="dxa"/>
          </w:tblCellMar>
        </w:tblPrEx>
        <w:tc>
          <w:tcPr>
            <w:tcW w:w="1007" w:type="dxa"/>
            <w:tcBorders>
              <w:top w:val="nil"/>
              <w:left w:val="nil"/>
              <w:bottom w:val="nil"/>
              <w:right w:val="nil"/>
            </w:tcBorders>
          </w:tcPr>
          <w:p w14:paraId="3E237A67" w14:textId="77777777" w:rsidR="00000000" w:rsidRDefault="00285722">
            <w:pPr>
              <w:adjustRightInd w:val="0"/>
              <w:ind w:right="144"/>
              <w:rPr>
                <w:sz w:val="24"/>
                <w:szCs w:val="24"/>
              </w:rPr>
            </w:pPr>
            <w:r>
              <w:rPr>
                <w:b/>
                <w:szCs w:val="24"/>
              </w:rPr>
              <w:t>Must Use</w:t>
            </w:r>
          </w:p>
        </w:tc>
        <w:tc>
          <w:tcPr>
            <w:tcW w:w="1080" w:type="dxa"/>
            <w:tcBorders>
              <w:top w:val="nil"/>
              <w:left w:val="nil"/>
              <w:bottom w:val="nil"/>
              <w:right w:val="nil"/>
            </w:tcBorders>
          </w:tcPr>
          <w:p w14:paraId="721B9389" w14:textId="77777777" w:rsidR="00000000" w:rsidRDefault="00285722">
            <w:pPr>
              <w:adjustRightInd w:val="0"/>
              <w:ind w:right="144"/>
              <w:jc w:val="center"/>
              <w:rPr>
                <w:sz w:val="24"/>
                <w:szCs w:val="24"/>
              </w:rPr>
            </w:pPr>
            <w:r>
              <w:rPr>
                <w:b/>
                <w:szCs w:val="24"/>
              </w:rPr>
              <w:t>SE02</w:t>
            </w:r>
          </w:p>
        </w:tc>
        <w:tc>
          <w:tcPr>
            <w:tcW w:w="892" w:type="dxa"/>
            <w:tcBorders>
              <w:top w:val="nil"/>
              <w:left w:val="nil"/>
              <w:bottom w:val="nil"/>
              <w:right w:val="nil"/>
            </w:tcBorders>
          </w:tcPr>
          <w:p w14:paraId="26F7F1F9" w14:textId="77777777" w:rsidR="00000000" w:rsidRDefault="00285722">
            <w:pPr>
              <w:adjustRightInd w:val="0"/>
              <w:ind w:right="144"/>
              <w:jc w:val="center"/>
              <w:rPr>
                <w:sz w:val="24"/>
                <w:szCs w:val="24"/>
              </w:rPr>
            </w:pPr>
            <w:r>
              <w:rPr>
                <w:b/>
                <w:szCs w:val="24"/>
              </w:rPr>
              <w:t>329</w:t>
            </w:r>
          </w:p>
        </w:tc>
        <w:tc>
          <w:tcPr>
            <w:tcW w:w="4968" w:type="dxa"/>
            <w:tcBorders>
              <w:top w:val="nil"/>
              <w:left w:val="nil"/>
              <w:bottom w:val="nil"/>
              <w:right w:val="nil"/>
            </w:tcBorders>
          </w:tcPr>
          <w:p w14:paraId="110A9309" w14:textId="77777777" w:rsidR="00000000" w:rsidRDefault="00285722">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5DB76EE0" w14:textId="77777777" w:rsidR="00000000" w:rsidRDefault="00285722">
            <w:pPr>
              <w:adjustRightInd w:val="0"/>
              <w:ind w:right="144"/>
              <w:jc w:val="center"/>
              <w:rPr>
                <w:sz w:val="24"/>
                <w:szCs w:val="24"/>
              </w:rPr>
            </w:pPr>
            <w:r>
              <w:rPr>
                <w:b/>
                <w:szCs w:val="24"/>
              </w:rPr>
              <w:t>M</w:t>
            </w:r>
          </w:p>
        </w:tc>
        <w:tc>
          <w:tcPr>
            <w:tcW w:w="14" w:type="dxa"/>
            <w:tcBorders>
              <w:top w:val="nil"/>
              <w:left w:val="nil"/>
              <w:bottom w:val="nil"/>
              <w:right w:val="nil"/>
            </w:tcBorders>
          </w:tcPr>
          <w:p w14:paraId="61256077" w14:textId="77777777" w:rsidR="00000000" w:rsidRDefault="00285722">
            <w:pPr>
              <w:adjustRightInd w:val="0"/>
              <w:ind w:right="144"/>
              <w:jc w:val="center"/>
              <w:rPr>
                <w:sz w:val="24"/>
                <w:szCs w:val="24"/>
              </w:rPr>
            </w:pPr>
          </w:p>
        </w:tc>
        <w:tc>
          <w:tcPr>
            <w:tcW w:w="1440" w:type="dxa"/>
            <w:gridSpan w:val="2"/>
            <w:tcBorders>
              <w:top w:val="nil"/>
              <w:left w:val="nil"/>
              <w:bottom w:val="nil"/>
              <w:right w:val="nil"/>
            </w:tcBorders>
          </w:tcPr>
          <w:p w14:paraId="71F28DF1" w14:textId="77777777" w:rsidR="00000000" w:rsidRDefault="00285722">
            <w:pPr>
              <w:adjustRightInd w:val="0"/>
              <w:ind w:right="144"/>
              <w:rPr>
                <w:sz w:val="24"/>
                <w:szCs w:val="24"/>
              </w:rPr>
            </w:pPr>
            <w:r>
              <w:rPr>
                <w:b/>
                <w:szCs w:val="24"/>
              </w:rPr>
              <w:t>AN 4/9</w:t>
            </w:r>
          </w:p>
        </w:tc>
      </w:tr>
      <w:tr w:rsidR="00000000" w14:paraId="6505313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334F7BA" w14:textId="77777777" w:rsidR="00000000" w:rsidRDefault="00285722">
            <w:pPr>
              <w:adjustRightInd w:val="0"/>
              <w:ind w:right="144"/>
              <w:rPr>
                <w:sz w:val="24"/>
                <w:szCs w:val="24"/>
              </w:rPr>
            </w:pPr>
          </w:p>
        </w:tc>
        <w:tc>
          <w:tcPr>
            <w:tcW w:w="6523" w:type="dxa"/>
            <w:gridSpan w:val="4"/>
            <w:tcBorders>
              <w:top w:val="nil"/>
              <w:left w:val="nil"/>
              <w:bottom w:val="nil"/>
              <w:right w:val="nil"/>
            </w:tcBorders>
          </w:tcPr>
          <w:p w14:paraId="221043C9" w14:textId="77777777" w:rsidR="00000000" w:rsidRDefault="00285722">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133F2A6C" w14:textId="77777777" w:rsidR="00285722" w:rsidRDefault="00285722"/>
    <w:sectPr w:rsidR="00285722">
      <w:headerReference w:type="default" r:id="rId7"/>
      <w:footerReference w:type="even" r:id="rId8"/>
      <w:footerReference w:type="default" r:id="rId9"/>
      <w:footerReference w:type="first" r:id="rId10"/>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314744" w14:textId="77777777" w:rsidR="00285722" w:rsidRDefault="00285722" w:rsidP="00812581">
      <w:r>
        <w:separator/>
      </w:r>
    </w:p>
  </w:endnote>
  <w:endnote w:type="continuationSeparator" w:id="0">
    <w:p w14:paraId="51B92B6F" w14:textId="77777777" w:rsidR="00285722" w:rsidRDefault="00285722" w:rsidP="00812581">
      <w:r>
        <w:continuationSeparator/>
      </w:r>
    </w:p>
  </w:endnote>
  <w:endnote w:type="continuationNotice" w:id="1">
    <w:p w14:paraId="42456249" w14:textId="77777777" w:rsidR="00285722" w:rsidRDefault="002857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DE8EEE" w14:textId="77777777" w:rsidR="00000000" w:rsidRDefault="00285722">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61C56D" w14:textId="1894F58E" w:rsidR="00000000" w:rsidRDefault="00285722">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F3608" w14:textId="77777777" w:rsidR="00000000" w:rsidRDefault="00285722">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C77FEC" w14:textId="77777777" w:rsidR="00285722" w:rsidRDefault="00285722" w:rsidP="00812581">
      <w:r>
        <w:separator/>
      </w:r>
    </w:p>
  </w:footnote>
  <w:footnote w:type="continuationSeparator" w:id="0">
    <w:p w14:paraId="4E41B39C" w14:textId="77777777" w:rsidR="00285722" w:rsidRDefault="00285722" w:rsidP="00812581">
      <w:r>
        <w:continuationSeparator/>
      </w:r>
    </w:p>
  </w:footnote>
  <w:footnote w:type="continuationNotice" w:id="1">
    <w:p w14:paraId="6DE74EE5" w14:textId="77777777" w:rsidR="00285722" w:rsidRDefault="0028572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4B3C02" w14:textId="5CCDE3B3" w:rsidR="00414ACF" w:rsidRDefault="00A1760B">
    <w:pPr>
      <w:pStyle w:val="Header"/>
      <w:widowControl/>
      <w:jc w:val="right"/>
      <w:rPr>
        <w:ins w:id="17" w:author="ERCOT" w:date="2023-01-24T15:26:00Z"/>
        <w:rFonts w:ascii="Times New Roman" w:hAnsi="Times New Roman" w:cs="Times New Roman"/>
        <w:b/>
        <w:bCs/>
        <w:sz w:val="24"/>
        <w:szCs w:val="24"/>
      </w:rPr>
    </w:pPr>
    <w:del w:id="18" w:author="ERCOT" w:date="2023-01-24T15:26:00Z">
      <w:r>
        <w:rPr>
          <w:rFonts w:ascii="Times New Roman" w:hAnsi="Times New Roman" w:cs="Times New Roman"/>
          <w:b/>
          <w:bCs/>
          <w:sz w:val="24"/>
          <w:szCs w:val="24"/>
        </w:rPr>
        <w:delText>November 2</w:delText>
      </w:r>
      <w:r w:rsidR="00937C7C">
        <w:rPr>
          <w:rFonts w:ascii="Times New Roman" w:hAnsi="Times New Roman" w:cs="Times New Roman"/>
          <w:b/>
          <w:bCs/>
          <w:sz w:val="24"/>
          <w:szCs w:val="24"/>
        </w:rPr>
        <w:delText>, 2020</w:delText>
      </w:r>
    </w:del>
    <w:ins w:id="19" w:author="ERCOT" w:date="2023-01-24T15:26:00Z">
      <w:r w:rsidR="007A6273">
        <w:rPr>
          <w:rFonts w:ascii="Times New Roman" w:hAnsi="Times New Roman" w:cs="Times New Roman"/>
          <w:b/>
          <w:bCs/>
          <w:sz w:val="24"/>
          <w:szCs w:val="24"/>
        </w:rPr>
        <w:t>TBD</w:t>
      </w:r>
    </w:ins>
  </w:p>
  <w:p w14:paraId="564A2391" w14:textId="77777777" w:rsidR="00414ACF" w:rsidRDefault="00414ACF">
    <w:pPr>
      <w:pStyle w:val="Header"/>
      <w:widowControl/>
      <w:jc w:val="right"/>
      <w:rPr>
        <w:rFonts w:ascii="Times New Roman" w:hAnsi="Times New Roman" w:cs="Times New Roman"/>
      </w:rPr>
    </w:pPr>
    <w:r>
      <w:rPr>
        <w:rFonts w:ascii="Times New Roman" w:hAnsi="Times New Roman" w:cs="Times New Roman"/>
      </w:rPr>
      <w:t>T814_PD: Maintain Customer Information Response</w:t>
    </w:r>
  </w:p>
  <w:p w14:paraId="754361D7" w14:textId="57DFEE00" w:rsidR="00414ACF" w:rsidRDefault="00B84BFE">
    <w:pPr>
      <w:pStyle w:val="Header"/>
      <w:widowControl/>
      <w:jc w:val="right"/>
      <w:rPr>
        <w:rFonts w:ascii="Times New Roman" w:hAnsi="Times New Roman" w:cs="Times New Roman"/>
      </w:rPr>
    </w:pPr>
    <w:r>
      <w:rPr>
        <w:rFonts w:ascii="Times New Roman" w:hAnsi="Times New Roman" w:cs="Times New Roman"/>
      </w:rPr>
      <w:t xml:space="preserve"> Version </w:t>
    </w:r>
    <w:del w:id="20" w:author="ERCOT" w:date="2023-01-24T15:26:00Z">
      <w:r w:rsidR="00A03E61" w:rsidRPr="00C90024">
        <w:rPr>
          <w:rFonts w:ascii="Times New Roman" w:hAnsi="Times New Roman"/>
        </w:rPr>
        <w:delText>4.</w:delText>
      </w:r>
      <w:r w:rsidR="00A03E61">
        <w:rPr>
          <w:rFonts w:ascii="Times New Roman" w:hAnsi="Times New Roman" w:cs="Times New Roman"/>
        </w:rPr>
        <w:delText>0</w:delText>
      </w:r>
      <w:r w:rsidR="00937C7C">
        <w:rPr>
          <w:rFonts w:ascii="Times New Roman" w:hAnsi="Times New Roman" w:cs="Times New Roman"/>
        </w:rPr>
        <w:delText>A</w:delText>
      </w:r>
    </w:del>
    <w:ins w:id="21" w:author="ERCOT" w:date="2023-01-24T15:26:00Z">
      <w:r w:rsidR="007A6273">
        <w:rPr>
          <w:rFonts w:ascii="Times New Roman" w:hAnsi="Times New Roman" w:cs="Times New Roman"/>
        </w:rPr>
        <w:t>5.0</w:t>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B3E62"/>
    <w:multiLevelType w:val="singleLevel"/>
    <w:tmpl w:val="FFFFFFFF"/>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BC3747C"/>
    <w:multiLevelType w:val="hybridMultilevel"/>
    <w:tmpl w:val="FFFFFFFF"/>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967DCC"/>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487429E"/>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AD46D66"/>
    <w:multiLevelType w:val="singleLevel"/>
    <w:tmpl w:val="FFFFFFFF"/>
    <w:lvl w:ilvl="0">
      <w:start w:val="1"/>
      <w:numFmt w:val="bullet"/>
      <w:lvlText w:val=""/>
      <w:lvlJc w:val="left"/>
      <w:pPr>
        <w:tabs>
          <w:tab w:val="num" w:pos="720"/>
        </w:tabs>
        <w:ind w:left="720" w:hanging="360"/>
      </w:pPr>
      <w:rPr>
        <w:rFonts w:ascii="Symbol" w:hAnsi="Symbol" w:hint="default"/>
      </w:rPr>
    </w:lvl>
  </w:abstractNum>
  <w:abstractNum w:abstractNumId="5" w15:restartNumberingAfterBreak="0">
    <w:nsid w:val="1B1077A1"/>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FCB535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81615D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A91259A"/>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B441B83"/>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3A4489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6F5153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3A3C4558"/>
    <w:multiLevelType w:val="singleLevel"/>
    <w:tmpl w:val="FFFFFFFF"/>
    <w:lvl w:ilvl="0">
      <w:start w:val="3"/>
      <w:numFmt w:val="decimal"/>
      <w:lvlText w:val="%1"/>
      <w:lvlJc w:val="left"/>
      <w:pPr>
        <w:tabs>
          <w:tab w:val="num" w:pos="2520"/>
        </w:tabs>
        <w:ind w:left="2520" w:hanging="360"/>
      </w:pPr>
      <w:rPr>
        <w:rFonts w:cs="Times New Roman" w:hint="default"/>
        <w:b/>
        <w:bCs/>
      </w:rPr>
    </w:lvl>
  </w:abstractNum>
  <w:abstractNum w:abstractNumId="13" w15:restartNumberingAfterBreak="0">
    <w:nsid w:val="43A3064A"/>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54A7440"/>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548E12F4"/>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5A0B211C"/>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5A843BC7"/>
    <w:multiLevelType w:val="singleLevel"/>
    <w:tmpl w:val="FFFFFFFF"/>
    <w:lvl w:ilvl="0">
      <w:start w:val="1"/>
      <w:numFmt w:val="bullet"/>
      <w:lvlText w:val=""/>
      <w:lvlJc w:val="left"/>
      <w:pPr>
        <w:ind w:left="720" w:hanging="360"/>
      </w:pPr>
      <w:rPr>
        <w:rFonts w:ascii="Symbol" w:hAnsi="Symbol" w:hint="default"/>
      </w:rPr>
    </w:lvl>
  </w:abstractNum>
  <w:abstractNum w:abstractNumId="18" w15:restartNumberingAfterBreak="0">
    <w:nsid w:val="60E755D3"/>
    <w:multiLevelType w:val="multilevel"/>
    <w:tmpl w:val="FFFFFFFF"/>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800"/>
        </w:tabs>
        <w:ind w:left="1800" w:hanging="72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15:restartNumberingAfterBreak="0">
    <w:nsid w:val="681703B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6AED4D4C"/>
    <w:multiLevelType w:val="hybridMultilevel"/>
    <w:tmpl w:val="FFFFFFFF"/>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6CA82E78"/>
    <w:multiLevelType w:val="hybridMultilevel"/>
    <w:tmpl w:val="FFFFFFFF"/>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6E255444"/>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6F4575A7"/>
    <w:multiLevelType w:val="singleLevel"/>
    <w:tmpl w:val="FFFFFFFF"/>
    <w:lvl w:ilvl="0">
      <w:start w:val="2"/>
      <w:numFmt w:val="decimal"/>
      <w:lvlText w:val="%1"/>
      <w:lvlJc w:val="left"/>
      <w:pPr>
        <w:tabs>
          <w:tab w:val="num" w:pos="2520"/>
        </w:tabs>
        <w:ind w:left="2520" w:hanging="360"/>
      </w:pPr>
      <w:rPr>
        <w:rFonts w:cs="Times New Roman" w:hint="default"/>
        <w:b/>
        <w:bCs/>
      </w:rPr>
    </w:lvl>
  </w:abstractNum>
  <w:abstractNum w:abstractNumId="24" w15:restartNumberingAfterBreak="0">
    <w:nsid w:val="77055920"/>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793065D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7AF435B5"/>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7BA40F6A"/>
    <w:multiLevelType w:val="singleLevel"/>
    <w:tmpl w:val="FFFFFFFF"/>
    <w:lvl w:ilvl="0">
      <w:start w:val="1"/>
      <w:numFmt w:val="bullet"/>
      <w:lvlText w:val=""/>
      <w:lvlJc w:val="left"/>
      <w:pPr>
        <w:tabs>
          <w:tab w:val="num" w:pos="360"/>
        </w:tabs>
        <w:ind w:left="360" w:hanging="360"/>
      </w:pPr>
      <w:rPr>
        <w:rFonts w:ascii="Symbol" w:hAnsi="Symbol" w:hint="default"/>
      </w:rPr>
    </w:lvl>
  </w:abstractNum>
  <w:num w:numId="1" w16cid:durableId="1379428280">
    <w:abstractNumId w:val="27"/>
  </w:num>
  <w:num w:numId="2" w16cid:durableId="1212422242">
    <w:abstractNumId w:val="26"/>
  </w:num>
  <w:num w:numId="3" w16cid:durableId="250238544">
    <w:abstractNumId w:val="8"/>
  </w:num>
  <w:num w:numId="4" w16cid:durableId="2121873454">
    <w:abstractNumId w:val="11"/>
  </w:num>
  <w:num w:numId="5" w16cid:durableId="120928287">
    <w:abstractNumId w:val="3"/>
  </w:num>
  <w:num w:numId="6" w16cid:durableId="856650413">
    <w:abstractNumId w:val="2"/>
  </w:num>
  <w:num w:numId="7" w16cid:durableId="535705377">
    <w:abstractNumId w:val="25"/>
  </w:num>
  <w:num w:numId="8" w16cid:durableId="1027408570">
    <w:abstractNumId w:val="16"/>
  </w:num>
  <w:num w:numId="9" w16cid:durableId="1020938582">
    <w:abstractNumId w:val="19"/>
  </w:num>
  <w:num w:numId="10" w16cid:durableId="915744611">
    <w:abstractNumId w:val="4"/>
  </w:num>
  <w:num w:numId="11" w16cid:durableId="705064840">
    <w:abstractNumId w:val="10"/>
  </w:num>
  <w:num w:numId="12" w16cid:durableId="2105569784">
    <w:abstractNumId w:val="14"/>
  </w:num>
  <w:num w:numId="13" w16cid:durableId="4940287">
    <w:abstractNumId w:val="5"/>
  </w:num>
  <w:num w:numId="14" w16cid:durableId="901595222">
    <w:abstractNumId w:val="6"/>
  </w:num>
  <w:num w:numId="15" w16cid:durableId="1673099965">
    <w:abstractNumId w:val="7"/>
  </w:num>
  <w:num w:numId="16" w16cid:durableId="2107841433">
    <w:abstractNumId w:val="18"/>
  </w:num>
  <w:num w:numId="17" w16cid:durableId="2036222962">
    <w:abstractNumId w:val="23"/>
  </w:num>
  <w:num w:numId="18" w16cid:durableId="1287196814">
    <w:abstractNumId w:val="24"/>
  </w:num>
  <w:num w:numId="19" w16cid:durableId="1168598685">
    <w:abstractNumId w:val="13"/>
  </w:num>
  <w:num w:numId="20" w16cid:durableId="1696614340">
    <w:abstractNumId w:val="9"/>
  </w:num>
  <w:num w:numId="21" w16cid:durableId="1731265419">
    <w:abstractNumId w:val="22"/>
  </w:num>
  <w:num w:numId="22" w16cid:durableId="251279942">
    <w:abstractNumId w:val="15"/>
  </w:num>
  <w:num w:numId="23" w16cid:durableId="1090463539">
    <w:abstractNumId w:val="12"/>
  </w:num>
  <w:num w:numId="24" w16cid:durableId="450167405">
    <w:abstractNumId w:val="0"/>
  </w:num>
  <w:num w:numId="25" w16cid:durableId="1322344761">
    <w:abstractNumId w:val="1"/>
  </w:num>
  <w:num w:numId="26" w16cid:durableId="160245180">
    <w:abstractNumId w:val="20"/>
  </w:num>
  <w:num w:numId="27" w16cid:durableId="1741978727">
    <w:abstractNumId w:val="21"/>
  </w:num>
  <w:num w:numId="28" w16cid:durableId="1532109222">
    <w:abstractNumId w:val="1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0"/>
  </w:compat>
  <w:rsids>
    <w:rsidRoot w:val="00414ACF"/>
    <w:rsid w:val="0000114D"/>
    <w:rsid w:val="000067EB"/>
    <w:rsid w:val="000569D1"/>
    <w:rsid w:val="001068CE"/>
    <w:rsid w:val="00191ED6"/>
    <w:rsid w:val="001A5121"/>
    <w:rsid w:val="001E13AA"/>
    <w:rsid w:val="001E1979"/>
    <w:rsid w:val="001E222A"/>
    <w:rsid w:val="00230772"/>
    <w:rsid w:val="0025343B"/>
    <w:rsid w:val="00276A19"/>
    <w:rsid w:val="00285722"/>
    <w:rsid w:val="002B1CF8"/>
    <w:rsid w:val="002D6BCA"/>
    <w:rsid w:val="003057C7"/>
    <w:rsid w:val="003D59F2"/>
    <w:rsid w:val="003F3774"/>
    <w:rsid w:val="00401764"/>
    <w:rsid w:val="00414ACF"/>
    <w:rsid w:val="00423375"/>
    <w:rsid w:val="0043533F"/>
    <w:rsid w:val="004A7DF3"/>
    <w:rsid w:val="004B0F9C"/>
    <w:rsid w:val="004E59B0"/>
    <w:rsid w:val="004F2093"/>
    <w:rsid w:val="00521191"/>
    <w:rsid w:val="005710FC"/>
    <w:rsid w:val="0059053E"/>
    <w:rsid w:val="00614F6F"/>
    <w:rsid w:val="00624659"/>
    <w:rsid w:val="0063747A"/>
    <w:rsid w:val="006A5DDD"/>
    <w:rsid w:val="006C2013"/>
    <w:rsid w:val="00711AD0"/>
    <w:rsid w:val="00714C26"/>
    <w:rsid w:val="00784182"/>
    <w:rsid w:val="007A6273"/>
    <w:rsid w:val="007E6920"/>
    <w:rsid w:val="00812581"/>
    <w:rsid w:val="00842F8C"/>
    <w:rsid w:val="0091388D"/>
    <w:rsid w:val="00937C7C"/>
    <w:rsid w:val="00945C70"/>
    <w:rsid w:val="009674E1"/>
    <w:rsid w:val="009947C2"/>
    <w:rsid w:val="00A03E61"/>
    <w:rsid w:val="00A1760B"/>
    <w:rsid w:val="00A326FA"/>
    <w:rsid w:val="00A62ECD"/>
    <w:rsid w:val="00AE3782"/>
    <w:rsid w:val="00B84BFE"/>
    <w:rsid w:val="00C117BA"/>
    <w:rsid w:val="00C15B26"/>
    <w:rsid w:val="00C34856"/>
    <w:rsid w:val="00C47929"/>
    <w:rsid w:val="00C62AAC"/>
    <w:rsid w:val="00C90024"/>
    <w:rsid w:val="00CC22FA"/>
    <w:rsid w:val="00D04B28"/>
    <w:rsid w:val="00D129A2"/>
    <w:rsid w:val="00D176F6"/>
    <w:rsid w:val="00D75825"/>
    <w:rsid w:val="00DB34B0"/>
    <w:rsid w:val="00DE1783"/>
    <w:rsid w:val="00DE6E05"/>
    <w:rsid w:val="00DE7AEE"/>
    <w:rsid w:val="00E06715"/>
    <w:rsid w:val="00E71CD6"/>
    <w:rsid w:val="00EB3BE4"/>
    <w:rsid w:val="00EC3226"/>
    <w:rsid w:val="00F03E52"/>
    <w:rsid w:val="00F15A50"/>
    <w:rsid w:val="00F27C8B"/>
    <w:rsid w:val="00F62192"/>
    <w:rsid w:val="00F72F6D"/>
    <w:rsid w:val="00F92D72"/>
    <w:rsid w:val="00FA0F25"/>
    <w:rsid w:val="00FD79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4"/>
    <o:shapelayout v:ext="edit">
      <o:idmap v:ext="edit" data="1"/>
      <o:rules v:ext="edit">
        <o:r id="V:Rule1" type="callout" idref="#AutoShape 10"/>
        <o:r id="V:Rule2" type="callout" idref="#AutoShape 9"/>
        <o:r id="V:Rule3" type="callout" idref="#AutoShape 8"/>
      </o:rules>
    </o:shapelayout>
  </w:shapeDefaults>
  <w:decimalSymbol w:val="."/>
  <w:listSeparator w:val=","/>
  <w14:defaultImageDpi w14:val="0"/>
  <w15:docId w15:val="{BB395FE2-61AA-44B2-87A8-0922BA04E6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uiPriority="0"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747A"/>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b/>
      <w:bCs/>
    </w:rPr>
  </w:style>
  <w:style w:type="paragraph" w:styleId="Heading2">
    <w:name w:val="heading 2"/>
    <w:basedOn w:val="Normal"/>
    <w:next w:val="Normal"/>
    <w:link w:val="Heading2Char"/>
    <w:uiPriority w:val="9"/>
    <w:qFormat/>
    <w:pPr>
      <w:keepNext/>
      <w:jc w:val="center"/>
      <w:outlineLvl w:val="1"/>
    </w:pPr>
    <w:rPr>
      <w:b/>
      <w:bCs/>
      <w:sz w:val="96"/>
      <w:szCs w:val="96"/>
    </w:rPr>
  </w:style>
  <w:style w:type="paragraph" w:styleId="Heading3">
    <w:name w:val="heading 3"/>
    <w:basedOn w:val="Normal"/>
    <w:next w:val="Normal"/>
    <w:link w:val="Heading3Char"/>
    <w:uiPriority w:val="9"/>
    <w:qFormat/>
    <w:pPr>
      <w:keepNext/>
      <w:outlineLvl w:val="2"/>
    </w:pPr>
    <w:rPr>
      <w:b/>
      <w:bCs/>
      <w:sz w:val="32"/>
      <w:szCs w:val="32"/>
    </w:rPr>
  </w:style>
  <w:style w:type="paragraph" w:styleId="Heading4">
    <w:name w:val="heading 4"/>
    <w:basedOn w:val="Normal"/>
    <w:next w:val="Normal"/>
    <w:link w:val="Heading4Char"/>
    <w:uiPriority w:val="9"/>
    <w:qFormat/>
    <w:pPr>
      <w:keepNext/>
      <w:jc w:val="center"/>
      <w:outlineLvl w:val="3"/>
    </w:pPr>
    <w:rPr>
      <w:b/>
      <w:bCs/>
      <w:sz w:val="56"/>
      <w:szCs w:val="56"/>
    </w:rPr>
  </w:style>
  <w:style w:type="paragraph" w:styleId="Heading5">
    <w:name w:val="heading 5"/>
    <w:basedOn w:val="Normal"/>
    <w:next w:val="Normal"/>
    <w:link w:val="Heading5Char"/>
    <w:uiPriority w:val="9"/>
    <w:qFormat/>
    <w:pPr>
      <w:keepNext/>
      <w:jc w:val="center"/>
      <w:outlineLvl w:val="4"/>
    </w:pPr>
    <w:rPr>
      <w:sz w:val="56"/>
      <w:szCs w:val="56"/>
    </w:rPr>
  </w:style>
  <w:style w:type="paragraph" w:styleId="Heading6">
    <w:name w:val="heading 6"/>
    <w:basedOn w:val="Normal"/>
    <w:next w:val="Normal"/>
    <w:link w:val="Heading6Char"/>
    <w:uiPriority w:val="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uiPriority w:val="9"/>
    <w:qFormat/>
    <w:pPr>
      <w:keepNext/>
      <w:widowControl w:val="0"/>
      <w:outlineLvl w:val="6"/>
    </w:pPr>
    <w:rPr>
      <w:b/>
      <w:bCs/>
      <w:sz w:val="40"/>
      <w:szCs w:val="40"/>
    </w:rPr>
  </w:style>
  <w:style w:type="paragraph" w:styleId="Heading8">
    <w:name w:val="heading 8"/>
    <w:basedOn w:val="Normal"/>
    <w:next w:val="Normal"/>
    <w:link w:val="Heading8Char"/>
    <w:uiPriority w:val="9"/>
    <w:qFormat/>
    <w:pPr>
      <w:keepNext/>
      <w:ind w:right="144"/>
      <w:outlineLvl w:val="7"/>
    </w:pPr>
    <w:rPr>
      <w:sz w:val="28"/>
      <w:szCs w:val="28"/>
    </w:rPr>
  </w:style>
  <w:style w:type="paragraph" w:styleId="Heading9">
    <w:name w:val="heading 9"/>
    <w:basedOn w:val="Normal"/>
    <w:next w:val="Normal"/>
    <w:link w:val="Heading9Char"/>
    <w:uiPriority w:val="9"/>
    <w:qFormat/>
    <w:pPr>
      <w:keepNext/>
      <w:adjustRightInd w:val="0"/>
      <w:ind w:right="144"/>
      <w:outlineLvl w:val="8"/>
    </w:pPr>
  </w:style>
  <w:style w:type="character" w:default="1" w:styleId="DefaultParagraphFont">
    <w:name w:val="Default Paragraph Font"/>
    <w:uiPriority w:val="1"/>
    <w:semiHidden/>
    <w:rsid w:val="0028572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
    <w:locked/>
    <w:rPr>
      <w:rFonts w:asciiTheme="minorHAnsi" w:eastAsiaTheme="minorEastAsia" w:hAnsiTheme="minorHAnsi" w:cs="Times New Roman"/>
      <w:i/>
      <w:iCs/>
      <w:sz w:val="24"/>
      <w:szCs w:val="24"/>
    </w:rPr>
  </w:style>
  <w:style w:type="character" w:customStyle="1" w:styleId="Heading9Char">
    <w:name w:val="Heading 9 Char"/>
    <w:basedOn w:val="DefaultParagraphFont"/>
    <w:link w:val="Heading9"/>
    <w:uiPriority w:val="9"/>
    <w:locked/>
    <w:rPr>
      <w:rFonts w:asciiTheme="majorHAnsi" w:eastAsiaTheme="majorEastAsia" w:hAnsiTheme="majorHAnsi" w:cs="Times New Roman"/>
    </w:rPr>
  </w:style>
  <w:style w:type="paragraph" w:styleId="Footer">
    <w:name w:val="footer"/>
    <w:basedOn w:val="Normal"/>
    <w:link w:val="FooterChar"/>
    <w:uiPriority w:val="99"/>
    <w:pPr>
      <w:widowControl w:val="0"/>
      <w:tabs>
        <w:tab w:val="center" w:pos="4320"/>
        <w:tab w:val="right" w:pos="8640"/>
      </w:tabs>
    </w:pPr>
    <w:rPr>
      <w:rFonts w:ascii="Arial" w:hAnsi="Arial" w:cs="Arial"/>
    </w:rPr>
  </w:style>
  <w:style w:type="character" w:customStyle="1" w:styleId="FooterChar">
    <w:name w:val="Footer Char"/>
    <w:basedOn w:val="DefaultParagraphFont"/>
    <w:link w:val="Footer"/>
    <w:uiPriority w:val="99"/>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locked/>
    <w:rPr>
      <w:rFonts w:cs="Times New Roman"/>
      <w:sz w:val="20"/>
      <w:szCs w:val="20"/>
    </w:rPr>
  </w:style>
  <w:style w:type="character" w:styleId="PageNumber">
    <w:name w:val="page number"/>
    <w:basedOn w:val="DefaultParagraphFont"/>
    <w:uiPriority w:val="99"/>
    <w:rPr>
      <w:rFonts w:cs="Times New Roman"/>
      <w:sz w:val="20"/>
      <w:szCs w:val="20"/>
    </w:rPr>
  </w:style>
  <w:style w:type="paragraph" w:styleId="Caption">
    <w:name w:val="caption"/>
    <w:basedOn w:val="Normal"/>
    <w:next w:val="Normal"/>
    <w:qFormat/>
    <w:pPr>
      <w:widowControl w:val="0"/>
    </w:pPr>
    <w:rPr>
      <w:b/>
      <w:bCs/>
      <w:sz w:val="40"/>
      <w:szCs w:val="40"/>
    </w:rPr>
  </w:style>
  <w:style w:type="paragraph" w:styleId="BodyText">
    <w:name w:val="Body Text"/>
    <w:basedOn w:val="Normal"/>
    <w:link w:val="BodyTextChar"/>
    <w:uiPriority w:val="99"/>
    <w:pPr>
      <w:ind w:right="144"/>
    </w:pPr>
  </w:style>
  <w:style w:type="character" w:customStyle="1" w:styleId="BodyTextChar">
    <w:name w:val="Body Text Char"/>
    <w:basedOn w:val="DefaultParagraphFont"/>
    <w:link w:val="BodyText"/>
    <w:uiPriority w:val="99"/>
    <w:semiHidden/>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BodyTextIndent">
    <w:name w:val="Body Text Indent"/>
    <w:basedOn w:val="Normal"/>
    <w:link w:val="BodyTextIndentChar"/>
    <w:uiPriority w:val="99"/>
    <w:rPr>
      <w:b/>
      <w:bCs/>
    </w:rPr>
  </w:style>
  <w:style w:type="character" w:customStyle="1" w:styleId="BodyTextIndentChar">
    <w:name w:val="Body Text Indent Char"/>
    <w:basedOn w:val="DefaultParagraphFont"/>
    <w:link w:val="BodyTextIndent"/>
    <w:uiPriority w:val="99"/>
    <w:locked/>
    <w:rPr>
      <w:rFonts w:cs="Times New Roman"/>
      <w:sz w:val="20"/>
      <w:szCs w:val="20"/>
    </w:rPr>
  </w:style>
  <w:style w:type="paragraph" w:styleId="Revision">
    <w:name w:val="Revision"/>
    <w:hidden/>
    <w:uiPriority w:val="99"/>
    <w:semiHidden/>
    <w:rsid w:val="00285722"/>
    <w:pPr>
      <w:spacing w:after="0" w:line="240" w:lineRule="auto"/>
    </w:pPr>
    <w:rPr>
      <w:sz w:val="20"/>
      <w:szCs w:val="20"/>
    </w:rPr>
  </w:style>
  <w:style w:type="paragraph" w:styleId="BalloonText">
    <w:name w:val="Balloon Text"/>
    <w:basedOn w:val="Normal"/>
    <w:link w:val="BalloonTextChar"/>
    <w:uiPriority w:val="99"/>
    <w:unhideWhenUsed/>
    <w:rsid w:val="00285722"/>
    <w:rPr>
      <w:rFonts w:ascii="Tahoma" w:hAnsi="Tahoma" w:cs="Tahoma"/>
      <w:sz w:val="16"/>
      <w:szCs w:val="16"/>
    </w:rPr>
  </w:style>
  <w:style w:type="character" w:customStyle="1" w:styleId="BalloonTextChar">
    <w:name w:val="Balloon Text Char"/>
    <w:basedOn w:val="DefaultParagraphFont"/>
    <w:link w:val="BalloonText"/>
    <w:uiPriority w:val="99"/>
    <w:rsid w:val="0028572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703047">
      <w:marLeft w:val="0"/>
      <w:marRight w:val="0"/>
      <w:marTop w:val="0"/>
      <w:marBottom w:val="0"/>
      <w:divBdr>
        <w:top w:val="none" w:sz="0" w:space="0" w:color="auto"/>
        <w:left w:val="none" w:sz="0" w:space="0" w:color="auto"/>
        <w:bottom w:val="none" w:sz="0" w:space="0" w:color="auto"/>
        <w:right w:val="none" w:sz="0" w:space="0" w:color="auto"/>
      </w:divBdr>
    </w:div>
    <w:div w:id="376247682">
      <w:marLeft w:val="0"/>
      <w:marRight w:val="0"/>
      <w:marTop w:val="0"/>
      <w:marBottom w:val="0"/>
      <w:divBdr>
        <w:top w:val="none" w:sz="0" w:space="0" w:color="auto"/>
        <w:left w:val="none" w:sz="0" w:space="0" w:color="auto"/>
        <w:bottom w:val="none" w:sz="0" w:space="0" w:color="auto"/>
        <w:right w:val="none" w:sz="0" w:space="0" w:color="auto"/>
      </w:divBdr>
    </w:div>
    <w:div w:id="64762968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16</Pages>
  <Words>3054</Words>
  <Characters>17412</Characters>
  <Application>Microsoft Office Word</Application>
  <DocSecurity>0</DocSecurity>
  <Lines>145</Lines>
  <Paragraphs>40</Paragraphs>
  <ScaleCrop>false</ScaleCrop>
  <Company>GreenMountain.com</Company>
  <LinksUpToDate>false</LinksUpToDate>
  <CharactersWithSpaces>20426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1</cp:revision>
  <cp:lastPrinted>2000-07-04T02:10:00Z</cp:lastPrinted>
  <dcterms:created xsi:type="dcterms:W3CDTF">2023-01-25T03:26:00Z</dcterms:created>
  <dcterms:modified xsi:type="dcterms:W3CDTF">2023-01-24T21:28:00Z</dcterms:modified>
</cp:coreProperties>
</file>