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7FE5EB8E"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E117EE">
        <w:rPr>
          <w:rFonts w:ascii="Times New Roman" w:hAnsi="Times New Roman"/>
          <w:b/>
          <w:sz w:val="36"/>
        </w:rPr>
        <w:t xml:space="preserve">October 26, 2022 </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5F795F15"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 xml:space="preserve">as defined in the ERCOT Bylaws Section </w:t>
      </w:r>
      <w:r w:rsidR="0014225D">
        <w:rPr>
          <w:rFonts w:ascii="Times New Roman" w:hAnsi="Times New Roman"/>
          <w:spacing w:val="-2"/>
        </w:rPr>
        <w:t>5</w:t>
      </w:r>
      <w:r w:rsidR="002008BB" w:rsidRPr="00504E38">
        <w:rPr>
          <w:rFonts w:ascii="Times New Roman" w:hAnsi="Times New Roman"/>
          <w:spacing w:val="-2"/>
        </w:rPr>
        <w:t>.1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D72984F" w14:textId="77777777" w:rsid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sidR="003E54F5">
        <w:rPr>
          <w:rFonts w:ascii="Times New Roman" w:hAnsi="Times New Roman"/>
          <w:spacing w:val="-2"/>
        </w:rPr>
        <w:t>TAC Representatives shall meet the following qualifications:</w:t>
      </w:r>
    </w:p>
    <w:p w14:paraId="604A016A"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At least five years of combined electric industry experience in one or more of the below areas:</w:t>
      </w:r>
    </w:p>
    <w:p w14:paraId="12251CF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Regulatory</w:t>
      </w:r>
    </w:p>
    <w:p w14:paraId="34D436CC" w14:textId="77777777" w:rsidR="003E54F5" w:rsidRPr="00DE1DB1" w:rsidRDefault="003E54F5" w:rsidP="003E54F5">
      <w:pPr>
        <w:pStyle w:val="ListParagraph"/>
        <w:numPr>
          <w:ilvl w:val="1"/>
          <w:numId w:val="14"/>
        </w:numPr>
        <w:tabs>
          <w:tab w:val="left" w:pos="360"/>
          <w:tab w:val="left" w:pos="720"/>
          <w:tab w:val="left" w:pos="1080"/>
          <w:tab w:val="left" w:pos="1440"/>
        </w:tabs>
        <w:suppressAutoHyphens/>
        <w:rPr>
          <w:rFonts w:ascii="Times New Roman" w:hAnsi="Times New Roman"/>
          <w:spacing w:val="-2"/>
        </w:rPr>
      </w:pPr>
      <w:r>
        <w:rPr>
          <w:rFonts w:ascii="Times New Roman" w:hAnsi="Times New Roman"/>
          <w:spacing w:val="-2"/>
        </w:rPr>
        <w:t>Markets (e.g., Wholesale, Retail, and/or Energy management/procurement</w:t>
      </w:r>
      <w:r w:rsidRPr="00DE1DB1">
        <w:rPr>
          <w:rFonts w:ascii="Times New Roman" w:hAnsi="Times New Roman"/>
          <w:spacing w:val="-2"/>
        </w:rPr>
        <w:t>)</w:t>
      </w:r>
    </w:p>
    <w:p w14:paraId="4C470381"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Operations (Transmission, QSE, or Generation)</w:t>
      </w:r>
    </w:p>
    <w:p w14:paraId="5B5E4C1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Finance</w:t>
      </w:r>
    </w:p>
    <w:p w14:paraId="4B993112"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Authorized by their sponsor or employer to make decisions</w:t>
      </w:r>
    </w:p>
    <w:p w14:paraId="4EFC53E8" w14:textId="77777777" w:rsidR="003E54F5" w:rsidRDefault="003E54F5" w:rsidP="003E54F5">
      <w:pPr>
        <w:pStyle w:val="ListParagraph"/>
        <w:tabs>
          <w:tab w:val="left" w:pos="360"/>
          <w:tab w:val="left" w:pos="720"/>
          <w:tab w:val="left" w:pos="1080"/>
          <w:tab w:val="left" w:pos="1440"/>
        </w:tabs>
        <w:suppressAutoHyphens/>
        <w:ind w:left="2160"/>
        <w:jc w:val="both"/>
        <w:rPr>
          <w:rFonts w:ascii="Times New Roman" w:hAnsi="Times New Roman"/>
          <w:spacing w:val="-2"/>
        </w:rPr>
      </w:pPr>
    </w:p>
    <w:p w14:paraId="412BD95A" w14:textId="77777777" w:rsidR="003E54F5" w:rsidRPr="003E54F5" w:rsidRDefault="003E54F5"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lastRenderedPageBreak/>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p>
    <w:p w14:paraId="1073267B" w14:textId="4A3E2504" w:rsidR="007B42E8" w:rsidRP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lastRenderedPageBreak/>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w:t>
      </w:r>
      <w:r w:rsidR="00C42CC8" w:rsidRPr="00504E38">
        <w:rPr>
          <w:spacing w:val="-2"/>
        </w:rPr>
        <w:lastRenderedPageBreak/>
        <w:t>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77777777" w:rsidR="00E4154E" w:rsidRDefault="00E4154E" w:rsidP="00E4154E">
      <w:pPr>
        <w:pStyle w:val="NormalWeb"/>
        <w:spacing w:before="0" w:beforeAutospacing="0" w:after="0" w:afterAutospacing="0"/>
        <w:ind w:left="720"/>
        <w:jc w:val="both"/>
      </w:pPr>
      <w:r>
        <w:rPr>
          <w:spacing w:val="-2"/>
        </w:rPr>
        <w:t>H</w:t>
      </w:r>
      <w:r w:rsidRPr="00504E38">
        <w:rPr>
          <w:spacing w:val="-2"/>
        </w:rPr>
        <w:t>.</w:t>
      </w:r>
      <w:r>
        <w:rPr>
          <w:spacing w:val="-2"/>
        </w:rPr>
        <w:t xml:space="preserve">  </w:t>
      </w:r>
      <w:r>
        <w:rPr>
          <w:spacing w:val="-2"/>
          <w:u w:val="single"/>
        </w:rPr>
        <w:t>Remote Participation</w:t>
      </w:r>
      <w:r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lastRenderedPageBreak/>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19EF9F33" w:rsidR="00FA2029" w:rsidRPr="006D5BB5" w:rsidRDefault="00F736D4" w:rsidP="00FA2029">
      <w:pPr>
        <w:numPr>
          <w:ilvl w:val="0"/>
          <w:numId w:val="10"/>
        </w:numPr>
        <w:tabs>
          <w:tab w:val="left" w:pos="360"/>
          <w:tab w:val="left" w:pos="720"/>
          <w:tab w:val="left" w:pos="1440"/>
        </w:tabs>
        <w:suppressAutoHyphens/>
        <w:jc w:val="both"/>
        <w:rPr>
          <w:rFonts w:ascii="Times New Roman" w:hAnsi="Times New Roman"/>
          <w:spacing w:val="-2"/>
          <w:u w:val="single"/>
        </w:rPr>
      </w:pPr>
      <w:ins w:id="0" w:author="A. Boren" w:date="2023-03-10T08:44:00Z">
        <w:r>
          <w:rPr>
            <w:rFonts w:ascii="Times New Roman" w:hAnsi="Times New Roman"/>
            <w:spacing w:val="-2"/>
            <w:u w:val="single"/>
          </w:rPr>
          <w:t>Sub Group/</w:t>
        </w:r>
      </w:ins>
      <w:r w:rsidR="00FA2029"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02B4A7E1"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ins w:id="1" w:author="A. Boren" w:date="2023-03-10T08:45:00Z">
        <w:r w:rsidR="00F736D4">
          <w:rPr>
            <w:rFonts w:ascii="Times New Roman" w:hAnsi="Times New Roman"/>
            <w:spacing w:val="-2"/>
          </w:rPr>
          <w:t xml:space="preserve"> Sub groups </w:t>
        </w:r>
      </w:ins>
      <w:ins w:id="2" w:author="A. Boren" w:date="2023-03-10T09:13:00Z">
        <w:r w:rsidR="003E074D">
          <w:rPr>
            <w:rFonts w:ascii="Times New Roman" w:hAnsi="Times New Roman"/>
            <w:spacing w:val="-2"/>
          </w:rPr>
          <w:t xml:space="preserve">shall </w:t>
        </w:r>
      </w:ins>
      <w:ins w:id="3" w:author="A. Boren" w:date="2023-03-10T08:45:00Z">
        <w:r w:rsidR="00F736D4">
          <w:rPr>
            <w:rFonts w:ascii="Times New Roman" w:hAnsi="Times New Roman"/>
            <w:spacing w:val="-2"/>
          </w:rPr>
          <w:t>have their own voting structure</w:t>
        </w:r>
      </w:ins>
      <w:ins w:id="4" w:author="A. Boren" w:date="2023-03-10T09:17:00Z">
        <w:r w:rsidR="003E074D">
          <w:rPr>
            <w:rFonts w:ascii="Times New Roman" w:hAnsi="Times New Roman"/>
            <w:spacing w:val="-2"/>
          </w:rPr>
          <w:t xml:space="preserve"> as detailed in </w:t>
        </w:r>
        <w:proofErr w:type="spellStart"/>
        <w:r w:rsidR="003E074D">
          <w:rPr>
            <w:rFonts w:ascii="Times New Roman" w:hAnsi="Times New Roman"/>
            <w:spacing w:val="-2"/>
          </w:rPr>
          <w:t>their</w:t>
        </w:r>
        <w:proofErr w:type="spellEnd"/>
        <w:r w:rsidR="003E074D">
          <w:rPr>
            <w:rFonts w:ascii="Times New Roman" w:hAnsi="Times New Roman"/>
            <w:spacing w:val="-2"/>
          </w:rPr>
          <w:t xml:space="preserve"> charter,</w:t>
        </w:r>
      </w:ins>
      <w:ins w:id="5" w:author="A. Boren" w:date="2023-03-10T08:45:00Z">
        <w:r w:rsidR="00F736D4">
          <w:rPr>
            <w:rFonts w:ascii="Times New Roman" w:hAnsi="Times New Roman"/>
            <w:spacing w:val="-2"/>
          </w:rPr>
          <w:t xml:space="preserve"> and can submit comments or revision requests without approval from the governing TAC subcommittee (</w:t>
        </w:r>
      </w:ins>
      <w:ins w:id="6" w:author="A. Boren" w:date="2023-03-10T08:46:00Z">
        <w:r w:rsidR="00F736D4">
          <w:rPr>
            <w:rFonts w:ascii="Times New Roman" w:hAnsi="Times New Roman"/>
            <w:spacing w:val="-2"/>
          </w:rPr>
          <w:t xml:space="preserve">or TAC if the sub group reports directly to TAC).  </w:t>
        </w:r>
      </w:ins>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66CFB2A1"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t>
      </w:r>
      <w:ins w:id="7" w:author="A. Boren" w:date="2023-03-10T08:44:00Z">
        <w:r w:rsidR="00F736D4">
          <w:rPr>
            <w:rFonts w:ascii="Times New Roman" w:hAnsi="Times New Roman"/>
            <w:spacing w:val="-2"/>
          </w:rPr>
          <w:t xml:space="preserve">sub group, </w:t>
        </w:r>
      </w:ins>
      <w:r w:rsidR="00693781">
        <w:rPr>
          <w:rFonts w:ascii="Times New Roman" w:hAnsi="Times New Roman"/>
          <w:spacing w:val="-2"/>
        </w:rPr>
        <w:t>working group</w:t>
      </w:r>
      <w:ins w:id="8" w:author="A. Boren" w:date="2023-03-10T08:44:00Z">
        <w:r w:rsidR="00F736D4">
          <w:rPr>
            <w:rFonts w:ascii="Times New Roman" w:hAnsi="Times New Roman"/>
            <w:spacing w:val="-2"/>
          </w:rPr>
          <w:t>,</w:t>
        </w:r>
      </w:ins>
      <w:r w:rsidR="00693781">
        <w:rPr>
          <w:rFonts w:ascii="Times New Roman" w:hAnsi="Times New Roman"/>
          <w:spacing w:val="-2"/>
        </w:rPr>
        <w:t xml:space="preserve">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lastRenderedPageBreak/>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w:t>
      </w:r>
      <w:r w:rsidR="00E4154E" w:rsidRPr="00E4154E">
        <w:rPr>
          <w:spacing w:val="-2"/>
        </w:rPr>
        <w:lastRenderedPageBreak/>
        <w:t xml:space="preserve">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 xml:space="preserve">ERCOT Adjunct Members.  Voting Entities must align themselves each calendar year with a Segment for which they qualify or, for Adjunct Members, a Segment to which they are similar.  Voting </w:t>
      </w:r>
      <w:r w:rsidR="007A7E13" w:rsidRPr="00504E38">
        <w:rPr>
          <w:spacing w:val="-2"/>
        </w:rPr>
        <w:lastRenderedPageBreak/>
        <w:t>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w:t>
      </w:r>
      <w:r w:rsidRPr="00E4154E">
        <w:rPr>
          <w:spacing w:val="-2"/>
        </w:rPr>
        <w:lastRenderedPageBreak/>
        <w:t xml:space="preserve">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lastRenderedPageBreak/>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D31906F"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t>
      </w:r>
      <w:ins w:id="9" w:author="A. Boren" w:date="2023-03-10T08:48:00Z">
        <w:r w:rsidR="0053024D">
          <w:rPr>
            <w:rFonts w:ascii="Times New Roman" w:hAnsi="Times New Roman"/>
          </w:rPr>
          <w:t>sub gr</w:t>
        </w:r>
      </w:ins>
      <w:ins w:id="10" w:author="A. Boren" w:date="2023-03-10T08:49:00Z">
        <w:r w:rsidR="0053024D">
          <w:rPr>
            <w:rFonts w:ascii="Times New Roman" w:hAnsi="Times New Roman"/>
          </w:rPr>
          <w:t xml:space="preserve">oup, </w:t>
        </w:r>
      </w:ins>
      <w:r w:rsidRPr="003C48A7">
        <w:rPr>
          <w:rFonts w:ascii="Times New Roman" w:hAnsi="Times New Roman"/>
        </w:rPr>
        <w:t xml:space="preserve">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97B4B" w14:textId="77777777" w:rsidR="00270884" w:rsidRDefault="00270884">
      <w:r>
        <w:separator/>
      </w:r>
    </w:p>
  </w:endnote>
  <w:endnote w:type="continuationSeparator" w:id="0">
    <w:p w14:paraId="51A2E42E" w14:textId="77777777" w:rsidR="00270884" w:rsidRDefault="00270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3DE3F" w14:textId="77777777" w:rsidR="00270884" w:rsidRDefault="00270884">
      <w:r>
        <w:separator/>
      </w:r>
    </w:p>
  </w:footnote>
  <w:footnote w:type="continuationSeparator" w:id="0">
    <w:p w14:paraId="78E98F64" w14:textId="77777777" w:rsidR="00270884" w:rsidRDefault="00270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943037">
    <w:abstractNumId w:val="0"/>
  </w:num>
  <w:num w:numId="2" w16cid:durableId="458836910">
    <w:abstractNumId w:val="11"/>
  </w:num>
  <w:num w:numId="3" w16cid:durableId="786847611">
    <w:abstractNumId w:val="9"/>
  </w:num>
  <w:num w:numId="4" w16cid:durableId="446892065">
    <w:abstractNumId w:val="2"/>
  </w:num>
  <w:num w:numId="5" w16cid:durableId="1313099286">
    <w:abstractNumId w:val="10"/>
  </w:num>
  <w:num w:numId="6" w16cid:durableId="1923177100">
    <w:abstractNumId w:val="8"/>
  </w:num>
  <w:num w:numId="7" w16cid:durableId="139006625">
    <w:abstractNumId w:val="3"/>
  </w:num>
  <w:num w:numId="8" w16cid:durableId="7800177">
    <w:abstractNumId w:val="7"/>
  </w:num>
  <w:num w:numId="9" w16cid:durableId="49965789">
    <w:abstractNumId w:val="5"/>
  </w:num>
  <w:num w:numId="10" w16cid:durableId="1854225105">
    <w:abstractNumId w:val="13"/>
  </w:num>
  <w:num w:numId="11" w16cid:durableId="1930429494">
    <w:abstractNumId w:val="12"/>
  </w:num>
  <w:num w:numId="12" w16cid:durableId="1526747622">
    <w:abstractNumId w:val="1"/>
  </w:num>
  <w:num w:numId="13" w16cid:durableId="1719816955">
    <w:abstractNumId w:val="6"/>
  </w:num>
  <w:num w:numId="14" w16cid:durableId="79883679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Boren">
    <w15:presenceInfo w15:providerId="None" w15:userId="A. Bo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4225D"/>
    <w:rsid w:val="00144509"/>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09"/>
    <w:rsid w:val="00222A13"/>
    <w:rsid w:val="00227878"/>
    <w:rsid w:val="002327E6"/>
    <w:rsid w:val="0024380D"/>
    <w:rsid w:val="0024420F"/>
    <w:rsid w:val="00247296"/>
    <w:rsid w:val="00247EF0"/>
    <w:rsid w:val="00251BE1"/>
    <w:rsid w:val="0026344A"/>
    <w:rsid w:val="00270884"/>
    <w:rsid w:val="00270C4E"/>
    <w:rsid w:val="00272E94"/>
    <w:rsid w:val="00272F50"/>
    <w:rsid w:val="00290BD3"/>
    <w:rsid w:val="002925DF"/>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3A5B"/>
    <w:rsid w:val="00336113"/>
    <w:rsid w:val="0034042A"/>
    <w:rsid w:val="00341F62"/>
    <w:rsid w:val="00345B5D"/>
    <w:rsid w:val="00347D5F"/>
    <w:rsid w:val="0035502D"/>
    <w:rsid w:val="00362AF9"/>
    <w:rsid w:val="003659A1"/>
    <w:rsid w:val="00374C25"/>
    <w:rsid w:val="003901E0"/>
    <w:rsid w:val="00395148"/>
    <w:rsid w:val="00396FF8"/>
    <w:rsid w:val="003A0335"/>
    <w:rsid w:val="003A56AF"/>
    <w:rsid w:val="003B6B52"/>
    <w:rsid w:val="003C007B"/>
    <w:rsid w:val="003C48A7"/>
    <w:rsid w:val="003D0B03"/>
    <w:rsid w:val="003D34EE"/>
    <w:rsid w:val="003D4C94"/>
    <w:rsid w:val="003E074D"/>
    <w:rsid w:val="003E1BF8"/>
    <w:rsid w:val="003E1EC1"/>
    <w:rsid w:val="003E2485"/>
    <w:rsid w:val="003E4F4A"/>
    <w:rsid w:val="003E501D"/>
    <w:rsid w:val="003E51EE"/>
    <w:rsid w:val="003E54F5"/>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7FE"/>
    <w:rsid w:val="004809C4"/>
    <w:rsid w:val="00482982"/>
    <w:rsid w:val="0049013F"/>
    <w:rsid w:val="00491AA0"/>
    <w:rsid w:val="00492F57"/>
    <w:rsid w:val="004A0D5A"/>
    <w:rsid w:val="004A3539"/>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275D4"/>
    <w:rsid w:val="0053024D"/>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008B"/>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57844"/>
    <w:rsid w:val="00A6038B"/>
    <w:rsid w:val="00A63B7E"/>
    <w:rsid w:val="00A77A0B"/>
    <w:rsid w:val="00A84102"/>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AF7DB5"/>
    <w:rsid w:val="00B003E6"/>
    <w:rsid w:val="00B02F6A"/>
    <w:rsid w:val="00B03646"/>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602"/>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B3C59"/>
    <w:rsid w:val="00DC3662"/>
    <w:rsid w:val="00DC5C45"/>
    <w:rsid w:val="00DC61CE"/>
    <w:rsid w:val="00DD397A"/>
    <w:rsid w:val="00DD5820"/>
    <w:rsid w:val="00DE0968"/>
    <w:rsid w:val="00DE1DB1"/>
    <w:rsid w:val="00DE4923"/>
    <w:rsid w:val="00DE4CEC"/>
    <w:rsid w:val="00DF1950"/>
    <w:rsid w:val="00DF1C29"/>
    <w:rsid w:val="00DF242F"/>
    <w:rsid w:val="00E0007B"/>
    <w:rsid w:val="00E03297"/>
    <w:rsid w:val="00E062D8"/>
    <w:rsid w:val="00E117EE"/>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6D4"/>
    <w:rsid w:val="00F73AB6"/>
    <w:rsid w:val="00F80FCA"/>
    <w:rsid w:val="00F83CC0"/>
    <w:rsid w:val="00F90C9D"/>
    <w:rsid w:val="00F9336C"/>
    <w:rsid w:val="00F95DBA"/>
    <w:rsid w:val="00FA2029"/>
    <w:rsid w:val="00FA5251"/>
    <w:rsid w:val="00FB1A5A"/>
    <w:rsid w:val="00FB1A68"/>
    <w:rsid w:val="00FB26B1"/>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5456</Words>
  <Characters>31100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A. Boren</cp:lastModifiedBy>
  <cp:revision>2</cp:revision>
  <cp:lastPrinted>2013-01-30T14:55:00Z</cp:lastPrinted>
  <dcterms:created xsi:type="dcterms:W3CDTF">2023-03-10T15:20:00Z</dcterms:created>
  <dcterms:modified xsi:type="dcterms:W3CDTF">2023-03-10T15:20:00Z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