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F797D" w14:textId="77777777" w:rsidR="002E2C99" w:rsidRPr="007D59F4" w:rsidRDefault="002E2C99" w:rsidP="007541D4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C06385">
        <w:rPr>
          <w:b/>
          <w:sz w:val="28"/>
          <w:szCs w:val="28"/>
        </w:rPr>
        <w:t xml:space="preserve">         </w:t>
      </w:r>
      <w:r w:rsidRPr="007D59F4">
        <w:rPr>
          <w:b/>
          <w:sz w:val="32"/>
          <w:szCs w:val="32"/>
        </w:rPr>
        <w:t>Electric Reliability Council of Texas, Inc.</w:t>
      </w:r>
    </w:p>
    <w:p w14:paraId="34147B6A" w14:textId="77777777" w:rsidR="002E2C99" w:rsidRPr="007D59F4" w:rsidRDefault="002E2C99">
      <w:pPr>
        <w:jc w:val="both"/>
        <w:rPr>
          <w:sz w:val="32"/>
          <w:szCs w:val="32"/>
        </w:rPr>
      </w:pPr>
    </w:p>
    <w:p w14:paraId="10CF6488" w14:textId="34B222F0" w:rsidR="002E2C99" w:rsidRDefault="002E2C99" w:rsidP="007541D4">
      <w:pPr>
        <w:ind w:left="720"/>
        <w:jc w:val="center"/>
        <w:outlineLvl w:val="0"/>
        <w:rPr>
          <w:b/>
          <w:sz w:val="28"/>
          <w:szCs w:val="28"/>
          <w:u w:val="double"/>
        </w:rPr>
      </w:pPr>
      <w:del w:id="0" w:author="A. Boren" w:date="2023-02-24T15:10:00Z">
        <w:r w:rsidDel="000A46C3">
          <w:rPr>
            <w:b/>
            <w:sz w:val="28"/>
            <w:szCs w:val="28"/>
            <w:u w:val="double"/>
          </w:rPr>
          <w:delText xml:space="preserve">ERCOT </w:delText>
        </w:r>
      </w:del>
      <w:r>
        <w:rPr>
          <w:b/>
          <w:sz w:val="28"/>
          <w:szCs w:val="28"/>
          <w:u w:val="double"/>
        </w:rPr>
        <w:t xml:space="preserve">Credit </w:t>
      </w:r>
      <w:del w:id="1" w:author="A. Boren" w:date="2023-02-24T15:10:00Z">
        <w:r w:rsidDel="000A46C3">
          <w:rPr>
            <w:b/>
            <w:sz w:val="28"/>
            <w:szCs w:val="28"/>
            <w:u w:val="double"/>
          </w:rPr>
          <w:delText xml:space="preserve">Work </w:delText>
        </w:r>
      </w:del>
      <w:ins w:id="2" w:author="A. Boren" w:date="2023-02-24T15:10:00Z">
        <w:r w:rsidR="000A46C3">
          <w:rPr>
            <w:b/>
            <w:sz w:val="28"/>
            <w:szCs w:val="28"/>
            <w:u w:val="double"/>
          </w:rPr>
          <w:t>Finance Sub</w:t>
        </w:r>
      </w:ins>
      <w:ins w:id="3" w:author="A. Boren" w:date="2023-02-27T11:23:00Z">
        <w:r w:rsidR="00DB49CC">
          <w:rPr>
            <w:b/>
            <w:sz w:val="28"/>
            <w:szCs w:val="28"/>
            <w:u w:val="double"/>
          </w:rPr>
          <w:t xml:space="preserve"> G</w:t>
        </w:r>
      </w:ins>
      <w:del w:id="4" w:author="A. Boren" w:date="2023-02-24T15:11:00Z">
        <w:r w:rsidDel="000A46C3">
          <w:rPr>
            <w:b/>
            <w:sz w:val="28"/>
            <w:szCs w:val="28"/>
            <w:u w:val="double"/>
          </w:rPr>
          <w:delText>G</w:delText>
        </w:r>
      </w:del>
      <w:r>
        <w:rPr>
          <w:b/>
          <w:sz w:val="28"/>
          <w:szCs w:val="28"/>
          <w:u w:val="double"/>
        </w:rPr>
        <w:t>roup</w:t>
      </w:r>
      <w:ins w:id="5" w:author="A. Boren" w:date="2023-02-27T13:14:00Z">
        <w:r w:rsidR="00F24F3A">
          <w:rPr>
            <w:b/>
            <w:sz w:val="28"/>
            <w:szCs w:val="28"/>
            <w:u w:val="double"/>
          </w:rPr>
          <w:t xml:space="preserve"> (CFSG)</w:t>
        </w:r>
      </w:ins>
      <w:r>
        <w:rPr>
          <w:b/>
          <w:sz w:val="28"/>
          <w:szCs w:val="28"/>
          <w:u w:val="double"/>
        </w:rPr>
        <w:t xml:space="preserve"> Charter</w:t>
      </w:r>
    </w:p>
    <w:p w14:paraId="7F5072C5" w14:textId="77777777" w:rsidR="002E2C99" w:rsidRDefault="002E2C99">
      <w:pPr>
        <w:jc w:val="both"/>
      </w:pPr>
    </w:p>
    <w:p w14:paraId="4C4FE6B4" w14:textId="77777777" w:rsidR="002E2C99" w:rsidRPr="005F5A0B" w:rsidRDefault="002E2C99">
      <w:pPr>
        <w:jc w:val="both"/>
        <w:rPr>
          <w:sz w:val="28"/>
          <w:szCs w:val="28"/>
        </w:rPr>
      </w:pPr>
    </w:p>
    <w:p w14:paraId="30525A0A" w14:textId="77777777" w:rsidR="002E2C99" w:rsidRPr="005F5A0B" w:rsidRDefault="002E2C99">
      <w:pPr>
        <w:numPr>
          <w:ilvl w:val="0"/>
          <w:numId w:val="7"/>
        </w:numPr>
        <w:jc w:val="both"/>
        <w:rPr>
          <w:b/>
          <w:sz w:val="28"/>
          <w:szCs w:val="28"/>
        </w:rPr>
      </w:pPr>
      <w:r w:rsidRPr="005F5A0B">
        <w:rPr>
          <w:b/>
          <w:sz w:val="28"/>
          <w:szCs w:val="28"/>
        </w:rPr>
        <w:t>Purpose and Authority</w:t>
      </w:r>
    </w:p>
    <w:p w14:paraId="6254F285" w14:textId="77777777" w:rsidR="00C06385" w:rsidRPr="005F5A0B" w:rsidRDefault="00C06385" w:rsidP="00C06385">
      <w:pPr>
        <w:jc w:val="both"/>
        <w:rPr>
          <w:b/>
          <w:sz w:val="28"/>
          <w:szCs w:val="28"/>
        </w:rPr>
      </w:pPr>
    </w:p>
    <w:p w14:paraId="6FE8BDB1" w14:textId="4D47575D" w:rsidR="002E2C99" w:rsidRPr="005F5A0B" w:rsidRDefault="002E2C99">
      <w:pPr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Electric Reliability Council of Texas, Inc</w:t>
      </w:r>
      <w:r w:rsidR="00F4136D">
        <w:rPr>
          <w:sz w:val="28"/>
          <w:szCs w:val="28"/>
        </w:rPr>
        <w:t>.</w:t>
      </w:r>
      <w:r w:rsidRPr="005F5A0B">
        <w:rPr>
          <w:sz w:val="28"/>
          <w:szCs w:val="28"/>
        </w:rPr>
        <w:t xml:space="preserve"> (ERCOT) </w:t>
      </w:r>
      <w:del w:id="6" w:author="Martin, Loretto" w:date="2023-02-13T13:24:00Z">
        <w:r w:rsidRPr="005F5A0B" w:rsidDel="00AB6CE6">
          <w:rPr>
            <w:sz w:val="28"/>
            <w:szCs w:val="28"/>
          </w:rPr>
          <w:delText>Board of Directors</w:delText>
        </w:r>
      </w:del>
      <w:ins w:id="7" w:author="Martin, Loretto" w:date="2023-02-13T13:24:00Z">
        <w:r w:rsidR="00AB6CE6">
          <w:rPr>
            <w:sz w:val="28"/>
            <w:szCs w:val="28"/>
          </w:rPr>
          <w:t>Technical Advisory Committee</w:t>
        </w:r>
      </w:ins>
      <w:r w:rsidR="00783166">
        <w:rPr>
          <w:sz w:val="28"/>
          <w:szCs w:val="28"/>
        </w:rPr>
        <w:t xml:space="preserve"> (</w:t>
      </w:r>
      <w:del w:id="8" w:author="Martin, Loretto" w:date="2023-02-13T13:25:00Z">
        <w:r w:rsidR="00783166" w:rsidDel="00AB6CE6">
          <w:rPr>
            <w:sz w:val="28"/>
            <w:szCs w:val="28"/>
          </w:rPr>
          <w:delText>Board</w:delText>
        </w:r>
      </w:del>
      <w:ins w:id="9" w:author="Martin, Loretto" w:date="2023-02-13T13:25:00Z">
        <w:r w:rsidR="00AB6CE6">
          <w:rPr>
            <w:sz w:val="28"/>
            <w:szCs w:val="28"/>
          </w:rPr>
          <w:t>TAC</w:t>
        </w:r>
      </w:ins>
      <w:r w:rsidR="00783166">
        <w:rPr>
          <w:sz w:val="28"/>
          <w:szCs w:val="28"/>
        </w:rPr>
        <w:t xml:space="preserve">) </w:t>
      </w:r>
      <w:r w:rsidRPr="005F5A0B">
        <w:rPr>
          <w:sz w:val="28"/>
          <w:szCs w:val="28"/>
        </w:rPr>
        <w:t xml:space="preserve">established the </w:t>
      </w:r>
      <w:del w:id="10" w:author="A. Boren" w:date="2023-02-24T15:10:00Z">
        <w:r w:rsidRPr="005F5A0B" w:rsidDel="000A46C3">
          <w:rPr>
            <w:sz w:val="28"/>
            <w:szCs w:val="28"/>
          </w:rPr>
          <w:delText xml:space="preserve">ERCOT </w:delText>
        </w:r>
      </w:del>
      <w:r w:rsidRPr="005F5A0B">
        <w:rPr>
          <w:sz w:val="28"/>
          <w:szCs w:val="28"/>
        </w:rPr>
        <w:t xml:space="preserve">Credit </w:t>
      </w:r>
      <w:del w:id="11" w:author="Martin, Loretto" w:date="2023-02-13T13:25:00Z">
        <w:r w:rsidRPr="005F5A0B" w:rsidDel="00AB6CE6">
          <w:rPr>
            <w:sz w:val="28"/>
            <w:szCs w:val="28"/>
          </w:rPr>
          <w:delText xml:space="preserve">Work </w:delText>
        </w:r>
      </w:del>
      <w:ins w:id="12" w:author="Sager, Brenden" w:date="2023-02-23T13:04:00Z">
        <w:r w:rsidR="00200D5D">
          <w:rPr>
            <w:sz w:val="28"/>
            <w:szCs w:val="28"/>
          </w:rPr>
          <w:t xml:space="preserve">Finance </w:t>
        </w:r>
      </w:ins>
      <w:ins w:id="13" w:author="Sager, Brenden" w:date="2023-02-24T13:25:00Z">
        <w:r w:rsidR="00BC3B7F">
          <w:rPr>
            <w:sz w:val="28"/>
            <w:szCs w:val="28"/>
          </w:rPr>
          <w:t>Sub</w:t>
        </w:r>
      </w:ins>
      <w:ins w:id="14" w:author="A. Boren" w:date="2023-02-27T11:23:00Z">
        <w:r w:rsidR="00DB49CC">
          <w:rPr>
            <w:sz w:val="28"/>
            <w:szCs w:val="28"/>
          </w:rPr>
          <w:t xml:space="preserve"> G</w:t>
        </w:r>
      </w:ins>
      <w:ins w:id="15" w:author="Sager, Brenden" w:date="2023-02-24T13:25:00Z">
        <w:del w:id="16" w:author="A. Boren" w:date="2023-02-27T11:23:00Z">
          <w:r w:rsidR="00BC3B7F" w:rsidDel="00DB49CC">
            <w:rPr>
              <w:sz w:val="28"/>
              <w:szCs w:val="28"/>
            </w:rPr>
            <w:delText>g</w:delText>
          </w:r>
        </w:del>
      </w:ins>
      <w:del w:id="17" w:author="Sager, Brenden" w:date="2023-02-24T13:25:00Z">
        <w:r w:rsidRPr="005F5A0B" w:rsidDel="00BC3B7F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>roup (C</w:t>
      </w:r>
      <w:ins w:id="18" w:author="Sager, Brenden" w:date="2023-02-24T13:26:00Z">
        <w:r w:rsidR="00B860C8">
          <w:rPr>
            <w:sz w:val="28"/>
            <w:szCs w:val="28"/>
          </w:rPr>
          <w:t>FS</w:t>
        </w:r>
      </w:ins>
      <w:ins w:id="19" w:author="A. Boren" w:date="2023-02-27T11:23:00Z">
        <w:r w:rsidR="00DB49CC">
          <w:rPr>
            <w:sz w:val="28"/>
            <w:szCs w:val="28"/>
          </w:rPr>
          <w:t>G</w:t>
        </w:r>
      </w:ins>
      <w:del w:id="20" w:author="Martin, Loretto" w:date="2023-02-13T13:25:00Z">
        <w:r w:rsidRPr="005F5A0B" w:rsidDel="00AB6CE6">
          <w:rPr>
            <w:sz w:val="28"/>
            <w:szCs w:val="28"/>
          </w:rPr>
          <w:delText>W</w:delText>
        </w:r>
      </w:del>
      <w:del w:id="21" w:author="Sager, Brenden" w:date="2023-02-24T13:26:00Z">
        <w:r w:rsidRPr="005F5A0B" w:rsidDel="00B860C8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) as </w:t>
      </w:r>
      <w:r w:rsidR="00B43008" w:rsidRPr="005F5A0B">
        <w:rPr>
          <w:sz w:val="28"/>
          <w:szCs w:val="28"/>
        </w:rPr>
        <w:t>a group</w:t>
      </w:r>
      <w:r w:rsidRPr="005F5A0B">
        <w:rPr>
          <w:sz w:val="28"/>
          <w:szCs w:val="28"/>
        </w:rPr>
        <w:t xml:space="preserve"> of credit professionals to help ensure that appropriate procedures are implemented to mitigate credit risk in the ERCOT Region in a manner that is fair and equitable to all </w:t>
      </w:r>
      <w:r w:rsidR="00F4136D">
        <w:rPr>
          <w:sz w:val="28"/>
          <w:szCs w:val="28"/>
        </w:rPr>
        <w:t>M</w:t>
      </w:r>
      <w:r w:rsidRPr="005F5A0B">
        <w:rPr>
          <w:sz w:val="28"/>
          <w:szCs w:val="28"/>
        </w:rPr>
        <w:t xml:space="preserve">arket </w:t>
      </w:r>
      <w:r w:rsidR="00F4136D">
        <w:rPr>
          <w:sz w:val="28"/>
          <w:szCs w:val="28"/>
        </w:rPr>
        <w:t>P</w:t>
      </w:r>
      <w:r w:rsidRPr="005F5A0B">
        <w:rPr>
          <w:sz w:val="28"/>
          <w:szCs w:val="28"/>
        </w:rPr>
        <w:t>articipants.</w:t>
      </w:r>
      <w:r w:rsidR="00192966">
        <w:rPr>
          <w:rStyle w:val="FootnoteReference"/>
          <w:sz w:val="28"/>
          <w:szCs w:val="28"/>
        </w:rPr>
        <w:footnoteReference w:id="1"/>
      </w:r>
    </w:p>
    <w:p w14:paraId="4EC22649" w14:textId="77777777" w:rsidR="002E2C99" w:rsidRPr="005F5A0B" w:rsidRDefault="002E2C99">
      <w:pPr>
        <w:ind w:left="180"/>
        <w:jc w:val="both"/>
        <w:rPr>
          <w:sz w:val="28"/>
          <w:szCs w:val="28"/>
        </w:rPr>
      </w:pPr>
    </w:p>
    <w:p w14:paraId="0943A972" w14:textId="25FD4C44" w:rsidR="002E2C99" w:rsidRPr="005F5A0B" w:rsidRDefault="002E2C99" w:rsidP="009D4A9C">
      <w:pPr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ins w:id="22" w:author="Sager, Brenden" w:date="2023-02-24T13:26:00Z">
        <w:r w:rsidR="00FE6722">
          <w:rPr>
            <w:sz w:val="28"/>
            <w:szCs w:val="28"/>
          </w:rPr>
          <w:t>FS</w:t>
        </w:r>
      </w:ins>
      <w:ins w:id="23" w:author="A. Boren" w:date="2023-02-27T11:23:00Z">
        <w:r w:rsidR="00DB49CC">
          <w:rPr>
            <w:sz w:val="28"/>
            <w:szCs w:val="28"/>
          </w:rPr>
          <w:t>G</w:t>
        </w:r>
      </w:ins>
      <w:del w:id="24" w:author="Martin, Loretto" w:date="2023-02-13T13:25:00Z">
        <w:r w:rsidRPr="005F5A0B" w:rsidDel="00AB6CE6">
          <w:rPr>
            <w:sz w:val="28"/>
            <w:szCs w:val="28"/>
          </w:rPr>
          <w:delText>W</w:delText>
        </w:r>
      </w:del>
      <w:del w:id="25" w:author="Sager, Brenden" w:date="2023-02-24T13:26:00Z">
        <w:r w:rsidRPr="005F5A0B" w:rsidDel="00FE6722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 will review all sections of the ERCOT Protocols that impact creditworthiness requirements or collateral calculation</w:t>
      </w:r>
      <w:r w:rsidR="00280B98">
        <w:rPr>
          <w:sz w:val="28"/>
          <w:szCs w:val="28"/>
        </w:rPr>
        <w:t>s</w:t>
      </w:r>
      <w:r w:rsidRPr="005F5A0B">
        <w:rPr>
          <w:sz w:val="28"/>
          <w:szCs w:val="28"/>
        </w:rPr>
        <w:t xml:space="preserve"> and provide recommendations to </w:t>
      </w:r>
      <w:del w:id="26" w:author="Martin, Loretto" w:date="2023-02-13T13:25:00Z">
        <w:r w:rsidRPr="005F5A0B" w:rsidDel="00AB6CE6">
          <w:rPr>
            <w:sz w:val="28"/>
            <w:szCs w:val="28"/>
          </w:rPr>
          <w:delText>the Finance and Audit Committee of the Board</w:delText>
        </w:r>
        <w:r w:rsidR="00886F21" w:rsidDel="00AB6CE6">
          <w:rPr>
            <w:sz w:val="28"/>
            <w:szCs w:val="28"/>
          </w:rPr>
          <w:delText xml:space="preserve"> </w:delText>
        </w:r>
        <w:r w:rsidR="00D664B7" w:rsidDel="00AB6CE6">
          <w:rPr>
            <w:sz w:val="28"/>
            <w:szCs w:val="28"/>
          </w:rPr>
          <w:delText>(the F&amp;A Committee)</w:delText>
        </w:r>
      </w:del>
      <w:ins w:id="27" w:author="Martin, Loretto" w:date="2023-02-13T13:25:00Z">
        <w:r w:rsidR="00AB6CE6">
          <w:rPr>
            <w:sz w:val="28"/>
            <w:szCs w:val="28"/>
          </w:rPr>
          <w:t>TAC</w:t>
        </w:r>
      </w:ins>
      <w:del w:id="28" w:author="A. Boren" w:date="2023-02-22T09:46:00Z">
        <w:r w:rsidR="008E207B" w:rsidDel="00C872E5">
          <w:rPr>
            <w:sz w:val="28"/>
            <w:szCs w:val="28"/>
          </w:rPr>
          <w:delText>,</w:delText>
        </w:r>
      </w:del>
      <w:del w:id="29" w:author="Martin, Loretto" w:date="2023-02-13T13:26:00Z">
        <w:r w:rsidR="008E207B" w:rsidDel="00AB6CE6">
          <w:rPr>
            <w:sz w:val="28"/>
            <w:szCs w:val="28"/>
          </w:rPr>
          <w:delText xml:space="preserve"> with a copy to the Chair and Vice Chair of </w:delText>
        </w:r>
        <w:r w:rsidR="00F4136D" w:rsidDel="00AB6CE6">
          <w:rPr>
            <w:sz w:val="28"/>
            <w:szCs w:val="28"/>
          </w:rPr>
          <w:delText xml:space="preserve">the </w:delText>
        </w:r>
        <w:r w:rsidR="008E207B" w:rsidDel="00AB6CE6">
          <w:rPr>
            <w:sz w:val="28"/>
            <w:szCs w:val="28"/>
          </w:rPr>
          <w:delText>T</w:delText>
        </w:r>
        <w:r w:rsidR="006142E7" w:rsidDel="00AB6CE6">
          <w:rPr>
            <w:sz w:val="28"/>
            <w:szCs w:val="28"/>
          </w:rPr>
          <w:delText>echnical Advisory Committee (TAC)</w:delText>
        </w:r>
      </w:del>
      <w:r w:rsidRPr="005F5A0B">
        <w:rPr>
          <w:sz w:val="28"/>
          <w:szCs w:val="28"/>
        </w:rPr>
        <w:t xml:space="preserve">.  </w:t>
      </w:r>
      <w:r w:rsidR="000E78EA">
        <w:rPr>
          <w:sz w:val="28"/>
          <w:szCs w:val="28"/>
        </w:rPr>
        <w:t>T</w:t>
      </w:r>
      <w:r w:rsidRPr="005F5A0B">
        <w:rPr>
          <w:sz w:val="28"/>
          <w:szCs w:val="28"/>
        </w:rPr>
        <w:t xml:space="preserve">he </w:t>
      </w:r>
      <w:del w:id="30" w:author="Martin, Loretto" w:date="2023-02-24T14:35:00Z">
        <w:r w:rsidRPr="005F5A0B" w:rsidDel="00C61893">
          <w:rPr>
            <w:sz w:val="28"/>
            <w:szCs w:val="28"/>
          </w:rPr>
          <w:delText xml:space="preserve">CWG </w:delText>
        </w:r>
      </w:del>
      <w:ins w:id="31" w:author="Martin, Loretto" w:date="2023-02-24T14:35:00Z">
        <w:r w:rsidR="00C61893" w:rsidRPr="005F5A0B">
          <w:rPr>
            <w:sz w:val="28"/>
            <w:szCs w:val="28"/>
          </w:rPr>
          <w:t>C</w:t>
        </w:r>
        <w:r w:rsidR="00C61893">
          <w:rPr>
            <w:sz w:val="28"/>
            <w:szCs w:val="28"/>
          </w:rPr>
          <w:t>FS</w:t>
        </w:r>
      </w:ins>
      <w:ins w:id="32" w:author="A. Boren" w:date="2023-02-27T11:23:00Z">
        <w:r w:rsidR="00277C22">
          <w:rPr>
            <w:sz w:val="28"/>
            <w:szCs w:val="28"/>
          </w:rPr>
          <w:t>G</w:t>
        </w:r>
      </w:ins>
      <w:ins w:id="33" w:author="Martin, Loretto" w:date="2023-02-24T14:35:00Z">
        <w:r w:rsidR="00C61893" w:rsidRPr="005F5A0B">
          <w:rPr>
            <w:sz w:val="28"/>
            <w:szCs w:val="28"/>
          </w:rPr>
          <w:t xml:space="preserve"> </w:t>
        </w:r>
      </w:ins>
      <w:r w:rsidRPr="005F5A0B">
        <w:rPr>
          <w:sz w:val="28"/>
          <w:szCs w:val="28"/>
        </w:rPr>
        <w:t>will provide comments to</w:t>
      </w:r>
      <w:r w:rsidR="00C77873">
        <w:rPr>
          <w:sz w:val="28"/>
          <w:szCs w:val="28"/>
        </w:rPr>
        <w:t xml:space="preserve"> </w:t>
      </w:r>
      <w:del w:id="34" w:author="A. Boren" w:date="2023-02-22T09:46:00Z">
        <w:r w:rsidR="00C77873" w:rsidDel="00C872E5">
          <w:rPr>
            <w:sz w:val="28"/>
            <w:szCs w:val="28"/>
          </w:rPr>
          <w:delText>the</w:delText>
        </w:r>
        <w:r w:rsidRPr="005F5A0B" w:rsidDel="00C872E5">
          <w:rPr>
            <w:sz w:val="28"/>
            <w:szCs w:val="28"/>
          </w:rPr>
          <w:delText xml:space="preserve"> </w:delText>
        </w:r>
      </w:del>
      <w:r w:rsidRPr="005F5A0B">
        <w:rPr>
          <w:sz w:val="28"/>
          <w:szCs w:val="28"/>
        </w:rPr>
        <w:t>TAC</w:t>
      </w:r>
      <w:ins w:id="35" w:author="A. Boren" w:date="2023-02-22T09:46:00Z">
        <w:r w:rsidR="00C872E5">
          <w:rPr>
            <w:sz w:val="28"/>
            <w:szCs w:val="28"/>
          </w:rPr>
          <w:t xml:space="preserve"> and its</w:t>
        </w:r>
      </w:ins>
      <w:r w:rsidRPr="005F5A0B">
        <w:rPr>
          <w:sz w:val="28"/>
          <w:szCs w:val="28"/>
        </w:rPr>
        <w:t xml:space="preserve"> </w:t>
      </w:r>
      <w:ins w:id="36" w:author="A. Boren" w:date="2023-02-27T11:23:00Z">
        <w:r w:rsidR="00277C22">
          <w:rPr>
            <w:sz w:val="28"/>
            <w:szCs w:val="28"/>
          </w:rPr>
          <w:t>S</w:t>
        </w:r>
      </w:ins>
      <w:del w:id="37" w:author="A. Boren" w:date="2023-02-27T11:23:00Z">
        <w:r w:rsidRPr="005F5A0B" w:rsidDel="00277C22">
          <w:rPr>
            <w:sz w:val="28"/>
            <w:szCs w:val="28"/>
          </w:rPr>
          <w:delText>s</w:delText>
        </w:r>
      </w:del>
      <w:r w:rsidRPr="005F5A0B">
        <w:rPr>
          <w:sz w:val="28"/>
          <w:szCs w:val="28"/>
        </w:rPr>
        <w:t>ubcommittees when</w:t>
      </w:r>
      <w:r w:rsidR="00F4136D">
        <w:rPr>
          <w:sz w:val="28"/>
          <w:szCs w:val="28"/>
        </w:rPr>
        <w:t xml:space="preserve"> </w:t>
      </w:r>
      <w:r w:rsidR="00D664B7">
        <w:rPr>
          <w:sz w:val="28"/>
          <w:szCs w:val="28"/>
        </w:rPr>
        <w:t>Nodal Protocol Revision Requests</w:t>
      </w:r>
      <w:r w:rsidR="00951CE1">
        <w:rPr>
          <w:sz w:val="28"/>
          <w:szCs w:val="28"/>
        </w:rPr>
        <w:t xml:space="preserve"> (</w:t>
      </w:r>
      <w:r w:rsidR="00F4136D">
        <w:rPr>
          <w:sz w:val="28"/>
          <w:szCs w:val="28"/>
        </w:rPr>
        <w:t>NPRRs</w:t>
      </w:r>
      <w:r w:rsidR="00951CE1">
        <w:rPr>
          <w:sz w:val="28"/>
          <w:szCs w:val="28"/>
        </w:rPr>
        <w:t>)</w:t>
      </w:r>
      <w:r w:rsidRPr="005F5A0B">
        <w:rPr>
          <w:sz w:val="28"/>
          <w:szCs w:val="28"/>
        </w:rPr>
        <w:t xml:space="preserve"> or other actions have credit implications. </w:t>
      </w:r>
    </w:p>
    <w:p w14:paraId="03C8359D" w14:textId="77777777" w:rsidR="002E2C99" w:rsidRPr="005F5A0B" w:rsidRDefault="002E2C99">
      <w:pPr>
        <w:jc w:val="both"/>
        <w:rPr>
          <w:sz w:val="28"/>
          <w:szCs w:val="28"/>
        </w:rPr>
      </w:pPr>
    </w:p>
    <w:p w14:paraId="32BD682E" w14:textId="77777777" w:rsidR="002E2C99" w:rsidRPr="005F5A0B" w:rsidRDefault="002E2C9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F5A0B">
        <w:rPr>
          <w:b/>
          <w:sz w:val="28"/>
          <w:szCs w:val="28"/>
        </w:rPr>
        <w:t>Reporting Relationships</w:t>
      </w:r>
    </w:p>
    <w:p w14:paraId="275283A1" w14:textId="77777777" w:rsidR="00C06385" w:rsidRPr="005F5A0B" w:rsidRDefault="00C06385" w:rsidP="00C0638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39085F1" w14:textId="0BF2F518" w:rsidR="002E2C99" w:rsidRPr="005F5A0B" w:rsidRDefault="002E2C99">
      <w:pPr>
        <w:numPr>
          <w:ilvl w:val="0"/>
          <w:numId w:val="6"/>
        </w:numPr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ins w:id="38" w:author="Sager, Brenden" w:date="2023-02-24T13:40:00Z">
        <w:r w:rsidR="00401064">
          <w:rPr>
            <w:sz w:val="28"/>
            <w:szCs w:val="28"/>
          </w:rPr>
          <w:t>FS</w:t>
        </w:r>
      </w:ins>
      <w:ins w:id="39" w:author="A. Boren" w:date="2023-02-27T11:23:00Z">
        <w:r w:rsidR="00277C22">
          <w:rPr>
            <w:sz w:val="28"/>
            <w:szCs w:val="28"/>
          </w:rPr>
          <w:t>G</w:t>
        </w:r>
      </w:ins>
      <w:del w:id="40" w:author="Martin, Loretto" w:date="2023-02-13T13:26:00Z">
        <w:r w:rsidRPr="005F5A0B" w:rsidDel="00AB6CE6">
          <w:rPr>
            <w:sz w:val="28"/>
            <w:szCs w:val="28"/>
          </w:rPr>
          <w:delText>W</w:delText>
        </w:r>
      </w:del>
      <w:del w:id="41" w:author="Sager, Brenden" w:date="2023-02-24T13:40:00Z">
        <w:r w:rsidRPr="005F5A0B" w:rsidDel="00401064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 reports to </w:t>
      </w:r>
      <w:del w:id="42" w:author="Martin, Loretto" w:date="2023-02-13T13:27:00Z">
        <w:r w:rsidRPr="005F5A0B" w:rsidDel="00AB6CE6">
          <w:rPr>
            <w:sz w:val="28"/>
            <w:szCs w:val="28"/>
          </w:rPr>
          <w:delText>the F</w:delText>
        </w:r>
        <w:r w:rsidR="00940207" w:rsidDel="00AB6CE6">
          <w:rPr>
            <w:sz w:val="28"/>
            <w:szCs w:val="28"/>
          </w:rPr>
          <w:delText>&amp;</w:delText>
        </w:r>
        <w:r w:rsidRPr="005F5A0B" w:rsidDel="00AB6CE6">
          <w:rPr>
            <w:sz w:val="28"/>
            <w:szCs w:val="28"/>
          </w:rPr>
          <w:delText>A Committee of the Board</w:delText>
        </w:r>
      </w:del>
      <w:ins w:id="43" w:author="Martin, Loretto" w:date="2023-02-13T13:27:00Z">
        <w:r w:rsidR="00AB6CE6">
          <w:rPr>
            <w:sz w:val="28"/>
            <w:szCs w:val="28"/>
          </w:rPr>
          <w:t>TAC</w:t>
        </w:r>
      </w:ins>
      <w:r w:rsidR="00626E7F">
        <w:rPr>
          <w:sz w:val="28"/>
          <w:szCs w:val="28"/>
        </w:rPr>
        <w:t xml:space="preserve"> </w:t>
      </w:r>
      <w:r w:rsidR="00CE222E">
        <w:rPr>
          <w:sz w:val="28"/>
          <w:szCs w:val="28"/>
        </w:rPr>
        <w:t xml:space="preserve">as a </w:t>
      </w:r>
      <w:del w:id="44" w:author="Martin, Loretto" w:date="2023-02-13T13:27:00Z">
        <w:r w:rsidR="00CE222E" w:rsidDel="00AB6CE6">
          <w:rPr>
            <w:sz w:val="28"/>
            <w:szCs w:val="28"/>
          </w:rPr>
          <w:delText xml:space="preserve">working group and is not a </w:delText>
        </w:r>
      </w:del>
      <w:del w:id="45" w:author="A. Boren" w:date="2023-02-22T09:47:00Z">
        <w:r w:rsidR="00CE222E" w:rsidDel="00B06094">
          <w:rPr>
            <w:sz w:val="28"/>
            <w:szCs w:val="28"/>
          </w:rPr>
          <w:delText xml:space="preserve">subcommittee </w:delText>
        </w:r>
      </w:del>
      <w:ins w:id="46" w:author="A. Boren" w:date="2023-02-27T11:23:00Z">
        <w:r w:rsidR="00277C22">
          <w:rPr>
            <w:sz w:val="28"/>
            <w:szCs w:val="28"/>
          </w:rPr>
          <w:t>Sub Group</w:t>
        </w:r>
      </w:ins>
      <w:ins w:id="47" w:author="A. Boren" w:date="2023-02-22T09:47:00Z">
        <w:r w:rsidR="00B06094">
          <w:rPr>
            <w:sz w:val="28"/>
            <w:szCs w:val="28"/>
          </w:rPr>
          <w:t xml:space="preserve"> </w:t>
        </w:r>
      </w:ins>
      <w:r w:rsidR="00CE222E">
        <w:rPr>
          <w:sz w:val="28"/>
          <w:szCs w:val="28"/>
        </w:rPr>
        <w:t xml:space="preserve">of </w:t>
      </w:r>
      <w:del w:id="48" w:author="Martin, Loretto" w:date="2023-02-13T13:27:00Z">
        <w:r w:rsidR="00CE222E" w:rsidDel="00AB6CE6">
          <w:rPr>
            <w:sz w:val="28"/>
            <w:szCs w:val="28"/>
          </w:rPr>
          <w:delText xml:space="preserve">either the Board or </w:delText>
        </w:r>
      </w:del>
      <w:r w:rsidR="00CE222E">
        <w:rPr>
          <w:sz w:val="28"/>
          <w:szCs w:val="28"/>
        </w:rPr>
        <w:t xml:space="preserve">TAC. </w:t>
      </w:r>
    </w:p>
    <w:p w14:paraId="7A6F28D7" w14:textId="77777777" w:rsidR="002E2C99" w:rsidRPr="005F5A0B" w:rsidRDefault="002E2C99">
      <w:pPr>
        <w:jc w:val="both"/>
        <w:rPr>
          <w:sz w:val="28"/>
          <w:szCs w:val="28"/>
        </w:rPr>
      </w:pPr>
    </w:p>
    <w:p w14:paraId="157ECC73" w14:textId="7F2DFE77" w:rsidR="002E2C99" w:rsidRPr="005F5A0B" w:rsidRDefault="002E2C9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del w:id="49" w:author="A. Boren" w:date="2023-02-27T13:13:00Z">
        <w:r w:rsidRPr="005F5A0B" w:rsidDel="00F24F3A">
          <w:rPr>
            <w:b/>
            <w:sz w:val="28"/>
            <w:szCs w:val="28"/>
          </w:rPr>
          <w:delText>ERCOT Credit Work Group</w:delText>
        </w:r>
      </w:del>
      <w:ins w:id="50" w:author="A. Boren" w:date="2023-02-27T13:13:00Z">
        <w:r w:rsidR="00F24F3A">
          <w:rPr>
            <w:b/>
            <w:sz w:val="28"/>
            <w:szCs w:val="28"/>
          </w:rPr>
          <w:t xml:space="preserve">Credit Finance </w:t>
        </w:r>
        <w:proofErr w:type="gramStart"/>
        <w:r w:rsidR="00F24F3A">
          <w:rPr>
            <w:b/>
            <w:sz w:val="28"/>
            <w:szCs w:val="28"/>
          </w:rPr>
          <w:t>Sub Group</w:t>
        </w:r>
      </w:ins>
      <w:proofErr w:type="gramEnd"/>
      <w:r w:rsidRPr="005F5A0B">
        <w:rPr>
          <w:b/>
          <w:sz w:val="28"/>
          <w:szCs w:val="28"/>
        </w:rPr>
        <w:t xml:space="preserve"> Functions</w:t>
      </w:r>
    </w:p>
    <w:p w14:paraId="3C76137F" w14:textId="77777777" w:rsidR="00C06385" w:rsidRPr="005F5A0B" w:rsidRDefault="00C06385" w:rsidP="00C0638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8D6C010" w14:textId="5F4232F3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 xml:space="preserve">The functions of the </w:t>
      </w:r>
      <w:r w:rsidR="00F4136D">
        <w:rPr>
          <w:sz w:val="28"/>
          <w:szCs w:val="28"/>
        </w:rPr>
        <w:t>C</w:t>
      </w:r>
      <w:ins w:id="51" w:author="Sager, Brenden" w:date="2023-02-24T13:27:00Z">
        <w:r w:rsidR="00FE6722">
          <w:rPr>
            <w:sz w:val="28"/>
            <w:szCs w:val="28"/>
          </w:rPr>
          <w:t>FS</w:t>
        </w:r>
      </w:ins>
      <w:ins w:id="52" w:author="A. Boren" w:date="2023-02-27T12:59:00Z">
        <w:r w:rsidR="00E75FA2">
          <w:rPr>
            <w:sz w:val="28"/>
            <w:szCs w:val="28"/>
          </w:rPr>
          <w:t>G</w:t>
        </w:r>
      </w:ins>
      <w:del w:id="53" w:author="Martin, Loretto" w:date="2023-02-13T13:27:00Z">
        <w:r w:rsidR="00F4136D" w:rsidDel="00AB6CE6">
          <w:rPr>
            <w:sz w:val="28"/>
            <w:szCs w:val="28"/>
          </w:rPr>
          <w:delText>W</w:delText>
        </w:r>
      </w:del>
      <w:del w:id="54" w:author="Sager, Brenden" w:date="2023-02-24T13:27:00Z">
        <w:r w:rsidR="00F4136D" w:rsidDel="00FE6722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 include, but are not limited to: </w:t>
      </w:r>
    </w:p>
    <w:p w14:paraId="0192DFE3" w14:textId="77777777" w:rsidR="002E2C99" w:rsidRPr="005F5A0B" w:rsidRDefault="002E2C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A3B22C" w14:textId="7A53DD88" w:rsidR="006142E7" w:rsidRDefault="006142E7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Provid</w:t>
      </w:r>
      <w:r w:rsidR="00A04719">
        <w:rPr>
          <w:sz w:val="28"/>
          <w:szCs w:val="28"/>
        </w:rPr>
        <w:t>ing</w:t>
      </w:r>
      <w:r>
        <w:rPr>
          <w:sz w:val="28"/>
          <w:szCs w:val="28"/>
        </w:rPr>
        <w:t xml:space="preserve"> input on</w:t>
      </w:r>
      <w:r w:rsidR="00D06C14">
        <w:rPr>
          <w:sz w:val="28"/>
          <w:szCs w:val="28"/>
        </w:rPr>
        <w:t xml:space="preserve"> credit matters as requested </w:t>
      </w:r>
      <w:del w:id="55" w:author="Martin, Loretto" w:date="2023-02-13T13:30:00Z">
        <w:r w:rsidR="00D06C14" w:rsidDel="00AB6CE6">
          <w:rPr>
            <w:sz w:val="28"/>
            <w:szCs w:val="28"/>
          </w:rPr>
          <w:delText>by</w:delText>
        </w:r>
        <w:r w:rsidR="000751A8" w:rsidDel="00AB6CE6">
          <w:rPr>
            <w:sz w:val="28"/>
            <w:szCs w:val="28"/>
          </w:rPr>
          <w:delText xml:space="preserve"> </w:delText>
        </w:r>
      </w:del>
      <w:del w:id="56" w:author="Martin, Loretto" w:date="2023-02-13T13:27:00Z">
        <w:r w:rsidR="00CE222E" w:rsidDel="00AB6CE6">
          <w:rPr>
            <w:sz w:val="28"/>
            <w:szCs w:val="28"/>
          </w:rPr>
          <w:delText>the F</w:delText>
        </w:r>
        <w:r w:rsidR="00886F21" w:rsidDel="00AB6CE6">
          <w:rPr>
            <w:sz w:val="28"/>
            <w:szCs w:val="28"/>
          </w:rPr>
          <w:delText>&amp;A</w:delText>
        </w:r>
        <w:r w:rsidR="00CE222E" w:rsidDel="00AB6CE6">
          <w:rPr>
            <w:sz w:val="28"/>
            <w:szCs w:val="28"/>
          </w:rPr>
          <w:delText xml:space="preserve"> Committee or </w:delText>
        </w:r>
      </w:del>
      <w:r w:rsidR="00CE222E">
        <w:rPr>
          <w:sz w:val="28"/>
          <w:szCs w:val="28"/>
        </w:rPr>
        <w:t xml:space="preserve">by </w:t>
      </w:r>
      <w:r w:rsidR="000751A8">
        <w:rPr>
          <w:sz w:val="28"/>
          <w:szCs w:val="28"/>
        </w:rPr>
        <w:t xml:space="preserve">TAC or </w:t>
      </w:r>
      <w:r w:rsidR="002366F7">
        <w:rPr>
          <w:sz w:val="28"/>
          <w:szCs w:val="28"/>
        </w:rPr>
        <w:t>TAC</w:t>
      </w:r>
      <w:r>
        <w:rPr>
          <w:sz w:val="28"/>
          <w:szCs w:val="28"/>
        </w:rPr>
        <w:t xml:space="preserve"> subcommittees</w:t>
      </w:r>
      <w:r w:rsidR="000751A8">
        <w:rPr>
          <w:sz w:val="28"/>
          <w:szCs w:val="28"/>
        </w:rPr>
        <w:t xml:space="preserve"> </w:t>
      </w:r>
    </w:p>
    <w:p w14:paraId="74F7305A" w14:textId="3AEC4A3A" w:rsidR="002E2C99" w:rsidRPr="005F5A0B" w:rsidRDefault="00F27B6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Providing</w:t>
      </w:r>
      <w:r w:rsidR="002E2C99" w:rsidRPr="005F5A0B">
        <w:rPr>
          <w:sz w:val="28"/>
          <w:szCs w:val="28"/>
        </w:rPr>
        <w:t xml:space="preserve"> input </w:t>
      </w:r>
      <w:r w:rsidR="00CE222E">
        <w:rPr>
          <w:sz w:val="28"/>
          <w:szCs w:val="28"/>
        </w:rPr>
        <w:t>regarding</w:t>
      </w:r>
      <w:r w:rsidR="00F4136D">
        <w:rPr>
          <w:sz w:val="28"/>
          <w:szCs w:val="28"/>
        </w:rPr>
        <w:t xml:space="preserve"> NPRRs</w:t>
      </w:r>
      <w:r w:rsidR="002E2C99" w:rsidRPr="005F5A0B">
        <w:rPr>
          <w:sz w:val="28"/>
          <w:szCs w:val="28"/>
        </w:rPr>
        <w:t xml:space="preserve"> that impact credit</w:t>
      </w:r>
      <w:r>
        <w:rPr>
          <w:sz w:val="28"/>
          <w:szCs w:val="28"/>
        </w:rPr>
        <w:t xml:space="preserve"> in accordance with this Charter and</w:t>
      </w:r>
      <w:ins w:id="57" w:author="Sager, Brenden" w:date="2023-02-23T13:06:00Z">
        <w:r w:rsidR="00200D5D">
          <w:rPr>
            <w:sz w:val="28"/>
            <w:szCs w:val="28"/>
          </w:rPr>
          <w:t xml:space="preserve"> PUC</w:t>
        </w:r>
      </w:ins>
      <w:ins w:id="58" w:author="A. Boren" w:date="2023-02-24T15:11:00Z">
        <w:r w:rsidR="000A46C3">
          <w:rPr>
            <w:sz w:val="28"/>
            <w:szCs w:val="28"/>
          </w:rPr>
          <w:t>T</w:t>
        </w:r>
      </w:ins>
      <w:ins w:id="59" w:author="Sager, Brenden" w:date="2023-02-23T13:06:00Z">
        <w:r w:rsidR="00200D5D" w:rsidDel="00200D5D">
          <w:rPr>
            <w:sz w:val="28"/>
            <w:szCs w:val="28"/>
          </w:rPr>
          <w:t xml:space="preserve"> </w:t>
        </w:r>
      </w:ins>
      <w:del w:id="60" w:author="Sager, Brenden" w:date="2023-02-23T13:06:00Z">
        <w:r w:rsidDel="00200D5D">
          <w:rPr>
            <w:sz w:val="28"/>
            <w:szCs w:val="28"/>
          </w:rPr>
          <w:delText xml:space="preserve"> Board</w:delText>
        </w:r>
      </w:del>
      <w:del w:id="61" w:author="Martin, Loretto" w:date="2023-02-24T14:38:00Z">
        <w:r w:rsidR="007A4B9D" w:rsidDel="007B728F">
          <w:rPr>
            <w:sz w:val="28"/>
            <w:szCs w:val="28"/>
          </w:rPr>
          <w:delText>-</w:delText>
        </w:r>
      </w:del>
      <w:r>
        <w:rPr>
          <w:sz w:val="28"/>
          <w:szCs w:val="28"/>
        </w:rPr>
        <w:t>approved credit policies</w:t>
      </w:r>
      <w:r w:rsidR="002E2C99" w:rsidRPr="005F5A0B">
        <w:rPr>
          <w:sz w:val="28"/>
          <w:szCs w:val="28"/>
        </w:rPr>
        <w:t xml:space="preserve"> </w:t>
      </w:r>
    </w:p>
    <w:p w14:paraId="4A06E781" w14:textId="77777777" w:rsidR="002E2C99" w:rsidRPr="005F5A0B" w:rsidRDefault="002E2C9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 xml:space="preserve">Providing input </w:t>
      </w:r>
      <w:r w:rsidR="00CE222E">
        <w:rPr>
          <w:sz w:val="28"/>
          <w:szCs w:val="28"/>
        </w:rPr>
        <w:t xml:space="preserve">regarding </w:t>
      </w:r>
      <w:r w:rsidR="00783166">
        <w:rPr>
          <w:sz w:val="28"/>
          <w:szCs w:val="28"/>
        </w:rPr>
        <w:t xml:space="preserve">ERCOT </w:t>
      </w:r>
      <w:r w:rsidR="00EE7556">
        <w:rPr>
          <w:sz w:val="28"/>
          <w:szCs w:val="28"/>
        </w:rPr>
        <w:t>c</w:t>
      </w:r>
      <w:r w:rsidR="00EE7556" w:rsidRPr="005F5A0B">
        <w:rPr>
          <w:sz w:val="28"/>
          <w:szCs w:val="28"/>
        </w:rPr>
        <w:t xml:space="preserve">reditworthiness </w:t>
      </w:r>
      <w:r w:rsidR="00EE7556">
        <w:rPr>
          <w:sz w:val="28"/>
          <w:szCs w:val="28"/>
        </w:rPr>
        <w:t>s</w:t>
      </w:r>
      <w:r w:rsidR="00EE7556" w:rsidRPr="005F5A0B">
        <w:rPr>
          <w:sz w:val="28"/>
          <w:szCs w:val="28"/>
        </w:rPr>
        <w:t>tandards</w:t>
      </w:r>
      <w:r w:rsidR="00141FC3">
        <w:rPr>
          <w:sz w:val="28"/>
          <w:szCs w:val="28"/>
        </w:rPr>
        <w:t>.</w:t>
      </w:r>
    </w:p>
    <w:p w14:paraId="05EC0E9E" w14:textId="77777777" w:rsidR="002E2C99" w:rsidRPr="005F5A0B" w:rsidRDefault="002E2C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BF97334" w14:textId="1EEC7D80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lastRenderedPageBreak/>
        <w:t xml:space="preserve">In addition, the </w:t>
      </w:r>
      <w:r w:rsidR="00F4136D">
        <w:rPr>
          <w:sz w:val="28"/>
          <w:szCs w:val="28"/>
        </w:rPr>
        <w:t>C</w:t>
      </w:r>
      <w:ins w:id="62" w:author="Sager, Brenden" w:date="2023-02-24T13:40:00Z">
        <w:r w:rsidR="00044C54">
          <w:rPr>
            <w:sz w:val="28"/>
            <w:szCs w:val="28"/>
          </w:rPr>
          <w:t>FS</w:t>
        </w:r>
      </w:ins>
      <w:ins w:id="63" w:author="A. Boren" w:date="2023-02-27T13:00:00Z">
        <w:r w:rsidR="00E75FA2">
          <w:rPr>
            <w:sz w:val="28"/>
            <w:szCs w:val="28"/>
          </w:rPr>
          <w:t>G</w:t>
        </w:r>
      </w:ins>
      <w:del w:id="64" w:author="Martin, Loretto" w:date="2023-02-13T13:31:00Z">
        <w:r w:rsidR="00F4136D" w:rsidDel="00AB6CE6">
          <w:rPr>
            <w:sz w:val="28"/>
            <w:szCs w:val="28"/>
          </w:rPr>
          <w:delText>W</w:delText>
        </w:r>
      </w:del>
      <w:del w:id="65" w:author="Sager, Brenden" w:date="2023-02-24T13:40:00Z">
        <w:r w:rsidR="00F4136D" w:rsidDel="00044C54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 may, from time</w:t>
      </w:r>
      <w:r w:rsidR="00F73C28">
        <w:rPr>
          <w:sz w:val="28"/>
          <w:szCs w:val="28"/>
        </w:rPr>
        <w:t>-</w:t>
      </w:r>
      <w:r w:rsidRPr="005F5A0B">
        <w:rPr>
          <w:sz w:val="28"/>
          <w:szCs w:val="28"/>
        </w:rPr>
        <w:t>to</w:t>
      </w:r>
      <w:r w:rsidR="00F73C28">
        <w:rPr>
          <w:sz w:val="28"/>
          <w:szCs w:val="28"/>
        </w:rPr>
        <w:t>-</w:t>
      </w:r>
      <w:r w:rsidRPr="005F5A0B">
        <w:rPr>
          <w:sz w:val="28"/>
          <w:szCs w:val="28"/>
        </w:rPr>
        <w:t xml:space="preserve">time, make recommendations to existing or proposed systems, projects, plans, </w:t>
      </w:r>
      <w:r w:rsidR="002366F7">
        <w:rPr>
          <w:sz w:val="28"/>
          <w:szCs w:val="28"/>
        </w:rPr>
        <w:t>ERCOT</w:t>
      </w:r>
      <w:r w:rsidR="00951CE1">
        <w:rPr>
          <w:sz w:val="28"/>
          <w:szCs w:val="28"/>
        </w:rPr>
        <w:t xml:space="preserve"> </w:t>
      </w:r>
      <w:r w:rsidRPr="005F5A0B">
        <w:rPr>
          <w:sz w:val="28"/>
          <w:szCs w:val="28"/>
        </w:rPr>
        <w:t>Protocols</w:t>
      </w:r>
      <w:r w:rsidR="00EE7556">
        <w:rPr>
          <w:sz w:val="28"/>
          <w:szCs w:val="28"/>
        </w:rPr>
        <w:t xml:space="preserve"> or Other Binding Documents,</w:t>
      </w:r>
      <w:r w:rsidRPr="005F5A0B">
        <w:rPr>
          <w:sz w:val="28"/>
          <w:szCs w:val="28"/>
        </w:rPr>
        <w:t xml:space="preserve"> and policies and procedures of </w:t>
      </w:r>
      <w:r w:rsidR="00F4136D">
        <w:rPr>
          <w:sz w:val="28"/>
          <w:szCs w:val="28"/>
        </w:rPr>
        <w:t>ERCOT</w:t>
      </w:r>
      <w:r w:rsidRPr="005F5A0B">
        <w:rPr>
          <w:sz w:val="28"/>
          <w:szCs w:val="28"/>
        </w:rPr>
        <w:t xml:space="preserve"> impacting credit issues. </w:t>
      </w:r>
    </w:p>
    <w:p w14:paraId="3BC56762" w14:textId="77777777" w:rsidR="002E2C99" w:rsidRPr="005F5A0B" w:rsidRDefault="002E2C99">
      <w:pPr>
        <w:autoSpaceDE w:val="0"/>
        <w:autoSpaceDN w:val="0"/>
        <w:adjustRightInd w:val="0"/>
        <w:ind w:left="180" w:firstLine="720"/>
        <w:jc w:val="both"/>
        <w:rPr>
          <w:sz w:val="28"/>
          <w:szCs w:val="28"/>
        </w:rPr>
      </w:pPr>
    </w:p>
    <w:p w14:paraId="1F1BFE1C" w14:textId="2747E2F4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ins w:id="66" w:author="Sager, Brenden" w:date="2023-02-24T13:27:00Z">
        <w:r w:rsidR="00D11866">
          <w:rPr>
            <w:sz w:val="28"/>
            <w:szCs w:val="28"/>
          </w:rPr>
          <w:t>FS</w:t>
        </w:r>
      </w:ins>
      <w:ins w:id="67" w:author="A. Boren" w:date="2023-02-27T13:00:00Z">
        <w:r w:rsidR="00E75FA2">
          <w:rPr>
            <w:sz w:val="28"/>
            <w:szCs w:val="28"/>
          </w:rPr>
          <w:t>G</w:t>
        </w:r>
      </w:ins>
      <w:del w:id="68" w:author="Martin, Loretto" w:date="2023-02-13T13:31:00Z">
        <w:r w:rsidRPr="005F5A0B" w:rsidDel="00AB6CE6">
          <w:rPr>
            <w:sz w:val="28"/>
            <w:szCs w:val="28"/>
          </w:rPr>
          <w:delText>W</w:delText>
        </w:r>
      </w:del>
      <w:del w:id="69" w:author="Sager, Brenden" w:date="2023-02-24T13:27:00Z">
        <w:r w:rsidRPr="005F5A0B" w:rsidDel="00D11866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 shall not engage in any activities that conflict with or violate ERCOT Protocols.</w:t>
      </w:r>
    </w:p>
    <w:p w14:paraId="0FF0340B" w14:textId="77777777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</w:p>
    <w:p w14:paraId="0D09427F" w14:textId="35A2F119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ins w:id="70" w:author="Sager, Brenden" w:date="2023-02-24T13:27:00Z">
        <w:r w:rsidR="00D11866">
          <w:rPr>
            <w:sz w:val="28"/>
            <w:szCs w:val="28"/>
          </w:rPr>
          <w:t>FS</w:t>
        </w:r>
      </w:ins>
      <w:ins w:id="71" w:author="A. Boren" w:date="2023-02-27T13:00:00Z">
        <w:r w:rsidR="00E75FA2">
          <w:rPr>
            <w:sz w:val="28"/>
            <w:szCs w:val="28"/>
          </w:rPr>
          <w:t>G</w:t>
        </w:r>
      </w:ins>
      <w:del w:id="72" w:author="Martin, Loretto" w:date="2023-02-13T13:31:00Z">
        <w:r w:rsidRPr="005F5A0B" w:rsidDel="00AB6CE6">
          <w:rPr>
            <w:sz w:val="28"/>
            <w:szCs w:val="28"/>
          </w:rPr>
          <w:delText>W</w:delText>
        </w:r>
      </w:del>
      <w:del w:id="73" w:author="Sager, Brenden" w:date="2023-02-24T13:27:00Z">
        <w:r w:rsidRPr="005F5A0B" w:rsidDel="00D11866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 </w:t>
      </w:r>
      <w:r w:rsidR="00F4136D">
        <w:rPr>
          <w:sz w:val="28"/>
          <w:szCs w:val="28"/>
        </w:rPr>
        <w:t>shall</w:t>
      </w:r>
      <w:r w:rsidRPr="005F5A0B">
        <w:rPr>
          <w:sz w:val="28"/>
          <w:szCs w:val="28"/>
        </w:rPr>
        <w:t xml:space="preserve"> </w:t>
      </w:r>
      <w:proofErr w:type="gramStart"/>
      <w:r w:rsidRPr="005F5A0B">
        <w:rPr>
          <w:sz w:val="28"/>
          <w:szCs w:val="28"/>
        </w:rPr>
        <w:t>at all times</w:t>
      </w:r>
      <w:proofErr w:type="gramEnd"/>
      <w:r w:rsidRPr="005F5A0B">
        <w:rPr>
          <w:sz w:val="28"/>
          <w:szCs w:val="28"/>
        </w:rPr>
        <w:t xml:space="preserve"> comply with the Antitrust Guidelines for Members of ERCOT Committees, Subcommittees</w:t>
      </w:r>
      <w:ins w:id="74" w:author="A. Boren" w:date="2023-02-22T09:48:00Z">
        <w:r w:rsidR="0074017C">
          <w:rPr>
            <w:sz w:val="28"/>
            <w:szCs w:val="28"/>
          </w:rPr>
          <w:t>, Sub</w:t>
        </w:r>
      </w:ins>
      <w:ins w:id="75" w:author="A. Boren" w:date="2023-02-27T13:00:00Z">
        <w:r w:rsidR="00E75FA2">
          <w:rPr>
            <w:sz w:val="28"/>
            <w:szCs w:val="28"/>
          </w:rPr>
          <w:t xml:space="preserve"> </w:t>
        </w:r>
      </w:ins>
      <w:ins w:id="76" w:author="A. Boren" w:date="2023-02-22T09:48:00Z">
        <w:del w:id="77" w:author="Sager, Brenden" w:date="2023-02-24T13:27:00Z">
          <w:r w:rsidR="0074017C" w:rsidDel="00FE6722">
            <w:rPr>
              <w:sz w:val="28"/>
              <w:szCs w:val="28"/>
            </w:rPr>
            <w:delText xml:space="preserve"> </w:delText>
          </w:r>
        </w:del>
      </w:ins>
      <w:ins w:id="78" w:author="A. Boren" w:date="2023-02-27T13:00:00Z">
        <w:r w:rsidR="00E75FA2">
          <w:rPr>
            <w:sz w:val="28"/>
            <w:szCs w:val="28"/>
          </w:rPr>
          <w:t>G</w:t>
        </w:r>
      </w:ins>
      <w:ins w:id="79" w:author="Sager, Brenden" w:date="2023-02-24T13:40:00Z">
        <w:del w:id="80" w:author="A. Boren" w:date="2023-02-27T13:00:00Z">
          <w:r w:rsidR="00044C54" w:rsidDel="00E75FA2">
            <w:rPr>
              <w:sz w:val="28"/>
              <w:szCs w:val="28"/>
            </w:rPr>
            <w:delText>g</w:delText>
          </w:r>
        </w:del>
      </w:ins>
      <w:ins w:id="81" w:author="A. Boren" w:date="2023-02-22T09:48:00Z">
        <w:del w:id="82" w:author="Sager, Brenden" w:date="2023-02-24T13:40:00Z">
          <w:r w:rsidR="0074017C" w:rsidDel="00044C54">
            <w:rPr>
              <w:sz w:val="28"/>
              <w:szCs w:val="28"/>
            </w:rPr>
            <w:delText>G</w:delText>
          </w:r>
        </w:del>
        <w:r w:rsidR="0074017C">
          <w:rPr>
            <w:sz w:val="28"/>
            <w:szCs w:val="28"/>
          </w:rPr>
          <w:t>roups</w:t>
        </w:r>
      </w:ins>
      <w:r w:rsidRPr="005F5A0B">
        <w:rPr>
          <w:sz w:val="28"/>
          <w:szCs w:val="28"/>
        </w:rPr>
        <w:t xml:space="preserve"> and Working Groups.</w:t>
      </w:r>
    </w:p>
    <w:p w14:paraId="3748B3F7" w14:textId="77777777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</w:p>
    <w:p w14:paraId="7B2CDC8D" w14:textId="03C5A6BF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ins w:id="83" w:author="Sager, Brenden" w:date="2023-02-24T13:27:00Z">
        <w:r w:rsidR="00D11866">
          <w:rPr>
            <w:sz w:val="28"/>
            <w:szCs w:val="28"/>
          </w:rPr>
          <w:t>FS</w:t>
        </w:r>
      </w:ins>
      <w:ins w:id="84" w:author="A. Boren" w:date="2023-02-27T13:00:00Z">
        <w:r w:rsidR="00E75FA2">
          <w:rPr>
            <w:sz w:val="28"/>
            <w:szCs w:val="28"/>
          </w:rPr>
          <w:t>G</w:t>
        </w:r>
      </w:ins>
      <w:del w:id="85" w:author="Martin, Loretto" w:date="2023-02-13T13:31:00Z">
        <w:r w:rsidRPr="005F5A0B" w:rsidDel="00AB6CE6">
          <w:rPr>
            <w:sz w:val="28"/>
            <w:szCs w:val="28"/>
          </w:rPr>
          <w:delText>W</w:delText>
        </w:r>
      </w:del>
      <w:del w:id="86" w:author="Sager, Brenden" w:date="2023-02-24T13:27:00Z">
        <w:r w:rsidRPr="005F5A0B" w:rsidDel="00D11866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 shall not have direct responsibility or authority over ERCOT </w:t>
      </w:r>
      <w:r w:rsidR="00EE2F3A">
        <w:rPr>
          <w:sz w:val="28"/>
          <w:szCs w:val="28"/>
        </w:rPr>
        <w:t>s</w:t>
      </w:r>
      <w:r w:rsidRPr="005F5A0B">
        <w:rPr>
          <w:sz w:val="28"/>
          <w:szCs w:val="28"/>
        </w:rPr>
        <w:t xml:space="preserve">taff. </w:t>
      </w:r>
      <w:ins w:id="87" w:author="A. Boren" w:date="2023-02-27T13:00:00Z">
        <w:r w:rsidR="00E75FA2">
          <w:rPr>
            <w:sz w:val="28"/>
            <w:szCs w:val="28"/>
          </w:rPr>
          <w:t xml:space="preserve"> </w:t>
        </w:r>
      </w:ins>
      <w:r w:rsidRPr="005F5A0B">
        <w:rPr>
          <w:sz w:val="28"/>
          <w:szCs w:val="28"/>
        </w:rPr>
        <w:t>Although the C</w:t>
      </w:r>
      <w:ins w:id="88" w:author="Sager, Brenden" w:date="2023-02-24T13:27:00Z">
        <w:r w:rsidR="00D11866">
          <w:rPr>
            <w:sz w:val="28"/>
            <w:szCs w:val="28"/>
          </w:rPr>
          <w:t>FS</w:t>
        </w:r>
      </w:ins>
      <w:ins w:id="89" w:author="A. Boren" w:date="2023-02-27T13:00:00Z">
        <w:r w:rsidR="00E75FA2">
          <w:rPr>
            <w:sz w:val="28"/>
            <w:szCs w:val="28"/>
          </w:rPr>
          <w:t>G</w:t>
        </w:r>
      </w:ins>
      <w:del w:id="90" w:author="Martin, Loretto" w:date="2023-02-13T13:31:00Z">
        <w:r w:rsidRPr="005F5A0B" w:rsidDel="00AB6CE6">
          <w:rPr>
            <w:sz w:val="28"/>
            <w:szCs w:val="28"/>
          </w:rPr>
          <w:delText>W</w:delText>
        </w:r>
      </w:del>
      <w:del w:id="91" w:author="Sager, Brenden" w:date="2023-02-24T13:27:00Z">
        <w:r w:rsidRPr="005F5A0B" w:rsidDel="00D11866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 will recommend courses of action, the responsibility for implementation of polic</w:t>
      </w:r>
      <w:r w:rsidR="00F4136D">
        <w:rPr>
          <w:sz w:val="28"/>
          <w:szCs w:val="28"/>
        </w:rPr>
        <w:t>ies</w:t>
      </w:r>
      <w:r w:rsidRPr="005F5A0B">
        <w:rPr>
          <w:sz w:val="28"/>
          <w:szCs w:val="28"/>
        </w:rPr>
        <w:t xml:space="preserve"> or procedures shall rest with ERCOT </w:t>
      </w:r>
      <w:r w:rsidR="00EE2F3A">
        <w:rPr>
          <w:sz w:val="28"/>
          <w:szCs w:val="28"/>
        </w:rPr>
        <w:t>s</w:t>
      </w:r>
      <w:r w:rsidRPr="005F5A0B">
        <w:rPr>
          <w:sz w:val="28"/>
          <w:szCs w:val="28"/>
        </w:rPr>
        <w:t>taff.</w:t>
      </w:r>
    </w:p>
    <w:p w14:paraId="0315F48E" w14:textId="77777777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</w:p>
    <w:p w14:paraId="7C538B47" w14:textId="26942A33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In carrying out its responsibilities, the C</w:t>
      </w:r>
      <w:ins w:id="92" w:author="Sager, Brenden" w:date="2023-02-24T13:27:00Z">
        <w:r w:rsidR="00D11866">
          <w:rPr>
            <w:sz w:val="28"/>
            <w:szCs w:val="28"/>
          </w:rPr>
          <w:t>FS</w:t>
        </w:r>
      </w:ins>
      <w:ins w:id="93" w:author="A. Boren" w:date="2023-02-27T13:00:00Z">
        <w:r w:rsidR="00E75FA2">
          <w:rPr>
            <w:sz w:val="28"/>
            <w:szCs w:val="28"/>
          </w:rPr>
          <w:t>G</w:t>
        </w:r>
      </w:ins>
      <w:del w:id="94" w:author="Martin, Loretto" w:date="2023-02-13T13:31:00Z">
        <w:r w:rsidRPr="005F5A0B" w:rsidDel="00AB6CE6">
          <w:rPr>
            <w:sz w:val="28"/>
            <w:szCs w:val="28"/>
          </w:rPr>
          <w:delText>W</w:delText>
        </w:r>
      </w:del>
      <w:del w:id="95" w:author="Sager, Brenden" w:date="2023-02-24T13:27:00Z">
        <w:r w:rsidRPr="005F5A0B" w:rsidDel="00D11866">
          <w:rPr>
            <w:sz w:val="28"/>
            <w:szCs w:val="28"/>
          </w:rPr>
          <w:delText>G</w:delText>
        </w:r>
      </w:del>
      <w:r w:rsidRPr="005F5A0B">
        <w:rPr>
          <w:sz w:val="28"/>
          <w:szCs w:val="28"/>
        </w:rPr>
        <w:t xml:space="preserve"> shall be guided by</w:t>
      </w:r>
      <w:r w:rsidR="007E5FFE" w:rsidRPr="005F5A0B">
        <w:rPr>
          <w:sz w:val="28"/>
          <w:szCs w:val="28"/>
        </w:rPr>
        <w:t xml:space="preserve"> </w:t>
      </w:r>
      <w:r w:rsidRPr="005F5A0B">
        <w:rPr>
          <w:sz w:val="28"/>
          <w:szCs w:val="28"/>
        </w:rPr>
        <w:t xml:space="preserve">industry best practices. </w:t>
      </w:r>
    </w:p>
    <w:p w14:paraId="2C131CA1" w14:textId="77777777" w:rsidR="002E2C99" w:rsidRPr="005F5A0B" w:rsidRDefault="002E2C99">
      <w:pPr>
        <w:autoSpaceDE w:val="0"/>
        <w:autoSpaceDN w:val="0"/>
        <w:adjustRightInd w:val="0"/>
        <w:ind w:left="180"/>
        <w:jc w:val="both"/>
        <w:rPr>
          <w:b/>
          <w:sz w:val="28"/>
          <w:szCs w:val="28"/>
        </w:rPr>
      </w:pPr>
    </w:p>
    <w:p w14:paraId="743E2460" w14:textId="20493A1E" w:rsidR="002E2C99" w:rsidRPr="005F5A0B" w:rsidRDefault="002E2C99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Style w:val="Strong"/>
          <w:sz w:val="28"/>
          <w:szCs w:val="28"/>
        </w:rPr>
      </w:pPr>
      <w:r w:rsidRPr="005F5A0B">
        <w:rPr>
          <w:rStyle w:val="Strong"/>
          <w:sz w:val="28"/>
          <w:szCs w:val="28"/>
        </w:rPr>
        <w:t xml:space="preserve">Credit </w:t>
      </w:r>
      <w:ins w:id="96" w:author="Sager, Brenden" w:date="2023-02-24T13:39:00Z">
        <w:r w:rsidR="00044C54">
          <w:rPr>
            <w:rStyle w:val="Strong"/>
            <w:sz w:val="28"/>
            <w:szCs w:val="28"/>
          </w:rPr>
          <w:t xml:space="preserve">Finance </w:t>
        </w:r>
      </w:ins>
      <w:del w:id="97" w:author="Sager, Brenden" w:date="2023-02-24T13:39:00Z">
        <w:r w:rsidRPr="005F5A0B" w:rsidDel="00044C54">
          <w:rPr>
            <w:rStyle w:val="Strong"/>
            <w:sz w:val="28"/>
            <w:szCs w:val="28"/>
          </w:rPr>
          <w:delText xml:space="preserve">Work </w:delText>
        </w:r>
      </w:del>
      <w:ins w:id="98" w:author="Sager, Brenden" w:date="2023-02-24T13:39:00Z">
        <w:r w:rsidR="00044C54">
          <w:rPr>
            <w:rStyle w:val="Strong"/>
            <w:sz w:val="28"/>
            <w:szCs w:val="28"/>
          </w:rPr>
          <w:t>Sub</w:t>
        </w:r>
      </w:ins>
      <w:ins w:id="99" w:author="A. Boren" w:date="2023-02-27T13:13:00Z">
        <w:r w:rsidR="00F24F3A">
          <w:rPr>
            <w:rStyle w:val="Strong"/>
            <w:sz w:val="28"/>
            <w:szCs w:val="28"/>
          </w:rPr>
          <w:t xml:space="preserve"> G</w:t>
        </w:r>
      </w:ins>
      <w:ins w:id="100" w:author="Sager, Brenden" w:date="2023-02-24T13:39:00Z">
        <w:del w:id="101" w:author="A. Boren" w:date="2023-02-27T13:13:00Z">
          <w:r w:rsidR="00044C54" w:rsidDel="00F24F3A">
            <w:rPr>
              <w:rStyle w:val="Strong"/>
              <w:sz w:val="28"/>
              <w:szCs w:val="28"/>
            </w:rPr>
            <w:delText>g</w:delText>
          </w:r>
        </w:del>
      </w:ins>
      <w:del w:id="102" w:author="Sager, Brenden" w:date="2023-02-24T13:39:00Z">
        <w:r w:rsidRPr="005F5A0B" w:rsidDel="00044C54">
          <w:rPr>
            <w:rStyle w:val="Strong"/>
            <w:sz w:val="28"/>
            <w:szCs w:val="28"/>
          </w:rPr>
          <w:delText>G</w:delText>
        </w:r>
      </w:del>
      <w:r w:rsidRPr="005F5A0B">
        <w:rPr>
          <w:rStyle w:val="Strong"/>
          <w:sz w:val="28"/>
          <w:szCs w:val="28"/>
        </w:rPr>
        <w:t>roup Administration</w:t>
      </w:r>
    </w:p>
    <w:p w14:paraId="0F06798E" w14:textId="77777777" w:rsidR="00C06385" w:rsidRPr="005F5A0B" w:rsidRDefault="00C06385" w:rsidP="00C06385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14:paraId="0671E7AC" w14:textId="5CF9621F" w:rsidR="00720AF4" w:rsidRDefault="00783166" w:rsidP="007C444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Each Member of ERCOT may designate one employee</w:t>
      </w:r>
      <w:r w:rsidR="00D43C20">
        <w:rPr>
          <w:rStyle w:val="Strong"/>
          <w:b w:val="0"/>
          <w:sz w:val="28"/>
          <w:szCs w:val="28"/>
        </w:rPr>
        <w:t xml:space="preserve"> that meets</w:t>
      </w:r>
      <w:ins w:id="103" w:author="A. Boren" w:date="2023-02-27T13:02:00Z">
        <w:r w:rsidR="00F95BE8">
          <w:rPr>
            <w:rStyle w:val="Strong"/>
            <w:b w:val="0"/>
            <w:sz w:val="28"/>
            <w:szCs w:val="28"/>
          </w:rPr>
          <w:t xml:space="preserve"> requirements in </w:t>
        </w:r>
      </w:ins>
      <w:del w:id="104" w:author="A. Boren" w:date="2023-02-27T13:02:00Z">
        <w:r w:rsidR="00D43C20" w:rsidRPr="00F95BE8" w:rsidDel="00F95BE8">
          <w:rPr>
            <w:rStyle w:val="Strong"/>
            <w:b w:val="0"/>
            <w:sz w:val="28"/>
            <w:szCs w:val="28"/>
          </w:rPr>
          <w:delText xml:space="preserve"> the </w:delText>
        </w:r>
      </w:del>
      <w:ins w:id="105" w:author="A. Boren" w:date="2023-02-27T13:02:00Z">
        <w:r w:rsidR="00F95BE8" w:rsidRPr="00F95BE8">
          <w:rPr>
            <w:rStyle w:val="Strong"/>
            <w:b w:val="0"/>
            <w:sz w:val="28"/>
            <w:szCs w:val="28"/>
          </w:rPr>
          <w:t xml:space="preserve">VI.  </w:t>
        </w:r>
      </w:ins>
      <w:r w:rsidR="00D43C20" w:rsidRPr="00F95BE8">
        <w:rPr>
          <w:rStyle w:val="Strong"/>
          <w:b w:val="0"/>
          <w:sz w:val="28"/>
          <w:szCs w:val="28"/>
        </w:rPr>
        <w:t xml:space="preserve">Qualifications Guidelines for Credit </w:t>
      </w:r>
      <w:ins w:id="106" w:author="Sager, Brenden" w:date="2023-02-24T13:39:00Z">
        <w:r w:rsidR="00044C54" w:rsidRPr="00F95BE8">
          <w:rPr>
            <w:rStyle w:val="Strong"/>
            <w:b w:val="0"/>
            <w:sz w:val="28"/>
            <w:szCs w:val="28"/>
          </w:rPr>
          <w:t xml:space="preserve">Finance </w:t>
        </w:r>
      </w:ins>
      <w:del w:id="107" w:author="Martin, Loretto" w:date="2023-02-13T13:31:00Z">
        <w:r w:rsidR="00D43C20" w:rsidRPr="00F95BE8" w:rsidDel="00AB6CE6">
          <w:rPr>
            <w:rStyle w:val="Strong"/>
            <w:b w:val="0"/>
            <w:sz w:val="28"/>
            <w:szCs w:val="28"/>
          </w:rPr>
          <w:delText xml:space="preserve">Work </w:delText>
        </w:r>
      </w:del>
      <w:ins w:id="108" w:author="Sager, Brenden" w:date="2023-02-24T13:39:00Z">
        <w:r w:rsidR="00044C54" w:rsidRPr="00F95BE8">
          <w:rPr>
            <w:rStyle w:val="Strong"/>
            <w:b w:val="0"/>
            <w:sz w:val="28"/>
            <w:szCs w:val="28"/>
          </w:rPr>
          <w:t>Sub</w:t>
        </w:r>
      </w:ins>
      <w:ins w:id="109" w:author="A. Boren" w:date="2023-02-27T13:01:00Z">
        <w:r w:rsidR="00E75FA2" w:rsidRPr="00F95BE8">
          <w:rPr>
            <w:rStyle w:val="Strong"/>
            <w:b w:val="0"/>
            <w:sz w:val="28"/>
            <w:szCs w:val="28"/>
          </w:rPr>
          <w:t xml:space="preserve"> G</w:t>
        </w:r>
      </w:ins>
      <w:ins w:id="110" w:author="Sager, Brenden" w:date="2023-02-24T13:39:00Z">
        <w:del w:id="111" w:author="A. Boren" w:date="2023-02-27T13:01:00Z">
          <w:r w:rsidR="00044C54" w:rsidRPr="00F95BE8" w:rsidDel="00E75FA2">
            <w:rPr>
              <w:rStyle w:val="Strong"/>
              <w:b w:val="0"/>
              <w:sz w:val="28"/>
              <w:szCs w:val="28"/>
            </w:rPr>
            <w:delText>g</w:delText>
          </w:r>
        </w:del>
      </w:ins>
      <w:del w:id="112" w:author="Sager, Brenden" w:date="2023-02-24T13:39:00Z">
        <w:r w:rsidR="00D43C20" w:rsidRPr="00F95BE8" w:rsidDel="00044C54">
          <w:rPr>
            <w:rStyle w:val="Strong"/>
            <w:b w:val="0"/>
            <w:sz w:val="28"/>
            <w:szCs w:val="28"/>
          </w:rPr>
          <w:delText>G</w:delText>
        </w:r>
      </w:del>
      <w:r w:rsidR="00D43C20" w:rsidRPr="00F95BE8">
        <w:rPr>
          <w:rStyle w:val="Strong"/>
          <w:b w:val="0"/>
          <w:sz w:val="28"/>
          <w:szCs w:val="28"/>
        </w:rPr>
        <w:t>roup Membership</w:t>
      </w:r>
      <w:ins w:id="113" w:author="A. Boren" w:date="2023-02-27T13:03:00Z">
        <w:r w:rsidR="00F95BE8">
          <w:rPr>
            <w:rStyle w:val="Strong"/>
            <w:b w:val="0"/>
            <w:sz w:val="28"/>
            <w:szCs w:val="28"/>
          </w:rPr>
          <w:t>,</w:t>
        </w:r>
      </w:ins>
      <w:r w:rsidRPr="00F95BE8">
        <w:rPr>
          <w:rStyle w:val="Strong"/>
          <w:b w:val="0"/>
          <w:sz w:val="28"/>
          <w:szCs w:val="28"/>
        </w:rPr>
        <w:t xml:space="preserve"> </w:t>
      </w:r>
      <w:r w:rsidR="007C4449">
        <w:rPr>
          <w:rStyle w:val="Strong"/>
          <w:b w:val="0"/>
          <w:sz w:val="28"/>
          <w:szCs w:val="28"/>
        </w:rPr>
        <w:t xml:space="preserve">as a voting member </w:t>
      </w:r>
      <w:r>
        <w:rPr>
          <w:rStyle w:val="Strong"/>
          <w:b w:val="0"/>
          <w:sz w:val="28"/>
          <w:szCs w:val="28"/>
        </w:rPr>
        <w:t>to participate in the activities and attend meetings of the C</w:t>
      </w:r>
      <w:del w:id="114" w:author="Martin, Loretto" w:date="2023-02-13T13:31:00Z">
        <w:r w:rsidDel="0049654E">
          <w:rPr>
            <w:rStyle w:val="Strong"/>
            <w:b w:val="0"/>
            <w:sz w:val="28"/>
            <w:szCs w:val="28"/>
          </w:rPr>
          <w:delText>W</w:delText>
        </w:r>
      </w:del>
      <w:del w:id="115" w:author="Martin, Loretto" w:date="2023-02-24T14:39:00Z">
        <w:r w:rsidDel="00117E92">
          <w:rPr>
            <w:rStyle w:val="Strong"/>
            <w:b w:val="0"/>
            <w:sz w:val="28"/>
            <w:szCs w:val="28"/>
          </w:rPr>
          <w:delText>G</w:delText>
        </w:r>
      </w:del>
      <w:ins w:id="116" w:author="Martin, Loretto" w:date="2023-02-24T14:39:00Z">
        <w:r w:rsidR="00117E92">
          <w:rPr>
            <w:rStyle w:val="Strong"/>
            <w:b w:val="0"/>
            <w:sz w:val="28"/>
            <w:szCs w:val="28"/>
          </w:rPr>
          <w:t>FS</w:t>
        </w:r>
      </w:ins>
      <w:ins w:id="117" w:author="A. Boren" w:date="2023-02-27T13:03:00Z">
        <w:r w:rsidR="00F95BE8">
          <w:rPr>
            <w:rStyle w:val="Strong"/>
            <w:b w:val="0"/>
            <w:sz w:val="28"/>
            <w:szCs w:val="28"/>
          </w:rPr>
          <w:t>G</w:t>
        </w:r>
      </w:ins>
      <w:r>
        <w:rPr>
          <w:rStyle w:val="Strong"/>
          <w:b w:val="0"/>
          <w:sz w:val="28"/>
          <w:szCs w:val="28"/>
        </w:rPr>
        <w:t xml:space="preserve">.  </w:t>
      </w:r>
      <w:r w:rsidR="00076273">
        <w:rPr>
          <w:rStyle w:val="Strong"/>
          <w:b w:val="0"/>
          <w:sz w:val="28"/>
          <w:szCs w:val="28"/>
        </w:rPr>
        <w:t xml:space="preserve">An Entity and its affiliates that are Members of ERCOT shall have no more than one voting member.  </w:t>
      </w:r>
      <w:del w:id="118" w:author="Sager, Brenden" w:date="2023-02-23T13:12:00Z">
        <w:r w:rsidDel="00C2539B">
          <w:rPr>
            <w:rStyle w:val="Strong"/>
            <w:b w:val="0"/>
            <w:sz w:val="28"/>
            <w:szCs w:val="28"/>
          </w:rPr>
          <w:delText xml:space="preserve">The Consumer representatives on the Board may </w:delText>
        </w:r>
        <w:r w:rsidR="008C5219" w:rsidDel="00C2539B">
          <w:rPr>
            <w:rStyle w:val="Strong"/>
            <w:b w:val="0"/>
            <w:sz w:val="28"/>
            <w:szCs w:val="28"/>
          </w:rPr>
          <w:delText xml:space="preserve">each </w:delText>
        </w:r>
        <w:r w:rsidDel="00C2539B">
          <w:rPr>
            <w:rStyle w:val="Strong"/>
            <w:b w:val="0"/>
            <w:sz w:val="28"/>
            <w:szCs w:val="28"/>
          </w:rPr>
          <w:delText>designate one person</w:delText>
        </w:r>
        <w:r w:rsidR="00622C78" w:rsidDel="00C2539B">
          <w:rPr>
            <w:rStyle w:val="Strong"/>
            <w:b w:val="0"/>
            <w:sz w:val="28"/>
            <w:szCs w:val="28"/>
          </w:rPr>
          <w:delText xml:space="preserve"> </w:delText>
        </w:r>
        <w:r w:rsidR="00D43C20" w:rsidDel="00C2539B">
          <w:rPr>
            <w:rStyle w:val="Strong"/>
            <w:b w:val="0"/>
            <w:sz w:val="28"/>
            <w:szCs w:val="28"/>
          </w:rPr>
          <w:delText>that meets the Qualifications Guidelines for Credit Work Group Membership</w:delText>
        </w:r>
        <w:r w:rsidR="008C5219" w:rsidDel="00C2539B">
          <w:rPr>
            <w:rStyle w:val="Strong"/>
            <w:b w:val="0"/>
            <w:sz w:val="28"/>
            <w:szCs w:val="28"/>
          </w:rPr>
          <w:delText>,</w:delText>
        </w:r>
        <w:r w:rsidR="00D43C20" w:rsidDel="00C2539B">
          <w:rPr>
            <w:rStyle w:val="Strong"/>
            <w:b w:val="0"/>
            <w:sz w:val="28"/>
            <w:szCs w:val="28"/>
          </w:rPr>
          <w:delText xml:space="preserve"> </w:delText>
        </w:r>
        <w:r w:rsidR="00C148A3" w:rsidDel="00C2539B">
          <w:rPr>
            <w:rStyle w:val="Strong"/>
            <w:b w:val="0"/>
            <w:sz w:val="28"/>
            <w:szCs w:val="28"/>
          </w:rPr>
          <w:delText xml:space="preserve">as a voting member </w:delText>
        </w:r>
        <w:r w:rsidDel="00C2539B">
          <w:rPr>
            <w:rStyle w:val="Strong"/>
            <w:b w:val="0"/>
            <w:sz w:val="28"/>
            <w:szCs w:val="28"/>
          </w:rPr>
          <w:delText xml:space="preserve">to participate in the activities and attend meetings of the CWG. </w:delText>
        </w:r>
      </w:del>
    </w:p>
    <w:p w14:paraId="5AD175F8" w14:textId="77777777" w:rsidR="008063AE" w:rsidRDefault="008063AE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30A785AF" w14:textId="79E57296" w:rsidR="00720AF4" w:rsidRDefault="00720AF4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del w:id="119" w:author="Sager, Brenden" w:date="2023-02-23T13:26:00Z">
        <w:r w:rsidRPr="00F1518E" w:rsidDel="00E068CC">
          <w:rPr>
            <w:rStyle w:val="Strong"/>
            <w:b w:val="0"/>
            <w:sz w:val="28"/>
            <w:szCs w:val="28"/>
          </w:rPr>
          <w:delText>All designations of CWG members must be sent to ERCOT’s Credit Manager.</w:delText>
        </w:r>
      </w:del>
      <w:ins w:id="120" w:author="Sager, Brenden" w:date="2023-02-23T13:25:00Z">
        <w:r w:rsidR="00E068CC" w:rsidRPr="004D1ED4">
          <w:rPr>
            <w:rStyle w:val="ui-provider"/>
            <w:sz w:val="28"/>
            <w:szCs w:val="28"/>
          </w:rPr>
          <w:t>All designations of C</w:t>
        </w:r>
      </w:ins>
      <w:ins w:id="121" w:author="Sager, Brenden" w:date="2023-02-24T13:28:00Z">
        <w:r w:rsidR="00D11866">
          <w:rPr>
            <w:rStyle w:val="ui-provider"/>
            <w:sz w:val="28"/>
            <w:szCs w:val="28"/>
          </w:rPr>
          <w:t>FS</w:t>
        </w:r>
      </w:ins>
      <w:ins w:id="122" w:author="A. Boren" w:date="2023-02-27T13:03:00Z">
        <w:r w:rsidR="00F95BE8">
          <w:rPr>
            <w:rStyle w:val="ui-provider"/>
            <w:sz w:val="28"/>
            <w:szCs w:val="28"/>
          </w:rPr>
          <w:t>G</w:t>
        </w:r>
      </w:ins>
      <w:ins w:id="123" w:author="Sager, Brenden" w:date="2023-02-23T13:25:00Z">
        <w:r w:rsidR="00E068CC" w:rsidRPr="004D1ED4">
          <w:rPr>
            <w:rStyle w:val="ui-provider"/>
            <w:sz w:val="28"/>
            <w:szCs w:val="28"/>
          </w:rPr>
          <w:t xml:space="preserve"> members shall be sent to TAC for approval.</w:t>
        </w:r>
      </w:ins>
    </w:p>
    <w:p w14:paraId="25C05534" w14:textId="77777777" w:rsidR="008063AE" w:rsidRDefault="008063AE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5E91826E" w14:textId="16CD8069" w:rsidR="002E2C99" w:rsidRDefault="002E2C9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t>The Chair</w:t>
      </w:r>
      <w:r w:rsidR="0070314F">
        <w:rPr>
          <w:rStyle w:val="Strong"/>
          <w:b w:val="0"/>
          <w:sz w:val="28"/>
          <w:szCs w:val="28"/>
        </w:rPr>
        <w:t xml:space="preserve"> and Vice-Chair</w:t>
      </w:r>
      <w:r w:rsidRPr="005F5A0B">
        <w:rPr>
          <w:rStyle w:val="Strong"/>
          <w:b w:val="0"/>
          <w:sz w:val="28"/>
          <w:szCs w:val="28"/>
        </w:rPr>
        <w:t xml:space="preserve"> of the </w:t>
      </w:r>
      <w:del w:id="124" w:author="Martin, Loretto" w:date="2023-02-24T14:40:00Z">
        <w:r w:rsidRPr="005F5A0B" w:rsidDel="00B727A2">
          <w:rPr>
            <w:rStyle w:val="Strong"/>
            <w:b w:val="0"/>
            <w:sz w:val="28"/>
            <w:szCs w:val="28"/>
          </w:rPr>
          <w:delText xml:space="preserve">CWG </w:delText>
        </w:r>
      </w:del>
      <w:ins w:id="125" w:author="Martin, Loretto" w:date="2023-02-24T14:40:00Z">
        <w:r w:rsidR="00B727A2" w:rsidRPr="005F5A0B">
          <w:rPr>
            <w:rStyle w:val="Strong"/>
            <w:b w:val="0"/>
            <w:sz w:val="28"/>
            <w:szCs w:val="28"/>
          </w:rPr>
          <w:t>C</w:t>
        </w:r>
        <w:r w:rsidR="00B727A2">
          <w:rPr>
            <w:rStyle w:val="Strong"/>
            <w:b w:val="0"/>
            <w:sz w:val="28"/>
            <w:szCs w:val="28"/>
          </w:rPr>
          <w:t>FS</w:t>
        </w:r>
      </w:ins>
      <w:ins w:id="126" w:author="A. Boren" w:date="2023-02-27T13:03:00Z">
        <w:r w:rsidR="005441B0">
          <w:rPr>
            <w:rStyle w:val="Strong"/>
            <w:b w:val="0"/>
            <w:sz w:val="28"/>
            <w:szCs w:val="28"/>
          </w:rPr>
          <w:t>G</w:t>
        </w:r>
      </w:ins>
      <w:ins w:id="127" w:author="Martin, Loretto" w:date="2023-02-24T14:40:00Z">
        <w:r w:rsidR="00B727A2" w:rsidRPr="005F5A0B">
          <w:rPr>
            <w:rStyle w:val="Strong"/>
            <w:b w:val="0"/>
            <w:sz w:val="28"/>
            <w:szCs w:val="28"/>
          </w:rPr>
          <w:t xml:space="preserve"> </w:t>
        </w:r>
      </w:ins>
      <w:r w:rsidR="00F4136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be </w:t>
      </w:r>
      <w:r w:rsidR="00B7667B">
        <w:rPr>
          <w:rStyle w:val="Strong"/>
          <w:b w:val="0"/>
          <w:sz w:val="28"/>
          <w:szCs w:val="28"/>
        </w:rPr>
        <w:t>elected</w:t>
      </w:r>
      <w:r w:rsidRPr="005F5A0B">
        <w:rPr>
          <w:rStyle w:val="Strong"/>
          <w:b w:val="0"/>
          <w:sz w:val="28"/>
          <w:szCs w:val="28"/>
        </w:rPr>
        <w:t xml:space="preserve"> annually by the </w:t>
      </w:r>
      <w:r w:rsidR="00720AF4">
        <w:rPr>
          <w:rStyle w:val="Strong"/>
          <w:b w:val="0"/>
          <w:sz w:val="28"/>
          <w:szCs w:val="28"/>
        </w:rPr>
        <w:t>C</w:t>
      </w:r>
      <w:ins w:id="128" w:author="Sager, Brenden" w:date="2023-02-24T13:28:00Z">
        <w:r w:rsidR="00D11866">
          <w:rPr>
            <w:rStyle w:val="Strong"/>
            <w:b w:val="0"/>
            <w:sz w:val="28"/>
            <w:szCs w:val="28"/>
          </w:rPr>
          <w:t>FS</w:t>
        </w:r>
      </w:ins>
      <w:ins w:id="129" w:author="A. Boren" w:date="2023-02-27T13:03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130" w:author="Martin, Loretto" w:date="2023-02-13T13:32:00Z">
        <w:r w:rsidR="00720AF4" w:rsidDel="0049654E">
          <w:rPr>
            <w:rStyle w:val="Strong"/>
            <w:b w:val="0"/>
            <w:sz w:val="28"/>
            <w:szCs w:val="28"/>
          </w:rPr>
          <w:delText>W</w:delText>
        </w:r>
      </w:del>
      <w:del w:id="131" w:author="Sager, Brenden" w:date="2023-02-24T13:28:00Z">
        <w:r w:rsidR="00720AF4" w:rsidDel="00D11866">
          <w:rPr>
            <w:rStyle w:val="Strong"/>
            <w:b w:val="0"/>
            <w:sz w:val="28"/>
            <w:szCs w:val="28"/>
          </w:rPr>
          <w:delText>G</w:delText>
        </w:r>
      </w:del>
      <w:r w:rsidR="00720AF4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 xml:space="preserve">membership and confirmed by vote of </w:t>
      </w:r>
      <w:del w:id="132" w:author="Martin, Loretto" w:date="2023-02-13T13:32:00Z">
        <w:r w:rsidRPr="005F5A0B" w:rsidDel="0049654E">
          <w:rPr>
            <w:rStyle w:val="Strong"/>
            <w:b w:val="0"/>
            <w:sz w:val="28"/>
            <w:szCs w:val="28"/>
          </w:rPr>
          <w:delText>the F</w:delText>
        </w:r>
        <w:r w:rsidR="0005680D" w:rsidDel="0049654E">
          <w:rPr>
            <w:rStyle w:val="Strong"/>
            <w:b w:val="0"/>
            <w:sz w:val="28"/>
            <w:szCs w:val="28"/>
          </w:rPr>
          <w:delText>&amp;A</w:delText>
        </w:r>
        <w:r w:rsidRPr="005F5A0B" w:rsidDel="0049654E">
          <w:rPr>
            <w:rStyle w:val="Strong"/>
            <w:b w:val="0"/>
            <w:sz w:val="28"/>
            <w:szCs w:val="28"/>
          </w:rPr>
          <w:delText xml:space="preserve"> Committee</w:delText>
        </w:r>
      </w:del>
      <w:ins w:id="133" w:author="Martin, Loretto" w:date="2023-02-13T13:32:00Z">
        <w:r w:rsidR="0049654E">
          <w:rPr>
            <w:rStyle w:val="Strong"/>
            <w:b w:val="0"/>
            <w:sz w:val="28"/>
            <w:szCs w:val="28"/>
          </w:rPr>
          <w:t>TAC</w:t>
        </w:r>
      </w:ins>
      <w:r w:rsidRPr="005F5A0B">
        <w:rPr>
          <w:rStyle w:val="Strong"/>
          <w:b w:val="0"/>
          <w:sz w:val="28"/>
          <w:szCs w:val="28"/>
        </w:rPr>
        <w:t>.</w:t>
      </w:r>
      <w:r w:rsidR="00C72409">
        <w:rPr>
          <w:rStyle w:val="Strong"/>
          <w:b w:val="0"/>
          <w:sz w:val="28"/>
          <w:szCs w:val="28"/>
        </w:rPr>
        <w:t xml:space="preserve">  If the Chair or Vice-Chair steps down during his or her term, the C</w:t>
      </w:r>
      <w:ins w:id="134" w:author="Sager, Brenden" w:date="2023-02-24T13:28:00Z">
        <w:r w:rsidR="00D11866">
          <w:rPr>
            <w:rStyle w:val="Strong"/>
            <w:b w:val="0"/>
            <w:sz w:val="28"/>
            <w:szCs w:val="28"/>
          </w:rPr>
          <w:t>FS</w:t>
        </w:r>
      </w:ins>
      <w:ins w:id="135" w:author="A. Boren" w:date="2023-02-27T13:03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136" w:author="Martin, Loretto" w:date="2023-02-13T13:32:00Z">
        <w:r w:rsidR="00C72409" w:rsidDel="0049654E">
          <w:rPr>
            <w:rStyle w:val="Strong"/>
            <w:b w:val="0"/>
            <w:sz w:val="28"/>
            <w:szCs w:val="28"/>
          </w:rPr>
          <w:delText>W</w:delText>
        </w:r>
      </w:del>
      <w:del w:id="137" w:author="Sager, Brenden" w:date="2023-02-24T13:28:00Z">
        <w:r w:rsidR="00C72409" w:rsidDel="00D11866">
          <w:rPr>
            <w:rStyle w:val="Strong"/>
            <w:b w:val="0"/>
            <w:sz w:val="28"/>
            <w:szCs w:val="28"/>
          </w:rPr>
          <w:delText>G</w:delText>
        </w:r>
      </w:del>
      <w:r w:rsidR="00C72409">
        <w:rPr>
          <w:rStyle w:val="Strong"/>
          <w:b w:val="0"/>
          <w:sz w:val="28"/>
          <w:szCs w:val="28"/>
        </w:rPr>
        <w:t xml:space="preserve"> will hold a special election to fill the vacant position within </w:t>
      </w:r>
      <w:r w:rsidR="009B0D7C">
        <w:rPr>
          <w:rStyle w:val="Strong"/>
          <w:b w:val="0"/>
          <w:sz w:val="28"/>
          <w:szCs w:val="28"/>
        </w:rPr>
        <w:t>60</w:t>
      </w:r>
      <w:r w:rsidR="00C72409">
        <w:rPr>
          <w:rStyle w:val="Strong"/>
          <w:b w:val="0"/>
          <w:sz w:val="28"/>
          <w:szCs w:val="28"/>
        </w:rPr>
        <w:t xml:space="preserve"> days and the vote will be confirmed by </w:t>
      </w:r>
      <w:del w:id="138" w:author="Martin, Loretto" w:date="2023-02-13T13:32:00Z">
        <w:r w:rsidR="00C72409" w:rsidDel="0049654E">
          <w:rPr>
            <w:rStyle w:val="Strong"/>
            <w:b w:val="0"/>
            <w:sz w:val="28"/>
            <w:szCs w:val="28"/>
          </w:rPr>
          <w:delText>the F&amp;A Committee</w:delText>
        </w:r>
      </w:del>
      <w:ins w:id="139" w:author="Martin, Loretto" w:date="2023-02-13T13:32:00Z">
        <w:r w:rsidR="0049654E">
          <w:rPr>
            <w:rStyle w:val="Strong"/>
            <w:b w:val="0"/>
            <w:sz w:val="28"/>
            <w:szCs w:val="28"/>
          </w:rPr>
          <w:t>TAC</w:t>
        </w:r>
      </w:ins>
      <w:r w:rsidR="00C72409">
        <w:rPr>
          <w:rStyle w:val="Strong"/>
          <w:b w:val="0"/>
          <w:sz w:val="28"/>
          <w:szCs w:val="28"/>
        </w:rPr>
        <w:t xml:space="preserve">.  </w:t>
      </w:r>
      <w:r w:rsidR="00555355">
        <w:rPr>
          <w:rStyle w:val="Strong"/>
          <w:b w:val="0"/>
          <w:sz w:val="28"/>
          <w:szCs w:val="28"/>
        </w:rPr>
        <w:t xml:space="preserve"> </w:t>
      </w:r>
    </w:p>
    <w:p w14:paraId="0F45AE4D" w14:textId="77777777" w:rsidR="00555355" w:rsidRDefault="005553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7F3C6881" w14:textId="35F327CA" w:rsidR="00555355" w:rsidRPr="005F5A0B" w:rsidRDefault="00555355" w:rsidP="005553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t xml:space="preserve">The </w:t>
      </w:r>
      <w:r w:rsidR="0070314F">
        <w:rPr>
          <w:rStyle w:val="Strong"/>
          <w:b w:val="0"/>
          <w:sz w:val="28"/>
          <w:szCs w:val="28"/>
        </w:rPr>
        <w:t>C</w:t>
      </w:r>
      <w:del w:id="140" w:author="Martin, Loretto" w:date="2023-02-13T13:32:00Z">
        <w:r w:rsidR="0070314F" w:rsidDel="0049654E">
          <w:rPr>
            <w:rStyle w:val="Strong"/>
            <w:b w:val="0"/>
            <w:sz w:val="28"/>
            <w:szCs w:val="28"/>
          </w:rPr>
          <w:delText>W</w:delText>
        </w:r>
      </w:del>
      <w:del w:id="141" w:author="Martin, Loretto" w:date="2023-02-24T14:41:00Z">
        <w:r w:rsidR="0070314F" w:rsidDel="00A60B79">
          <w:rPr>
            <w:rStyle w:val="Strong"/>
            <w:b w:val="0"/>
            <w:sz w:val="28"/>
            <w:szCs w:val="28"/>
          </w:rPr>
          <w:delText>G</w:delText>
        </w:r>
      </w:del>
      <w:ins w:id="142" w:author="Martin, Loretto" w:date="2023-02-24T14:41:00Z">
        <w:r w:rsidR="00A60B79">
          <w:rPr>
            <w:rStyle w:val="Strong"/>
            <w:b w:val="0"/>
            <w:sz w:val="28"/>
            <w:szCs w:val="28"/>
          </w:rPr>
          <w:t>FS</w:t>
        </w:r>
      </w:ins>
      <w:ins w:id="143" w:author="A. Boren" w:date="2023-02-27T13:04:00Z">
        <w:r w:rsidR="005441B0">
          <w:rPr>
            <w:rStyle w:val="Strong"/>
            <w:b w:val="0"/>
            <w:sz w:val="28"/>
            <w:szCs w:val="28"/>
          </w:rPr>
          <w:t>G</w:t>
        </w:r>
      </w:ins>
      <w:r w:rsidR="0070314F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 xml:space="preserve">Chair </w:t>
      </w:r>
      <w:r w:rsidR="00F4136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report at least semi-annually to </w:t>
      </w:r>
      <w:del w:id="144" w:author="Martin, Loretto" w:date="2023-02-13T13:33:00Z">
        <w:r w:rsidRPr="005F5A0B" w:rsidDel="0049654E">
          <w:rPr>
            <w:rStyle w:val="Strong"/>
            <w:b w:val="0"/>
            <w:sz w:val="28"/>
            <w:szCs w:val="28"/>
          </w:rPr>
          <w:delText>the F</w:delText>
        </w:r>
        <w:r w:rsidR="0005680D" w:rsidDel="0049654E">
          <w:rPr>
            <w:rStyle w:val="Strong"/>
            <w:b w:val="0"/>
            <w:sz w:val="28"/>
            <w:szCs w:val="28"/>
          </w:rPr>
          <w:delText>&amp;A</w:delText>
        </w:r>
        <w:r w:rsidRPr="005F5A0B" w:rsidDel="0049654E">
          <w:rPr>
            <w:rStyle w:val="Strong"/>
            <w:b w:val="0"/>
            <w:sz w:val="28"/>
            <w:szCs w:val="28"/>
          </w:rPr>
          <w:delText xml:space="preserve"> </w:delText>
        </w:r>
        <w:r w:rsidR="00951CE1" w:rsidDel="0049654E">
          <w:rPr>
            <w:rStyle w:val="Strong"/>
            <w:b w:val="0"/>
            <w:sz w:val="28"/>
            <w:szCs w:val="28"/>
          </w:rPr>
          <w:delText>C</w:delText>
        </w:r>
        <w:r w:rsidRPr="005F5A0B" w:rsidDel="0049654E">
          <w:rPr>
            <w:rStyle w:val="Strong"/>
            <w:b w:val="0"/>
            <w:sz w:val="28"/>
            <w:szCs w:val="28"/>
          </w:rPr>
          <w:delText>ommittee</w:delText>
        </w:r>
      </w:del>
      <w:ins w:id="145" w:author="Martin, Loretto" w:date="2023-02-13T13:33:00Z">
        <w:r w:rsidR="0049654E">
          <w:rPr>
            <w:rStyle w:val="Strong"/>
            <w:b w:val="0"/>
            <w:sz w:val="28"/>
            <w:szCs w:val="28"/>
          </w:rPr>
          <w:t>TAC</w:t>
        </w:r>
      </w:ins>
      <w:r w:rsidRPr="005F5A0B">
        <w:rPr>
          <w:rStyle w:val="Strong"/>
          <w:b w:val="0"/>
          <w:sz w:val="28"/>
          <w:szCs w:val="28"/>
        </w:rPr>
        <w:t xml:space="preserve"> </w:t>
      </w:r>
      <w:r w:rsidR="00C85978">
        <w:rPr>
          <w:rStyle w:val="Strong"/>
          <w:b w:val="0"/>
          <w:sz w:val="28"/>
          <w:szCs w:val="28"/>
        </w:rPr>
        <w:t>regarding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 xml:space="preserve">the state of credit </w:t>
      </w:r>
      <w:r w:rsidR="00280B98">
        <w:rPr>
          <w:rStyle w:val="Strong"/>
          <w:b w:val="0"/>
          <w:sz w:val="28"/>
          <w:szCs w:val="28"/>
        </w:rPr>
        <w:t>practice</w:t>
      </w:r>
      <w:r w:rsidRPr="005F5A0B">
        <w:rPr>
          <w:rStyle w:val="Strong"/>
          <w:b w:val="0"/>
          <w:sz w:val="28"/>
          <w:szCs w:val="28"/>
        </w:rPr>
        <w:t xml:space="preserve"> within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>ERCOT.  In addition</w:t>
      </w:r>
      <w:r w:rsidR="00F4136D">
        <w:rPr>
          <w:rStyle w:val="Strong"/>
          <w:b w:val="0"/>
          <w:sz w:val="28"/>
          <w:szCs w:val="28"/>
        </w:rPr>
        <w:t>,</w:t>
      </w:r>
      <w:r w:rsidRPr="005F5A0B">
        <w:rPr>
          <w:rStyle w:val="Strong"/>
          <w:b w:val="0"/>
          <w:sz w:val="28"/>
          <w:szCs w:val="28"/>
        </w:rPr>
        <w:t xml:space="preserve"> the </w:t>
      </w:r>
      <w:r w:rsidR="0070314F">
        <w:rPr>
          <w:rStyle w:val="Strong"/>
          <w:b w:val="0"/>
          <w:sz w:val="28"/>
          <w:szCs w:val="28"/>
        </w:rPr>
        <w:t>C</w:t>
      </w:r>
      <w:ins w:id="146" w:author="Sager, Brenden" w:date="2023-02-24T13:28:00Z">
        <w:r w:rsidR="00D11866">
          <w:rPr>
            <w:rStyle w:val="Strong"/>
            <w:b w:val="0"/>
            <w:sz w:val="28"/>
            <w:szCs w:val="28"/>
          </w:rPr>
          <w:t>FS</w:t>
        </w:r>
      </w:ins>
      <w:ins w:id="147" w:author="A. Boren" w:date="2023-02-27T13:04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148" w:author="Martin, Loretto" w:date="2023-02-13T13:33:00Z">
        <w:r w:rsidR="0070314F" w:rsidDel="0049654E">
          <w:rPr>
            <w:rStyle w:val="Strong"/>
            <w:b w:val="0"/>
            <w:sz w:val="28"/>
            <w:szCs w:val="28"/>
          </w:rPr>
          <w:delText>W</w:delText>
        </w:r>
      </w:del>
      <w:del w:id="149" w:author="Sager, Brenden" w:date="2023-02-24T13:28:00Z">
        <w:r w:rsidR="0070314F" w:rsidDel="00D11866">
          <w:rPr>
            <w:rStyle w:val="Strong"/>
            <w:b w:val="0"/>
            <w:sz w:val="28"/>
            <w:szCs w:val="28"/>
          </w:rPr>
          <w:delText>G</w:delText>
        </w:r>
      </w:del>
      <w:r w:rsidR="0070314F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 xml:space="preserve">Chair </w:t>
      </w:r>
      <w:r w:rsidR="00F4136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notify the </w:t>
      </w:r>
      <w:del w:id="150" w:author="Martin, Loretto" w:date="2023-02-13T13:33:00Z">
        <w:r w:rsidRPr="005F5A0B" w:rsidDel="0049654E">
          <w:rPr>
            <w:rStyle w:val="Strong"/>
            <w:b w:val="0"/>
            <w:sz w:val="28"/>
            <w:szCs w:val="28"/>
          </w:rPr>
          <w:delText>F</w:delText>
        </w:r>
        <w:r w:rsidR="0005680D" w:rsidDel="0049654E">
          <w:rPr>
            <w:rStyle w:val="Strong"/>
            <w:b w:val="0"/>
            <w:sz w:val="28"/>
            <w:szCs w:val="28"/>
          </w:rPr>
          <w:delText>&amp;A</w:delText>
        </w:r>
        <w:r w:rsidRPr="005F5A0B" w:rsidDel="0049654E">
          <w:rPr>
            <w:rStyle w:val="Strong"/>
            <w:b w:val="0"/>
            <w:sz w:val="28"/>
            <w:szCs w:val="28"/>
          </w:rPr>
          <w:delText xml:space="preserve"> Committee</w:delText>
        </w:r>
      </w:del>
      <w:ins w:id="151" w:author="Martin, Loretto" w:date="2023-02-13T13:33:00Z">
        <w:r w:rsidR="0049654E">
          <w:rPr>
            <w:rStyle w:val="Strong"/>
            <w:b w:val="0"/>
            <w:sz w:val="28"/>
            <w:szCs w:val="28"/>
          </w:rPr>
          <w:t>TAC</w:t>
        </w:r>
      </w:ins>
      <w:r w:rsidR="00C85978">
        <w:rPr>
          <w:rStyle w:val="Strong"/>
          <w:b w:val="0"/>
          <w:sz w:val="28"/>
          <w:szCs w:val="28"/>
        </w:rPr>
        <w:t xml:space="preserve"> Chair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>of significant</w:t>
      </w:r>
      <w:r w:rsidR="00C85978">
        <w:rPr>
          <w:rStyle w:val="Strong"/>
          <w:b w:val="0"/>
          <w:sz w:val="28"/>
          <w:szCs w:val="28"/>
        </w:rPr>
        <w:t xml:space="preserve"> credit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>issues as they arise.</w:t>
      </w:r>
    </w:p>
    <w:p w14:paraId="4B822755" w14:textId="77777777" w:rsidR="006A2DF0" w:rsidRDefault="006A2DF0" w:rsidP="006A2DF0">
      <w:pPr>
        <w:widowControl w:val="0"/>
        <w:ind w:left="180"/>
        <w:jc w:val="both"/>
        <w:rPr>
          <w:sz w:val="28"/>
          <w:szCs w:val="28"/>
        </w:rPr>
      </w:pPr>
    </w:p>
    <w:p w14:paraId="5B2BB521" w14:textId="0A62E693" w:rsidR="006A2DF0" w:rsidRPr="0015387F" w:rsidRDefault="006A2DF0" w:rsidP="006A2DF0">
      <w:pPr>
        <w:widowControl w:val="0"/>
        <w:ind w:left="180"/>
        <w:jc w:val="both"/>
        <w:rPr>
          <w:sz w:val="28"/>
          <w:szCs w:val="28"/>
        </w:rPr>
      </w:pPr>
      <w:proofErr w:type="gramStart"/>
      <w:r w:rsidRPr="0015387F">
        <w:rPr>
          <w:sz w:val="28"/>
          <w:szCs w:val="28"/>
        </w:rPr>
        <w:lastRenderedPageBreak/>
        <w:t>In order to</w:t>
      </w:r>
      <w:proofErr w:type="gramEnd"/>
      <w:r w:rsidRPr="0015387F">
        <w:rPr>
          <w:sz w:val="28"/>
          <w:szCs w:val="28"/>
        </w:rPr>
        <w:t xml:space="preserve"> discharge its </w:t>
      </w:r>
      <w:r>
        <w:rPr>
          <w:sz w:val="28"/>
          <w:szCs w:val="28"/>
        </w:rPr>
        <w:t>responsibilit</w:t>
      </w:r>
      <w:r w:rsidR="00C85978">
        <w:rPr>
          <w:sz w:val="28"/>
          <w:szCs w:val="28"/>
        </w:rPr>
        <w:t>ies</w:t>
      </w:r>
      <w:r>
        <w:rPr>
          <w:sz w:val="28"/>
          <w:szCs w:val="28"/>
        </w:rPr>
        <w:t>, the C</w:t>
      </w:r>
      <w:ins w:id="152" w:author="Sager, Brenden" w:date="2023-02-24T13:28:00Z">
        <w:r w:rsidR="00D11866">
          <w:rPr>
            <w:sz w:val="28"/>
            <w:szCs w:val="28"/>
          </w:rPr>
          <w:t>FS</w:t>
        </w:r>
      </w:ins>
      <w:ins w:id="153" w:author="A. Boren" w:date="2023-02-27T13:04:00Z">
        <w:r w:rsidR="005441B0">
          <w:rPr>
            <w:sz w:val="28"/>
            <w:szCs w:val="28"/>
          </w:rPr>
          <w:t>G</w:t>
        </w:r>
      </w:ins>
      <w:del w:id="154" w:author="Martin, Loretto" w:date="2023-02-13T13:33:00Z">
        <w:r w:rsidDel="0049654E">
          <w:rPr>
            <w:sz w:val="28"/>
            <w:szCs w:val="28"/>
          </w:rPr>
          <w:delText>W</w:delText>
        </w:r>
      </w:del>
      <w:del w:id="155" w:author="Sager, Brenden" w:date="2023-02-24T13:28:00Z">
        <w:r w:rsidDel="00D11866">
          <w:rPr>
            <w:sz w:val="28"/>
            <w:szCs w:val="28"/>
          </w:rPr>
          <w:delText>G</w:delText>
        </w:r>
      </w:del>
      <w:r w:rsidRPr="0015387F">
        <w:rPr>
          <w:sz w:val="28"/>
          <w:szCs w:val="28"/>
        </w:rPr>
        <w:t xml:space="preserve"> may form temporary or </w:t>
      </w:r>
      <w:r w:rsidR="007C04F3" w:rsidRPr="007C04F3">
        <w:rPr>
          <w:i/>
          <w:sz w:val="28"/>
          <w:szCs w:val="28"/>
        </w:rPr>
        <w:t>ad hoc</w:t>
      </w:r>
      <w:r>
        <w:rPr>
          <w:sz w:val="28"/>
          <w:szCs w:val="28"/>
        </w:rPr>
        <w:t xml:space="preserve"> task forces.  The C</w:t>
      </w:r>
      <w:ins w:id="156" w:author="Sager, Brenden" w:date="2023-02-24T13:28:00Z">
        <w:r w:rsidR="00D11866">
          <w:rPr>
            <w:sz w:val="28"/>
            <w:szCs w:val="28"/>
          </w:rPr>
          <w:t>FS</w:t>
        </w:r>
      </w:ins>
      <w:ins w:id="157" w:author="A. Boren" w:date="2023-02-27T13:04:00Z">
        <w:r w:rsidR="005441B0">
          <w:rPr>
            <w:sz w:val="28"/>
            <w:szCs w:val="28"/>
          </w:rPr>
          <w:t>G</w:t>
        </w:r>
      </w:ins>
      <w:del w:id="158" w:author="Martin, Loretto" w:date="2023-02-13T13:33:00Z">
        <w:r w:rsidDel="0049654E">
          <w:rPr>
            <w:sz w:val="28"/>
            <w:szCs w:val="28"/>
          </w:rPr>
          <w:delText>W</w:delText>
        </w:r>
      </w:del>
      <w:del w:id="159" w:author="Sager, Brenden" w:date="2023-02-24T13:28:00Z">
        <w:r w:rsidDel="00D11866">
          <w:rPr>
            <w:sz w:val="28"/>
            <w:szCs w:val="28"/>
          </w:rPr>
          <w:delText>G</w:delText>
        </w:r>
      </w:del>
      <w:r>
        <w:rPr>
          <w:sz w:val="28"/>
          <w:szCs w:val="28"/>
        </w:rPr>
        <w:t xml:space="preserve"> </w:t>
      </w:r>
      <w:r w:rsidR="0070314F">
        <w:rPr>
          <w:sz w:val="28"/>
          <w:szCs w:val="28"/>
        </w:rPr>
        <w:t>C</w:t>
      </w:r>
      <w:r>
        <w:rPr>
          <w:sz w:val="28"/>
          <w:szCs w:val="28"/>
        </w:rPr>
        <w:t>hair, with C</w:t>
      </w:r>
      <w:ins w:id="160" w:author="Sager, Brenden" w:date="2023-02-24T13:29:00Z">
        <w:r w:rsidR="00D11866">
          <w:rPr>
            <w:sz w:val="28"/>
            <w:szCs w:val="28"/>
          </w:rPr>
          <w:t>FS</w:t>
        </w:r>
      </w:ins>
      <w:ins w:id="161" w:author="A. Boren" w:date="2023-02-27T13:04:00Z">
        <w:r w:rsidR="005441B0">
          <w:rPr>
            <w:sz w:val="28"/>
            <w:szCs w:val="28"/>
          </w:rPr>
          <w:t>G</w:t>
        </w:r>
      </w:ins>
      <w:del w:id="162" w:author="Martin, Loretto" w:date="2023-02-13T13:33:00Z">
        <w:r w:rsidDel="0049654E">
          <w:rPr>
            <w:sz w:val="28"/>
            <w:szCs w:val="28"/>
          </w:rPr>
          <w:delText>W</w:delText>
        </w:r>
      </w:del>
      <w:del w:id="163" w:author="Sager, Brenden" w:date="2023-02-24T13:29:00Z">
        <w:r w:rsidDel="00D11866">
          <w:rPr>
            <w:sz w:val="28"/>
            <w:szCs w:val="28"/>
          </w:rPr>
          <w:delText>G</w:delText>
        </w:r>
      </w:del>
      <w:r w:rsidRPr="0015387F">
        <w:rPr>
          <w:sz w:val="28"/>
          <w:szCs w:val="28"/>
        </w:rPr>
        <w:t xml:space="preserve"> approval, shall appoint the chair for each</w:t>
      </w:r>
      <w:r>
        <w:rPr>
          <w:sz w:val="28"/>
          <w:szCs w:val="28"/>
        </w:rPr>
        <w:t xml:space="preserve"> task force </w:t>
      </w:r>
      <w:r w:rsidR="00791499">
        <w:rPr>
          <w:sz w:val="28"/>
          <w:szCs w:val="28"/>
        </w:rPr>
        <w:t xml:space="preserve">for </w:t>
      </w:r>
      <w:r w:rsidR="00D56946">
        <w:rPr>
          <w:sz w:val="28"/>
          <w:szCs w:val="28"/>
        </w:rPr>
        <w:t xml:space="preserve">a term of one year or </w:t>
      </w:r>
      <w:r w:rsidR="00791499">
        <w:rPr>
          <w:sz w:val="28"/>
          <w:szCs w:val="28"/>
        </w:rPr>
        <w:t>the duration of the task force</w:t>
      </w:r>
      <w:r w:rsidR="00D56946">
        <w:rPr>
          <w:sz w:val="28"/>
          <w:szCs w:val="28"/>
        </w:rPr>
        <w:t xml:space="preserve"> whichever is less</w:t>
      </w:r>
      <w:r w:rsidR="00C85978">
        <w:rPr>
          <w:sz w:val="28"/>
          <w:szCs w:val="28"/>
        </w:rPr>
        <w:t xml:space="preserve">.  Each task force chair may serve in that role for </w:t>
      </w:r>
      <w:r w:rsidR="00791499">
        <w:rPr>
          <w:sz w:val="28"/>
          <w:szCs w:val="28"/>
        </w:rPr>
        <w:t>no</w:t>
      </w:r>
      <w:r w:rsidR="00C85978">
        <w:rPr>
          <w:sz w:val="28"/>
          <w:szCs w:val="28"/>
        </w:rPr>
        <w:t xml:space="preserve"> more than</w:t>
      </w:r>
      <w:r w:rsidR="00791499">
        <w:rPr>
          <w:sz w:val="28"/>
          <w:szCs w:val="28"/>
        </w:rPr>
        <w:t xml:space="preserve"> </w:t>
      </w:r>
      <w:r w:rsidR="00D56946">
        <w:rPr>
          <w:sz w:val="28"/>
          <w:szCs w:val="28"/>
        </w:rPr>
        <w:t>two consecutive one year terms</w:t>
      </w:r>
      <w:r>
        <w:rPr>
          <w:sz w:val="28"/>
          <w:szCs w:val="28"/>
        </w:rPr>
        <w:t>. The C</w:t>
      </w:r>
      <w:ins w:id="164" w:author="Sager, Brenden" w:date="2023-02-24T13:29:00Z">
        <w:r w:rsidR="00D11866">
          <w:rPr>
            <w:sz w:val="28"/>
            <w:szCs w:val="28"/>
          </w:rPr>
          <w:t>FS</w:t>
        </w:r>
      </w:ins>
      <w:ins w:id="165" w:author="A. Boren" w:date="2023-02-27T13:04:00Z">
        <w:r w:rsidR="005441B0">
          <w:rPr>
            <w:sz w:val="28"/>
            <w:szCs w:val="28"/>
          </w:rPr>
          <w:t>G</w:t>
        </w:r>
      </w:ins>
      <w:del w:id="166" w:author="Martin, Loretto" w:date="2023-02-13T13:33:00Z">
        <w:r w:rsidDel="0049654E">
          <w:rPr>
            <w:sz w:val="28"/>
            <w:szCs w:val="28"/>
          </w:rPr>
          <w:delText>W</w:delText>
        </w:r>
      </w:del>
      <w:del w:id="167" w:author="Sager, Brenden" w:date="2023-02-24T13:29:00Z">
        <w:r w:rsidDel="00D11866">
          <w:rPr>
            <w:sz w:val="28"/>
            <w:szCs w:val="28"/>
          </w:rPr>
          <w:delText>G</w:delText>
        </w:r>
      </w:del>
      <w:r w:rsidRPr="0015387F">
        <w:rPr>
          <w:sz w:val="28"/>
          <w:szCs w:val="28"/>
        </w:rPr>
        <w:t xml:space="preserve"> shall direct these</w:t>
      </w:r>
      <w:r>
        <w:rPr>
          <w:sz w:val="28"/>
          <w:szCs w:val="28"/>
        </w:rPr>
        <w:t xml:space="preserve"> task forces </w:t>
      </w:r>
      <w:r w:rsidRPr="0015387F">
        <w:rPr>
          <w:sz w:val="28"/>
          <w:szCs w:val="28"/>
        </w:rPr>
        <w:t xml:space="preserve">and make assignments as necessary. </w:t>
      </w:r>
    </w:p>
    <w:p w14:paraId="36D0973E" w14:textId="77777777" w:rsidR="006A2DF0" w:rsidRPr="0015387F" w:rsidRDefault="006A2DF0" w:rsidP="006A2DF0">
      <w:pPr>
        <w:widowControl w:val="0"/>
        <w:jc w:val="both"/>
        <w:rPr>
          <w:sz w:val="28"/>
          <w:szCs w:val="28"/>
        </w:rPr>
      </w:pPr>
    </w:p>
    <w:p w14:paraId="7B4700B5" w14:textId="637391EA" w:rsidR="002E2C99" w:rsidRPr="001172D2" w:rsidRDefault="006A2DF0" w:rsidP="001172D2">
      <w:pPr>
        <w:widowControl w:val="0"/>
        <w:ind w:left="180"/>
        <w:jc w:val="both"/>
        <w:rPr>
          <w:rStyle w:val="Strong"/>
          <w:b w:val="0"/>
          <w:bCs w:val="0"/>
          <w:sz w:val="28"/>
          <w:szCs w:val="28"/>
        </w:rPr>
      </w:pPr>
      <w:r w:rsidRPr="001172D2">
        <w:rPr>
          <w:sz w:val="28"/>
          <w:szCs w:val="28"/>
        </w:rPr>
        <w:t>All task forces are responsible for reporting planned activities/projects and results to the C</w:t>
      </w:r>
      <w:ins w:id="168" w:author="Sager, Brenden" w:date="2023-02-24T13:29:00Z">
        <w:r w:rsidR="00D11866">
          <w:rPr>
            <w:sz w:val="28"/>
            <w:szCs w:val="28"/>
          </w:rPr>
          <w:t>FS</w:t>
        </w:r>
      </w:ins>
      <w:ins w:id="169" w:author="A. Boren" w:date="2023-02-27T13:04:00Z">
        <w:r w:rsidR="005441B0">
          <w:rPr>
            <w:sz w:val="28"/>
            <w:szCs w:val="28"/>
          </w:rPr>
          <w:t>G</w:t>
        </w:r>
      </w:ins>
      <w:del w:id="170" w:author="Martin, Loretto" w:date="2023-02-13T13:34:00Z">
        <w:r w:rsidRPr="001172D2" w:rsidDel="0049654E">
          <w:rPr>
            <w:sz w:val="28"/>
            <w:szCs w:val="28"/>
          </w:rPr>
          <w:delText>W</w:delText>
        </w:r>
      </w:del>
      <w:del w:id="171" w:author="Sager, Brenden" w:date="2023-02-24T13:29:00Z">
        <w:r w:rsidRPr="001172D2" w:rsidDel="00D11866">
          <w:rPr>
            <w:sz w:val="28"/>
            <w:szCs w:val="28"/>
          </w:rPr>
          <w:delText>G</w:delText>
        </w:r>
      </w:del>
      <w:r w:rsidRPr="001172D2">
        <w:rPr>
          <w:sz w:val="28"/>
          <w:szCs w:val="28"/>
        </w:rPr>
        <w:t xml:space="preserve"> for review. All task force actions are subject to C</w:t>
      </w:r>
      <w:ins w:id="172" w:author="Sager, Brenden" w:date="2023-02-24T13:29:00Z">
        <w:r w:rsidR="00D11866">
          <w:rPr>
            <w:sz w:val="28"/>
            <w:szCs w:val="28"/>
          </w:rPr>
          <w:t>FS</w:t>
        </w:r>
      </w:ins>
      <w:ins w:id="173" w:author="A. Boren" w:date="2023-02-27T13:04:00Z">
        <w:r w:rsidR="005441B0">
          <w:rPr>
            <w:sz w:val="28"/>
            <w:szCs w:val="28"/>
          </w:rPr>
          <w:t>G</w:t>
        </w:r>
      </w:ins>
      <w:del w:id="174" w:author="Martin, Loretto" w:date="2023-02-13T13:34:00Z">
        <w:r w:rsidRPr="001172D2" w:rsidDel="0049654E">
          <w:rPr>
            <w:sz w:val="28"/>
            <w:szCs w:val="28"/>
          </w:rPr>
          <w:delText>W</w:delText>
        </w:r>
      </w:del>
      <w:del w:id="175" w:author="Sager, Brenden" w:date="2023-02-24T13:29:00Z">
        <w:r w:rsidRPr="001172D2" w:rsidDel="00D11866">
          <w:rPr>
            <w:sz w:val="28"/>
            <w:szCs w:val="28"/>
          </w:rPr>
          <w:delText>G</w:delText>
        </w:r>
      </w:del>
      <w:r w:rsidRPr="001172D2">
        <w:rPr>
          <w:sz w:val="28"/>
          <w:szCs w:val="28"/>
        </w:rPr>
        <w:t xml:space="preserve"> review.</w:t>
      </w:r>
    </w:p>
    <w:p w14:paraId="6DF32220" w14:textId="77777777" w:rsidR="00CE0562" w:rsidRPr="001172D2" w:rsidRDefault="00CE0562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237127ED" w14:textId="77777777" w:rsidR="00CE0562" w:rsidRPr="001172D2" w:rsidRDefault="008F0E76" w:rsidP="008F0E76">
      <w:pPr>
        <w:pStyle w:val="NormalWeb"/>
        <w:spacing w:before="0" w:beforeAutospacing="0" w:after="0" w:afterAutospacing="0"/>
        <w:ind w:left="-180"/>
        <w:jc w:val="both"/>
        <w:rPr>
          <w:rStyle w:val="Strong"/>
          <w:sz w:val="28"/>
          <w:szCs w:val="28"/>
        </w:rPr>
      </w:pPr>
      <w:r w:rsidRPr="001172D2">
        <w:rPr>
          <w:rStyle w:val="Strong"/>
          <w:sz w:val="28"/>
          <w:szCs w:val="28"/>
        </w:rPr>
        <w:t xml:space="preserve">V. </w:t>
      </w:r>
      <w:r w:rsidR="00CE0562" w:rsidRPr="001172D2">
        <w:rPr>
          <w:rStyle w:val="Strong"/>
          <w:sz w:val="28"/>
          <w:szCs w:val="28"/>
        </w:rPr>
        <w:t>Meetings</w:t>
      </w:r>
    </w:p>
    <w:p w14:paraId="47158424" w14:textId="77777777" w:rsidR="00CE0562" w:rsidRDefault="00CE0562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1F7B3923" w14:textId="77777777" w:rsidR="000C0E88" w:rsidRPr="00EA2DD2" w:rsidRDefault="008F0E76">
      <w:pPr>
        <w:pStyle w:val="NormalWeb"/>
        <w:spacing w:before="0" w:beforeAutospacing="0" w:after="0" w:afterAutospacing="0"/>
        <w:ind w:left="180"/>
        <w:jc w:val="both"/>
        <w:rPr>
          <w:rStyle w:val="Strong"/>
          <w:i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 xml:space="preserve">A. </w:t>
      </w:r>
      <w:r w:rsidR="00B33971" w:rsidRPr="00EA2DD2">
        <w:rPr>
          <w:rStyle w:val="Strong"/>
          <w:i/>
          <w:sz w:val="28"/>
          <w:szCs w:val="28"/>
        </w:rPr>
        <w:t xml:space="preserve">Quorum </w:t>
      </w:r>
    </w:p>
    <w:p w14:paraId="554BC84F" w14:textId="63D3E9CF" w:rsidR="000C0E88" w:rsidRDefault="006A2DF0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proofErr w:type="gramStart"/>
      <w:r>
        <w:rPr>
          <w:rStyle w:val="Strong"/>
          <w:b w:val="0"/>
          <w:sz w:val="28"/>
          <w:szCs w:val="28"/>
        </w:rPr>
        <w:t>In order to</w:t>
      </w:r>
      <w:proofErr w:type="gramEnd"/>
      <w:r>
        <w:rPr>
          <w:rStyle w:val="Strong"/>
          <w:b w:val="0"/>
          <w:sz w:val="28"/>
          <w:szCs w:val="28"/>
        </w:rPr>
        <w:t xml:space="preserve"> take action, a quorum must be present.  </w:t>
      </w:r>
      <w:ins w:id="176" w:author="A. Boren" w:date="2023-02-22T09:52:00Z">
        <w:r w:rsidR="009F410D">
          <w:rPr>
            <w:rStyle w:val="Strong"/>
            <w:b w:val="0"/>
            <w:sz w:val="28"/>
            <w:szCs w:val="28"/>
          </w:rPr>
          <w:t xml:space="preserve">A quorum is defined as </w:t>
        </w:r>
      </w:ins>
      <w:del w:id="177" w:author="A. Boren" w:date="2023-02-22T09:52:00Z">
        <w:r w:rsidR="000C0E88" w:rsidDel="009F410D">
          <w:rPr>
            <w:rStyle w:val="Strong"/>
            <w:b w:val="0"/>
            <w:sz w:val="28"/>
            <w:szCs w:val="28"/>
          </w:rPr>
          <w:delText xml:space="preserve">At </w:delText>
        </w:r>
      </w:del>
      <w:ins w:id="178" w:author="A. Boren" w:date="2023-02-22T09:52:00Z">
        <w:r w:rsidR="009F410D">
          <w:rPr>
            <w:rStyle w:val="Strong"/>
            <w:b w:val="0"/>
            <w:sz w:val="28"/>
            <w:szCs w:val="28"/>
          </w:rPr>
          <w:t xml:space="preserve">at </w:t>
        </w:r>
      </w:ins>
      <w:r w:rsidR="000C0E88">
        <w:rPr>
          <w:rStyle w:val="Strong"/>
          <w:b w:val="0"/>
          <w:sz w:val="28"/>
          <w:szCs w:val="28"/>
        </w:rPr>
        <w:t xml:space="preserve">least one </w:t>
      </w:r>
      <w:r w:rsidR="00065EA4">
        <w:rPr>
          <w:rStyle w:val="Strong"/>
          <w:b w:val="0"/>
          <w:sz w:val="28"/>
          <w:szCs w:val="28"/>
        </w:rPr>
        <w:t>C</w:t>
      </w:r>
      <w:ins w:id="179" w:author="Sager, Brenden" w:date="2023-02-24T13:29:00Z">
        <w:r w:rsidR="00D11866">
          <w:rPr>
            <w:rStyle w:val="Strong"/>
            <w:b w:val="0"/>
            <w:sz w:val="28"/>
            <w:szCs w:val="28"/>
          </w:rPr>
          <w:t>FS</w:t>
        </w:r>
      </w:ins>
      <w:ins w:id="180" w:author="A. Boren" w:date="2023-02-27T13:04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181" w:author="Martin, Loretto" w:date="2023-02-13T13:34:00Z">
        <w:r w:rsidR="00065EA4" w:rsidDel="0049654E">
          <w:rPr>
            <w:rStyle w:val="Strong"/>
            <w:b w:val="0"/>
            <w:sz w:val="28"/>
            <w:szCs w:val="28"/>
          </w:rPr>
          <w:delText>W</w:delText>
        </w:r>
      </w:del>
      <w:del w:id="182" w:author="Sager, Brenden" w:date="2023-02-24T13:29:00Z">
        <w:r w:rsidR="00065EA4" w:rsidDel="00D11866">
          <w:rPr>
            <w:rStyle w:val="Strong"/>
            <w:b w:val="0"/>
            <w:sz w:val="28"/>
            <w:szCs w:val="28"/>
          </w:rPr>
          <w:delText>G</w:delText>
        </w:r>
      </w:del>
      <w:r w:rsidR="00065EA4">
        <w:rPr>
          <w:rStyle w:val="Strong"/>
          <w:b w:val="0"/>
          <w:sz w:val="28"/>
          <w:szCs w:val="28"/>
        </w:rPr>
        <w:t xml:space="preserve"> </w:t>
      </w:r>
      <w:r w:rsidR="000C0E88">
        <w:rPr>
          <w:rStyle w:val="Strong"/>
          <w:b w:val="0"/>
          <w:sz w:val="28"/>
          <w:szCs w:val="28"/>
        </w:rPr>
        <w:t xml:space="preserve">member </w:t>
      </w:r>
      <w:ins w:id="183" w:author="A. Boren" w:date="2023-02-22T09:52:00Z">
        <w:r w:rsidR="009F410D">
          <w:rPr>
            <w:rStyle w:val="Strong"/>
            <w:b w:val="0"/>
            <w:sz w:val="28"/>
            <w:szCs w:val="28"/>
          </w:rPr>
          <w:t xml:space="preserve">in each of at least </w:t>
        </w:r>
      </w:ins>
      <w:del w:id="184" w:author="A. Boren" w:date="2023-02-22T09:52:00Z">
        <w:r w:rsidR="000C0E88" w:rsidDel="009F410D">
          <w:rPr>
            <w:rStyle w:val="Strong"/>
            <w:b w:val="0"/>
            <w:sz w:val="28"/>
            <w:szCs w:val="28"/>
          </w:rPr>
          <w:delText xml:space="preserve">from </w:delText>
        </w:r>
      </w:del>
      <w:r w:rsidR="000C0E88">
        <w:rPr>
          <w:rStyle w:val="Strong"/>
          <w:b w:val="0"/>
          <w:sz w:val="28"/>
          <w:szCs w:val="28"/>
        </w:rPr>
        <w:t xml:space="preserve">four </w:t>
      </w:r>
      <w:ins w:id="185" w:author="A. Boren" w:date="2023-02-22T09:53:00Z">
        <w:r w:rsidR="008F772E">
          <w:rPr>
            <w:rStyle w:val="Strong"/>
            <w:b w:val="0"/>
            <w:sz w:val="28"/>
            <w:szCs w:val="28"/>
          </w:rPr>
          <w:t xml:space="preserve">of the following </w:t>
        </w:r>
      </w:ins>
      <w:del w:id="186" w:author="A. Boren" w:date="2023-02-22T09:52:00Z">
        <w:r w:rsidR="00CE3992" w:rsidDel="008F772E">
          <w:rPr>
            <w:rStyle w:val="Strong"/>
            <w:b w:val="0"/>
            <w:sz w:val="28"/>
            <w:szCs w:val="28"/>
          </w:rPr>
          <w:delText xml:space="preserve">of the </w:delText>
        </w:r>
        <w:r w:rsidR="00B7667B" w:rsidDel="008F772E">
          <w:rPr>
            <w:rStyle w:val="Strong"/>
            <w:b w:val="0"/>
            <w:sz w:val="28"/>
            <w:szCs w:val="28"/>
          </w:rPr>
          <w:delText xml:space="preserve">seven </w:delText>
        </w:r>
        <w:r w:rsidR="000C0E88" w:rsidDel="008F772E">
          <w:rPr>
            <w:rStyle w:val="Strong"/>
            <w:b w:val="0"/>
            <w:sz w:val="28"/>
            <w:szCs w:val="28"/>
          </w:rPr>
          <w:delText xml:space="preserve">market </w:delText>
        </w:r>
      </w:del>
      <w:r w:rsidR="000C0E88">
        <w:rPr>
          <w:rStyle w:val="Strong"/>
          <w:b w:val="0"/>
          <w:sz w:val="28"/>
          <w:szCs w:val="28"/>
        </w:rPr>
        <w:t>Segments</w:t>
      </w:r>
      <w:del w:id="187" w:author="A. Boren" w:date="2023-02-22T09:53:00Z">
        <w:r w:rsidR="000C0E88" w:rsidDel="008F772E">
          <w:rPr>
            <w:rStyle w:val="Strong"/>
            <w:b w:val="0"/>
            <w:sz w:val="28"/>
            <w:szCs w:val="28"/>
          </w:rPr>
          <w:delText xml:space="preserve"> </w:delText>
        </w:r>
        <w:r w:rsidR="00CE3992" w:rsidDel="008F772E">
          <w:rPr>
            <w:rStyle w:val="Strong"/>
            <w:b w:val="0"/>
            <w:sz w:val="28"/>
            <w:szCs w:val="28"/>
          </w:rPr>
          <w:delText xml:space="preserve">listed below </w:delText>
        </w:r>
        <w:r w:rsidR="000C0E88" w:rsidDel="008F772E">
          <w:rPr>
            <w:rStyle w:val="Strong"/>
            <w:b w:val="0"/>
            <w:sz w:val="28"/>
            <w:szCs w:val="28"/>
          </w:rPr>
          <w:delText>must be present</w:delText>
        </w:r>
        <w:r w:rsidR="00951CE1" w:rsidDel="008F772E">
          <w:rPr>
            <w:rStyle w:val="Strong"/>
            <w:b w:val="0"/>
            <w:sz w:val="28"/>
            <w:szCs w:val="28"/>
          </w:rPr>
          <w:delText xml:space="preserve"> </w:delText>
        </w:r>
        <w:r w:rsidR="002366F7" w:rsidDel="008F772E">
          <w:rPr>
            <w:rStyle w:val="Strong"/>
            <w:b w:val="0"/>
            <w:sz w:val="28"/>
            <w:szCs w:val="28"/>
          </w:rPr>
          <w:delText xml:space="preserve">(including participation by telephone) </w:delText>
        </w:r>
        <w:r w:rsidR="000C0E88" w:rsidDel="008F772E">
          <w:rPr>
            <w:rStyle w:val="Strong"/>
            <w:b w:val="0"/>
            <w:sz w:val="28"/>
            <w:szCs w:val="28"/>
          </w:rPr>
          <w:delText>at a meeting to constitute a quorum</w:delText>
        </w:r>
      </w:del>
      <w:r w:rsidR="000C0E88">
        <w:rPr>
          <w:rStyle w:val="Strong"/>
          <w:b w:val="0"/>
          <w:sz w:val="28"/>
          <w:szCs w:val="28"/>
        </w:rPr>
        <w:t xml:space="preserve">: Independent </w:t>
      </w:r>
      <w:del w:id="188" w:author="A. Boren" w:date="2023-02-22T09:53:00Z">
        <w:r w:rsidR="00F94885" w:rsidDel="00F25FAB">
          <w:rPr>
            <w:rStyle w:val="Strong"/>
            <w:b w:val="0"/>
            <w:sz w:val="28"/>
            <w:szCs w:val="28"/>
          </w:rPr>
          <w:delText>REP</w:delText>
        </w:r>
        <w:r w:rsidR="00002268" w:rsidDel="00F25FAB">
          <w:rPr>
            <w:rStyle w:val="Strong"/>
            <w:b w:val="0"/>
            <w:sz w:val="28"/>
            <w:szCs w:val="28"/>
          </w:rPr>
          <w:delText>s</w:delText>
        </w:r>
        <w:r w:rsidR="000C0E88" w:rsidDel="00F25FAB">
          <w:rPr>
            <w:rStyle w:val="Strong"/>
            <w:b w:val="0"/>
            <w:sz w:val="28"/>
            <w:szCs w:val="28"/>
          </w:rPr>
          <w:delText xml:space="preserve"> </w:delText>
        </w:r>
      </w:del>
      <w:ins w:id="189" w:author="A. Boren" w:date="2023-02-22T09:53:00Z">
        <w:r w:rsidR="00F25FAB">
          <w:rPr>
            <w:rStyle w:val="Strong"/>
            <w:b w:val="0"/>
            <w:sz w:val="28"/>
            <w:szCs w:val="28"/>
          </w:rPr>
          <w:t xml:space="preserve">Retail Electric Provider (IREP) </w:t>
        </w:r>
      </w:ins>
      <w:r w:rsidR="000C0E88">
        <w:rPr>
          <w:rStyle w:val="Strong"/>
          <w:b w:val="0"/>
          <w:sz w:val="28"/>
          <w:szCs w:val="28"/>
        </w:rPr>
        <w:t>(and</w:t>
      </w:r>
      <w:r w:rsidR="00F94885">
        <w:rPr>
          <w:rStyle w:val="Strong"/>
          <w:b w:val="0"/>
          <w:sz w:val="28"/>
          <w:szCs w:val="28"/>
        </w:rPr>
        <w:t xml:space="preserve"> Aggregators</w:t>
      </w:r>
      <w:r w:rsidR="000C0E88">
        <w:rPr>
          <w:rStyle w:val="Strong"/>
          <w:b w:val="0"/>
          <w:sz w:val="28"/>
          <w:szCs w:val="28"/>
        </w:rPr>
        <w:t>), Independent Generators, Indepen</w:t>
      </w:r>
      <w:r w:rsidR="006967B4">
        <w:rPr>
          <w:rStyle w:val="Strong"/>
          <w:b w:val="0"/>
          <w:sz w:val="28"/>
          <w:szCs w:val="28"/>
        </w:rPr>
        <w:t>den</w:t>
      </w:r>
      <w:r w:rsidR="000C0E88">
        <w:rPr>
          <w:rStyle w:val="Strong"/>
          <w:b w:val="0"/>
          <w:sz w:val="28"/>
          <w:szCs w:val="28"/>
        </w:rPr>
        <w:t>t Power Marketers</w:t>
      </w:r>
      <w:ins w:id="190" w:author="A. Boren" w:date="2023-02-22T09:53:00Z">
        <w:r w:rsidR="00F25FAB">
          <w:rPr>
            <w:rStyle w:val="Strong"/>
            <w:b w:val="0"/>
            <w:sz w:val="28"/>
            <w:szCs w:val="28"/>
          </w:rPr>
          <w:t xml:space="preserve"> (IPM)</w:t>
        </w:r>
      </w:ins>
      <w:r w:rsidR="000C0E88">
        <w:rPr>
          <w:rStyle w:val="Strong"/>
          <w:b w:val="0"/>
          <w:sz w:val="28"/>
          <w:szCs w:val="28"/>
        </w:rPr>
        <w:t>, Municipal</w:t>
      </w:r>
      <w:del w:id="191" w:author="A. Boren" w:date="2023-02-22T09:53:00Z">
        <w:r w:rsidR="000C0E88" w:rsidDel="00F25FAB">
          <w:rPr>
            <w:rStyle w:val="Strong"/>
            <w:b w:val="0"/>
            <w:sz w:val="28"/>
            <w:szCs w:val="28"/>
          </w:rPr>
          <w:delText>s</w:delText>
        </w:r>
      </w:del>
      <w:r w:rsidR="000C0E88">
        <w:rPr>
          <w:rStyle w:val="Strong"/>
          <w:b w:val="0"/>
          <w:sz w:val="28"/>
          <w:szCs w:val="28"/>
        </w:rPr>
        <w:t>, Cooperative</w:t>
      </w:r>
      <w:del w:id="192" w:author="A. Boren" w:date="2023-02-22T09:53:00Z">
        <w:r w:rsidR="000C0E88" w:rsidDel="00F25FAB">
          <w:rPr>
            <w:rStyle w:val="Strong"/>
            <w:b w:val="0"/>
            <w:sz w:val="28"/>
            <w:szCs w:val="28"/>
          </w:rPr>
          <w:delText>s</w:delText>
        </w:r>
      </w:del>
      <w:r w:rsidR="000C0E88">
        <w:rPr>
          <w:rStyle w:val="Strong"/>
          <w:b w:val="0"/>
          <w:sz w:val="28"/>
          <w:szCs w:val="28"/>
        </w:rPr>
        <w:t>, Investor Owned Utilit</w:t>
      </w:r>
      <w:ins w:id="193" w:author="A. Boren" w:date="2023-02-22T09:53:00Z">
        <w:r w:rsidR="00F25FAB">
          <w:rPr>
            <w:rStyle w:val="Strong"/>
            <w:b w:val="0"/>
            <w:sz w:val="28"/>
            <w:szCs w:val="28"/>
          </w:rPr>
          <w:t>y (IOU)</w:t>
        </w:r>
      </w:ins>
      <w:del w:id="194" w:author="A. Boren" w:date="2023-02-22T09:53:00Z">
        <w:r w:rsidR="000C0E88" w:rsidDel="00F25FAB">
          <w:rPr>
            <w:rStyle w:val="Strong"/>
            <w:b w:val="0"/>
            <w:sz w:val="28"/>
            <w:szCs w:val="28"/>
          </w:rPr>
          <w:delText>ies</w:delText>
        </w:r>
      </w:del>
      <w:r w:rsidR="000C0E88">
        <w:rPr>
          <w:rStyle w:val="Strong"/>
          <w:b w:val="0"/>
          <w:sz w:val="28"/>
          <w:szCs w:val="28"/>
        </w:rPr>
        <w:t>, and Consumers</w:t>
      </w:r>
      <w:r w:rsidR="000C0E88" w:rsidRPr="00DD0346">
        <w:rPr>
          <w:rStyle w:val="Strong"/>
          <w:b w:val="0"/>
          <w:sz w:val="28"/>
          <w:szCs w:val="28"/>
        </w:rPr>
        <w:t xml:space="preserve">. </w:t>
      </w:r>
      <w:ins w:id="195" w:author="A. Boren" w:date="2023-02-22T09:54:00Z">
        <w:r w:rsidR="002F0CF9">
          <w:rPr>
            <w:rStyle w:val="Strong"/>
            <w:b w:val="0"/>
            <w:sz w:val="28"/>
            <w:szCs w:val="28"/>
          </w:rPr>
          <w:t xml:space="preserve"> C</w:t>
        </w:r>
      </w:ins>
      <w:ins w:id="196" w:author="Sager, Brenden" w:date="2023-02-24T13:30:00Z">
        <w:r w:rsidR="00B3637B">
          <w:rPr>
            <w:rStyle w:val="Strong"/>
            <w:b w:val="0"/>
            <w:sz w:val="28"/>
            <w:szCs w:val="28"/>
          </w:rPr>
          <w:t>FS</w:t>
        </w:r>
      </w:ins>
      <w:ins w:id="197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ins w:id="198" w:author="A. Boren" w:date="2023-02-22T09:54:00Z">
        <w:del w:id="199" w:author="Sager, Brenden" w:date="2023-02-24T13:30:00Z">
          <w:r w:rsidR="002F0CF9" w:rsidDel="00B3637B">
            <w:rPr>
              <w:rStyle w:val="Strong"/>
              <w:b w:val="0"/>
              <w:sz w:val="28"/>
              <w:szCs w:val="28"/>
            </w:rPr>
            <w:delText xml:space="preserve">G </w:delText>
          </w:r>
        </w:del>
      </w:ins>
      <w:ins w:id="200" w:author="Martin, Loretto" w:date="2023-02-24T14:44:00Z">
        <w:r w:rsidR="00076A04">
          <w:rPr>
            <w:rStyle w:val="Strong"/>
            <w:b w:val="0"/>
            <w:sz w:val="28"/>
            <w:szCs w:val="28"/>
          </w:rPr>
          <w:t xml:space="preserve"> </w:t>
        </w:r>
      </w:ins>
      <w:ins w:id="201" w:author="A. Boren" w:date="2023-02-22T09:54:00Z">
        <w:r w:rsidR="002F0CF9">
          <w:rPr>
            <w:rStyle w:val="Strong"/>
            <w:b w:val="0"/>
            <w:sz w:val="28"/>
            <w:szCs w:val="28"/>
          </w:rPr>
          <w:t xml:space="preserve">members may </w:t>
        </w:r>
        <w:r w:rsidR="002F0CF9" w:rsidRPr="002F0CF9">
          <w:rPr>
            <w:rStyle w:val="Strong"/>
            <w:b w:val="0"/>
            <w:sz w:val="28"/>
            <w:szCs w:val="28"/>
          </w:rPr>
          <w:t>participate in a meeting in-person or remotely</w:t>
        </w:r>
      </w:ins>
    </w:p>
    <w:p w14:paraId="57505B4F" w14:textId="77777777" w:rsidR="000C0E88" w:rsidRDefault="000C0E88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40CBD305" w14:textId="7DAE1F45" w:rsidR="00B33971" w:rsidRDefault="00065EA4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Each C</w:t>
      </w:r>
      <w:ins w:id="202" w:author="Sager, Brenden" w:date="2023-02-24T13:29:00Z">
        <w:r w:rsidR="00B3637B">
          <w:rPr>
            <w:rStyle w:val="Strong"/>
            <w:b w:val="0"/>
            <w:sz w:val="28"/>
            <w:szCs w:val="28"/>
          </w:rPr>
          <w:t>FS</w:t>
        </w:r>
      </w:ins>
      <w:ins w:id="203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04" w:author="Martin, Loretto" w:date="2023-02-13T13:34:00Z">
        <w:r w:rsidDel="0049654E">
          <w:rPr>
            <w:rStyle w:val="Strong"/>
            <w:b w:val="0"/>
            <w:sz w:val="28"/>
            <w:szCs w:val="28"/>
          </w:rPr>
          <w:delText>W</w:delText>
        </w:r>
      </w:del>
      <w:del w:id="205" w:author="Sager, Brenden" w:date="2023-02-24T13:29:00Z">
        <w:r w:rsidDel="00B3637B">
          <w:rPr>
            <w:rStyle w:val="Strong"/>
            <w:b w:val="0"/>
            <w:sz w:val="28"/>
            <w:szCs w:val="28"/>
          </w:rPr>
          <w:delText>G</w:delText>
        </w:r>
      </w:del>
      <w:r w:rsidR="00B33971">
        <w:rPr>
          <w:rStyle w:val="Strong"/>
          <w:b w:val="0"/>
          <w:sz w:val="28"/>
          <w:szCs w:val="28"/>
        </w:rPr>
        <w:t xml:space="preserve"> member </w:t>
      </w:r>
      <w:r w:rsidR="00E4437B">
        <w:rPr>
          <w:rStyle w:val="Strong"/>
          <w:b w:val="0"/>
          <w:sz w:val="28"/>
          <w:szCs w:val="28"/>
        </w:rPr>
        <w:t>or C</w:t>
      </w:r>
      <w:ins w:id="206" w:author="Sager, Brenden" w:date="2023-02-24T13:30:00Z">
        <w:r w:rsidR="00974174">
          <w:rPr>
            <w:rStyle w:val="Strong"/>
            <w:b w:val="0"/>
            <w:sz w:val="28"/>
            <w:szCs w:val="28"/>
          </w:rPr>
          <w:t>FS</w:t>
        </w:r>
      </w:ins>
      <w:ins w:id="207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08" w:author="Martin, Loretto" w:date="2023-02-13T13:34:00Z">
        <w:r w:rsidR="00E4437B" w:rsidDel="0049654E">
          <w:rPr>
            <w:rStyle w:val="Strong"/>
            <w:b w:val="0"/>
            <w:sz w:val="28"/>
            <w:szCs w:val="28"/>
          </w:rPr>
          <w:delText>W</w:delText>
        </w:r>
      </w:del>
      <w:del w:id="209" w:author="Sager, Brenden" w:date="2023-02-24T13:30:00Z">
        <w:r w:rsidR="00E4437B" w:rsidDel="00974174">
          <w:rPr>
            <w:rStyle w:val="Strong"/>
            <w:b w:val="0"/>
            <w:sz w:val="28"/>
            <w:szCs w:val="28"/>
          </w:rPr>
          <w:delText>G</w:delText>
        </w:r>
      </w:del>
      <w:r w:rsidR="00E4437B">
        <w:rPr>
          <w:rStyle w:val="Strong"/>
          <w:b w:val="0"/>
          <w:sz w:val="28"/>
          <w:szCs w:val="28"/>
        </w:rPr>
        <w:t xml:space="preserve"> member’s company </w:t>
      </w:r>
      <w:r w:rsidR="00B33971">
        <w:rPr>
          <w:rStyle w:val="Strong"/>
          <w:b w:val="0"/>
          <w:sz w:val="28"/>
          <w:szCs w:val="28"/>
        </w:rPr>
        <w:t>represented on C</w:t>
      </w:r>
      <w:ins w:id="210" w:author="Sager, Brenden" w:date="2023-02-24T13:38:00Z">
        <w:r w:rsidR="00216CA2">
          <w:rPr>
            <w:rStyle w:val="Strong"/>
            <w:b w:val="0"/>
            <w:sz w:val="28"/>
            <w:szCs w:val="28"/>
          </w:rPr>
          <w:t>FS</w:t>
        </w:r>
      </w:ins>
      <w:ins w:id="211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12" w:author="Martin, Loretto" w:date="2023-02-13T13:34:00Z">
        <w:r w:rsidR="00B33971" w:rsidDel="0049654E">
          <w:rPr>
            <w:rStyle w:val="Strong"/>
            <w:b w:val="0"/>
            <w:sz w:val="28"/>
            <w:szCs w:val="28"/>
          </w:rPr>
          <w:delText>W</w:delText>
        </w:r>
      </w:del>
      <w:del w:id="213" w:author="Sager, Brenden" w:date="2023-02-24T13:38:00Z">
        <w:r w:rsidR="00B33971" w:rsidDel="00216CA2">
          <w:rPr>
            <w:rStyle w:val="Strong"/>
            <w:b w:val="0"/>
            <w:sz w:val="28"/>
            <w:szCs w:val="28"/>
          </w:rPr>
          <w:delText>G</w:delText>
        </w:r>
      </w:del>
      <w:r w:rsidR="00B33971">
        <w:rPr>
          <w:rStyle w:val="Strong"/>
          <w:b w:val="0"/>
          <w:sz w:val="28"/>
          <w:szCs w:val="28"/>
        </w:rPr>
        <w:t xml:space="preserve"> may designate, in writing, </w:t>
      </w:r>
      <w:r w:rsidR="00474DFA">
        <w:rPr>
          <w:rStyle w:val="Strong"/>
          <w:b w:val="0"/>
          <w:sz w:val="28"/>
          <w:szCs w:val="28"/>
        </w:rPr>
        <w:t xml:space="preserve">an </w:t>
      </w:r>
      <w:r w:rsidR="00B33971">
        <w:rPr>
          <w:rStyle w:val="Strong"/>
          <w:b w:val="0"/>
          <w:sz w:val="28"/>
          <w:szCs w:val="28"/>
        </w:rPr>
        <w:t xml:space="preserve">Alternate </w:t>
      </w:r>
      <w:r w:rsidR="002366F7">
        <w:rPr>
          <w:rStyle w:val="Strong"/>
          <w:b w:val="0"/>
          <w:sz w:val="28"/>
          <w:szCs w:val="28"/>
        </w:rPr>
        <w:t>Representative</w:t>
      </w:r>
      <w:r w:rsidR="00B33971">
        <w:rPr>
          <w:rStyle w:val="Strong"/>
          <w:b w:val="0"/>
          <w:sz w:val="28"/>
          <w:szCs w:val="28"/>
        </w:rPr>
        <w:t xml:space="preserve"> </w:t>
      </w:r>
      <w:r w:rsidR="00202F3A">
        <w:rPr>
          <w:rStyle w:val="Strong"/>
          <w:b w:val="0"/>
          <w:sz w:val="28"/>
          <w:szCs w:val="28"/>
        </w:rPr>
        <w:t xml:space="preserve">or proxy </w:t>
      </w:r>
      <w:r w:rsidR="00B33971">
        <w:rPr>
          <w:rStyle w:val="Strong"/>
          <w:b w:val="0"/>
          <w:sz w:val="28"/>
          <w:szCs w:val="28"/>
        </w:rPr>
        <w:t xml:space="preserve">who may attend meetings </w:t>
      </w:r>
      <w:r w:rsidR="00F4136D">
        <w:rPr>
          <w:rStyle w:val="Strong"/>
          <w:b w:val="0"/>
          <w:sz w:val="28"/>
          <w:szCs w:val="28"/>
        </w:rPr>
        <w:t xml:space="preserve">and </w:t>
      </w:r>
      <w:r w:rsidR="00B33971">
        <w:rPr>
          <w:rStyle w:val="Strong"/>
          <w:b w:val="0"/>
          <w:sz w:val="28"/>
          <w:szCs w:val="28"/>
        </w:rPr>
        <w:t xml:space="preserve">vote on the </w:t>
      </w:r>
      <w:r w:rsidR="002366F7">
        <w:rPr>
          <w:rStyle w:val="Strong"/>
          <w:b w:val="0"/>
          <w:sz w:val="28"/>
          <w:szCs w:val="28"/>
        </w:rPr>
        <w:t>C</w:t>
      </w:r>
      <w:ins w:id="214" w:author="Sager, Brenden" w:date="2023-02-24T13:30:00Z">
        <w:r w:rsidR="00974174">
          <w:rPr>
            <w:rStyle w:val="Strong"/>
            <w:b w:val="0"/>
            <w:sz w:val="28"/>
            <w:szCs w:val="28"/>
          </w:rPr>
          <w:t>FS</w:t>
        </w:r>
      </w:ins>
      <w:ins w:id="215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16" w:author="Martin, Loretto" w:date="2023-02-13T13:34:00Z">
        <w:r w:rsidR="002366F7" w:rsidDel="0049654E">
          <w:rPr>
            <w:rStyle w:val="Strong"/>
            <w:b w:val="0"/>
            <w:sz w:val="28"/>
            <w:szCs w:val="28"/>
          </w:rPr>
          <w:delText>W</w:delText>
        </w:r>
      </w:del>
      <w:del w:id="217" w:author="Sager, Brenden" w:date="2023-02-24T13:30:00Z">
        <w:r w:rsidR="002366F7" w:rsidDel="00974174">
          <w:rPr>
            <w:rStyle w:val="Strong"/>
            <w:b w:val="0"/>
            <w:sz w:val="28"/>
            <w:szCs w:val="28"/>
          </w:rPr>
          <w:delText>G</w:delText>
        </w:r>
      </w:del>
      <w:r w:rsidR="00951CE1">
        <w:rPr>
          <w:rStyle w:val="Strong"/>
          <w:b w:val="0"/>
          <w:sz w:val="28"/>
          <w:szCs w:val="28"/>
        </w:rPr>
        <w:t xml:space="preserve"> </w:t>
      </w:r>
      <w:r w:rsidR="00B33971">
        <w:rPr>
          <w:rStyle w:val="Strong"/>
          <w:b w:val="0"/>
          <w:sz w:val="28"/>
          <w:szCs w:val="28"/>
        </w:rPr>
        <w:t>member’s behalf</w:t>
      </w:r>
      <w:r w:rsidR="00202F3A">
        <w:rPr>
          <w:rStyle w:val="Strong"/>
          <w:b w:val="0"/>
          <w:sz w:val="28"/>
          <w:szCs w:val="28"/>
        </w:rPr>
        <w:t xml:space="preserve">.  </w:t>
      </w:r>
      <w:r w:rsidR="00474DFA">
        <w:rPr>
          <w:rStyle w:val="Strong"/>
          <w:b w:val="0"/>
          <w:sz w:val="28"/>
          <w:szCs w:val="28"/>
        </w:rPr>
        <w:t xml:space="preserve">Alternate </w:t>
      </w:r>
      <w:r w:rsidR="002366F7">
        <w:rPr>
          <w:rStyle w:val="Strong"/>
          <w:b w:val="0"/>
          <w:sz w:val="28"/>
          <w:szCs w:val="28"/>
        </w:rPr>
        <w:t>Representatives</w:t>
      </w:r>
      <w:r w:rsidR="00474DFA">
        <w:rPr>
          <w:rStyle w:val="Strong"/>
          <w:b w:val="0"/>
          <w:sz w:val="28"/>
          <w:szCs w:val="28"/>
        </w:rPr>
        <w:t xml:space="preserve"> must be employees of </w:t>
      </w:r>
      <w:r w:rsidR="00865863">
        <w:rPr>
          <w:rStyle w:val="Strong"/>
          <w:b w:val="0"/>
          <w:sz w:val="28"/>
          <w:szCs w:val="28"/>
        </w:rPr>
        <w:t xml:space="preserve">the </w:t>
      </w:r>
      <w:r w:rsidR="00474DFA">
        <w:rPr>
          <w:rStyle w:val="Strong"/>
          <w:b w:val="0"/>
          <w:sz w:val="28"/>
          <w:szCs w:val="28"/>
        </w:rPr>
        <w:t>same company as the C</w:t>
      </w:r>
      <w:ins w:id="218" w:author="Sager, Brenden" w:date="2023-02-24T13:30:00Z">
        <w:r w:rsidR="00974174">
          <w:rPr>
            <w:rStyle w:val="Strong"/>
            <w:b w:val="0"/>
            <w:sz w:val="28"/>
            <w:szCs w:val="28"/>
          </w:rPr>
          <w:t>FS</w:t>
        </w:r>
      </w:ins>
      <w:ins w:id="219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20" w:author="Martin, Loretto" w:date="2023-02-13T13:34:00Z">
        <w:r w:rsidR="00474DFA" w:rsidDel="0049654E">
          <w:rPr>
            <w:rStyle w:val="Strong"/>
            <w:b w:val="0"/>
            <w:sz w:val="28"/>
            <w:szCs w:val="28"/>
          </w:rPr>
          <w:delText>W</w:delText>
        </w:r>
      </w:del>
      <w:del w:id="221" w:author="Sager, Brenden" w:date="2023-02-24T13:30:00Z">
        <w:r w:rsidR="00474DFA" w:rsidDel="00974174">
          <w:rPr>
            <w:rStyle w:val="Strong"/>
            <w:b w:val="0"/>
            <w:sz w:val="28"/>
            <w:szCs w:val="28"/>
          </w:rPr>
          <w:delText>G</w:delText>
        </w:r>
      </w:del>
      <w:r w:rsidR="00474DFA">
        <w:rPr>
          <w:rStyle w:val="Strong"/>
          <w:b w:val="0"/>
          <w:sz w:val="28"/>
          <w:szCs w:val="28"/>
        </w:rPr>
        <w:t xml:space="preserve"> member designating them or may be agents with a </w:t>
      </w:r>
      <w:r w:rsidR="003A5477">
        <w:rPr>
          <w:rStyle w:val="Strong"/>
          <w:b w:val="0"/>
          <w:sz w:val="28"/>
          <w:szCs w:val="28"/>
        </w:rPr>
        <w:t>contractual</w:t>
      </w:r>
      <w:r w:rsidR="00474DFA">
        <w:rPr>
          <w:rStyle w:val="Strong"/>
          <w:b w:val="0"/>
          <w:sz w:val="28"/>
          <w:szCs w:val="28"/>
        </w:rPr>
        <w:t xml:space="preserve"> obligation to represent the </w:t>
      </w:r>
      <w:r w:rsidR="003A5477">
        <w:rPr>
          <w:rStyle w:val="Strong"/>
          <w:b w:val="0"/>
          <w:sz w:val="28"/>
          <w:szCs w:val="28"/>
        </w:rPr>
        <w:t xml:space="preserve">interest of the </w:t>
      </w:r>
      <w:r w:rsidR="00EE2F3A">
        <w:rPr>
          <w:rStyle w:val="Strong"/>
          <w:b w:val="0"/>
          <w:sz w:val="28"/>
          <w:szCs w:val="28"/>
        </w:rPr>
        <w:t>c</w:t>
      </w:r>
      <w:r w:rsidR="00474DFA">
        <w:rPr>
          <w:rStyle w:val="Strong"/>
          <w:b w:val="0"/>
          <w:sz w:val="28"/>
          <w:szCs w:val="28"/>
        </w:rPr>
        <w:t>ompany designating them.</w:t>
      </w:r>
      <w:r w:rsidR="005304FE">
        <w:rPr>
          <w:rStyle w:val="Strong"/>
          <w:b w:val="0"/>
          <w:sz w:val="28"/>
          <w:szCs w:val="28"/>
        </w:rPr>
        <w:t xml:space="preserve">  </w:t>
      </w:r>
      <w:r w:rsidR="00C72409">
        <w:rPr>
          <w:rStyle w:val="Strong"/>
          <w:b w:val="0"/>
          <w:sz w:val="28"/>
          <w:szCs w:val="28"/>
        </w:rPr>
        <w:t>Alternative Representatives count toward establishing a quorum at a C</w:t>
      </w:r>
      <w:ins w:id="222" w:author="Sager, Brenden" w:date="2023-02-24T13:30:00Z">
        <w:r w:rsidR="00974174">
          <w:rPr>
            <w:rStyle w:val="Strong"/>
            <w:b w:val="0"/>
            <w:sz w:val="28"/>
            <w:szCs w:val="28"/>
          </w:rPr>
          <w:t>FS</w:t>
        </w:r>
      </w:ins>
      <w:ins w:id="223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24" w:author="Martin, Loretto" w:date="2023-02-13T13:35:00Z">
        <w:r w:rsidR="00C72409" w:rsidDel="0049654E">
          <w:rPr>
            <w:rStyle w:val="Strong"/>
            <w:b w:val="0"/>
            <w:sz w:val="28"/>
            <w:szCs w:val="28"/>
          </w:rPr>
          <w:delText>W</w:delText>
        </w:r>
      </w:del>
      <w:del w:id="225" w:author="Sager, Brenden" w:date="2023-02-24T13:30:00Z">
        <w:r w:rsidR="00C72409" w:rsidDel="00974174">
          <w:rPr>
            <w:rStyle w:val="Strong"/>
            <w:b w:val="0"/>
            <w:sz w:val="28"/>
            <w:szCs w:val="28"/>
          </w:rPr>
          <w:delText>G</w:delText>
        </w:r>
      </w:del>
      <w:r w:rsidR="00C72409">
        <w:rPr>
          <w:rStyle w:val="Strong"/>
          <w:b w:val="0"/>
          <w:sz w:val="28"/>
          <w:szCs w:val="28"/>
        </w:rPr>
        <w:t xml:space="preserve"> meeting; p</w:t>
      </w:r>
      <w:r w:rsidR="00EA2DD2">
        <w:rPr>
          <w:rStyle w:val="Strong"/>
          <w:b w:val="0"/>
          <w:sz w:val="28"/>
          <w:szCs w:val="28"/>
        </w:rPr>
        <w:t xml:space="preserve">roxies </w:t>
      </w:r>
      <w:r w:rsidR="00C72409">
        <w:rPr>
          <w:rStyle w:val="Strong"/>
          <w:b w:val="0"/>
          <w:sz w:val="28"/>
          <w:szCs w:val="28"/>
        </w:rPr>
        <w:t>do not</w:t>
      </w:r>
      <w:r>
        <w:rPr>
          <w:rStyle w:val="Strong"/>
          <w:b w:val="0"/>
          <w:sz w:val="28"/>
          <w:szCs w:val="28"/>
        </w:rPr>
        <w:t xml:space="preserve">. </w:t>
      </w:r>
      <w:r w:rsidR="00EA2DD2">
        <w:rPr>
          <w:rStyle w:val="Strong"/>
          <w:b w:val="0"/>
          <w:sz w:val="28"/>
          <w:szCs w:val="28"/>
        </w:rPr>
        <w:t xml:space="preserve"> </w:t>
      </w:r>
      <w:r w:rsidR="00B33971">
        <w:rPr>
          <w:rStyle w:val="Strong"/>
          <w:b w:val="0"/>
          <w:sz w:val="28"/>
          <w:szCs w:val="28"/>
        </w:rPr>
        <w:t>If a C</w:t>
      </w:r>
      <w:ins w:id="226" w:author="Sager, Brenden" w:date="2023-02-24T13:31:00Z">
        <w:r w:rsidR="00974174">
          <w:rPr>
            <w:rStyle w:val="Strong"/>
            <w:b w:val="0"/>
            <w:sz w:val="28"/>
            <w:szCs w:val="28"/>
          </w:rPr>
          <w:t>FS</w:t>
        </w:r>
      </w:ins>
      <w:ins w:id="227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28" w:author="Martin, Loretto" w:date="2023-02-13T13:35:00Z">
        <w:r w:rsidR="00B33971" w:rsidDel="0049654E">
          <w:rPr>
            <w:rStyle w:val="Strong"/>
            <w:b w:val="0"/>
            <w:sz w:val="28"/>
            <w:szCs w:val="28"/>
          </w:rPr>
          <w:delText>W</w:delText>
        </w:r>
      </w:del>
      <w:del w:id="229" w:author="Sager, Brenden" w:date="2023-02-24T13:31:00Z">
        <w:r w:rsidR="00B33971" w:rsidDel="00974174">
          <w:rPr>
            <w:rStyle w:val="Strong"/>
            <w:b w:val="0"/>
            <w:sz w:val="28"/>
            <w:szCs w:val="28"/>
          </w:rPr>
          <w:delText>G</w:delText>
        </w:r>
      </w:del>
      <w:r w:rsidR="00B33971">
        <w:rPr>
          <w:rStyle w:val="Strong"/>
          <w:b w:val="0"/>
          <w:sz w:val="28"/>
          <w:szCs w:val="28"/>
        </w:rPr>
        <w:t xml:space="preserve"> </w:t>
      </w:r>
      <w:r w:rsidR="0055552D">
        <w:rPr>
          <w:rStyle w:val="Strong"/>
          <w:b w:val="0"/>
          <w:sz w:val="28"/>
          <w:szCs w:val="28"/>
        </w:rPr>
        <w:t xml:space="preserve">member </w:t>
      </w:r>
      <w:r w:rsidR="00D016C6">
        <w:rPr>
          <w:rStyle w:val="Strong"/>
          <w:b w:val="0"/>
          <w:sz w:val="28"/>
          <w:szCs w:val="28"/>
        </w:rPr>
        <w:t xml:space="preserve">wishes to designate an Alternate </w:t>
      </w:r>
      <w:r w:rsidR="002366F7">
        <w:rPr>
          <w:rStyle w:val="Strong"/>
          <w:b w:val="0"/>
          <w:sz w:val="28"/>
          <w:szCs w:val="28"/>
        </w:rPr>
        <w:t>Representative</w:t>
      </w:r>
      <w:r w:rsidR="00D016C6">
        <w:rPr>
          <w:rStyle w:val="Strong"/>
          <w:b w:val="0"/>
          <w:sz w:val="28"/>
          <w:szCs w:val="28"/>
        </w:rPr>
        <w:t xml:space="preserve"> o</w:t>
      </w:r>
      <w:r w:rsidR="00474A8D">
        <w:rPr>
          <w:rStyle w:val="Strong"/>
          <w:b w:val="0"/>
          <w:sz w:val="28"/>
          <w:szCs w:val="28"/>
        </w:rPr>
        <w:t>r</w:t>
      </w:r>
      <w:r w:rsidR="00D016C6">
        <w:rPr>
          <w:rStyle w:val="Strong"/>
          <w:b w:val="0"/>
          <w:sz w:val="28"/>
          <w:szCs w:val="28"/>
        </w:rPr>
        <w:t xml:space="preserve"> proxy,</w:t>
      </w:r>
      <w:r w:rsidR="002B15C2">
        <w:rPr>
          <w:rStyle w:val="Strong"/>
          <w:b w:val="0"/>
          <w:sz w:val="28"/>
          <w:szCs w:val="28"/>
        </w:rPr>
        <w:t xml:space="preserve"> the C</w:t>
      </w:r>
      <w:ins w:id="230" w:author="Sager, Brenden" w:date="2023-02-24T13:31:00Z">
        <w:r w:rsidR="00974174">
          <w:rPr>
            <w:rStyle w:val="Strong"/>
            <w:b w:val="0"/>
            <w:sz w:val="28"/>
            <w:szCs w:val="28"/>
          </w:rPr>
          <w:t>FS</w:t>
        </w:r>
      </w:ins>
      <w:ins w:id="231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32" w:author="Martin, Loretto" w:date="2023-02-13T13:35:00Z">
        <w:r w:rsidR="002B15C2" w:rsidDel="0049654E">
          <w:rPr>
            <w:rStyle w:val="Strong"/>
            <w:b w:val="0"/>
            <w:sz w:val="28"/>
            <w:szCs w:val="28"/>
          </w:rPr>
          <w:delText>W</w:delText>
        </w:r>
      </w:del>
      <w:del w:id="233" w:author="Sager, Brenden" w:date="2023-02-24T13:31:00Z">
        <w:r w:rsidR="002B15C2" w:rsidDel="00974174">
          <w:rPr>
            <w:rStyle w:val="Strong"/>
            <w:b w:val="0"/>
            <w:sz w:val="28"/>
            <w:szCs w:val="28"/>
          </w:rPr>
          <w:delText>G</w:delText>
        </w:r>
      </w:del>
      <w:r w:rsidR="002B15C2">
        <w:rPr>
          <w:rStyle w:val="Strong"/>
          <w:b w:val="0"/>
          <w:sz w:val="28"/>
          <w:szCs w:val="28"/>
        </w:rPr>
        <w:t xml:space="preserve"> member must send</w:t>
      </w:r>
      <w:ins w:id="234" w:author="Sager, Brenden" w:date="2023-02-23T13:42:00Z">
        <w:r w:rsidR="00DD3C9D">
          <w:rPr>
            <w:rStyle w:val="Strong"/>
            <w:b w:val="0"/>
            <w:sz w:val="28"/>
            <w:szCs w:val="28"/>
          </w:rPr>
          <w:t xml:space="preserve"> C</w:t>
        </w:r>
      </w:ins>
      <w:ins w:id="235" w:author="Sager, Brenden" w:date="2023-02-24T13:31:00Z">
        <w:r w:rsidR="00974174">
          <w:rPr>
            <w:rStyle w:val="Strong"/>
            <w:b w:val="0"/>
            <w:sz w:val="28"/>
            <w:szCs w:val="28"/>
          </w:rPr>
          <w:t>FS</w:t>
        </w:r>
      </w:ins>
      <w:ins w:id="236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ins w:id="237" w:author="Sager, Brenden" w:date="2023-02-23T13:42:00Z">
        <w:r w:rsidR="00DD3C9D">
          <w:rPr>
            <w:rStyle w:val="Strong"/>
            <w:b w:val="0"/>
            <w:sz w:val="28"/>
            <w:szCs w:val="28"/>
          </w:rPr>
          <w:t xml:space="preserve"> leadership</w:t>
        </w:r>
      </w:ins>
      <w:r w:rsidR="002B15C2">
        <w:rPr>
          <w:rStyle w:val="Strong"/>
          <w:b w:val="0"/>
          <w:sz w:val="28"/>
          <w:szCs w:val="28"/>
        </w:rPr>
        <w:t xml:space="preserve"> </w:t>
      </w:r>
      <w:del w:id="238" w:author="A. Boren" w:date="2023-02-22T09:55:00Z">
        <w:r w:rsidR="002B15C2" w:rsidDel="007F519D">
          <w:rPr>
            <w:rStyle w:val="Strong"/>
            <w:b w:val="0"/>
            <w:sz w:val="28"/>
            <w:szCs w:val="28"/>
          </w:rPr>
          <w:delText xml:space="preserve">to ERCOT </w:delText>
        </w:r>
      </w:del>
      <w:r w:rsidR="00D016C6">
        <w:rPr>
          <w:rStyle w:val="Strong"/>
          <w:b w:val="0"/>
          <w:sz w:val="28"/>
          <w:szCs w:val="28"/>
        </w:rPr>
        <w:t xml:space="preserve">notification of the designation of such Alternative </w:t>
      </w:r>
      <w:r w:rsidR="002366F7">
        <w:rPr>
          <w:rStyle w:val="Strong"/>
          <w:b w:val="0"/>
          <w:sz w:val="28"/>
          <w:szCs w:val="28"/>
        </w:rPr>
        <w:t>Representative</w:t>
      </w:r>
      <w:r w:rsidR="00D016C6">
        <w:rPr>
          <w:rStyle w:val="Strong"/>
          <w:b w:val="0"/>
          <w:sz w:val="28"/>
          <w:szCs w:val="28"/>
        </w:rPr>
        <w:t xml:space="preserve"> or proxy </w:t>
      </w:r>
      <w:r w:rsidR="001842BD">
        <w:rPr>
          <w:rStyle w:val="Strong"/>
          <w:b w:val="0"/>
          <w:sz w:val="28"/>
          <w:szCs w:val="28"/>
        </w:rPr>
        <w:t>in advance</w:t>
      </w:r>
      <w:r w:rsidR="002B15C2">
        <w:rPr>
          <w:rStyle w:val="Strong"/>
          <w:b w:val="0"/>
          <w:sz w:val="28"/>
          <w:szCs w:val="28"/>
        </w:rPr>
        <w:t xml:space="preserve"> of any meeting</w:t>
      </w:r>
      <w:r w:rsidR="001842BD">
        <w:rPr>
          <w:rStyle w:val="Strong"/>
          <w:b w:val="0"/>
          <w:sz w:val="28"/>
          <w:szCs w:val="28"/>
        </w:rPr>
        <w:t xml:space="preserve"> </w:t>
      </w:r>
      <w:r w:rsidR="00D016C6">
        <w:rPr>
          <w:rStyle w:val="Strong"/>
          <w:b w:val="0"/>
          <w:sz w:val="28"/>
          <w:szCs w:val="28"/>
        </w:rPr>
        <w:t>and</w:t>
      </w:r>
      <w:r w:rsidR="002B15C2">
        <w:rPr>
          <w:rStyle w:val="Strong"/>
          <w:b w:val="0"/>
          <w:sz w:val="28"/>
          <w:szCs w:val="28"/>
        </w:rPr>
        <w:t xml:space="preserve"> the designation</w:t>
      </w:r>
      <w:r w:rsidR="00D016C6">
        <w:rPr>
          <w:rStyle w:val="Strong"/>
          <w:b w:val="0"/>
          <w:sz w:val="28"/>
          <w:szCs w:val="28"/>
        </w:rPr>
        <w:t xml:space="preserve"> shall be valid for the </w:t>
      </w:r>
      <w:proofErr w:type="gramStart"/>
      <w:r w:rsidR="00D016C6">
        <w:rPr>
          <w:rStyle w:val="Strong"/>
          <w:b w:val="0"/>
          <w:sz w:val="28"/>
          <w:szCs w:val="28"/>
        </w:rPr>
        <w:t>time period</w:t>
      </w:r>
      <w:proofErr w:type="gramEnd"/>
      <w:r w:rsidR="00D016C6">
        <w:rPr>
          <w:rStyle w:val="Strong"/>
          <w:b w:val="0"/>
          <w:sz w:val="28"/>
          <w:szCs w:val="28"/>
        </w:rPr>
        <w:t xml:space="preserve"> designated by the C</w:t>
      </w:r>
      <w:ins w:id="239" w:author="Sager, Brenden" w:date="2023-02-24T13:31:00Z">
        <w:r w:rsidR="00974174">
          <w:rPr>
            <w:rStyle w:val="Strong"/>
            <w:b w:val="0"/>
            <w:sz w:val="28"/>
            <w:szCs w:val="28"/>
          </w:rPr>
          <w:t>FS</w:t>
        </w:r>
      </w:ins>
      <w:ins w:id="240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41" w:author="Martin, Loretto" w:date="2023-02-13T13:35:00Z">
        <w:r w:rsidR="00D016C6" w:rsidDel="0049654E">
          <w:rPr>
            <w:rStyle w:val="Strong"/>
            <w:b w:val="0"/>
            <w:sz w:val="28"/>
            <w:szCs w:val="28"/>
          </w:rPr>
          <w:delText>W</w:delText>
        </w:r>
      </w:del>
      <w:del w:id="242" w:author="Sager, Brenden" w:date="2023-02-24T13:31:00Z">
        <w:r w:rsidR="00D016C6" w:rsidDel="00974174">
          <w:rPr>
            <w:rStyle w:val="Strong"/>
            <w:b w:val="0"/>
            <w:sz w:val="28"/>
            <w:szCs w:val="28"/>
          </w:rPr>
          <w:delText>G</w:delText>
        </w:r>
      </w:del>
      <w:r w:rsidR="00D016C6">
        <w:rPr>
          <w:rStyle w:val="Strong"/>
          <w:b w:val="0"/>
          <w:sz w:val="28"/>
          <w:szCs w:val="28"/>
        </w:rPr>
        <w:t xml:space="preserve"> </w:t>
      </w:r>
      <w:r w:rsidR="002366F7">
        <w:rPr>
          <w:rStyle w:val="Strong"/>
          <w:b w:val="0"/>
          <w:sz w:val="28"/>
          <w:szCs w:val="28"/>
        </w:rPr>
        <w:t>m</w:t>
      </w:r>
      <w:r w:rsidR="001842BD">
        <w:rPr>
          <w:rStyle w:val="Strong"/>
          <w:b w:val="0"/>
          <w:sz w:val="28"/>
          <w:szCs w:val="28"/>
        </w:rPr>
        <w:t>ember.</w:t>
      </w:r>
      <w:r w:rsidR="00D016C6">
        <w:rPr>
          <w:rStyle w:val="Strong"/>
          <w:b w:val="0"/>
          <w:sz w:val="28"/>
          <w:szCs w:val="28"/>
        </w:rPr>
        <w:t xml:space="preserve"> </w:t>
      </w:r>
    </w:p>
    <w:p w14:paraId="666B412E" w14:textId="77777777" w:rsidR="00E4437B" w:rsidRDefault="00E4437B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3BB05DCC" w14:textId="77777777" w:rsidR="00B33971" w:rsidRPr="00EA2DD2" w:rsidRDefault="008F0E76">
      <w:pPr>
        <w:pStyle w:val="NormalWeb"/>
        <w:spacing w:before="0" w:beforeAutospacing="0" w:after="0" w:afterAutospacing="0"/>
        <w:ind w:left="180"/>
        <w:jc w:val="both"/>
        <w:rPr>
          <w:rStyle w:val="Strong"/>
          <w:i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 xml:space="preserve">B. </w:t>
      </w:r>
      <w:r w:rsidR="0055552D" w:rsidRPr="00EA2DD2">
        <w:rPr>
          <w:rStyle w:val="Strong"/>
          <w:i/>
          <w:sz w:val="28"/>
          <w:szCs w:val="28"/>
        </w:rPr>
        <w:t>Meeting Schedule</w:t>
      </w:r>
      <w:r w:rsidR="00146C24">
        <w:rPr>
          <w:rStyle w:val="Strong"/>
          <w:i/>
          <w:sz w:val="28"/>
          <w:szCs w:val="28"/>
        </w:rPr>
        <w:t xml:space="preserve"> and Notification</w:t>
      </w:r>
    </w:p>
    <w:p w14:paraId="780B3E03" w14:textId="328339CF" w:rsidR="00065EA4" w:rsidRDefault="002E2C99" w:rsidP="00065EA4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t>The C</w:t>
      </w:r>
      <w:ins w:id="243" w:author="Sager, Brenden" w:date="2023-02-24T13:31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44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45" w:author="Martin, Loretto" w:date="2023-02-13T13:35:00Z">
        <w:r w:rsidRPr="005F5A0B" w:rsidDel="0049654E">
          <w:rPr>
            <w:rStyle w:val="Strong"/>
            <w:b w:val="0"/>
            <w:sz w:val="28"/>
            <w:szCs w:val="28"/>
          </w:rPr>
          <w:delText>W</w:delText>
        </w:r>
      </w:del>
      <w:del w:id="246" w:author="Sager, Brenden" w:date="2023-02-24T13:32:00Z">
        <w:r w:rsidRPr="005F5A0B" w:rsidDel="0046380F">
          <w:rPr>
            <w:rStyle w:val="Strong"/>
            <w:b w:val="0"/>
            <w:sz w:val="28"/>
            <w:szCs w:val="28"/>
          </w:rPr>
          <w:delText>G</w:delText>
        </w:r>
      </w:del>
      <w:r w:rsidRPr="005F5A0B">
        <w:rPr>
          <w:rStyle w:val="Strong"/>
          <w:b w:val="0"/>
          <w:sz w:val="28"/>
          <w:szCs w:val="28"/>
        </w:rPr>
        <w:t xml:space="preserve"> </w:t>
      </w:r>
      <w:r w:rsidR="001842B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meet at least quarterly to review credit policy.  In addition, the</w:t>
      </w:r>
      <w:r w:rsidR="001842BD">
        <w:rPr>
          <w:rStyle w:val="Strong"/>
          <w:b w:val="0"/>
          <w:sz w:val="28"/>
          <w:szCs w:val="28"/>
        </w:rPr>
        <w:t xml:space="preserve"> C</w:t>
      </w:r>
      <w:ins w:id="247" w:author="Sager, Brenden" w:date="2023-02-24T13:31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48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49" w:author="Martin, Loretto" w:date="2023-02-13T13:35:00Z">
        <w:r w:rsidR="001842BD" w:rsidDel="0049654E">
          <w:rPr>
            <w:rStyle w:val="Strong"/>
            <w:b w:val="0"/>
            <w:sz w:val="28"/>
            <w:szCs w:val="28"/>
          </w:rPr>
          <w:delText>W</w:delText>
        </w:r>
      </w:del>
      <w:del w:id="250" w:author="Sager, Brenden" w:date="2023-02-24T13:38:00Z">
        <w:r w:rsidR="001842BD" w:rsidDel="00FE6979">
          <w:rPr>
            <w:rStyle w:val="Strong"/>
            <w:b w:val="0"/>
            <w:sz w:val="28"/>
            <w:szCs w:val="28"/>
          </w:rPr>
          <w:delText>G</w:delText>
        </w:r>
      </w:del>
      <w:r w:rsidR="001842BD">
        <w:rPr>
          <w:rStyle w:val="Strong"/>
          <w:b w:val="0"/>
          <w:sz w:val="28"/>
          <w:szCs w:val="28"/>
        </w:rPr>
        <w:t xml:space="preserve"> shall</w:t>
      </w:r>
      <w:r w:rsidRPr="005F5A0B">
        <w:rPr>
          <w:rStyle w:val="Strong"/>
          <w:b w:val="0"/>
          <w:sz w:val="28"/>
          <w:szCs w:val="28"/>
        </w:rPr>
        <w:t xml:space="preserve"> meet as needed to address issues as they arise </w:t>
      </w:r>
      <w:r w:rsidR="00D33637">
        <w:rPr>
          <w:rStyle w:val="Strong"/>
          <w:b w:val="0"/>
          <w:sz w:val="28"/>
          <w:szCs w:val="28"/>
        </w:rPr>
        <w:t>such as</w:t>
      </w:r>
      <w:r w:rsidR="002B15C2">
        <w:rPr>
          <w:rStyle w:val="Strong"/>
          <w:b w:val="0"/>
          <w:sz w:val="28"/>
          <w:szCs w:val="28"/>
        </w:rPr>
        <w:t xml:space="preserve"> NPRRs</w:t>
      </w:r>
      <w:r w:rsidRPr="005F5A0B">
        <w:rPr>
          <w:rStyle w:val="Strong"/>
          <w:b w:val="0"/>
          <w:sz w:val="28"/>
          <w:szCs w:val="28"/>
        </w:rPr>
        <w:t xml:space="preserve">.  </w:t>
      </w:r>
      <w:r w:rsidR="00065EA4">
        <w:rPr>
          <w:rStyle w:val="Strong"/>
          <w:b w:val="0"/>
          <w:sz w:val="28"/>
          <w:szCs w:val="28"/>
        </w:rPr>
        <w:t>M</w:t>
      </w:r>
      <w:r w:rsidRPr="005F5A0B">
        <w:rPr>
          <w:rStyle w:val="Strong"/>
          <w:b w:val="0"/>
          <w:sz w:val="28"/>
          <w:szCs w:val="28"/>
        </w:rPr>
        <w:t>eeting</w:t>
      </w:r>
      <w:r w:rsidR="00065EA4">
        <w:rPr>
          <w:rStyle w:val="Strong"/>
          <w:b w:val="0"/>
          <w:sz w:val="28"/>
          <w:szCs w:val="28"/>
        </w:rPr>
        <w:t xml:space="preserve"> notices </w:t>
      </w:r>
      <w:r w:rsidR="0070314F">
        <w:rPr>
          <w:rStyle w:val="Strong"/>
          <w:b w:val="0"/>
          <w:sz w:val="28"/>
          <w:szCs w:val="28"/>
        </w:rPr>
        <w:t xml:space="preserve">and agendas </w:t>
      </w:r>
      <w:r w:rsidR="001842BD">
        <w:rPr>
          <w:rStyle w:val="Strong"/>
          <w:b w:val="0"/>
          <w:sz w:val="28"/>
          <w:szCs w:val="28"/>
        </w:rPr>
        <w:t>shall</w:t>
      </w:r>
      <w:r w:rsidR="00065EA4">
        <w:rPr>
          <w:rStyle w:val="Strong"/>
          <w:b w:val="0"/>
          <w:sz w:val="28"/>
          <w:szCs w:val="28"/>
        </w:rPr>
        <w:t xml:space="preserve"> be sent to the C</w:t>
      </w:r>
      <w:ins w:id="251" w:author="Sager, Brenden" w:date="2023-02-24T13:31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52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53" w:author="Martin, Loretto" w:date="2023-02-13T13:35:00Z">
        <w:r w:rsidR="00065EA4" w:rsidDel="0049654E">
          <w:rPr>
            <w:rStyle w:val="Strong"/>
            <w:b w:val="0"/>
            <w:sz w:val="28"/>
            <w:szCs w:val="28"/>
          </w:rPr>
          <w:delText>W</w:delText>
        </w:r>
      </w:del>
      <w:del w:id="254" w:author="Sager, Brenden" w:date="2023-02-24T13:32:00Z">
        <w:r w:rsidR="00065EA4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065EA4">
        <w:rPr>
          <w:rStyle w:val="Strong"/>
          <w:b w:val="0"/>
          <w:sz w:val="28"/>
          <w:szCs w:val="28"/>
        </w:rPr>
        <w:t xml:space="preserve"> distribution list and</w:t>
      </w:r>
      <w:r w:rsidRPr="005F5A0B">
        <w:rPr>
          <w:rStyle w:val="Strong"/>
          <w:b w:val="0"/>
          <w:sz w:val="28"/>
          <w:szCs w:val="28"/>
        </w:rPr>
        <w:t xml:space="preserve"> posted on the ERCOT website </w:t>
      </w:r>
      <w:r w:rsidR="000C0E88">
        <w:rPr>
          <w:rStyle w:val="Strong"/>
          <w:b w:val="0"/>
          <w:sz w:val="28"/>
          <w:szCs w:val="28"/>
        </w:rPr>
        <w:t>at least one (1) week prior to the</w:t>
      </w:r>
      <w:r w:rsidR="002B15C2">
        <w:rPr>
          <w:rStyle w:val="Strong"/>
          <w:b w:val="0"/>
          <w:sz w:val="28"/>
          <w:szCs w:val="28"/>
        </w:rPr>
        <w:t xml:space="preserve"> C</w:t>
      </w:r>
      <w:ins w:id="255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56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57" w:author="Martin, Loretto" w:date="2023-02-13T13:35:00Z">
        <w:r w:rsidR="002B15C2" w:rsidDel="0049654E">
          <w:rPr>
            <w:rStyle w:val="Strong"/>
            <w:b w:val="0"/>
            <w:sz w:val="28"/>
            <w:szCs w:val="28"/>
          </w:rPr>
          <w:delText>W</w:delText>
        </w:r>
      </w:del>
      <w:del w:id="258" w:author="Sager, Brenden" w:date="2023-02-24T13:32:00Z">
        <w:r w:rsidR="002B15C2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F73C28">
        <w:rPr>
          <w:rStyle w:val="Strong"/>
          <w:b w:val="0"/>
          <w:sz w:val="28"/>
          <w:szCs w:val="28"/>
        </w:rPr>
        <w:t xml:space="preserve"> </w:t>
      </w:r>
      <w:r w:rsidR="000C0E88">
        <w:rPr>
          <w:rStyle w:val="Strong"/>
          <w:b w:val="0"/>
          <w:sz w:val="28"/>
          <w:szCs w:val="28"/>
        </w:rPr>
        <w:t>meeting</w:t>
      </w:r>
      <w:r w:rsidR="00065EA4">
        <w:rPr>
          <w:rStyle w:val="Strong"/>
          <w:b w:val="0"/>
          <w:sz w:val="28"/>
          <w:szCs w:val="28"/>
        </w:rPr>
        <w:t xml:space="preserve"> unless an </w:t>
      </w:r>
      <w:r w:rsidR="00CE222E">
        <w:rPr>
          <w:rStyle w:val="Strong"/>
          <w:b w:val="0"/>
          <w:sz w:val="28"/>
          <w:szCs w:val="28"/>
        </w:rPr>
        <w:t>urgent</w:t>
      </w:r>
      <w:r w:rsidR="00065EA4">
        <w:rPr>
          <w:rStyle w:val="Strong"/>
          <w:b w:val="0"/>
          <w:sz w:val="28"/>
          <w:szCs w:val="28"/>
        </w:rPr>
        <w:t xml:space="preserve"> condition requires shorter notice.</w:t>
      </w:r>
      <w:r w:rsidR="002B15C2">
        <w:rPr>
          <w:rStyle w:val="Strong"/>
          <w:b w:val="0"/>
          <w:sz w:val="28"/>
          <w:szCs w:val="28"/>
        </w:rPr>
        <w:t xml:space="preserve">  </w:t>
      </w:r>
      <w:r w:rsidR="00280B98">
        <w:rPr>
          <w:rStyle w:val="Strong"/>
          <w:b w:val="0"/>
          <w:sz w:val="28"/>
          <w:szCs w:val="28"/>
        </w:rPr>
        <w:t xml:space="preserve">If the </w:t>
      </w:r>
      <w:r w:rsidR="00280B98">
        <w:rPr>
          <w:rStyle w:val="Strong"/>
          <w:b w:val="0"/>
          <w:sz w:val="28"/>
          <w:szCs w:val="28"/>
        </w:rPr>
        <w:lastRenderedPageBreak/>
        <w:t>C</w:t>
      </w:r>
      <w:ins w:id="259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60" w:author="A. Boren" w:date="2023-02-27T13:05:00Z">
        <w:r w:rsidR="005441B0">
          <w:rPr>
            <w:rStyle w:val="Strong"/>
            <w:b w:val="0"/>
            <w:sz w:val="28"/>
            <w:szCs w:val="28"/>
          </w:rPr>
          <w:t>G</w:t>
        </w:r>
      </w:ins>
      <w:del w:id="261" w:author="Martin, Loretto" w:date="2023-02-13T13:35:00Z">
        <w:r w:rsidR="00280B98" w:rsidDel="0049654E">
          <w:rPr>
            <w:rStyle w:val="Strong"/>
            <w:b w:val="0"/>
            <w:sz w:val="28"/>
            <w:szCs w:val="28"/>
          </w:rPr>
          <w:delText>W</w:delText>
        </w:r>
      </w:del>
      <w:del w:id="262" w:author="Sager, Brenden" w:date="2023-02-24T13:32:00Z">
        <w:r w:rsidR="00280B98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280B98">
        <w:rPr>
          <w:rStyle w:val="Strong"/>
          <w:b w:val="0"/>
          <w:sz w:val="28"/>
          <w:szCs w:val="28"/>
        </w:rPr>
        <w:t xml:space="preserve"> Chair or Vice Chair has declared a meeting urgent, </w:t>
      </w:r>
      <w:r w:rsidR="005D4CB6">
        <w:rPr>
          <w:rStyle w:val="Strong"/>
          <w:b w:val="0"/>
          <w:sz w:val="28"/>
          <w:szCs w:val="28"/>
        </w:rPr>
        <w:t>m</w:t>
      </w:r>
      <w:r w:rsidR="00D33637">
        <w:rPr>
          <w:rStyle w:val="Strong"/>
          <w:b w:val="0"/>
          <w:sz w:val="28"/>
          <w:szCs w:val="28"/>
        </w:rPr>
        <w:t xml:space="preserve">eeting notices shall be sent to the distribution list and posted on the ERCOT website and shall clearly identify the condition requiring the shorter notice.  </w:t>
      </w:r>
      <w:r w:rsidR="002B15C2">
        <w:rPr>
          <w:rStyle w:val="Strong"/>
          <w:b w:val="0"/>
          <w:sz w:val="28"/>
          <w:szCs w:val="28"/>
        </w:rPr>
        <w:t xml:space="preserve">Except in cases of </w:t>
      </w:r>
      <w:r w:rsidR="00CE222E">
        <w:rPr>
          <w:rStyle w:val="Strong"/>
          <w:b w:val="0"/>
          <w:sz w:val="28"/>
          <w:szCs w:val="28"/>
        </w:rPr>
        <w:t>urgent matters</w:t>
      </w:r>
      <w:r w:rsidR="002B15C2">
        <w:rPr>
          <w:rStyle w:val="Strong"/>
          <w:b w:val="0"/>
          <w:sz w:val="28"/>
          <w:szCs w:val="28"/>
        </w:rPr>
        <w:t>, a</w:t>
      </w:r>
      <w:r w:rsidR="000C0E88">
        <w:rPr>
          <w:rStyle w:val="Strong"/>
          <w:b w:val="0"/>
          <w:sz w:val="28"/>
          <w:szCs w:val="28"/>
        </w:rPr>
        <w:t>ll agend</w:t>
      </w:r>
      <w:r w:rsidR="00065EA4">
        <w:rPr>
          <w:rStyle w:val="Strong"/>
          <w:b w:val="0"/>
          <w:sz w:val="28"/>
          <w:szCs w:val="28"/>
        </w:rPr>
        <w:t>a items requiring a vote of C</w:t>
      </w:r>
      <w:ins w:id="263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64" w:author="A. Boren" w:date="2023-02-27T13:05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265" w:author="Martin, Loretto" w:date="2023-02-13T13:36:00Z">
        <w:r w:rsidR="00065EA4" w:rsidDel="0049654E">
          <w:rPr>
            <w:rStyle w:val="Strong"/>
            <w:b w:val="0"/>
            <w:sz w:val="28"/>
            <w:szCs w:val="28"/>
          </w:rPr>
          <w:delText>W</w:delText>
        </w:r>
      </w:del>
      <w:del w:id="266" w:author="Sager, Brenden" w:date="2023-02-24T13:32:00Z">
        <w:r w:rsidR="00065EA4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0C0E88">
        <w:rPr>
          <w:rStyle w:val="Strong"/>
          <w:b w:val="0"/>
          <w:sz w:val="28"/>
          <w:szCs w:val="28"/>
        </w:rPr>
        <w:t xml:space="preserve"> must be published at le</w:t>
      </w:r>
      <w:r w:rsidR="00474A8D">
        <w:rPr>
          <w:rStyle w:val="Strong"/>
          <w:b w:val="0"/>
          <w:sz w:val="28"/>
          <w:szCs w:val="28"/>
        </w:rPr>
        <w:t>a</w:t>
      </w:r>
      <w:r w:rsidR="000C0E88">
        <w:rPr>
          <w:rStyle w:val="Strong"/>
          <w:b w:val="0"/>
          <w:sz w:val="28"/>
          <w:szCs w:val="28"/>
        </w:rPr>
        <w:t>st one week prior to the meeting</w:t>
      </w:r>
      <w:r w:rsidR="002B15C2">
        <w:rPr>
          <w:rStyle w:val="Strong"/>
          <w:b w:val="0"/>
          <w:sz w:val="28"/>
          <w:szCs w:val="28"/>
        </w:rPr>
        <w:t xml:space="preserve"> at which the vote will take place</w:t>
      </w:r>
      <w:r w:rsidR="000C0E88">
        <w:rPr>
          <w:rStyle w:val="Strong"/>
          <w:b w:val="0"/>
          <w:sz w:val="28"/>
          <w:szCs w:val="28"/>
        </w:rPr>
        <w:t>.</w:t>
      </w:r>
      <w:r w:rsidR="00DD0346">
        <w:rPr>
          <w:rStyle w:val="Strong"/>
          <w:b w:val="0"/>
          <w:sz w:val="28"/>
          <w:szCs w:val="28"/>
        </w:rPr>
        <w:t xml:space="preserve"> </w:t>
      </w:r>
      <w:r w:rsidR="000C0E88">
        <w:rPr>
          <w:rStyle w:val="Strong"/>
          <w:b w:val="0"/>
          <w:sz w:val="28"/>
          <w:szCs w:val="28"/>
        </w:rPr>
        <w:t xml:space="preserve"> </w:t>
      </w:r>
      <w:r w:rsidR="00D33637">
        <w:rPr>
          <w:rStyle w:val="Strong"/>
          <w:b w:val="0"/>
          <w:sz w:val="28"/>
          <w:szCs w:val="28"/>
        </w:rPr>
        <w:t xml:space="preserve">In the case of an </w:t>
      </w:r>
      <w:r w:rsidR="00CE222E">
        <w:rPr>
          <w:rStyle w:val="Strong"/>
          <w:b w:val="0"/>
          <w:sz w:val="28"/>
          <w:szCs w:val="28"/>
        </w:rPr>
        <w:t>urgent matter</w:t>
      </w:r>
      <w:r w:rsidR="00D33637">
        <w:rPr>
          <w:rStyle w:val="Strong"/>
          <w:b w:val="0"/>
          <w:sz w:val="28"/>
          <w:szCs w:val="28"/>
        </w:rPr>
        <w:t>, all agenda items requiring a vote of C</w:t>
      </w:r>
      <w:ins w:id="267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68" w:author="A. Boren" w:date="2023-02-27T13:05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269" w:author="Martin, Loretto" w:date="2023-02-13T13:36:00Z">
        <w:r w:rsidR="00D33637" w:rsidDel="0049654E">
          <w:rPr>
            <w:rStyle w:val="Strong"/>
            <w:b w:val="0"/>
            <w:sz w:val="28"/>
            <w:szCs w:val="28"/>
          </w:rPr>
          <w:delText>W</w:delText>
        </w:r>
      </w:del>
      <w:del w:id="270" w:author="Sager, Brenden" w:date="2023-02-24T13:32:00Z">
        <w:r w:rsidR="00D33637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D33637">
        <w:rPr>
          <w:rStyle w:val="Strong"/>
          <w:b w:val="0"/>
          <w:sz w:val="28"/>
          <w:szCs w:val="28"/>
        </w:rPr>
        <w:t xml:space="preserve"> shall be published as soon as possible prior to the meeting at which the vote will take place and the </w:t>
      </w:r>
      <w:r w:rsidR="00CE222E">
        <w:rPr>
          <w:rStyle w:val="Strong"/>
          <w:b w:val="0"/>
          <w:sz w:val="28"/>
          <w:szCs w:val="28"/>
        </w:rPr>
        <w:t xml:space="preserve">circumstances causing the urgency </w:t>
      </w:r>
      <w:r w:rsidR="00D33637">
        <w:rPr>
          <w:rStyle w:val="Strong"/>
          <w:b w:val="0"/>
          <w:sz w:val="28"/>
          <w:szCs w:val="28"/>
        </w:rPr>
        <w:t xml:space="preserve">shall be clearly identified.  </w:t>
      </w:r>
      <w:r w:rsidR="000C0E88">
        <w:rPr>
          <w:rStyle w:val="Strong"/>
          <w:b w:val="0"/>
          <w:sz w:val="28"/>
          <w:szCs w:val="28"/>
        </w:rPr>
        <w:t>All C</w:t>
      </w:r>
      <w:ins w:id="271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72" w:author="A. Boren" w:date="2023-02-27T13:05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273" w:author="Martin, Loretto" w:date="2023-02-13T13:36:00Z">
        <w:r w:rsidR="000C0E88" w:rsidDel="0049654E">
          <w:rPr>
            <w:rStyle w:val="Strong"/>
            <w:b w:val="0"/>
            <w:sz w:val="28"/>
            <w:szCs w:val="28"/>
          </w:rPr>
          <w:delText>W</w:delText>
        </w:r>
      </w:del>
      <w:del w:id="274" w:author="Sager, Brenden" w:date="2023-02-24T13:32:00Z">
        <w:r w:rsidR="00667632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0C0E88">
        <w:rPr>
          <w:rStyle w:val="Strong"/>
          <w:b w:val="0"/>
          <w:sz w:val="28"/>
          <w:szCs w:val="28"/>
        </w:rPr>
        <w:t xml:space="preserve"> meetings </w:t>
      </w:r>
      <w:r w:rsidR="00667632">
        <w:rPr>
          <w:rStyle w:val="Strong"/>
          <w:b w:val="0"/>
          <w:sz w:val="28"/>
          <w:szCs w:val="28"/>
        </w:rPr>
        <w:t xml:space="preserve">may be attended by any </w:t>
      </w:r>
      <w:r w:rsidRPr="005F5A0B">
        <w:rPr>
          <w:rStyle w:val="Strong"/>
          <w:b w:val="0"/>
          <w:sz w:val="28"/>
          <w:szCs w:val="28"/>
        </w:rPr>
        <w:t xml:space="preserve">interested </w:t>
      </w:r>
      <w:r w:rsidR="00667632">
        <w:rPr>
          <w:rStyle w:val="Strong"/>
          <w:b w:val="0"/>
          <w:sz w:val="28"/>
          <w:szCs w:val="28"/>
        </w:rPr>
        <w:t xml:space="preserve">observer. </w:t>
      </w:r>
      <w:r w:rsidR="00CE222E">
        <w:rPr>
          <w:rStyle w:val="Strong"/>
          <w:b w:val="0"/>
          <w:sz w:val="28"/>
          <w:szCs w:val="28"/>
        </w:rPr>
        <w:t xml:space="preserve">Call-in numbers will be provided for those persons wishing to attend via </w:t>
      </w:r>
      <w:r w:rsidR="00951CE1">
        <w:rPr>
          <w:rStyle w:val="Strong"/>
          <w:b w:val="0"/>
          <w:sz w:val="28"/>
          <w:szCs w:val="28"/>
        </w:rPr>
        <w:t>tele</w:t>
      </w:r>
      <w:r w:rsidR="00CE222E">
        <w:rPr>
          <w:rStyle w:val="Strong"/>
          <w:b w:val="0"/>
          <w:sz w:val="28"/>
          <w:szCs w:val="28"/>
        </w:rPr>
        <w:t xml:space="preserve">phone.  </w:t>
      </w:r>
      <w:del w:id="275" w:author="A. Boren" w:date="2023-02-22T09:56:00Z">
        <w:r w:rsidR="00CE222E" w:rsidDel="00295A06">
          <w:rPr>
            <w:rStyle w:val="Strong"/>
            <w:b w:val="0"/>
            <w:sz w:val="28"/>
            <w:szCs w:val="28"/>
          </w:rPr>
          <w:delText xml:space="preserve">CWG members may participate in the meeting and vote via </w:delText>
        </w:r>
        <w:r w:rsidR="00951CE1" w:rsidDel="00295A06">
          <w:rPr>
            <w:rStyle w:val="Strong"/>
            <w:b w:val="0"/>
            <w:sz w:val="28"/>
            <w:szCs w:val="28"/>
          </w:rPr>
          <w:delText>tele</w:delText>
        </w:r>
        <w:r w:rsidR="00CE222E" w:rsidDel="00295A06">
          <w:rPr>
            <w:rStyle w:val="Strong"/>
            <w:b w:val="0"/>
            <w:sz w:val="28"/>
            <w:szCs w:val="28"/>
          </w:rPr>
          <w:delText xml:space="preserve">phone.  </w:delText>
        </w:r>
      </w:del>
      <w:r w:rsidR="00CE222E">
        <w:rPr>
          <w:rStyle w:val="Strong"/>
          <w:b w:val="0"/>
          <w:sz w:val="28"/>
          <w:szCs w:val="28"/>
        </w:rPr>
        <w:t>If third-party confidential information is presented during a meeting, all persons except for C</w:t>
      </w:r>
      <w:ins w:id="276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77" w:author="A. Boren" w:date="2023-02-27T13:05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278" w:author="Martin, Loretto" w:date="2023-02-13T13:36:00Z">
        <w:r w:rsidR="00CE222E" w:rsidDel="0049654E">
          <w:rPr>
            <w:rStyle w:val="Strong"/>
            <w:b w:val="0"/>
            <w:sz w:val="28"/>
            <w:szCs w:val="28"/>
          </w:rPr>
          <w:delText>W</w:delText>
        </w:r>
      </w:del>
      <w:del w:id="279" w:author="Sager, Brenden" w:date="2023-02-24T13:32:00Z">
        <w:r w:rsidR="00CE222E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CE222E">
        <w:rPr>
          <w:rStyle w:val="Strong"/>
          <w:b w:val="0"/>
          <w:sz w:val="28"/>
          <w:szCs w:val="28"/>
        </w:rPr>
        <w:t xml:space="preserve"> members may be excluded from the portion of the meeting at which such confidential information is discussed.</w:t>
      </w:r>
      <w:r w:rsidR="00737360">
        <w:rPr>
          <w:rStyle w:val="Strong"/>
          <w:b w:val="0"/>
          <w:sz w:val="28"/>
          <w:szCs w:val="28"/>
        </w:rPr>
        <w:t xml:space="preserve"> </w:t>
      </w:r>
      <w:r w:rsidR="00951CE1">
        <w:rPr>
          <w:rStyle w:val="Strong"/>
          <w:b w:val="0"/>
          <w:sz w:val="28"/>
          <w:szCs w:val="28"/>
        </w:rPr>
        <w:t xml:space="preserve"> </w:t>
      </w:r>
      <w:r w:rsidR="002366F7">
        <w:rPr>
          <w:rStyle w:val="Strong"/>
          <w:b w:val="0"/>
          <w:sz w:val="28"/>
          <w:szCs w:val="28"/>
        </w:rPr>
        <w:t>Confidential information will not be presented to C</w:t>
      </w:r>
      <w:ins w:id="280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81" w:author="A. Boren" w:date="2023-02-27T13:05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282" w:author="Martin, Loretto" w:date="2023-02-13T13:36:00Z">
        <w:r w:rsidR="002366F7" w:rsidDel="0049654E">
          <w:rPr>
            <w:rStyle w:val="Strong"/>
            <w:b w:val="0"/>
            <w:sz w:val="28"/>
            <w:szCs w:val="28"/>
          </w:rPr>
          <w:delText>W</w:delText>
        </w:r>
      </w:del>
      <w:del w:id="283" w:author="Sager, Brenden" w:date="2023-02-24T13:32:00Z">
        <w:r w:rsidR="002366F7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2366F7">
        <w:rPr>
          <w:rStyle w:val="Strong"/>
          <w:b w:val="0"/>
          <w:sz w:val="28"/>
          <w:szCs w:val="28"/>
        </w:rPr>
        <w:t xml:space="preserve"> members participating by telephone. </w:t>
      </w:r>
    </w:p>
    <w:p w14:paraId="6256F04D" w14:textId="77777777" w:rsidR="0055552D" w:rsidRDefault="0055552D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3C4D9383" w14:textId="77777777" w:rsidR="00CE3992" w:rsidRDefault="008F0E76" w:rsidP="00EA2DD2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 xml:space="preserve">C. </w:t>
      </w:r>
      <w:r w:rsidR="0055552D" w:rsidRPr="00EA2DD2">
        <w:rPr>
          <w:rStyle w:val="Strong"/>
          <w:i/>
          <w:sz w:val="28"/>
          <w:szCs w:val="28"/>
        </w:rPr>
        <w:t>Voting</w:t>
      </w:r>
    </w:p>
    <w:p w14:paraId="0720E4C1" w14:textId="666A4007" w:rsidR="00CE3992" w:rsidRPr="001172D2" w:rsidRDefault="00CE3992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1172D2">
        <w:rPr>
          <w:rStyle w:val="Strong"/>
          <w:sz w:val="28"/>
          <w:szCs w:val="28"/>
        </w:rPr>
        <w:t xml:space="preserve">Votes: </w:t>
      </w:r>
      <w:r w:rsidRPr="001172D2">
        <w:rPr>
          <w:rStyle w:val="Strong"/>
          <w:b w:val="0"/>
          <w:sz w:val="28"/>
          <w:szCs w:val="28"/>
        </w:rPr>
        <w:t xml:space="preserve"> At all meetings, e</w:t>
      </w:r>
      <w:r w:rsidR="007F72F4" w:rsidRPr="001172D2">
        <w:rPr>
          <w:rStyle w:val="Strong"/>
          <w:b w:val="0"/>
          <w:sz w:val="28"/>
          <w:szCs w:val="28"/>
        </w:rPr>
        <w:t>ach Segment shall have one (1) v</w:t>
      </w:r>
      <w:r w:rsidRPr="001172D2">
        <w:rPr>
          <w:rStyle w:val="Strong"/>
          <w:b w:val="0"/>
          <w:sz w:val="28"/>
          <w:szCs w:val="28"/>
        </w:rPr>
        <w:t>ote.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Pr="001172D2">
        <w:rPr>
          <w:rStyle w:val="Strong"/>
          <w:b w:val="0"/>
          <w:sz w:val="28"/>
          <w:szCs w:val="28"/>
        </w:rPr>
        <w:t xml:space="preserve"> C</w:t>
      </w:r>
      <w:ins w:id="284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85" w:author="A. Boren" w:date="2023-02-27T13:05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286" w:author="Martin, Loretto" w:date="2023-02-13T13:37:00Z">
        <w:r w:rsidRPr="001172D2" w:rsidDel="0049654E">
          <w:rPr>
            <w:rStyle w:val="Strong"/>
            <w:b w:val="0"/>
            <w:sz w:val="28"/>
            <w:szCs w:val="28"/>
          </w:rPr>
          <w:delText>W</w:delText>
        </w:r>
      </w:del>
      <w:del w:id="287" w:author="Sager, Brenden" w:date="2023-02-24T13:37:00Z">
        <w:r w:rsidRPr="001172D2" w:rsidDel="00362242">
          <w:rPr>
            <w:rStyle w:val="Strong"/>
            <w:b w:val="0"/>
            <w:sz w:val="28"/>
            <w:szCs w:val="28"/>
          </w:rPr>
          <w:delText>G</w:delText>
        </w:r>
      </w:del>
      <w:r w:rsidRPr="001172D2">
        <w:rPr>
          <w:rStyle w:val="Strong"/>
          <w:b w:val="0"/>
          <w:sz w:val="28"/>
          <w:szCs w:val="28"/>
        </w:rPr>
        <w:t xml:space="preserve"> members present at the meeting </w:t>
      </w:r>
      <w:r w:rsidR="002366F7">
        <w:rPr>
          <w:rStyle w:val="Strong"/>
          <w:b w:val="0"/>
          <w:sz w:val="28"/>
          <w:szCs w:val="28"/>
        </w:rPr>
        <w:t>(including participation via telephone)</w:t>
      </w:r>
      <w:r w:rsidR="00886F21">
        <w:rPr>
          <w:rStyle w:val="Strong"/>
          <w:b w:val="0"/>
          <w:sz w:val="28"/>
          <w:szCs w:val="28"/>
        </w:rPr>
        <w:t xml:space="preserve"> </w:t>
      </w:r>
      <w:r w:rsidRPr="001172D2">
        <w:rPr>
          <w:rStyle w:val="Strong"/>
          <w:b w:val="0"/>
          <w:sz w:val="28"/>
          <w:szCs w:val="28"/>
        </w:rPr>
        <w:t>and participating in the vote shall receive an equal fraction of its</w:t>
      </w:r>
      <w:r w:rsidR="00192966">
        <w:rPr>
          <w:rStyle w:val="Strong"/>
          <w:b w:val="0"/>
          <w:sz w:val="28"/>
          <w:szCs w:val="28"/>
        </w:rPr>
        <w:t xml:space="preserve"> </w:t>
      </w:r>
      <w:r w:rsidRPr="001172D2">
        <w:rPr>
          <w:rStyle w:val="Strong"/>
          <w:b w:val="0"/>
          <w:sz w:val="28"/>
          <w:szCs w:val="28"/>
        </w:rPr>
        <w:t>Segment’s vote.</w:t>
      </w:r>
    </w:p>
    <w:p w14:paraId="13F483A0" w14:textId="77777777" w:rsidR="00CE3992" w:rsidRDefault="00CE3992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266A5DDA" w14:textId="7EC76D23" w:rsidR="00CE3992" w:rsidRDefault="00CE3992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sz w:val="28"/>
          <w:szCs w:val="28"/>
        </w:rPr>
        <w:t>Abstentions:</w:t>
      </w:r>
      <w:r>
        <w:rPr>
          <w:rStyle w:val="Strong"/>
          <w:b w:val="0"/>
          <w:sz w:val="28"/>
          <w:szCs w:val="28"/>
        </w:rPr>
        <w:t xml:space="preserve">  In the event that a C</w:t>
      </w:r>
      <w:ins w:id="288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89" w:author="A. Boren" w:date="2023-02-27T13:05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290" w:author="Martin, Loretto" w:date="2023-02-13T13:37:00Z">
        <w:r w:rsidDel="0049654E">
          <w:rPr>
            <w:rStyle w:val="Strong"/>
            <w:b w:val="0"/>
            <w:sz w:val="28"/>
            <w:szCs w:val="28"/>
          </w:rPr>
          <w:delText>W</w:delText>
        </w:r>
      </w:del>
      <w:del w:id="291" w:author="Sager, Brenden" w:date="2023-02-24T13:37:00Z">
        <w:r w:rsidDel="00362242">
          <w:rPr>
            <w:rStyle w:val="Strong"/>
            <w:b w:val="0"/>
            <w:sz w:val="28"/>
            <w:szCs w:val="28"/>
          </w:rPr>
          <w:delText>G</w:delText>
        </w:r>
      </w:del>
      <w:r>
        <w:rPr>
          <w:rStyle w:val="Strong"/>
          <w:b w:val="0"/>
          <w:sz w:val="28"/>
          <w:szCs w:val="28"/>
        </w:rPr>
        <w:t xml:space="preserve"> member abstains from a </w:t>
      </w:r>
      <w:proofErr w:type="gramStart"/>
      <w:r>
        <w:rPr>
          <w:rStyle w:val="Strong"/>
          <w:b w:val="0"/>
          <w:sz w:val="28"/>
          <w:szCs w:val="28"/>
        </w:rPr>
        <w:t>vote,</w:t>
      </w:r>
      <w:proofErr w:type="gramEnd"/>
      <w:r>
        <w:rPr>
          <w:rStyle w:val="Strong"/>
          <w:b w:val="0"/>
          <w:sz w:val="28"/>
          <w:szCs w:val="28"/>
        </w:rPr>
        <w:t xml:space="preserve"> the Segment </w:t>
      </w:r>
      <w:r w:rsidR="001842BD">
        <w:rPr>
          <w:rStyle w:val="Strong"/>
          <w:b w:val="0"/>
          <w:sz w:val="28"/>
          <w:szCs w:val="28"/>
        </w:rPr>
        <w:t>v</w:t>
      </w:r>
      <w:r>
        <w:rPr>
          <w:rStyle w:val="Strong"/>
          <w:b w:val="0"/>
          <w:sz w:val="28"/>
          <w:szCs w:val="28"/>
        </w:rPr>
        <w:t>ote s</w:t>
      </w:r>
      <w:r w:rsidR="00B77C65">
        <w:rPr>
          <w:rStyle w:val="Strong"/>
          <w:b w:val="0"/>
          <w:sz w:val="28"/>
          <w:szCs w:val="28"/>
        </w:rPr>
        <w:t>hall be</w:t>
      </w:r>
      <w:r>
        <w:rPr>
          <w:rStyle w:val="Strong"/>
          <w:b w:val="0"/>
          <w:sz w:val="28"/>
          <w:szCs w:val="28"/>
        </w:rPr>
        <w:t xml:space="preserve"> allocated </w:t>
      </w:r>
      <w:r w:rsidR="00B77C65">
        <w:rPr>
          <w:rStyle w:val="Strong"/>
          <w:b w:val="0"/>
          <w:sz w:val="28"/>
          <w:szCs w:val="28"/>
        </w:rPr>
        <w:t>equally</w:t>
      </w:r>
      <w:r w:rsidR="00192966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 xml:space="preserve">among the </w:t>
      </w:r>
      <w:r w:rsidR="002366F7">
        <w:rPr>
          <w:rStyle w:val="Strong"/>
          <w:b w:val="0"/>
          <w:sz w:val="28"/>
          <w:szCs w:val="28"/>
        </w:rPr>
        <w:t>C</w:t>
      </w:r>
      <w:ins w:id="292" w:author="Sager, Brenden" w:date="2023-02-24T13:32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293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294" w:author="Martin, Loretto" w:date="2023-02-13T13:37:00Z">
        <w:r w:rsidR="002366F7" w:rsidDel="0049654E">
          <w:rPr>
            <w:rStyle w:val="Strong"/>
            <w:b w:val="0"/>
            <w:sz w:val="28"/>
            <w:szCs w:val="28"/>
          </w:rPr>
          <w:delText>W</w:delText>
        </w:r>
      </w:del>
      <w:del w:id="295" w:author="Sager, Brenden" w:date="2023-02-24T13:37:00Z">
        <w:r w:rsidR="002366F7" w:rsidDel="00362242">
          <w:rPr>
            <w:rStyle w:val="Strong"/>
            <w:b w:val="0"/>
            <w:sz w:val="28"/>
            <w:szCs w:val="28"/>
          </w:rPr>
          <w:delText>G</w:delText>
        </w:r>
      </w:del>
      <w:r w:rsidR="00886F21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members casting a vote.</w:t>
      </w:r>
    </w:p>
    <w:p w14:paraId="599F4E08" w14:textId="77777777" w:rsidR="00735437" w:rsidRDefault="00735437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4F8180F1" w14:textId="7CEC86A6" w:rsidR="00735437" w:rsidRDefault="00735437" w:rsidP="00735437">
      <w:pPr>
        <w:pStyle w:val="NormalWeb"/>
        <w:spacing w:before="0" w:beforeAutospacing="0" w:after="0" w:afterAutospacing="0"/>
        <w:ind w:left="180"/>
        <w:jc w:val="both"/>
        <w:rPr>
          <w:rStyle w:val="Strong"/>
          <w:i/>
          <w:color w:val="0000FF"/>
          <w:sz w:val="28"/>
          <w:szCs w:val="28"/>
          <w:u w:val="single"/>
        </w:rPr>
      </w:pPr>
      <w:r w:rsidRPr="00735437">
        <w:rPr>
          <w:rStyle w:val="Strong"/>
          <w:sz w:val="28"/>
          <w:szCs w:val="28"/>
        </w:rPr>
        <w:t>Voting:</w:t>
      </w:r>
      <w:r>
        <w:rPr>
          <w:rStyle w:val="Strong"/>
          <w:sz w:val="28"/>
          <w:szCs w:val="28"/>
        </w:rPr>
        <w:t xml:space="preserve">  </w:t>
      </w:r>
      <w:r w:rsidR="0055552D">
        <w:rPr>
          <w:rStyle w:val="Strong"/>
          <w:b w:val="0"/>
          <w:sz w:val="28"/>
          <w:szCs w:val="28"/>
        </w:rPr>
        <w:t xml:space="preserve">In matters determined by the </w:t>
      </w:r>
      <w:r w:rsidR="0070314F">
        <w:rPr>
          <w:rStyle w:val="Strong"/>
          <w:b w:val="0"/>
          <w:sz w:val="28"/>
          <w:szCs w:val="28"/>
        </w:rPr>
        <w:t>C</w:t>
      </w:r>
      <w:ins w:id="296" w:author="Sager, Brenden" w:date="2023-02-24T13:32:00Z">
        <w:r w:rsidR="0046380F">
          <w:rPr>
            <w:rStyle w:val="Strong"/>
            <w:b w:val="0"/>
            <w:sz w:val="28"/>
            <w:szCs w:val="28"/>
          </w:rPr>
          <w:t>F</w:t>
        </w:r>
      </w:ins>
      <w:ins w:id="297" w:author="Sager, Brenden" w:date="2023-02-24T13:33:00Z">
        <w:r w:rsidR="0046380F">
          <w:rPr>
            <w:rStyle w:val="Strong"/>
            <w:b w:val="0"/>
            <w:sz w:val="28"/>
            <w:szCs w:val="28"/>
          </w:rPr>
          <w:t>S</w:t>
        </w:r>
      </w:ins>
      <w:ins w:id="298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299" w:author="Martin, Loretto" w:date="2023-02-13T13:37:00Z">
        <w:r w:rsidR="0070314F" w:rsidDel="0049654E">
          <w:rPr>
            <w:rStyle w:val="Strong"/>
            <w:b w:val="0"/>
            <w:sz w:val="28"/>
            <w:szCs w:val="28"/>
          </w:rPr>
          <w:delText>W</w:delText>
        </w:r>
      </w:del>
      <w:del w:id="300" w:author="Sager, Brenden" w:date="2023-02-24T13:33:00Z">
        <w:r w:rsidR="0070314F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70314F">
        <w:rPr>
          <w:rStyle w:val="Strong"/>
          <w:b w:val="0"/>
          <w:sz w:val="28"/>
          <w:szCs w:val="28"/>
        </w:rPr>
        <w:t xml:space="preserve"> </w:t>
      </w:r>
      <w:r w:rsidR="0055552D">
        <w:rPr>
          <w:rStyle w:val="Strong"/>
          <w:b w:val="0"/>
          <w:sz w:val="28"/>
          <w:szCs w:val="28"/>
        </w:rPr>
        <w:t>Chair to require a vote of C</w:t>
      </w:r>
      <w:ins w:id="301" w:author="Sager, Brenden" w:date="2023-02-24T13:33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302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03" w:author="Martin, Loretto" w:date="2023-02-13T13:37:00Z">
        <w:r w:rsidR="0055552D" w:rsidDel="0049654E">
          <w:rPr>
            <w:rStyle w:val="Strong"/>
            <w:b w:val="0"/>
            <w:sz w:val="28"/>
            <w:szCs w:val="28"/>
          </w:rPr>
          <w:delText>W</w:delText>
        </w:r>
      </w:del>
      <w:del w:id="304" w:author="Sager, Brenden" w:date="2023-02-24T13:33:00Z">
        <w:r w:rsidR="0055552D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55552D">
        <w:rPr>
          <w:rStyle w:val="Strong"/>
          <w:b w:val="0"/>
          <w:sz w:val="28"/>
          <w:szCs w:val="28"/>
        </w:rPr>
        <w:t xml:space="preserve"> or when any C</w:t>
      </w:r>
      <w:ins w:id="305" w:author="Sager, Brenden" w:date="2023-02-24T13:33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306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07" w:author="Martin, Loretto" w:date="2023-02-13T13:37:00Z">
        <w:r w:rsidR="0055552D" w:rsidDel="0049654E">
          <w:rPr>
            <w:rStyle w:val="Strong"/>
            <w:b w:val="0"/>
            <w:sz w:val="28"/>
            <w:szCs w:val="28"/>
          </w:rPr>
          <w:delText>W</w:delText>
        </w:r>
      </w:del>
      <w:del w:id="308" w:author="Sager, Brenden" w:date="2023-02-24T13:33:00Z">
        <w:r w:rsidR="0055552D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55552D">
        <w:rPr>
          <w:rStyle w:val="Strong"/>
          <w:b w:val="0"/>
          <w:sz w:val="28"/>
          <w:szCs w:val="28"/>
        </w:rPr>
        <w:t xml:space="preserve"> member request</w:t>
      </w:r>
      <w:r w:rsidR="00B77C65">
        <w:rPr>
          <w:rStyle w:val="Strong"/>
          <w:b w:val="0"/>
          <w:sz w:val="28"/>
          <w:szCs w:val="28"/>
        </w:rPr>
        <w:t>s</w:t>
      </w:r>
      <w:r w:rsidR="0055552D">
        <w:rPr>
          <w:rStyle w:val="Strong"/>
          <w:b w:val="0"/>
          <w:sz w:val="28"/>
          <w:szCs w:val="28"/>
        </w:rPr>
        <w:t xml:space="preserve"> a vote on </w:t>
      </w:r>
      <w:r w:rsidR="006967B4">
        <w:rPr>
          <w:rStyle w:val="Strong"/>
          <w:b w:val="0"/>
          <w:sz w:val="28"/>
          <w:szCs w:val="28"/>
        </w:rPr>
        <w:t>an issue</w:t>
      </w:r>
      <w:r w:rsidR="00146C24">
        <w:rPr>
          <w:rStyle w:val="Strong"/>
          <w:b w:val="0"/>
          <w:sz w:val="28"/>
          <w:szCs w:val="28"/>
        </w:rPr>
        <w:t>,</w:t>
      </w:r>
      <w:r w:rsidR="006967B4">
        <w:rPr>
          <w:rStyle w:val="Strong"/>
          <w:b w:val="0"/>
          <w:sz w:val="28"/>
          <w:szCs w:val="28"/>
        </w:rPr>
        <w:t xml:space="preserve"> each C</w:t>
      </w:r>
      <w:ins w:id="309" w:author="Sager, Brenden" w:date="2023-02-24T13:38:00Z">
        <w:r w:rsidR="00362242">
          <w:rPr>
            <w:rStyle w:val="Strong"/>
            <w:b w:val="0"/>
            <w:sz w:val="28"/>
            <w:szCs w:val="28"/>
          </w:rPr>
          <w:t>FS</w:t>
        </w:r>
      </w:ins>
      <w:ins w:id="310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11" w:author="Martin, Loretto" w:date="2023-02-13T13:37:00Z">
        <w:r w:rsidR="006967B4" w:rsidDel="0049654E">
          <w:rPr>
            <w:rStyle w:val="Strong"/>
            <w:b w:val="0"/>
            <w:sz w:val="28"/>
            <w:szCs w:val="28"/>
          </w:rPr>
          <w:delText>W</w:delText>
        </w:r>
      </w:del>
      <w:del w:id="312" w:author="Sager, Brenden" w:date="2023-02-24T13:33:00Z">
        <w:r w:rsidR="006967B4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6967B4">
        <w:rPr>
          <w:rStyle w:val="Strong"/>
          <w:b w:val="0"/>
          <w:sz w:val="28"/>
          <w:szCs w:val="28"/>
        </w:rPr>
        <w:t xml:space="preserve"> member shall</w:t>
      </w:r>
      <w:r w:rsidR="0055552D">
        <w:rPr>
          <w:rStyle w:val="Strong"/>
          <w:b w:val="0"/>
          <w:sz w:val="28"/>
          <w:szCs w:val="28"/>
        </w:rPr>
        <w:t xml:space="preserve"> </w:t>
      </w:r>
      <w:r w:rsidR="009D4A9C">
        <w:rPr>
          <w:rStyle w:val="Strong"/>
          <w:b w:val="0"/>
          <w:sz w:val="28"/>
          <w:szCs w:val="28"/>
        </w:rPr>
        <w:t xml:space="preserve">have </w:t>
      </w:r>
      <w:r w:rsidR="0055552D">
        <w:rPr>
          <w:rStyle w:val="Strong"/>
          <w:b w:val="0"/>
          <w:sz w:val="28"/>
          <w:szCs w:val="28"/>
        </w:rPr>
        <w:t>one (1) vote</w:t>
      </w:r>
      <w:r w:rsidR="001A5B0E">
        <w:rPr>
          <w:rStyle w:val="Strong"/>
          <w:b w:val="0"/>
          <w:sz w:val="28"/>
          <w:szCs w:val="28"/>
        </w:rPr>
        <w:t xml:space="preserve"> except that a C</w:t>
      </w:r>
      <w:ins w:id="313" w:author="Sager, Brenden" w:date="2023-02-24T13:33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314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15" w:author="Martin, Loretto" w:date="2023-02-13T13:37:00Z">
        <w:r w:rsidR="001A5B0E" w:rsidDel="0049654E">
          <w:rPr>
            <w:rStyle w:val="Strong"/>
            <w:b w:val="0"/>
            <w:sz w:val="28"/>
            <w:szCs w:val="28"/>
          </w:rPr>
          <w:delText>W</w:delText>
        </w:r>
      </w:del>
      <w:del w:id="316" w:author="Sager, Brenden" w:date="2023-02-24T13:33:00Z">
        <w:r w:rsidR="001A5B0E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1A5B0E">
        <w:rPr>
          <w:rStyle w:val="Strong"/>
          <w:b w:val="0"/>
          <w:sz w:val="28"/>
          <w:szCs w:val="28"/>
        </w:rPr>
        <w:t xml:space="preserve"> member holding a valid proxy for another </w:t>
      </w:r>
      <w:r w:rsidR="00443574">
        <w:rPr>
          <w:rStyle w:val="Strong"/>
          <w:b w:val="0"/>
          <w:sz w:val="28"/>
          <w:szCs w:val="28"/>
        </w:rPr>
        <w:t>C</w:t>
      </w:r>
      <w:ins w:id="317" w:author="Sager, Brenden" w:date="2023-02-24T13:33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318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19" w:author="Martin, Loretto" w:date="2023-02-13T13:37:00Z">
        <w:r w:rsidR="00443574" w:rsidDel="0049654E">
          <w:rPr>
            <w:rStyle w:val="Strong"/>
            <w:b w:val="0"/>
            <w:sz w:val="28"/>
            <w:szCs w:val="28"/>
          </w:rPr>
          <w:delText>W</w:delText>
        </w:r>
      </w:del>
      <w:del w:id="320" w:author="Sager, Brenden" w:date="2023-02-24T13:33:00Z">
        <w:r w:rsidR="00443574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886F21">
        <w:rPr>
          <w:rStyle w:val="Strong"/>
          <w:b w:val="0"/>
          <w:sz w:val="28"/>
          <w:szCs w:val="28"/>
        </w:rPr>
        <w:t xml:space="preserve"> </w:t>
      </w:r>
      <w:r w:rsidR="001A5B0E">
        <w:rPr>
          <w:rStyle w:val="Strong"/>
          <w:b w:val="0"/>
          <w:sz w:val="28"/>
          <w:szCs w:val="28"/>
        </w:rPr>
        <w:t>member shall have one (1) vote plus one vote for each proxy held</w:t>
      </w:r>
      <w:r w:rsidR="0055552D">
        <w:rPr>
          <w:rStyle w:val="Strong"/>
          <w:b w:val="0"/>
          <w:sz w:val="28"/>
          <w:szCs w:val="28"/>
        </w:rPr>
        <w:t xml:space="preserve">. </w:t>
      </w:r>
      <w:r>
        <w:rPr>
          <w:rStyle w:val="Strong"/>
          <w:b w:val="0"/>
          <w:sz w:val="28"/>
          <w:szCs w:val="28"/>
        </w:rPr>
        <w:t xml:space="preserve"> </w:t>
      </w:r>
      <w:r w:rsidR="004F60BE">
        <w:rPr>
          <w:rStyle w:val="Strong"/>
          <w:b w:val="0"/>
          <w:sz w:val="28"/>
          <w:szCs w:val="28"/>
        </w:rPr>
        <w:t xml:space="preserve">A motion passes when </w:t>
      </w:r>
      <w:r w:rsidR="004E396E">
        <w:rPr>
          <w:rStyle w:val="Strong"/>
          <w:b w:val="0"/>
          <w:sz w:val="28"/>
          <w:szCs w:val="28"/>
        </w:rPr>
        <w:t xml:space="preserve">(A) </w:t>
      </w:r>
      <w:proofErr w:type="gramStart"/>
      <w:r w:rsidR="004F60BE">
        <w:rPr>
          <w:rStyle w:val="Strong"/>
          <w:b w:val="0"/>
          <w:sz w:val="28"/>
          <w:szCs w:val="28"/>
        </w:rPr>
        <w:t>a majority of</w:t>
      </w:r>
      <w:proofErr w:type="gramEnd"/>
      <w:r w:rsidR="004F60BE">
        <w:rPr>
          <w:rStyle w:val="Strong"/>
          <w:b w:val="0"/>
          <w:sz w:val="28"/>
          <w:szCs w:val="28"/>
        </w:rPr>
        <w:t xml:space="preserve"> the aggregate of the fractional Segment </w:t>
      </w:r>
      <w:r w:rsidR="001842BD">
        <w:rPr>
          <w:rStyle w:val="Strong"/>
          <w:b w:val="0"/>
          <w:sz w:val="28"/>
          <w:szCs w:val="28"/>
        </w:rPr>
        <w:t>v</w:t>
      </w:r>
      <w:r w:rsidR="004F60BE">
        <w:rPr>
          <w:rStyle w:val="Strong"/>
          <w:b w:val="0"/>
          <w:sz w:val="28"/>
          <w:szCs w:val="28"/>
        </w:rPr>
        <w:t>otes are</w:t>
      </w:r>
      <w:r w:rsidR="00B77C65">
        <w:rPr>
          <w:rStyle w:val="Strong"/>
          <w:b w:val="0"/>
          <w:sz w:val="28"/>
          <w:szCs w:val="28"/>
        </w:rPr>
        <w:t>:</w:t>
      </w:r>
      <w:r w:rsidR="004F60BE">
        <w:rPr>
          <w:rStyle w:val="Strong"/>
          <w:b w:val="0"/>
          <w:sz w:val="28"/>
          <w:szCs w:val="28"/>
        </w:rPr>
        <w:t xml:space="preserve"> (</w:t>
      </w:r>
      <w:proofErr w:type="spellStart"/>
      <w:r w:rsidR="004F60BE">
        <w:rPr>
          <w:rStyle w:val="Strong"/>
          <w:b w:val="0"/>
          <w:sz w:val="28"/>
          <w:szCs w:val="28"/>
        </w:rPr>
        <w:t>i</w:t>
      </w:r>
      <w:proofErr w:type="spellEnd"/>
      <w:r w:rsidR="004F60BE">
        <w:rPr>
          <w:rStyle w:val="Strong"/>
          <w:b w:val="0"/>
          <w:sz w:val="28"/>
          <w:szCs w:val="28"/>
        </w:rPr>
        <w:t xml:space="preserve">) affirmative, and (ii)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4F60BE">
        <w:rPr>
          <w:rStyle w:val="Strong"/>
          <w:b w:val="0"/>
          <w:sz w:val="28"/>
          <w:szCs w:val="28"/>
        </w:rPr>
        <w:t>a minimum total of three (3)</w:t>
      </w:r>
      <w:ins w:id="321" w:author="A. Boren" w:date="2023-02-27T13:06:00Z">
        <w:r w:rsidR="00AC4284">
          <w:rPr>
            <w:rStyle w:val="Strong"/>
            <w:b w:val="0"/>
            <w:sz w:val="28"/>
            <w:szCs w:val="28"/>
          </w:rPr>
          <w:t>.</w:t>
        </w:r>
      </w:ins>
      <w:r w:rsidR="004E396E">
        <w:rPr>
          <w:rStyle w:val="Strong"/>
          <w:b w:val="0"/>
          <w:sz w:val="28"/>
          <w:szCs w:val="28"/>
        </w:rPr>
        <w:t xml:space="preserve"> </w:t>
      </w:r>
      <w:del w:id="322" w:author="Sager, Brenden" w:date="2023-02-23T13:44:00Z">
        <w:r w:rsidR="004E396E" w:rsidDel="00E07032">
          <w:rPr>
            <w:rStyle w:val="Strong"/>
            <w:b w:val="0"/>
            <w:sz w:val="28"/>
            <w:szCs w:val="28"/>
          </w:rPr>
          <w:delText xml:space="preserve">and </w:delText>
        </w:r>
      </w:del>
      <w:del w:id="323" w:author="Sager, Brenden" w:date="2023-02-23T13:43:00Z">
        <w:r w:rsidR="004E396E" w:rsidDel="00A14EA4">
          <w:rPr>
            <w:rStyle w:val="Strong"/>
            <w:b w:val="0"/>
            <w:sz w:val="28"/>
            <w:szCs w:val="28"/>
          </w:rPr>
          <w:delText xml:space="preserve">(B) a minimum of </w:delText>
        </w:r>
        <w:r w:rsidR="00474166" w:rsidDel="00A14EA4">
          <w:rPr>
            <w:rStyle w:val="Strong"/>
            <w:b w:val="0"/>
            <w:sz w:val="28"/>
            <w:szCs w:val="28"/>
          </w:rPr>
          <w:delText>67</w:delText>
        </w:r>
        <w:r w:rsidR="004E396E" w:rsidDel="00A14EA4">
          <w:rPr>
            <w:rStyle w:val="Strong"/>
            <w:b w:val="0"/>
            <w:sz w:val="28"/>
            <w:szCs w:val="28"/>
          </w:rPr>
          <w:delText>% of voting individuals meet Qualification guidelines</w:delText>
        </w:r>
        <w:r w:rsidR="004F60BE" w:rsidDel="00A14EA4">
          <w:rPr>
            <w:rStyle w:val="Strong"/>
            <w:b w:val="0"/>
            <w:sz w:val="28"/>
            <w:szCs w:val="28"/>
          </w:rPr>
          <w:delText xml:space="preserve">.  </w:delText>
        </w:r>
        <w:r w:rsidR="00EF600D" w:rsidDel="00A14EA4">
          <w:rPr>
            <w:rStyle w:val="Strong"/>
            <w:b w:val="0"/>
            <w:sz w:val="28"/>
            <w:szCs w:val="28"/>
          </w:rPr>
          <w:delText xml:space="preserve"> </w:delText>
        </w:r>
      </w:del>
    </w:p>
    <w:p w14:paraId="363C76F1" w14:textId="77777777" w:rsidR="00735437" w:rsidRDefault="00735437" w:rsidP="0073543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color w:val="0000FF"/>
          <w:sz w:val="28"/>
          <w:szCs w:val="28"/>
        </w:rPr>
      </w:pPr>
    </w:p>
    <w:p w14:paraId="48ABC9C7" w14:textId="78D23C4D" w:rsidR="00B226D7" w:rsidRPr="00735437" w:rsidRDefault="00B77C65" w:rsidP="00735437">
      <w:pPr>
        <w:pStyle w:val="NormalWeb"/>
        <w:spacing w:before="0" w:beforeAutospacing="0" w:after="0" w:afterAutospacing="0"/>
        <w:ind w:left="180"/>
        <w:jc w:val="both"/>
        <w:rPr>
          <w:rStyle w:val="Strong"/>
          <w:sz w:val="28"/>
          <w:szCs w:val="28"/>
        </w:rPr>
      </w:pPr>
      <w:r>
        <w:rPr>
          <w:rStyle w:val="Strong"/>
          <w:b w:val="0"/>
          <w:sz w:val="28"/>
          <w:szCs w:val="28"/>
        </w:rPr>
        <w:t>A</w:t>
      </w:r>
      <w:r w:rsidR="00B226D7" w:rsidRPr="005F5A0B">
        <w:rPr>
          <w:rStyle w:val="Strong"/>
          <w:b w:val="0"/>
          <w:sz w:val="28"/>
          <w:szCs w:val="28"/>
        </w:rPr>
        <w:t xml:space="preserve">ny dissenting party shall have the right to </w:t>
      </w:r>
      <w:r w:rsidR="00CE222E">
        <w:rPr>
          <w:rStyle w:val="Strong"/>
          <w:b w:val="0"/>
          <w:sz w:val="28"/>
          <w:szCs w:val="28"/>
        </w:rPr>
        <w:t xml:space="preserve">request time to </w:t>
      </w:r>
      <w:r w:rsidR="00B226D7" w:rsidRPr="005F5A0B">
        <w:rPr>
          <w:rStyle w:val="Strong"/>
          <w:b w:val="0"/>
          <w:sz w:val="28"/>
          <w:szCs w:val="28"/>
        </w:rPr>
        <w:t xml:space="preserve">present its </w:t>
      </w:r>
      <w:r>
        <w:rPr>
          <w:rStyle w:val="Strong"/>
          <w:b w:val="0"/>
          <w:sz w:val="28"/>
          <w:szCs w:val="28"/>
        </w:rPr>
        <w:t>position</w:t>
      </w:r>
      <w:r w:rsidR="00E13195">
        <w:rPr>
          <w:rStyle w:val="Strong"/>
          <w:b w:val="0"/>
          <w:sz w:val="28"/>
          <w:szCs w:val="28"/>
        </w:rPr>
        <w:t xml:space="preserve"> </w:t>
      </w:r>
      <w:r w:rsidR="00B226D7" w:rsidRPr="005F5A0B">
        <w:rPr>
          <w:rStyle w:val="Strong"/>
          <w:b w:val="0"/>
          <w:sz w:val="28"/>
          <w:szCs w:val="28"/>
        </w:rPr>
        <w:t xml:space="preserve">to </w:t>
      </w:r>
      <w:del w:id="324" w:author="Martin, Loretto" w:date="2023-02-13T13:38:00Z">
        <w:r w:rsidR="00B226D7" w:rsidRPr="005F5A0B" w:rsidDel="0049654E">
          <w:rPr>
            <w:rStyle w:val="Strong"/>
            <w:b w:val="0"/>
            <w:sz w:val="28"/>
            <w:szCs w:val="28"/>
          </w:rPr>
          <w:delText xml:space="preserve">the </w:delText>
        </w:r>
        <w:r w:rsidR="00B226D7" w:rsidRPr="005F5A0B" w:rsidDel="0049654E">
          <w:rPr>
            <w:sz w:val="28"/>
            <w:szCs w:val="28"/>
          </w:rPr>
          <w:delText>F</w:delText>
        </w:r>
        <w:r w:rsidR="00B862E2" w:rsidDel="0049654E">
          <w:rPr>
            <w:sz w:val="28"/>
            <w:szCs w:val="28"/>
          </w:rPr>
          <w:delText>&amp;A</w:delText>
        </w:r>
        <w:r w:rsidR="00B226D7" w:rsidRPr="005F5A0B" w:rsidDel="0049654E">
          <w:rPr>
            <w:sz w:val="28"/>
            <w:szCs w:val="28"/>
          </w:rPr>
          <w:delText xml:space="preserve"> Committee</w:delText>
        </w:r>
      </w:del>
      <w:ins w:id="325" w:author="Martin, Loretto" w:date="2023-02-13T13:38:00Z">
        <w:r w:rsidR="0049654E">
          <w:rPr>
            <w:rStyle w:val="Strong"/>
            <w:b w:val="0"/>
            <w:sz w:val="28"/>
            <w:szCs w:val="28"/>
          </w:rPr>
          <w:t>TAC</w:t>
        </w:r>
      </w:ins>
      <w:r w:rsidR="00B862E2">
        <w:rPr>
          <w:sz w:val="28"/>
          <w:szCs w:val="28"/>
        </w:rPr>
        <w:t xml:space="preserve"> </w:t>
      </w:r>
      <w:r w:rsidR="00B226D7" w:rsidRPr="005F5A0B">
        <w:rPr>
          <w:rStyle w:val="Strong"/>
          <w:b w:val="0"/>
          <w:sz w:val="28"/>
          <w:szCs w:val="28"/>
        </w:rPr>
        <w:t xml:space="preserve">if </w:t>
      </w:r>
      <w:r w:rsidR="001842BD">
        <w:rPr>
          <w:rStyle w:val="Strong"/>
          <w:b w:val="0"/>
          <w:sz w:val="28"/>
          <w:szCs w:val="28"/>
        </w:rPr>
        <w:t>such diss</w:t>
      </w:r>
      <w:r>
        <w:rPr>
          <w:rStyle w:val="Strong"/>
          <w:b w:val="0"/>
          <w:sz w:val="28"/>
          <w:szCs w:val="28"/>
        </w:rPr>
        <w:t>enting</w:t>
      </w:r>
      <w:r w:rsidR="001842BD">
        <w:rPr>
          <w:rStyle w:val="Strong"/>
          <w:b w:val="0"/>
          <w:sz w:val="28"/>
          <w:szCs w:val="28"/>
        </w:rPr>
        <w:t xml:space="preserve"> party</w:t>
      </w:r>
      <w:r w:rsidR="00B226D7" w:rsidRPr="005F5A0B">
        <w:rPr>
          <w:rStyle w:val="Strong"/>
          <w:b w:val="0"/>
          <w:sz w:val="28"/>
          <w:szCs w:val="28"/>
        </w:rPr>
        <w:t xml:space="preserve"> choose</w:t>
      </w:r>
      <w:r w:rsidR="001842BD">
        <w:rPr>
          <w:rStyle w:val="Strong"/>
          <w:b w:val="0"/>
          <w:sz w:val="28"/>
          <w:szCs w:val="28"/>
        </w:rPr>
        <w:t>s</w:t>
      </w:r>
      <w:r w:rsidR="00B226D7" w:rsidRPr="005F5A0B">
        <w:rPr>
          <w:rStyle w:val="Strong"/>
          <w:b w:val="0"/>
          <w:sz w:val="28"/>
          <w:szCs w:val="28"/>
        </w:rPr>
        <w:t xml:space="preserve"> to do so. </w:t>
      </w:r>
    </w:p>
    <w:p w14:paraId="0168A30D" w14:textId="77777777" w:rsidR="008F0E76" w:rsidRDefault="008F0E76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2643CF57" w14:textId="63E7C871" w:rsidR="00146C24" w:rsidRDefault="00EF600D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E13195">
        <w:rPr>
          <w:rStyle w:val="Strong"/>
          <w:sz w:val="28"/>
          <w:szCs w:val="28"/>
        </w:rPr>
        <w:t xml:space="preserve">E-mail </w:t>
      </w:r>
      <w:r w:rsidR="00886F21">
        <w:rPr>
          <w:rStyle w:val="Strong"/>
          <w:sz w:val="28"/>
          <w:szCs w:val="28"/>
        </w:rPr>
        <w:t>V</w:t>
      </w:r>
      <w:r w:rsidRPr="00E13195">
        <w:rPr>
          <w:rStyle w:val="Strong"/>
          <w:sz w:val="28"/>
          <w:szCs w:val="28"/>
        </w:rPr>
        <w:t>oting</w:t>
      </w:r>
      <w:r>
        <w:rPr>
          <w:rStyle w:val="Strong"/>
          <w:b w:val="0"/>
          <w:sz w:val="28"/>
          <w:szCs w:val="28"/>
        </w:rPr>
        <w:t xml:space="preserve">:  An e-mail vote is permitted provided a </w:t>
      </w:r>
      <w:r w:rsidR="00B77C65">
        <w:rPr>
          <w:rStyle w:val="Strong"/>
          <w:b w:val="0"/>
          <w:sz w:val="28"/>
          <w:szCs w:val="28"/>
        </w:rPr>
        <w:t>N</w:t>
      </w:r>
      <w:r>
        <w:rPr>
          <w:rStyle w:val="Strong"/>
          <w:b w:val="0"/>
          <w:sz w:val="28"/>
          <w:szCs w:val="28"/>
        </w:rPr>
        <w:t>otification is distributed to the C</w:t>
      </w:r>
      <w:ins w:id="326" w:author="Sager, Brenden" w:date="2023-02-24T13:33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327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28" w:author="Martin, Loretto" w:date="2023-02-13T13:38:00Z">
        <w:r w:rsidDel="0049654E">
          <w:rPr>
            <w:rStyle w:val="Strong"/>
            <w:b w:val="0"/>
            <w:sz w:val="28"/>
            <w:szCs w:val="28"/>
          </w:rPr>
          <w:delText>W</w:delText>
        </w:r>
      </w:del>
      <w:del w:id="329" w:author="Sager, Brenden" w:date="2023-02-24T13:34:00Z">
        <w:r w:rsidDel="0046380F">
          <w:rPr>
            <w:rStyle w:val="Strong"/>
            <w:b w:val="0"/>
            <w:sz w:val="28"/>
            <w:szCs w:val="28"/>
          </w:rPr>
          <w:delText>G</w:delText>
        </w:r>
      </w:del>
      <w:r>
        <w:rPr>
          <w:rStyle w:val="Strong"/>
          <w:b w:val="0"/>
          <w:sz w:val="28"/>
          <w:szCs w:val="28"/>
        </w:rPr>
        <w:t xml:space="preserve"> distribution list</w:t>
      </w:r>
      <w:r w:rsidR="00B77C65">
        <w:rPr>
          <w:rStyle w:val="Strong"/>
          <w:b w:val="0"/>
          <w:sz w:val="28"/>
          <w:szCs w:val="28"/>
        </w:rPr>
        <w:t xml:space="preserve">. </w:t>
      </w:r>
      <w:r w:rsidR="00146C24">
        <w:rPr>
          <w:rStyle w:val="Strong"/>
          <w:b w:val="0"/>
          <w:sz w:val="28"/>
          <w:szCs w:val="28"/>
        </w:rPr>
        <w:t xml:space="preserve"> A</w:t>
      </w:r>
      <w:r w:rsidR="00B77C65">
        <w:rPr>
          <w:rStyle w:val="Strong"/>
          <w:b w:val="0"/>
          <w:sz w:val="28"/>
          <w:szCs w:val="28"/>
        </w:rPr>
        <w:t xml:space="preserve"> Notification must</w:t>
      </w:r>
      <w:r w:rsidR="00E13195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include a detailed description</w:t>
      </w:r>
      <w:r w:rsidR="0003169F">
        <w:rPr>
          <w:rStyle w:val="Strong"/>
          <w:b w:val="0"/>
          <w:sz w:val="28"/>
          <w:szCs w:val="28"/>
        </w:rPr>
        <w:t xml:space="preserve"> of the issue or proposition</w:t>
      </w:r>
      <w:r w:rsidR="00B77C65">
        <w:rPr>
          <w:rStyle w:val="Strong"/>
          <w:b w:val="0"/>
          <w:sz w:val="28"/>
          <w:szCs w:val="28"/>
        </w:rPr>
        <w:t xml:space="preserve"> on which the vote will occur</w:t>
      </w:r>
      <w:r w:rsidR="0003169F">
        <w:rPr>
          <w:rStyle w:val="Strong"/>
          <w:b w:val="0"/>
          <w:sz w:val="28"/>
          <w:szCs w:val="28"/>
        </w:rPr>
        <w:t xml:space="preserve">. </w:t>
      </w:r>
      <w:r w:rsidR="007F72F4">
        <w:rPr>
          <w:rStyle w:val="Strong"/>
          <w:b w:val="0"/>
          <w:sz w:val="28"/>
          <w:szCs w:val="28"/>
        </w:rPr>
        <w:t xml:space="preserve"> A request for an e-mail vote </w:t>
      </w:r>
      <w:r w:rsidR="001842BD">
        <w:rPr>
          <w:rStyle w:val="Strong"/>
          <w:b w:val="0"/>
          <w:sz w:val="28"/>
          <w:szCs w:val="28"/>
        </w:rPr>
        <w:t>shall</w:t>
      </w:r>
      <w:r w:rsidR="007F72F4">
        <w:rPr>
          <w:rStyle w:val="Strong"/>
          <w:b w:val="0"/>
          <w:sz w:val="28"/>
          <w:szCs w:val="28"/>
        </w:rPr>
        <w:t xml:space="preserve"> be initiated</w:t>
      </w:r>
      <w:r w:rsidR="00B77C65">
        <w:rPr>
          <w:rStyle w:val="Strong"/>
          <w:b w:val="0"/>
          <w:sz w:val="28"/>
          <w:szCs w:val="28"/>
        </w:rPr>
        <w:t xml:space="preserve"> only</w:t>
      </w:r>
      <w:r w:rsidR="00192966">
        <w:rPr>
          <w:rStyle w:val="Strong"/>
          <w:b w:val="0"/>
          <w:sz w:val="28"/>
          <w:szCs w:val="28"/>
        </w:rPr>
        <w:t xml:space="preserve"> </w:t>
      </w:r>
      <w:r w:rsidR="007F72F4">
        <w:rPr>
          <w:rStyle w:val="Strong"/>
          <w:b w:val="0"/>
          <w:sz w:val="28"/>
          <w:szCs w:val="28"/>
        </w:rPr>
        <w:t xml:space="preserve">by the </w:t>
      </w:r>
      <w:r w:rsidR="00BF44C9">
        <w:rPr>
          <w:rStyle w:val="Strong"/>
          <w:b w:val="0"/>
          <w:sz w:val="28"/>
          <w:szCs w:val="28"/>
        </w:rPr>
        <w:t>C</w:t>
      </w:r>
      <w:ins w:id="330" w:author="Sager, Brenden" w:date="2023-02-24T13:33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331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32" w:author="Martin, Loretto" w:date="2023-02-13T13:38:00Z">
        <w:r w:rsidR="00BF44C9" w:rsidDel="0049654E">
          <w:rPr>
            <w:rStyle w:val="Strong"/>
            <w:b w:val="0"/>
            <w:sz w:val="28"/>
            <w:szCs w:val="28"/>
          </w:rPr>
          <w:delText>W</w:delText>
        </w:r>
      </w:del>
      <w:del w:id="333" w:author="Sager, Brenden" w:date="2023-02-24T13:34:00Z">
        <w:r w:rsidR="00BF44C9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BF44C9">
        <w:rPr>
          <w:rStyle w:val="Strong"/>
          <w:b w:val="0"/>
          <w:sz w:val="28"/>
          <w:szCs w:val="28"/>
        </w:rPr>
        <w:t xml:space="preserve"> Chair</w:t>
      </w:r>
      <w:r w:rsidR="00886F21">
        <w:rPr>
          <w:rStyle w:val="Strong"/>
          <w:b w:val="0"/>
          <w:sz w:val="28"/>
          <w:szCs w:val="28"/>
        </w:rPr>
        <w:t xml:space="preserve"> </w:t>
      </w:r>
      <w:r w:rsidR="00443574">
        <w:rPr>
          <w:rStyle w:val="Strong"/>
          <w:b w:val="0"/>
          <w:sz w:val="28"/>
          <w:szCs w:val="28"/>
        </w:rPr>
        <w:t xml:space="preserve">or </w:t>
      </w:r>
      <w:r w:rsidR="00443574">
        <w:rPr>
          <w:rStyle w:val="Strong"/>
          <w:b w:val="0"/>
          <w:sz w:val="28"/>
          <w:szCs w:val="28"/>
        </w:rPr>
        <w:lastRenderedPageBreak/>
        <w:t>Vice Chair</w:t>
      </w:r>
      <w:r w:rsidR="007F72F4">
        <w:rPr>
          <w:rStyle w:val="Strong"/>
          <w:b w:val="0"/>
          <w:sz w:val="28"/>
          <w:szCs w:val="28"/>
        </w:rPr>
        <w:t xml:space="preserve">. </w:t>
      </w:r>
      <w:r w:rsidR="00DD0346">
        <w:rPr>
          <w:rStyle w:val="Strong"/>
          <w:b w:val="0"/>
          <w:sz w:val="28"/>
          <w:szCs w:val="28"/>
        </w:rPr>
        <w:t xml:space="preserve"> </w:t>
      </w:r>
      <w:r w:rsidR="007F72F4">
        <w:rPr>
          <w:rStyle w:val="Strong"/>
          <w:b w:val="0"/>
          <w:sz w:val="28"/>
          <w:szCs w:val="28"/>
        </w:rPr>
        <w:t>A quorum of C</w:t>
      </w:r>
      <w:ins w:id="334" w:author="Sager, Brenden" w:date="2023-02-24T13:33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335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36" w:author="Martin, Loretto" w:date="2023-02-13T13:38:00Z">
        <w:r w:rsidR="007F72F4" w:rsidDel="0049654E">
          <w:rPr>
            <w:rStyle w:val="Strong"/>
            <w:b w:val="0"/>
            <w:sz w:val="28"/>
            <w:szCs w:val="28"/>
          </w:rPr>
          <w:delText>W</w:delText>
        </w:r>
      </w:del>
      <w:del w:id="337" w:author="Sager, Brenden" w:date="2023-02-24T13:34:00Z">
        <w:r w:rsidR="007F72F4" w:rsidDel="0046380F">
          <w:rPr>
            <w:rStyle w:val="Strong"/>
            <w:b w:val="0"/>
            <w:sz w:val="28"/>
            <w:szCs w:val="28"/>
          </w:rPr>
          <w:delText>G</w:delText>
        </w:r>
      </w:del>
      <w:r w:rsidR="007F72F4">
        <w:rPr>
          <w:rStyle w:val="Strong"/>
          <w:b w:val="0"/>
          <w:sz w:val="28"/>
          <w:szCs w:val="28"/>
        </w:rPr>
        <w:t xml:space="preserve"> members must participate in the e-mail vote.</w:t>
      </w:r>
    </w:p>
    <w:p w14:paraId="1275F721" w14:textId="77777777" w:rsidR="00EE2F3A" w:rsidRDefault="00EE2F3A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529666A5" w14:textId="716F3E6E" w:rsidR="00202F3A" w:rsidRDefault="007F72F4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Participation requires casting a vote or abstaining.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Pr="00463DC4">
        <w:rPr>
          <w:rStyle w:val="Strong"/>
          <w:b w:val="0"/>
          <w:sz w:val="28"/>
          <w:szCs w:val="28"/>
        </w:rPr>
        <w:t xml:space="preserve">Votes shall be submitted </w:t>
      </w:r>
      <w:del w:id="338" w:author="A. Boren" w:date="2023-02-22T09:43:00Z">
        <w:r w:rsidRPr="00463DC4" w:rsidDel="00D57003">
          <w:rPr>
            <w:rStyle w:val="Strong"/>
            <w:b w:val="0"/>
            <w:sz w:val="28"/>
            <w:szCs w:val="28"/>
          </w:rPr>
          <w:delText xml:space="preserve">to ERCOT </w:delText>
        </w:r>
      </w:del>
      <w:r w:rsidRPr="00463DC4">
        <w:rPr>
          <w:rStyle w:val="Strong"/>
          <w:b w:val="0"/>
          <w:sz w:val="28"/>
          <w:szCs w:val="28"/>
        </w:rPr>
        <w:t>for tallying by the close of two (2) Business Days after</w:t>
      </w:r>
      <w:r w:rsidR="00B77C65" w:rsidRPr="00463DC4">
        <w:rPr>
          <w:rStyle w:val="Strong"/>
          <w:b w:val="0"/>
          <w:sz w:val="28"/>
          <w:szCs w:val="28"/>
        </w:rPr>
        <w:t xml:space="preserve"> </w:t>
      </w:r>
      <w:del w:id="339" w:author="A. Boren" w:date="2023-02-22T09:43:00Z">
        <w:r w:rsidR="00B77C65" w:rsidRPr="00463DC4" w:rsidDel="00D57003">
          <w:rPr>
            <w:rStyle w:val="Strong"/>
            <w:b w:val="0"/>
            <w:sz w:val="28"/>
            <w:szCs w:val="28"/>
          </w:rPr>
          <w:delText xml:space="preserve">ERCOT staff circulates </w:delText>
        </w:r>
      </w:del>
      <w:r w:rsidR="00B77C65" w:rsidRPr="00463DC4">
        <w:rPr>
          <w:rStyle w:val="Strong"/>
          <w:b w:val="0"/>
          <w:sz w:val="28"/>
          <w:szCs w:val="28"/>
        </w:rPr>
        <w:t xml:space="preserve">the </w:t>
      </w:r>
      <w:r w:rsidR="00B77C65" w:rsidRPr="0064030C">
        <w:rPr>
          <w:rStyle w:val="Strong"/>
          <w:b w:val="0"/>
          <w:sz w:val="28"/>
          <w:szCs w:val="28"/>
        </w:rPr>
        <w:t>N</w:t>
      </w:r>
      <w:r w:rsidRPr="0064030C">
        <w:rPr>
          <w:rStyle w:val="Strong"/>
          <w:b w:val="0"/>
          <w:sz w:val="28"/>
          <w:szCs w:val="28"/>
        </w:rPr>
        <w:t>otification of the vote</w:t>
      </w:r>
      <w:ins w:id="340" w:author="A. Boren" w:date="2023-02-22T09:43:00Z">
        <w:r w:rsidR="00D57003" w:rsidRPr="0064030C">
          <w:rPr>
            <w:rStyle w:val="Strong"/>
            <w:b w:val="0"/>
            <w:sz w:val="28"/>
            <w:szCs w:val="28"/>
          </w:rPr>
          <w:t xml:space="preserve"> is circulated</w:t>
        </w:r>
      </w:ins>
      <w:r w:rsidRPr="0064030C">
        <w:rPr>
          <w:rStyle w:val="Strong"/>
          <w:b w:val="0"/>
          <w:sz w:val="28"/>
          <w:szCs w:val="28"/>
        </w:rPr>
        <w:t xml:space="preserve">. </w:t>
      </w:r>
      <w:r w:rsidR="00146C24" w:rsidRPr="0064030C">
        <w:rPr>
          <w:rStyle w:val="Strong"/>
          <w:b w:val="0"/>
          <w:sz w:val="28"/>
          <w:szCs w:val="28"/>
        </w:rPr>
        <w:t xml:space="preserve"> </w:t>
      </w:r>
      <w:r w:rsidRPr="0064030C">
        <w:rPr>
          <w:rStyle w:val="Strong"/>
          <w:b w:val="0"/>
          <w:sz w:val="28"/>
          <w:szCs w:val="28"/>
        </w:rPr>
        <w:t xml:space="preserve">Votes are tallied in the same manner as a regular meeting. </w:t>
      </w:r>
      <w:r w:rsidR="00146C24" w:rsidRPr="0064030C">
        <w:rPr>
          <w:rStyle w:val="Strong"/>
          <w:b w:val="0"/>
          <w:sz w:val="28"/>
          <w:szCs w:val="28"/>
        </w:rPr>
        <w:t xml:space="preserve"> </w:t>
      </w:r>
      <w:r w:rsidRPr="0064030C">
        <w:rPr>
          <w:rStyle w:val="Strong"/>
          <w:b w:val="0"/>
          <w:sz w:val="28"/>
          <w:szCs w:val="28"/>
        </w:rPr>
        <w:t>The final tally shall be distributed to the C</w:t>
      </w:r>
      <w:ins w:id="341" w:author="Sager, Brenden" w:date="2023-02-24T13:34:00Z">
        <w:r w:rsidR="0046380F">
          <w:rPr>
            <w:rStyle w:val="Strong"/>
            <w:b w:val="0"/>
            <w:sz w:val="28"/>
            <w:szCs w:val="28"/>
          </w:rPr>
          <w:t>FS</w:t>
        </w:r>
      </w:ins>
      <w:ins w:id="342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43" w:author="Martin, Loretto" w:date="2023-02-13T13:38:00Z">
        <w:r w:rsidRPr="0064030C" w:rsidDel="0049654E">
          <w:rPr>
            <w:rStyle w:val="Strong"/>
            <w:b w:val="0"/>
            <w:sz w:val="28"/>
            <w:szCs w:val="28"/>
          </w:rPr>
          <w:delText>W</w:delText>
        </w:r>
      </w:del>
      <w:del w:id="344" w:author="Sager, Brenden" w:date="2023-02-24T13:34:00Z">
        <w:r w:rsidRPr="0064030C" w:rsidDel="0046380F">
          <w:rPr>
            <w:rStyle w:val="Strong"/>
            <w:b w:val="0"/>
            <w:sz w:val="28"/>
            <w:szCs w:val="28"/>
          </w:rPr>
          <w:delText>G</w:delText>
        </w:r>
      </w:del>
      <w:r w:rsidRPr="0064030C">
        <w:rPr>
          <w:rStyle w:val="Strong"/>
          <w:b w:val="0"/>
          <w:sz w:val="28"/>
          <w:szCs w:val="28"/>
        </w:rPr>
        <w:t xml:space="preserve"> distribution list and posted on the</w:t>
      </w:r>
      <w:r w:rsidR="00B77C65" w:rsidRPr="0064030C">
        <w:rPr>
          <w:rStyle w:val="Strong"/>
          <w:b w:val="0"/>
          <w:sz w:val="28"/>
          <w:szCs w:val="28"/>
        </w:rPr>
        <w:t xml:space="preserve"> ERCOT </w:t>
      </w:r>
      <w:del w:id="345" w:author="A. Boren" w:date="2023-02-22T09:43:00Z">
        <w:r w:rsidR="00B77C65" w:rsidRPr="0064030C" w:rsidDel="00D57003">
          <w:rPr>
            <w:rStyle w:val="Strong"/>
            <w:b w:val="0"/>
            <w:sz w:val="28"/>
            <w:szCs w:val="28"/>
          </w:rPr>
          <w:delText>MIS</w:delText>
        </w:r>
        <w:r w:rsidR="00443574" w:rsidRPr="0064030C" w:rsidDel="00D57003">
          <w:rPr>
            <w:rStyle w:val="Strong"/>
            <w:b w:val="0"/>
            <w:sz w:val="28"/>
            <w:szCs w:val="28"/>
          </w:rPr>
          <w:delText xml:space="preserve"> Public Area</w:delText>
        </w:r>
      </w:del>
      <w:ins w:id="346" w:author="A. Boren" w:date="2023-02-22T09:43:00Z">
        <w:r w:rsidR="00D57003" w:rsidRPr="0064030C">
          <w:rPr>
            <w:rStyle w:val="Strong"/>
            <w:b w:val="0"/>
            <w:sz w:val="28"/>
            <w:szCs w:val="28"/>
          </w:rPr>
          <w:t>website</w:t>
        </w:r>
      </w:ins>
      <w:r w:rsidR="00202F3A" w:rsidRPr="0064030C">
        <w:rPr>
          <w:rStyle w:val="Strong"/>
          <w:b w:val="0"/>
          <w:sz w:val="28"/>
          <w:szCs w:val="28"/>
        </w:rPr>
        <w:t>.</w:t>
      </w:r>
      <w:r>
        <w:rPr>
          <w:rStyle w:val="Strong"/>
          <w:b w:val="0"/>
          <w:sz w:val="28"/>
          <w:szCs w:val="28"/>
        </w:rPr>
        <w:t xml:space="preserve"> </w:t>
      </w:r>
    </w:p>
    <w:p w14:paraId="6EECAC3B" w14:textId="77777777" w:rsidR="00202F3A" w:rsidRDefault="00202F3A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08984554" w14:textId="77777777" w:rsidR="00202F3A" w:rsidRPr="00EA2DD2" w:rsidRDefault="00202F3A" w:rsidP="00202F3A">
      <w:pPr>
        <w:pStyle w:val="NormalWeb"/>
        <w:numPr>
          <w:ilvl w:val="0"/>
          <w:numId w:val="19"/>
        </w:numPr>
        <w:spacing w:before="0" w:beforeAutospacing="0" w:after="0" w:afterAutospacing="0"/>
        <w:jc w:val="both"/>
        <w:rPr>
          <w:rStyle w:val="Strong"/>
          <w:i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>Conduct of Meetings</w:t>
      </w:r>
    </w:p>
    <w:p w14:paraId="54A85E96" w14:textId="697EE732" w:rsidR="000E78EA" w:rsidRDefault="007C04F3" w:rsidP="00202F3A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09002A">
        <w:rPr>
          <w:rStyle w:val="Strong"/>
          <w:b w:val="0"/>
          <w:sz w:val="28"/>
          <w:szCs w:val="28"/>
        </w:rPr>
        <w:t>The C</w:t>
      </w:r>
      <w:ins w:id="347" w:author="Sager, Brenden" w:date="2023-02-24T13:34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48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49" w:author="Martin, Loretto" w:date="2023-02-13T13:38:00Z">
        <w:r w:rsidRPr="0009002A" w:rsidDel="0049654E">
          <w:rPr>
            <w:rStyle w:val="Strong"/>
            <w:b w:val="0"/>
            <w:sz w:val="28"/>
            <w:szCs w:val="28"/>
          </w:rPr>
          <w:delText>W</w:delText>
        </w:r>
      </w:del>
      <w:del w:id="350" w:author="Sager, Brenden" w:date="2023-02-24T13:34:00Z">
        <w:r w:rsidRPr="0009002A" w:rsidDel="00D86C2C">
          <w:rPr>
            <w:rStyle w:val="Strong"/>
            <w:b w:val="0"/>
            <w:sz w:val="28"/>
            <w:szCs w:val="28"/>
          </w:rPr>
          <w:delText>G</w:delText>
        </w:r>
      </w:del>
      <w:r w:rsidRPr="0009002A">
        <w:rPr>
          <w:rStyle w:val="Strong"/>
          <w:b w:val="0"/>
          <w:sz w:val="28"/>
          <w:szCs w:val="28"/>
        </w:rPr>
        <w:t xml:space="preserve"> Chair, or Vice-Chair in the Chair’s absence, shall preside at all meetings and is responsible for preparation of agendas.</w:t>
      </w:r>
      <w:r w:rsidR="008F0E76">
        <w:rPr>
          <w:rStyle w:val="Strong"/>
          <w:b w:val="0"/>
          <w:sz w:val="28"/>
          <w:szCs w:val="28"/>
        </w:rPr>
        <w:t xml:space="preserve">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In the absence of the </w:t>
      </w:r>
      <w:r w:rsidR="0070314F">
        <w:rPr>
          <w:rStyle w:val="Strong"/>
          <w:b w:val="0"/>
          <w:sz w:val="28"/>
          <w:szCs w:val="28"/>
        </w:rPr>
        <w:t>C</w:t>
      </w:r>
      <w:ins w:id="351" w:author="Sager, Brenden" w:date="2023-02-24T13:34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52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ins w:id="353" w:author="Martin, Loretto" w:date="2023-02-24T14:51:00Z">
        <w:r w:rsidR="00604471">
          <w:rPr>
            <w:rStyle w:val="Strong"/>
            <w:b w:val="0"/>
            <w:sz w:val="28"/>
            <w:szCs w:val="28"/>
          </w:rPr>
          <w:t xml:space="preserve"> </w:t>
        </w:r>
      </w:ins>
      <w:del w:id="354" w:author="Martin, Loretto" w:date="2023-02-13T13:39:00Z">
        <w:r w:rsidR="0070314F" w:rsidDel="0049654E">
          <w:rPr>
            <w:rStyle w:val="Strong"/>
            <w:b w:val="0"/>
            <w:sz w:val="28"/>
            <w:szCs w:val="28"/>
          </w:rPr>
          <w:delText>W</w:delText>
        </w:r>
      </w:del>
      <w:del w:id="355" w:author="Sager, Brenden" w:date="2023-02-24T13:34:00Z">
        <w:r w:rsidR="0070314F" w:rsidDel="00D86C2C">
          <w:rPr>
            <w:rStyle w:val="Strong"/>
            <w:b w:val="0"/>
            <w:sz w:val="28"/>
            <w:szCs w:val="28"/>
          </w:rPr>
          <w:delText xml:space="preserve">G </w:delText>
        </w:r>
      </w:del>
      <w:r w:rsidR="008F0E76">
        <w:rPr>
          <w:rStyle w:val="Strong"/>
          <w:b w:val="0"/>
          <w:sz w:val="28"/>
          <w:szCs w:val="28"/>
        </w:rPr>
        <w:t>Chair</w:t>
      </w:r>
      <w:r w:rsidR="0070314F">
        <w:rPr>
          <w:rStyle w:val="Strong"/>
          <w:b w:val="0"/>
          <w:sz w:val="28"/>
          <w:szCs w:val="28"/>
        </w:rPr>
        <w:t xml:space="preserve"> or Vice-Chair</w:t>
      </w:r>
      <w:r w:rsidR="008F0E76">
        <w:rPr>
          <w:rStyle w:val="Strong"/>
          <w:b w:val="0"/>
          <w:sz w:val="28"/>
          <w:szCs w:val="28"/>
        </w:rPr>
        <w:t>, another C</w:t>
      </w:r>
      <w:ins w:id="356" w:author="Sager, Brenden" w:date="2023-02-24T13:34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57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58" w:author="Martin, Loretto" w:date="2023-02-13T13:39:00Z">
        <w:r w:rsidR="008F0E76" w:rsidDel="0049654E">
          <w:rPr>
            <w:rStyle w:val="Strong"/>
            <w:b w:val="0"/>
            <w:sz w:val="28"/>
            <w:szCs w:val="28"/>
          </w:rPr>
          <w:delText>W</w:delText>
        </w:r>
      </w:del>
      <w:del w:id="359" w:author="Sager, Brenden" w:date="2023-02-24T13:34:00Z">
        <w:r w:rsidR="008F0E76" w:rsidDel="00D86C2C">
          <w:rPr>
            <w:rStyle w:val="Strong"/>
            <w:b w:val="0"/>
            <w:sz w:val="28"/>
            <w:szCs w:val="28"/>
          </w:rPr>
          <w:delText>G</w:delText>
        </w:r>
      </w:del>
      <w:r w:rsidR="008F0E76">
        <w:rPr>
          <w:rStyle w:val="Strong"/>
          <w:b w:val="0"/>
          <w:sz w:val="28"/>
          <w:szCs w:val="28"/>
        </w:rPr>
        <w:t xml:space="preserve"> member shall preside at the meeting.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>The C</w:t>
      </w:r>
      <w:ins w:id="360" w:author="Sager, Brenden" w:date="2023-02-24T13:34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61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62" w:author="Martin, Loretto" w:date="2023-02-13T13:39:00Z">
        <w:r w:rsidR="008F0E76" w:rsidDel="0049654E">
          <w:rPr>
            <w:rStyle w:val="Strong"/>
            <w:b w:val="0"/>
            <w:sz w:val="28"/>
            <w:szCs w:val="28"/>
          </w:rPr>
          <w:delText>W</w:delText>
        </w:r>
      </w:del>
      <w:del w:id="363" w:author="Sager, Brenden" w:date="2023-02-24T13:35:00Z">
        <w:r w:rsidR="008F0E76" w:rsidDel="00D86C2C">
          <w:rPr>
            <w:rStyle w:val="Strong"/>
            <w:b w:val="0"/>
            <w:sz w:val="28"/>
            <w:szCs w:val="28"/>
          </w:rPr>
          <w:delText>G</w:delText>
        </w:r>
      </w:del>
      <w:r w:rsidR="008F0E76">
        <w:rPr>
          <w:rStyle w:val="Strong"/>
          <w:b w:val="0"/>
          <w:sz w:val="28"/>
          <w:szCs w:val="28"/>
        </w:rPr>
        <w:t xml:space="preserve"> members shall be guided by</w:t>
      </w:r>
      <w:r w:rsidR="008F0E76" w:rsidRPr="008F0E76">
        <w:rPr>
          <w:rStyle w:val="Strong"/>
          <w:b w:val="0"/>
          <w:sz w:val="28"/>
          <w:szCs w:val="28"/>
          <w:u w:val="single"/>
        </w:rPr>
        <w:t xml:space="preserve"> Robert’s Rules of Order</w:t>
      </w:r>
      <w:r w:rsidR="00B77C65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in the conduct of </w:t>
      </w:r>
      <w:r w:rsidR="00B77C65">
        <w:rPr>
          <w:rStyle w:val="Strong"/>
          <w:b w:val="0"/>
          <w:sz w:val="28"/>
          <w:szCs w:val="28"/>
        </w:rPr>
        <w:t>C</w:t>
      </w:r>
      <w:ins w:id="364" w:author="Sager, Brenden" w:date="2023-02-24T13:34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65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66" w:author="Martin, Loretto" w:date="2023-02-13T13:39:00Z">
        <w:r w:rsidR="00B77C65" w:rsidDel="0049654E">
          <w:rPr>
            <w:rStyle w:val="Strong"/>
            <w:b w:val="0"/>
            <w:sz w:val="28"/>
            <w:szCs w:val="28"/>
          </w:rPr>
          <w:delText>W</w:delText>
        </w:r>
      </w:del>
      <w:del w:id="367" w:author="Sager, Brenden" w:date="2023-02-24T13:35:00Z">
        <w:r w:rsidR="00B77C65" w:rsidDel="00D86C2C">
          <w:rPr>
            <w:rStyle w:val="Strong"/>
            <w:b w:val="0"/>
            <w:sz w:val="28"/>
            <w:szCs w:val="28"/>
          </w:rPr>
          <w:delText>G</w:delText>
        </w:r>
      </w:del>
      <w:r w:rsidR="00E13195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meetings. </w:t>
      </w:r>
      <w:r w:rsidR="00146C24">
        <w:rPr>
          <w:rStyle w:val="Strong"/>
          <w:b w:val="0"/>
          <w:sz w:val="28"/>
          <w:szCs w:val="28"/>
        </w:rPr>
        <w:t xml:space="preserve"> </w:t>
      </w:r>
      <w:ins w:id="368" w:author="A. Boren" w:date="2023-02-22T09:59:00Z">
        <w:r w:rsidR="008668BF">
          <w:rPr>
            <w:rStyle w:val="Strong"/>
            <w:b w:val="0"/>
            <w:sz w:val="28"/>
            <w:szCs w:val="28"/>
          </w:rPr>
          <w:t>Meeting minutes for C</w:t>
        </w:r>
      </w:ins>
      <w:ins w:id="369" w:author="Sager, Brenden" w:date="2023-02-24T13:34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70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ins w:id="371" w:author="A. Boren" w:date="2023-02-22T09:59:00Z">
        <w:del w:id="372" w:author="Sager, Brenden" w:date="2023-02-24T13:35:00Z">
          <w:r w:rsidR="008668BF" w:rsidDel="00D86C2C">
            <w:rPr>
              <w:rStyle w:val="Strong"/>
              <w:b w:val="0"/>
              <w:sz w:val="28"/>
              <w:szCs w:val="28"/>
            </w:rPr>
            <w:delText>G</w:delText>
          </w:r>
        </w:del>
        <w:r w:rsidR="008668BF">
          <w:rPr>
            <w:rStyle w:val="Strong"/>
            <w:b w:val="0"/>
            <w:sz w:val="28"/>
            <w:szCs w:val="28"/>
          </w:rPr>
          <w:t xml:space="preserve"> meetings </w:t>
        </w:r>
      </w:ins>
      <w:ins w:id="373" w:author="A. Boren" w:date="2023-02-22T10:00:00Z">
        <w:r w:rsidR="008668BF">
          <w:rPr>
            <w:rStyle w:val="Strong"/>
            <w:b w:val="0"/>
            <w:sz w:val="28"/>
            <w:szCs w:val="28"/>
          </w:rPr>
          <w:t xml:space="preserve">will be distributed and posted on the ERCOT website.  </w:t>
        </w:r>
      </w:ins>
      <w:del w:id="374" w:author="A. Boren" w:date="2023-02-22T09:44:00Z">
        <w:r w:rsidR="008F0E76" w:rsidRPr="0064030C" w:rsidDel="00275E26">
          <w:rPr>
            <w:rStyle w:val="Strong"/>
            <w:b w:val="0"/>
            <w:sz w:val="28"/>
            <w:szCs w:val="28"/>
          </w:rPr>
          <w:delText xml:space="preserve">ERCOT staff shall be responsible for recording minutes of CWG meetings and distributing </w:delText>
        </w:r>
        <w:r w:rsidR="00E4437B" w:rsidRPr="0064030C" w:rsidDel="00275E26">
          <w:rPr>
            <w:rStyle w:val="Strong"/>
            <w:b w:val="0"/>
            <w:sz w:val="28"/>
            <w:szCs w:val="28"/>
          </w:rPr>
          <w:delText xml:space="preserve">and posting on the </w:delText>
        </w:r>
        <w:r w:rsidR="00EE2F3A" w:rsidRPr="0064030C" w:rsidDel="00275E26">
          <w:rPr>
            <w:rStyle w:val="Strong"/>
            <w:b w:val="0"/>
            <w:sz w:val="28"/>
            <w:szCs w:val="28"/>
          </w:rPr>
          <w:delText xml:space="preserve">ERCOT </w:delText>
        </w:r>
        <w:r w:rsidR="00E4437B" w:rsidRPr="0064030C" w:rsidDel="00275E26">
          <w:rPr>
            <w:rStyle w:val="Strong"/>
            <w:b w:val="0"/>
            <w:sz w:val="28"/>
            <w:szCs w:val="28"/>
          </w:rPr>
          <w:delText>MIS</w:delText>
        </w:r>
        <w:r w:rsidR="00443574" w:rsidRPr="0064030C" w:rsidDel="00275E26">
          <w:rPr>
            <w:rStyle w:val="Strong"/>
            <w:b w:val="0"/>
            <w:sz w:val="28"/>
            <w:szCs w:val="28"/>
          </w:rPr>
          <w:delText xml:space="preserve"> Public Area</w:delText>
        </w:r>
        <w:r w:rsidR="00886F21" w:rsidRPr="0064030C" w:rsidDel="00275E26">
          <w:rPr>
            <w:rStyle w:val="Strong"/>
            <w:b w:val="0"/>
            <w:sz w:val="28"/>
            <w:szCs w:val="28"/>
          </w:rPr>
          <w:delText xml:space="preserve"> </w:delText>
        </w:r>
        <w:r w:rsidR="008F0E76" w:rsidRPr="0064030C" w:rsidDel="00275E26">
          <w:rPr>
            <w:rStyle w:val="Strong"/>
            <w:b w:val="0"/>
            <w:sz w:val="28"/>
            <w:szCs w:val="28"/>
          </w:rPr>
          <w:delText xml:space="preserve">the minutes and other communications to all </w:delText>
        </w:r>
        <w:r w:rsidR="001842BD" w:rsidRPr="0064030C" w:rsidDel="00275E26">
          <w:rPr>
            <w:rStyle w:val="Strong"/>
            <w:b w:val="0"/>
            <w:sz w:val="28"/>
            <w:szCs w:val="28"/>
          </w:rPr>
          <w:delText xml:space="preserve">CWG </w:delText>
        </w:r>
        <w:r w:rsidR="008F0E76" w:rsidRPr="0064030C" w:rsidDel="00275E26">
          <w:rPr>
            <w:rStyle w:val="Strong"/>
            <w:b w:val="0"/>
            <w:sz w:val="28"/>
            <w:szCs w:val="28"/>
          </w:rPr>
          <w:delText>members and any other parties who express an interest in receiving such information</w:delText>
        </w:r>
        <w:r w:rsidR="00B77C65" w:rsidRPr="0064030C" w:rsidDel="00275E26">
          <w:rPr>
            <w:rStyle w:val="Strong"/>
            <w:b w:val="0"/>
            <w:sz w:val="28"/>
            <w:szCs w:val="28"/>
          </w:rPr>
          <w:delText xml:space="preserve">.  ERCOT </w:delText>
        </w:r>
        <w:r w:rsidR="00EE2F3A" w:rsidRPr="0064030C" w:rsidDel="00275E26">
          <w:rPr>
            <w:rStyle w:val="Strong"/>
            <w:b w:val="0"/>
            <w:sz w:val="28"/>
            <w:szCs w:val="28"/>
          </w:rPr>
          <w:delText xml:space="preserve">staff </w:delText>
        </w:r>
        <w:r w:rsidR="00B77C65" w:rsidRPr="0064030C" w:rsidDel="00275E26">
          <w:rPr>
            <w:rStyle w:val="Strong"/>
            <w:b w:val="0"/>
            <w:sz w:val="28"/>
            <w:szCs w:val="28"/>
          </w:rPr>
          <w:delText xml:space="preserve">shall endeavor to distribute and post the </w:delText>
        </w:r>
        <w:r w:rsidR="008443DE" w:rsidRPr="0064030C" w:rsidDel="00275E26">
          <w:rPr>
            <w:rStyle w:val="Strong"/>
            <w:b w:val="0"/>
            <w:sz w:val="28"/>
            <w:szCs w:val="28"/>
          </w:rPr>
          <w:delText xml:space="preserve">draft </w:delText>
        </w:r>
        <w:r w:rsidR="00B77C65" w:rsidRPr="0064030C" w:rsidDel="00275E26">
          <w:rPr>
            <w:rStyle w:val="Strong"/>
            <w:b w:val="0"/>
            <w:sz w:val="28"/>
            <w:szCs w:val="28"/>
          </w:rPr>
          <w:delText xml:space="preserve">minutes of each meeting </w:delText>
        </w:r>
        <w:r w:rsidR="008443DE" w:rsidRPr="0064030C" w:rsidDel="00275E26">
          <w:rPr>
            <w:rStyle w:val="Strong"/>
            <w:b w:val="0"/>
            <w:sz w:val="28"/>
            <w:szCs w:val="28"/>
          </w:rPr>
          <w:delText>with materials being distributed for the next meeting</w:delText>
        </w:r>
        <w:r w:rsidR="008F0E76" w:rsidRPr="0064030C" w:rsidDel="00275E26">
          <w:rPr>
            <w:rStyle w:val="Strong"/>
            <w:b w:val="0"/>
            <w:sz w:val="28"/>
            <w:szCs w:val="28"/>
          </w:rPr>
          <w:delText>.</w:delText>
        </w:r>
      </w:del>
      <w:del w:id="375" w:author="A. Boren" w:date="2023-02-27T13:07:00Z">
        <w:r w:rsidR="008F0E76" w:rsidDel="00AC4284">
          <w:rPr>
            <w:rStyle w:val="Strong"/>
            <w:b w:val="0"/>
            <w:sz w:val="28"/>
            <w:szCs w:val="28"/>
          </w:rPr>
          <w:delText xml:space="preserve"> </w:delText>
        </w:r>
        <w:r w:rsidR="00146C24" w:rsidDel="00AC4284">
          <w:rPr>
            <w:rStyle w:val="Strong"/>
            <w:b w:val="0"/>
            <w:sz w:val="28"/>
            <w:szCs w:val="28"/>
          </w:rPr>
          <w:delText xml:space="preserve"> </w:delText>
        </w:r>
      </w:del>
      <w:r w:rsidR="00BF44C9">
        <w:rPr>
          <w:rStyle w:val="Strong"/>
          <w:b w:val="0"/>
          <w:sz w:val="28"/>
          <w:szCs w:val="28"/>
        </w:rPr>
        <w:t>Generally</w:t>
      </w:r>
      <w:r w:rsidR="00E13195">
        <w:rPr>
          <w:rStyle w:val="Strong"/>
          <w:b w:val="0"/>
          <w:sz w:val="28"/>
          <w:szCs w:val="28"/>
        </w:rPr>
        <w:t>,</w:t>
      </w:r>
      <w:r w:rsidR="00BF44C9">
        <w:rPr>
          <w:rStyle w:val="Strong"/>
          <w:b w:val="0"/>
          <w:sz w:val="28"/>
          <w:szCs w:val="28"/>
        </w:rPr>
        <w:t xml:space="preserve"> a</w:t>
      </w:r>
      <w:r w:rsidR="000E78EA">
        <w:rPr>
          <w:rStyle w:val="Strong"/>
          <w:b w:val="0"/>
          <w:sz w:val="28"/>
          <w:szCs w:val="28"/>
        </w:rPr>
        <w:t>t the beginning of a C</w:t>
      </w:r>
      <w:ins w:id="376" w:author="Sager, Brenden" w:date="2023-02-24T13:35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77" w:author="A. Boren" w:date="2023-02-27T13:06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78" w:author="Martin, Loretto" w:date="2023-02-13T13:39:00Z">
        <w:r w:rsidR="000E78EA" w:rsidDel="0049654E">
          <w:rPr>
            <w:rStyle w:val="Strong"/>
            <w:b w:val="0"/>
            <w:sz w:val="28"/>
            <w:szCs w:val="28"/>
          </w:rPr>
          <w:delText>W</w:delText>
        </w:r>
      </w:del>
      <w:del w:id="379" w:author="Sager, Brenden" w:date="2023-02-24T13:37:00Z">
        <w:r w:rsidR="000E78EA" w:rsidDel="00362242">
          <w:rPr>
            <w:rStyle w:val="Strong"/>
            <w:b w:val="0"/>
            <w:sz w:val="28"/>
            <w:szCs w:val="28"/>
          </w:rPr>
          <w:delText>G</w:delText>
        </w:r>
      </w:del>
      <w:r w:rsidR="000E78EA">
        <w:rPr>
          <w:rStyle w:val="Strong"/>
          <w:b w:val="0"/>
          <w:sz w:val="28"/>
          <w:szCs w:val="28"/>
        </w:rPr>
        <w:t xml:space="preserve"> meeting, the</w:t>
      </w:r>
      <w:r w:rsidR="00376B55">
        <w:rPr>
          <w:rStyle w:val="Strong"/>
          <w:b w:val="0"/>
          <w:sz w:val="28"/>
          <w:szCs w:val="28"/>
        </w:rPr>
        <w:t xml:space="preserve"> </w:t>
      </w:r>
      <w:r w:rsidR="000E78EA">
        <w:rPr>
          <w:rStyle w:val="Strong"/>
          <w:b w:val="0"/>
          <w:sz w:val="28"/>
          <w:szCs w:val="28"/>
        </w:rPr>
        <w:t xml:space="preserve">minutes of the prior meeting </w:t>
      </w:r>
      <w:r w:rsidR="001842BD">
        <w:rPr>
          <w:rStyle w:val="Strong"/>
          <w:b w:val="0"/>
          <w:sz w:val="28"/>
          <w:szCs w:val="28"/>
        </w:rPr>
        <w:t>shall</w:t>
      </w:r>
      <w:r w:rsidR="000E78EA">
        <w:rPr>
          <w:rStyle w:val="Strong"/>
          <w:b w:val="0"/>
          <w:sz w:val="28"/>
          <w:szCs w:val="28"/>
        </w:rPr>
        <w:t xml:space="preserve"> be reviewed and approved by C</w:t>
      </w:r>
      <w:ins w:id="380" w:author="Sager, Brenden" w:date="2023-02-24T13:35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81" w:author="A. Boren" w:date="2023-02-27T13:07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82" w:author="Martin, Loretto" w:date="2023-02-13T13:39:00Z">
        <w:r w:rsidR="000E78EA" w:rsidDel="0049654E">
          <w:rPr>
            <w:rStyle w:val="Strong"/>
            <w:b w:val="0"/>
            <w:sz w:val="28"/>
            <w:szCs w:val="28"/>
          </w:rPr>
          <w:delText>W</w:delText>
        </w:r>
      </w:del>
      <w:del w:id="383" w:author="Sager, Brenden" w:date="2023-02-24T13:35:00Z">
        <w:r w:rsidR="000E78EA" w:rsidDel="00D86C2C">
          <w:rPr>
            <w:rStyle w:val="Strong"/>
            <w:b w:val="0"/>
            <w:sz w:val="28"/>
            <w:szCs w:val="28"/>
          </w:rPr>
          <w:delText>G</w:delText>
        </w:r>
      </w:del>
      <w:r w:rsidR="000E78EA">
        <w:rPr>
          <w:rStyle w:val="Strong"/>
          <w:b w:val="0"/>
          <w:sz w:val="28"/>
          <w:szCs w:val="28"/>
        </w:rPr>
        <w:t>.</w:t>
      </w:r>
    </w:p>
    <w:p w14:paraId="5A418DBD" w14:textId="77777777" w:rsidR="000378AD" w:rsidRDefault="000378AD" w:rsidP="00376B55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</w:p>
    <w:p w14:paraId="1FE75F0F" w14:textId="03153584" w:rsidR="002E2C99" w:rsidRPr="005F5A0B" w:rsidRDefault="001842BD" w:rsidP="00BF44C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C</w:t>
      </w:r>
      <w:ins w:id="384" w:author="Sager, Brenden" w:date="2023-02-24T13:35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85" w:author="A. Boren" w:date="2023-02-27T13:07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86" w:author="Martin, Loretto" w:date="2023-02-13T13:39:00Z">
        <w:r w:rsidDel="0049654E">
          <w:rPr>
            <w:rStyle w:val="Strong"/>
            <w:b w:val="0"/>
            <w:sz w:val="28"/>
            <w:szCs w:val="28"/>
          </w:rPr>
          <w:delText>W</w:delText>
        </w:r>
      </w:del>
      <w:del w:id="387" w:author="Sager, Brenden" w:date="2023-02-24T13:35:00Z">
        <w:r w:rsidDel="00D86C2C">
          <w:rPr>
            <w:rStyle w:val="Strong"/>
            <w:b w:val="0"/>
            <w:sz w:val="28"/>
            <w:szCs w:val="28"/>
          </w:rPr>
          <w:delText>G</w:delText>
        </w:r>
      </w:del>
      <w:r>
        <w:rPr>
          <w:rStyle w:val="Strong"/>
          <w:b w:val="0"/>
          <w:sz w:val="28"/>
          <w:szCs w:val="28"/>
        </w:rPr>
        <w:t xml:space="preserve"> </w:t>
      </w:r>
      <w:r w:rsidR="002E2C99" w:rsidRPr="005F5A0B">
        <w:rPr>
          <w:rStyle w:val="Strong"/>
          <w:b w:val="0"/>
          <w:sz w:val="28"/>
          <w:szCs w:val="28"/>
        </w:rPr>
        <w:t>member</w:t>
      </w:r>
      <w:r w:rsidR="00474166">
        <w:rPr>
          <w:rStyle w:val="Strong"/>
          <w:b w:val="0"/>
          <w:sz w:val="28"/>
          <w:szCs w:val="28"/>
        </w:rPr>
        <w:t xml:space="preserve">s and Alternate </w:t>
      </w:r>
      <w:r w:rsidR="00443574">
        <w:rPr>
          <w:rStyle w:val="Strong"/>
          <w:b w:val="0"/>
          <w:sz w:val="28"/>
          <w:szCs w:val="28"/>
        </w:rPr>
        <w:t>Representatives</w:t>
      </w:r>
      <w:r w:rsidR="006967B4">
        <w:rPr>
          <w:rStyle w:val="Strong"/>
          <w:b w:val="0"/>
          <w:sz w:val="28"/>
          <w:szCs w:val="28"/>
        </w:rPr>
        <w:t xml:space="preserve"> </w:t>
      </w:r>
      <w:r w:rsidR="002E2C99" w:rsidRPr="005F5A0B">
        <w:rPr>
          <w:rStyle w:val="Strong"/>
          <w:b w:val="0"/>
          <w:sz w:val="28"/>
          <w:szCs w:val="28"/>
        </w:rPr>
        <w:t xml:space="preserve">must meet the qualifications as identified </w:t>
      </w:r>
      <w:del w:id="388" w:author="A. Boren" w:date="2023-02-27T13:09:00Z">
        <w:r w:rsidR="002E2C99" w:rsidRPr="005F5A0B" w:rsidDel="00010B6D">
          <w:rPr>
            <w:rStyle w:val="Strong"/>
            <w:b w:val="0"/>
            <w:sz w:val="28"/>
            <w:szCs w:val="28"/>
          </w:rPr>
          <w:delText>on the attached</w:delText>
        </w:r>
      </w:del>
      <w:ins w:id="389" w:author="A. Boren" w:date="2023-02-27T13:09:00Z">
        <w:r w:rsidR="00010B6D">
          <w:rPr>
            <w:rStyle w:val="Strong"/>
            <w:b w:val="0"/>
            <w:sz w:val="28"/>
            <w:szCs w:val="28"/>
          </w:rPr>
          <w:t>in VI.</w:t>
        </w:r>
      </w:ins>
      <w:r w:rsidR="002E2C99" w:rsidRPr="005F5A0B">
        <w:rPr>
          <w:rStyle w:val="Strong"/>
          <w:b w:val="0"/>
          <w:sz w:val="28"/>
          <w:szCs w:val="28"/>
        </w:rPr>
        <w:t xml:space="preserve"> Qualifications Guidelines</w:t>
      </w:r>
      <w:r w:rsidR="00742140" w:rsidRPr="005F5A0B">
        <w:rPr>
          <w:rStyle w:val="Strong"/>
          <w:b w:val="0"/>
          <w:sz w:val="28"/>
          <w:szCs w:val="28"/>
        </w:rPr>
        <w:t xml:space="preserve"> for Credit </w:t>
      </w:r>
      <w:ins w:id="390" w:author="A. Boren" w:date="2023-02-27T13:09:00Z">
        <w:r w:rsidR="00010B6D">
          <w:rPr>
            <w:rStyle w:val="Strong"/>
            <w:b w:val="0"/>
            <w:sz w:val="28"/>
            <w:szCs w:val="28"/>
          </w:rPr>
          <w:t xml:space="preserve">Finance Sub </w:t>
        </w:r>
      </w:ins>
      <w:del w:id="391" w:author="Martin, Loretto" w:date="2023-02-13T13:39:00Z">
        <w:r w:rsidR="00742140" w:rsidRPr="005F5A0B" w:rsidDel="0049654E">
          <w:rPr>
            <w:rStyle w:val="Strong"/>
            <w:b w:val="0"/>
            <w:sz w:val="28"/>
            <w:szCs w:val="28"/>
          </w:rPr>
          <w:delText xml:space="preserve">Work </w:delText>
        </w:r>
      </w:del>
      <w:r w:rsidR="00742140" w:rsidRPr="005F5A0B">
        <w:rPr>
          <w:rStyle w:val="Strong"/>
          <w:b w:val="0"/>
          <w:sz w:val="28"/>
          <w:szCs w:val="28"/>
        </w:rPr>
        <w:t>Group Membership</w:t>
      </w:r>
      <w:r w:rsidR="002E2C99" w:rsidRPr="005F5A0B">
        <w:rPr>
          <w:rStyle w:val="Strong"/>
          <w:b w:val="0"/>
          <w:sz w:val="28"/>
          <w:szCs w:val="28"/>
        </w:rPr>
        <w:t xml:space="preserve">. </w:t>
      </w:r>
      <w:del w:id="392" w:author="Martin, Loretto" w:date="2023-02-13T13:40:00Z">
        <w:r w:rsidR="002E2C99" w:rsidRPr="005F5A0B" w:rsidDel="0049654E">
          <w:rPr>
            <w:rStyle w:val="Strong"/>
            <w:b w:val="0"/>
            <w:sz w:val="28"/>
            <w:szCs w:val="28"/>
          </w:rPr>
          <w:delText>The F</w:delText>
        </w:r>
        <w:r w:rsidR="00B862E2" w:rsidDel="0049654E">
          <w:rPr>
            <w:rStyle w:val="Strong"/>
            <w:b w:val="0"/>
            <w:sz w:val="28"/>
            <w:szCs w:val="28"/>
          </w:rPr>
          <w:delText>&amp;A</w:delText>
        </w:r>
        <w:r w:rsidR="002E2C99" w:rsidRPr="005F5A0B" w:rsidDel="0049654E">
          <w:rPr>
            <w:rStyle w:val="Strong"/>
            <w:b w:val="0"/>
            <w:sz w:val="28"/>
            <w:szCs w:val="28"/>
          </w:rPr>
          <w:delText xml:space="preserve"> Committee</w:delText>
        </w:r>
      </w:del>
      <w:ins w:id="393" w:author="Martin, Loretto" w:date="2023-02-13T13:40:00Z">
        <w:r w:rsidR="0049654E">
          <w:rPr>
            <w:rStyle w:val="Strong"/>
            <w:b w:val="0"/>
            <w:sz w:val="28"/>
            <w:szCs w:val="28"/>
          </w:rPr>
          <w:t>TAC</w:t>
        </w:r>
      </w:ins>
      <w:r w:rsidR="002E2C99" w:rsidRPr="005F5A0B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shall</w:t>
      </w:r>
      <w:r w:rsidR="002E2C99" w:rsidRPr="005F5A0B">
        <w:rPr>
          <w:rStyle w:val="Strong"/>
          <w:b w:val="0"/>
          <w:sz w:val="28"/>
          <w:szCs w:val="28"/>
        </w:rPr>
        <w:t xml:space="preserve"> review the requirements for membership in the C</w:t>
      </w:r>
      <w:ins w:id="394" w:author="Sager, Brenden" w:date="2023-02-24T13:35:00Z">
        <w:r w:rsidR="00D86C2C">
          <w:rPr>
            <w:rStyle w:val="Strong"/>
            <w:b w:val="0"/>
            <w:sz w:val="28"/>
            <w:szCs w:val="28"/>
          </w:rPr>
          <w:t>FS</w:t>
        </w:r>
      </w:ins>
      <w:ins w:id="395" w:author="A. Boren" w:date="2023-02-27T13:07:00Z">
        <w:r w:rsidR="00AC4284">
          <w:rPr>
            <w:rStyle w:val="Strong"/>
            <w:b w:val="0"/>
            <w:sz w:val="28"/>
            <w:szCs w:val="28"/>
          </w:rPr>
          <w:t>G</w:t>
        </w:r>
      </w:ins>
      <w:del w:id="396" w:author="Martin, Loretto" w:date="2023-02-13T13:40:00Z">
        <w:r w:rsidR="002E2C99" w:rsidRPr="005F5A0B" w:rsidDel="0049654E">
          <w:rPr>
            <w:rStyle w:val="Strong"/>
            <w:b w:val="0"/>
            <w:sz w:val="28"/>
            <w:szCs w:val="28"/>
          </w:rPr>
          <w:delText>W</w:delText>
        </w:r>
      </w:del>
      <w:del w:id="397" w:author="Sager, Brenden" w:date="2023-02-24T13:35:00Z">
        <w:r w:rsidR="002E2C99" w:rsidRPr="005F5A0B" w:rsidDel="00D86C2C">
          <w:rPr>
            <w:rStyle w:val="Strong"/>
            <w:b w:val="0"/>
            <w:sz w:val="28"/>
            <w:szCs w:val="28"/>
          </w:rPr>
          <w:delText>G</w:delText>
        </w:r>
      </w:del>
      <w:r w:rsidR="002E2C99" w:rsidRPr="005F5A0B">
        <w:rPr>
          <w:rStyle w:val="Strong"/>
          <w:b w:val="0"/>
          <w:sz w:val="28"/>
          <w:szCs w:val="28"/>
        </w:rPr>
        <w:t xml:space="preserve"> annually.</w:t>
      </w:r>
    </w:p>
    <w:p w14:paraId="0A367C4C" w14:textId="77777777" w:rsidR="002E2C99" w:rsidRPr="005F5A0B" w:rsidRDefault="002E2C9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674B2BC6" w14:textId="73938578" w:rsidR="00C06385" w:rsidRPr="005F5A0B" w:rsidRDefault="002E2C99" w:rsidP="006A2DF0">
      <w:pPr>
        <w:pStyle w:val="NormalWeb"/>
        <w:spacing w:before="0" w:beforeAutospacing="0" w:after="0" w:afterAutospacing="0"/>
        <w:ind w:left="180"/>
        <w:jc w:val="both"/>
        <w:rPr>
          <w:rStyle w:val="Strong"/>
          <w:sz w:val="28"/>
          <w:szCs w:val="28"/>
        </w:rPr>
      </w:pPr>
      <w:r w:rsidRPr="00124077">
        <w:rPr>
          <w:rStyle w:val="Strong"/>
          <w:b w:val="0"/>
          <w:sz w:val="28"/>
          <w:szCs w:val="28"/>
        </w:rPr>
        <w:t xml:space="preserve">This Charter </w:t>
      </w:r>
      <w:r w:rsidR="001842BD" w:rsidRPr="00124077">
        <w:rPr>
          <w:rStyle w:val="Strong"/>
          <w:b w:val="0"/>
          <w:sz w:val="28"/>
          <w:szCs w:val="28"/>
        </w:rPr>
        <w:t>shall</w:t>
      </w:r>
      <w:r w:rsidRPr="00124077">
        <w:rPr>
          <w:rStyle w:val="Strong"/>
          <w:b w:val="0"/>
          <w:sz w:val="28"/>
          <w:szCs w:val="28"/>
        </w:rPr>
        <w:t xml:space="preserve"> be reviewed and</w:t>
      </w:r>
      <w:del w:id="398" w:author="A. Boren" w:date="2023-02-27T13:10:00Z">
        <w:r w:rsidRPr="00124077" w:rsidDel="00010B6D">
          <w:rPr>
            <w:rStyle w:val="Strong"/>
            <w:b w:val="0"/>
            <w:sz w:val="28"/>
            <w:szCs w:val="28"/>
          </w:rPr>
          <w:delText xml:space="preserve"> ratified</w:delText>
        </w:r>
      </w:del>
      <w:ins w:id="399" w:author="A. Boren" w:date="2023-02-27T13:10:00Z">
        <w:r w:rsidR="00010B6D">
          <w:rPr>
            <w:rStyle w:val="Strong"/>
            <w:b w:val="0"/>
            <w:sz w:val="28"/>
            <w:szCs w:val="28"/>
          </w:rPr>
          <w:t xml:space="preserve"> approved</w:t>
        </w:r>
      </w:ins>
      <w:r w:rsidRPr="00124077">
        <w:rPr>
          <w:rStyle w:val="Strong"/>
          <w:b w:val="0"/>
          <w:sz w:val="28"/>
          <w:szCs w:val="28"/>
        </w:rPr>
        <w:t xml:space="preserve"> at least annually by </w:t>
      </w:r>
      <w:del w:id="400" w:author="Martin, Loretto" w:date="2023-02-13T13:40:00Z">
        <w:r w:rsidRPr="00124077" w:rsidDel="0049654E">
          <w:rPr>
            <w:rStyle w:val="Strong"/>
            <w:b w:val="0"/>
            <w:sz w:val="28"/>
            <w:szCs w:val="28"/>
          </w:rPr>
          <w:delText>the F</w:delText>
        </w:r>
        <w:r w:rsidR="0005680D" w:rsidRPr="00124077" w:rsidDel="0049654E">
          <w:rPr>
            <w:rStyle w:val="Strong"/>
            <w:b w:val="0"/>
            <w:sz w:val="28"/>
            <w:szCs w:val="28"/>
          </w:rPr>
          <w:delText>&amp;A</w:delText>
        </w:r>
        <w:r w:rsidRPr="00124077" w:rsidDel="0049654E">
          <w:rPr>
            <w:rStyle w:val="Strong"/>
            <w:b w:val="0"/>
            <w:sz w:val="28"/>
            <w:szCs w:val="28"/>
          </w:rPr>
          <w:delText xml:space="preserve"> Committee</w:delText>
        </w:r>
      </w:del>
      <w:ins w:id="401" w:author="Martin, Loretto" w:date="2023-02-13T13:40:00Z">
        <w:r w:rsidR="0049654E">
          <w:rPr>
            <w:rStyle w:val="Strong"/>
            <w:b w:val="0"/>
            <w:sz w:val="28"/>
            <w:szCs w:val="28"/>
          </w:rPr>
          <w:t>TAC</w:t>
        </w:r>
      </w:ins>
      <w:r w:rsidRPr="00124077">
        <w:rPr>
          <w:rStyle w:val="Strong"/>
          <w:b w:val="0"/>
          <w:sz w:val="28"/>
          <w:szCs w:val="28"/>
        </w:rPr>
        <w:t>.</w:t>
      </w:r>
      <w:ins w:id="402" w:author="A. Boren" w:date="2023-02-27T13:10:00Z">
        <w:r w:rsidR="00010B6D">
          <w:rPr>
            <w:rStyle w:val="Strong"/>
            <w:b w:val="0"/>
            <w:sz w:val="28"/>
            <w:szCs w:val="28"/>
          </w:rPr>
          <w:t xml:space="preserve">  Changes to the charter shall be reviewed and approved by TAC.  </w:t>
        </w:r>
      </w:ins>
    </w:p>
    <w:p w14:paraId="49DB45A9" w14:textId="77777777" w:rsidR="00BF44C9" w:rsidRDefault="00BF44C9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14:paraId="7C0C5276" w14:textId="2C7EF03C" w:rsidR="00232847" w:rsidDel="00F95BE8" w:rsidRDefault="00232847">
      <w:pPr>
        <w:pStyle w:val="NormalWeb"/>
        <w:spacing w:before="0" w:beforeAutospacing="0" w:after="0" w:afterAutospacing="0"/>
        <w:jc w:val="both"/>
        <w:rPr>
          <w:del w:id="403" w:author="A. Boren" w:date="2023-02-27T13:01:00Z"/>
          <w:rStyle w:val="Strong"/>
          <w:sz w:val="28"/>
          <w:szCs w:val="28"/>
        </w:rPr>
      </w:pPr>
    </w:p>
    <w:p w14:paraId="7FC4728C" w14:textId="7089EE0C" w:rsidR="00C06385" w:rsidRPr="005F5A0B" w:rsidDel="00F95BE8" w:rsidRDefault="002E2C99" w:rsidP="00065EA4">
      <w:pPr>
        <w:pStyle w:val="NormalWeb"/>
        <w:spacing w:before="0" w:beforeAutospacing="0" w:after="0" w:afterAutospacing="0"/>
        <w:jc w:val="both"/>
        <w:rPr>
          <w:del w:id="404" w:author="A. Boren" w:date="2023-02-27T13:01:00Z"/>
          <w:rStyle w:val="Strong"/>
          <w:sz w:val="28"/>
          <w:szCs w:val="28"/>
        </w:rPr>
      </w:pPr>
      <w:del w:id="405" w:author="A. Boren" w:date="2023-02-27T13:01:00Z">
        <w:r w:rsidRPr="005F5A0B" w:rsidDel="00F95BE8">
          <w:rPr>
            <w:rStyle w:val="Strong"/>
            <w:sz w:val="28"/>
            <w:szCs w:val="28"/>
          </w:rPr>
          <w:delText xml:space="preserve">Additional Questions on the ERCOT Credit </w:delText>
        </w:r>
      </w:del>
      <w:ins w:id="406" w:author="Sager, Brenden" w:date="2023-02-24T13:35:00Z">
        <w:del w:id="407" w:author="A. Boren" w:date="2023-02-27T13:01:00Z">
          <w:r w:rsidR="00D86C2C" w:rsidDel="00F95BE8">
            <w:rPr>
              <w:rStyle w:val="Strong"/>
              <w:sz w:val="28"/>
              <w:szCs w:val="28"/>
            </w:rPr>
            <w:delText>Finance Sub</w:delText>
          </w:r>
        </w:del>
      </w:ins>
      <w:del w:id="408" w:author="A. Boren" w:date="2023-02-27T13:01:00Z">
        <w:r w:rsidRPr="005F5A0B" w:rsidDel="00F95BE8">
          <w:rPr>
            <w:rStyle w:val="Strong"/>
            <w:sz w:val="28"/>
            <w:szCs w:val="28"/>
          </w:rPr>
          <w:delText xml:space="preserve">Work </w:delText>
        </w:r>
      </w:del>
      <w:ins w:id="409" w:author="Sager, Brenden" w:date="2023-02-24T13:35:00Z">
        <w:del w:id="410" w:author="A. Boren" w:date="2023-02-27T13:01:00Z">
          <w:r w:rsidR="00D86C2C" w:rsidDel="00F95BE8">
            <w:rPr>
              <w:rStyle w:val="Strong"/>
              <w:sz w:val="28"/>
              <w:szCs w:val="28"/>
            </w:rPr>
            <w:delText>g</w:delText>
          </w:r>
        </w:del>
      </w:ins>
      <w:del w:id="411" w:author="A. Boren" w:date="2023-02-27T13:01:00Z">
        <w:r w:rsidRPr="005F5A0B" w:rsidDel="00F95BE8">
          <w:rPr>
            <w:rStyle w:val="Strong"/>
            <w:sz w:val="28"/>
            <w:szCs w:val="28"/>
          </w:rPr>
          <w:delText>Group</w:delText>
        </w:r>
      </w:del>
    </w:p>
    <w:p w14:paraId="2E6B6477" w14:textId="767E4050" w:rsidR="002E2C99" w:rsidRPr="005F5A0B" w:rsidRDefault="002E2C99" w:rsidP="00C06385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  <w:del w:id="412" w:author="A. Boren" w:date="2023-02-27T13:01:00Z">
        <w:r w:rsidRPr="005F5A0B" w:rsidDel="00F95BE8">
          <w:rPr>
            <w:rStyle w:val="Strong"/>
            <w:sz w:val="28"/>
            <w:szCs w:val="28"/>
          </w:rPr>
          <w:delText xml:space="preserve"> </w:delText>
        </w:r>
      </w:del>
    </w:p>
    <w:p w14:paraId="68F9E997" w14:textId="262D845D" w:rsidR="002E2C99" w:rsidRPr="00F95BE8" w:rsidDel="00275E26" w:rsidRDefault="00F95BE8" w:rsidP="004D1ED4">
      <w:pPr>
        <w:pStyle w:val="NormalWeb"/>
        <w:spacing w:before="0" w:beforeAutospacing="0" w:after="0" w:afterAutospacing="0"/>
        <w:jc w:val="both"/>
        <w:rPr>
          <w:del w:id="413" w:author="A. Boren" w:date="2023-02-22T09:44:00Z"/>
          <w:rStyle w:val="Strong"/>
          <w:bCs w:val="0"/>
          <w:sz w:val="28"/>
          <w:szCs w:val="28"/>
        </w:rPr>
      </w:pPr>
      <w:ins w:id="414" w:author="A. Boren" w:date="2023-02-27T13:01:00Z">
        <w:r w:rsidRPr="00F95BE8">
          <w:rPr>
            <w:rStyle w:val="Strong"/>
            <w:bCs w:val="0"/>
            <w:sz w:val="28"/>
            <w:szCs w:val="28"/>
          </w:rPr>
          <w:t xml:space="preserve">VI. </w:t>
        </w:r>
      </w:ins>
      <w:ins w:id="415" w:author="A. Boren" w:date="2023-02-27T13:02:00Z">
        <w:r w:rsidRPr="00F95BE8">
          <w:rPr>
            <w:rStyle w:val="Strong"/>
            <w:bCs w:val="0"/>
            <w:sz w:val="28"/>
            <w:szCs w:val="28"/>
          </w:rPr>
          <w:t xml:space="preserve">  </w:t>
        </w:r>
      </w:ins>
      <w:del w:id="416" w:author="A. Boren" w:date="2023-02-22T09:44:00Z">
        <w:r w:rsidR="002E2C99" w:rsidRPr="00F95BE8" w:rsidDel="00275E26">
          <w:rPr>
            <w:rStyle w:val="Strong"/>
            <w:bCs w:val="0"/>
            <w:sz w:val="28"/>
            <w:szCs w:val="28"/>
          </w:rPr>
          <w:delText xml:space="preserve">For additional questions on ERCOT’s Credit Work Group and creditworthiness requirements, </w:delText>
        </w:r>
        <w:r w:rsidR="002E2C99" w:rsidRPr="00F95BE8" w:rsidDel="00275E26">
          <w:rPr>
            <w:rStyle w:val="Strong"/>
            <w:bCs w:val="0"/>
            <w:sz w:val="28"/>
            <w:szCs w:val="28"/>
            <w:highlight w:val="yellow"/>
            <w:rPrChange w:id="417" w:author="A. Boren" w:date="2023-02-27T13:02:00Z">
              <w:rPr>
                <w:rStyle w:val="Strong"/>
                <w:b w:val="0"/>
                <w:sz w:val="28"/>
                <w:szCs w:val="28"/>
              </w:rPr>
            </w:rPrChange>
          </w:rPr>
          <w:delText xml:space="preserve">please contact ERCOT Credit at </w:delText>
        </w:r>
        <w:r w:rsidR="00C95330" w:rsidRPr="00F95BE8" w:rsidDel="00275E26">
          <w:rPr>
            <w:rStyle w:val="Hyperlink"/>
            <w:b/>
            <w:sz w:val="28"/>
            <w:szCs w:val="28"/>
            <w:highlight w:val="yellow"/>
            <w:rPrChange w:id="418" w:author="A. Boren" w:date="2023-02-27T13:02:00Z">
              <w:rPr>
                <w:rStyle w:val="Hyperlink"/>
                <w:sz w:val="28"/>
                <w:szCs w:val="28"/>
              </w:rPr>
            </w:rPrChange>
          </w:rPr>
          <w:delText>ERCOTcredit@ercot.com</w:delText>
        </w:r>
        <w:r w:rsidR="002E2C99" w:rsidRPr="00F95BE8" w:rsidDel="00275E26">
          <w:rPr>
            <w:rStyle w:val="Strong"/>
            <w:bCs w:val="0"/>
            <w:sz w:val="28"/>
            <w:szCs w:val="28"/>
            <w:highlight w:val="yellow"/>
            <w:rPrChange w:id="419" w:author="A. Boren" w:date="2023-02-27T13:02:00Z">
              <w:rPr>
                <w:rStyle w:val="Strong"/>
                <w:b w:val="0"/>
                <w:sz w:val="28"/>
                <w:szCs w:val="28"/>
              </w:rPr>
            </w:rPrChange>
          </w:rPr>
          <w:delText>.</w:delText>
        </w:r>
      </w:del>
    </w:p>
    <w:p w14:paraId="5683472E" w14:textId="5539EDCD" w:rsidR="002E2C99" w:rsidRPr="00010B6D" w:rsidDel="00F95BE8" w:rsidRDefault="002E2C99" w:rsidP="00010B6D">
      <w:pPr>
        <w:pStyle w:val="Title"/>
        <w:jc w:val="left"/>
        <w:rPr>
          <w:del w:id="420" w:author="A. Boren" w:date="2023-02-27T13:01:00Z"/>
          <w:rFonts w:ascii="Times New Roman" w:hAnsi="Times New Roman" w:cs="Times New Roman"/>
          <w:bCs w:val="0"/>
          <w:sz w:val="28"/>
          <w:szCs w:val="28"/>
        </w:rPr>
      </w:pPr>
    </w:p>
    <w:p w14:paraId="054E9D2F" w14:textId="4DEC93C4" w:rsidR="001172D2" w:rsidRPr="00F95BE8" w:rsidDel="00F95BE8" w:rsidRDefault="00F11107" w:rsidP="00F95BE8">
      <w:pPr>
        <w:pStyle w:val="NormalWeb"/>
        <w:spacing w:before="0" w:beforeAutospacing="0" w:after="0" w:afterAutospacing="0"/>
        <w:jc w:val="both"/>
        <w:rPr>
          <w:del w:id="421" w:author="A. Boren" w:date="2023-02-27T13:01:00Z"/>
          <w:b/>
          <w:sz w:val="28"/>
          <w:szCs w:val="28"/>
          <w:rPrChange w:id="422" w:author="A. Boren" w:date="2023-02-27T13:02:00Z">
            <w:rPr>
              <w:del w:id="423" w:author="A. Boren" w:date="2023-02-27T13:01:00Z"/>
              <w:sz w:val="28"/>
              <w:szCs w:val="28"/>
            </w:rPr>
          </w:rPrChange>
        </w:rPr>
        <w:pPrChange w:id="424" w:author="A. Boren" w:date="2023-02-27T13:01:00Z">
          <w:pPr>
            <w:pStyle w:val="Title"/>
          </w:pPr>
        </w:pPrChange>
      </w:pPr>
      <w:del w:id="425" w:author="A. Boren" w:date="2023-02-27T13:01:00Z">
        <w:r w:rsidRPr="00F95BE8" w:rsidDel="00F95BE8">
          <w:rPr>
            <w:b/>
            <w:sz w:val="28"/>
            <w:szCs w:val="28"/>
            <w:rPrChange w:id="426" w:author="A. Boren" w:date="2023-02-27T13:02:00Z">
              <w:rPr>
                <w:sz w:val="28"/>
                <w:szCs w:val="28"/>
              </w:rPr>
            </w:rPrChange>
          </w:rPr>
          <w:br w:type="page"/>
        </w:r>
      </w:del>
    </w:p>
    <w:p w14:paraId="33F0D603" w14:textId="77777777" w:rsidR="001172D2" w:rsidRPr="00F95BE8" w:rsidDel="00F95BE8" w:rsidRDefault="001172D2" w:rsidP="004D1ED4">
      <w:pPr>
        <w:pStyle w:val="NormalWeb"/>
        <w:rPr>
          <w:del w:id="427" w:author="A. Boren" w:date="2023-02-27T13:01:00Z"/>
          <w:b/>
          <w:sz w:val="28"/>
          <w:szCs w:val="28"/>
          <w:rPrChange w:id="428" w:author="A. Boren" w:date="2023-02-27T13:02:00Z">
            <w:rPr>
              <w:del w:id="429" w:author="A. Boren" w:date="2023-02-27T13:01:00Z"/>
              <w:sz w:val="28"/>
              <w:szCs w:val="28"/>
            </w:rPr>
          </w:rPrChange>
        </w:rPr>
      </w:pPr>
    </w:p>
    <w:p w14:paraId="394F04EF" w14:textId="2C77E37C" w:rsidR="002E2C99" w:rsidRPr="00F95BE8" w:rsidDel="00F95BE8" w:rsidRDefault="007C04F3" w:rsidP="004D1ED4">
      <w:pPr>
        <w:pStyle w:val="NormalWeb"/>
        <w:rPr>
          <w:del w:id="430" w:author="A. Boren" w:date="2023-02-27T13:02:00Z"/>
          <w:b/>
          <w:sz w:val="28"/>
          <w:szCs w:val="28"/>
          <w:rPrChange w:id="431" w:author="A. Boren" w:date="2023-02-27T13:02:00Z">
            <w:rPr>
              <w:del w:id="432" w:author="A. Boren" w:date="2023-02-27T13:02:00Z"/>
              <w:sz w:val="28"/>
              <w:szCs w:val="28"/>
            </w:rPr>
          </w:rPrChange>
        </w:rPr>
      </w:pPr>
      <w:r w:rsidRPr="00F95BE8">
        <w:rPr>
          <w:b/>
          <w:sz w:val="28"/>
          <w:szCs w:val="28"/>
          <w:rPrChange w:id="433" w:author="A. Boren" w:date="2023-02-27T13:02:00Z">
            <w:rPr>
              <w:sz w:val="28"/>
              <w:szCs w:val="28"/>
            </w:rPr>
          </w:rPrChange>
        </w:rPr>
        <w:t>Qualification Guidelines for Credit</w:t>
      </w:r>
      <w:ins w:id="434" w:author="Sager, Brenden" w:date="2023-02-24T13:36:00Z">
        <w:r w:rsidR="00A81E03" w:rsidRPr="00F95BE8">
          <w:rPr>
            <w:b/>
            <w:sz w:val="28"/>
            <w:szCs w:val="28"/>
            <w:rPrChange w:id="435" w:author="A. Boren" w:date="2023-02-27T13:02:00Z">
              <w:rPr>
                <w:sz w:val="28"/>
                <w:szCs w:val="28"/>
              </w:rPr>
            </w:rPrChange>
          </w:rPr>
          <w:t xml:space="preserve"> Finance</w:t>
        </w:r>
      </w:ins>
      <w:r w:rsidRPr="00F95BE8">
        <w:rPr>
          <w:b/>
          <w:sz w:val="28"/>
          <w:szCs w:val="28"/>
          <w:rPrChange w:id="436" w:author="A. Boren" w:date="2023-02-27T13:02:00Z">
            <w:rPr>
              <w:sz w:val="28"/>
              <w:szCs w:val="28"/>
            </w:rPr>
          </w:rPrChange>
        </w:rPr>
        <w:t xml:space="preserve"> </w:t>
      </w:r>
      <w:del w:id="437" w:author="Martin, Loretto" w:date="2023-02-13T13:41:00Z">
        <w:r w:rsidRPr="00F95BE8" w:rsidDel="005E1888">
          <w:rPr>
            <w:b/>
            <w:sz w:val="28"/>
            <w:szCs w:val="28"/>
            <w:rPrChange w:id="438" w:author="A. Boren" w:date="2023-02-27T13:02:00Z">
              <w:rPr>
                <w:sz w:val="28"/>
                <w:szCs w:val="28"/>
              </w:rPr>
            </w:rPrChange>
          </w:rPr>
          <w:delText xml:space="preserve">Work </w:delText>
        </w:r>
      </w:del>
      <w:ins w:id="439" w:author="Sager, Brenden" w:date="2023-02-24T13:36:00Z">
        <w:r w:rsidR="00A81E03" w:rsidRPr="00F95BE8">
          <w:rPr>
            <w:b/>
            <w:sz w:val="28"/>
            <w:szCs w:val="28"/>
            <w:rPrChange w:id="440" w:author="A. Boren" w:date="2023-02-27T13:02:00Z">
              <w:rPr>
                <w:sz w:val="28"/>
                <w:szCs w:val="28"/>
              </w:rPr>
            </w:rPrChange>
          </w:rPr>
          <w:t>Sub</w:t>
        </w:r>
      </w:ins>
      <w:ins w:id="441" w:author="A. Boren" w:date="2023-02-27T13:01:00Z">
        <w:r w:rsidR="00F95BE8" w:rsidRPr="00F95BE8">
          <w:rPr>
            <w:b/>
            <w:sz w:val="28"/>
            <w:szCs w:val="28"/>
            <w:rPrChange w:id="442" w:author="A. Boren" w:date="2023-02-27T13:02:00Z">
              <w:rPr>
                <w:sz w:val="28"/>
                <w:szCs w:val="28"/>
              </w:rPr>
            </w:rPrChange>
          </w:rPr>
          <w:t xml:space="preserve"> G</w:t>
        </w:r>
      </w:ins>
      <w:ins w:id="443" w:author="Sager, Brenden" w:date="2023-02-24T13:36:00Z">
        <w:del w:id="444" w:author="A. Boren" w:date="2023-02-27T13:01:00Z">
          <w:r w:rsidR="00A81E03" w:rsidRPr="00F95BE8" w:rsidDel="00F95BE8">
            <w:rPr>
              <w:b/>
              <w:sz w:val="28"/>
              <w:szCs w:val="28"/>
              <w:rPrChange w:id="445" w:author="A. Boren" w:date="2023-02-27T13:02:00Z">
                <w:rPr>
                  <w:sz w:val="28"/>
                  <w:szCs w:val="28"/>
                </w:rPr>
              </w:rPrChange>
            </w:rPr>
            <w:delText>g</w:delText>
          </w:r>
        </w:del>
      </w:ins>
      <w:del w:id="446" w:author="Sager, Brenden" w:date="2023-02-24T13:36:00Z">
        <w:r w:rsidRPr="00F95BE8" w:rsidDel="00A81E03">
          <w:rPr>
            <w:b/>
            <w:sz w:val="28"/>
            <w:szCs w:val="28"/>
            <w:rPrChange w:id="447" w:author="A. Boren" w:date="2023-02-27T13:02:00Z">
              <w:rPr>
                <w:sz w:val="28"/>
                <w:szCs w:val="28"/>
              </w:rPr>
            </w:rPrChange>
          </w:rPr>
          <w:delText>G</w:delText>
        </w:r>
      </w:del>
      <w:r w:rsidRPr="00F95BE8">
        <w:rPr>
          <w:b/>
          <w:sz w:val="28"/>
          <w:szCs w:val="28"/>
          <w:rPrChange w:id="448" w:author="A. Boren" w:date="2023-02-27T13:02:00Z">
            <w:rPr>
              <w:sz w:val="28"/>
              <w:szCs w:val="28"/>
            </w:rPr>
          </w:rPrChange>
        </w:rPr>
        <w:t>roup Membership</w:t>
      </w:r>
    </w:p>
    <w:p w14:paraId="277D287B" w14:textId="77777777" w:rsidR="002E2C99" w:rsidRPr="000A35F3" w:rsidRDefault="002E2C99" w:rsidP="004D1ED4">
      <w:pPr>
        <w:pStyle w:val="NormalWeb"/>
      </w:pPr>
    </w:p>
    <w:p w14:paraId="0786C07E" w14:textId="77777777" w:rsidR="002E2C99" w:rsidRPr="000A35F3" w:rsidRDefault="002E2C99">
      <w:pPr>
        <w:rPr>
          <w:sz w:val="28"/>
          <w:szCs w:val="28"/>
        </w:rPr>
      </w:pPr>
    </w:p>
    <w:p w14:paraId="57935207" w14:textId="293DB153" w:rsidR="002E2C99" w:rsidRPr="000A35F3" w:rsidRDefault="007C04F3">
      <w:pPr>
        <w:spacing w:after="120"/>
        <w:rPr>
          <w:sz w:val="28"/>
          <w:szCs w:val="28"/>
        </w:rPr>
      </w:pPr>
      <w:r w:rsidRPr="007C04F3">
        <w:rPr>
          <w:sz w:val="28"/>
          <w:szCs w:val="28"/>
        </w:rPr>
        <w:t>Other than a C</w:t>
      </w:r>
      <w:ins w:id="449" w:author="Sager, Brenden" w:date="2023-02-24T13:36:00Z">
        <w:r w:rsidR="00A81E03">
          <w:rPr>
            <w:sz w:val="28"/>
            <w:szCs w:val="28"/>
          </w:rPr>
          <w:t>FS</w:t>
        </w:r>
      </w:ins>
      <w:ins w:id="450" w:author="A. Boren" w:date="2023-02-27T13:10:00Z">
        <w:r w:rsidR="00010B6D">
          <w:rPr>
            <w:sz w:val="28"/>
            <w:szCs w:val="28"/>
          </w:rPr>
          <w:t>G</w:t>
        </w:r>
      </w:ins>
      <w:del w:id="451" w:author="Martin, Loretto" w:date="2023-02-13T13:41:00Z">
        <w:r w:rsidRPr="007C04F3" w:rsidDel="005E1888">
          <w:rPr>
            <w:sz w:val="28"/>
            <w:szCs w:val="28"/>
          </w:rPr>
          <w:delText>W</w:delText>
        </w:r>
      </w:del>
      <w:del w:id="452" w:author="Sager, Brenden" w:date="2023-02-24T13:36:00Z">
        <w:r w:rsidRPr="007C04F3" w:rsidDel="00A81E03">
          <w:rPr>
            <w:sz w:val="28"/>
            <w:szCs w:val="28"/>
          </w:rPr>
          <w:delText>G</w:delText>
        </w:r>
      </w:del>
      <w:r w:rsidRPr="007C04F3">
        <w:rPr>
          <w:sz w:val="28"/>
          <w:szCs w:val="28"/>
        </w:rPr>
        <w:t xml:space="preserve"> member appointed by a Consumer Board member, each C</w:t>
      </w:r>
      <w:ins w:id="453" w:author="Sager, Brenden" w:date="2023-02-24T13:36:00Z">
        <w:r w:rsidR="00A81E03">
          <w:rPr>
            <w:sz w:val="28"/>
            <w:szCs w:val="28"/>
          </w:rPr>
          <w:t>FS</w:t>
        </w:r>
      </w:ins>
      <w:ins w:id="454" w:author="A. Boren" w:date="2023-02-27T13:11:00Z">
        <w:r w:rsidR="00010B6D">
          <w:rPr>
            <w:sz w:val="28"/>
            <w:szCs w:val="28"/>
          </w:rPr>
          <w:t>G</w:t>
        </w:r>
      </w:ins>
      <w:del w:id="455" w:author="Martin, Loretto" w:date="2023-02-13T13:41:00Z">
        <w:r w:rsidRPr="007C04F3" w:rsidDel="005E1888">
          <w:rPr>
            <w:sz w:val="28"/>
            <w:szCs w:val="28"/>
          </w:rPr>
          <w:delText>W</w:delText>
        </w:r>
      </w:del>
      <w:del w:id="456" w:author="Sager, Brenden" w:date="2023-02-24T13:36:00Z">
        <w:r w:rsidRPr="007C04F3" w:rsidDel="00A81E03">
          <w:rPr>
            <w:sz w:val="28"/>
            <w:szCs w:val="28"/>
          </w:rPr>
          <w:delText>G</w:delText>
        </w:r>
      </w:del>
      <w:r w:rsidRPr="007C04F3">
        <w:rPr>
          <w:sz w:val="28"/>
          <w:szCs w:val="28"/>
        </w:rPr>
        <w:t xml:space="preserve"> member must be an employee of a </w:t>
      </w:r>
      <w:del w:id="457" w:author="Martin, Loretto" w:date="2023-02-13T13:42:00Z">
        <w:r w:rsidRPr="007C04F3" w:rsidDel="005E1888">
          <w:rPr>
            <w:sz w:val="28"/>
            <w:szCs w:val="28"/>
          </w:rPr>
          <w:delText xml:space="preserve"> </w:delText>
        </w:r>
      </w:del>
      <w:r w:rsidRPr="007C04F3">
        <w:rPr>
          <w:sz w:val="28"/>
          <w:szCs w:val="28"/>
        </w:rPr>
        <w:t>Member of ERCOT (as defined in the ERCOT By-</w:t>
      </w:r>
      <w:r w:rsidR="00076273">
        <w:rPr>
          <w:sz w:val="28"/>
          <w:szCs w:val="28"/>
        </w:rPr>
        <w:t>l</w:t>
      </w:r>
      <w:r w:rsidRPr="007C04F3">
        <w:rPr>
          <w:sz w:val="28"/>
          <w:szCs w:val="28"/>
        </w:rPr>
        <w:t>aws) in good standing.  All C</w:t>
      </w:r>
      <w:ins w:id="458" w:author="Sager, Brenden" w:date="2023-02-24T13:36:00Z">
        <w:r w:rsidR="00A81E03">
          <w:rPr>
            <w:sz w:val="28"/>
            <w:szCs w:val="28"/>
          </w:rPr>
          <w:t>FS</w:t>
        </w:r>
      </w:ins>
      <w:ins w:id="459" w:author="A. Boren" w:date="2023-02-27T13:11:00Z">
        <w:r w:rsidR="00010B6D">
          <w:rPr>
            <w:sz w:val="28"/>
            <w:szCs w:val="28"/>
          </w:rPr>
          <w:t>G</w:t>
        </w:r>
      </w:ins>
      <w:del w:id="460" w:author="Martin, Loretto" w:date="2023-02-13T13:42:00Z">
        <w:r w:rsidRPr="007C04F3" w:rsidDel="005E1888">
          <w:rPr>
            <w:sz w:val="28"/>
            <w:szCs w:val="28"/>
          </w:rPr>
          <w:delText>W</w:delText>
        </w:r>
      </w:del>
      <w:del w:id="461" w:author="Sager, Brenden" w:date="2023-02-24T13:36:00Z">
        <w:r w:rsidRPr="007C04F3" w:rsidDel="00A81E03">
          <w:rPr>
            <w:sz w:val="28"/>
            <w:szCs w:val="28"/>
          </w:rPr>
          <w:delText>G</w:delText>
        </w:r>
      </w:del>
      <w:r w:rsidRPr="007C04F3">
        <w:rPr>
          <w:sz w:val="28"/>
          <w:szCs w:val="28"/>
        </w:rPr>
        <w:t xml:space="preserve"> members and Alternate Representatives representing a Member must be actively engaged in or responsible for the credit activities of such Member.  </w:t>
      </w:r>
    </w:p>
    <w:p w14:paraId="49BEAF7C" w14:textId="1EF85436" w:rsidR="002E2C99" w:rsidRPr="000A35F3" w:rsidRDefault="007C04F3">
      <w:pPr>
        <w:rPr>
          <w:sz w:val="28"/>
          <w:szCs w:val="28"/>
        </w:rPr>
      </w:pPr>
      <w:r w:rsidRPr="007C04F3">
        <w:rPr>
          <w:sz w:val="28"/>
          <w:szCs w:val="28"/>
        </w:rPr>
        <w:t>All C</w:t>
      </w:r>
      <w:ins w:id="462" w:author="Sager, Brenden" w:date="2023-02-24T13:36:00Z">
        <w:r w:rsidR="00A81E03">
          <w:rPr>
            <w:sz w:val="28"/>
            <w:szCs w:val="28"/>
          </w:rPr>
          <w:t>FS</w:t>
        </w:r>
      </w:ins>
      <w:ins w:id="463" w:author="A. Boren" w:date="2023-02-27T13:11:00Z">
        <w:r w:rsidR="00010B6D">
          <w:rPr>
            <w:sz w:val="28"/>
            <w:szCs w:val="28"/>
          </w:rPr>
          <w:t>G</w:t>
        </w:r>
      </w:ins>
      <w:del w:id="464" w:author="Martin, Loretto" w:date="2023-02-13T13:42:00Z">
        <w:r w:rsidRPr="007C04F3" w:rsidDel="00E82E73">
          <w:rPr>
            <w:sz w:val="28"/>
            <w:szCs w:val="28"/>
          </w:rPr>
          <w:delText>W</w:delText>
        </w:r>
      </w:del>
      <w:del w:id="465" w:author="Sager, Brenden" w:date="2023-02-24T13:36:00Z">
        <w:r w:rsidRPr="007C04F3" w:rsidDel="00A81E03">
          <w:rPr>
            <w:sz w:val="28"/>
            <w:szCs w:val="28"/>
          </w:rPr>
          <w:delText>G</w:delText>
        </w:r>
      </w:del>
      <w:r w:rsidRPr="007C04F3">
        <w:rPr>
          <w:sz w:val="28"/>
          <w:szCs w:val="28"/>
        </w:rPr>
        <w:t xml:space="preserve"> members and </w:t>
      </w:r>
      <w:r w:rsidR="00076273">
        <w:rPr>
          <w:sz w:val="28"/>
          <w:szCs w:val="28"/>
        </w:rPr>
        <w:t>Alternate Representatives</w:t>
      </w:r>
      <w:r w:rsidRPr="007C04F3">
        <w:rPr>
          <w:sz w:val="28"/>
          <w:szCs w:val="28"/>
        </w:rPr>
        <w:t xml:space="preserve"> must have experience in at least one or more of the following fields: </w:t>
      </w:r>
    </w:p>
    <w:p w14:paraId="335EF2D4" w14:textId="77777777" w:rsidR="000F10FE" w:rsidRPr="000A35F3" w:rsidRDefault="000F10FE">
      <w:pPr>
        <w:rPr>
          <w:sz w:val="28"/>
          <w:szCs w:val="28"/>
        </w:rPr>
      </w:pPr>
    </w:p>
    <w:p w14:paraId="5C966D21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Risk management (preferably credit risk management)</w:t>
      </w:r>
    </w:p>
    <w:p w14:paraId="11E57B16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Credit management and analysis</w:t>
      </w:r>
    </w:p>
    <w:p w14:paraId="2BAFA447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Development and/or execution of credit risk policies and procedures</w:t>
      </w:r>
    </w:p>
    <w:p w14:paraId="0C3E14DB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Establishment and control of credit limits and terms</w:t>
      </w:r>
    </w:p>
    <w:p w14:paraId="44B2DFF6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Finance and/or loan administration</w:t>
      </w:r>
    </w:p>
    <w:p w14:paraId="1D46C85F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Credit ratings analysis</w:t>
      </w:r>
    </w:p>
    <w:p w14:paraId="3F819C7C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Commercial credit analysis</w:t>
      </w:r>
    </w:p>
    <w:p w14:paraId="6A5D0ED2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Financial analysis</w:t>
      </w:r>
    </w:p>
    <w:p w14:paraId="0F0E7CF6" w14:textId="77777777" w:rsidR="002E2C99" w:rsidRPr="000A35F3" w:rsidRDefault="002E2C99">
      <w:pPr>
        <w:ind w:firstLine="720"/>
        <w:rPr>
          <w:sz w:val="28"/>
          <w:szCs w:val="28"/>
        </w:rPr>
      </w:pPr>
    </w:p>
    <w:p w14:paraId="39DCA7B5" w14:textId="6DB65E80" w:rsidR="002E2C99" w:rsidRPr="000A35F3" w:rsidRDefault="007C04F3" w:rsidP="00F11107">
      <w:pPr>
        <w:spacing w:after="120"/>
        <w:rPr>
          <w:sz w:val="28"/>
          <w:szCs w:val="28"/>
        </w:rPr>
      </w:pPr>
      <w:r w:rsidRPr="007C04F3">
        <w:rPr>
          <w:sz w:val="28"/>
          <w:szCs w:val="28"/>
        </w:rPr>
        <w:t>C</w:t>
      </w:r>
      <w:ins w:id="466" w:author="Sager, Brenden" w:date="2023-02-24T13:36:00Z">
        <w:r w:rsidR="00A81E03">
          <w:rPr>
            <w:sz w:val="28"/>
            <w:szCs w:val="28"/>
          </w:rPr>
          <w:t>FS</w:t>
        </w:r>
      </w:ins>
      <w:ins w:id="467" w:author="A. Boren" w:date="2023-02-27T13:11:00Z">
        <w:r w:rsidR="00010B6D">
          <w:rPr>
            <w:sz w:val="28"/>
            <w:szCs w:val="28"/>
          </w:rPr>
          <w:t>G</w:t>
        </w:r>
      </w:ins>
      <w:del w:id="468" w:author="Martin, Loretto" w:date="2023-02-13T13:48:00Z">
        <w:r w:rsidRPr="007C04F3" w:rsidDel="00581CBB">
          <w:rPr>
            <w:sz w:val="28"/>
            <w:szCs w:val="28"/>
          </w:rPr>
          <w:delText>W</w:delText>
        </w:r>
      </w:del>
      <w:del w:id="469" w:author="Sager, Brenden" w:date="2023-02-24T13:36:00Z">
        <w:r w:rsidRPr="007C04F3" w:rsidDel="00A81E03">
          <w:rPr>
            <w:sz w:val="28"/>
            <w:szCs w:val="28"/>
          </w:rPr>
          <w:delText>G</w:delText>
        </w:r>
      </w:del>
      <w:r w:rsidRPr="007C04F3">
        <w:rPr>
          <w:sz w:val="28"/>
          <w:szCs w:val="28"/>
        </w:rPr>
        <w:t xml:space="preserve"> members are encouraged to be active participants on the C</w:t>
      </w:r>
      <w:ins w:id="470" w:author="Sager, Brenden" w:date="2023-02-24T13:36:00Z">
        <w:r w:rsidR="00A81E03">
          <w:rPr>
            <w:sz w:val="28"/>
            <w:szCs w:val="28"/>
          </w:rPr>
          <w:t>FS</w:t>
        </w:r>
      </w:ins>
      <w:ins w:id="471" w:author="A. Boren" w:date="2023-02-27T13:11:00Z">
        <w:r w:rsidR="00010B6D">
          <w:rPr>
            <w:sz w:val="28"/>
            <w:szCs w:val="28"/>
          </w:rPr>
          <w:t>G</w:t>
        </w:r>
      </w:ins>
      <w:del w:id="472" w:author="Martin, Loretto" w:date="2023-02-13T13:48:00Z">
        <w:r w:rsidRPr="007C04F3" w:rsidDel="00581CBB">
          <w:rPr>
            <w:sz w:val="28"/>
            <w:szCs w:val="28"/>
          </w:rPr>
          <w:delText>W</w:delText>
        </w:r>
      </w:del>
      <w:del w:id="473" w:author="Sager, Brenden" w:date="2023-02-24T13:36:00Z">
        <w:r w:rsidRPr="007C04F3" w:rsidDel="00A81E03">
          <w:rPr>
            <w:sz w:val="28"/>
            <w:szCs w:val="28"/>
          </w:rPr>
          <w:delText>G</w:delText>
        </w:r>
      </w:del>
      <w:r w:rsidRPr="007C04F3">
        <w:rPr>
          <w:sz w:val="28"/>
          <w:szCs w:val="28"/>
        </w:rPr>
        <w:t xml:space="preserve">. </w:t>
      </w:r>
    </w:p>
    <w:sectPr w:rsidR="002E2C99" w:rsidRPr="000A35F3" w:rsidSect="002328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9249" w14:textId="77777777" w:rsidR="00384B60" w:rsidRDefault="00384B60">
      <w:r>
        <w:separator/>
      </w:r>
    </w:p>
  </w:endnote>
  <w:endnote w:type="continuationSeparator" w:id="0">
    <w:p w14:paraId="6B26A9A5" w14:textId="77777777" w:rsidR="00384B60" w:rsidRDefault="0038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C1AB2" w14:textId="77777777" w:rsidR="00272102" w:rsidRDefault="002721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9CA70" w14:textId="16493782" w:rsidR="00280B98" w:rsidRPr="00585E75" w:rsidRDefault="00280B98" w:rsidP="001D0648">
    <w:pPr>
      <w:pStyle w:val="Footer"/>
      <w:tabs>
        <w:tab w:val="clear" w:pos="8640"/>
        <w:tab w:val="right" w:pos="7380"/>
      </w:tabs>
      <w:rPr>
        <w:rFonts w:ascii="Arial" w:hAnsi="Arial"/>
        <w:smallCaps/>
        <w:sz w:val="18"/>
        <w:szCs w:val="18"/>
      </w:rPr>
    </w:pPr>
    <w:r w:rsidRPr="00585E75">
      <w:rPr>
        <w:rStyle w:val="PageNumber"/>
        <w:rFonts w:ascii="Arial" w:hAnsi="Arial"/>
        <w:smallCaps/>
        <w:sz w:val="18"/>
        <w:szCs w:val="18"/>
      </w:rPr>
      <w:t xml:space="preserve">CWG Charter </w:t>
    </w:r>
    <w:r w:rsidR="003948BD">
      <w:rPr>
        <w:rStyle w:val="PageNumber"/>
        <w:rFonts w:ascii="Arial" w:hAnsi="Arial"/>
        <w:smallCaps/>
        <w:sz w:val="18"/>
        <w:szCs w:val="18"/>
      </w:rPr>
      <w:t>January</w:t>
    </w:r>
    <w:r w:rsidR="007D59F4">
      <w:rPr>
        <w:rStyle w:val="PageNumber"/>
        <w:rFonts w:ascii="Arial" w:hAnsi="Arial"/>
        <w:smallCaps/>
        <w:sz w:val="18"/>
        <w:szCs w:val="18"/>
      </w:rPr>
      <w:t xml:space="preserve"> </w:t>
    </w:r>
    <w:r w:rsidR="00D000A8">
      <w:rPr>
        <w:rStyle w:val="PageNumber"/>
        <w:rFonts w:ascii="Arial" w:hAnsi="Arial"/>
        <w:smallCaps/>
        <w:sz w:val="18"/>
        <w:szCs w:val="18"/>
      </w:rPr>
      <w:t>20</w:t>
    </w:r>
    <w:r w:rsidR="007D59F4">
      <w:rPr>
        <w:rStyle w:val="PageNumber"/>
        <w:rFonts w:ascii="Arial" w:hAnsi="Arial"/>
        <w:smallCaps/>
        <w:sz w:val="18"/>
        <w:szCs w:val="18"/>
      </w:rPr>
      <w:t>, 20</w:t>
    </w:r>
    <w:r w:rsidR="00D000A8">
      <w:rPr>
        <w:rStyle w:val="PageNumber"/>
        <w:rFonts w:ascii="Arial" w:hAnsi="Arial"/>
        <w:smallCaps/>
        <w:sz w:val="18"/>
        <w:szCs w:val="18"/>
      </w:rPr>
      <w:t>21</w:t>
    </w:r>
    <w:r>
      <w:rPr>
        <w:rStyle w:val="PageNumber"/>
      </w:rPr>
      <w:tab/>
    </w:r>
    <w:r w:rsidR="00300AF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00AF3">
      <w:rPr>
        <w:rStyle w:val="PageNumber"/>
      </w:rPr>
      <w:fldChar w:fldCharType="separate"/>
    </w:r>
    <w:r w:rsidR="00AD3817">
      <w:rPr>
        <w:rStyle w:val="PageNumber"/>
        <w:noProof/>
      </w:rPr>
      <w:t>2</w:t>
    </w:r>
    <w:r w:rsidR="00300AF3">
      <w:rPr>
        <w:rStyle w:val="PageNumber"/>
      </w:rPr>
      <w:fldChar w:fldCharType="end"/>
    </w:r>
    <w:r>
      <w:rPr>
        <w:rStyle w:val="PageNumber"/>
      </w:rPr>
      <w:tab/>
    </w:r>
    <w:r w:rsidRPr="00585E75">
      <w:rPr>
        <w:rStyle w:val="PageNumber"/>
        <w:rFonts w:ascii="Arial" w:hAnsi="Arial"/>
        <w:smallCaps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F5585" w14:textId="77777777" w:rsidR="009B4D8A" w:rsidRDefault="009B4D8A">
    <w:pPr>
      <w:pStyle w:val="Footer"/>
    </w:pPr>
  </w:p>
  <w:p w14:paraId="61509D3D" w14:textId="77777777" w:rsidR="007D59F4" w:rsidRDefault="007D59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A6BC2" w14:textId="77777777" w:rsidR="00384B60" w:rsidRDefault="00384B60">
      <w:r>
        <w:separator/>
      </w:r>
    </w:p>
  </w:footnote>
  <w:footnote w:type="continuationSeparator" w:id="0">
    <w:p w14:paraId="7878677A" w14:textId="77777777" w:rsidR="00384B60" w:rsidRDefault="00384B60">
      <w:r>
        <w:continuationSeparator/>
      </w:r>
    </w:p>
  </w:footnote>
  <w:footnote w:id="1">
    <w:p w14:paraId="377B34B2" w14:textId="77777777" w:rsidR="00280B98" w:rsidRDefault="00280B98" w:rsidP="00783166">
      <w:pPr>
        <w:pStyle w:val="FootnoteText"/>
      </w:pPr>
      <w:r>
        <w:rPr>
          <w:rStyle w:val="FootnoteReference"/>
        </w:rPr>
        <w:footnoteRef/>
      </w:r>
      <w:r>
        <w:t xml:space="preserve">  Capitalized terms used in this document shall have the meanings ascribed to them in the ERCOT Protocols unless otherwise noted.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911A2" w14:textId="77777777" w:rsidR="00272102" w:rsidRDefault="002721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C0106" w14:textId="77777777" w:rsidR="00743BD8" w:rsidRDefault="00743BD8" w:rsidP="00743BD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CB34" w14:textId="77777777" w:rsidR="00280B98" w:rsidRPr="00232847" w:rsidRDefault="00D17B2A" w:rsidP="0035240A">
    <w:pPr>
      <w:pStyle w:val="Header"/>
      <w:ind w:left="-450"/>
      <w:rPr>
        <w:color w:val="FF0000"/>
        <w:sz w:val="48"/>
        <w:szCs w:val="48"/>
      </w:rPr>
    </w:pPr>
    <w:r>
      <w:rPr>
        <w:noProof/>
      </w:rPr>
      <w:drawing>
        <wp:inline distT="0" distB="0" distL="0" distR="0" wp14:anchorId="0079F94C" wp14:editId="625D7C6C">
          <wp:extent cx="1531620" cy="772160"/>
          <wp:effectExtent l="0" t="0" r="0" b="0"/>
          <wp:docPr id="1" name="Picture 1" descr="2x1%20Full%20Color_No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x1%20Full%20Color_NoTag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62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0B98">
      <w:tab/>
    </w:r>
    <w:r w:rsidR="00280B98">
      <w:tab/>
    </w:r>
    <w:r w:rsidR="00280B98">
      <w:rPr>
        <w:color w:val="FF0000"/>
        <w:sz w:val="48"/>
        <w:szCs w:val="48"/>
      </w:rPr>
      <w:t xml:space="preserve"> </w:t>
    </w:r>
    <w:r w:rsidR="00280B98">
      <w:rPr>
        <w:color w:val="FF0000"/>
        <w:sz w:val="20"/>
        <w:szCs w:val="20"/>
      </w:rPr>
      <w:tab/>
    </w:r>
    <w:r w:rsidR="00280B98">
      <w:rPr>
        <w:color w:val="FF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5736"/>
    <w:multiLevelType w:val="hybridMultilevel"/>
    <w:tmpl w:val="BA34E7EA"/>
    <w:lvl w:ilvl="0" w:tplc="98AA56B4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98AA56B4">
      <w:start w:val="4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F27BB"/>
    <w:multiLevelType w:val="multilevel"/>
    <w:tmpl w:val="F890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4F363F"/>
    <w:multiLevelType w:val="hybridMultilevel"/>
    <w:tmpl w:val="BDFE63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C304F"/>
    <w:multiLevelType w:val="hybridMultilevel"/>
    <w:tmpl w:val="03BA613A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2DBD65C2"/>
    <w:multiLevelType w:val="hybridMultilevel"/>
    <w:tmpl w:val="D06651F4"/>
    <w:lvl w:ilvl="0" w:tplc="FFCCEF96">
      <w:start w:val="4"/>
      <w:numFmt w:val="upperLetter"/>
      <w:lvlText w:val="%1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1D15DB2"/>
    <w:multiLevelType w:val="multilevel"/>
    <w:tmpl w:val="123C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44186"/>
    <w:multiLevelType w:val="hybridMultilevel"/>
    <w:tmpl w:val="F9246C80"/>
    <w:lvl w:ilvl="0" w:tplc="8F54F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86C4C"/>
    <w:multiLevelType w:val="multilevel"/>
    <w:tmpl w:val="91E6C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B6979"/>
    <w:multiLevelType w:val="hybridMultilevel"/>
    <w:tmpl w:val="492C72C6"/>
    <w:lvl w:ilvl="0" w:tplc="98AA56B4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461C8"/>
    <w:multiLevelType w:val="hybridMultilevel"/>
    <w:tmpl w:val="205E0E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97EB2"/>
    <w:multiLevelType w:val="hybridMultilevel"/>
    <w:tmpl w:val="AF1C497E"/>
    <w:lvl w:ilvl="0" w:tplc="8F54F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98AA56B4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D1116"/>
    <w:multiLevelType w:val="hybridMultilevel"/>
    <w:tmpl w:val="6A165F7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7313A03"/>
    <w:multiLevelType w:val="multilevel"/>
    <w:tmpl w:val="7FC8BE80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59F0062A"/>
    <w:multiLevelType w:val="hybridMultilevel"/>
    <w:tmpl w:val="8E76D08E"/>
    <w:lvl w:ilvl="0" w:tplc="8F54F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E1E52"/>
    <w:multiLevelType w:val="multilevel"/>
    <w:tmpl w:val="D2548C7A"/>
    <w:lvl w:ilvl="0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4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DE0C1F"/>
    <w:multiLevelType w:val="hybridMultilevel"/>
    <w:tmpl w:val="7FC8BE80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 w15:restartNumberingAfterBreak="0">
    <w:nsid w:val="69187BB6"/>
    <w:multiLevelType w:val="hybridMultilevel"/>
    <w:tmpl w:val="7870F4FA"/>
    <w:lvl w:ilvl="0" w:tplc="8F54F104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7D381BF5"/>
    <w:multiLevelType w:val="hybridMultilevel"/>
    <w:tmpl w:val="881AD2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301784"/>
    <w:multiLevelType w:val="multilevel"/>
    <w:tmpl w:val="6A165F7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62852984">
    <w:abstractNumId w:val="5"/>
  </w:num>
  <w:num w:numId="2" w16cid:durableId="128597767">
    <w:abstractNumId w:val="1"/>
  </w:num>
  <w:num w:numId="3" w16cid:durableId="1717393296">
    <w:abstractNumId w:val="17"/>
  </w:num>
  <w:num w:numId="4" w16cid:durableId="22831839">
    <w:abstractNumId w:val="0"/>
  </w:num>
  <w:num w:numId="5" w16cid:durableId="1094472376">
    <w:abstractNumId w:val="2"/>
  </w:num>
  <w:num w:numId="6" w16cid:durableId="1231161654">
    <w:abstractNumId w:val="13"/>
  </w:num>
  <w:num w:numId="7" w16cid:durableId="1465997997">
    <w:abstractNumId w:val="3"/>
  </w:num>
  <w:num w:numId="8" w16cid:durableId="85344911">
    <w:abstractNumId w:val="6"/>
  </w:num>
  <w:num w:numId="9" w16cid:durableId="1940092824">
    <w:abstractNumId w:val="16"/>
  </w:num>
  <w:num w:numId="10" w16cid:durableId="438843401">
    <w:abstractNumId w:val="11"/>
  </w:num>
  <w:num w:numId="11" w16cid:durableId="422385176">
    <w:abstractNumId w:val="18"/>
  </w:num>
  <w:num w:numId="12" w16cid:durableId="1127315561">
    <w:abstractNumId w:val="15"/>
  </w:num>
  <w:num w:numId="13" w16cid:durableId="850754218">
    <w:abstractNumId w:val="12"/>
  </w:num>
  <w:num w:numId="14" w16cid:durableId="1387997317">
    <w:abstractNumId w:val="8"/>
  </w:num>
  <w:num w:numId="15" w16cid:durableId="1094205539">
    <w:abstractNumId w:val="7"/>
  </w:num>
  <w:num w:numId="16" w16cid:durableId="1923417649">
    <w:abstractNumId w:val="10"/>
  </w:num>
  <w:num w:numId="17" w16cid:durableId="919756692">
    <w:abstractNumId w:val="9"/>
  </w:num>
  <w:num w:numId="18" w16cid:durableId="751006142">
    <w:abstractNumId w:val="14"/>
  </w:num>
  <w:num w:numId="19" w16cid:durableId="115140520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. Boren">
    <w15:presenceInfo w15:providerId="None" w15:userId="A. Boren"/>
  </w15:person>
  <w15:person w15:author="Martin, Loretto">
    <w15:presenceInfo w15:providerId="AD" w15:userId="S::Loretto.Martin@nrg.com::68dfab32-c708-438b-8156-3af45edf2714"/>
  </w15:person>
  <w15:person w15:author="Sager, Brenden">
    <w15:presenceInfo w15:providerId="AD" w15:userId="S::Brenden.Sager@austinenergy.com::f400ede1-d1fe-4da3-8834-35938ec60a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AE8"/>
    <w:rsid w:val="00002268"/>
    <w:rsid w:val="00010B6D"/>
    <w:rsid w:val="00017618"/>
    <w:rsid w:val="00023413"/>
    <w:rsid w:val="0003169F"/>
    <w:rsid w:val="000330C9"/>
    <w:rsid w:val="000340E2"/>
    <w:rsid w:val="000378AD"/>
    <w:rsid w:val="00040C7C"/>
    <w:rsid w:val="0004207F"/>
    <w:rsid w:val="00044C54"/>
    <w:rsid w:val="00056428"/>
    <w:rsid w:val="0005680D"/>
    <w:rsid w:val="00062284"/>
    <w:rsid w:val="000637FB"/>
    <w:rsid w:val="00065EA4"/>
    <w:rsid w:val="000665F8"/>
    <w:rsid w:val="000751A8"/>
    <w:rsid w:val="00076273"/>
    <w:rsid w:val="00076A04"/>
    <w:rsid w:val="0009002A"/>
    <w:rsid w:val="00090B2A"/>
    <w:rsid w:val="00091248"/>
    <w:rsid w:val="000A35F3"/>
    <w:rsid w:val="000A46C3"/>
    <w:rsid w:val="000B3F6C"/>
    <w:rsid w:val="000B7AC0"/>
    <w:rsid w:val="000C0E88"/>
    <w:rsid w:val="000D7AE8"/>
    <w:rsid w:val="000E2BCD"/>
    <w:rsid w:val="000E5585"/>
    <w:rsid w:val="000E78EA"/>
    <w:rsid w:val="000F10FE"/>
    <w:rsid w:val="000F312B"/>
    <w:rsid w:val="000F5A30"/>
    <w:rsid w:val="000F5AE3"/>
    <w:rsid w:val="000F738A"/>
    <w:rsid w:val="001172D2"/>
    <w:rsid w:val="00117E92"/>
    <w:rsid w:val="00120030"/>
    <w:rsid w:val="00124077"/>
    <w:rsid w:val="00126BBE"/>
    <w:rsid w:val="00141FC3"/>
    <w:rsid w:val="001453E5"/>
    <w:rsid w:val="00146C24"/>
    <w:rsid w:val="0015387F"/>
    <w:rsid w:val="00156137"/>
    <w:rsid w:val="001561F0"/>
    <w:rsid w:val="00157717"/>
    <w:rsid w:val="00157B4A"/>
    <w:rsid w:val="0016125A"/>
    <w:rsid w:val="0016721F"/>
    <w:rsid w:val="00182D4F"/>
    <w:rsid w:val="00183411"/>
    <w:rsid w:val="001842BD"/>
    <w:rsid w:val="00185DE9"/>
    <w:rsid w:val="001916F8"/>
    <w:rsid w:val="00192966"/>
    <w:rsid w:val="00193DCB"/>
    <w:rsid w:val="001A401A"/>
    <w:rsid w:val="001A5B0E"/>
    <w:rsid w:val="001C73FB"/>
    <w:rsid w:val="001C7912"/>
    <w:rsid w:val="001D0648"/>
    <w:rsid w:val="001E41EE"/>
    <w:rsid w:val="00200D5D"/>
    <w:rsid w:val="00202F3A"/>
    <w:rsid w:val="002112DE"/>
    <w:rsid w:val="00216C85"/>
    <w:rsid w:val="00216CA2"/>
    <w:rsid w:val="00217725"/>
    <w:rsid w:val="0022745B"/>
    <w:rsid w:val="00232847"/>
    <w:rsid w:val="00236567"/>
    <w:rsid w:val="002366F7"/>
    <w:rsid w:val="002416AF"/>
    <w:rsid w:val="00262030"/>
    <w:rsid w:val="00271894"/>
    <w:rsid w:val="0027195B"/>
    <w:rsid w:val="00272102"/>
    <w:rsid w:val="00274EF7"/>
    <w:rsid w:val="00275E26"/>
    <w:rsid w:val="00277C22"/>
    <w:rsid w:val="00280B98"/>
    <w:rsid w:val="002824C7"/>
    <w:rsid w:val="00284821"/>
    <w:rsid w:val="00295A06"/>
    <w:rsid w:val="002B15C2"/>
    <w:rsid w:val="002E2821"/>
    <w:rsid w:val="002E2C99"/>
    <w:rsid w:val="002F0CF9"/>
    <w:rsid w:val="00300AF3"/>
    <w:rsid w:val="00307609"/>
    <w:rsid w:val="00310F5C"/>
    <w:rsid w:val="0035240A"/>
    <w:rsid w:val="00362242"/>
    <w:rsid w:val="00370E96"/>
    <w:rsid w:val="00376B55"/>
    <w:rsid w:val="00384B60"/>
    <w:rsid w:val="00392ACF"/>
    <w:rsid w:val="003948BD"/>
    <w:rsid w:val="003A5477"/>
    <w:rsid w:val="003A69FC"/>
    <w:rsid w:val="003B680F"/>
    <w:rsid w:val="003C5245"/>
    <w:rsid w:val="003D139C"/>
    <w:rsid w:val="003F2994"/>
    <w:rsid w:val="003F31FD"/>
    <w:rsid w:val="003F331B"/>
    <w:rsid w:val="003F43DF"/>
    <w:rsid w:val="00401064"/>
    <w:rsid w:val="00422CF4"/>
    <w:rsid w:val="00425A1C"/>
    <w:rsid w:val="004266EC"/>
    <w:rsid w:val="0043214D"/>
    <w:rsid w:val="004329ED"/>
    <w:rsid w:val="00434F21"/>
    <w:rsid w:val="00435586"/>
    <w:rsid w:val="0044069D"/>
    <w:rsid w:val="00443574"/>
    <w:rsid w:val="00446EB3"/>
    <w:rsid w:val="00447D5A"/>
    <w:rsid w:val="004505FF"/>
    <w:rsid w:val="00456A31"/>
    <w:rsid w:val="0046380F"/>
    <w:rsid w:val="00463DC4"/>
    <w:rsid w:val="004719FA"/>
    <w:rsid w:val="00474166"/>
    <w:rsid w:val="004747C1"/>
    <w:rsid w:val="00474A8D"/>
    <w:rsid w:val="00474DFA"/>
    <w:rsid w:val="00480FE9"/>
    <w:rsid w:val="004874A0"/>
    <w:rsid w:val="0049583C"/>
    <w:rsid w:val="0049654E"/>
    <w:rsid w:val="004A73EF"/>
    <w:rsid w:val="004C6347"/>
    <w:rsid w:val="004D165A"/>
    <w:rsid w:val="004D1ED4"/>
    <w:rsid w:val="004D4694"/>
    <w:rsid w:val="004E0092"/>
    <w:rsid w:val="004E15E6"/>
    <w:rsid w:val="004E396E"/>
    <w:rsid w:val="004F60BE"/>
    <w:rsid w:val="005141A6"/>
    <w:rsid w:val="00522232"/>
    <w:rsid w:val="00526250"/>
    <w:rsid w:val="005304FE"/>
    <w:rsid w:val="00530AF8"/>
    <w:rsid w:val="0054177F"/>
    <w:rsid w:val="00543D2E"/>
    <w:rsid w:val="005441B0"/>
    <w:rsid w:val="00544582"/>
    <w:rsid w:val="00544D0A"/>
    <w:rsid w:val="00555355"/>
    <w:rsid w:val="0055552D"/>
    <w:rsid w:val="00561B03"/>
    <w:rsid w:val="00563C70"/>
    <w:rsid w:val="00566F7C"/>
    <w:rsid w:val="00576F8B"/>
    <w:rsid w:val="00581CBB"/>
    <w:rsid w:val="005823B4"/>
    <w:rsid w:val="00585E75"/>
    <w:rsid w:val="005933AA"/>
    <w:rsid w:val="005A04D9"/>
    <w:rsid w:val="005D3519"/>
    <w:rsid w:val="005D4CB6"/>
    <w:rsid w:val="005E01A6"/>
    <w:rsid w:val="005E1888"/>
    <w:rsid w:val="005F24A6"/>
    <w:rsid w:val="005F5A0B"/>
    <w:rsid w:val="005F5DAF"/>
    <w:rsid w:val="0060150B"/>
    <w:rsid w:val="00604471"/>
    <w:rsid w:val="0060530D"/>
    <w:rsid w:val="00613E18"/>
    <w:rsid w:val="006142E7"/>
    <w:rsid w:val="00622391"/>
    <w:rsid w:val="00622C78"/>
    <w:rsid w:val="00626E7F"/>
    <w:rsid w:val="00630B23"/>
    <w:rsid w:val="00633262"/>
    <w:rsid w:val="0064030C"/>
    <w:rsid w:val="00644637"/>
    <w:rsid w:val="00654961"/>
    <w:rsid w:val="00660210"/>
    <w:rsid w:val="00667632"/>
    <w:rsid w:val="00671A82"/>
    <w:rsid w:val="0067540A"/>
    <w:rsid w:val="00675E35"/>
    <w:rsid w:val="006967B4"/>
    <w:rsid w:val="006A2DF0"/>
    <w:rsid w:val="006A4234"/>
    <w:rsid w:val="006C055E"/>
    <w:rsid w:val="006C7EE8"/>
    <w:rsid w:val="006D19ED"/>
    <w:rsid w:val="006E4A80"/>
    <w:rsid w:val="0070314F"/>
    <w:rsid w:val="0071068D"/>
    <w:rsid w:val="00720AF4"/>
    <w:rsid w:val="0073300C"/>
    <w:rsid w:val="00735437"/>
    <w:rsid w:val="00737360"/>
    <w:rsid w:val="0074017C"/>
    <w:rsid w:val="00742140"/>
    <w:rsid w:val="00743A50"/>
    <w:rsid w:val="00743BD8"/>
    <w:rsid w:val="00753BDE"/>
    <w:rsid w:val="007541D4"/>
    <w:rsid w:val="00755A88"/>
    <w:rsid w:val="0076231A"/>
    <w:rsid w:val="00767924"/>
    <w:rsid w:val="007765FF"/>
    <w:rsid w:val="00783166"/>
    <w:rsid w:val="00791499"/>
    <w:rsid w:val="007A4B9D"/>
    <w:rsid w:val="007B1750"/>
    <w:rsid w:val="007B728F"/>
    <w:rsid w:val="007B7FF0"/>
    <w:rsid w:val="007C04F3"/>
    <w:rsid w:val="007C4449"/>
    <w:rsid w:val="007C5F8E"/>
    <w:rsid w:val="007D3EE0"/>
    <w:rsid w:val="007D5121"/>
    <w:rsid w:val="007D59F4"/>
    <w:rsid w:val="007E1E64"/>
    <w:rsid w:val="007E5A9B"/>
    <w:rsid w:val="007E5FFE"/>
    <w:rsid w:val="007F519D"/>
    <w:rsid w:val="007F72F4"/>
    <w:rsid w:val="008061DC"/>
    <w:rsid w:val="008063AE"/>
    <w:rsid w:val="00807915"/>
    <w:rsid w:val="00811A65"/>
    <w:rsid w:val="008355C8"/>
    <w:rsid w:val="00837A59"/>
    <w:rsid w:val="008415E3"/>
    <w:rsid w:val="00841888"/>
    <w:rsid w:val="00841E3C"/>
    <w:rsid w:val="008443DE"/>
    <w:rsid w:val="00851312"/>
    <w:rsid w:val="0086211B"/>
    <w:rsid w:val="00865863"/>
    <w:rsid w:val="00865E60"/>
    <w:rsid w:val="008668BF"/>
    <w:rsid w:val="00875B14"/>
    <w:rsid w:val="00880084"/>
    <w:rsid w:val="008845C1"/>
    <w:rsid w:val="00886F21"/>
    <w:rsid w:val="0089355F"/>
    <w:rsid w:val="008B10BA"/>
    <w:rsid w:val="008C25EA"/>
    <w:rsid w:val="008C39B9"/>
    <w:rsid w:val="008C5219"/>
    <w:rsid w:val="008E02A2"/>
    <w:rsid w:val="008E207B"/>
    <w:rsid w:val="008E5243"/>
    <w:rsid w:val="008F0E76"/>
    <w:rsid w:val="008F2B8B"/>
    <w:rsid w:val="008F772E"/>
    <w:rsid w:val="00914BE5"/>
    <w:rsid w:val="00917135"/>
    <w:rsid w:val="009237AA"/>
    <w:rsid w:val="00926239"/>
    <w:rsid w:val="00940207"/>
    <w:rsid w:val="00941E72"/>
    <w:rsid w:val="00950D2A"/>
    <w:rsid w:val="00951CE1"/>
    <w:rsid w:val="009565AA"/>
    <w:rsid w:val="009643D4"/>
    <w:rsid w:val="009655A5"/>
    <w:rsid w:val="00971817"/>
    <w:rsid w:val="00974174"/>
    <w:rsid w:val="00986B83"/>
    <w:rsid w:val="009B0D7C"/>
    <w:rsid w:val="009B0E4A"/>
    <w:rsid w:val="009B4D8A"/>
    <w:rsid w:val="009B4F62"/>
    <w:rsid w:val="009C3265"/>
    <w:rsid w:val="009D4A9C"/>
    <w:rsid w:val="009E0D1C"/>
    <w:rsid w:val="009F410D"/>
    <w:rsid w:val="00A04719"/>
    <w:rsid w:val="00A11857"/>
    <w:rsid w:val="00A14EA4"/>
    <w:rsid w:val="00A202D6"/>
    <w:rsid w:val="00A24072"/>
    <w:rsid w:val="00A46012"/>
    <w:rsid w:val="00A54919"/>
    <w:rsid w:val="00A60B79"/>
    <w:rsid w:val="00A610DB"/>
    <w:rsid w:val="00A767A7"/>
    <w:rsid w:val="00A81E03"/>
    <w:rsid w:val="00A940B2"/>
    <w:rsid w:val="00AB3D7E"/>
    <w:rsid w:val="00AB6CE6"/>
    <w:rsid w:val="00AB7E0A"/>
    <w:rsid w:val="00AC4284"/>
    <w:rsid w:val="00AC5DCA"/>
    <w:rsid w:val="00AD1352"/>
    <w:rsid w:val="00AD3817"/>
    <w:rsid w:val="00AD6525"/>
    <w:rsid w:val="00AE4619"/>
    <w:rsid w:val="00AF71DB"/>
    <w:rsid w:val="00B01FD3"/>
    <w:rsid w:val="00B06094"/>
    <w:rsid w:val="00B069A7"/>
    <w:rsid w:val="00B139B6"/>
    <w:rsid w:val="00B14C2C"/>
    <w:rsid w:val="00B226D7"/>
    <w:rsid w:val="00B27247"/>
    <w:rsid w:val="00B27B23"/>
    <w:rsid w:val="00B33971"/>
    <w:rsid w:val="00B3637B"/>
    <w:rsid w:val="00B43008"/>
    <w:rsid w:val="00B5069D"/>
    <w:rsid w:val="00B55EC6"/>
    <w:rsid w:val="00B727A2"/>
    <w:rsid w:val="00B7667B"/>
    <w:rsid w:val="00B77C65"/>
    <w:rsid w:val="00B860C8"/>
    <w:rsid w:val="00B862E2"/>
    <w:rsid w:val="00B9296A"/>
    <w:rsid w:val="00BA582C"/>
    <w:rsid w:val="00BA6339"/>
    <w:rsid w:val="00BB63DD"/>
    <w:rsid w:val="00BC1AD9"/>
    <w:rsid w:val="00BC3B7F"/>
    <w:rsid w:val="00BE3577"/>
    <w:rsid w:val="00BF44C9"/>
    <w:rsid w:val="00C06385"/>
    <w:rsid w:val="00C07356"/>
    <w:rsid w:val="00C14152"/>
    <w:rsid w:val="00C148A3"/>
    <w:rsid w:val="00C2539B"/>
    <w:rsid w:val="00C46490"/>
    <w:rsid w:val="00C61893"/>
    <w:rsid w:val="00C72409"/>
    <w:rsid w:val="00C72EE7"/>
    <w:rsid w:val="00C77873"/>
    <w:rsid w:val="00C85978"/>
    <w:rsid w:val="00C872E5"/>
    <w:rsid w:val="00C94FAB"/>
    <w:rsid w:val="00C95330"/>
    <w:rsid w:val="00C9559E"/>
    <w:rsid w:val="00CA18AE"/>
    <w:rsid w:val="00CA18B5"/>
    <w:rsid w:val="00CB6D77"/>
    <w:rsid w:val="00CC0D0A"/>
    <w:rsid w:val="00CD0774"/>
    <w:rsid w:val="00CD478F"/>
    <w:rsid w:val="00CD5F85"/>
    <w:rsid w:val="00CE0562"/>
    <w:rsid w:val="00CE217C"/>
    <w:rsid w:val="00CE222E"/>
    <w:rsid w:val="00CE3992"/>
    <w:rsid w:val="00CF222A"/>
    <w:rsid w:val="00CF34A6"/>
    <w:rsid w:val="00D000A8"/>
    <w:rsid w:val="00D016C6"/>
    <w:rsid w:val="00D06C14"/>
    <w:rsid w:val="00D10E55"/>
    <w:rsid w:val="00D11323"/>
    <w:rsid w:val="00D11866"/>
    <w:rsid w:val="00D17B2A"/>
    <w:rsid w:val="00D17D64"/>
    <w:rsid w:val="00D33637"/>
    <w:rsid w:val="00D3581D"/>
    <w:rsid w:val="00D42C47"/>
    <w:rsid w:val="00D43C20"/>
    <w:rsid w:val="00D56946"/>
    <w:rsid w:val="00D57003"/>
    <w:rsid w:val="00D57D4F"/>
    <w:rsid w:val="00D660B4"/>
    <w:rsid w:val="00D664B7"/>
    <w:rsid w:val="00D714DD"/>
    <w:rsid w:val="00D86C2C"/>
    <w:rsid w:val="00D94D97"/>
    <w:rsid w:val="00DB49CC"/>
    <w:rsid w:val="00DC1797"/>
    <w:rsid w:val="00DD0346"/>
    <w:rsid w:val="00DD3C9D"/>
    <w:rsid w:val="00DD47E8"/>
    <w:rsid w:val="00DD5F83"/>
    <w:rsid w:val="00DD6321"/>
    <w:rsid w:val="00DE41F0"/>
    <w:rsid w:val="00DF2B93"/>
    <w:rsid w:val="00E068CC"/>
    <w:rsid w:val="00E07032"/>
    <w:rsid w:val="00E13195"/>
    <w:rsid w:val="00E229B6"/>
    <w:rsid w:val="00E27285"/>
    <w:rsid w:val="00E4437B"/>
    <w:rsid w:val="00E44658"/>
    <w:rsid w:val="00E52388"/>
    <w:rsid w:val="00E54CF7"/>
    <w:rsid w:val="00E62C6D"/>
    <w:rsid w:val="00E75FA2"/>
    <w:rsid w:val="00E82605"/>
    <w:rsid w:val="00E82E73"/>
    <w:rsid w:val="00EA2DD2"/>
    <w:rsid w:val="00EB1787"/>
    <w:rsid w:val="00EC35CB"/>
    <w:rsid w:val="00EC5E4A"/>
    <w:rsid w:val="00EC798D"/>
    <w:rsid w:val="00EE2F3A"/>
    <w:rsid w:val="00EE5400"/>
    <w:rsid w:val="00EE7556"/>
    <w:rsid w:val="00EF600D"/>
    <w:rsid w:val="00F02A74"/>
    <w:rsid w:val="00F11107"/>
    <w:rsid w:val="00F1518E"/>
    <w:rsid w:val="00F22FCA"/>
    <w:rsid w:val="00F24F3A"/>
    <w:rsid w:val="00F25FAB"/>
    <w:rsid w:val="00F27B6C"/>
    <w:rsid w:val="00F4136D"/>
    <w:rsid w:val="00F42543"/>
    <w:rsid w:val="00F52EB8"/>
    <w:rsid w:val="00F62F17"/>
    <w:rsid w:val="00F703CB"/>
    <w:rsid w:val="00F73C28"/>
    <w:rsid w:val="00F74BE1"/>
    <w:rsid w:val="00F7681B"/>
    <w:rsid w:val="00F8334A"/>
    <w:rsid w:val="00F94885"/>
    <w:rsid w:val="00F95BE8"/>
    <w:rsid w:val="00FB3C67"/>
    <w:rsid w:val="00FC1513"/>
    <w:rsid w:val="00FC68E6"/>
    <w:rsid w:val="00FD18DB"/>
    <w:rsid w:val="00FE6722"/>
    <w:rsid w:val="00FE68FE"/>
    <w:rsid w:val="00FE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7D5ED"/>
  <w15:chartTrackingRefBased/>
  <w15:docId w15:val="{D0F1B381-2C8D-4DC3-A2D8-D940462A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4F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B4F62"/>
    <w:pPr>
      <w:spacing w:before="100" w:beforeAutospacing="1" w:after="100" w:afterAutospacing="1"/>
    </w:pPr>
  </w:style>
  <w:style w:type="character" w:styleId="Strong">
    <w:name w:val="Strong"/>
    <w:qFormat/>
    <w:rsid w:val="009B4F62"/>
    <w:rPr>
      <w:b/>
      <w:bCs/>
    </w:rPr>
  </w:style>
  <w:style w:type="character" w:styleId="Emphasis">
    <w:name w:val="Emphasis"/>
    <w:qFormat/>
    <w:rsid w:val="009B4F62"/>
    <w:rPr>
      <w:i/>
      <w:iCs/>
    </w:rPr>
  </w:style>
  <w:style w:type="paragraph" w:styleId="Header">
    <w:name w:val="header"/>
    <w:basedOn w:val="Normal"/>
    <w:rsid w:val="009B4F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4F6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B4F62"/>
  </w:style>
  <w:style w:type="paragraph" w:styleId="BalloonText">
    <w:name w:val="Balloon Text"/>
    <w:basedOn w:val="Normal"/>
    <w:semiHidden/>
    <w:rsid w:val="009B4F62"/>
    <w:rPr>
      <w:rFonts w:ascii="Tahoma" w:hAnsi="Tahoma" w:cs="Tahoma"/>
      <w:sz w:val="16"/>
      <w:szCs w:val="16"/>
    </w:rPr>
  </w:style>
  <w:style w:type="character" w:styleId="Hyperlink">
    <w:name w:val="Hyperlink"/>
    <w:rsid w:val="009B4F62"/>
    <w:rPr>
      <w:color w:val="0000FF"/>
      <w:u w:val="single"/>
    </w:rPr>
  </w:style>
  <w:style w:type="paragraph" w:styleId="Title">
    <w:name w:val="Title"/>
    <w:basedOn w:val="Normal"/>
    <w:qFormat/>
    <w:rsid w:val="009B4F62"/>
    <w:pPr>
      <w:jc w:val="center"/>
    </w:pPr>
    <w:rPr>
      <w:rFonts w:ascii="Arial" w:hAnsi="Arial" w:cs="Arial"/>
      <w:b/>
      <w:bCs/>
    </w:rPr>
  </w:style>
  <w:style w:type="character" w:styleId="CommentReference">
    <w:name w:val="annotation reference"/>
    <w:semiHidden/>
    <w:rsid w:val="009B4F62"/>
    <w:rPr>
      <w:sz w:val="16"/>
      <w:szCs w:val="16"/>
    </w:rPr>
  </w:style>
  <w:style w:type="paragraph" w:styleId="CommentText">
    <w:name w:val="annotation text"/>
    <w:basedOn w:val="Normal"/>
    <w:semiHidden/>
    <w:rsid w:val="009B4F62"/>
    <w:rPr>
      <w:sz w:val="20"/>
      <w:szCs w:val="20"/>
    </w:rPr>
  </w:style>
  <w:style w:type="character" w:styleId="FollowedHyperlink">
    <w:name w:val="FollowedHyperlink"/>
    <w:rsid w:val="009B4F62"/>
    <w:rPr>
      <w:color w:val="800080"/>
      <w:u w:val="single"/>
    </w:rPr>
  </w:style>
  <w:style w:type="paragraph" w:styleId="DocumentMap">
    <w:name w:val="Document Map"/>
    <w:basedOn w:val="Normal"/>
    <w:semiHidden/>
    <w:rsid w:val="007541D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76B55"/>
    <w:rPr>
      <w:b/>
      <w:bCs/>
    </w:rPr>
  </w:style>
  <w:style w:type="paragraph" w:styleId="FootnoteText">
    <w:name w:val="footnote text"/>
    <w:basedOn w:val="Normal"/>
    <w:semiHidden/>
    <w:rsid w:val="00192966"/>
    <w:rPr>
      <w:sz w:val="20"/>
      <w:szCs w:val="20"/>
    </w:rPr>
  </w:style>
  <w:style w:type="character" w:styleId="FootnoteReference">
    <w:name w:val="footnote reference"/>
    <w:semiHidden/>
    <w:rsid w:val="00192966"/>
    <w:rPr>
      <w:vertAlign w:val="superscript"/>
    </w:rPr>
  </w:style>
  <w:style w:type="paragraph" w:styleId="Revision">
    <w:name w:val="Revision"/>
    <w:hidden/>
    <w:uiPriority w:val="99"/>
    <w:semiHidden/>
    <w:rsid w:val="00F11107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7D59F4"/>
    <w:rPr>
      <w:sz w:val="24"/>
      <w:szCs w:val="24"/>
    </w:rPr>
  </w:style>
  <w:style w:type="character" w:customStyle="1" w:styleId="ui-provider">
    <w:name w:val="ui-provider"/>
    <w:basedOn w:val="DefaultParagraphFont"/>
    <w:rsid w:val="00E06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37B2BCAFE87E41B1B28FC963254B10" ma:contentTypeVersion="6" ma:contentTypeDescription="Create a new document." ma:contentTypeScope="" ma:versionID="dd864d524fa97ad0a0dba86c661a4dc9">
  <xsd:schema xmlns:xsd="http://www.w3.org/2001/XMLSchema" xmlns:xs="http://www.w3.org/2001/XMLSchema" xmlns:p="http://schemas.microsoft.com/office/2006/metadata/properties" xmlns:ns1="http://schemas.microsoft.com/sharepoint/v3" xmlns:ns2="c34af464-7aa1-4edd-9be4-83dffc1cb926" xmlns:ns3="http://schemas.microsoft.com/sharepoint/v4" targetNamespace="http://schemas.microsoft.com/office/2006/metadata/properties" ma:root="true" ma:fieldsID="88899666637b6babb208b7f9c4462cd7" ns1:_="" ns2:_="" ns3:_="">
    <xsd:import namespace="http://schemas.microsoft.com/sharepoint/v3"/>
    <xsd:import namespace="c34af464-7aa1-4edd-9be4-83dffc1cb92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83687-B55E-4655-8B6D-435FFCEB5753}">
  <ds:schemaRefs>
    <ds:schemaRef ds:uri="http://schemas.microsoft.com/sharepoint/v3"/>
    <ds:schemaRef ds:uri="http://purl.org/dc/elements/1.1/"/>
    <ds:schemaRef ds:uri="c34af464-7aa1-4edd-9be4-83dffc1cb926"/>
    <ds:schemaRef ds:uri="http://purl.org/dc/dcmitype/"/>
    <ds:schemaRef ds:uri="http://purl.org/dc/terms/"/>
    <ds:schemaRef ds:uri="http://schemas.microsoft.com/sharepoint/v4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99C46E-3518-4B70-88E9-386E58B6E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4af464-7aa1-4edd-9be4-83dffc1cb92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18AACA-8DA1-4387-BAC2-10943C6EA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BC272C-E965-4E54-B7D0-48247D6BCD9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2dc10d-9180-4c99-816e-70ee2557afd5}" enabled="0" method="" siteId="{482dc10d-9180-4c99-816e-70ee2557afd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1567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Energy Reliability Council of Texas</vt:lpstr>
    </vt:vector>
  </TitlesOfParts>
  <Company>The Electric Reliability Council of Texas</Company>
  <LinksUpToDate>false</LinksUpToDate>
  <CharactersWithSpaces>11667</CharactersWithSpaces>
  <SharedDoc>false</SharedDoc>
  <HLinks>
    <vt:vector size="6" baseType="variant">
      <vt:variant>
        <vt:i4>458796</vt:i4>
      </vt:variant>
      <vt:variant>
        <vt:i4>0</vt:i4>
      </vt:variant>
      <vt:variant>
        <vt:i4>0</vt:i4>
      </vt:variant>
      <vt:variant>
        <vt:i4>5</vt:i4>
      </vt:variant>
      <vt:variant>
        <vt:lpwstr>mailto:vspells@ercot.com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Energy Reliability Council of Texas</dc:title>
  <dc:subject/>
  <dc:creator>cyager</dc:creator>
  <cp:keywords/>
  <cp:lastModifiedBy>A. Boren</cp:lastModifiedBy>
  <cp:revision>2</cp:revision>
  <cp:lastPrinted>2007-10-26T21:40:00Z</cp:lastPrinted>
  <dcterms:created xsi:type="dcterms:W3CDTF">2023-02-27T19:14:00Z</dcterms:created>
  <dcterms:modified xsi:type="dcterms:W3CDTF">2023-02-27T19:14:00Z</dcterms:modified>
</cp:coreProperties>
</file>