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852420D" w14:textId="27E3386A" w:rsidR="001E0D55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9F6A69">
        <w:rPr>
          <w:rFonts w:ascii="Times New Roman" w:hAnsi="Times New Roman" w:cs="Times New Roman"/>
          <w:b/>
        </w:rPr>
        <w:t xml:space="preserve"> – Webex Only </w:t>
      </w:r>
    </w:p>
    <w:p w14:paraId="22CBC2D9" w14:textId="05D53EAA" w:rsidR="00EB6CF3" w:rsidRDefault="000E487A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9F6A69">
        <w:rPr>
          <w:rFonts w:ascii="Times New Roman" w:hAnsi="Times New Roman" w:cs="Times New Roman"/>
          <w:b/>
        </w:rPr>
        <w:t xml:space="preserve">Thursday, February 9, </w:t>
      </w:r>
      <w:r w:rsidR="001E0D55">
        <w:rPr>
          <w:rFonts w:ascii="Times New Roman" w:hAnsi="Times New Roman" w:cs="Times New Roman"/>
          <w:b/>
        </w:rPr>
        <w:t xml:space="preserve">2023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EE0F74">
        <w:rPr>
          <w:rFonts w:ascii="Times New Roman" w:hAnsi="Times New Roman" w:cs="Times New Roman"/>
          <w:b/>
        </w:rPr>
        <w:t>9</w:t>
      </w:r>
      <w:r w:rsidR="006A3071">
        <w:rPr>
          <w:rFonts w:ascii="Times New Roman" w:hAnsi="Times New Roman" w:cs="Times New Roman"/>
          <w:b/>
        </w:rPr>
        <w:t>:</w:t>
      </w:r>
      <w:r w:rsidR="00EA1C56">
        <w:rPr>
          <w:rFonts w:ascii="Times New Roman" w:hAnsi="Times New Roman" w:cs="Times New Roman"/>
          <w:b/>
        </w:rPr>
        <w:t>3</w:t>
      </w:r>
      <w:r w:rsidR="006A3071">
        <w:rPr>
          <w:rFonts w:ascii="Times New Roman" w:hAnsi="Times New Roman" w:cs="Times New Roman"/>
          <w:b/>
        </w:rPr>
        <w:t xml:space="preserve">0 </w:t>
      </w:r>
      <w:r w:rsidR="00EE0F74">
        <w:rPr>
          <w:rFonts w:ascii="Times New Roman" w:hAnsi="Times New Roman" w:cs="Times New Roman"/>
          <w:b/>
        </w:rPr>
        <w:t>a</w:t>
      </w:r>
      <w:r w:rsidR="006A3071">
        <w:rPr>
          <w:rFonts w:ascii="Times New Roman" w:hAnsi="Times New Roman" w:cs="Times New Roman"/>
          <w:b/>
        </w:rPr>
        <w:t xml:space="preserve">.m.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20ADC93C" w14:textId="77777777" w:rsidR="00BB76AD" w:rsidRDefault="00BB76AD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624F8BA9" w:rsidR="0058708E" w:rsidRPr="00A81EC1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81EC1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C57F0A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C57F0A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936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4230"/>
        <w:gridCol w:w="2880"/>
      </w:tblGrid>
      <w:tr w:rsidR="00D03FF6" w:rsidRPr="00C57F0A" w14:paraId="1EC09112" w14:textId="77777777" w:rsidTr="00BB76AD"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</w:tr>
      <w:tr w:rsidR="00E10D6A" w:rsidRPr="009F6A69" w14:paraId="5E8864C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49A13708" w14:textId="7F28656A" w:rsidR="00287F31" w:rsidRPr="006E02B9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230" w:type="dxa"/>
            <w:vAlign w:val="bottom"/>
          </w:tcPr>
          <w:p w14:paraId="48C91C5A" w14:textId="20EE992A" w:rsidR="00287F31" w:rsidRPr="006E02B9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Reliant Energy Retail Services</w:t>
            </w:r>
            <w:r w:rsidR="00DA2A3F" w:rsidRPr="006E02B9">
              <w:rPr>
                <w:rFonts w:ascii="Times New Roman" w:hAnsi="Times New Roman" w:cs="Times New Roman"/>
              </w:rPr>
              <w:t xml:space="preserve"> (Reliant</w:t>
            </w:r>
            <w:r w:rsidR="00287F31" w:rsidRPr="006E02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80" w:type="dxa"/>
            <w:vAlign w:val="bottom"/>
          </w:tcPr>
          <w:p w14:paraId="6651787E" w14:textId="2C648FF5" w:rsidR="00E10D6A" w:rsidRPr="009F6A69" w:rsidRDefault="00E10D6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9F6A69" w14:paraId="7A01D846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6860AA3" w14:textId="77777777" w:rsidR="00D03FF6" w:rsidRPr="006E02B9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230" w:type="dxa"/>
            <w:vAlign w:val="bottom"/>
          </w:tcPr>
          <w:p w14:paraId="0F52FB31" w14:textId="77777777" w:rsidR="00D03FF6" w:rsidRPr="006E02B9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7D7B3088" w14:textId="46DDC12D" w:rsidR="00D03FF6" w:rsidRPr="009F6A69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9F6A69" w14:paraId="140E1E9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6575AABC" w14:textId="13E0923A" w:rsidR="00C30066" w:rsidRPr="006E02B9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230" w:type="dxa"/>
            <w:vAlign w:val="bottom"/>
          </w:tcPr>
          <w:p w14:paraId="6E23D65F" w14:textId="121DF67A" w:rsidR="00C30066" w:rsidRPr="006E02B9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2880" w:type="dxa"/>
            <w:vAlign w:val="bottom"/>
          </w:tcPr>
          <w:p w14:paraId="6FE3DFD0" w14:textId="2A6AF3A1" w:rsidR="00C30066" w:rsidRPr="009F6A69" w:rsidRDefault="00C3006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9F6A69" w14:paraId="3D5FF3EA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C6F526D" w14:textId="0475984B" w:rsidR="001B4CB8" w:rsidRPr="006E02B9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4230" w:type="dxa"/>
            <w:vAlign w:val="bottom"/>
          </w:tcPr>
          <w:p w14:paraId="55BA27F7" w14:textId="589D21BE" w:rsidR="001B4CB8" w:rsidRPr="006E02B9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AEP Service Corporation (AEPSC)</w:t>
            </w:r>
          </w:p>
        </w:tc>
        <w:tc>
          <w:tcPr>
            <w:tcW w:w="2880" w:type="dxa"/>
            <w:vAlign w:val="bottom"/>
          </w:tcPr>
          <w:p w14:paraId="619C1F0C" w14:textId="4448BF61" w:rsidR="001B4CB8" w:rsidRPr="009F6A69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D6F81" w:rsidRPr="009F6A69" w14:paraId="3D18595C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61F04C81" w14:textId="1F315D82" w:rsidR="005D6F81" w:rsidRPr="006E02B9" w:rsidRDefault="005D6F8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230" w:type="dxa"/>
            <w:vAlign w:val="bottom"/>
          </w:tcPr>
          <w:p w14:paraId="5AB3CCA6" w14:textId="0C874F53" w:rsidR="005D6F81" w:rsidRPr="006E02B9" w:rsidRDefault="005D6F8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Luminant Generation (Luminant)</w:t>
            </w:r>
          </w:p>
        </w:tc>
        <w:tc>
          <w:tcPr>
            <w:tcW w:w="2880" w:type="dxa"/>
            <w:vAlign w:val="bottom"/>
          </w:tcPr>
          <w:p w14:paraId="3EBEE9B3" w14:textId="77777777" w:rsidR="005D6F81" w:rsidRPr="009F6A69" w:rsidRDefault="005D6F8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9F6A69" w14:paraId="216A0B18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137203DA" w14:textId="77777777" w:rsidR="00D03FF6" w:rsidRPr="006E02B9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230" w:type="dxa"/>
            <w:vAlign w:val="bottom"/>
          </w:tcPr>
          <w:p w14:paraId="180A8F99" w14:textId="40C1F9A9" w:rsidR="00D03FF6" w:rsidRPr="006E02B9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Oncor</w:t>
            </w:r>
            <w:r w:rsidR="00DA2A3F" w:rsidRPr="006E02B9">
              <w:rPr>
                <w:rFonts w:ascii="Times New Roman" w:hAnsi="Times New Roman" w:cs="Times New Roman"/>
              </w:rPr>
              <w:t xml:space="preserve"> Electric Delivery (Oncor)</w:t>
            </w:r>
          </w:p>
        </w:tc>
        <w:tc>
          <w:tcPr>
            <w:tcW w:w="2880" w:type="dxa"/>
            <w:vAlign w:val="bottom"/>
          </w:tcPr>
          <w:p w14:paraId="6833AC68" w14:textId="799D0F24" w:rsidR="00D03FF6" w:rsidRPr="009F6A69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74C44" w:rsidRPr="009F6A69" w14:paraId="2BD09F14" w14:textId="77777777" w:rsidTr="00BB76AD">
        <w:tc>
          <w:tcPr>
            <w:tcW w:w="2250" w:type="dxa"/>
            <w:vAlign w:val="bottom"/>
          </w:tcPr>
          <w:p w14:paraId="3C48C774" w14:textId="5B01AECC" w:rsidR="00274C44" w:rsidRPr="006E02B9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4230" w:type="dxa"/>
            <w:vAlign w:val="bottom"/>
          </w:tcPr>
          <w:p w14:paraId="4F188C60" w14:textId="6F7AA87F" w:rsidR="00274C44" w:rsidRPr="006E02B9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 xml:space="preserve">EDP Renewables </w:t>
            </w:r>
          </w:p>
        </w:tc>
        <w:tc>
          <w:tcPr>
            <w:tcW w:w="2880" w:type="dxa"/>
            <w:vAlign w:val="bottom"/>
          </w:tcPr>
          <w:p w14:paraId="7BCE138A" w14:textId="60D1C357" w:rsidR="00274C44" w:rsidRPr="009F6A69" w:rsidRDefault="00274C4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7559D" w:rsidRPr="009F6A69" w14:paraId="5532414D" w14:textId="77777777" w:rsidTr="00BB76AD">
        <w:tc>
          <w:tcPr>
            <w:tcW w:w="2250" w:type="dxa"/>
            <w:vAlign w:val="bottom"/>
          </w:tcPr>
          <w:p w14:paraId="3CAB1DC9" w14:textId="7FAE4664" w:rsidR="0037559D" w:rsidRPr="006E02B9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230" w:type="dxa"/>
            <w:vAlign w:val="bottom"/>
          </w:tcPr>
          <w:p w14:paraId="0BA26B75" w14:textId="0D699423" w:rsidR="0037559D" w:rsidRPr="006E02B9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Golden Spread Electric Cooperative (GSEC)</w:t>
            </w:r>
          </w:p>
        </w:tc>
        <w:tc>
          <w:tcPr>
            <w:tcW w:w="2880" w:type="dxa"/>
            <w:vAlign w:val="bottom"/>
          </w:tcPr>
          <w:p w14:paraId="71012D42" w14:textId="54F48AA2" w:rsidR="0037559D" w:rsidRPr="009F6A69" w:rsidRDefault="0037559D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C4ABF" w:rsidRPr="009F6A69" w14:paraId="44BB1563" w14:textId="77777777" w:rsidTr="00BB76AD">
        <w:tc>
          <w:tcPr>
            <w:tcW w:w="2250" w:type="dxa"/>
            <w:vAlign w:val="bottom"/>
          </w:tcPr>
          <w:p w14:paraId="11F585D8" w14:textId="0418B8F7" w:rsidR="009C4ABF" w:rsidRPr="006E02B9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Richmond, Tim</w:t>
            </w:r>
          </w:p>
        </w:tc>
        <w:tc>
          <w:tcPr>
            <w:tcW w:w="4230" w:type="dxa"/>
            <w:vAlign w:val="bottom"/>
          </w:tcPr>
          <w:p w14:paraId="131C6EF0" w14:textId="0A1DA200" w:rsidR="009C4ABF" w:rsidRPr="006E02B9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Chariot Energy</w:t>
            </w:r>
          </w:p>
        </w:tc>
        <w:tc>
          <w:tcPr>
            <w:tcW w:w="2880" w:type="dxa"/>
            <w:vAlign w:val="bottom"/>
          </w:tcPr>
          <w:p w14:paraId="44D89AE5" w14:textId="6A3FDAA9" w:rsidR="009C4ABF" w:rsidRPr="009F6A69" w:rsidRDefault="009C4ABF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D5200" w:rsidRPr="009F6A69" w14:paraId="001CBF5F" w14:textId="77777777" w:rsidTr="006E02B9">
        <w:tc>
          <w:tcPr>
            <w:tcW w:w="2250" w:type="dxa"/>
            <w:shd w:val="clear" w:color="auto" w:fill="auto"/>
            <w:vAlign w:val="bottom"/>
          </w:tcPr>
          <w:p w14:paraId="4EC913B3" w14:textId="44C55D2D" w:rsidR="00DD5200" w:rsidRPr="006E02B9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1305972B" w14:textId="28DE8E04" w:rsidR="00DD5200" w:rsidRPr="006E02B9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Occidental Chemical</w:t>
            </w:r>
            <w:r w:rsidR="00DA2A3F" w:rsidRPr="006E02B9">
              <w:rPr>
                <w:rFonts w:ascii="Times New Roman" w:hAnsi="Times New Roman" w:cs="Times New Roman"/>
              </w:rPr>
              <w:t xml:space="preserve"> (Occidental)</w:t>
            </w:r>
          </w:p>
        </w:tc>
        <w:tc>
          <w:tcPr>
            <w:tcW w:w="2880" w:type="dxa"/>
            <w:vAlign w:val="bottom"/>
          </w:tcPr>
          <w:p w14:paraId="5884F7A1" w14:textId="2EB4817A" w:rsidR="00DD5200" w:rsidRPr="009F6A69" w:rsidRDefault="00DD520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7C2D" w:rsidRPr="009F6A69" w14:paraId="4E0ABF0D" w14:textId="77777777" w:rsidTr="00BB76AD">
        <w:tc>
          <w:tcPr>
            <w:tcW w:w="2250" w:type="dxa"/>
            <w:vAlign w:val="bottom"/>
          </w:tcPr>
          <w:p w14:paraId="7D718A50" w14:textId="499F4C89" w:rsidR="005C7C2D" w:rsidRPr="006E02B9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230" w:type="dxa"/>
            <w:vAlign w:val="bottom"/>
          </w:tcPr>
          <w:p w14:paraId="07D41C7F" w14:textId="0F1EAFCA" w:rsidR="005C7C2D" w:rsidRPr="006E02B9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South Texas Electric Cooperative</w:t>
            </w:r>
            <w:r w:rsidR="00DA2A3F" w:rsidRPr="006E02B9">
              <w:rPr>
                <w:rFonts w:ascii="Times New Roman" w:hAnsi="Times New Roman" w:cs="Times New Roman"/>
              </w:rPr>
              <w:t xml:space="preserve"> (STEC)</w:t>
            </w:r>
          </w:p>
        </w:tc>
        <w:tc>
          <w:tcPr>
            <w:tcW w:w="2880" w:type="dxa"/>
            <w:vAlign w:val="bottom"/>
          </w:tcPr>
          <w:p w14:paraId="6F55EA4F" w14:textId="5DD7F75E" w:rsidR="005C7C2D" w:rsidRPr="009F6A69" w:rsidRDefault="005C7C2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E02B9" w:rsidRPr="009F6A69" w14:paraId="7BC132AA" w14:textId="77777777" w:rsidTr="00BB76AD">
        <w:tc>
          <w:tcPr>
            <w:tcW w:w="2250" w:type="dxa"/>
            <w:vAlign w:val="bottom"/>
          </w:tcPr>
          <w:p w14:paraId="1376E6FA" w14:textId="5331403A" w:rsidR="006E02B9" w:rsidRPr="006E02B9" w:rsidRDefault="006E02B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230" w:type="dxa"/>
            <w:vAlign w:val="bottom"/>
          </w:tcPr>
          <w:p w14:paraId="5387B419" w14:textId="49CBE779" w:rsidR="006E02B9" w:rsidRPr="006E02B9" w:rsidRDefault="006E02B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Tenaska Power Services (Tenaska)</w:t>
            </w:r>
          </w:p>
        </w:tc>
        <w:tc>
          <w:tcPr>
            <w:tcW w:w="2880" w:type="dxa"/>
            <w:vAlign w:val="bottom"/>
          </w:tcPr>
          <w:p w14:paraId="18151487" w14:textId="77777777" w:rsidR="006E02B9" w:rsidRPr="009F6A69" w:rsidRDefault="006E02B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4689C" w:rsidRPr="009F6A69" w14:paraId="7938DA30" w14:textId="77777777" w:rsidTr="00BB76AD">
        <w:tc>
          <w:tcPr>
            <w:tcW w:w="2250" w:type="dxa"/>
            <w:vAlign w:val="bottom"/>
          </w:tcPr>
          <w:p w14:paraId="2679EDBA" w14:textId="757A5DD4" w:rsidR="0064689C" w:rsidRPr="00A26139" w:rsidRDefault="006468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26139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230" w:type="dxa"/>
            <w:vAlign w:val="bottom"/>
          </w:tcPr>
          <w:p w14:paraId="2EA1B5B7" w14:textId="22EA64A9" w:rsidR="0064689C" w:rsidRPr="00A26139" w:rsidRDefault="006468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26139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  <w:vAlign w:val="bottom"/>
          </w:tcPr>
          <w:p w14:paraId="0CC4E95A" w14:textId="77777777" w:rsidR="0064689C" w:rsidRPr="009F6A69" w:rsidRDefault="0064689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C4ABF" w:rsidRPr="009F6A69" w14:paraId="02C673BB" w14:textId="77777777" w:rsidTr="00BB76AD">
        <w:tc>
          <w:tcPr>
            <w:tcW w:w="2250" w:type="dxa"/>
            <w:vAlign w:val="bottom"/>
          </w:tcPr>
          <w:p w14:paraId="44E8AE19" w14:textId="77777777" w:rsidR="009C4ABF" w:rsidRPr="006E02B9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Zhang, Wen</w:t>
            </w:r>
          </w:p>
          <w:p w14:paraId="23EAC556" w14:textId="300B848C" w:rsidR="009C4ABF" w:rsidRPr="006E02B9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  <w:vAlign w:val="bottom"/>
          </w:tcPr>
          <w:p w14:paraId="5EDF1A94" w14:textId="77777777" w:rsidR="009C4ABF" w:rsidRPr="006E02B9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Shell Energy North America (SENA)</w:t>
            </w:r>
          </w:p>
          <w:p w14:paraId="00A1331C" w14:textId="7AD52AFD" w:rsidR="009C4ABF" w:rsidRPr="006E02B9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43327BDC" w14:textId="4A2F78CD" w:rsidR="00BB76AD" w:rsidRPr="009F6A69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F6A69" w14:paraId="52541521" w14:textId="77777777" w:rsidTr="00BB76AD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9F6A69" w:rsidRDefault="00CF2145" w:rsidP="000A3F24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9F6A69" w:rsidRDefault="00CF2145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9F6A69" w:rsidRDefault="00CF2145" w:rsidP="000A3F24">
            <w:pPr>
              <w:rPr>
                <w:sz w:val="2"/>
                <w:highlight w:val="lightGray"/>
              </w:rPr>
            </w:pPr>
          </w:p>
        </w:tc>
      </w:tr>
      <w:tr w:rsidR="00CF2145" w:rsidRPr="009F6A69" w14:paraId="296D0FD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EBB7451" w14:textId="64112C0C" w:rsidR="00CF2145" w:rsidRPr="00D34189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D34189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230" w:type="dxa"/>
            <w:vAlign w:val="bottom"/>
          </w:tcPr>
          <w:p w14:paraId="786A45C0" w14:textId="77777777" w:rsidR="00CF2145" w:rsidRPr="00D34189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80" w:type="dxa"/>
            <w:vAlign w:val="bottom"/>
          </w:tcPr>
          <w:p w14:paraId="2002E08C" w14:textId="77777777" w:rsidR="00CF2145" w:rsidRPr="009F6A69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122780" w:rsidRPr="009F6A69" w14:paraId="5A539AE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3070FF6" w14:textId="12DF2993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Abbot, Kristin</w:t>
            </w:r>
          </w:p>
        </w:tc>
        <w:tc>
          <w:tcPr>
            <w:tcW w:w="4230" w:type="dxa"/>
            <w:vAlign w:val="bottom"/>
          </w:tcPr>
          <w:p w14:paraId="10FC0C76" w14:textId="4D405C83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  <w:vAlign w:val="bottom"/>
          </w:tcPr>
          <w:p w14:paraId="3076D845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E2C05" w:rsidRPr="009F6A69" w14:paraId="23E64AA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B53C32E" w14:textId="05A93DF7" w:rsidR="00EE2C05" w:rsidRPr="00D34189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4230" w:type="dxa"/>
            <w:vAlign w:val="bottom"/>
          </w:tcPr>
          <w:p w14:paraId="17737D80" w14:textId="28ED228D" w:rsidR="00EE2C05" w:rsidRPr="00D34189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880" w:type="dxa"/>
            <w:vAlign w:val="bottom"/>
          </w:tcPr>
          <w:p w14:paraId="44A25D68" w14:textId="459D9FCB" w:rsidR="00EE2C05" w:rsidRPr="009F6A69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23D42" w:rsidRPr="009F6A69" w14:paraId="4D73F9A1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DB28866" w14:textId="7FE1DE4B" w:rsidR="00A23D42" w:rsidRPr="00D34189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230" w:type="dxa"/>
            <w:vAlign w:val="bottom"/>
          </w:tcPr>
          <w:p w14:paraId="35278DAB" w14:textId="11077EBA" w:rsidR="00A23D42" w:rsidRPr="00D34189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AB Power</w:t>
            </w:r>
            <w:r w:rsidR="006C2C02" w:rsidRPr="00D34189">
              <w:rPr>
                <w:rFonts w:ascii="Times New Roman" w:hAnsi="Times New Roman" w:cs="Times New Roman"/>
              </w:rPr>
              <w:t xml:space="preserve"> Advisors</w:t>
            </w:r>
          </w:p>
        </w:tc>
        <w:tc>
          <w:tcPr>
            <w:tcW w:w="2880" w:type="dxa"/>
            <w:vAlign w:val="bottom"/>
          </w:tcPr>
          <w:p w14:paraId="4972A014" w14:textId="4B081BB1" w:rsidR="00A23D42" w:rsidRPr="009F6A69" w:rsidRDefault="00A23D4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D1BF3" w:rsidRPr="009F6A69" w14:paraId="1501962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E15F3C8" w14:textId="1579F095" w:rsidR="00FD1BF3" w:rsidRPr="00122780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230" w:type="dxa"/>
            <w:vAlign w:val="bottom"/>
          </w:tcPr>
          <w:p w14:paraId="2B3628C8" w14:textId="71AE4EC9" w:rsidR="00FD1BF3" w:rsidRPr="00122780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880" w:type="dxa"/>
            <w:vAlign w:val="bottom"/>
          </w:tcPr>
          <w:p w14:paraId="57C75480" w14:textId="111B3330" w:rsidR="00FD1BF3" w:rsidRPr="009F6A69" w:rsidRDefault="00FD1BF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73273" w:rsidRPr="009F6A69" w14:paraId="6748BE5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2065AEA" w14:textId="0F3C78C8" w:rsidR="00A73273" w:rsidRPr="00122780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230" w:type="dxa"/>
            <w:vAlign w:val="bottom"/>
          </w:tcPr>
          <w:p w14:paraId="58DAA922" w14:textId="3A594266" w:rsidR="00A73273" w:rsidRPr="00122780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880" w:type="dxa"/>
            <w:vAlign w:val="bottom"/>
          </w:tcPr>
          <w:p w14:paraId="57976D4B" w14:textId="5B8782C4" w:rsidR="00A73273" w:rsidRPr="009F6A69" w:rsidRDefault="00A7327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22C72A0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368D167" w14:textId="729A7DA6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Barr, Bill</w:t>
            </w:r>
          </w:p>
        </w:tc>
        <w:tc>
          <w:tcPr>
            <w:tcW w:w="4230" w:type="dxa"/>
            <w:vAlign w:val="bottom"/>
          </w:tcPr>
          <w:p w14:paraId="773641B8" w14:textId="5CA25AAD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77841FDC" w14:textId="4DA98AB7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3C19" w:rsidRPr="009F6A69" w14:paraId="5D0212B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95DA8DE" w14:textId="78C9B85C" w:rsidR="003F3C19" w:rsidRPr="00D34189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Basaran, Harika</w:t>
            </w:r>
          </w:p>
        </w:tc>
        <w:tc>
          <w:tcPr>
            <w:tcW w:w="4230" w:type="dxa"/>
            <w:vAlign w:val="bottom"/>
          </w:tcPr>
          <w:p w14:paraId="79243EC3" w14:textId="40CD57A0" w:rsidR="003F3C19" w:rsidRPr="00D34189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  <w:vAlign w:val="bottom"/>
          </w:tcPr>
          <w:p w14:paraId="7E88B12D" w14:textId="78B07A3B" w:rsidR="003F3C19" w:rsidRPr="00D34189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22780" w:rsidRPr="009F6A69" w14:paraId="2F9686A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6F2D822" w14:textId="52BCB6AA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Berry, Danny</w:t>
            </w:r>
          </w:p>
        </w:tc>
        <w:tc>
          <w:tcPr>
            <w:tcW w:w="4230" w:type="dxa"/>
            <w:vAlign w:val="bottom"/>
          </w:tcPr>
          <w:p w14:paraId="4D5A556F" w14:textId="6430E00C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1D8C6F4C" w14:textId="77777777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07C7" w:rsidRPr="009F6A69" w14:paraId="69F1DBB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3EEC6F1" w14:textId="6915A2E3" w:rsidR="00F807C7" w:rsidRPr="00122780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4230" w:type="dxa"/>
            <w:vAlign w:val="bottom"/>
          </w:tcPr>
          <w:p w14:paraId="5A52F905" w14:textId="4C01E631" w:rsidR="00F807C7" w:rsidRPr="00122780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  <w:vAlign w:val="bottom"/>
          </w:tcPr>
          <w:p w14:paraId="3C281D1E" w14:textId="43EAB52A" w:rsidR="00F807C7" w:rsidRPr="009F6A69" w:rsidRDefault="00F807C7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22780" w:rsidRPr="009F6A69" w14:paraId="6EC4197E" w14:textId="77777777" w:rsidTr="00122780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250" w:type="dxa"/>
            <w:vAlign w:val="bottom"/>
          </w:tcPr>
          <w:p w14:paraId="5F1B9C58" w14:textId="5508A5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22780">
              <w:rPr>
                <w:rFonts w:ascii="Times New Roman" w:hAnsi="Times New Roman" w:cs="Times New Roman"/>
              </w:rPr>
              <w:t>Bertin, Suzanne</w:t>
            </w:r>
          </w:p>
        </w:tc>
        <w:tc>
          <w:tcPr>
            <w:tcW w:w="4230" w:type="dxa"/>
            <w:vAlign w:val="bottom"/>
          </w:tcPr>
          <w:p w14:paraId="4149D128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  <w:vAlign w:val="bottom"/>
          </w:tcPr>
          <w:p w14:paraId="47E9C8AB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D6B85" w:rsidRPr="009F6A69" w14:paraId="4D99C40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9819AF0" w14:textId="7B897494" w:rsidR="009D6B85" w:rsidRPr="00D34189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4230" w:type="dxa"/>
            <w:vAlign w:val="bottom"/>
          </w:tcPr>
          <w:p w14:paraId="1C21B79A" w14:textId="38A8DCDF" w:rsidR="009D6B85" w:rsidRPr="00D34189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548D58F0" w14:textId="77777777" w:rsidR="009D6B85" w:rsidRPr="009F6A69" w:rsidRDefault="009D6B8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B74CD" w:rsidRPr="009F6A69" w14:paraId="09FCDD5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FC96979" w14:textId="78469F87" w:rsidR="001B74CD" w:rsidRPr="00122780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230" w:type="dxa"/>
            <w:vAlign w:val="bottom"/>
          </w:tcPr>
          <w:p w14:paraId="4CE03686" w14:textId="34B7EA2D" w:rsidR="001B74CD" w:rsidRPr="00122780" w:rsidRDefault="001B74CD" w:rsidP="000A3F24">
            <w:pPr>
              <w:pStyle w:val="NoSpacing"/>
              <w:rPr>
                <w:rFonts w:ascii="Times New Roman" w:hAnsi="Times New Roman"/>
              </w:rPr>
            </w:pPr>
            <w:r w:rsidRPr="00122780">
              <w:rPr>
                <w:rFonts w:ascii="Times New Roman" w:hAnsi="Times New Roman"/>
              </w:rPr>
              <w:t>Hunt Energy Network Power Marketing</w:t>
            </w:r>
          </w:p>
        </w:tc>
        <w:tc>
          <w:tcPr>
            <w:tcW w:w="2880" w:type="dxa"/>
            <w:vAlign w:val="bottom"/>
          </w:tcPr>
          <w:p w14:paraId="50989E47" w14:textId="6E693EE1" w:rsidR="001B74CD" w:rsidRPr="009F6A69" w:rsidRDefault="001B74C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23D42" w:rsidRPr="009F6A69" w14:paraId="3D3905C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F8779FC" w14:textId="63B95D58" w:rsidR="00A23D42" w:rsidRPr="00122780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230" w:type="dxa"/>
            <w:vAlign w:val="bottom"/>
          </w:tcPr>
          <w:p w14:paraId="5B5F6248" w14:textId="123BEFC7" w:rsidR="00A23D42" w:rsidRPr="00122780" w:rsidRDefault="00877C4E" w:rsidP="000A3F24">
            <w:pPr>
              <w:pStyle w:val="NoSpacing"/>
              <w:rPr>
                <w:rFonts w:ascii="Times New Roman" w:hAnsi="Times New Roman"/>
              </w:rPr>
            </w:pPr>
            <w:r w:rsidRPr="00122780">
              <w:rPr>
                <w:rFonts w:ascii="Times New Roman" w:hAnsi="Times New Roman"/>
              </w:rPr>
              <w:t>Pedernales Electric Cooperative (PEC)</w:t>
            </w:r>
          </w:p>
        </w:tc>
        <w:tc>
          <w:tcPr>
            <w:tcW w:w="2880" w:type="dxa"/>
            <w:vAlign w:val="bottom"/>
          </w:tcPr>
          <w:p w14:paraId="754A44A9" w14:textId="569E419C" w:rsidR="00A23D42" w:rsidRPr="009F6A69" w:rsidRDefault="00A23D42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9F6A69" w14:paraId="347F266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EC9F79C" w14:textId="4A84F628" w:rsid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Boggs, Callie</w:t>
            </w:r>
          </w:p>
        </w:tc>
        <w:tc>
          <w:tcPr>
            <w:tcW w:w="4230" w:type="dxa"/>
            <w:vAlign w:val="bottom"/>
          </w:tcPr>
          <w:p w14:paraId="552D040C" w14:textId="75C4EA85" w:rsidR="00122780" w:rsidRDefault="00122780" w:rsidP="000A3F2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Eric Winters Goff, LLC</w:t>
            </w:r>
          </w:p>
        </w:tc>
        <w:tc>
          <w:tcPr>
            <w:tcW w:w="2880" w:type="dxa"/>
            <w:vAlign w:val="bottom"/>
          </w:tcPr>
          <w:p w14:paraId="3B011B3F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088B" w:rsidRPr="009F6A69" w14:paraId="02EFA73C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7FBDE73" w14:textId="39B2CC62" w:rsidR="00B1088B" w:rsidRPr="00B1088B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Bonskowski, Ned</w:t>
            </w:r>
          </w:p>
        </w:tc>
        <w:tc>
          <w:tcPr>
            <w:tcW w:w="4230" w:type="dxa"/>
            <w:vAlign w:val="bottom"/>
          </w:tcPr>
          <w:p w14:paraId="6491A789" w14:textId="3EF193F0" w:rsidR="00B1088B" w:rsidRPr="00B1088B" w:rsidRDefault="00B1088B" w:rsidP="000A3F2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Luminant Generation</w:t>
            </w:r>
          </w:p>
        </w:tc>
        <w:tc>
          <w:tcPr>
            <w:tcW w:w="2880" w:type="dxa"/>
            <w:vAlign w:val="bottom"/>
          </w:tcPr>
          <w:p w14:paraId="42D510BB" w14:textId="7C3B6F5C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088B" w:rsidRPr="009F6A69" w14:paraId="4BE975A1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1B08702" w14:textId="075C4E17" w:rsidR="00B1088B" w:rsidRPr="00B1088B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1088B">
              <w:rPr>
                <w:rFonts w:ascii="Times New Roman" w:hAnsi="Times New Roman" w:cs="Times New Roman"/>
              </w:rPr>
              <w:t>Bunyan, Michael</w:t>
            </w:r>
          </w:p>
        </w:tc>
        <w:tc>
          <w:tcPr>
            <w:tcW w:w="4230" w:type="dxa"/>
            <w:vAlign w:val="bottom"/>
          </w:tcPr>
          <w:p w14:paraId="7C383D53" w14:textId="1B3DC989" w:rsidR="00B1088B" w:rsidRPr="00B1088B" w:rsidRDefault="00B1088B" w:rsidP="000A3F24">
            <w:pPr>
              <w:pStyle w:val="NoSpacing"/>
              <w:rPr>
                <w:rFonts w:ascii="Times New Roman" w:hAnsi="Times New Roman"/>
              </w:rPr>
            </w:pPr>
            <w:r w:rsidRPr="00B1088B">
              <w:rPr>
                <w:rFonts w:ascii="Times New Roman" w:hAnsi="Times New Roman"/>
              </w:rPr>
              <w:t>Jupiter Power</w:t>
            </w:r>
          </w:p>
        </w:tc>
        <w:tc>
          <w:tcPr>
            <w:tcW w:w="2880" w:type="dxa"/>
            <w:vAlign w:val="bottom"/>
          </w:tcPr>
          <w:p w14:paraId="1495A50C" w14:textId="0F2C174F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E2C05" w:rsidRPr="009F6A69" w14:paraId="00CFEEEC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309FC6C0" w14:textId="16355ACD" w:rsidR="00EE2C05" w:rsidRPr="00122780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 xml:space="preserve">Campo, Curtis </w:t>
            </w:r>
          </w:p>
        </w:tc>
        <w:tc>
          <w:tcPr>
            <w:tcW w:w="4230" w:type="dxa"/>
            <w:vAlign w:val="bottom"/>
          </w:tcPr>
          <w:p w14:paraId="7C98796E" w14:textId="2FBAD135" w:rsidR="00EE2C05" w:rsidRPr="00122780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 xml:space="preserve">Garland Power </w:t>
            </w:r>
            <w:r w:rsidR="00122780">
              <w:rPr>
                <w:rFonts w:ascii="Times New Roman" w:hAnsi="Times New Roman" w:cs="Times New Roman"/>
              </w:rPr>
              <w:t>&amp;</w:t>
            </w:r>
            <w:r w:rsidRPr="00122780">
              <w:rPr>
                <w:rFonts w:ascii="Times New Roman" w:hAnsi="Times New Roman" w:cs="Times New Roman"/>
              </w:rPr>
              <w:t xml:space="preserve"> Light</w:t>
            </w:r>
          </w:p>
        </w:tc>
        <w:tc>
          <w:tcPr>
            <w:tcW w:w="2880" w:type="dxa"/>
            <w:vAlign w:val="bottom"/>
          </w:tcPr>
          <w:p w14:paraId="00776E52" w14:textId="331760BD" w:rsidR="00EE2C05" w:rsidRPr="009F6A69" w:rsidRDefault="00EE2C05" w:rsidP="000A3F24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34189" w:rsidRPr="009F6A69" w14:paraId="6E589659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9B55A22" w14:textId="69097DAF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Clifford, Brigid</w:t>
            </w:r>
          </w:p>
        </w:tc>
        <w:tc>
          <w:tcPr>
            <w:tcW w:w="4230" w:type="dxa"/>
            <w:vAlign w:val="bottom"/>
          </w:tcPr>
          <w:p w14:paraId="4D4FADC8" w14:textId="4C6246A0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PG Renewables</w:t>
            </w:r>
          </w:p>
        </w:tc>
        <w:tc>
          <w:tcPr>
            <w:tcW w:w="2880" w:type="dxa"/>
            <w:vAlign w:val="bottom"/>
          </w:tcPr>
          <w:p w14:paraId="04CAACEC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93646" w:rsidRPr="009F6A69" w14:paraId="32CA5A54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7BDFD968" w14:textId="1FE4602A" w:rsidR="00193646" w:rsidRPr="0012278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4230" w:type="dxa"/>
            <w:vAlign w:val="bottom"/>
          </w:tcPr>
          <w:p w14:paraId="55A47207" w14:textId="579F431C" w:rsidR="00193646" w:rsidRPr="0012278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880" w:type="dxa"/>
            <w:vAlign w:val="bottom"/>
          </w:tcPr>
          <w:p w14:paraId="20B74B24" w14:textId="15DA1089" w:rsidR="00193646" w:rsidRPr="009F6A69" w:rsidRDefault="0019364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34189" w:rsidRPr="009F6A69" w14:paraId="46B94489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81AA46F" w14:textId="122E0402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Collard, Brad</w:t>
            </w:r>
          </w:p>
        </w:tc>
        <w:tc>
          <w:tcPr>
            <w:tcW w:w="4230" w:type="dxa"/>
            <w:vAlign w:val="bottom"/>
          </w:tcPr>
          <w:p w14:paraId="41230779" w14:textId="7C4C68FA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PEC</w:t>
            </w:r>
          </w:p>
        </w:tc>
        <w:tc>
          <w:tcPr>
            <w:tcW w:w="2880" w:type="dxa"/>
            <w:vAlign w:val="bottom"/>
          </w:tcPr>
          <w:p w14:paraId="77E27BEE" w14:textId="2986E0FB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D2AD0" w:rsidRPr="009F6A69" w14:paraId="6B5B0ABC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090566C5" w14:textId="4566E086" w:rsidR="00DD2AD0" w:rsidRPr="0012278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4230" w:type="dxa"/>
            <w:vAlign w:val="bottom"/>
          </w:tcPr>
          <w:p w14:paraId="2F445548" w14:textId="19186FD3" w:rsidR="00DD2AD0" w:rsidRPr="00122780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 xml:space="preserve">Trailstone </w:t>
            </w:r>
          </w:p>
        </w:tc>
        <w:tc>
          <w:tcPr>
            <w:tcW w:w="2880" w:type="dxa"/>
            <w:vAlign w:val="bottom"/>
          </w:tcPr>
          <w:p w14:paraId="6B886A18" w14:textId="3671C843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C30066" w:rsidRPr="009F6A69" w14:paraId="3A78AB6E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B898DB2" w14:textId="5EBA23CE" w:rsidR="00C30066" w:rsidRPr="00A26139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26139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230" w:type="dxa"/>
            <w:vAlign w:val="bottom"/>
          </w:tcPr>
          <w:p w14:paraId="770DB816" w14:textId="093C52D5" w:rsidR="00C30066" w:rsidRPr="00A26139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A26139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880" w:type="dxa"/>
            <w:vAlign w:val="bottom"/>
          </w:tcPr>
          <w:p w14:paraId="645C0D57" w14:textId="7CC8AC59" w:rsidR="00C30066" w:rsidRPr="009F6A69" w:rsidRDefault="00C3006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22780" w:rsidRPr="009F6A69" w14:paraId="49CB4727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1D433732" w14:textId="72FA8AA6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4230" w:type="dxa"/>
            <w:vAlign w:val="bottom"/>
          </w:tcPr>
          <w:p w14:paraId="36A94704" w14:textId="3DBCA1CD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880" w:type="dxa"/>
            <w:vAlign w:val="bottom"/>
          </w:tcPr>
          <w:p w14:paraId="171633BB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49C" w:rsidRPr="009F6A69" w14:paraId="1A5931A6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37267FA9" w14:textId="73C991E1" w:rsidR="0086249C" w:rsidRPr="00122780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4230" w:type="dxa"/>
            <w:vAlign w:val="bottom"/>
          </w:tcPr>
          <w:p w14:paraId="5AFC3D46" w14:textId="670A2C71" w:rsidR="0086249C" w:rsidRPr="00122780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19C7A031" w14:textId="3988BA68" w:rsidR="0086249C" w:rsidRPr="009F6A69" w:rsidRDefault="0086249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9F6A69" w14:paraId="5876E09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E142F1F" w14:textId="67F1BAE4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Dharme, Neeraja</w:t>
            </w:r>
          </w:p>
        </w:tc>
        <w:tc>
          <w:tcPr>
            <w:tcW w:w="4230" w:type="dxa"/>
            <w:vAlign w:val="bottom"/>
          </w:tcPr>
          <w:p w14:paraId="6760C68C" w14:textId="31D6C287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EDFT</w:t>
            </w:r>
          </w:p>
        </w:tc>
        <w:tc>
          <w:tcPr>
            <w:tcW w:w="2880" w:type="dxa"/>
          </w:tcPr>
          <w:p w14:paraId="06ADE6AB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9F6A69" w14:paraId="0B1BD04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205162C" w14:textId="52DD0B05" w:rsidR="00193646" w:rsidRPr="00D3418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Dollar, Zachary</w:t>
            </w:r>
          </w:p>
        </w:tc>
        <w:tc>
          <w:tcPr>
            <w:tcW w:w="4230" w:type="dxa"/>
            <w:vAlign w:val="bottom"/>
          </w:tcPr>
          <w:p w14:paraId="383060EA" w14:textId="30E8CA54" w:rsidR="00193646" w:rsidRPr="00D3418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3302BD10" w14:textId="461C8C54" w:rsidR="00193646" w:rsidRPr="009F6A69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7340744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35358C6" w14:textId="5174BAAC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Donohoo, Ken</w:t>
            </w:r>
          </w:p>
        </w:tc>
        <w:tc>
          <w:tcPr>
            <w:tcW w:w="4230" w:type="dxa"/>
            <w:vAlign w:val="bottom"/>
          </w:tcPr>
          <w:p w14:paraId="1F81724F" w14:textId="463F6EC1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OwlERC, LLC</w:t>
            </w:r>
          </w:p>
        </w:tc>
        <w:tc>
          <w:tcPr>
            <w:tcW w:w="2880" w:type="dxa"/>
          </w:tcPr>
          <w:p w14:paraId="440AF406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2A3F" w:rsidRPr="009F6A69" w14:paraId="77697DF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51CB379" w14:textId="16138B1F" w:rsidR="00DA2A3F" w:rsidRPr="00D34189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230" w:type="dxa"/>
            <w:vAlign w:val="bottom"/>
          </w:tcPr>
          <w:p w14:paraId="791E038B" w14:textId="5F605313" w:rsidR="00DA2A3F" w:rsidRPr="00D34189" w:rsidRDefault="005B04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2880" w:type="dxa"/>
          </w:tcPr>
          <w:p w14:paraId="0F7ADC7E" w14:textId="50405220" w:rsidR="00DA2A3F" w:rsidRPr="009F6A69" w:rsidRDefault="00DA2A3F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0B7BB02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891990C" w14:textId="281BC758" w:rsidR="00D34189" w:rsidRPr="00B1088B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Hall, Matthew</w:t>
            </w:r>
          </w:p>
        </w:tc>
        <w:tc>
          <w:tcPr>
            <w:tcW w:w="4230" w:type="dxa"/>
            <w:vAlign w:val="bottom"/>
          </w:tcPr>
          <w:p w14:paraId="74A93906" w14:textId="35AD7EA7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880" w:type="dxa"/>
            <w:vAlign w:val="bottom"/>
          </w:tcPr>
          <w:p w14:paraId="1AFD88F4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22780" w:rsidRPr="009F6A69" w14:paraId="07FC5BD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739D61B" w14:textId="09828A0A" w:rsidR="00122780" w:rsidRPr="00B1088B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Hankins, Laura</w:t>
            </w:r>
          </w:p>
        </w:tc>
        <w:tc>
          <w:tcPr>
            <w:tcW w:w="4230" w:type="dxa"/>
            <w:vAlign w:val="bottom"/>
          </w:tcPr>
          <w:p w14:paraId="50D78048" w14:textId="44F20233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76612604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B1088B" w:rsidRPr="009F6A69" w14:paraId="418EE58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81A12F6" w14:textId="27643A5F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1088B">
              <w:rPr>
                <w:rFonts w:ascii="Times New Roman" w:hAnsi="Times New Roman" w:cs="Times New Roman"/>
              </w:rPr>
              <w:t>Hanson, Pamela</w:t>
            </w:r>
          </w:p>
        </w:tc>
        <w:tc>
          <w:tcPr>
            <w:tcW w:w="4230" w:type="dxa"/>
            <w:vAlign w:val="bottom"/>
          </w:tcPr>
          <w:p w14:paraId="1B564E19" w14:textId="0DCEEB76" w:rsidR="00B1088B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34189">
              <w:rPr>
                <w:rFonts w:ascii="Times New Roman" w:hAnsi="Times New Roman" w:cs="Times New Roman"/>
              </w:rPr>
              <w:t>Capital City Notes</w:t>
            </w:r>
          </w:p>
        </w:tc>
        <w:tc>
          <w:tcPr>
            <w:tcW w:w="2880" w:type="dxa"/>
            <w:vAlign w:val="bottom"/>
          </w:tcPr>
          <w:p w14:paraId="58FEC9C1" w14:textId="4E9B66C6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F807C7" w:rsidRPr="009F6A69" w14:paraId="6D78C26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DCFA47F" w14:textId="43257EC1" w:rsidR="00F807C7" w:rsidRPr="00D34189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Headrick, Bridget</w:t>
            </w:r>
          </w:p>
        </w:tc>
        <w:tc>
          <w:tcPr>
            <w:tcW w:w="4230" w:type="dxa"/>
            <w:vAlign w:val="bottom"/>
          </w:tcPr>
          <w:p w14:paraId="01E6929A" w14:textId="28FA4341" w:rsidR="00F807C7" w:rsidRPr="00D34189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880" w:type="dxa"/>
            <w:vAlign w:val="bottom"/>
          </w:tcPr>
          <w:p w14:paraId="0592D818" w14:textId="405ABAEF" w:rsidR="00F807C7" w:rsidRPr="009F6A69" w:rsidRDefault="00F807C7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87806" w:rsidRPr="009F6A69" w14:paraId="6B0F0C8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C504474" w14:textId="163ECE51" w:rsidR="00187806" w:rsidRPr="00122780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Hubbard, John</w:t>
            </w:r>
            <w:r w:rsidR="0064689C" w:rsidRPr="00122780">
              <w:rPr>
                <w:rFonts w:ascii="Times New Roman" w:hAnsi="Times New Roman" w:cs="Times New Roman"/>
              </w:rPr>
              <w:t xml:space="preserve"> Russ</w:t>
            </w:r>
          </w:p>
        </w:tc>
        <w:tc>
          <w:tcPr>
            <w:tcW w:w="4230" w:type="dxa"/>
            <w:vAlign w:val="bottom"/>
          </w:tcPr>
          <w:p w14:paraId="0E5F0C61" w14:textId="4B64E3BF" w:rsidR="00187806" w:rsidRPr="00122780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880" w:type="dxa"/>
            <w:vAlign w:val="bottom"/>
          </w:tcPr>
          <w:p w14:paraId="6F6AB0D7" w14:textId="357DF086" w:rsidR="00187806" w:rsidRPr="009F6A69" w:rsidRDefault="0018780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7F0C0F6C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BA32FA4" w14:textId="3C4ED1C0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Jones, Liz</w:t>
            </w:r>
          </w:p>
        </w:tc>
        <w:tc>
          <w:tcPr>
            <w:tcW w:w="4230" w:type="dxa"/>
            <w:vAlign w:val="bottom"/>
          </w:tcPr>
          <w:p w14:paraId="3E67B372" w14:textId="6A9C6451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  <w:vAlign w:val="bottom"/>
          </w:tcPr>
          <w:p w14:paraId="2B5BE279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93646" w:rsidRPr="009F6A69" w14:paraId="7AFA8259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113E06" w14:textId="5DB3293F" w:rsidR="00193646" w:rsidRPr="0012278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Kilroy, Taylor</w:t>
            </w:r>
          </w:p>
        </w:tc>
        <w:tc>
          <w:tcPr>
            <w:tcW w:w="4230" w:type="dxa"/>
            <w:vAlign w:val="bottom"/>
          </w:tcPr>
          <w:p w14:paraId="20852E58" w14:textId="13A7B576" w:rsidR="00193646" w:rsidRPr="0012278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TPPA</w:t>
            </w:r>
          </w:p>
        </w:tc>
        <w:tc>
          <w:tcPr>
            <w:tcW w:w="2880" w:type="dxa"/>
            <w:vAlign w:val="bottom"/>
          </w:tcPr>
          <w:p w14:paraId="304FA85B" w14:textId="7AB878CB" w:rsidR="00193646" w:rsidRPr="009F6A69" w:rsidRDefault="0019364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22780" w:rsidRPr="009F6A69" w14:paraId="7BAC13E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F89257" w14:textId="487A271F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Kirby, Brandon</w:t>
            </w:r>
          </w:p>
        </w:tc>
        <w:tc>
          <w:tcPr>
            <w:tcW w:w="4230" w:type="dxa"/>
            <w:vAlign w:val="bottom"/>
          </w:tcPr>
          <w:p w14:paraId="4B12ED12" w14:textId="0A3ECAB8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880" w:type="dxa"/>
            <w:vAlign w:val="bottom"/>
          </w:tcPr>
          <w:p w14:paraId="301DA0BC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93646" w:rsidRPr="009F6A69" w14:paraId="7A58C84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A663DFB" w14:textId="4485CEE5" w:rsidR="00193646" w:rsidRPr="00D3418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Lacek, Mollie</w:t>
            </w:r>
          </w:p>
        </w:tc>
        <w:tc>
          <w:tcPr>
            <w:tcW w:w="4230" w:type="dxa"/>
            <w:vAlign w:val="bottom"/>
          </w:tcPr>
          <w:p w14:paraId="6F64B6E0" w14:textId="29933E9E" w:rsidR="00193646" w:rsidRPr="00D3418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880" w:type="dxa"/>
            <w:vAlign w:val="bottom"/>
          </w:tcPr>
          <w:p w14:paraId="05C89069" w14:textId="11FEF890" w:rsidR="00193646" w:rsidRPr="009F6A69" w:rsidRDefault="0019364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A26139" w:rsidRPr="009F6A69" w14:paraId="498F5AEC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D6EDFF2" w14:textId="0836E8A1" w:rsidR="00A26139" w:rsidRPr="00D34189" w:rsidRDefault="00A26139" w:rsidP="00A26139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230" w:type="dxa"/>
            <w:vAlign w:val="bottom"/>
          </w:tcPr>
          <w:p w14:paraId="01923B22" w14:textId="3D872B53" w:rsidR="00A26139" w:rsidRPr="00D34189" w:rsidRDefault="00A26139" w:rsidP="00A26139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2880" w:type="dxa"/>
            <w:vAlign w:val="bottom"/>
          </w:tcPr>
          <w:p w14:paraId="61F33043" w14:textId="77777777" w:rsidR="00A26139" w:rsidRPr="009F6A69" w:rsidRDefault="00A26139" w:rsidP="00A26139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76C4FA2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B78AA89" w14:textId="12CBA333" w:rsidR="00D34189" w:rsidRPr="00D34189" w:rsidRDefault="00D34189" w:rsidP="00A2613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Leverett, Travis</w:t>
            </w:r>
          </w:p>
        </w:tc>
        <w:tc>
          <w:tcPr>
            <w:tcW w:w="4230" w:type="dxa"/>
            <w:vAlign w:val="bottom"/>
          </w:tcPr>
          <w:p w14:paraId="7F3309C1" w14:textId="732034C6" w:rsidR="00D34189" w:rsidRPr="00D34189" w:rsidRDefault="00D34189" w:rsidP="00A2613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WETT</w:t>
            </w:r>
          </w:p>
        </w:tc>
        <w:tc>
          <w:tcPr>
            <w:tcW w:w="2880" w:type="dxa"/>
            <w:vAlign w:val="bottom"/>
          </w:tcPr>
          <w:p w14:paraId="640A35F6" w14:textId="77777777" w:rsidR="00D34189" w:rsidRPr="009F6A69" w:rsidRDefault="00D34189" w:rsidP="00A26139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9F6A69" w14:paraId="23227B9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5DC0542" w14:textId="56D39430" w:rsidR="006A26C0" w:rsidRPr="00122780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230" w:type="dxa"/>
            <w:vAlign w:val="bottom"/>
          </w:tcPr>
          <w:p w14:paraId="14C2B3E8" w14:textId="2A4D4C73" w:rsidR="006A26C0" w:rsidRPr="00122780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2880" w:type="dxa"/>
            <w:vAlign w:val="bottom"/>
          </w:tcPr>
          <w:p w14:paraId="0C7C99BC" w14:textId="747A0E27" w:rsidR="006A26C0" w:rsidRPr="009F6A69" w:rsidRDefault="006A26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51E74E8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5EEC06D" w14:textId="5396B80F" w:rsidR="00D34189" w:rsidRPr="00122780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Loyferman, Larisa</w:t>
            </w:r>
          </w:p>
        </w:tc>
        <w:tc>
          <w:tcPr>
            <w:tcW w:w="4230" w:type="dxa"/>
            <w:vAlign w:val="bottom"/>
          </w:tcPr>
          <w:p w14:paraId="7358FE1F" w14:textId="3F8F98AA" w:rsidR="00D34189" w:rsidRPr="00122780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  <w:vAlign w:val="bottom"/>
          </w:tcPr>
          <w:p w14:paraId="3819D403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66021539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34ADCD7" w14:textId="7D96C67F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Lu, Bo</w:t>
            </w:r>
          </w:p>
        </w:tc>
        <w:tc>
          <w:tcPr>
            <w:tcW w:w="4230" w:type="dxa"/>
            <w:vAlign w:val="bottom"/>
          </w:tcPr>
          <w:p w14:paraId="4A06FE65" w14:textId="117FB86F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Broad Reach Power</w:t>
            </w:r>
          </w:p>
        </w:tc>
        <w:tc>
          <w:tcPr>
            <w:tcW w:w="2880" w:type="dxa"/>
            <w:vAlign w:val="bottom"/>
          </w:tcPr>
          <w:p w14:paraId="095A3DD0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9F6A69" w14:paraId="645D7C3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4DC813A" w14:textId="1C8B09FA" w:rsidR="00BB76AD" w:rsidRPr="00D34189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Macaraeg, Tad</w:t>
            </w:r>
          </w:p>
        </w:tc>
        <w:tc>
          <w:tcPr>
            <w:tcW w:w="4230" w:type="dxa"/>
            <w:vAlign w:val="bottom"/>
          </w:tcPr>
          <w:p w14:paraId="2A5660F2" w14:textId="731AD9E3" w:rsidR="00BB76AD" w:rsidRPr="00D34189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880" w:type="dxa"/>
            <w:vAlign w:val="bottom"/>
          </w:tcPr>
          <w:p w14:paraId="4ED1DECF" w14:textId="097DF292" w:rsidR="00BB76AD" w:rsidRPr="009F6A69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E2C05" w:rsidRPr="009F6A69" w14:paraId="2DDB5D40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DBAAC6A" w14:textId="3BE9AFE8" w:rsidR="00EE2C05" w:rsidRPr="00122780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4230" w:type="dxa"/>
            <w:vAlign w:val="bottom"/>
          </w:tcPr>
          <w:p w14:paraId="7D755DA8" w14:textId="566D4A76" w:rsidR="00EE2C05" w:rsidRPr="00122780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  <w:vAlign w:val="bottom"/>
          </w:tcPr>
          <w:p w14:paraId="1A96FFAD" w14:textId="3FCF7D04" w:rsidR="00EE2C05" w:rsidRPr="009F6A69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9F6A69" w14:paraId="1F51203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9809027" w14:textId="7D8B345A" w:rsidR="00193646" w:rsidRPr="00D3418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230" w:type="dxa"/>
            <w:vAlign w:val="bottom"/>
          </w:tcPr>
          <w:p w14:paraId="04270FDF" w14:textId="2724148A" w:rsidR="00193646" w:rsidRPr="00D3418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Constellation</w:t>
            </w:r>
          </w:p>
        </w:tc>
        <w:tc>
          <w:tcPr>
            <w:tcW w:w="2880" w:type="dxa"/>
            <w:vAlign w:val="bottom"/>
          </w:tcPr>
          <w:p w14:paraId="6998A079" w14:textId="64E7901F" w:rsidR="00193646" w:rsidRPr="009F6A69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07C7" w:rsidRPr="009F6A69" w14:paraId="6A5E1F3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D5CD263" w14:textId="06F41F55" w:rsidR="00F807C7" w:rsidRPr="006E02B9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Noyes, Theresa</w:t>
            </w:r>
          </w:p>
        </w:tc>
        <w:tc>
          <w:tcPr>
            <w:tcW w:w="4230" w:type="dxa"/>
            <w:vAlign w:val="bottom"/>
          </w:tcPr>
          <w:p w14:paraId="7D0007D0" w14:textId="728D2CBA" w:rsidR="00F807C7" w:rsidRPr="006E02B9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0538AD54" w14:textId="2290E116" w:rsidR="00F807C7" w:rsidRPr="009F6A69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7A9A9FC9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5FD10DA" w14:textId="142AC470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Ok, Brendan</w:t>
            </w:r>
          </w:p>
        </w:tc>
        <w:tc>
          <w:tcPr>
            <w:tcW w:w="4230" w:type="dxa"/>
            <w:vAlign w:val="bottom"/>
          </w:tcPr>
          <w:p w14:paraId="187C617A" w14:textId="2C354097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  <w:vAlign w:val="bottom"/>
          </w:tcPr>
          <w:p w14:paraId="76B43678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103F1209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shd w:val="clear" w:color="auto" w:fill="auto"/>
            <w:vAlign w:val="bottom"/>
          </w:tcPr>
          <w:p w14:paraId="1C9B0203" w14:textId="167755AE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34189">
              <w:rPr>
                <w:rFonts w:ascii="Times New Roman" w:hAnsi="Times New Roman" w:cs="Times New Roman"/>
              </w:rPr>
              <w:t>Paxson, Robert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01A8FBC5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  <w:vAlign w:val="bottom"/>
          </w:tcPr>
          <w:p w14:paraId="4ACF5D67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9F6A69" w14:paraId="7A1D776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shd w:val="clear" w:color="auto" w:fill="auto"/>
            <w:vAlign w:val="bottom"/>
          </w:tcPr>
          <w:p w14:paraId="739FE24D" w14:textId="6AF461D8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57B9A11A" w14:textId="1FF34098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880" w:type="dxa"/>
            <w:vAlign w:val="bottom"/>
          </w:tcPr>
          <w:p w14:paraId="0766497A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F3C19" w:rsidRPr="009F6A69" w14:paraId="756C0F2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E2C1C21" w14:textId="07737B5D" w:rsidR="003F3C19" w:rsidRPr="00D34189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Ramaswamy, Ramya</w:t>
            </w:r>
          </w:p>
        </w:tc>
        <w:tc>
          <w:tcPr>
            <w:tcW w:w="4230" w:type="dxa"/>
            <w:vAlign w:val="bottom"/>
          </w:tcPr>
          <w:p w14:paraId="1D3FD91C" w14:textId="2CE424A9" w:rsidR="003F3C19" w:rsidRPr="00D34189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3578C6B6" w14:textId="32EAC17C" w:rsidR="003F3C19" w:rsidRPr="009F6A69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5431C8FC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551E29A" w14:textId="6ED7BF5D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Ravulapati, Bharath</w:t>
            </w:r>
          </w:p>
        </w:tc>
        <w:tc>
          <w:tcPr>
            <w:tcW w:w="4230" w:type="dxa"/>
            <w:vAlign w:val="bottom"/>
          </w:tcPr>
          <w:p w14:paraId="516EE551" w14:textId="1A717B09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</w:tcPr>
          <w:p w14:paraId="2660372F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49C" w:rsidRPr="009F6A69" w14:paraId="3AA1CE40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62B7B44" w14:textId="7CF5C563" w:rsidR="0086249C" w:rsidRPr="00D34189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4230" w:type="dxa"/>
            <w:vAlign w:val="bottom"/>
          </w:tcPr>
          <w:p w14:paraId="2D24DFC2" w14:textId="1B211ED5" w:rsidR="0086249C" w:rsidRPr="00D34189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880" w:type="dxa"/>
          </w:tcPr>
          <w:p w14:paraId="7AA8D935" w14:textId="730D819E" w:rsidR="0086249C" w:rsidRPr="009F6A69" w:rsidRDefault="0086249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9F6A69" w14:paraId="5F8EDD0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1BD5A13" w14:textId="623A60F4" w:rsidR="001B4CB8" w:rsidRPr="00D34189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4230" w:type="dxa"/>
            <w:vAlign w:val="bottom"/>
          </w:tcPr>
          <w:p w14:paraId="78356005" w14:textId="217FFBC9" w:rsidR="001B4CB8" w:rsidRPr="00D34189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APA</w:t>
            </w:r>
          </w:p>
        </w:tc>
        <w:tc>
          <w:tcPr>
            <w:tcW w:w="2880" w:type="dxa"/>
          </w:tcPr>
          <w:p w14:paraId="32B186D8" w14:textId="683286DA" w:rsidR="001B4CB8" w:rsidRPr="009F6A69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9F6A69" w14:paraId="15FB117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38142E2" w14:textId="6C0626B9" w:rsidR="009D6B85" w:rsidRPr="00D34189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4230" w:type="dxa"/>
            <w:vAlign w:val="bottom"/>
          </w:tcPr>
          <w:p w14:paraId="40EFD5D5" w14:textId="0C06CA98" w:rsidR="009D6B85" w:rsidRPr="00D34189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NextEra Energy</w:t>
            </w:r>
          </w:p>
        </w:tc>
        <w:tc>
          <w:tcPr>
            <w:tcW w:w="2880" w:type="dxa"/>
          </w:tcPr>
          <w:p w14:paraId="4BEB1E6D" w14:textId="756C4E28" w:rsidR="009D6B85" w:rsidRPr="009F6A69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6A6D508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40971C8" w14:textId="53465C92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4230" w:type="dxa"/>
            <w:vAlign w:val="bottom"/>
          </w:tcPr>
          <w:p w14:paraId="195EBBE8" w14:textId="5658BD23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880" w:type="dxa"/>
          </w:tcPr>
          <w:p w14:paraId="625B7A3D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0B63" w:rsidRPr="009F6A69" w14:paraId="3A3FE7A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EE38B3B" w14:textId="7B4D2AA2" w:rsidR="00790B63" w:rsidRPr="00D34189" w:rsidRDefault="00790B6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230" w:type="dxa"/>
            <w:vAlign w:val="bottom"/>
          </w:tcPr>
          <w:p w14:paraId="6A612987" w14:textId="543F197C" w:rsidR="00790B63" w:rsidRPr="00D34189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2C830ABE" w14:textId="56FF4320" w:rsidR="00790B63" w:rsidRPr="009F6A69" w:rsidRDefault="00790B6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9F6A69" w14:paraId="6BF0696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BD01823" w14:textId="16C8B8E9" w:rsidR="00193646" w:rsidRPr="00D3418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Showalter, Dana</w:t>
            </w:r>
          </w:p>
        </w:tc>
        <w:tc>
          <w:tcPr>
            <w:tcW w:w="4230" w:type="dxa"/>
            <w:vAlign w:val="bottom"/>
          </w:tcPr>
          <w:p w14:paraId="393ABF65" w14:textId="70A5C218" w:rsidR="00193646" w:rsidRPr="00D3418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Plus Power</w:t>
            </w:r>
          </w:p>
        </w:tc>
        <w:tc>
          <w:tcPr>
            <w:tcW w:w="2880" w:type="dxa"/>
          </w:tcPr>
          <w:p w14:paraId="1DCD66E0" w14:textId="19BF005D" w:rsidR="00193646" w:rsidRPr="009F6A69" w:rsidRDefault="0019364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282EEFE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25612A0" w14:textId="3185C239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Siddiqui, Shams</w:t>
            </w:r>
          </w:p>
        </w:tc>
        <w:tc>
          <w:tcPr>
            <w:tcW w:w="4230" w:type="dxa"/>
            <w:vAlign w:val="bottom"/>
          </w:tcPr>
          <w:p w14:paraId="1B1578A4" w14:textId="3906D5D5" w:rsidR="00D34189" w:rsidRPr="00D3418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Crescent Power Consulting</w:t>
            </w:r>
          </w:p>
        </w:tc>
        <w:tc>
          <w:tcPr>
            <w:tcW w:w="2880" w:type="dxa"/>
          </w:tcPr>
          <w:p w14:paraId="21C1F05D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9F6A69" w14:paraId="56233ADA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5CBC29F" w14:textId="6E6BAC51" w:rsid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Sims, Chris</w:t>
            </w:r>
          </w:p>
        </w:tc>
        <w:tc>
          <w:tcPr>
            <w:tcW w:w="4230" w:type="dxa"/>
            <w:vAlign w:val="bottom"/>
          </w:tcPr>
          <w:p w14:paraId="54F62A4C" w14:textId="2BED76E5" w:rsid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Lubbock Power &amp; Light</w:t>
            </w:r>
          </w:p>
        </w:tc>
        <w:tc>
          <w:tcPr>
            <w:tcW w:w="2880" w:type="dxa"/>
          </w:tcPr>
          <w:p w14:paraId="02C18BF7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75876" w:rsidRPr="009F6A69" w14:paraId="2C727B2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CB76F97" w14:textId="13C2A05D" w:rsidR="00875876" w:rsidRPr="00D34189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230" w:type="dxa"/>
          </w:tcPr>
          <w:p w14:paraId="3440C72D" w14:textId="34D2510A" w:rsidR="00875876" w:rsidRPr="00D34189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880" w:type="dxa"/>
          </w:tcPr>
          <w:p w14:paraId="3425E297" w14:textId="4F7DAC2D" w:rsidR="00875876" w:rsidRPr="009F6A69" w:rsidRDefault="0087587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6967003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2A164AF1" w14:textId="3CC434AD" w:rsidR="00D34189" w:rsidRPr="006E02B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Stephenson, Zach</w:t>
            </w:r>
          </w:p>
        </w:tc>
        <w:tc>
          <w:tcPr>
            <w:tcW w:w="4230" w:type="dxa"/>
          </w:tcPr>
          <w:p w14:paraId="3445B5E0" w14:textId="0296EE6A" w:rsidR="00D34189" w:rsidRPr="006E02B9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</w:t>
            </w:r>
          </w:p>
        </w:tc>
        <w:tc>
          <w:tcPr>
            <w:tcW w:w="2880" w:type="dxa"/>
          </w:tcPr>
          <w:p w14:paraId="715F204C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088B" w:rsidRPr="009F6A69" w14:paraId="2A7E10E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1160E728" w14:textId="484ED5D5" w:rsidR="00B1088B" w:rsidRPr="006E02B9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Swigonski, Frank</w:t>
            </w:r>
          </w:p>
        </w:tc>
        <w:tc>
          <w:tcPr>
            <w:tcW w:w="4230" w:type="dxa"/>
          </w:tcPr>
          <w:p w14:paraId="4D90AB18" w14:textId="04C0ACA1" w:rsidR="00B1088B" w:rsidRPr="006E02B9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 Renewables</w:t>
            </w:r>
          </w:p>
        </w:tc>
        <w:tc>
          <w:tcPr>
            <w:tcW w:w="2880" w:type="dxa"/>
          </w:tcPr>
          <w:p w14:paraId="42008F16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9F6A69" w14:paraId="186E223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5181F40" w14:textId="34818483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Tassani, Peter</w:t>
            </w:r>
          </w:p>
        </w:tc>
        <w:tc>
          <w:tcPr>
            <w:tcW w:w="4230" w:type="dxa"/>
          </w:tcPr>
          <w:p w14:paraId="6973C5B2" w14:textId="2EF643F6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</w:tcPr>
          <w:p w14:paraId="197429A3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9F6A69" w14:paraId="6177644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A8184D8" w14:textId="09C42808" w:rsidR="001B4CB8" w:rsidRPr="00D34189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230" w:type="dxa"/>
          </w:tcPr>
          <w:p w14:paraId="25D1F95C" w14:textId="16F113E3" w:rsidR="001B4CB8" w:rsidRPr="00D34189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880" w:type="dxa"/>
          </w:tcPr>
          <w:p w14:paraId="0357FC51" w14:textId="234323A0" w:rsidR="001B4CB8" w:rsidRPr="009F6A69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9F6A69" w14:paraId="4A17EEF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13931C5F" w14:textId="238074CB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Uy, Manny</w:t>
            </w:r>
          </w:p>
        </w:tc>
        <w:tc>
          <w:tcPr>
            <w:tcW w:w="4230" w:type="dxa"/>
          </w:tcPr>
          <w:p w14:paraId="0DB41B04" w14:textId="10CC4B12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Hunt Energy</w:t>
            </w:r>
          </w:p>
        </w:tc>
        <w:tc>
          <w:tcPr>
            <w:tcW w:w="2880" w:type="dxa"/>
          </w:tcPr>
          <w:p w14:paraId="517D2C43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9F6A69" w14:paraId="34B32E8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1928485" w14:textId="1EF071EB" w:rsidR="009D6B85" w:rsidRPr="0012278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230" w:type="dxa"/>
          </w:tcPr>
          <w:p w14:paraId="4CF2C17A" w14:textId="59A16D7E" w:rsidR="009D6B85" w:rsidRPr="0012278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17F53306" w14:textId="61BA6C77" w:rsidR="009D6B85" w:rsidRPr="009F6A69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4189" w:rsidRPr="009F6A69" w14:paraId="0988C31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EA984AE" w14:textId="78AAB769" w:rsidR="00D34189" w:rsidRPr="00122780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Wall, Perrin</w:t>
            </w:r>
          </w:p>
        </w:tc>
        <w:tc>
          <w:tcPr>
            <w:tcW w:w="4230" w:type="dxa"/>
          </w:tcPr>
          <w:p w14:paraId="1853B7EB" w14:textId="01AA6811" w:rsidR="00D34189" w:rsidRPr="00122780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5EC36865" w14:textId="77777777" w:rsidR="00D34189" w:rsidRPr="009F6A69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9F6A69" w14:paraId="18767321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72CC9047" w14:textId="19C040C2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4230" w:type="dxa"/>
          </w:tcPr>
          <w:p w14:paraId="2CC7F26C" w14:textId="24FE58DE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880" w:type="dxa"/>
          </w:tcPr>
          <w:p w14:paraId="0DABF22D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9F6A69" w14:paraId="4160A8F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38105945" w14:textId="1117EB5A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Williams, Wes</w:t>
            </w:r>
          </w:p>
        </w:tc>
        <w:tc>
          <w:tcPr>
            <w:tcW w:w="4230" w:type="dxa"/>
          </w:tcPr>
          <w:p w14:paraId="663D74D2" w14:textId="4FA6E611" w:rsidR="00122780" w:rsidRPr="00D34189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Bryan Texas Utilities </w:t>
            </w:r>
          </w:p>
        </w:tc>
        <w:tc>
          <w:tcPr>
            <w:tcW w:w="2880" w:type="dxa"/>
          </w:tcPr>
          <w:p w14:paraId="5EB78470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55BA" w:rsidRPr="009F6A69" w14:paraId="33D89C5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5AC257FF" w14:textId="5ABAEA92" w:rsidR="005755BA" w:rsidRPr="006E02B9" w:rsidRDefault="005755B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230" w:type="dxa"/>
          </w:tcPr>
          <w:p w14:paraId="6CB6C7CC" w14:textId="124B1222" w:rsidR="005755BA" w:rsidRPr="006E02B9" w:rsidRDefault="00CE288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02B9">
              <w:rPr>
                <w:rFonts w:ascii="Times New Roman" w:hAnsi="Times New Roman" w:cs="Times New Roman"/>
              </w:rPr>
              <w:t xml:space="preserve">Broad Reach Power </w:t>
            </w:r>
            <w:r w:rsidR="005755BA" w:rsidRPr="006E02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80" w:type="dxa"/>
          </w:tcPr>
          <w:p w14:paraId="3B1BC81C" w14:textId="3F8B62DE" w:rsidR="005755BA" w:rsidRPr="009F6A69" w:rsidRDefault="005755B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9F6A69" w14:paraId="6E5ACEC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72D83BF4" w14:textId="55707BB0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Zang, Hailing</w:t>
            </w:r>
          </w:p>
        </w:tc>
        <w:tc>
          <w:tcPr>
            <w:tcW w:w="4230" w:type="dxa"/>
          </w:tcPr>
          <w:p w14:paraId="6C80EE75" w14:textId="3F24C951" w:rsidR="00122780" w:rsidRP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22780">
              <w:rPr>
                <w:rFonts w:ascii="Times New Roman" w:hAnsi="Times New Roman" w:cs="Times New Roman"/>
              </w:rPr>
              <w:t>TC Energy</w:t>
            </w:r>
          </w:p>
        </w:tc>
        <w:tc>
          <w:tcPr>
            <w:tcW w:w="2880" w:type="dxa"/>
          </w:tcPr>
          <w:p w14:paraId="2948F139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F6A69" w14:paraId="5001E0F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38C072F8" w14:textId="77777777" w:rsidR="009F1137" w:rsidRPr="00122780" w:rsidRDefault="009F1137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122780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122780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230" w:type="dxa"/>
          </w:tcPr>
          <w:p w14:paraId="62139925" w14:textId="77777777" w:rsidR="00CF2145" w:rsidRPr="00122780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80" w:type="dxa"/>
          </w:tcPr>
          <w:p w14:paraId="24E71448" w14:textId="77777777" w:rsidR="00CF2145" w:rsidRPr="009F6A69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9F6A69" w14:paraId="2E8E1A11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731FBF76" w14:textId="77777777" w:rsidR="00CF2145" w:rsidRPr="00B1088B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1088B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230" w:type="dxa"/>
          </w:tcPr>
          <w:p w14:paraId="2401155E" w14:textId="77777777" w:rsidR="00CF2145" w:rsidRPr="009F6A6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89D8898" w14:textId="67BDBF69" w:rsidR="00CF2145" w:rsidRPr="009F6A6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F6A69" w14:paraId="1E99E30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F60AFA7" w14:textId="77777777" w:rsidR="00CF2145" w:rsidRPr="00B1088B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1088B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230" w:type="dxa"/>
          </w:tcPr>
          <w:p w14:paraId="6B3F7DC5" w14:textId="77777777" w:rsidR="00CF2145" w:rsidRPr="009F6A6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DC8E22D" w14:textId="412ABA7D" w:rsidR="00CF2145" w:rsidRPr="009F6A6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C48A7" w:rsidRPr="009F6A69" w14:paraId="79890D9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C6C3DE6" w14:textId="07D20FA3" w:rsidR="001C48A7" w:rsidRPr="009F6A69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1088B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230" w:type="dxa"/>
          </w:tcPr>
          <w:p w14:paraId="0F8F9C44" w14:textId="77777777" w:rsidR="001C48A7" w:rsidRPr="009F6A69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36A8BFC" w14:textId="5AA467E6" w:rsidR="001C48A7" w:rsidRPr="009F6A69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9F6A69" w14:paraId="18855D4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93081E1" w14:textId="77777777" w:rsidR="00CF2145" w:rsidRPr="009F6A6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1088B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230" w:type="dxa"/>
          </w:tcPr>
          <w:p w14:paraId="64F36D14" w14:textId="77777777" w:rsidR="00CF2145" w:rsidRPr="009F6A6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9AC7806" w14:textId="2A35CCB0" w:rsidR="00CF2145" w:rsidRPr="009F6A69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088B" w:rsidRPr="009F6A69" w14:paraId="46B9400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1DE09C9" w14:textId="4991367B" w:rsidR="00B1088B" w:rsidRPr="00B1088B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Chambers, Jason</w:t>
            </w:r>
          </w:p>
        </w:tc>
        <w:tc>
          <w:tcPr>
            <w:tcW w:w="4230" w:type="dxa"/>
          </w:tcPr>
          <w:p w14:paraId="1E2A558A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92049BA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F26CC" w:rsidRPr="009F6A69" w14:paraId="6067401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253DD413" w14:textId="620EEC8B" w:rsidR="000A45AC" w:rsidRPr="00B1088B" w:rsidRDefault="006F26C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1088B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230" w:type="dxa"/>
          </w:tcPr>
          <w:p w14:paraId="4FFDAFD9" w14:textId="77777777" w:rsidR="006F26CC" w:rsidRPr="009F6A69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24FF498" w14:textId="559D9FCF" w:rsidR="006F26CC" w:rsidRPr="009F6A69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088B" w:rsidRPr="009F6A69" w14:paraId="4A98B17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05609F1" w14:textId="27822F46" w:rsidR="00B1088B" w:rsidRPr="00B1088B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1088B">
              <w:rPr>
                <w:rFonts w:ascii="Times New Roman" w:hAnsi="Times New Roman" w:cs="Times New Roman"/>
              </w:rPr>
              <w:lastRenderedPageBreak/>
              <w:t>Day, Betty</w:t>
            </w:r>
          </w:p>
        </w:tc>
        <w:tc>
          <w:tcPr>
            <w:tcW w:w="4230" w:type="dxa"/>
          </w:tcPr>
          <w:p w14:paraId="2FC8471B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15CA7A8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F3C19" w:rsidRPr="009F6A69" w14:paraId="1799331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01E51C0" w14:textId="71A66733" w:rsidR="003F3C19" w:rsidRPr="009F6A69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22780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230" w:type="dxa"/>
          </w:tcPr>
          <w:p w14:paraId="2632F25E" w14:textId="77777777" w:rsidR="003F3C19" w:rsidRPr="009F6A69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B88BBCC" w14:textId="656C809F" w:rsidR="003F3C19" w:rsidRPr="009F6A69" w:rsidRDefault="003F3C19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BC54A9" w:rsidRPr="009F6A69" w14:paraId="00A20ED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D1BC21F" w14:textId="0BF3C0F8" w:rsidR="00BC54A9" w:rsidRPr="009F6A69" w:rsidRDefault="00BC54A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C54A9">
              <w:rPr>
                <w:rFonts w:ascii="Times New Roman" w:hAnsi="Times New Roman" w:cs="Times New Roman"/>
              </w:rPr>
              <w:t>Hahne, Cynthia</w:t>
            </w:r>
          </w:p>
        </w:tc>
        <w:tc>
          <w:tcPr>
            <w:tcW w:w="4230" w:type="dxa"/>
          </w:tcPr>
          <w:p w14:paraId="5CF30D2E" w14:textId="77777777" w:rsidR="00BC54A9" w:rsidRPr="009F6A69" w:rsidRDefault="00BC54A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34D8988" w14:textId="77777777" w:rsidR="00BC54A9" w:rsidRPr="009F6A69" w:rsidRDefault="00BC54A9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B1088B" w:rsidRPr="009F6A69" w14:paraId="2B878A7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3051F69" w14:textId="70B50DE9" w:rsidR="00B1088B" w:rsidRPr="00BC54A9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Hailu, Ted</w:t>
            </w:r>
          </w:p>
        </w:tc>
        <w:tc>
          <w:tcPr>
            <w:tcW w:w="4230" w:type="dxa"/>
          </w:tcPr>
          <w:p w14:paraId="2692EDBE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DB74965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22780" w:rsidRPr="009F6A69" w14:paraId="11589A39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6536D66" w14:textId="68709601" w:rsidR="00122780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Herrera, Shane</w:t>
            </w:r>
          </w:p>
        </w:tc>
        <w:tc>
          <w:tcPr>
            <w:tcW w:w="4230" w:type="dxa"/>
          </w:tcPr>
          <w:p w14:paraId="0998B6BA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2A6BAC9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B1088B" w:rsidRPr="009F6A69" w14:paraId="3435608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5201CB8" w14:textId="0C11FD5B" w:rsidR="00B1088B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4230" w:type="dxa"/>
          </w:tcPr>
          <w:p w14:paraId="6BFAB48E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BED9337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B1088B" w:rsidRPr="009F6A69" w14:paraId="038940C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55E2D25" w14:textId="38656E38" w:rsidR="00B1088B" w:rsidRPr="00BC54A9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Huang, Freddy</w:t>
            </w:r>
          </w:p>
        </w:tc>
        <w:tc>
          <w:tcPr>
            <w:tcW w:w="4230" w:type="dxa"/>
          </w:tcPr>
          <w:p w14:paraId="58F699B7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773E0F1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C48A7" w:rsidRPr="009F6A69" w14:paraId="0351204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106165D" w14:textId="6DD6B712" w:rsidR="001C48A7" w:rsidRPr="009F6A69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1088B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230" w:type="dxa"/>
          </w:tcPr>
          <w:p w14:paraId="7194BC28" w14:textId="77777777" w:rsidR="001C48A7" w:rsidRPr="009F6A69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2034A95" w14:textId="0E8F3566" w:rsidR="001C48A7" w:rsidRPr="009F6A69" w:rsidRDefault="001C48A7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B1088B" w:rsidRPr="009F6A69" w14:paraId="5EC5B32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86B7215" w14:textId="7929FC0D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1088B">
              <w:rPr>
                <w:rFonts w:ascii="Times New Roman" w:hAnsi="Times New Roman" w:cs="Times New Roman"/>
              </w:rPr>
              <w:t>Kezell, David</w:t>
            </w:r>
          </w:p>
        </w:tc>
        <w:tc>
          <w:tcPr>
            <w:tcW w:w="4230" w:type="dxa"/>
          </w:tcPr>
          <w:p w14:paraId="6D044ECB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94FA04E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D2AD0" w:rsidRPr="009F6A69" w14:paraId="5BAFE742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8B7B047" w14:textId="08CEF3FC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34189">
              <w:rPr>
                <w:rFonts w:ascii="Times New Roman" w:hAnsi="Times New Roman" w:cs="Times New Roman"/>
              </w:rPr>
              <w:t>Levine, Jonathan</w:t>
            </w:r>
          </w:p>
        </w:tc>
        <w:tc>
          <w:tcPr>
            <w:tcW w:w="4230" w:type="dxa"/>
          </w:tcPr>
          <w:p w14:paraId="49F275B9" w14:textId="77777777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59B238E" w14:textId="77777777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E2C05" w:rsidRPr="009F6A69" w14:paraId="09BE464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AA7AFEF" w14:textId="36573725" w:rsidR="00EE2C05" w:rsidRPr="009F6A69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1088B">
              <w:rPr>
                <w:rFonts w:ascii="Times New Roman" w:hAnsi="Times New Roman" w:cs="Times New Roman"/>
              </w:rPr>
              <w:t>Lightner, Debbie</w:t>
            </w:r>
          </w:p>
        </w:tc>
        <w:tc>
          <w:tcPr>
            <w:tcW w:w="4230" w:type="dxa"/>
          </w:tcPr>
          <w:p w14:paraId="2E151966" w14:textId="77777777" w:rsidR="00EE2C05" w:rsidRPr="009F6A69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A7C3305" w14:textId="4D6B116B" w:rsidR="00EE2C05" w:rsidRPr="009F6A69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E2C05" w:rsidRPr="009F6A69" w14:paraId="1CD9B268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86CD595" w14:textId="509F865B" w:rsidR="00EE2C05" w:rsidRPr="009F6A69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22780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230" w:type="dxa"/>
          </w:tcPr>
          <w:p w14:paraId="624A8BAB" w14:textId="77777777" w:rsidR="00EE2C05" w:rsidRPr="009F6A69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0DD1774" w14:textId="1F8804B3" w:rsidR="00EE2C05" w:rsidRPr="009F6A69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088B" w:rsidRPr="009F6A69" w14:paraId="073FB533" w14:textId="77777777" w:rsidTr="00EE2C0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shd w:val="clear" w:color="auto" w:fill="auto"/>
          </w:tcPr>
          <w:p w14:paraId="14C1534C" w14:textId="3E4E8428" w:rsidR="00B1088B" w:rsidRPr="00BC54A9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230" w:type="dxa"/>
          </w:tcPr>
          <w:p w14:paraId="57A5401B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999402B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54A9" w:rsidRPr="009F6A69" w14:paraId="67F1E85E" w14:textId="77777777" w:rsidTr="00EE2C0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shd w:val="clear" w:color="auto" w:fill="auto"/>
          </w:tcPr>
          <w:p w14:paraId="1DBD0B52" w14:textId="135BB302" w:rsidR="00BC54A9" w:rsidRPr="009F6A69" w:rsidRDefault="00BC54A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C54A9">
              <w:rPr>
                <w:rFonts w:ascii="Times New Roman" w:hAnsi="Times New Roman" w:cs="Times New Roman"/>
              </w:rPr>
              <w:t>Meier, Kennedy</w:t>
            </w:r>
          </w:p>
        </w:tc>
        <w:tc>
          <w:tcPr>
            <w:tcW w:w="4230" w:type="dxa"/>
          </w:tcPr>
          <w:p w14:paraId="786814EA" w14:textId="77777777" w:rsidR="00BC54A9" w:rsidRPr="009F6A69" w:rsidRDefault="00BC54A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BF743D4" w14:textId="77777777" w:rsidR="00BC54A9" w:rsidRPr="009F6A69" w:rsidRDefault="00BC54A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088B" w:rsidRPr="009F6A69" w14:paraId="1CAB0A01" w14:textId="77777777" w:rsidTr="00EE2C0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shd w:val="clear" w:color="auto" w:fill="auto"/>
          </w:tcPr>
          <w:p w14:paraId="236B262E" w14:textId="478558B6" w:rsidR="00B1088B" w:rsidRPr="00BC54A9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Meiners, Catherine</w:t>
            </w:r>
          </w:p>
        </w:tc>
        <w:tc>
          <w:tcPr>
            <w:tcW w:w="4230" w:type="dxa"/>
          </w:tcPr>
          <w:p w14:paraId="60A46AAE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E9D895A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9F6A69" w14:paraId="71AE1821" w14:textId="77777777" w:rsidTr="00EE2C0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shd w:val="clear" w:color="auto" w:fill="auto"/>
          </w:tcPr>
          <w:p w14:paraId="1C2CB179" w14:textId="09AB4C44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1088B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230" w:type="dxa"/>
          </w:tcPr>
          <w:p w14:paraId="79A13FE0" w14:textId="77777777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A1C7B2C" w14:textId="4028FDCD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5D90" w:rsidRPr="009F6A69" w14:paraId="7257563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CF5DF44" w14:textId="09A31C24" w:rsidR="00185D90" w:rsidRPr="009F6A69" w:rsidRDefault="00185D9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22780">
              <w:rPr>
                <w:rFonts w:ascii="Times New Roman" w:hAnsi="Times New Roman" w:cs="Times New Roman"/>
              </w:rPr>
              <w:t>Michelsen, Dave</w:t>
            </w:r>
          </w:p>
        </w:tc>
        <w:tc>
          <w:tcPr>
            <w:tcW w:w="4230" w:type="dxa"/>
          </w:tcPr>
          <w:p w14:paraId="3F82F617" w14:textId="77777777" w:rsidR="00185D90" w:rsidRPr="009F6A69" w:rsidRDefault="00185D9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E27A7A6" w14:textId="7F9D72D7" w:rsidR="00185D90" w:rsidRPr="009F6A69" w:rsidRDefault="00185D9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088B" w:rsidRPr="009F6A69" w14:paraId="784C19F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C9B95D5" w14:textId="50F394E1" w:rsidR="00B1088B" w:rsidRPr="00B1088B" w:rsidRDefault="00B1088B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1088B">
              <w:rPr>
                <w:rFonts w:ascii="Times New Roman" w:hAnsi="Times New Roman" w:cs="Times New Roman"/>
              </w:rPr>
              <w:t>Neel, Evan</w:t>
            </w:r>
          </w:p>
        </w:tc>
        <w:tc>
          <w:tcPr>
            <w:tcW w:w="4230" w:type="dxa"/>
          </w:tcPr>
          <w:p w14:paraId="27CFF5E1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01888FC" w14:textId="77777777" w:rsidR="00B1088B" w:rsidRPr="009F6A69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9F6A69" w14:paraId="6C6A137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62DBBF0" w14:textId="504A5569" w:rsidR="009B6F01" w:rsidRPr="00D34189" w:rsidRDefault="009B6F0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230" w:type="dxa"/>
          </w:tcPr>
          <w:p w14:paraId="338FBFF4" w14:textId="77777777" w:rsidR="009B6F01" w:rsidRPr="009F6A69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CC3BE58" w14:textId="5DFD1C8B" w:rsidR="009B6F01" w:rsidRPr="009F6A69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F3C19" w:rsidRPr="009F6A69" w14:paraId="7541704B" w14:textId="77777777" w:rsidTr="00EE2C05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250" w:type="dxa"/>
          </w:tcPr>
          <w:p w14:paraId="25E75790" w14:textId="78636F7E" w:rsidR="003F3C19" w:rsidRPr="00D34189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34189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4230" w:type="dxa"/>
          </w:tcPr>
          <w:p w14:paraId="3716F2AD" w14:textId="77777777" w:rsidR="003F3C19" w:rsidRPr="009F6A69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66895A4" w14:textId="564BAC59" w:rsidR="003F3C19" w:rsidRPr="009F6A69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9F6A69" w14:paraId="77AD7E30" w14:textId="77777777" w:rsidTr="00EE2C05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250" w:type="dxa"/>
          </w:tcPr>
          <w:p w14:paraId="5B1D388E" w14:textId="44E3DA8B" w:rsidR="00BB76AD" w:rsidRPr="009F6A69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22780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4230" w:type="dxa"/>
          </w:tcPr>
          <w:p w14:paraId="0B0F7C5A" w14:textId="77777777" w:rsidR="00BB76AD" w:rsidRPr="009F6A69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C223739" w14:textId="301FB11E" w:rsidR="00BB76AD" w:rsidRPr="009F6A69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9F6A69" w14:paraId="7382679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9502ED2" w14:textId="7D13A618" w:rsidR="009B6F01" w:rsidRPr="009F6A69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22780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230" w:type="dxa"/>
          </w:tcPr>
          <w:p w14:paraId="44212666" w14:textId="77777777" w:rsidR="009B6F01" w:rsidRPr="009F6A69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6CAF76A" w14:textId="4ADA9D1F" w:rsidR="009B6F01" w:rsidRPr="009F6A69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0445" w:rsidRPr="009F6A69" w14:paraId="64601FC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8BDDE10" w14:textId="4D387FF5" w:rsidR="002D0445" w:rsidRPr="009F6A69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C54A9">
              <w:rPr>
                <w:rFonts w:ascii="Times New Roman" w:hAnsi="Times New Roman" w:cs="Times New Roman"/>
              </w:rPr>
              <w:t>Shaw, Pamela</w:t>
            </w:r>
          </w:p>
        </w:tc>
        <w:tc>
          <w:tcPr>
            <w:tcW w:w="4230" w:type="dxa"/>
          </w:tcPr>
          <w:p w14:paraId="56FCF4DC" w14:textId="77777777" w:rsidR="002D0445" w:rsidRPr="009F6A69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14A8F16" w14:textId="573EA5D7" w:rsidR="002D0445" w:rsidRPr="009F6A69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9F6A69" w14:paraId="443CFF6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5FD64D2" w14:textId="48191BA1" w:rsidR="00DD2AD0" w:rsidRPr="00B1088B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1088B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4230" w:type="dxa"/>
          </w:tcPr>
          <w:p w14:paraId="1511C05B" w14:textId="77777777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50D2478" w14:textId="196D18FA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6B85" w:rsidRPr="009F6A69" w14:paraId="4974663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8E35858" w14:textId="72440F2B" w:rsidR="009D6B85" w:rsidRPr="00B1088B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B1088B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4230" w:type="dxa"/>
          </w:tcPr>
          <w:p w14:paraId="04C0E890" w14:textId="77777777" w:rsidR="009D6B85" w:rsidRPr="009F6A69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7A67F73" w14:textId="0963E991" w:rsidR="009D6B85" w:rsidRPr="009F6A69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9F6A69" w14:paraId="3EBED66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484BFB6" w14:textId="7FC99B38" w:rsidR="00122780" w:rsidRPr="00B1088B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230" w:type="dxa"/>
          </w:tcPr>
          <w:p w14:paraId="43BB7266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9207F43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9F6A69" w14:paraId="7574D1F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60BB7FA" w14:textId="69F79558" w:rsidR="00122780" w:rsidRPr="00B1088B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Wasik-Gutierrez, Erin</w:t>
            </w:r>
          </w:p>
        </w:tc>
        <w:tc>
          <w:tcPr>
            <w:tcW w:w="4230" w:type="dxa"/>
          </w:tcPr>
          <w:p w14:paraId="3A9DD7B9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469AF3E" w14:textId="77777777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2AD0" w:rsidRPr="009F6A69" w14:paraId="547878E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8BDB463" w14:textId="6FF50A6D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1088B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4230" w:type="dxa"/>
          </w:tcPr>
          <w:p w14:paraId="60BE1F44" w14:textId="77777777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8C263B8" w14:textId="590422BC" w:rsidR="00DD2AD0" w:rsidRPr="009F6A69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7F31" w:rsidRPr="009F6A69" w14:paraId="74BD819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939B7C4" w14:textId="77777777" w:rsidR="00287F31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  <w:p w14:paraId="0D3935E7" w14:textId="389A0EE2" w:rsidR="00122780" w:rsidRPr="009F6A69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230" w:type="dxa"/>
          </w:tcPr>
          <w:p w14:paraId="66D585F5" w14:textId="77777777" w:rsidR="00287F31" w:rsidRPr="009F6A69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880EAD4" w14:textId="77777777" w:rsidR="00287F31" w:rsidRPr="009F6A69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bookmarkEnd w:id="3"/>
    <w:p w14:paraId="5A656F6C" w14:textId="25221929" w:rsidR="00EB6CF3" w:rsidRPr="009F6A69" w:rsidRDefault="00EF73CC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9F6A69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9F6A69">
        <w:rPr>
          <w:rFonts w:ascii="Times New Roman" w:hAnsi="Times New Roman" w:cs="Times New Roman"/>
          <w:i/>
        </w:rPr>
        <w:t>participated</w:t>
      </w:r>
      <w:r w:rsidR="008954B2" w:rsidRPr="009F6A69">
        <w:rPr>
          <w:rFonts w:ascii="Times New Roman" w:hAnsi="Times New Roman" w:cs="Times New Roman"/>
          <w:i/>
        </w:rPr>
        <w:t xml:space="preserve"> in the votes</w:t>
      </w:r>
      <w:r w:rsidR="00CB2571" w:rsidRPr="009F6A69">
        <w:rPr>
          <w:rFonts w:ascii="Times New Roman" w:hAnsi="Times New Roman" w:cs="Times New Roman"/>
          <w:i/>
        </w:rPr>
        <w:t>.</w:t>
      </w:r>
    </w:p>
    <w:p w14:paraId="52C6F254" w14:textId="2204E6FF" w:rsidR="003A2958" w:rsidRPr="009F6A69" w:rsidRDefault="003A2958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311E90C4" w14:textId="77777777" w:rsidR="001E0D55" w:rsidRPr="009F6A69" w:rsidRDefault="001E0D55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B63C1F9" w14:textId="20DA76C0" w:rsidR="00CE2887" w:rsidRPr="009F6A69" w:rsidRDefault="009F6A69" w:rsidP="002968F0">
      <w:pPr>
        <w:pStyle w:val="NoSpacing"/>
        <w:jc w:val="both"/>
        <w:rPr>
          <w:rFonts w:ascii="Times New Roman" w:hAnsi="Times New Roman" w:cs="Times New Roman"/>
        </w:rPr>
      </w:pPr>
      <w:r w:rsidRPr="009F6A69">
        <w:rPr>
          <w:rFonts w:ascii="Times New Roman" w:hAnsi="Times New Roman" w:cs="Times New Roman"/>
        </w:rPr>
        <w:t xml:space="preserve">Martha Henson </w:t>
      </w:r>
      <w:r w:rsidR="00522E0D" w:rsidRPr="009F6A69">
        <w:rPr>
          <w:rFonts w:ascii="Times New Roman" w:hAnsi="Times New Roman" w:cs="Times New Roman"/>
        </w:rPr>
        <w:t>c</w:t>
      </w:r>
      <w:r w:rsidR="005C0DB3" w:rsidRPr="009F6A69">
        <w:rPr>
          <w:rFonts w:ascii="Times New Roman" w:hAnsi="Times New Roman" w:cs="Times New Roman"/>
        </w:rPr>
        <w:t xml:space="preserve">alled the </w:t>
      </w:r>
      <w:r w:rsidRPr="009F6A69">
        <w:rPr>
          <w:rFonts w:ascii="Times New Roman" w:hAnsi="Times New Roman" w:cs="Times New Roman"/>
        </w:rPr>
        <w:t xml:space="preserve">February 9, </w:t>
      </w:r>
      <w:r w:rsidR="001E0D55" w:rsidRPr="009F6A69">
        <w:rPr>
          <w:rFonts w:ascii="Times New Roman" w:hAnsi="Times New Roman" w:cs="Times New Roman"/>
        </w:rPr>
        <w:t>2023</w:t>
      </w:r>
      <w:r w:rsidR="005C0DB3" w:rsidRPr="009F6A69">
        <w:rPr>
          <w:rFonts w:ascii="Times New Roman" w:hAnsi="Times New Roman" w:cs="Times New Roman"/>
        </w:rPr>
        <w:t xml:space="preserve"> </w:t>
      </w:r>
      <w:r w:rsidR="00895FFF" w:rsidRPr="009F6A69">
        <w:rPr>
          <w:rFonts w:ascii="Times New Roman" w:hAnsi="Times New Roman" w:cs="Times New Roman"/>
        </w:rPr>
        <w:t xml:space="preserve">PRS meeting to order at </w:t>
      </w:r>
      <w:r w:rsidR="00EE0F74" w:rsidRPr="009F6A69">
        <w:rPr>
          <w:rFonts w:ascii="Times New Roman" w:hAnsi="Times New Roman" w:cs="Times New Roman"/>
        </w:rPr>
        <w:t>9:30 a</w:t>
      </w:r>
      <w:r w:rsidR="002F025F" w:rsidRPr="009F6A69">
        <w:rPr>
          <w:rFonts w:ascii="Times New Roman" w:hAnsi="Times New Roman" w:cs="Times New Roman"/>
        </w:rPr>
        <w:t xml:space="preserve">.m. </w:t>
      </w:r>
      <w:r w:rsidR="00B41984" w:rsidRPr="009F6A69">
        <w:rPr>
          <w:rFonts w:ascii="Times New Roman" w:hAnsi="Times New Roman" w:cs="Times New Roman"/>
        </w:rPr>
        <w:t xml:space="preserve"> </w:t>
      </w:r>
      <w:r w:rsidR="0082225D" w:rsidRPr="009F6A69">
        <w:rPr>
          <w:rFonts w:ascii="Times New Roman" w:hAnsi="Times New Roman" w:cs="Times New Roman"/>
        </w:rPr>
        <w:t xml:space="preserve"> </w:t>
      </w:r>
    </w:p>
    <w:p w14:paraId="203762A4" w14:textId="77777777" w:rsidR="003A2958" w:rsidRPr="009F6A69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50638071" w14:textId="77777777" w:rsidR="003A2958" w:rsidRPr="009F6A69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265FA3FF" w14:textId="07CFF7D6" w:rsidR="00895FFF" w:rsidRPr="009F6A69" w:rsidRDefault="00895FFF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  <w:r w:rsidRPr="009F6A69">
        <w:rPr>
          <w:rFonts w:ascii="Times New Roman" w:hAnsi="Times New Roman" w:cs="Times New Roman"/>
          <w:u w:val="single"/>
        </w:rPr>
        <w:t>Antitrust Admonition</w:t>
      </w:r>
    </w:p>
    <w:p w14:paraId="3E2342D5" w14:textId="73BBCC4D" w:rsidR="00895FFF" w:rsidRPr="009F6A69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9F6A69">
        <w:rPr>
          <w:rFonts w:ascii="Times New Roman" w:hAnsi="Times New Roman" w:cs="Times New Roman"/>
        </w:rPr>
        <w:t xml:space="preserve">Ms. </w:t>
      </w:r>
      <w:r w:rsidR="009F6A69" w:rsidRPr="009F6A69">
        <w:rPr>
          <w:rFonts w:ascii="Times New Roman" w:hAnsi="Times New Roman" w:cs="Times New Roman"/>
        </w:rPr>
        <w:t xml:space="preserve">Henson </w:t>
      </w:r>
      <w:r w:rsidR="005C0DB3" w:rsidRPr="009F6A69">
        <w:rPr>
          <w:rFonts w:ascii="Times New Roman" w:hAnsi="Times New Roman" w:cs="Times New Roman"/>
        </w:rPr>
        <w:t xml:space="preserve">directed </w:t>
      </w:r>
      <w:r w:rsidRPr="009F6A69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9F6A69" w:rsidRDefault="00DF055E" w:rsidP="00DF055E">
      <w:pPr>
        <w:pStyle w:val="NoSpacing"/>
        <w:rPr>
          <w:rFonts w:ascii="Times New Roman" w:hAnsi="Times New Roman" w:cs="Times New Roman"/>
          <w:highlight w:val="lightGray"/>
        </w:rPr>
      </w:pPr>
    </w:p>
    <w:p w14:paraId="2C80A95F" w14:textId="77777777" w:rsidR="001E0D55" w:rsidRPr="009F6A69" w:rsidRDefault="001E0D55" w:rsidP="002955C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15FE502" w14:textId="15233FE6" w:rsidR="001E0D55" w:rsidRPr="009F6A69" w:rsidRDefault="00740665" w:rsidP="001E0D5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F6A69">
        <w:rPr>
          <w:rFonts w:ascii="Times New Roman" w:hAnsi="Times New Roman" w:cs="Times New Roman"/>
          <w:u w:val="single"/>
        </w:rPr>
        <w:t>Approval of Minutes</w:t>
      </w:r>
      <w:r w:rsidR="00A86961" w:rsidRPr="009F6A69">
        <w:rPr>
          <w:rFonts w:ascii="Times New Roman" w:hAnsi="Times New Roman" w:cs="Times New Roman"/>
          <w:u w:val="single"/>
        </w:rPr>
        <w:t xml:space="preserve"> </w:t>
      </w:r>
      <w:r w:rsidR="001E0D55" w:rsidRPr="009F6A69">
        <w:rPr>
          <w:rFonts w:ascii="Times New Roman" w:hAnsi="Times New Roman" w:cs="Times New Roman"/>
          <w:u w:val="single"/>
        </w:rPr>
        <w:t>(see Key Documents)</w:t>
      </w:r>
    </w:p>
    <w:p w14:paraId="555D5231" w14:textId="3FDC1EDA" w:rsidR="005B04C2" w:rsidRPr="009F6A69" w:rsidRDefault="009F6A69" w:rsidP="00B85A82">
      <w:pPr>
        <w:pStyle w:val="NoSpacing"/>
        <w:jc w:val="both"/>
        <w:rPr>
          <w:rFonts w:ascii="Times New Roman" w:hAnsi="Times New Roman" w:cs="Times New Roman"/>
          <w:i/>
        </w:rPr>
      </w:pPr>
      <w:r w:rsidRPr="009F6A69">
        <w:rPr>
          <w:rFonts w:ascii="Times New Roman" w:hAnsi="Times New Roman" w:cs="Times New Roman"/>
          <w:i/>
        </w:rPr>
        <w:t xml:space="preserve">January 17, 2023 </w:t>
      </w:r>
    </w:p>
    <w:p w14:paraId="52F5842D" w14:textId="68C5E66F" w:rsidR="00DE6C05" w:rsidRPr="009F6A69" w:rsidRDefault="00DE6C05" w:rsidP="00DE6C05">
      <w:pPr>
        <w:pStyle w:val="NoSpacing"/>
        <w:jc w:val="both"/>
        <w:rPr>
          <w:rFonts w:ascii="Times New Roman" w:hAnsi="Times New Roman" w:cs="Times New Roman"/>
          <w:iCs/>
        </w:rPr>
      </w:pPr>
      <w:r w:rsidRPr="009F6A69">
        <w:rPr>
          <w:rFonts w:ascii="Times New Roman" w:hAnsi="Times New Roman" w:cs="Times New Roman"/>
          <w:iCs/>
        </w:rPr>
        <w:t xml:space="preserve">Market Participants </w:t>
      </w:r>
      <w:r w:rsidR="009F6A69" w:rsidRPr="009F6A69">
        <w:rPr>
          <w:rFonts w:ascii="Times New Roman" w:hAnsi="Times New Roman" w:cs="Times New Roman"/>
          <w:iCs/>
        </w:rPr>
        <w:t>reviewed the January 17, 2023 M</w:t>
      </w:r>
      <w:r w:rsidRPr="009F6A69">
        <w:rPr>
          <w:rFonts w:ascii="Times New Roman" w:hAnsi="Times New Roman" w:cs="Times New Roman"/>
          <w:iCs/>
        </w:rPr>
        <w:t>eeting Minutes.   Ms. Henson noted t</w:t>
      </w:r>
      <w:r w:rsidR="009F6A69" w:rsidRPr="009F6A69">
        <w:rPr>
          <w:rFonts w:ascii="Times New Roman" w:hAnsi="Times New Roman" w:cs="Times New Roman"/>
          <w:iCs/>
        </w:rPr>
        <w:t xml:space="preserve">his item could </w:t>
      </w:r>
      <w:r w:rsidRPr="009F6A69">
        <w:rPr>
          <w:rFonts w:ascii="Times New Roman" w:hAnsi="Times New Roman" w:cs="Times New Roman"/>
          <w:iCs/>
        </w:rPr>
        <w:t xml:space="preserve"> be considered for inclusion in </w:t>
      </w:r>
      <w:r w:rsidRPr="009F6A69">
        <w:rPr>
          <w:rFonts w:ascii="Times New Roman" w:hAnsi="Times New Roman" w:cs="Times New Roman"/>
        </w:rPr>
        <w:t xml:space="preserve">the </w:t>
      </w:r>
      <w:hyperlink w:anchor="Combined_Ballot" w:history="1">
        <w:r w:rsidRPr="009F6A69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0CEE1E91" w14:textId="77777777" w:rsidR="00875876" w:rsidRPr="009F6A69" w:rsidRDefault="00875876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9FEF3B1" w14:textId="77777777" w:rsidR="00A86961" w:rsidRPr="009F6A69" w:rsidRDefault="00A86961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65050AF" w14:textId="3EF82F9D" w:rsidR="007A0397" w:rsidRPr="009F6A69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F6A69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9F6A69">
        <w:rPr>
          <w:rFonts w:ascii="Times New Roman" w:hAnsi="Times New Roman" w:cs="Times New Roman"/>
          <w:u w:val="single"/>
        </w:rPr>
        <w:t>Update</w:t>
      </w:r>
      <w:r w:rsidR="003A4157" w:rsidRPr="009F6A69">
        <w:rPr>
          <w:rFonts w:ascii="Times New Roman" w:hAnsi="Times New Roman" w:cs="Times New Roman"/>
          <w:u w:val="single"/>
        </w:rPr>
        <w:t xml:space="preserve"> </w:t>
      </w:r>
    </w:p>
    <w:p w14:paraId="52476BC8" w14:textId="49934827" w:rsidR="007F2AAA" w:rsidRPr="009F6A69" w:rsidRDefault="009F6A69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F6A69">
        <w:rPr>
          <w:rFonts w:ascii="Times New Roman" w:hAnsi="Times New Roman" w:cs="Times New Roman"/>
          <w:iCs/>
        </w:rPr>
        <w:t>Ms. Henson reviewed the disposition of items considered at the January 24, 2023 TAC meeting.</w:t>
      </w:r>
    </w:p>
    <w:p w14:paraId="0E7E390B" w14:textId="28D417B0" w:rsidR="001A3228" w:rsidRPr="009F6A69" w:rsidRDefault="001A3228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6B9D73BB" w14:textId="77777777" w:rsidR="009F6A69" w:rsidRPr="009F6A69" w:rsidRDefault="009F6A69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F27C1F1" w14:textId="2CC87A34" w:rsidR="00875876" w:rsidRPr="009F6A69" w:rsidRDefault="00131680" w:rsidP="0087587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F6A69">
        <w:rPr>
          <w:rFonts w:ascii="Times New Roman" w:hAnsi="Times New Roman" w:cs="Times New Roman"/>
          <w:u w:val="single"/>
        </w:rPr>
        <w:lastRenderedPageBreak/>
        <w:t xml:space="preserve">Project </w:t>
      </w:r>
      <w:r w:rsidR="00D16019" w:rsidRPr="009F6A69">
        <w:rPr>
          <w:rFonts w:ascii="Times New Roman" w:hAnsi="Times New Roman" w:cs="Times New Roman"/>
          <w:u w:val="single"/>
        </w:rPr>
        <w:t xml:space="preserve">Update </w:t>
      </w:r>
      <w:bookmarkStart w:id="4" w:name="_Hlk126309725"/>
      <w:r w:rsidR="00875876" w:rsidRPr="009F6A69">
        <w:rPr>
          <w:rFonts w:ascii="Times New Roman" w:hAnsi="Times New Roman" w:cs="Times New Roman"/>
          <w:u w:val="single"/>
        </w:rPr>
        <w:t>(see Key Documents)</w:t>
      </w:r>
    </w:p>
    <w:bookmarkEnd w:id="4"/>
    <w:p w14:paraId="7C19A128" w14:textId="38815CD1" w:rsidR="00C170B6" w:rsidRPr="00D32DEC" w:rsidRDefault="0060378E" w:rsidP="00D92956">
      <w:pPr>
        <w:pStyle w:val="NoSpacing"/>
        <w:jc w:val="both"/>
        <w:rPr>
          <w:rFonts w:ascii="Times New Roman" w:hAnsi="Times New Roman" w:cs="Times New Roman"/>
        </w:rPr>
      </w:pPr>
      <w:r w:rsidRPr="008E25F0">
        <w:rPr>
          <w:rFonts w:ascii="Times New Roman" w:hAnsi="Times New Roman" w:cs="Times New Roman"/>
        </w:rPr>
        <w:t xml:space="preserve">Troy Anderson </w:t>
      </w:r>
      <w:r w:rsidR="00D16019" w:rsidRPr="008E25F0">
        <w:rPr>
          <w:rFonts w:ascii="Times New Roman" w:hAnsi="Times New Roman" w:cs="Times New Roman"/>
        </w:rPr>
        <w:t>pr</w:t>
      </w:r>
      <w:r w:rsidR="00817ED3" w:rsidRPr="008E25F0">
        <w:rPr>
          <w:rFonts w:ascii="Times New Roman" w:hAnsi="Times New Roman" w:cs="Times New Roman"/>
        </w:rPr>
        <w:t xml:space="preserve">ovided </w:t>
      </w:r>
      <w:r w:rsidR="0032670B" w:rsidRPr="008E25F0">
        <w:rPr>
          <w:rFonts w:ascii="Times New Roman" w:hAnsi="Times New Roman" w:cs="Times New Roman"/>
        </w:rPr>
        <w:t>project highlights</w:t>
      </w:r>
      <w:r w:rsidR="008E25F0">
        <w:rPr>
          <w:rFonts w:ascii="Times New Roman" w:hAnsi="Times New Roman" w:cs="Times New Roman"/>
        </w:rPr>
        <w:t xml:space="preserve">, </w:t>
      </w:r>
      <w:r w:rsidR="00837D74" w:rsidRPr="008E25F0">
        <w:rPr>
          <w:rFonts w:ascii="Times New Roman" w:hAnsi="Times New Roman" w:cs="Times New Roman"/>
        </w:rPr>
        <w:t xml:space="preserve">summarized </w:t>
      </w:r>
      <w:r w:rsidR="0032670B" w:rsidRPr="008E25F0">
        <w:rPr>
          <w:rFonts w:ascii="Times New Roman" w:hAnsi="Times New Roman" w:cs="Times New Roman"/>
        </w:rPr>
        <w:t xml:space="preserve">the </w:t>
      </w:r>
      <w:r w:rsidR="00B6675F" w:rsidRPr="008E25F0">
        <w:rPr>
          <w:rFonts w:ascii="Times New Roman" w:hAnsi="Times New Roman" w:cs="Times New Roman"/>
        </w:rPr>
        <w:t xml:space="preserve">2023 </w:t>
      </w:r>
      <w:r w:rsidR="0032670B" w:rsidRPr="008E25F0">
        <w:rPr>
          <w:rFonts w:ascii="Times New Roman" w:hAnsi="Times New Roman" w:cs="Times New Roman"/>
        </w:rPr>
        <w:t>release target</w:t>
      </w:r>
      <w:r w:rsidR="001C6BD0" w:rsidRPr="008E25F0">
        <w:rPr>
          <w:rFonts w:ascii="Times New Roman" w:hAnsi="Times New Roman" w:cs="Times New Roman"/>
        </w:rPr>
        <w:t>s</w:t>
      </w:r>
      <w:r w:rsidR="008E25F0">
        <w:rPr>
          <w:rFonts w:ascii="Times New Roman" w:hAnsi="Times New Roman" w:cs="Times New Roman"/>
        </w:rPr>
        <w:t xml:space="preserve">, and presented </w:t>
      </w:r>
      <w:r w:rsidR="008E25F0" w:rsidRPr="008E25F0">
        <w:rPr>
          <w:rFonts w:ascii="Times New Roman" w:hAnsi="Times New Roman" w:cs="Times New Roman"/>
        </w:rPr>
        <w:t xml:space="preserve">changes to the release matrix to include </w:t>
      </w:r>
      <w:r w:rsidR="00C170B6" w:rsidRPr="008E25F0">
        <w:rPr>
          <w:rFonts w:ascii="Times New Roman" w:hAnsi="Times New Roman" w:cs="Times New Roman"/>
        </w:rPr>
        <w:t>additional context showing major ERCOT projects in-flight that are consuming critical resources</w:t>
      </w:r>
      <w:r w:rsidR="008E25F0" w:rsidRPr="008E25F0">
        <w:rPr>
          <w:rFonts w:ascii="Times New Roman" w:hAnsi="Times New Roman" w:cs="Times New Roman"/>
        </w:rPr>
        <w:t xml:space="preserve">.  Mr. Anderson </w:t>
      </w:r>
      <w:r w:rsidR="00F21F37" w:rsidRPr="008E25F0">
        <w:rPr>
          <w:rFonts w:ascii="Times New Roman" w:hAnsi="Times New Roman" w:cs="Times New Roman"/>
        </w:rPr>
        <w:t>reviewed the additional project status information</w:t>
      </w:r>
      <w:r w:rsidR="008E25F0">
        <w:rPr>
          <w:rFonts w:ascii="Times New Roman" w:hAnsi="Times New Roman" w:cs="Times New Roman"/>
        </w:rPr>
        <w:t xml:space="preserve"> and </w:t>
      </w:r>
      <w:r w:rsidR="00D32DEC" w:rsidRPr="008E25F0">
        <w:rPr>
          <w:rFonts w:ascii="Times New Roman" w:hAnsi="Times New Roman" w:cs="Times New Roman"/>
        </w:rPr>
        <w:t xml:space="preserve">presented the draft agenda for the February 16, 2023 </w:t>
      </w:r>
      <w:r w:rsidR="00C170B6" w:rsidRPr="008E25F0">
        <w:rPr>
          <w:rFonts w:ascii="Times New Roman" w:hAnsi="Times New Roman" w:cs="Times New Roman"/>
        </w:rPr>
        <w:t xml:space="preserve">Technology Working Group (TWG) </w:t>
      </w:r>
      <w:r w:rsidR="00D32DEC" w:rsidRPr="008E25F0">
        <w:rPr>
          <w:rFonts w:ascii="Times New Roman" w:hAnsi="Times New Roman" w:cs="Times New Roman"/>
        </w:rPr>
        <w:t>meeting.</w:t>
      </w:r>
      <w:r w:rsidR="00D32DEC" w:rsidRPr="00D32DEC">
        <w:rPr>
          <w:rFonts w:ascii="Times New Roman" w:hAnsi="Times New Roman" w:cs="Times New Roman"/>
        </w:rPr>
        <w:t xml:space="preserve">  </w:t>
      </w:r>
    </w:p>
    <w:p w14:paraId="3AE2ADF3" w14:textId="77777777" w:rsidR="00C170B6" w:rsidRPr="009F6A69" w:rsidRDefault="00C170B6" w:rsidP="00D9295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B760590" w14:textId="77777777" w:rsidR="00602F5E" w:rsidRPr="009F6A69" w:rsidRDefault="00602F5E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E83AC3A" w14:textId="162F9BBB" w:rsidR="00A27CA4" w:rsidRPr="009F6A69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F6A69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9F6A69">
        <w:rPr>
          <w:rFonts w:ascii="Times New Roman" w:hAnsi="Times New Roman" w:cs="Times New Roman"/>
          <w:u w:val="single"/>
        </w:rPr>
        <w:t xml:space="preserve"> (see Key Documents)</w:t>
      </w:r>
    </w:p>
    <w:p w14:paraId="73176D7A" w14:textId="7594A5B6" w:rsidR="009F6A69" w:rsidRPr="009F6A69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9F6A69">
        <w:rPr>
          <w:rFonts w:ascii="Times New Roman" w:hAnsi="Times New Roman" w:cs="Times New Roman"/>
          <w:i/>
        </w:rPr>
        <w:t xml:space="preserve">Nodal Protocol Revision Request </w:t>
      </w:r>
      <w:r w:rsidR="00DE6C05" w:rsidRPr="009F6A69">
        <w:rPr>
          <w:rFonts w:ascii="Times New Roman" w:hAnsi="Times New Roman" w:cs="Times New Roman"/>
          <w:i/>
        </w:rPr>
        <w:t xml:space="preserve">(NPRR) </w:t>
      </w:r>
      <w:r w:rsidR="009F6A69" w:rsidRPr="009F6A69">
        <w:rPr>
          <w:rFonts w:ascii="Times New Roman" w:hAnsi="Times New Roman" w:cs="Times New Roman"/>
          <w:i/>
        </w:rPr>
        <w:t>1157, Incorporation of PUCT Approval into Revision Request Process</w:t>
      </w:r>
    </w:p>
    <w:p w14:paraId="15F4A477" w14:textId="4D3A5684" w:rsidR="009F6A69" w:rsidRDefault="009F6A69" w:rsidP="009E650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9F6A69">
        <w:rPr>
          <w:rFonts w:ascii="Times New Roman" w:hAnsi="Times New Roman" w:cs="Times New Roman"/>
          <w:i/>
        </w:rPr>
        <w:t>NPRR1158, Remove Sunset Date for Weatherization Inspection Fees</w:t>
      </w:r>
    </w:p>
    <w:p w14:paraId="33C33B7D" w14:textId="04796817" w:rsidR="009F6A69" w:rsidRDefault="009F6A69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9F6A69">
        <w:rPr>
          <w:rFonts w:ascii="Times New Roman" w:hAnsi="Times New Roman" w:cs="Times New Roman"/>
          <w:i/>
        </w:rPr>
        <w:t>NPRR1159, Related to RMGRR171, Changes to Transition Process that Require Opt-in MOU or EC that are Designating POLR to provide Mass Transition Methodology to ERCOT</w:t>
      </w:r>
    </w:p>
    <w:p w14:paraId="46BD45FE" w14:textId="5E771C2F" w:rsidR="006E4E3E" w:rsidRPr="002324B1" w:rsidRDefault="009F6A69" w:rsidP="006E4E3E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the </w:t>
      </w:r>
      <w:r w:rsidR="002324B1">
        <w:rPr>
          <w:rFonts w:ascii="Times New Roman" w:hAnsi="Times New Roman" w:cs="Times New Roman"/>
          <w:iCs/>
        </w:rPr>
        <w:t xml:space="preserve">1/17/23 PRS Report and 12/8/22 Impact Analysis for NPRR1158, 1/17/23 PRS Report and 12/15/22 Impact Analysis for NPRR1159, and 1/17/23 PRS Report and 12/22/22 Impact Analysis </w:t>
      </w:r>
      <w:r w:rsidR="002324B1" w:rsidRPr="002324B1">
        <w:rPr>
          <w:rFonts w:ascii="Times New Roman" w:hAnsi="Times New Roman" w:cs="Times New Roman"/>
          <w:iCs/>
        </w:rPr>
        <w:t xml:space="preserve">for NPRR1159.  </w:t>
      </w:r>
      <w:r w:rsidR="006E4E3E" w:rsidRPr="002324B1">
        <w:rPr>
          <w:rFonts w:ascii="Times New Roman" w:hAnsi="Times New Roman" w:cs="Times New Roman"/>
          <w:iCs/>
        </w:rPr>
        <w:t>Ms. Henson noted th</w:t>
      </w:r>
      <w:r w:rsidR="002324B1" w:rsidRPr="002324B1">
        <w:rPr>
          <w:rFonts w:ascii="Times New Roman" w:hAnsi="Times New Roman" w:cs="Times New Roman"/>
          <w:iCs/>
        </w:rPr>
        <w:t xml:space="preserve">ese items </w:t>
      </w:r>
      <w:r w:rsidR="006E4E3E" w:rsidRPr="002324B1">
        <w:rPr>
          <w:rFonts w:ascii="Times New Roman" w:hAnsi="Times New Roman" w:cs="Times New Roman"/>
          <w:iCs/>
        </w:rPr>
        <w:t xml:space="preserve">could be considered for inclusion in </w:t>
      </w:r>
      <w:r w:rsidR="006E4E3E" w:rsidRPr="002324B1">
        <w:rPr>
          <w:rFonts w:ascii="Times New Roman" w:hAnsi="Times New Roman" w:cs="Times New Roman"/>
        </w:rPr>
        <w:t xml:space="preserve">the </w:t>
      </w:r>
      <w:hyperlink w:anchor="Combined_Ballot" w:history="1">
        <w:r w:rsidR="006E4E3E" w:rsidRPr="002324B1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54E0A5F9" w14:textId="6632F93D" w:rsidR="005631B8" w:rsidRPr="002324B1" w:rsidRDefault="005631B8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DD72D46" w14:textId="77777777" w:rsidR="00442B5A" w:rsidRPr="009F6A69" w:rsidRDefault="00442B5A" w:rsidP="0080781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518BEF7" w14:textId="2162B5A4" w:rsidR="004B343F" w:rsidRPr="002324B1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324B1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2C9CA5E6" w14:textId="407047C7" w:rsidR="009E6504" w:rsidRPr="00E07E19" w:rsidRDefault="009E6504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E07E19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5D8188E6" w14:textId="4C63D2D9" w:rsidR="002372DE" w:rsidRPr="00E07E19" w:rsidRDefault="002372D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E07E19">
        <w:rPr>
          <w:rFonts w:ascii="Times New Roman" w:hAnsi="Times New Roman" w:cs="Times New Roman"/>
          <w:i/>
        </w:rPr>
        <w:t>NPRR1070, Planning Criteria for GTC Exit Solutions</w:t>
      </w:r>
    </w:p>
    <w:p w14:paraId="7AAF7A1B" w14:textId="001DD98D" w:rsidR="00CB5146" w:rsidRPr="00E07E19" w:rsidRDefault="00CB5146" w:rsidP="00D91FAA">
      <w:pPr>
        <w:pStyle w:val="NoSpacing"/>
        <w:jc w:val="both"/>
        <w:rPr>
          <w:rFonts w:ascii="Times New Roman" w:hAnsi="Times New Roman" w:cs="Times New Roman"/>
          <w:i/>
        </w:rPr>
      </w:pPr>
      <w:r w:rsidRPr="00E07E19">
        <w:rPr>
          <w:rFonts w:ascii="Times New Roman" w:hAnsi="Times New Roman" w:cs="Times New Roman"/>
          <w:i/>
        </w:rPr>
        <w:t>NPRR1143, Provide ERCOT Flexibility to Determine When ESRs May Charge During an EEA Level 3</w:t>
      </w:r>
    </w:p>
    <w:p w14:paraId="135ACC17" w14:textId="77777777" w:rsidR="009E6504" w:rsidRPr="00E07E19" w:rsidRDefault="009E6504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E07E19">
        <w:rPr>
          <w:rFonts w:ascii="Times New Roman" w:hAnsi="Times New Roman" w:cs="Times New Roman"/>
          <w:i/>
        </w:rPr>
        <w:t>NPRR1146, Credit Changes to Appropriately Reflect TAO Exposure</w:t>
      </w:r>
    </w:p>
    <w:p w14:paraId="0C27277B" w14:textId="65DDB43D" w:rsidR="00875876" w:rsidRPr="00E07E19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E07E19">
        <w:rPr>
          <w:rFonts w:ascii="Times New Roman" w:hAnsi="Times New Roman" w:cs="Times New Roman"/>
          <w:i/>
        </w:rPr>
        <w:t>NPRR1150, Related to NOGRR230, WAN Participant Security</w:t>
      </w:r>
    </w:p>
    <w:p w14:paraId="255D87BD" w14:textId="77777777" w:rsidR="004F3855" w:rsidRPr="00E07E19" w:rsidRDefault="004F3855" w:rsidP="004F3855">
      <w:pPr>
        <w:pStyle w:val="NoSpacing"/>
        <w:jc w:val="both"/>
        <w:rPr>
          <w:rFonts w:ascii="Times New Roman" w:hAnsi="Times New Roman" w:cs="Times New Roman"/>
        </w:rPr>
      </w:pPr>
      <w:r w:rsidRPr="00E07E19">
        <w:rPr>
          <w:rFonts w:ascii="Times New Roman" w:hAnsi="Times New Roman" w:cs="Times New Roman"/>
        </w:rPr>
        <w:t xml:space="preserve">PRS took no action on these items.  </w:t>
      </w:r>
    </w:p>
    <w:p w14:paraId="5BBA6BBD" w14:textId="5FFD262B" w:rsidR="004F3855" w:rsidRDefault="004F3855" w:rsidP="009E650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B2A9481" w14:textId="77777777" w:rsidR="00E07E19" w:rsidRPr="002324B1" w:rsidRDefault="00E07E19" w:rsidP="00E07E19">
      <w:pPr>
        <w:pStyle w:val="NoSpacing"/>
        <w:jc w:val="both"/>
        <w:rPr>
          <w:rFonts w:ascii="Times New Roman" w:hAnsi="Times New Roman" w:cs="Times New Roman"/>
          <w:i/>
        </w:rPr>
      </w:pPr>
      <w:r w:rsidRPr="002324B1">
        <w:rPr>
          <w:rFonts w:ascii="Times New Roman" w:hAnsi="Times New Roman" w:cs="Times New Roman"/>
          <w:i/>
        </w:rPr>
        <w:t>NPRR956, Designation of Providers of Transmission Additions</w:t>
      </w:r>
    </w:p>
    <w:p w14:paraId="5B8FF7A5" w14:textId="77777777" w:rsidR="00E07E19" w:rsidRDefault="00E07E19" w:rsidP="00E07E19">
      <w:pPr>
        <w:pStyle w:val="NoSpacing"/>
        <w:jc w:val="both"/>
        <w:rPr>
          <w:rFonts w:ascii="Times New Roman" w:hAnsi="Times New Roman" w:cs="Times New Roman"/>
          <w:iCs/>
        </w:rPr>
      </w:pPr>
      <w:r w:rsidRPr="009D4C1C">
        <w:rPr>
          <w:rFonts w:ascii="Times New Roman" w:hAnsi="Times New Roman" w:cs="Times New Roman"/>
          <w:iCs/>
        </w:rPr>
        <w:t>Some Market Participants expressed a desire to take action on NPRR956.  Ms. Henson noted the 9/21/22 ERCOT comments requesting NPRR956 remain tabled, and offered to contact ERCOT Legal and request review of the issues at the March 8, 2023 PRS meeting.</w:t>
      </w:r>
      <w:r>
        <w:rPr>
          <w:rFonts w:ascii="Times New Roman" w:hAnsi="Times New Roman" w:cs="Times New Roman"/>
          <w:iCs/>
        </w:rPr>
        <w:t xml:space="preserve">  </w:t>
      </w:r>
    </w:p>
    <w:p w14:paraId="0DAE1A10" w14:textId="77777777" w:rsidR="00E07E19" w:rsidRDefault="00E07E19" w:rsidP="009E650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9DC396A" w14:textId="77777777" w:rsidR="009D4C1C" w:rsidRPr="009D4C1C" w:rsidRDefault="009D4C1C" w:rsidP="009D4C1C">
      <w:pPr>
        <w:pStyle w:val="NoSpacing"/>
        <w:jc w:val="both"/>
        <w:rPr>
          <w:rFonts w:ascii="Times New Roman" w:hAnsi="Times New Roman" w:cs="Times New Roman"/>
          <w:i/>
        </w:rPr>
      </w:pPr>
      <w:r w:rsidRPr="009D4C1C">
        <w:rPr>
          <w:rFonts w:ascii="Times New Roman" w:hAnsi="Times New Roman" w:cs="Times New Roman"/>
          <w:i/>
        </w:rPr>
        <w:t>NPRR1145, Use of State Estimator-Calculated ERCOT-Wide TLFs in Lieu of Seasonal Base Case ERCOT-Wide TLFs for Settlement</w:t>
      </w:r>
    </w:p>
    <w:p w14:paraId="2DA109A6" w14:textId="1C33CCAE" w:rsidR="00E07E19" w:rsidRPr="002324B1" w:rsidRDefault="00E07E19" w:rsidP="00E07E19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Market P</w:t>
      </w:r>
      <w:r w:rsidRPr="00E07E19">
        <w:rPr>
          <w:rFonts w:ascii="Times New Roman" w:hAnsi="Times New Roman" w:cs="Times New Roman"/>
          <w:iCs/>
        </w:rPr>
        <w:t xml:space="preserve">articipants reviewed the 8/10/22 ERCOT comments and </w:t>
      </w:r>
      <w:r>
        <w:rPr>
          <w:rFonts w:ascii="Times New Roman" w:hAnsi="Times New Roman" w:cs="Times New Roman"/>
          <w:iCs/>
        </w:rPr>
        <w:t>noted the Wholesale Market Subcommittee (</w:t>
      </w:r>
      <w:r w:rsidRPr="00E07E19">
        <w:rPr>
          <w:rFonts w:ascii="Times New Roman" w:hAnsi="Times New Roman" w:cs="Times New Roman"/>
          <w:iCs/>
        </w:rPr>
        <w:t>WMS</w:t>
      </w:r>
      <w:r>
        <w:rPr>
          <w:rFonts w:ascii="Times New Roman" w:hAnsi="Times New Roman" w:cs="Times New Roman"/>
          <w:iCs/>
        </w:rPr>
        <w:t xml:space="preserve">) </w:t>
      </w:r>
      <w:r w:rsidRPr="00E07E19">
        <w:rPr>
          <w:rFonts w:ascii="Times New Roman" w:hAnsi="Times New Roman" w:cs="Times New Roman"/>
          <w:iCs/>
        </w:rPr>
        <w:t>endorsement of NPRR1145 as amended by the 8/10/22 ERCOT comments at the February 6, 2023 WMS meeting.</w:t>
      </w:r>
      <w:r>
        <w:rPr>
          <w:rFonts w:ascii="Times New Roman" w:hAnsi="Times New Roman" w:cs="Times New Roman"/>
          <w:iCs/>
        </w:rPr>
        <w:t xml:space="preserve">  </w:t>
      </w:r>
      <w:r w:rsidRPr="002324B1">
        <w:rPr>
          <w:rFonts w:ascii="Times New Roman" w:hAnsi="Times New Roman" w:cs="Times New Roman"/>
          <w:iCs/>
        </w:rPr>
        <w:t>Ms. Henson noted th</w:t>
      </w:r>
      <w:r>
        <w:rPr>
          <w:rFonts w:ascii="Times New Roman" w:hAnsi="Times New Roman" w:cs="Times New Roman"/>
          <w:iCs/>
        </w:rPr>
        <w:t xml:space="preserve">is item </w:t>
      </w:r>
      <w:r w:rsidRPr="002324B1">
        <w:rPr>
          <w:rFonts w:ascii="Times New Roman" w:hAnsi="Times New Roman" w:cs="Times New Roman"/>
          <w:iCs/>
        </w:rPr>
        <w:t xml:space="preserve">could be considered for inclusion in </w:t>
      </w:r>
      <w:r w:rsidRPr="002324B1">
        <w:rPr>
          <w:rFonts w:ascii="Times New Roman" w:hAnsi="Times New Roman" w:cs="Times New Roman"/>
        </w:rPr>
        <w:t xml:space="preserve">the </w:t>
      </w:r>
      <w:hyperlink w:anchor="Combined_Ballot" w:history="1">
        <w:r w:rsidRPr="002324B1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01E1700C" w14:textId="77777777" w:rsidR="00E07E19" w:rsidRPr="00E07E19" w:rsidRDefault="00E07E19" w:rsidP="009E6504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055868AC" w14:textId="4C330101" w:rsidR="00DE6C05" w:rsidRPr="00E07E19" w:rsidRDefault="00DE6C05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E07E19">
        <w:rPr>
          <w:rFonts w:ascii="Times New Roman" w:hAnsi="Times New Roman" w:cs="Times New Roman"/>
          <w:i/>
        </w:rPr>
        <w:t>NPRR1155, Attestation Regarding Market Participant Citizenship, Ownership, or Headquarters</w:t>
      </w:r>
    </w:p>
    <w:p w14:paraId="33728BC2" w14:textId="77777777" w:rsidR="00C20C5F" w:rsidRPr="002324B1" w:rsidRDefault="004F3855" w:rsidP="00C20C5F">
      <w:pPr>
        <w:pStyle w:val="NoSpacing"/>
        <w:jc w:val="both"/>
        <w:rPr>
          <w:rFonts w:ascii="Times New Roman" w:hAnsi="Times New Roman" w:cs="Times New Roman"/>
          <w:iCs/>
        </w:rPr>
      </w:pPr>
      <w:r w:rsidRPr="00C20C5F">
        <w:rPr>
          <w:rFonts w:ascii="Times New Roman" w:hAnsi="Times New Roman" w:cs="Times New Roman"/>
          <w:iCs/>
        </w:rPr>
        <w:t xml:space="preserve">Ms. Henson </w:t>
      </w:r>
      <w:r w:rsidR="00C20C5F" w:rsidRPr="00C20C5F">
        <w:rPr>
          <w:rFonts w:ascii="Times New Roman" w:hAnsi="Times New Roman" w:cs="Times New Roman"/>
          <w:iCs/>
        </w:rPr>
        <w:t xml:space="preserve">reminded Market Participants of the </w:t>
      </w:r>
      <w:r w:rsidRPr="00C20C5F">
        <w:rPr>
          <w:rFonts w:ascii="Times New Roman" w:hAnsi="Times New Roman" w:cs="Times New Roman"/>
          <w:iCs/>
        </w:rPr>
        <w:t xml:space="preserve">NPRR1155 discussion at the </w:t>
      </w:r>
      <w:r w:rsidR="00C20C5F" w:rsidRPr="00C20C5F">
        <w:rPr>
          <w:rFonts w:ascii="Times New Roman" w:hAnsi="Times New Roman" w:cs="Times New Roman"/>
          <w:iCs/>
        </w:rPr>
        <w:t xml:space="preserve">January 17, 2023 </w:t>
      </w:r>
      <w:r w:rsidR="00963736" w:rsidRPr="00C20C5F">
        <w:rPr>
          <w:rFonts w:ascii="Times New Roman" w:hAnsi="Times New Roman" w:cs="Times New Roman"/>
          <w:iCs/>
        </w:rPr>
        <w:t>PRS Meeting</w:t>
      </w:r>
      <w:r w:rsidR="00C20C5F" w:rsidRPr="00C20C5F">
        <w:rPr>
          <w:rFonts w:ascii="Times New Roman" w:hAnsi="Times New Roman" w:cs="Times New Roman"/>
          <w:iCs/>
        </w:rPr>
        <w:t xml:space="preserve"> and noted this item could be considered for inclusion in </w:t>
      </w:r>
      <w:r w:rsidR="00C20C5F" w:rsidRPr="00C20C5F">
        <w:rPr>
          <w:rFonts w:ascii="Times New Roman" w:hAnsi="Times New Roman" w:cs="Times New Roman"/>
        </w:rPr>
        <w:t xml:space="preserve">the </w:t>
      </w:r>
      <w:hyperlink w:anchor="Combined_Ballot" w:history="1">
        <w:r w:rsidR="00C20C5F" w:rsidRPr="00C20C5F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2E9952C9" w14:textId="4C6850DE" w:rsidR="00C20C5F" w:rsidRDefault="00C20C5F" w:rsidP="004F385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2ADA59B6" w14:textId="51EF7301" w:rsidR="004F3855" w:rsidRDefault="004F3855" w:rsidP="004F3855">
      <w:pPr>
        <w:pStyle w:val="NoSpacing"/>
        <w:jc w:val="both"/>
        <w:rPr>
          <w:rFonts w:ascii="Times New Roman" w:hAnsi="Times New Roman" w:cs="Times New Roman"/>
          <w:i/>
        </w:rPr>
      </w:pPr>
      <w:r w:rsidRPr="00E07E19">
        <w:rPr>
          <w:rFonts w:ascii="Times New Roman" w:hAnsi="Times New Roman" w:cs="Times New Roman"/>
          <w:i/>
        </w:rPr>
        <w:t>NPRR1156, Priority Revision Request Process</w:t>
      </w:r>
    </w:p>
    <w:p w14:paraId="29B69DC9" w14:textId="1DC86E6A" w:rsidR="005A290E" w:rsidRDefault="00B36ADE" w:rsidP="004F3855">
      <w:pPr>
        <w:pStyle w:val="NoSpacing"/>
        <w:jc w:val="both"/>
        <w:rPr>
          <w:rFonts w:ascii="Times New Roman" w:hAnsi="Times New Roman" w:cs="Times New Roman"/>
          <w:iCs/>
        </w:rPr>
      </w:pPr>
      <w:r w:rsidRPr="00B36ADE">
        <w:rPr>
          <w:rFonts w:ascii="Times New Roman" w:hAnsi="Times New Roman" w:cs="Times New Roman"/>
          <w:iCs/>
        </w:rPr>
        <w:t xml:space="preserve">Ms. Henson yielded the chair to Diana Coleman.  </w:t>
      </w:r>
      <w:r>
        <w:rPr>
          <w:rFonts w:ascii="Times New Roman" w:hAnsi="Times New Roman" w:cs="Times New Roman"/>
          <w:iCs/>
        </w:rPr>
        <w:t>Ms. Henson reviewed t</w:t>
      </w:r>
      <w:r w:rsidRPr="00B36ADE">
        <w:rPr>
          <w:rFonts w:ascii="Times New Roman" w:hAnsi="Times New Roman" w:cs="Times New Roman"/>
          <w:iCs/>
        </w:rPr>
        <w:t xml:space="preserve">he 1/12/23 Joint TDSPs comments to NPRR1156.  </w:t>
      </w:r>
      <w:r w:rsidR="005A290E">
        <w:rPr>
          <w:rFonts w:ascii="Times New Roman" w:hAnsi="Times New Roman" w:cs="Times New Roman"/>
          <w:iCs/>
        </w:rPr>
        <w:t xml:space="preserve">In response to Market Participant questions, Cory Phillips reviewed the Revision Request process.  Floyd Walker reviewed the 2/1/23 PUCT Staff comments to NPRR1156.  </w:t>
      </w:r>
      <w:r w:rsidR="005A290E" w:rsidRPr="005A290E">
        <w:rPr>
          <w:rFonts w:ascii="Times New Roman" w:hAnsi="Times New Roman" w:cs="Times New Roman"/>
          <w:iCs/>
        </w:rPr>
        <w:t xml:space="preserve">Some </w:t>
      </w:r>
      <w:r w:rsidR="005A290E">
        <w:rPr>
          <w:rFonts w:ascii="Times New Roman" w:hAnsi="Times New Roman" w:cs="Times New Roman"/>
          <w:iCs/>
        </w:rPr>
        <w:t xml:space="preserve">Market Participants </w:t>
      </w:r>
      <w:r w:rsidR="005A290E" w:rsidRPr="005A290E">
        <w:rPr>
          <w:rFonts w:ascii="Times New Roman" w:hAnsi="Times New Roman" w:cs="Times New Roman"/>
          <w:iCs/>
        </w:rPr>
        <w:t>argued that the P</w:t>
      </w:r>
      <w:r w:rsidR="005A290E">
        <w:rPr>
          <w:rFonts w:ascii="Times New Roman" w:hAnsi="Times New Roman" w:cs="Times New Roman"/>
          <w:iCs/>
        </w:rPr>
        <w:t>ublic Utility Commission of Texas (P</w:t>
      </w:r>
      <w:r w:rsidR="005A290E" w:rsidRPr="005A290E">
        <w:rPr>
          <w:rFonts w:ascii="Times New Roman" w:hAnsi="Times New Roman" w:cs="Times New Roman"/>
          <w:iCs/>
        </w:rPr>
        <w:t>UCT</w:t>
      </w:r>
      <w:r w:rsidR="005A290E">
        <w:rPr>
          <w:rFonts w:ascii="Times New Roman" w:hAnsi="Times New Roman" w:cs="Times New Roman"/>
          <w:iCs/>
        </w:rPr>
        <w:t>)</w:t>
      </w:r>
      <w:r w:rsidR="005A290E" w:rsidRPr="005A290E">
        <w:rPr>
          <w:rFonts w:ascii="Times New Roman" w:hAnsi="Times New Roman" w:cs="Times New Roman"/>
          <w:iCs/>
        </w:rPr>
        <w:t xml:space="preserve"> must provide formal written documentation ahead of designating a Priority Revision Request</w:t>
      </w:r>
      <w:r w:rsidR="005A290E">
        <w:rPr>
          <w:rFonts w:ascii="Times New Roman" w:hAnsi="Times New Roman" w:cs="Times New Roman"/>
          <w:iCs/>
        </w:rPr>
        <w:t>.  Jon</w:t>
      </w:r>
      <w:r w:rsidR="00AA2B88">
        <w:rPr>
          <w:rFonts w:ascii="Times New Roman" w:hAnsi="Times New Roman" w:cs="Times New Roman"/>
          <w:iCs/>
        </w:rPr>
        <w:t>athan</w:t>
      </w:r>
      <w:r w:rsidR="005A290E">
        <w:rPr>
          <w:rFonts w:ascii="Times New Roman" w:hAnsi="Times New Roman" w:cs="Times New Roman"/>
          <w:iCs/>
        </w:rPr>
        <w:t xml:space="preserve"> Levine reviewed the 1/13/23 </w:t>
      </w:r>
      <w:r w:rsidR="005A290E" w:rsidRPr="005A290E">
        <w:rPr>
          <w:rFonts w:ascii="Times New Roman" w:hAnsi="Times New Roman" w:cs="Times New Roman"/>
          <w:iCs/>
        </w:rPr>
        <w:lastRenderedPageBreak/>
        <w:t xml:space="preserve">ERCOT </w:t>
      </w:r>
      <w:r w:rsidR="005A290E">
        <w:rPr>
          <w:rFonts w:ascii="Times New Roman" w:hAnsi="Times New Roman" w:cs="Times New Roman"/>
          <w:iCs/>
        </w:rPr>
        <w:t xml:space="preserve">comments to NPRR1156 and </w:t>
      </w:r>
      <w:r w:rsidR="005A290E" w:rsidRPr="005A290E">
        <w:rPr>
          <w:rFonts w:ascii="Times New Roman" w:hAnsi="Times New Roman" w:cs="Times New Roman"/>
          <w:iCs/>
        </w:rPr>
        <w:t>argued that verbal direction from the Commissioners would be sufficient and appropriate to file/designate a Priority Revision Request, and that the Protocols are not an appropriate place to attempt to govern otherwise lawful Commission actions</w:t>
      </w:r>
      <w:r w:rsidR="005A290E">
        <w:rPr>
          <w:rFonts w:ascii="Times New Roman" w:hAnsi="Times New Roman" w:cs="Times New Roman"/>
          <w:iCs/>
        </w:rPr>
        <w:t xml:space="preserve">.  </w:t>
      </w:r>
    </w:p>
    <w:p w14:paraId="6338E182" w14:textId="43B6C191" w:rsidR="006E02B9" w:rsidRDefault="006E02B9" w:rsidP="004F3855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52CA8E6" w14:textId="364C7E4C" w:rsidR="006E02B9" w:rsidRPr="005A290E" w:rsidRDefault="006E02B9" w:rsidP="004F3855">
      <w:pPr>
        <w:pStyle w:val="NoSpacing"/>
        <w:jc w:val="both"/>
        <w:rPr>
          <w:rFonts w:ascii="Times New Roman" w:hAnsi="Times New Roman" w:cs="Times New Roman"/>
          <w:i/>
        </w:rPr>
      </w:pPr>
      <w:r w:rsidRPr="005A290E">
        <w:rPr>
          <w:rFonts w:ascii="Times New Roman" w:hAnsi="Times New Roman" w:cs="Times New Roman"/>
          <w:b/>
          <w:bCs/>
          <w:iCs/>
        </w:rPr>
        <w:t xml:space="preserve">Mark Dreyfus moved to recommend approval of NPRR1156 as amended by the 1/12/23 Joint TDSP comments.  Blake Gross seconded the motion.  </w:t>
      </w:r>
      <w:r w:rsidR="005A290E" w:rsidRPr="005A290E">
        <w:rPr>
          <w:rFonts w:ascii="Times New Roman" w:hAnsi="Times New Roman" w:cs="Times New Roman"/>
          <w:b/>
          <w:bCs/>
          <w:iCs/>
        </w:rPr>
        <w:t>The motion carried with one abstention from the Consumer (Residential Consumer) Market Segment.</w:t>
      </w:r>
      <w:r w:rsidR="005A290E">
        <w:rPr>
          <w:rFonts w:ascii="Times New Roman" w:hAnsi="Times New Roman" w:cs="Times New Roman"/>
          <w:iCs/>
        </w:rPr>
        <w:t xml:space="preserve">  </w:t>
      </w:r>
      <w:r w:rsidR="005A290E" w:rsidRPr="005A290E">
        <w:rPr>
          <w:rFonts w:ascii="Times New Roman" w:hAnsi="Times New Roman" w:cs="Times New Roman"/>
          <w:i/>
        </w:rPr>
        <w:t>(Please see ballot posted with Key Documents.)</w:t>
      </w:r>
    </w:p>
    <w:p w14:paraId="0E40831C" w14:textId="77777777" w:rsidR="005A290E" w:rsidRDefault="005A290E" w:rsidP="004F3855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11231C15" w14:textId="77777777" w:rsidR="00602F5E" w:rsidRPr="009F6A69" w:rsidRDefault="00602F5E" w:rsidP="004F385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4DCB0280" w14:textId="3C996CE0" w:rsidR="00613152" w:rsidRPr="005A290E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bookmarkStart w:id="5" w:name="Combined_Ballot"/>
      <w:r w:rsidRPr="005A290E">
        <w:rPr>
          <w:rFonts w:ascii="Times New Roman" w:hAnsi="Times New Roman" w:cs="Times New Roman"/>
          <w:u w:val="single"/>
        </w:rPr>
        <w:t>Combined Ballot</w:t>
      </w:r>
    </w:p>
    <w:bookmarkEnd w:id="5"/>
    <w:p w14:paraId="002BC890" w14:textId="56AD4322" w:rsidR="00613152" w:rsidRPr="005A290E" w:rsidRDefault="005A290E" w:rsidP="0004041A">
      <w:pPr>
        <w:pStyle w:val="NoSpacing"/>
        <w:jc w:val="both"/>
        <w:rPr>
          <w:rFonts w:ascii="Times New Roman" w:hAnsi="Times New Roman" w:cs="Times New Roman"/>
          <w:b/>
        </w:rPr>
      </w:pPr>
      <w:r w:rsidRPr="005A290E">
        <w:rPr>
          <w:rFonts w:ascii="Times New Roman" w:hAnsi="Times New Roman" w:cs="Times New Roman"/>
          <w:b/>
        </w:rPr>
        <w:t xml:space="preserve">Jim Lee </w:t>
      </w:r>
      <w:r w:rsidR="00613152" w:rsidRPr="005A290E">
        <w:rPr>
          <w:rFonts w:ascii="Times New Roman" w:hAnsi="Times New Roman" w:cs="Times New Roman"/>
          <w:b/>
        </w:rPr>
        <w:t>moved to approve the Combined Ballot as follows:</w:t>
      </w:r>
    </w:p>
    <w:p w14:paraId="063E1AF0" w14:textId="77777777" w:rsidR="009F6A69" w:rsidRPr="009F6A69" w:rsidRDefault="009F6A69" w:rsidP="009F6A69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b/>
        </w:rPr>
      </w:pPr>
      <w:r w:rsidRPr="009F6A69">
        <w:rPr>
          <w:rFonts w:ascii="Times New Roman" w:hAnsi="Times New Roman" w:cs="Times New Roman"/>
          <w:b/>
        </w:rPr>
        <w:t>To approve the January 17, 2023, PRS Meeting Minutes as presented</w:t>
      </w:r>
    </w:p>
    <w:p w14:paraId="179C0D88" w14:textId="1A8120BA" w:rsidR="009F6A69" w:rsidRPr="009F6A69" w:rsidRDefault="009F6A69" w:rsidP="002324B1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b/>
        </w:rPr>
      </w:pPr>
      <w:r w:rsidRPr="009F6A69">
        <w:rPr>
          <w:rFonts w:ascii="Times New Roman" w:hAnsi="Times New Roman" w:cs="Times New Roman"/>
          <w:b/>
        </w:rPr>
        <w:t>To endorse and forward to TAC the 1/17/23 PRS Report and 12/8/22 Impact Analysis for NPRR1157</w:t>
      </w:r>
    </w:p>
    <w:p w14:paraId="58BFD18D" w14:textId="2A52C699" w:rsidR="009F6A69" w:rsidRPr="009F6A69" w:rsidRDefault="009F6A69" w:rsidP="002324B1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b/>
        </w:rPr>
      </w:pPr>
      <w:r w:rsidRPr="009F6A69">
        <w:rPr>
          <w:rFonts w:ascii="Times New Roman" w:hAnsi="Times New Roman" w:cs="Times New Roman"/>
          <w:b/>
        </w:rPr>
        <w:t>To endorse and forward to TAC the 1/17/23 PRS Report and 12/15/22 Impact Analysis for NPRR1158</w:t>
      </w:r>
    </w:p>
    <w:p w14:paraId="51D70270" w14:textId="0EDD4ABD" w:rsidR="009F6A69" w:rsidRPr="009F6A69" w:rsidRDefault="009F6A69" w:rsidP="002324B1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b/>
        </w:rPr>
      </w:pPr>
      <w:r w:rsidRPr="009F6A69">
        <w:rPr>
          <w:rFonts w:ascii="Times New Roman" w:hAnsi="Times New Roman" w:cs="Times New Roman"/>
          <w:b/>
        </w:rPr>
        <w:t>To endorse and forward to TAC the 1/17/23 PRS Report and 12/22/22 Impact Analysis for NPRR1159</w:t>
      </w:r>
    </w:p>
    <w:p w14:paraId="408551F6" w14:textId="2DD67696" w:rsidR="009F6A69" w:rsidRPr="009F6A69" w:rsidRDefault="009F6A69" w:rsidP="00E07E19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b/>
        </w:rPr>
      </w:pPr>
      <w:r w:rsidRPr="009F6A69">
        <w:rPr>
          <w:rFonts w:ascii="Times New Roman" w:hAnsi="Times New Roman" w:cs="Times New Roman"/>
          <w:b/>
        </w:rPr>
        <w:t>To recommend approval of NPRR1145 as amended by the 8/10/22 ERCOT comments</w:t>
      </w:r>
    </w:p>
    <w:p w14:paraId="29BC578B" w14:textId="58F321C0" w:rsidR="009F6A69" w:rsidRDefault="009F6A69" w:rsidP="00C20C5F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b/>
        </w:rPr>
      </w:pPr>
      <w:r w:rsidRPr="009F6A69">
        <w:rPr>
          <w:rFonts w:ascii="Times New Roman" w:hAnsi="Times New Roman" w:cs="Times New Roman"/>
          <w:b/>
        </w:rPr>
        <w:t>To recommend approval of NPRR1155 as submitted</w:t>
      </w:r>
    </w:p>
    <w:p w14:paraId="1E741E9C" w14:textId="35200DC0" w:rsidR="00BF1C3F" w:rsidRPr="005A290E" w:rsidRDefault="007F2AAA" w:rsidP="009F6A69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5A290E">
        <w:rPr>
          <w:rFonts w:ascii="Times New Roman" w:hAnsi="Times New Roman" w:cs="Times New Roman"/>
          <w:b/>
          <w:iCs/>
        </w:rPr>
        <w:t xml:space="preserve">Bob Wittmeyer </w:t>
      </w:r>
      <w:r w:rsidR="009E6504" w:rsidRPr="005A290E">
        <w:rPr>
          <w:rFonts w:ascii="Times New Roman" w:hAnsi="Times New Roman" w:cs="Times New Roman"/>
          <w:b/>
          <w:iCs/>
        </w:rPr>
        <w:t>s</w:t>
      </w:r>
      <w:r w:rsidR="004129C1" w:rsidRPr="005A290E">
        <w:rPr>
          <w:rFonts w:ascii="Times New Roman" w:hAnsi="Times New Roman" w:cs="Times New Roman"/>
          <w:b/>
        </w:rPr>
        <w:t>econded the motion</w:t>
      </w:r>
      <w:r w:rsidR="00C633DC" w:rsidRPr="005A290E">
        <w:rPr>
          <w:rFonts w:ascii="Times New Roman" w:hAnsi="Times New Roman" w:cs="Times New Roman"/>
          <w:b/>
        </w:rPr>
        <w:t xml:space="preserve">.  </w:t>
      </w:r>
      <w:r w:rsidR="00971B32" w:rsidRPr="005A290E">
        <w:rPr>
          <w:rFonts w:ascii="Times New Roman" w:hAnsi="Times New Roman" w:cs="Times New Roman"/>
          <w:b/>
        </w:rPr>
        <w:t>The motion carried</w:t>
      </w:r>
      <w:r w:rsidR="00BF6607" w:rsidRPr="005A290E">
        <w:rPr>
          <w:rFonts w:ascii="Times New Roman" w:hAnsi="Times New Roman" w:cs="Times New Roman"/>
          <w:b/>
        </w:rPr>
        <w:t xml:space="preserve"> unanimously.  </w:t>
      </w:r>
      <w:bookmarkStart w:id="6" w:name="_Hlk124352755"/>
      <w:bookmarkStart w:id="7" w:name="_Hlk124411800"/>
      <w:r w:rsidR="006C0889" w:rsidRPr="005A290E">
        <w:rPr>
          <w:rFonts w:ascii="Times New Roman" w:hAnsi="Times New Roman" w:cs="Times New Roman"/>
          <w:bCs/>
          <w:i/>
          <w:iCs/>
        </w:rPr>
        <w:t>(P</w:t>
      </w:r>
      <w:r w:rsidR="00BF1C3F" w:rsidRPr="005A290E">
        <w:rPr>
          <w:rFonts w:ascii="Times New Roman" w:hAnsi="Times New Roman" w:cs="Times New Roman"/>
          <w:bCs/>
          <w:i/>
          <w:iCs/>
        </w:rPr>
        <w:t xml:space="preserve">lease see ballot posted with Key Documents.) </w:t>
      </w:r>
      <w:bookmarkEnd w:id="6"/>
    </w:p>
    <w:bookmarkEnd w:id="7"/>
    <w:p w14:paraId="76F51EE3" w14:textId="3ECD01C6" w:rsidR="00D938F4" w:rsidRPr="009F6A69" w:rsidRDefault="00D938F4" w:rsidP="00A86961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59C9E3D1" w14:textId="77777777" w:rsidR="00EA1C56" w:rsidRPr="009F6A69" w:rsidRDefault="00EA1C56" w:rsidP="00A86961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763FDEE1" w14:textId="3EEF215D" w:rsidR="00F06013" w:rsidRPr="005A290E" w:rsidRDefault="00F06013" w:rsidP="00355F2D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5A290E">
        <w:rPr>
          <w:rFonts w:ascii="Times New Roman" w:hAnsi="Times New Roman" w:cs="Times New Roman"/>
          <w:u w:val="single"/>
        </w:rPr>
        <w:t>Other Business</w:t>
      </w:r>
      <w:r w:rsidR="00481F3C" w:rsidRPr="005A290E">
        <w:rPr>
          <w:rFonts w:ascii="Times New Roman" w:hAnsi="Times New Roman" w:cs="Times New Roman"/>
          <w:u w:val="single"/>
        </w:rPr>
        <w:t xml:space="preserve"> </w:t>
      </w:r>
      <w:r w:rsidR="00DE6C05" w:rsidRPr="005A290E">
        <w:rPr>
          <w:rFonts w:ascii="Times New Roman" w:hAnsi="Times New Roman" w:cs="Times New Roman"/>
          <w:u w:val="single"/>
        </w:rPr>
        <w:t xml:space="preserve">(see Key </w:t>
      </w:r>
      <w:r w:rsidR="007F2AAA" w:rsidRPr="005A290E">
        <w:rPr>
          <w:rFonts w:ascii="Times New Roman" w:hAnsi="Times New Roman" w:cs="Times New Roman"/>
          <w:u w:val="single"/>
        </w:rPr>
        <w:t>Documents)</w:t>
      </w:r>
    </w:p>
    <w:p w14:paraId="584379AF" w14:textId="6B000EC8" w:rsidR="00DE6C05" w:rsidRPr="005A290E" w:rsidRDefault="00DE6C05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i/>
          <w:iCs/>
        </w:rPr>
      </w:pPr>
      <w:r w:rsidRPr="005A290E">
        <w:rPr>
          <w:rFonts w:ascii="Times New Roman" w:hAnsi="Times New Roman" w:cs="Times New Roman"/>
          <w:i/>
          <w:iCs/>
        </w:rPr>
        <w:t xml:space="preserve">2023 PRS Goals </w:t>
      </w:r>
    </w:p>
    <w:p w14:paraId="289FA235" w14:textId="604170EB" w:rsidR="007F2AAA" w:rsidRPr="005A290E" w:rsidRDefault="007F2AAA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5A290E">
        <w:rPr>
          <w:rFonts w:ascii="Times New Roman" w:hAnsi="Times New Roman" w:cs="Times New Roman"/>
        </w:rPr>
        <w:t xml:space="preserve">Ms. Henson encouraged Market Participants to offer revisions </w:t>
      </w:r>
      <w:r w:rsidR="00836DC8" w:rsidRPr="005A290E">
        <w:rPr>
          <w:rFonts w:ascii="Times New Roman" w:hAnsi="Times New Roman" w:cs="Times New Roman"/>
        </w:rPr>
        <w:t>to</w:t>
      </w:r>
      <w:r w:rsidRPr="005A290E">
        <w:rPr>
          <w:rFonts w:ascii="Times New Roman" w:hAnsi="Times New Roman" w:cs="Times New Roman"/>
        </w:rPr>
        <w:t xml:space="preserve"> the 2023 PRS </w:t>
      </w:r>
      <w:r w:rsidR="00836DC8" w:rsidRPr="005A290E">
        <w:rPr>
          <w:rFonts w:ascii="Times New Roman" w:hAnsi="Times New Roman" w:cs="Times New Roman"/>
        </w:rPr>
        <w:t xml:space="preserve">Goals </w:t>
      </w:r>
      <w:r w:rsidRPr="005A290E">
        <w:rPr>
          <w:rFonts w:ascii="Times New Roman" w:hAnsi="Times New Roman" w:cs="Times New Roman"/>
        </w:rPr>
        <w:t xml:space="preserve">to PRS leadership, and stated that PRS Goals will be considered at the </w:t>
      </w:r>
      <w:r w:rsidR="005A290E" w:rsidRPr="005A290E">
        <w:rPr>
          <w:rFonts w:ascii="Times New Roman" w:hAnsi="Times New Roman" w:cs="Times New Roman"/>
        </w:rPr>
        <w:t xml:space="preserve">March 8, 2023 </w:t>
      </w:r>
      <w:r w:rsidRPr="005A290E">
        <w:rPr>
          <w:rFonts w:ascii="Times New Roman" w:hAnsi="Times New Roman" w:cs="Times New Roman"/>
        </w:rPr>
        <w:t xml:space="preserve">PRS meeting.  </w:t>
      </w:r>
    </w:p>
    <w:p w14:paraId="21D0A803" w14:textId="486A1459" w:rsidR="007F2AAA" w:rsidRDefault="007F2AAA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</w:p>
    <w:p w14:paraId="51611CA7" w14:textId="612C5455" w:rsidR="005A290E" w:rsidRDefault="005A290E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PRS March Meeting</w:t>
      </w:r>
    </w:p>
    <w:p w14:paraId="7CAC26DA" w14:textId="608A30E0" w:rsidR="005A290E" w:rsidRPr="005A290E" w:rsidRDefault="005A290E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Henson stated that in consideration of the March 9, 2023 PUCT Open Meeting, </w:t>
      </w:r>
      <w:r w:rsidR="0066116B">
        <w:rPr>
          <w:rFonts w:ascii="Times New Roman" w:hAnsi="Times New Roman" w:cs="Times New Roman"/>
        </w:rPr>
        <w:t xml:space="preserve">the March 9, 2023 PRS meeting would be rescheduled to March 8, 2023.  </w:t>
      </w:r>
      <w:r>
        <w:rPr>
          <w:rFonts w:ascii="Times New Roman" w:hAnsi="Times New Roman" w:cs="Times New Roman"/>
        </w:rPr>
        <w:t xml:space="preserve"> </w:t>
      </w:r>
    </w:p>
    <w:p w14:paraId="7B439B27" w14:textId="3081E482" w:rsidR="001E350C" w:rsidRDefault="001E350C" w:rsidP="00AD4EB2">
      <w:pPr>
        <w:pStyle w:val="NoSpacing"/>
        <w:jc w:val="both"/>
        <w:rPr>
          <w:rFonts w:ascii="Times New Roman" w:hAnsi="Times New Roman" w:cs="Times New Roman"/>
        </w:rPr>
      </w:pPr>
    </w:p>
    <w:p w14:paraId="02280E9F" w14:textId="77777777" w:rsidR="0066116B" w:rsidRPr="005A290E" w:rsidRDefault="0066116B" w:rsidP="00AD4EB2">
      <w:pPr>
        <w:pStyle w:val="NoSpacing"/>
        <w:jc w:val="both"/>
        <w:rPr>
          <w:rFonts w:ascii="Times New Roman" w:hAnsi="Times New Roman" w:cs="Times New Roman"/>
        </w:rPr>
      </w:pPr>
    </w:p>
    <w:p w14:paraId="16231DA0" w14:textId="2F2F569B" w:rsidR="00707A79" w:rsidRPr="005A290E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A290E">
        <w:rPr>
          <w:rFonts w:ascii="Times New Roman" w:hAnsi="Times New Roman" w:cs="Times New Roman"/>
          <w:u w:val="single"/>
        </w:rPr>
        <w:t>A</w:t>
      </w:r>
      <w:r w:rsidR="00707A79" w:rsidRPr="005A290E">
        <w:rPr>
          <w:rFonts w:ascii="Times New Roman" w:hAnsi="Times New Roman" w:cs="Times New Roman"/>
          <w:u w:val="single"/>
        </w:rPr>
        <w:t>djournment</w:t>
      </w:r>
    </w:p>
    <w:p w14:paraId="2854BC9C" w14:textId="3E511A48" w:rsidR="009E6504" w:rsidRPr="009E6504" w:rsidRDefault="00707A79" w:rsidP="003A2958">
      <w:pPr>
        <w:pStyle w:val="NoSpacing"/>
        <w:tabs>
          <w:tab w:val="left" w:pos="8122"/>
        </w:tabs>
        <w:jc w:val="both"/>
      </w:pPr>
      <w:r w:rsidRPr="005A290E">
        <w:rPr>
          <w:rFonts w:ascii="Times New Roman" w:hAnsi="Times New Roman" w:cs="Times New Roman"/>
        </w:rPr>
        <w:t>M</w:t>
      </w:r>
      <w:r w:rsidR="00A14CCE" w:rsidRPr="005A290E">
        <w:rPr>
          <w:rFonts w:ascii="Times New Roman" w:hAnsi="Times New Roman" w:cs="Times New Roman"/>
        </w:rPr>
        <w:t xml:space="preserve">s. </w:t>
      </w:r>
      <w:r w:rsidR="005A4743" w:rsidRPr="005A290E">
        <w:rPr>
          <w:rFonts w:ascii="Times New Roman" w:hAnsi="Times New Roman" w:cs="Times New Roman"/>
        </w:rPr>
        <w:t xml:space="preserve">Henson </w:t>
      </w:r>
      <w:r w:rsidRPr="005A290E">
        <w:rPr>
          <w:rFonts w:ascii="Times New Roman" w:hAnsi="Times New Roman" w:cs="Times New Roman"/>
        </w:rPr>
        <w:t xml:space="preserve">adjourned </w:t>
      </w:r>
      <w:r w:rsidR="005E4263" w:rsidRPr="005A290E">
        <w:rPr>
          <w:rFonts w:ascii="Times New Roman" w:hAnsi="Times New Roman" w:cs="Times New Roman"/>
        </w:rPr>
        <w:t xml:space="preserve">the </w:t>
      </w:r>
      <w:r w:rsidR="005A290E" w:rsidRPr="005A290E">
        <w:rPr>
          <w:rFonts w:ascii="Times New Roman" w:hAnsi="Times New Roman" w:cs="Times New Roman"/>
        </w:rPr>
        <w:t>February 9, 2023 P</w:t>
      </w:r>
      <w:r w:rsidRPr="005A290E">
        <w:rPr>
          <w:rFonts w:ascii="Times New Roman" w:hAnsi="Times New Roman" w:cs="Times New Roman"/>
        </w:rPr>
        <w:t>RS</w:t>
      </w:r>
      <w:r w:rsidR="00E7705F" w:rsidRPr="005A290E">
        <w:rPr>
          <w:rFonts w:ascii="Times New Roman" w:hAnsi="Times New Roman" w:cs="Times New Roman"/>
        </w:rPr>
        <w:t xml:space="preserve"> m</w:t>
      </w:r>
      <w:r w:rsidRPr="005A290E">
        <w:rPr>
          <w:rFonts w:ascii="Times New Roman" w:hAnsi="Times New Roman" w:cs="Times New Roman"/>
        </w:rPr>
        <w:t xml:space="preserve">eeting at </w:t>
      </w:r>
      <w:r w:rsidR="00F91C4C" w:rsidRPr="005A290E">
        <w:rPr>
          <w:rFonts w:ascii="Times New Roman" w:hAnsi="Times New Roman" w:cs="Times New Roman"/>
        </w:rPr>
        <w:t>1</w:t>
      </w:r>
      <w:r w:rsidR="00001576" w:rsidRPr="005A290E">
        <w:rPr>
          <w:rFonts w:ascii="Times New Roman" w:hAnsi="Times New Roman" w:cs="Times New Roman"/>
        </w:rPr>
        <w:t>0:</w:t>
      </w:r>
      <w:r w:rsidR="005A290E" w:rsidRPr="005A290E">
        <w:rPr>
          <w:rFonts w:ascii="Times New Roman" w:hAnsi="Times New Roman" w:cs="Times New Roman"/>
        </w:rPr>
        <w:t>34</w:t>
      </w:r>
      <w:r w:rsidR="00001576" w:rsidRPr="005A290E">
        <w:rPr>
          <w:rFonts w:ascii="Times New Roman" w:hAnsi="Times New Roman" w:cs="Times New Roman"/>
        </w:rPr>
        <w:t xml:space="preserve"> </w:t>
      </w:r>
      <w:r w:rsidR="00F91C4C" w:rsidRPr="005A290E">
        <w:rPr>
          <w:rFonts w:ascii="Times New Roman" w:hAnsi="Times New Roman" w:cs="Times New Roman"/>
        </w:rPr>
        <w:t>a</w:t>
      </w:r>
      <w:r w:rsidR="0002632F" w:rsidRPr="005A290E">
        <w:rPr>
          <w:rFonts w:ascii="Times New Roman" w:hAnsi="Times New Roman" w:cs="Times New Roman"/>
        </w:rPr>
        <w:t>.m.</w:t>
      </w:r>
      <w:r w:rsidR="0002632F" w:rsidRPr="0002632F">
        <w:rPr>
          <w:rFonts w:ascii="Times New Roman" w:hAnsi="Times New Roman" w:cs="Times New Roman"/>
        </w:rPr>
        <w:t xml:space="preserve"> 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</w:p>
    <w:p w14:paraId="3A0EB75E" w14:textId="68C026B1" w:rsidR="009E6504" w:rsidRDefault="009E6504" w:rsidP="009E6504">
      <w:pPr>
        <w:tabs>
          <w:tab w:val="left" w:pos="4116"/>
        </w:tabs>
      </w:pPr>
    </w:p>
    <w:p w14:paraId="2E99400D" w14:textId="483AEDD7" w:rsidR="001E0D55" w:rsidRPr="001E0D55" w:rsidRDefault="001E0D55" w:rsidP="001E0D55"/>
    <w:p w14:paraId="17C33703" w14:textId="372222C4" w:rsidR="001E0D55" w:rsidRPr="001E0D55" w:rsidRDefault="001E0D55" w:rsidP="001E0D55"/>
    <w:p w14:paraId="339C8748" w14:textId="16FE92FA" w:rsidR="001E0D55" w:rsidRPr="001E0D55" w:rsidRDefault="001E0D55" w:rsidP="001E0D55"/>
    <w:p w14:paraId="3F592EAD" w14:textId="5B6082FB" w:rsidR="001E0D55" w:rsidRPr="001E0D55" w:rsidRDefault="001E0D55" w:rsidP="001E0D55">
      <w:pPr>
        <w:tabs>
          <w:tab w:val="left" w:pos="3606"/>
        </w:tabs>
      </w:pPr>
      <w:r>
        <w:tab/>
      </w:r>
    </w:p>
    <w:sectPr w:rsidR="001E0D55" w:rsidRPr="001E0D55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DC3E" w14:textId="77777777" w:rsidR="00A737B8" w:rsidRDefault="00A737B8" w:rsidP="00C96B32">
      <w:pPr>
        <w:spacing w:after="0" w:line="240" w:lineRule="auto"/>
      </w:pPr>
      <w:r>
        <w:separator/>
      </w:r>
    </w:p>
  </w:endnote>
  <w:endnote w:type="continuationSeparator" w:id="0">
    <w:p w14:paraId="0790B6E5" w14:textId="77777777" w:rsidR="00A737B8" w:rsidRDefault="00A737B8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3F30DE11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</w:t>
    </w:r>
    <w:r w:rsidR="009F6A69">
      <w:rPr>
        <w:rFonts w:ascii="Times New Roman" w:hAnsi="Times New Roman" w:cs="Times New Roman"/>
        <w:b/>
        <w:sz w:val="16"/>
        <w:szCs w:val="16"/>
      </w:rPr>
      <w:t>February 9</w:t>
    </w:r>
    <w:r w:rsidR="001E0D55">
      <w:rPr>
        <w:rFonts w:ascii="Times New Roman" w:hAnsi="Times New Roman" w:cs="Times New Roman"/>
        <w:b/>
        <w:sz w:val="16"/>
        <w:szCs w:val="16"/>
      </w:rPr>
      <w:t>, 2023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11B1C" w14:textId="77777777" w:rsidR="00A737B8" w:rsidRDefault="00A737B8" w:rsidP="00C96B32">
      <w:pPr>
        <w:spacing w:after="0" w:line="240" w:lineRule="auto"/>
      </w:pPr>
      <w:r>
        <w:separator/>
      </w:r>
    </w:p>
  </w:footnote>
  <w:footnote w:type="continuationSeparator" w:id="0">
    <w:p w14:paraId="1A94A72A" w14:textId="77777777" w:rsidR="00A737B8" w:rsidRDefault="00A737B8" w:rsidP="00C96B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94E8A"/>
    <w:multiLevelType w:val="hybridMultilevel"/>
    <w:tmpl w:val="DC8A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F0E21"/>
    <w:multiLevelType w:val="hybridMultilevel"/>
    <w:tmpl w:val="815E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06E63"/>
    <w:multiLevelType w:val="hybridMultilevel"/>
    <w:tmpl w:val="04C4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B1FD3"/>
    <w:multiLevelType w:val="hybridMultilevel"/>
    <w:tmpl w:val="3110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4"/>
  </w:num>
  <w:num w:numId="5">
    <w:abstractNumId w:val="17"/>
  </w:num>
  <w:num w:numId="6">
    <w:abstractNumId w:val="12"/>
  </w:num>
  <w:num w:numId="7">
    <w:abstractNumId w:val="9"/>
  </w:num>
  <w:num w:numId="8">
    <w:abstractNumId w:val="10"/>
  </w:num>
  <w:num w:numId="9">
    <w:abstractNumId w:val="3"/>
  </w:num>
  <w:num w:numId="10">
    <w:abstractNumId w:val="15"/>
  </w:num>
  <w:num w:numId="11">
    <w:abstractNumId w:val="5"/>
  </w:num>
  <w:num w:numId="12">
    <w:abstractNumId w:val="1"/>
  </w:num>
  <w:num w:numId="13">
    <w:abstractNumId w:val="6"/>
  </w:num>
  <w:num w:numId="14">
    <w:abstractNumId w:val="2"/>
  </w:num>
  <w:num w:numId="15">
    <w:abstractNumId w:val="7"/>
  </w:num>
  <w:num w:numId="16">
    <w:abstractNumId w:val="8"/>
  </w:num>
  <w:num w:numId="17">
    <w:abstractNumId w:val="11"/>
  </w:num>
  <w:num w:numId="18">
    <w:abstractNumId w:val="18"/>
  </w:num>
  <w:num w:numId="19">
    <w:abstractNumId w:val="13"/>
  </w:num>
  <w:num w:numId="20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7A5"/>
    <w:rsid w:val="00066992"/>
    <w:rsid w:val="000669DF"/>
    <w:rsid w:val="0006761D"/>
    <w:rsid w:val="00070136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95A"/>
    <w:rsid w:val="00076DAA"/>
    <w:rsid w:val="0007701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6D"/>
    <w:rsid w:val="000A1697"/>
    <w:rsid w:val="000A1DBA"/>
    <w:rsid w:val="000A1EA7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5743"/>
    <w:rsid w:val="000A6164"/>
    <w:rsid w:val="000A72A7"/>
    <w:rsid w:val="000A7459"/>
    <w:rsid w:val="000A7A50"/>
    <w:rsid w:val="000B06BB"/>
    <w:rsid w:val="000B0BB2"/>
    <w:rsid w:val="000B141A"/>
    <w:rsid w:val="000B2EEF"/>
    <w:rsid w:val="000B3275"/>
    <w:rsid w:val="000B366C"/>
    <w:rsid w:val="000B3991"/>
    <w:rsid w:val="000B3E37"/>
    <w:rsid w:val="000B3EAF"/>
    <w:rsid w:val="000B3ECC"/>
    <w:rsid w:val="000B49B1"/>
    <w:rsid w:val="000B49FA"/>
    <w:rsid w:val="000B5D7A"/>
    <w:rsid w:val="000B6B82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3C53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33B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E0029"/>
    <w:rsid w:val="000E12D7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23B2"/>
    <w:rsid w:val="000F331D"/>
    <w:rsid w:val="000F3991"/>
    <w:rsid w:val="000F40E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867"/>
    <w:rsid w:val="00102C2F"/>
    <w:rsid w:val="00103E54"/>
    <w:rsid w:val="00104076"/>
    <w:rsid w:val="001041CB"/>
    <w:rsid w:val="0010475B"/>
    <w:rsid w:val="00104BA9"/>
    <w:rsid w:val="00104C8D"/>
    <w:rsid w:val="00104F0F"/>
    <w:rsid w:val="0010577C"/>
    <w:rsid w:val="001057A9"/>
    <w:rsid w:val="00105813"/>
    <w:rsid w:val="001061BC"/>
    <w:rsid w:val="001062F0"/>
    <w:rsid w:val="00106675"/>
    <w:rsid w:val="00107004"/>
    <w:rsid w:val="00107211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780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5DB7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398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982"/>
    <w:rsid w:val="001479E4"/>
    <w:rsid w:val="00147CCF"/>
    <w:rsid w:val="00147D91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4322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A7E"/>
    <w:rsid w:val="00166B61"/>
    <w:rsid w:val="00167798"/>
    <w:rsid w:val="001677CA"/>
    <w:rsid w:val="00167F74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B77"/>
    <w:rsid w:val="00185D90"/>
    <w:rsid w:val="00185E3D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1798"/>
    <w:rsid w:val="00191E72"/>
    <w:rsid w:val="00192230"/>
    <w:rsid w:val="001923A2"/>
    <w:rsid w:val="0019249D"/>
    <w:rsid w:val="00192598"/>
    <w:rsid w:val="00192B26"/>
    <w:rsid w:val="00193282"/>
    <w:rsid w:val="00193646"/>
    <w:rsid w:val="0019369A"/>
    <w:rsid w:val="00193D79"/>
    <w:rsid w:val="00193DD7"/>
    <w:rsid w:val="00193F76"/>
    <w:rsid w:val="00194AA1"/>
    <w:rsid w:val="001954B9"/>
    <w:rsid w:val="001957E7"/>
    <w:rsid w:val="001959AC"/>
    <w:rsid w:val="00195BCB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906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4CB8"/>
    <w:rsid w:val="001B57FA"/>
    <w:rsid w:val="001B5FB3"/>
    <w:rsid w:val="001B6474"/>
    <w:rsid w:val="001B68AD"/>
    <w:rsid w:val="001B74C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E40"/>
    <w:rsid w:val="001C40B5"/>
    <w:rsid w:val="001C486C"/>
    <w:rsid w:val="001C48A7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3892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0D55"/>
    <w:rsid w:val="001E21D8"/>
    <w:rsid w:val="001E27A0"/>
    <w:rsid w:val="001E343A"/>
    <w:rsid w:val="001E350C"/>
    <w:rsid w:val="001E3A4E"/>
    <w:rsid w:val="001E3B57"/>
    <w:rsid w:val="001E41C5"/>
    <w:rsid w:val="001E4EDD"/>
    <w:rsid w:val="001E575F"/>
    <w:rsid w:val="001E577D"/>
    <w:rsid w:val="001E5B01"/>
    <w:rsid w:val="001E692D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794"/>
    <w:rsid w:val="001F5D9F"/>
    <w:rsid w:val="001F6997"/>
    <w:rsid w:val="001F6BCA"/>
    <w:rsid w:val="001F7539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09"/>
    <w:rsid w:val="0020578E"/>
    <w:rsid w:val="00206854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3CE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26C1A"/>
    <w:rsid w:val="00230086"/>
    <w:rsid w:val="00230B76"/>
    <w:rsid w:val="002324B1"/>
    <w:rsid w:val="00233E95"/>
    <w:rsid w:val="00234085"/>
    <w:rsid w:val="002344CF"/>
    <w:rsid w:val="002346C3"/>
    <w:rsid w:val="00234CA3"/>
    <w:rsid w:val="002350FB"/>
    <w:rsid w:val="0023519B"/>
    <w:rsid w:val="00235746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5688"/>
    <w:rsid w:val="00255E2A"/>
    <w:rsid w:val="002569C3"/>
    <w:rsid w:val="00256BA9"/>
    <w:rsid w:val="002570B7"/>
    <w:rsid w:val="0025752B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87F31"/>
    <w:rsid w:val="00290409"/>
    <w:rsid w:val="00290A6A"/>
    <w:rsid w:val="00290D0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68F0"/>
    <w:rsid w:val="00296ABD"/>
    <w:rsid w:val="00296CB2"/>
    <w:rsid w:val="00296DD8"/>
    <w:rsid w:val="00296ED7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87B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31D7"/>
    <w:rsid w:val="002B339E"/>
    <w:rsid w:val="002B388F"/>
    <w:rsid w:val="002B38DC"/>
    <w:rsid w:val="002B3ABB"/>
    <w:rsid w:val="002B3FA5"/>
    <w:rsid w:val="002B4471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8C4"/>
    <w:rsid w:val="002C5B5C"/>
    <w:rsid w:val="002C5CED"/>
    <w:rsid w:val="002C6EFE"/>
    <w:rsid w:val="002C7D42"/>
    <w:rsid w:val="002C7E65"/>
    <w:rsid w:val="002C7F16"/>
    <w:rsid w:val="002D0445"/>
    <w:rsid w:val="002D1E8A"/>
    <w:rsid w:val="002D2004"/>
    <w:rsid w:val="002D26D5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B8E"/>
    <w:rsid w:val="002E5F69"/>
    <w:rsid w:val="002E5F71"/>
    <w:rsid w:val="002E64E3"/>
    <w:rsid w:val="002E68C2"/>
    <w:rsid w:val="002E70E6"/>
    <w:rsid w:val="002E7241"/>
    <w:rsid w:val="002E787A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335B"/>
    <w:rsid w:val="002F3715"/>
    <w:rsid w:val="002F4081"/>
    <w:rsid w:val="002F49AB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E12"/>
    <w:rsid w:val="002F7F34"/>
    <w:rsid w:val="00301023"/>
    <w:rsid w:val="00301253"/>
    <w:rsid w:val="003017FE"/>
    <w:rsid w:val="0030218F"/>
    <w:rsid w:val="0030248D"/>
    <w:rsid w:val="003026BE"/>
    <w:rsid w:val="00304F64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0E99"/>
    <w:rsid w:val="003218EC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A6"/>
    <w:rsid w:val="003306B7"/>
    <w:rsid w:val="003309B8"/>
    <w:rsid w:val="00330B34"/>
    <w:rsid w:val="00330D82"/>
    <w:rsid w:val="00330FBD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EE7"/>
    <w:rsid w:val="003518B6"/>
    <w:rsid w:val="00351AC6"/>
    <w:rsid w:val="0035209C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4264"/>
    <w:rsid w:val="00364363"/>
    <w:rsid w:val="0036490C"/>
    <w:rsid w:val="00364939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E1C"/>
    <w:rsid w:val="0037502A"/>
    <w:rsid w:val="00375599"/>
    <w:rsid w:val="0037559D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0C4"/>
    <w:rsid w:val="003832DB"/>
    <w:rsid w:val="00383FFA"/>
    <w:rsid w:val="003847C9"/>
    <w:rsid w:val="00384C2C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91"/>
    <w:rsid w:val="003930A3"/>
    <w:rsid w:val="003930B7"/>
    <w:rsid w:val="0039368F"/>
    <w:rsid w:val="003946A2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958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E72C4"/>
    <w:rsid w:val="003F0E0F"/>
    <w:rsid w:val="003F18D5"/>
    <w:rsid w:val="003F219A"/>
    <w:rsid w:val="003F2B82"/>
    <w:rsid w:val="003F3C19"/>
    <w:rsid w:val="003F4328"/>
    <w:rsid w:val="003F5853"/>
    <w:rsid w:val="003F5BE1"/>
    <w:rsid w:val="003F5F22"/>
    <w:rsid w:val="003F6CDB"/>
    <w:rsid w:val="003F711A"/>
    <w:rsid w:val="003F7409"/>
    <w:rsid w:val="00400418"/>
    <w:rsid w:val="004008F8"/>
    <w:rsid w:val="00400D23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315"/>
    <w:rsid w:val="00411BA5"/>
    <w:rsid w:val="004129C1"/>
    <w:rsid w:val="004132EC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BAD"/>
    <w:rsid w:val="00421BD0"/>
    <w:rsid w:val="00421EE7"/>
    <w:rsid w:val="00421F23"/>
    <w:rsid w:val="00422313"/>
    <w:rsid w:val="00422A2A"/>
    <w:rsid w:val="004230D5"/>
    <w:rsid w:val="00423E8B"/>
    <w:rsid w:val="00424195"/>
    <w:rsid w:val="00424290"/>
    <w:rsid w:val="004247B2"/>
    <w:rsid w:val="00424BEF"/>
    <w:rsid w:val="004250B7"/>
    <w:rsid w:val="00425E35"/>
    <w:rsid w:val="00426D44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1CF"/>
    <w:rsid w:val="0043543C"/>
    <w:rsid w:val="0043551F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472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570"/>
    <w:rsid w:val="004648FB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75E"/>
    <w:rsid w:val="004A2CBD"/>
    <w:rsid w:val="004A2F61"/>
    <w:rsid w:val="004A311C"/>
    <w:rsid w:val="004A31C6"/>
    <w:rsid w:val="004A3814"/>
    <w:rsid w:val="004A476C"/>
    <w:rsid w:val="004A4F46"/>
    <w:rsid w:val="004A51C2"/>
    <w:rsid w:val="004A51F2"/>
    <w:rsid w:val="004A522E"/>
    <w:rsid w:val="004A52C1"/>
    <w:rsid w:val="004A5C7F"/>
    <w:rsid w:val="004A5DBA"/>
    <w:rsid w:val="004A5FC8"/>
    <w:rsid w:val="004A62DF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4118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A60"/>
    <w:rsid w:val="004E2505"/>
    <w:rsid w:val="004E2E3D"/>
    <w:rsid w:val="004E3062"/>
    <w:rsid w:val="004E39E5"/>
    <w:rsid w:val="004E3E17"/>
    <w:rsid w:val="004E4B25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3855"/>
    <w:rsid w:val="004F3925"/>
    <w:rsid w:val="004F5604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DE8"/>
    <w:rsid w:val="00501130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129"/>
    <w:rsid w:val="00515489"/>
    <w:rsid w:val="00515845"/>
    <w:rsid w:val="005161CA"/>
    <w:rsid w:val="00516838"/>
    <w:rsid w:val="00516E61"/>
    <w:rsid w:val="00516FB8"/>
    <w:rsid w:val="00517153"/>
    <w:rsid w:val="005178BB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1F9E"/>
    <w:rsid w:val="005422E8"/>
    <w:rsid w:val="00542F36"/>
    <w:rsid w:val="0054310D"/>
    <w:rsid w:val="00543AFA"/>
    <w:rsid w:val="00543BC4"/>
    <w:rsid w:val="00543E7B"/>
    <w:rsid w:val="00544032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31B8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1843"/>
    <w:rsid w:val="00582D38"/>
    <w:rsid w:val="005835D2"/>
    <w:rsid w:val="00583DFA"/>
    <w:rsid w:val="005842FA"/>
    <w:rsid w:val="00584534"/>
    <w:rsid w:val="005845B3"/>
    <w:rsid w:val="00584857"/>
    <w:rsid w:val="00584920"/>
    <w:rsid w:val="00584AE3"/>
    <w:rsid w:val="00584E02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FE6"/>
    <w:rsid w:val="00593825"/>
    <w:rsid w:val="00593D4D"/>
    <w:rsid w:val="00593DBE"/>
    <w:rsid w:val="00595376"/>
    <w:rsid w:val="005958CE"/>
    <w:rsid w:val="0059594C"/>
    <w:rsid w:val="00595DA7"/>
    <w:rsid w:val="00595EEA"/>
    <w:rsid w:val="00596246"/>
    <w:rsid w:val="005963FF"/>
    <w:rsid w:val="00596597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90E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EF4"/>
    <w:rsid w:val="005A5F4B"/>
    <w:rsid w:val="005A7067"/>
    <w:rsid w:val="005A74BA"/>
    <w:rsid w:val="005B0110"/>
    <w:rsid w:val="005B04C2"/>
    <w:rsid w:val="005B0537"/>
    <w:rsid w:val="005B0998"/>
    <w:rsid w:val="005B0CD4"/>
    <w:rsid w:val="005B11BF"/>
    <w:rsid w:val="005B14A2"/>
    <w:rsid w:val="005B18CE"/>
    <w:rsid w:val="005B1EC0"/>
    <w:rsid w:val="005B233F"/>
    <w:rsid w:val="005B24D3"/>
    <w:rsid w:val="005B2593"/>
    <w:rsid w:val="005B3442"/>
    <w:rsid w:val="005B3E47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1E9"/>
    <w:rsid w:val="005D1523"/>
    <w:rsid w:val="005D1FC7"/>
    <w:rsid w:val="005D28A3"/>
    <w:rsid w:val="005D2C31"/>
    <w:rsid w:val="005D3676"/>
    <w:rsid w:val="005D4E3F"/>
    <w:rsid w:val="005D54CC"/>
    <w:rsid w:val="005D56F7"/>
    <w:rsid w:val="005D5B31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529"/>
    <w:rsid w:val="005E1AB3"/>
    <w:rsid w:val="005E1F39"/>
    <w:rsid w:val="005E2332"/>
    <w:rsid w:val="005E2F77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CAA"/>
    <w:rsid w:val="005F75EB"/>
    <w:rsid w:val="006003FB"/>
    <w:rsid w:val="0060055E"/>
    <w:rsid w:val="006005D5"/>
    <w:rsid w:val="00600E61"/>
    <w:rsid w:val="0060234E"/>
    <w:rsid w:val="00602BCC"/>
    <w:rsid w:val="00602C3B"/>
    <w:rsid w:val="00602F5E"/>
    <w:rsid w:val="00603156"/>
    <w:rsid w:val="0060378E"/>
    <w:rsid w:val="00603C66"/>
    <w:rsid w:val="00604A91"/>
    <w:rsid w:val="00605899"/>
    <w:rsid w:val="00605A0A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294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F43"/>
    <w:rsid w:val="006343D2"/>
    <w:rsid w:val="006369B6"/>
    <w:rsid w:val="00636AE5"/>
    <w:rsid w:val="006372D3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89C"/>
    <w:rsid w:val="00646BB5"/>
    <w:rsid w:val="00646CCD"/>
    <w:rsid w:val="00646F2A"/>
    <w:rsid w:val="00647349"/>
    <w:rsid w:val="006475AC"/>
    <w:rsid w:val="00650093"/>
    <w:rsid w:val="006504FF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16B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14D"/>
    <w:rsid w:val="006736C4"/>
    <w:rsid w:val="00673E7A"/>
    <w:rsid w:val="00673E9A"/>
    <w:rsid w:val="00674831"/>
    <w:rsid w:val="00674FFE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32B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8AD"/>
    <w:rsid w:val="00685938"/>
    <w:rsid w:val="00685BA2"/>
    <w:rsid w:val="00685E0E"/>
    <w:rsid w:val="00686E6D"/>
    <w:rsid w:val="00686F2D"/>
    <w:rsid w:val="00687914"/>
    <w:rsid w:val="0069073A"/>
    <w:rsid w:val="00691746"/>
    <w:rsid w:val="006923F5"/>
    <w:rsid w:val="00692637"/>
    <w:rsid w:val="006926FC"/>
    <w:rsid w:val="00692887"/>
    <w:rsid w:val="00693B73"/>
    <w:rsid w:val="00693CAF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2AE"/>
    <w:rsid w:val="006B2392"/>
    <w:rsid w:val="006B2D5D"/>
    <w:rsid w:val="006B2F63"/>
    <w:rsid w:val="006B34F8"/>
    <w:rsid w:val="006B56BC"/>
    <w:rsid w:val="006B60D5"/>
    <w:rsid w:val="006B6167"/>
    <w:rsid w:val="006B6179"/>
    <w:rsid w:val="006B77E2"/>
    <w:rsid w:val="006B7A6B"/>
    <w:rsid w:val="006B7C25"/>
    <w:rsid w:val="006C0000"/>
    <w:rsid w:val="006C0889"/>
    <w:rsid w:val="006C0E3F"/>
    <w:rsid w:val="006C1791"/>
    <w:rsid w:val="006C17E6"/>
    <w:rsid w:val="006C1B22"/>
    <w:rsid w:val="006C25AC"/>
    <w:rsid w:val="006C2C02"/>
    <w:rsid w:val="006C36B9"/>
    <w:rsid w:val="006C3DAD"/>
    <w:rsid w:val="006C3FE8"/>
    <w:rsid w:val="006C444C"/>
    <w:rsid w:val="006C4E30"/>
    <w:rsid w:val="006C66F2"/>
    <w:rsid w:val="006C6859"/>
    <w:rsid w:val="006C7A95"/>
    <w:rsid w:val="006D0850"/>
    <w:rsid w:val="006D178F"/>
    <w:rsid w:val="006D20CD"/>
    <w:rsid w:val="006D25FB"/>
    <w:rsid w:val="006D2F77"/>
    <w:rsid w:val="006D35D2"/>
    <w:rsid w:val="006D4D2F"/>
    <w:rsid w:val="006D556D"/>
    <w:rsid w:val="006D57BD"/>
    <w:rsid w:val="006D5F62"/>
    <w:rsid w:val="006D7602"/>
    <w:rsid w:val="006D7A4C"/>
    <w:rsid w:val="006D7A9B"/>
    <w:rsid w:val="006D7E03"/>
    <w:rsid w:val="006E02B9"/>
    <w:rsid w:val="006E0B1A"/>
    <w:rsid w:val="006E1BD5"/>
    <w:rsid w:val="006E1DA8"/>
    <w:rsid w:val="006E2346"/>
    <w:rsid w:val="006E2D0B"/>
    <w:rsid w:val="006E2E12"/>
    <w:rsid w:val="006E3C11"/>
    <w:rsid w:val="006E4E3E"/>
    <w:rsid w:val="006E6080"/>
    <w:rsid w:val="006E63DC"/>
    <w:rsid w:val="006E6694"/>
    <w:rsid w:val="006E68AC"/>
    <w:rsid w:val="006E7374"/>
    <w:rsid w:val="006F0591"/>
    <w:rsid w:val="006F0721"/>
    <w:rsid w:val="006F1BD8"/>
    <w:rsid w:val="006F26CC"/>
    <w:rsid w:val="006F2E9F"/>
    <w:rsid w:val="006F3B81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5E1"/>
    <w:rsid w:val="00751616"/>
    <w:rsid w:val="007525D8"/>
    <w:rsid w:val="0075263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4826"/>
    <w:rsid w:val="0076516B"/>
    <w:rsid w:val="0076574F"/>
    <w:rsid w:val="0076708C"/>
    <w:rsid w:val="007670D7"/>
    <w:rsid w:val="00767576"/>
    <w:rsid w:val="00767D7F"/>
    <w:rsid w:val="00770F76"/>
    <w:rsid w:val="00771D6A"/>
    <w:rsid w:val="00771E14"/>
    <w:rsid w:val="00772029"/>
    <w:rsid w:val="00772FBC"/>
    <w:rsid w:val="007732C0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5081"/>
    <w:rsid w:val="00785D3F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F71"/>
    <w:rsid w:val="00794FA2"/>
    <w:rsid w:val="0079519F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79D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59E"/>
    <w:rsid w:val="007C6A53"/>
    <w:rsid w:val="007C6AFE"/>
    <w:rsid w:val="007C6E50"/>
    <w:rsid w:val="007C7538"/>
    <w:rsid w:val="007D03D9"/>
    <w:rsid w:val="007D1391"/>
    <w:rsid w:val="007D13B9"/>
    <w:rsid w:val="007D279F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C54"/>
    <w:rsid w:val="007F3EA0"/>
    <w:rsid w:val="007F415C"/>
    <w:rsid w:val="007F422C"/>
    <w:rsid w:val="007F426E"/>
    <w:rsid w:val="007F45BF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75E"/>
    <w:rsid w:val="0080383F"/>
    <w:rsid w:val="00803BA0"/>
    <w:rsid w:val="0080439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B3A"/>
    <w:rsid w:val="00810B6E"/>
    <w:rsid w:val="00810E55"/>
    <w:rsid w:val="008119B5"/>
    <w:rsid w:val="00811B57"/>
    <w:rsid w:val="00811F8B"/>
    <w:rsid w:val="008120B5"/>
    <w:rsid w:val="0081281B"/>
    <w:rsid w:val="00812A75"/>
    <w:rsid w:val="00812ECA"/>
    <w:rsid w:val="00812FB5"/>
    <w:rsid w:val="00813233"/>
    <w:rsid w:val="008135A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ED3"/>
    <w:rsid w:val="00817F0C"/>
    <w:rsid w:val="0082050B"/>
    <w:rsid w:val="00820A91"/>
    <w:rsid w:val="00821226"/>
    <w:rsid w:val="00821ADA"/>
    <w:rsid w:val="0082225D"/>
    <w:rsid w:val="00822B8B"/>
    <w:rsid w:val="00822FB5"/>
    <w:rsid w:val="008230A4"/>
    <w:rsid w:val="00824435"/>
    <w:rsid w:val="00824866"/>
    <w:rsid w:val="00824CD0"/>
    <w:rsid w:val="00824D6C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15D4"/>
    <w:rsid w:val="008524CF"/>
    <w:rsid w:val="00853A5C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383"/>
    <w:rsid w:val="00857570"/>
    <w:rsid w:val="00857595"/>
    <w:rsid w:val="0085791A"/>
    <w:rsid w:val="00857A3C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49C"/>
    <w:rsid w:val="00862B3C"/>
    <w:rsid w:val="00863209"/>
    <w:rsid w:val="008632ED"/>
    <w:rsid w:val="00863C4B"/>
    <w:rsid w:val="008641FF"/>
    <w:rsid w:val="00864F2F"/>
    <w:rsid w:val="0086556A"/>
    <w:rsid w:val="0086640F"/>
    <w:rsid w:val="00866442"/>
    <w:rsid w:val="00866EC2"/>
    <w:rsid w:val="00870D4A"/>
    <w:rsid w:val="00871B40"/>
    <w:rsid w:val="00871B87"/>
    <w:rsid w:val="00871EAD"/>
    <w:rsid w:val="008720B0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C03"/>
    <w:rsid w:val="00896E05"/>
    <w:rsid w:val="00897199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2ECC"/>
    <w:rsid w:val="008A3234"/>
    <w:rsid w:val="008A33AE"/>
    <w:rsid w:val="008A3ABF"/>
    <w:rsid w:val="008A3BDB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2CF"/>
    <w:rsid w:val="008D44A5"/>
    <w:rsid w:val="008D49B8"/>
    <w:rsid w:val="008D4CDD"/>
    <w:rsid w:val="008D62B9"/>
    <w:rsid w:val="008D71C1"/>
    <w:rsid w:val="008D7A6A"/>
    <w:rsid w:val="008E037C"/>
    <w:rsid w:val="008E09E0"/>
    <w:rsid w:val="008E0BD7"/>
    <w:rsid w:val="008E13C3"/>
    <w:rsid w:val="008E1BD9"/>
    <w:rsid w:val="008E202A"/>
    <w:rsid w:val="008E25F0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4F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9D4"/>
    <w:rsid w:val="00923E1A"/>
    <w:rsid w:val="00923F1B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63CD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43DB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0BE4"/>
    <w:rsid w:val="009412B5"/>
    <w:rsid w:val="00941346"/>
    <w:rsid w:val="009414C0"/>
    <w:rsid w:val="009419B3"/>
    <w:rsid w:val="00943461"/>
    <w:rsid w:val="00943AAD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D73"/>
    <w:rsid w:val="009510CE"/>
    <w:rsid w:val="009510FE"/>
    <w:rsid w:val="00951209"/>
    <w:rsid w:val="0095149F"/>
    <w:rsid w:val="0095258F"/>
    <w:rsid w:val="00952E5D"/>
    <w:rsid w:val="0095352D"/>
    <w:rsid w:val="0095533D"/>
    <w:rsid w:val="0095657D"/>
    <w:rsid w:val="00956961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40E1"/>
    <w:rsid w:val="00964BD9"/>
    <w:rsid w:val="00965B74"/>
    <w:rsid w:val="00965EEB"/>
    <w:rsid w:val="00966023"/>
    <w:rsid w:val="0096628E"/>
    <w:rsid w:val="009664A3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281"/>
    <w:rsid w:val="0097432F"/>
    <w:rsid w:val="0097441A"/>
    <w:rsid w:val="00974926"/>
    <w:rsid w:val="00974D08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4F7D"/>
    <w:rsid w:val="00985A35"/>
    <w:rsid w:val="00985A91"/>
    <w:rsid w:val="00985AD5"/>
    <w:rsid w:val="00985ADF"/>
    <w:rsid w:val="00986A8A"/>
    <w:rsid w:val="0098713B"/>
    <w:rsid w:val="00990137"/>
    <w:rsid w:val="009901D1"/>
    <w:rsid w:val="0099026E"/>
    <w:rsid w:val="009915F6"/>
    <w:rsid w:val="00991BB6"/>
    <w:rsid w:val="00991CF9"/>
    <w:rsid w:val="0099225B"/>
    <w:rsid w:val="00992331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959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4262"/>
    <w:rsid w:val="009C481D"/>
    <w:rsid w:val="009C4918"/>
    <w:rsid w:val="009C4ABF"/>
    <w:rsid w:val="009C4F42"/>
    <w:rsid w:val="009C5C51"/>
    <w:rsid w:val="009C5C86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C1C"/>
    <w:rsid w:val="009D4E24"/>
    <w:rsid w:val="009D5035"/>
    <w:rsid w:val="009D58FE"/>
    <w:rsid w:val="009D6B85"/>
    <w:rsid w:val="009D6F65"/>
    <w:rsid w:val="009D793A"/>
    <w:rsid w:val="009D7BA6"/>
    <w:rsid w:val="009E002F"/>
    <w:rsid w:val="009E0381"/>
    <w:rsid w:val="009E1048"/>
    <w:rsid w:val="009E13B7"/>
    <w:rsid w:val="009E15F9"/>
    <w:rsid w:val="009E1714"/>
    <w:rsid w:val="009E1DD2"/>
    <w:rsid w:val="009E279A"/>
    <w:rsid w:val="009E27D4"/>
    <w:rsid w:val="009E2BD6"/>
    <w:rsid w:val="009E6504"/>
    <w:rsid w:val="009E7043"/>
    <w:rsid w:val="009E70CE"/>
    <w:rsid w:val="009E7987"/>
    <w:rsid w:val="009F0B92"/>
    <w:rsid w:val="009F0C88"/>
    <w:rsid w:val="009F10F3"/>
    <w:rsid w:val="009F1137"/>
    <w:rsid w:val="009F11DB"/>
    <w:rsid w:val="009F17FC"/>
    <w:rsid w:val="009F1B8B"/>
    <w:rsid w:val="009F1FD3"/>
    <w:rsid w:val="009F226C"/>
    <w:rsid w:val="009F2D78"/>
    <w:rsid w:val="009F3604"/>
    <w:rsid w:val="009F3A4E"/>
    <w:rsid w:val="009F401C"/>
    <w:rsid w:val="009F51CD"/>
    <w:rsid w:val="009F51D4"/>
    <w:rsid w:val="009F6410"/>
    <w:rsid w:val="009F6494"/>
    <w:rsid w:val="009F684F"/>
    <w:rsid w:val="009F6A69"/>
    <w:rsid w:val="009F7789"/>
    <w:rsid w:val="00A0054A"/>
    <w:rsid w:val="00A0178C"/>
    <w:rsid w:val="00A01992"/>
    <w:rsid w:val="00A02998"/>
    <w:rsid w:val="00A0319B"/>
    <w:rsid w:val="00A031E4"/>
    <w:rsid w:val="00A03831"/>
    <w:rsid w:val="00A041E5"/>
    <w:rsid w:val="00A04565"/>
    <w:rsid w:val="00A0484A"/>
    <w:rsid w:val="00A04BF4"/>
    <w:rsid w:val="00A04FA9"/>
    <w:rsid w:val="00A0510E"/>
    <w:rsid w:val="00A0564B"/>
    <w:rsid w:val="00A05808"/>
    <w:rsid w:val="00A0591C"/>
    <w:rsid w:val="00A05DEE"/>
    <w:rsid w:val="00A10233"/>
    <w:rsid w:val="00A1182D"/>
    <w:rsid w:val="00A119B3"/>
    <w:rsid w:val="00A11C9A"/>
    <w:rsid w:val="00A127DA"/>
    <w:rsid w:val="00A146A9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3D42"/>
    <w:rsid w:val="00A242C1"/>
    <w:rsid w:val="00A24691"/>
    <w:rsid w:val="00A24D92"/>
    <w:rsid w:val="00A251CB"/>
    <w:rsid w:val="00A25A82"/>
    <w:rsid w:val="00A26139"/>
    <w:rsid w:val="00A2666D"/>
    <w:rsid w:val="00A267D8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53A4"/>
    <w:rsid w:val="00A560A6"/>
    <w:rsid w:val="00A56219"/>
    <w:rsid w:val="00A56313"/>
    <w:rsid w:val="00A57349"/>
    <w:rsid w:val="00A573A5"/>
    <w:rsid w:val="00A573FA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0DA"/>
    <w:rsid w:val="00A715E7"/>
    <w:rsid w:val="00A71826"/>
    <w:rsid w:val="00A71C06"/>
    <w:rsid w:val="00A73273"/>
    <w:rsid w:val="00A737B8"/>
    <w:rsid w:val="00A7464E"/>
    <w:rsid w:val="00A74849"/>
    <w:rsid w:val="00A75DD9"/>
    <w:rsid w:val="00A76025"/>
    <w:rsid w:val="00A76217"/>
    <w:rsid w:val="00A76376"/>
    <w:rsid w:val="00A77E51"/>
    <w:rsid w:val="00A80027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A32"/>
    <w:rsid w:val="00A96F43"/>
    <w:rsid w:val="00A97033"/>
    <w:rsid w:val="00A97EE5"/>
    <w:rsid w:val="00AA0192"/>
    <w:rsid w:val="00AA042F"/>
    <w:rsid w:val="00AA0B26"/>
    <w:rsid w:val="00AA1619"/>
    <w:rsid w:val="00AA231F"/>
    <w:rsid w:val="00AA2560"/>
    <w:rsid w:val="00AA26DE"/>
    <w:rsid w:val="00AA2B88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B59"/>
    <w:rsid w:val="00AB0085"/>
    <w:rsid w:val="00AB05BB"/>
    <w:rsid w:val="00AB11E4"/>
    <w:rsid w:val="00AB1A5F"/>
    <w:rsid w:val="00AB1E5F"/>
    <w:rsid w:val="00AB224C"/>
    <w:rsid w:val="00AB27BD"/>
    <w:rsid w:val="00AB2836"/>
    <w:rsid w:val="00AB3C43"/>
    <w:rsid w:val="00AB53DD"/>
    <w:rsid w:val="00AB5E6A"/>
    <w:rsid w:val="00AB632D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466A"/>
    <w:rsid w:val="00AC599F"/>
    <w:rsid w:val="00AC6199"/>
    <w:rsid w:val="00AC6485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4900"/>
    <w:rsid w:val="00AF5A5C"/>
    <w:rsid w:val="00AF67D9"/>
    <w:rsid w:val="00AF7087"/>
    <w:rsid w:val="00B0094C"/>
    <w:rsid w:val="00B00B82"/>
    <w:rsid w:val="00B013AF"/>
    <w:rsid w:val="00B01994"/>
    <w:rsid w:val="00B027D9"/>
    <w:rsid w:val="00B02A4B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88B"/>
    <w:rsid w:val="00B10A18"/>
    <w:rsid w:val="00B11105"/>
    <w:rsid w:val="00B11410"/>
    <w:rsid w:val="00B11915"/>
    <w:rsid w:val="00B11970"/>
    <w:rsid w:val="00B119DD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19E"/>
    <w:rsid w:val="00B22321"/>
    <w:rsid w:val="00B22560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92D"/>
    <w:rsid w:val="00B31D15"/>
    <w:rsid w:val="00B3223D"/>
    <w:rsid w:val="00B322A5"/>
    <w:rsid w:val="00B32457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633D"/>
    <w:rsid w:val="00B36729"/>
    <w:rsid w:val="00B36ADE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6C5"/>
    <w:rsid w:val="00B52907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075F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75F"/>
    <w:rsid w:val="00B66C91"/>
    <w:rsid w:val="00B66DD1"/>
    <w:rsid w:val="00B676C0"/>
    <w:rsid w:val="00B67D1F"/>
    <w:rsid w:val="00B67E98"/>
    <w:rsid w:val="00B7148B"/>
    <w:rsid w:val="00B71CD8"/>
    <w:rsid w:val="00B7214B"/>
    <w:rsid w:val="00B7257F"/>
    <w:rsid w:val="00B72C72"/>
    <w:rsid w:val="00B731AD"/>
    <w:rsid w:val="00B741A5"/>
    <w:rsid w:val="00B74935"/>
    <w:rsid w:val="00B74E4C"/>
    <w:rsid w:val="00B75134"/>
    <w:rsid w:val="00B7528C"/>
    <w:rsid w:val="00B7575B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7BF"/>
    <w:rsid w:val="00B82CA2"/>
    <w:rsid w:val="00B832E1"/>
    <w:rsid w:val="00B847D1"/>
    <w:rsid w:val="00B8483D"/>
    <w:rsid w:val="00B85A82"/>
    <w:rsid w:val="00B85AC3"/>
    <w:rsid w:val="00B85BF5"/>
    <w:rsid w:val="00B85DEA"/>
    <w:rsid w:val="00B86229"/>
    <w:rsid w:val="00B86B50"/>
    <w:rsid w:val="00B86D21"/>
    <w:rsid w:val="00B87AC9"/>
    <w:rsid w:val="00B87C2A"/>
    <w:rsid w:val="00B87C81"/>
    <w:rsid w:val="00B907B5"/>
    <w:rsid w:val="00B90D6E"/>
    <w:rsid w:val="00B9123F"/>
    <w:rsid w:val="00B914E1"/>
    <w:rsid w:val="00B91BF8"/>
    <w:rsid w:val="00B9270A"/>
    <w:rsid w:val="00B92AEB"/>
    <w:rsid w:val="00B93296"/>
    <w:rsid w:val="00B93386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518"/>
    <w:rsid w:val="00B97830"/>
    <w:rsid w:val="00BA09DD"/>
    <w:rsid w:val="00BA0AE0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E65"/>
    <w:rsid w:val="00BB3FCA"/>
    <w:rsid w:val="00BB4731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6AD"/>
    <w:rsid w:val="00BB78B1"/>
    <w:rsid w:val="00BB799E"/>
    <w:rsid w:val="00BB7A74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0EB"/>
    <w:rsid w:val="00BC32D3"/>
    <w:rsid w:val="00BC33DD"/>
    <w:rsid w:val="00BC4334"/>
    <w:rsid w:val="00BC49B1"/>
    <w:rsid w:val="00BC49F7"/>
    <w:rsid w:val="00BC4C31"/>
    <w:rsid w:val="00BC4ECF"/>
    <w:rsid w:val="00BC4F65"/>
    <w:rsid w:val="00BC4FD6"/>
    <w:rsid w:val="00BC54A9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19D"/>
    <w:rsid w:val="00BD453E"/>
    <w:rsid w:val="00BD4779"/>
    <w:rsid w:val="00BD47F7"/>
    <w:rsid w:val="00BD48D7"/>
    <w:rsid w:val="00BD5728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BDC"/>
    <w:rsid w:val="00BF6071"/>
    <w:rsid w:val="00BF6077"/>
    <w:rsid w:val="00BF6607"/>
    <w:rsid w:val="00BF6E2D"/>
    <w:rsid w:val="00C00443"/>
    <w:rsid w:val="00C009B0"/>
    <w:rsid w:val="00C00BA3"/>
    <w:rsid w:val="00C00FB7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102"/>
    <w:rsid w:val="00C05A39"/>
    <w:rsid w:val="00C06644"/>
    <w:rsid w:val="00C06DE5"/>
    <w:rsid w:val="00C10B60"/>
    <w:rsid w:val="00C10E4F"/>
    <w:rsid w:val="00C12BB3"/>
    <w:rsid w:val="00C12DDB"/>
    <w:rsid w:val="00C12E3B"/>
    <w:rsid w:val="00C12EE5"/>
    <w:rsid w:val="00C1313A"/>
    <w:rsid w:val="00C13CA6"/>
    <w:rsid w:val="00C143A8"/>
    <w:rsid w:val="00C14639"/>
    <w:rsid w:val="00C14E37"/>
    <w:rsid w:val="00C15DE5"/>
    <w:rsid w:val="00C16F2D"/>
    <w:rsid w:val="00C170B6"/>
    <w:rsid w:val="00C173FC"/>
    <w:rsid w:val="00C17B27"/>
    <w:rsid w:val="00C17BA6"/>
    <w:rsid w:val="00C20424"/>
    <w:rsid w:val="00C2061E"/>
    <w:rsid w:val="00C20C5F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46B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A42"/>
    <w:rsid w:val="00C26C9A"/>
    <w:rsid w:val="00C2795D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10E8"/>
    <w:rsid w:val="00C41120"/>
    <w:rsid w:val="00C427C4"/>
    <w:rsid w:val="00C43846"/>
    <w:rsid w:val="00C44037"/>
    <w:rsid w:val="00C4468D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937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759"/>
    <w:rsid w:val="00CB2AD4"/>
    <w:rsid w:val="00CB3179"/>
    <w:rsid w:val="00CB4146"/>
    <w:rsid w:val="00CB4EFD"/>
    <w:rsid w:val="00CB5146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841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26A8"/>
    <w:rsid w:val="00CF30B0"/>
    <w:rsid w:val="00CF312F"/>
    <w:rsid w:val="00CF35BB"/>
    <w:rsid w:val="00CF3EE8"/>
    <w:rsid w:val="00CF3FF3"/>
    <w:rsid w:val="00CF4664"/>
    <w:rsid w:val="00CF4865"/>
    <w:rsid w:val="00CF4B83"/>
    <w:rsid w:val="00CF5151"/>
    <w:rsid w:val="00CF66C0"/>
    <w:rsid w:val="00CF672C"/>
    <w:rsid w:val="00CF6CA7"/>
    <w:rsid w:val="00CF7537"/>
    <w:rsid w:val="00CF7C05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555"/>
    <w:rsid w:val="00D07AAF"/>
    <w:rsid w:val="00D1017F"/>
    <w:rsid w:val="00D10929"/>
    <w:rsid w:val="00D111D1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AB5"/>
    <w:rsid w:val="00D21F1D"/>
    <w:rsid w:val="00D21FCC"/>
    <w:rsid w:val="00D22169"/>
    <w:rsid w:val="00D22946"/>
    <w:rsid w:val="00D22959"/>
    <w:rsid w:val="00D2370D"/>
    <w:rsid w:val="00D24908"/>
    <w:rsid w:val="00D24DC8"/>
    <w:rsid w:val="00D24F02"/>
    <w:rsid w:val="00D25D87"/>
    <w:rsid w:val="00D2629B"/>
    <w:rsid w:val="00D26698"/>
    <w:rsid w:val="00D27587"/>
    <w:rsid w:val="00D30A36"/>
    <w:rsid w:val="00D30F0A"/>
    <w:rsid w:val="00D31CA7"/>
    <w:rsid w:val="00D32C6E"/>
    <w:rsid w:val="00D32DEC"/>
    <w:rsid w:val="00D34189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23A"/>
    <w:rsid w:val="00D4045E"/>
    <w:rsid w:val="00D409EC"/>
    <w:rsid w:val="00D41799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2F17"/>
    <w:rsid w:val="00D545C1"/>
    <w:rsid w:val="00D55657"/>
    <w:rsid w:val="00D5647B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2E0"/>
    <w:rsid w:val="00D813F5"/>
    <w:rsid w:val="00D81D5B"/>
    <w:rsid w:val="00D82335"/>
    <w:rsid w:val="00D8256D"/>
    <w:rsid w:val="00D82CE1"/>
    <w:rsid w:val="00D830C2"/>
    <w:rsid w:val="00D83707"/>
    <w:rsid w:val="00D8406B"/>
    <w:rsid w:val="00D84269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736"/>
    <w:rsid w:val="00D879DC"/>
    <w:rsid w:val="00D913DB"/>
    <w:rsid w:val="00D91467"/>
    <w:rsid w:val="00D91801"/>
    <w:rsid w:val="00D91C9B"/>
    <w:rsid w:val="00D91FAA"/>
    <w:rsid w:val="00D92956"/>
    <w:rsid w:val="00D9306F"/>
    <w:rsid w:val="00D938F4"/>
    <w:rsid w:val="00D93DE9"/>
    <w:rsid w:val="00D93EE5"/>
    <w:rsid w:val="00D94627"/>
    <w:rsid w:val="00D94EF0"/>
    <w:rsid w:val="00D95160"/>
    <w:rsid w:val="00D95341"/>
    <w:rsid w:val="00D9587D"/>
    <w:rsid w:val="00D962C8"/>
    <w:rsid w:val="00D96442"/>
    <w:rsid w:val="00D96866"/>
    <w:rsid w:val="00D97135"/>
    <w:rsid w:val="00D976F9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F2A"/>
    <w:rsid w:val="00DA4F71"/>
    <w:rsid w:val="00DA6A6A"/>
    <w:rsid w:val="00DA6F00"/>
    <w:rsid w:val="00DA738E"/>
    <w:rsid w:val="00DA793E"/>
    <w:rsid w:val="00DA7E45"/>
    <w:rsid w:val="00DA7FE2"/>
    <w:rsid w:val="00DB0505"/>
    <w:rsid w:val="00DB0C16"/>
    <w:rsid w:val="00DB1458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9E8"/>
    <w:rsid w:val="00DB6E07"/>
    <w:rsid w:val="00DB750B"/>
    <w:rsid w:val="00DB751F"/>
    <w:rsid w:val="00DB7ACB"/>
    <w:rsid w:val="00DC17C6"/>
    <w:rsid w:val="00DC19C8"/>
    <w:rsid w:val="00DC2025"/>
    <w:rsid w:val="00DC2F7F"/>
    <w:rsid w:val="00DC31E2"/>
    <w:rsid w:val="00DC38A6"/>
    <w:rsid w:val="00DC41EB"/>
    <w:rsid w:val="00DC44D6"/>
    <w:rsid w:val="00DC633B"/>
    <w:rsid w:val="00DC6992"/>
    <w:rsid w:val="00DC72C2"/>
    <w:rsid w:val="00DC76C3"/>
    <w:rsid w:val="00DC788A"/>
    <w:rsid w:val="00DD038D"/>
    <w:rsid w:val="00DD05A0"/>
    <w:rsid w:val="00DD0926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1D46"/>
    <w:rsid w:val="00E02A46"/>
    <w:rsid w:val="00E02EBB"/>
    <w:rsid w:val="00E03C76"/>
    <w:rsid w:val="00E04151"/>
    <w:rsid w:val="00E0510E"/>
    <w:rsid w:val="00E0532F"/>
    <w:rsid w:val="00E0549B"/>
    <w:rsid w:val="00E064E0"/>
    <w:rsid w:val="00E06A4C"/>
    <w:rsid w:val="00E06DF8"/>
    <w:rsid w:val="00E0732C"/>
    <w:rsid w:val="00E074F8"/>
    <w:rsid w:val="00E078CB"/>
    <w:rsid w:val="00E07A08"/>
    <w:rsid w:val="00E07E19"/>
    <w:rsid w:val="00E10D27"/>
    <w:rsid w:val="00E10D6A"/>
    <w:rsid w:val="00E10E4A"/>
    <w:rsid w:val="00E111C2"/>
    <w:rsid w:val="00E12329"/>
    <w:rsid w:val="00E13404"/>
    <w:rsid w:val="00E144EB"/>
    <w:rsid w:val="00E15570"/>
    <w:rsid w:val="00E16766"/>
    <w:rsid w:val="00E1696F"/>
    <w:rsid w:val="00E17D77"/>
    <w:rsid w:val="00E20C2D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803"/>
    <w:rsid w:val="00E5461C"/>
    <w:rsid w:val="00E54B3E"/>
    <w:rsid w:val="00E54DA8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673CA"/>
    <w:rsid w:val="00E700BF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C56"/>
    <w:rsid w:val="00EA1FF9"/>
    <w:rsid w:val="00EA21AD"/>
    <w:rsid w:val="00EA3F1A"/>
    <w:rsid w:val="00EA40AF"/>
    <w:rsid w:val="00EA4511"/>
    <w:rsid w:val="00EA49A7"/>
    <w:rsid w:val="00EA4AFB"/>
    <w:rsid w:val="00EA4C2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1BE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E7B"/>
    <w:rsid w:val="00EC37B3"/>
    <w:rsid w:val="00EC3A45"/>
    <w:rsid w:val="00EC3BD9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250"/>
    <w:rsid w:val="00ED33B5"/>
    <w:rsid w:val="00ED3D38"/>
    <w:rsid w:val="00ED4A85"/>
    <w:rsid w:val="00ED51D7"/>
    <w:rsid w:val="00ED59DB"/>
    <w:rsid w:val="00ED5A47"/>
    <w:rsid w:val="00ED706E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C05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F29"/>
    <w:rsid w:val="00F0358E"/>
    <w:rsid w:val="00F03877"/>
    <w:rsid w:val="00F06013"/>
    <w:rsid w:val="00F06B45"/>
    <w:rsid w:val="00F06C40"/>
    <w:rsid w:val="00F074A6"/>
    <w:rsid w:val="00F07636"/>
    <w:rsid w:val="00F07A3B"/>
    <w:rsid w:val="00F07C4F"/>
    <w:rsid w:val="00F07D75"/>
    <w:rsid w:val="00F10455"/>
    <w:rsid w:val="00F10A68"/>
    <w:rsid w:val="00F10CD5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37DF3"/>
    <w:rsid w:val="00F4066C"/>
    <w:rsid w:val="00F40D8F"/>
    <w:rsid w:val="00F4105F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2BDD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060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E98"/>
    <w:rsid w:val="00F75EE3"/>
    <w:rsid w:val="00F75EE4"/>
    <w:rsid w:val="00F76030"/>
    <w:rsid w:val="00F76245"/>
    <w:rsid w:val="00F7646E"/>
    <w:rsid w:val="00F76854"/>
    <w:rsid w:val="00F76BE9"/>
    <w:rsid w:val="00F76C4F"/>
    <w:rsid w:val="00F7736B"/>
    <w:rsid w:val="00F77844"/>
    <w:rsid w:val="00F804DE"/>
    <w:rsid w:val="00F807C7"/>
    <w:rsid w:val="00F81DE0"/>
    <w:rsid w:val="00F82419"/>
    <w:rsid w:val="00F83083"/>
    <w:rsid w:val="00F83320"/>
    <w:rsid w:val="00F8361B"/>
    <w:rsid w:val="00F8367B"/>
    <w:rsid w:val="00F836EF"/>
    <w:rsid w:val="00F840DB"/>
    <w:rsid w:val="00F846A1"/>
    <w:rsid w:val="00F8482E"/>
    <w:rsid w:val="00F84870"/>
    <w:rsid w:val="00F8592A"/>
    <w:rsid w:val="00F86060"/>
    <w:rsid w:val="00F8670F"/>
    <w:rsid w:val="00F867CD"/>
    <w:rsid w:val="00F86B27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8CC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32F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32D"/>
    <w:rsid w:val="00FD1BF3"/>
    <w:rsid w:val="00FD1C90"/>
    <w:rsid w:val="00FD2EBD"/>
    <w:rsid w:val="00FD31AC"/>
    <w:rsid w:val="00FD3B08"/>
    <w:rsid w:val="00FD4E99"/>
    <w:rsid w:val="00FD5644"/>
    <w:rsid w:val="00FD5E46"/>
    <w:rsid w:val="00FD5F4D"/>
    <w:rsid w:val="00FD6277"/>
    <w:rsid w:val="00FD629F"/>
    <w:rsid w:val="00FD6BA5"/>
    <w:rsid w:val="00FD76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3D36"/>
    <w:rsid w:val="00FF49A6"/>
    <w:rsid w:val="00FF4D04"/>
    <w:rsid w:val="00FF52B5"/>
    <w:rsid w:val="00FF5303"/>
    <w:rsid w:val="00FF5DAC"/>
    <w:rsid w:val="00FF5F8A"/>
    <w:rsid w:val="00FF5F8E"/>
    <w:rsid w:val="00FF655A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A436A"/>
  <w15:chartTrackingRefBased/>
  <w15:docId w15:val="{E263F2C2-F159-4EF9-B65B-0AB74AB4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2</cp:revision>
  <cp:lastPrinted>2016-08-15T23:02:00Z</cp:lastPrinted>
  <dcterms:created xsi:type="dcterms:W3CDTF">2023-03-06T21:53:00Z</dcterms:created>
  <dcterms:modified xsi:type="dcterms:W3CDTF">2023-03-06T21:53:00Z</dcterms:modified>
</cp:coreProperties>
</file>