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6B089DD" w:rsidR="00C97625" w:rsidRDefault="002C00F2" w:rsidP="00D54DC7">
            <w:pPr>
              <w:pStyle w:val="Header"/>
            </w:pPr>
            <w:r>
              <w:t>L</w:t>
            </w:r>
            <w:r w:rsidR="00471A6A">
              <w:t>P</w:t>
            </w:r>
            <w:r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42F2415" w:rsidR="00C97625" w:rsidRPr="00595DDC" w:rsidRDefault="00CA3B2D" w:rsidP="004C179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4C1796">
                <w:rPr>
                  <w:rStyle w:val="Hyperlink"/>
                </w:rPr>
                <w:t>070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4DD14830" w:rsidR="00C97625" w:rsidRDefault="002C00F2" w:rsidP="00D54DC7">
            <w:pPr>
              <w:pStyle w:val="Header"/>
            </w:pPr>
            <w:r>
              <w:t>L</w:t>
            </w:r>
            <w:r w:rsidR="00471A6A">
              <w:t>P</w:t>
            </w:r>
            <w:r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348035C" w:rsidR="00C97625" w:rsidRPr="009F3D0E" w:rsidRDefault="002C00F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C00F2">
              <w:rPr>
                <w:szCs w:val="23"/>
              </w:rPr>
              <w:t>Discontinuation of Interval Data Recorder (IDR) Meter Weather Sensitivity Process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FC5A31E" w:rsidR="00FC0BDC" w:rsidRPr="009F3D0E" w:rsidRDefault="004C179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14,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9E48FC8" w:rsidR="00124420" w:rsidRPr="002D68CF" w:rsidRDefault="002C00F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C00F2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4530A824" w:rsidR="00212422" w:rsidRPr="003B7452" w:rsidRDefault="00212422" w:rsidP="00212422">
            <w:pPr>
              <w:pStyle w:val="NormalArial"/>
            </w:pPr>
            <w:r w:rsidRPr="00212422">
              <w:t>No project required.  This Load Profiling Guide Revision Request (LPGRR) can take effect within 1-2 weeks after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00750A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C00F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BE18A70" w14:textId="2EB4AB04" w:rsidR="004B1BFC" w:rsidRPr="002C00F2" w:rsidRDefault="002C00F2" w:rsidP="002C00F2">
            <w:pPr>
              <w:pStyle w:val="NormalArial"/>
              <w:numPr>
                <w:ilvl w:val="0"/>
                <w:numId w:val="7"/>
              </w:numPr>
            </w:pPr>
            <w:r w:rsidRPr="002C00F2">
              <w:t>ERCOT Website and MIS Systems</w:t>
            </w:r>
            <w:r>
              <w:t xml:space="preserve">   50%</w:t>
            </w:r>
          </w:p>
          <w:p w14:paraId="2A7F1A93" w14:textId="77777777" w:rsidR="002C00F2" w:rsidRPr="002C00F2" w:rsidRDefault="002C00F2" w:rsidP="002C00F2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C00F2">
              <w:t>Channel Management Systems</w:t>
            </w:r>
            <w:r>
              <w:t xml:space="preserve">         50%</w:t>
            </w:r>
          </w:p>
          <w:p w14:paraId="3F868CC6" w14:textId="2770B93D" w:rsidR="002C00F2" w:rsidRPr="00FE71C0" w:rsidRDefault="002C00F2" w:rsidP="002C00F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597F641" w:rsidR="006B0C5E" w:rsidRDefault="004C179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070LPGRR-02</w:t>
    </w:r>
    <w:r w:rsidR="00CA3B2D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021423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3E448E3"/>
    <w:multiLevelType w:val="hybridMultilevel"/>
    <w:tmpl w:val="E71A5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2C40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2422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676DC"/>
    <w:rsid w:val="00270E4F"/>
    <w:rsid w:val="00277037"/>
    <w:rsid w:val="002842DB"/>
    <w:rsid w:val="00284AFE"/>
    <w:rsid w:val="00285724"/>
    <w:rsid w:val="00287D44"/>
    <w:rsid w:val="002B1CD1"/>
    <w:rsid w:val="002B6BBB"/>
    <w:rsid w:val="002C00F2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B7452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1796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A3B2D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LPGRR0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4</cp:revision>
  <cp:lastPrinted>2007-01-12T13:31:00Z</cp:lastPrinted>
  <dcterms:created xsi:type="dcterms:W3CDTF">2023-02-14T20:15:00Z</dcterms:created>
  <dcterms:modified xsi:type="dcterms:W3CDTF">2023-02-20T20:37:00Z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