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507"/>
        <w:gridCol w:w="5873"/>
      </w:tblGrid>
      <w:tr w:rsidR="007A4799" w14:paraId="5B8CD8D5" w14:textId="77777777" w:rsidTr="006A7B7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187D7CB" w:rsidR="007A4799" w:rsidRDefault="006A7B76" w:rsidP="002026F1">
            <w:pPr>
              <w:pStyle w:val="Header"/>
              <w:spacing w:before="120" w:after="120"/>
            </w:pPr>
            <w:r>
              <w:t>COPMG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38838AD" w:rsidR="007A4799" w:rsidRPr="00595DDC" w:rsidRDefault="00726889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794DA4" w:rsidRPr="00726889">
                <w:rPr>
                  <w:rStyle w:val="Hyperlink"/>
                </w:rPr>
                <w:t>049</w:t>
              </w:r>
            </w:hyperlink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51D7394B" w:rsidR="007A4799" w:rsidRDefault="006A7B76" w:rsidP="00707297">
            <w:pPr>
              <w:pStyle w:val="Header"/>
            </w:pPr>
            <w:r>
              <w:t>COPMG</w:t>
            </w:r>
            <w:r w:rsidR="007A4799">
              <w:t>RR Title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0FAE99F" w:rsidR="007A4799" w:rsidRPr="009F3D0E" w:rsidRDefault="0024709A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6C12E46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A648CE">
              <w:rPr>
                <w:rFonts w:cs="Arial"/>
              </w:rPr>
              <w:t>Commercial Operations Market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6A7B76">
              <w:rPr>
                <w:rFonts w:cs="Arial"/>
              </w:rPr>
              <w:t>COPMG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BF31433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 xml:space="preserve">ERCOT will update its business processes to implement this </w:t>
            </w:r>
            <w:r w:rsidR="006A7B76">
              <w:rPr>
                <w:rFonts w:cs="Arial"/>
              </w:rPr>
              <w:t>COPM</w:t>
            </w:r>
            <w:r w:rsidR="00726889">
              <w:rPr>
                <w:rFonts w:cs="Arial"/>
              </w:rPr>
              <w:t>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1EEE712" w:rsidR="006B0C5E" w:rsidRDefault="00794DA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049</w:t>
    </w:r>
    <w:r w:rsidR="002C6435">
      <w:rPr>
        <w:rFonts w:ascii="Arial" w:hAnsi="Arial"/>
        <w:sz w:val="18"/>
      </w:rPr>
      <w:t>COPM</w:t>
    </w:r>
    <w:r w:rsidR="00783FAF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 w:rsidR="00586067"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968BC"/>
    <w:rsid w:val="002026F1"/>
    <w:rsid w:val="0024709A"/>
    <w:rsid w:val="002C6435"/>
    <w:rsid w:val="00371364"/>
    <w:rsid w:val="003821AD"/>
    <w:rsid w:val="00386BC2"/>
    <w:rsid w:val="00422F72"/>
    <w:rsid w:val="00444E94"/>
    <w:rsid w:val="00551EA6"/>
    <w:rsid w:val="00586067"/>
    <w:rsid w:val="00587ABB"/>
    <w:rsid w:val="00593F72"/>
    <w:rsid w:val="005E6C53"/>
    <w:rsid w:val="006A7B76"/>
    <w:rsid w:val="00726889"/>
    <w:rsid w:val="00783FAF"/>
    <w:rsid w:val="00794DA4"/>
    <w:rsid w:val="007A4799"/>
    <w:rsid w:val="00845F74"/>
    <w:rsid w:val="00875526"/>
    <w:rsid w:val="008917CC"/>
    <w:rsid w:val="00995D5E"/>
    <w:rsid w:val="009D7874"/>
    <w:rsid w:val="00A648CE"/>
    <w:rsid w:val="00AC63C0"/>
    <w:rsid w:val="00B15721"/>
    <w:rsid w:val="00BA2B92"/>
    <w:rsid w:val="00C24B9B"/>
    <w:rsid w:val="00E35A45"/>
    <w:rsid w:val="00EE22C8"/>
    <w:rsid w:val="00EE5B55"/>
    <w:rsid w:val="00EF0381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COPMGRR04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>The Electric Reliability Council of Texas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Brittney Albracht</cp:lastModifiedBy>
  <cp:revision>2</cp:revision>
  <dcterms:created xsi:type="dcterms:W3CDTF">2023-02-22T23:03:00Z</dcterms:created>
  <dcterms:modified xsi:type="dcterms:W3CDTF">2023-02-22T23:03:00Z</dcterms:modified>
</cp:coreProperties>
</file>