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E7D6C" w14:textId="77777777" w:rsidR="000D364E" w:rsidRDefault="000D364E" w:rsidP="007A003D">
      <w:pPr>
        <w:rPr>
          <w:b/>
        </w:rPr>
      </w:pPr>
    </w:p>
    <w:tbl>
      <w:tblPr>
        <w:tblStyle w:val="TableGrid"/>
        <w:tblW w:w="9387" w:type="dxa"/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0D364E" w14:paraId="11798BF3" w14:textId="77777777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7BCE9B95" w14:textId="77777777" w:rsidR="00BB00DA" w:rsidRDefault="000D364E" w:rsidP="000D364E">
            <w:pPr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State">
              <w:smartTag w:uri="urn:schemas-microsoft-com:office:smarttags" w:element="place">
                <w:r w:rsidRPr="00EF65BD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EF65BD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40338D01" w14:textId="77777777" w:rsidR="00BB00DA" w:rsidRPr="00EF65BD" w:rsidRDefault="00344FB2" w:rsidP="000D364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color w:val="FF0000"/>
                <w:sz w:val="24"/>
                <w:szCs w:val="24"/>
              </w:rPr>
              <w:t>(</w:t>
            </w:r>
            <w:r w:rsidRPr="00D151CB">
              <w:rPr>
                <w:b/>
                <w:color w:val="FF0000"/>
                <w:sz w:val="24"/>
                <w:szCs w:val="24"/>
              </w:rPr>
              <w:t>To be completed only by Texas SET</w:t>
            </w:r>
            <w:r>
              <w:rPr>
                <w:color w:val="FF0000"/>
                <w:sz w:val="24"/>
                <w:szCs w:val="24"/>
              </w:rPr>
              <w:t>)</w:t>
            </w:r>
          </w:p>
          <w:p w14:paraId="14B52C2B" w14:textId="77777777" w:rsidR="000D364E" w:rsidRPr="00EF65BD" w:rsidRDefault="000D364E" w:rsidP="000D364E">
            <w:pPr>
              <w:rPr>
                <w:b/>
                <w:sz w:val="12"/>
                <w:szCs w:val="12"/>
              </w:rPr>
            </w:pPr>
          </w:p>
          <w:p w14:paraId="056C2812" w14:textId="1B8FED22" w:rsidR="000D364E" w:rsidRDefault="00D151CB" w:rsidP="000D364E">
            <w:pPr>
              <w:jc w:val="right"/>
              <w:rPr>
                <w:b/>
              </w:rPr>
            </w:pPr>
            <w:r>
              <w:rPr>
                <w:b/>
              </w:rPr>
              <w:t xml:space="preserve">   </w:t>
            </w:r>
            <w:r w:rsidR="000D364E" w:rsidRPr="000D364E">
              <w:rPr>
                <w:b/>
              </w:rPr>
              <w:t xml:space="preserve">Change Control Number:  </w:t>
            </w:r>
            <w:r w:rsidR="00344FB2">
              <w:rPr>
                <w:b/>
              </w:rPr>
              <w:t xml:space="preserve"> </w:t>
            </w:r>
            <w:r w:rsidR="0002109B">
              <w:rPr>
                <w:b/>
              </w:rPr>
              <w:t>2023</w:t>
            </w:r>
            <w:r w:rsidR="000D364E" w:rsidRPr="002B6478">
              <w:rPr>
                <w:b/>
              </w:rPr>
              <w:t>-</w:t>
            </w:r>
            <w:r w:rsidR="0002109B">
              <w:rPr>
                <w:b/>
              </w:rPr>
              <w:t>840</w:t>
            </w:r>
          </w:p>
          <w:p w14:paraId="2149E1BB" w14:textId="1FAF61CA" w:rsidR="000D364E" w:rsidRDefault="000D364E" w:rsidP="000D364E">
            <w:pPr>
              <w:jc w:val="right"/>
              <w:rPr>
                <w:b/>
              </w:rPr>
            </w:pPr>
            <w:r>
              <w:rPr>
                <w:b/>
              </w:rPr>
              <w:t xml:space="preserve">   </w:t>
            </w:r>
            <w:r w:rsidRPr="000D364E">
              <w:rPr>
                <w:b/>
              </w:rPr>
              <w:t xml:space="preserve">Implementation Version:  </w:t>
            </w:r>
            <w:r w:rsidR="00344FB2">
              <w:rPr>
                <w:b/>
              </w:rPr>
              <w:t xml:space="preserve"> </w:t>
            </w:r>
            <w:r w:rsidR="00D151CB">
              <w:rPr>
                <w:b/>
              </w:rPr>
              <w:t xml:space="preserve">  </w:t>
            </w:r>
            <w:r w:rsidR="0002109B">
              <w:rPr>
                <w:b/>
              </w:rPr>
              <w:t>5.0</w:t>
            </w:r>
            <w:r w:rsidRPr="000D364E">
              <w:rPr>
                <w:b/>
              </w:rPr>
              <w:tab/>
            </w:r>
          </w:p>
          <w:p w14:paraId="2A657656" w14:textId="77777777" w:rsidR="000D364E" w:rsidRPr="000D364E" w:rsidRDefault="000D364E" w:rsidP="000D364E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7EFAA06C" w14:textId="77777777" w:rsidR="000D364E" w:rsidRDefault="000D364E" w:rsidP="007A003D">
      <w:pPr>
        <w:rPr>
          <w:b/>
        </w:rPr>
      </w:pPr>
    </w:p>
    <w:p w14:paraId="6FE94372" w14:textId="77777777" w:rsidR="007A003D" w:rsidRPr="007A003D" w:rsidRDefault="007A003D" w:rsidP="007A003D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0D364E" w14:paraId="0FDED15E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2CD6220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Submitter</w:t>
            </w:r>
            <w:r w:rsidR="00506878" w:rsidRPr="005B145A">
              <w:rPr>
                <w:b/>
              </w:rPr>
              <w:t xml:space="preserve"> Name: </w:t>
            </w:r>
          </w:p>
          <w:p w14:paraId="7C3A4D3F" w14:textId="5937EF92" w:rsidR="00506878" w:rsidRPr="005B145A" w:rsidRDefault="00324A70" w:rsidP="005B145A">
            <w:pPr>
              <w:jc w:val="both"/>
            </w:pPr>
            <w:r>
              <w:t>Kathryn Thurman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3B2721B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Submitting Company</w:t>
            </w:r>
            <w:r w:rsidR="00506878" w:rsidRPr="005B145A">
              <w:rPr>
                <w:b/>
              </w:rPr>
              <w:t xml:space="preserve"> Name:  </w:t>
            </w:r>
          </w:p>
          <w:p w14:paraId="4FD05857" w14:textId="77777777" w:rsidR="00506878" w:rsidRPr="005B145A" w:rsidRDefault="00506878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06D9D5FB" w14:textId="77777777" w:rsidR="00506878" w:rsidRPr="005B145A" w:rsidRDefault="00506878">
            <w:pPr>
              <w:rPr>
                <w:b/>
              </w:rPr>
            </w:pPr>
            <w:r w:rsidRPr="005B145A">
              <w:rPr>
                <w:b/>
              </w:rPr>
              <w:t xml:space="preserve">Phone </w:t>
            </w:r>
            <w:r w:rsidR="009C64C6" w:rsidRPr="005B145A">
              <w:rPr>
                <w:b/>
              </w:rPr>
              <w:t>Number</w:t>
            </w:r>
            <w:r w:rsidRPr="005B145A">
              <w:rPr>
                <w:b/>
              </w:rPr>
              <w:t xml:space="preserve">:  </w:t>
            </w:r>
          </w:p>
          <w:p w14:paraId="6DF29F86" w14:textId="215A062B" w:rsidR="00506878" w:rsidRPr="005B145A" w:rsidRDefault="00324A70">
            <w:r>
              <w:t>512-248-6747</w:t>
            </w:r>
          </w:p>
        </w:tc>
      </w:tr>
      <w:tr w:rsidR="00063DC0" w14:paraId="19C48B60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212B606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52DDEAD5" w14:textId="4E95F1FE" w:rsidR="00063DC0" w:rsidRPr="005B145A" w:rsidRDefault="00324A70">
            <w:r>
              <w:t>01/04/2023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2686C186" w14:textId="77777777" w:rsidR="00063DC0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3774A287" w14:textId="77777777" w:rsidR="00063DC0" w:rsidRDefault="00063DC0"/>
          <w:p w14:paraId="1ABB0AD9" w14:textId="38C807BC" w:rsidR="00324A70" w:rsidRPr="005B145A" w:rsidRDefault="00324A70">
            <w:r>
              <w:t>814_18, 814_19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149BE028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</w:p>
          <w:p w14:paraId="3AF31049" w14:textId="0CB8441F" w:rsidR="00063DC0" w:rsidRPr="005B145A" w:rsidRDefault="00324A70">
            <w:r>
              <w:t>Kathryn.Thurman@ercot.com</w:t>
            </w:r>
          </w:p>
        </w:tc>
      </w:tr>
      <w:tr w:rsidR="00063DC0" w14:paraId="4706BC57" w14:textId="77777777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423A6F6" w14:textId="77777777" w:rsidR="00063DC0" w:rsidRPr="005B145A" w:rsidRDefault="00344FB2" w:rsidP="00063DC0">
            <w:pPr>
              <w:rPr>
                <w:b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14:paraId="06C8F0FB" w14:textId="22E1473B" w:rsidR="00063DC0" w:rsidRPr="005B145A" w:rsidRDefault="00324A70" w:rsidP="00063DC0">
            <w:r>
              <w:t>N/A</w:t>
            </w:r>
          </w:p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5D176D7" w14:textId="77777777" w:rsidR="00063DC0" w:rsidRPr="005B145A" w:rsidRDefault="00063DC0" w:rsidP="00063DC0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FC91602" w14:textId="77777777" w:rsidR="00063DC0" w:rsidRDefault="00063DC0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505E26E3" w14:textId="10D3AC84" w:rsidR="00063DC0" w:rsidRPr="005B145A" w:rsidRDefault="00263DA1" w:rsidP="005B145A">
            <w:r>
              <w:t>Y</w:t>
            </w:r>
          </w:p>
        </w:tc>
      </w:tr>
      <w:tr w:rsidR="00506878" w14:paraId="65B8AB90" w14:textId="77777777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68742254" w14:textId="77777777" w:rsidR="00020896" w:rsidRDefault="0050687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>Detail</w:t>
            </w:r>
            <w:r w:rsidR="009C64C6" w:rsidRPr="005B145A">
              <w:rPr>
                <w:b/>
                <w:sz w:val="22"/>
              </w:rPr>
              <w:t>ed</w:t>
            </w:r>
            <w:r w:rsidRPr="005B145A">
              <w:rPr>
                <w:b/>
                <w:sz w:val="22"/>
              </w:rPr>
              <w:t xml:space="preserve"> </w:t>
            </w:r>
            <w:r w:rsidR="00255686">
              <w:rPr>
                <w:b/>
                <w:sz w:val="22"/>
              </w:rPr>
              <w:t xml:space="preserve">Description </w:t>
            </w:r>
            <w:r w:rsidR="000572F3">
              <w:rPr>
                <w:b/>
                <w:sz w:val="22"/>
              </w:rPr>
              <w:t xml:space="preserve">and Reason for </w:t>
            </w:r>
            <w:r w:rsidR="00255686">
              <w:rPr>
                <w:b/>
                <w:sz w:val="22"/>
              </w:rPr>
              <w:t>Proposed Change(s)</w:t>
            </w:r>
            <w:r w:rsidR="009C64C6" w:rsidRPr="005B145A">
              <w:rPr>
                <w:b/>
                <w:sz w:val="22"/>
              </w:rPr>
              <w:t>:</w:t>
            </w:r>
          </w:p>
          <w:p w14:paraId="4A55F0B8" w14:textId="12455ADF" w:rsidR="000572F3" w:rsidRDefault="000572F3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</w:p>
          <w:p w14:paraId="09BBEA0B" w14:textId="1824E933" w:rsidR="00324A70" w:rsidRPr="005B145A" w:rsidRDefault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>
              <w:rPr>
                <w:b/>
                <w:sz w:val="22"/>
              </w:rPr>
              <w:t>814_18</w:t>
            </w:r>
          </w:p>
          <w:p w14:paraId="0D6366A4" w14:textId="77777777" w:rsidR="00324A70" w:rsidRDefault="00324A70" w:rsidP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- Update name of 814_18 transaction to include Change (814_18 Establish/Change/Delete CSA Request)</w:t>
            </w:r>
          </w:p>
          <w:p w14:paraId="39655056" w14:textId="77777777" w:rsidR="00324A70" w:rsidRDefault="00324A70" w:rsidP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- Require Customer Name on 814_18 Change</w:t>
            </w:r>
          </w:p>
          <w:p w14:paraId="7EC7B3E7" w14:textId="77777777" w:rsidR="00324A70" w:rsidRDefault="00324A70" w:rsidP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- Require Customer Service Address (Zip Code) on 814_18 Change</w:t>
            </w:r>
          </w:p>
          <w:p w14:paraId="4E4D9BC1" w14:textId="77777777" w:rsidR="00324A70" w:rsidRDefault="00324A70" w:rsidP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- Limit DTM~150 to only one per transaction</w:t>
            </w:r>
          </w:p>
          <w:p w14:paraId="125D1841" w14:textId="77777777" w:rsidR="00324A70" w:rsidRDefault="00324A70" w:rsidP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- Limit DTM~151 to only one per transaction</w:t>
            </w:r>
          </w:p>
          <w:p w14:paraId="187820A0" w14:textId="5B13114F" w:rsidR="00324A70" w:rsidRDefault="00324A70" w:rsidP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58BDDFE" w14:textId="4DAA4BA6" w:rsidR="00324A70" w:rsidRPr="00324A70" w:rsidRDefault="00324A70" w:rsidP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324A70">
              <w:rPr>
                <w:b/>
                <w:sz w:val="22"/>
              </w:rPr>
              <w:t>814_19</w:t>
            </w:r>
          </w:p>
          <w:p w14:paraId="538857A4" w14:textId="77777777" w:rsidR="00324A70" w:rsidRDefault="00324A70" w:rsidP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- Update name of 814_19 transaction to include Change (814_19 Establish/Change/Delete CSA Response</w:t>
            </w:r>
          </w:p>
          <w:p w14:paraId="30970D4A" w14:textId="77777777" w:rsidR="00324A70" w:rsidRDefault="00324A70" w:rsidP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- Remove reference to CR sending 814_19 response in the BGN06</w:t>
            </w:r>
          </w:p>
          <w:p w14:paraId="20C2EF6D" w14:textId="5C570AC7" w:rsidR="00D151CB" w:rsidRDefault="00324A70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- Update BGN06 to include response from ERCOT to CR for 814_18 Change</w:t>
            </w:r>
          </w:p>
          <w:p w14:paraId="2C76B86C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18DD5C2" w14:textId="77777777" w:rsidR="005F2175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194E5B1B" w14:textId="77777777" w:rsidR="005F2175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E09D64D" w14:textId="77777777" w:rsidR="005F2175" w:rsidRPr="005B145A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A6F2A5B" w14:textId="77777777" w:rsidR="00020896" w:rsidRPr="005B145A" w:rsidRDefault="00020896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506878" w14:paraId="32A08524" w14:textId="77777777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789AB097" w14:textId="77777777" w:rsidR="00506878" w:rsidRPr="00BA1D26" w:rsidRDefault="00506878" w:rsidP="00BA1D26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must 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complete </w:t>
            </w:r>
            <w:r w:rsidRPr="00BA1D26">
              <w:rPr>
                <w:color w:val="FF0000"/>
                <w:sz w:val="18"/>
                <w:szCs w:val="18"/>
              </w:rPr>
              <w:t>above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field</w:t>
            </w:r>
            <w:r w:rsidR="00634EEE" w:rsidRPr="00BA1D26">
              <w:rPr>
                <w:color w:val="FF0000"/>
                <w:sz w:val="18"/>
                <w:szCs w:val="18"/>
              </w:rPr>
              <w:t>s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and include a redlined example of modifications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to each impacted </w:t>
            </w:r>
            <w:r w:rsidR="005B145A" w:rsidRPr="00BA1D26">
              <w:rPr>
                <w:color w:val="FF0000"/>
                <w:sz w:val="18"/>
                <w:szCs w:val="18"/>
              </w:rPr>
              <w:t>implementation guide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.  This </w:t>
            </w:r>
            <w:r w:rsidR="005B145A" w:rsidRPr="00BA1D26">
              <w:rPr>
                <w:color w:val="FF0000"/>
                <w:sz w:val="18"/>
                <w:szCs w:val="18"/>
              </w:rPr>
              <w:t>must be included at the time the request form is submitted.</w:t>
            </w:r>
          </w:p>
          <w:p w14:paraId="617585AB" w14:textId="77777777" w:rsidR="007A003D" w:rsidRPr="000D364E" w:rsidRDefault="007A003D">
            <w:pPr>
              <w:rPr>
                <w:color w:val="FF0000"/>
                <w:sz w:val="6"/>
                <w:szCs w:val="6"/>
              </w:rPr>
            </w:pPr>
          </w:p>
          <w:p w14:paraId="7495D1DA" w14:textId="77777777" w:rsidR="007A003D" w:rsidRPr="00EF65BD" w:rsidRDefault="007A003D" w:rsidP="007A003D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</w:t>
            </w:r>
            <w:r w:rsidR="000D364E" w:rsidRPr="00EF65BD">
              <w:rPr>
                <w:b/>
              </w:rPr>
              <w:t xml:space="preserve"> completed</w:t>
            </w:r>
            <w:r w:rsidRPr="00EF65BD">
              <w:rPr>
                <w:b/>
              </w:rPr>
              <w:t xml:space="preserve"> form via e-mail to</w:t>
            </w:r>
            <w:r w:rsidRPr="00EF65BD">
              <w:rPr>
                <w:b/>
                <w:i/>
              </w:rPr>
              <w:t xml:space="preserve"> </w:t>
            </w:r>
            <w:hyperlink r:id="rId7" w:history="1">
              <w:r w:rsidRPr="00EF65BD">
                <w:rPr>
                  <w:rStyle w:val="Hyperlink"/>
                </w:rPr>
                <w:t>txsetchangecontrol@ercot.com</w:t>
              </w:r>
            </w:hyperlink>
            <w:r w:rsidRPr="00EF65BD">
              <w:rPr>
                <w:b/>
                <w:i/>
              </w:rPr>
              <w:t>.</w:t>
            </w:r>
          </w:p>
        </w:tc>
      </w:tr>
    </w:tbl>
    <w:p w14:paraId="5320941D" w14:textId="77777777" w:rsidR="007155F4" w:rsidRPr="007A003D" w:rsidRDefault="007155F4" w:rsidP="007155F4">
      <w:pPr>
        <w:rPr>
          <w:b/>
        </w:rPr>
      </w:pPr>
    </w:p>
    <w:p w14:paraId="23DEF4CD" w14:textId="77777777" w:rsidR="007A003D" w:rsidRPr="007A003D" w:rsidRDefault="007A003D" w:rsidP="007A003D">
      <w:pPr>
        <w:rPr>
          <w:b/>
        </w:rPr>
      </w:pPr>
      <w:r>
        <w:rPr>
          <w:b/>
        </w:rPr>
        <w:t>This Sec</w:t>
      </w:r>
      <w:r w:rsidR="000D364E">
        <w:rPr>
          <w:b/>
        </w:rPr>
        <w:t>tion Is Use</w:t>
      </w:r>
      <w:r w:rsidR="00EF65BD">
        <w:rPr>
          <w:b/>
        </w:rPr>
        <w:t>d</w:t>
      </w:r>
      <w:r w:rsidR="000D364E">
        <w:rPr>
          <w:b/>
        </w:rPr>
        <w:t xml:space="preserve"> t</w:t>
      </w:r>
      <w:r w:rsidR="00BA1D26">
        <w:rPr>
          <w:b/>
        </w:rPr>
        <w:t xml:space="preserve">o Request a Revision </w:t>
      </w:r>
      <w:r w:rsidR="000D364E">
        <w:rPr>
          <w:b/>
        </w:rPr>
        <w:t>o</w:t>
      </w:r>
      <w:r w:rsidR="00BA1D26">
        <w:rPr>
          <w:b/>
        </w:rPr>
        <w:t>f</w:t>
      </w:r>
      <w:r w:rsidR="000D364E">
        <w:rPr>
          <w:b/>
        </w:rPr>
        <w:t xml:space="preserve"> an </w:t>
      </w:r>
      <w:r>
        <w:rPr>
          <w:b/>
        </w:rPr>
        <w:t>Approved Change Control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780"/>
        <w:gridCol w:w="2970"/>
      </w:tblGrid>
      <w:tr w:rsidR="007A003D" w14:paraId="00F8D3E6" w14:textId="77777777">
        <w:tc>
          <w:tcPr>
            <w:tcW w:w="26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B623543" w14:textId="77777777" w:rsidR="007A003D" w:rsidRPr="005B145A" w:rsidRDefault="007A003D" w:rsidP="00EF6460">
            <w:pPr>
              <w:rPr>
                <w:b/>
              </w:rPr>
            </w:pPr>
            <w:r>
              <w:rPr>
                <w:b/>
              </w:rPr>
              <w:t>Revisers</w:t>
            </w:r>
            <w:r w:rsidRPr="005B145A">
              <w:rPr>
                <w:b/>
              </w:rPr>
              <w:t xml:space="preserve"> Name: </w:t>
            </w:r>
          </w:p>
          <w:p w14:paraId="41A22E8C" w14:textId="77777777" w:rsidR="007A003D" w:rsidRPr="005B145A" w:rsidRDefault="007A003D" w:rsidP="00EF6460">
            <w:pPr>
              <w:jc w:val="both"/>
            </w:pPr>
          </w:p>
        </w:tc>
        <w:tc>
          <w:tcPr>
            <w:tcW w:w="3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5E07739" w14:textId="77777777" w:rsidR="007A003D" w:rsidRPr="005B145A" w:rsidRDefault="007A003D" w:rsidP="00EF6460">
            <w:pPr>
              <w:rPr>
                <w:b/>
              </w:rPr>
            </w:pPr>
            <w:r>
              <w:rPr>
                <w:b/>
              </w:rPr>
              <w:t>Revisers</w:t>
            </w:r>
            <w:r w:rsidRPr="005B145A">
              <w:rPr>
                <w:b/>
              </w:rPr>
              <w:t xml:space="preserve"> Company Name:  </w:t>
            </w:r>
          </w:p>
          <w:p w14:paraId="0F4A6854" w14:textId="77777777" w:rsidR="007A003D" w:rsidRPr="005B145A" w:rsidRDefault="007A003D" w:rsidP="00EF6460"/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34910ED8" w14:textId="77777777" w:rsidR="007A003D" w:rsidRPr="005B145A" w:rsidRDefault="007A003D" w:rsidP="00EF6460">
            <w:pPr>
              <w:rPr>
                <w:b/>
              </w:rPr>
            </w:pPr>
            <w:r w:rsidRPr="005B145A">
              <w:rPr>
                <w:b/>
              </w:rPr>
              <w:t xml:space="preserve">Phone Number:  </w:t>
            </w:r>
          </w:p>
          <w:p w14:paraId="3BF35461" w14:textId="77777777" w:rsidR="007A003D" w:rsidRPr="005B145A" w:rsidRDefault="007A003D" w:rsidP="00EF6460"/>
        </w:tc>
      </w:tr>
      <w:tr w:rsidR="007A003D" w14:paraId="6121A0AE" w14:textId="77777777">
        <w:tc>
          <w:tcPr>
            <w:tcW w:w="26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4E5DD0B" w14:textId="77777777" w:rsidR="007A003D" w:rsidRPr="005B145A" w:rsidRDefault="007A003D" w:rsidP="00EF6460">
            <w:pPr>
              <w:rPr>
                <w:b/>
              </w:rPr>
            </w:pPr>
            <w:r>
              <w:rPr>
                <w:b/>
              </w:rPr>
              <w:t xml:space="preserve">Revision </w:t>
            </w:r>
            <w:r w:rsidRPr="005B145A">
              <w:rPr>
                <w:b/>
              </w:rPr>
              <w:t>Date Submission:</w:t>
            </w:r>
          </w:p>
          <w:p w14:paraId="615DDB91" w14:textId="77777777" w:rsidR="007A003D" w:rsidRPr="005B145A" w:rsidRDefault="007A003D" w:rsidP="00EF6460"/>
        </w:tc>
        <w:tc>
          <w:tcPr>
            <w:tcW w:w="3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8BD368B" w14:textId="77777777" w:rsidR="007A003D" w:rsidRPr="000D364E" w:rsidRDefault="000D364E" w:rsidP="000D364E">
            <w:pPr>
              <w:rPr>
                <w:b/>
              </w:rPr>
            </w:pPr>
            <w:r>
              <w:rPr>
                <w:b/>
              </w:rPr>
              <w:t>Revisers Email Address: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3B3B3"/>
          </w:tcPr>
          <w:p w14:paraId="3DE26FC7" w14:textId="77777777" w:rsidR="007A003D" w:rsidRPr="005B145A" w:rsidRDefault="000D364E" w:rsidP="00EF6460">
            <w:pPr>
              <w:rPr>
                <w:b/>
              </w:rPr>
            </w:pPr>
            <w:r w:rsidRPr="000D364E">
              <w:rPr>
                <w:b/>
              </w:rPr>
              <w:t>Revision Status</w:t>
            </w:r>
            <w:r w:rsidR="00EF65BD">
              <w:rPr>
                <w:b/>
              </w:rPr>
              <w:t xml:space="preserve"> &amp; Date</w:t>
            </w:r>
            <w:r w:rsidRPr="000D364E">
              <w:rPr>
                <w:b/>
              </w:rPr>
              <w:t>:</w:t>
            </w:r>
          </w:p>
          <w:p w14:paraId="32E6F3BE" w14:textId="77777777" w:rsidR="007A003D" w:rsidRPr="005B145A" w:rsidRDefault="007A003D" w:rsidP="00EF6460"/>
        </w:tc>
      </w:tr>
      <w:tr w:rsidR="007A003D" w14:paraId="323F778A" w14:textId="77777777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621E1930" w14:textId="77777777" w:rsidR="007A003D" w:rsidRPr="005F2175" w:rsidRDefault="007A003D" w:rsidP="00EF646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 w:rsidRPr="005F2175">
              <w:rPr>
                <w:b/>
              </w:rPr>
              <w:t xml:space="preserve">Detailed </w:t>
            </w:r>
            <w:r w:rsidR="000D364E" w:rsidRPr="005F2175">
              <w:rPr>
                <w:b/>
              </w:rPr>
              <w:t xml:space="preserve">Description and </w:t>
            </w:r>
            <w:r w:rsidRPr="005F2175">
              <w:rPr>
                <w:b/>
              </w:rPr>
              <w:t xml:space="preserve">Reason for Revision: </w:t>
            </w:r>
          </w:p>
          <w:p w14:paraId="37B92872" w14:textId="77777777" w:rsidR="007A003D" w:rsidRDefault="007A003D" w:rsidP="00EF646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551675E" w14:textId="5D95BF9A" w:rsidR="007A003D" w:rsidRPr="005B145A" w:rsidRDefault="00BB28A6" w:rsidP="00EF646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Added gray boxes to the DTM~150 and DTM~151 of the 814_18 to provide additional description and to be in line with the other DTMs on initiating transactions. </w:t>
            </w:r>
          </w:p>
          <w:p w14:paraId="2EF765B4" w14:textId="77777777" w:rsidR="007A003D" w:rsidRPr="005B145A" w:rsidRDefault="007A003D" w:rsidP="00EF646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4057B16" w14:textId="77777777" w:rsidR="007A003D" w:rsidRPr="005B145A" w:rsidRDefault="007A003D" w:rsidP="00EF646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14FECE2" w14:textId="77777777" w:rsidR="007A003D" w:rsidRPr="005B145A" w:rsidRDefault="007A003D" w:rsidP="00EF646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47D9B004" w14:textId="77777777" w:rsidR="0046670B" w:rsidRPr="000D364E" w:rsidRDefault="0046670B">
      <w:pPr>
        <w:jc w:val="center"/>
        <w:rPr>
          <w:sz w:val="12"/>
          <w:szCs w:val="12"/>
        </w:rPr>
      </w:pPr>
    </w:p>
    <w:p w14:paraId="05425CDA" w14:textId="77777777" w:rsidR="00FE6D1C" w:rsidRDefault="00FE6D1C" w:rsidP="0046670B">
      <w:pPr>
        <w:rPr>
          <w:b/>
        </w:rPr>
      </w:pPr>
      <w:r>
        <w:rPr>
          <w:b/>
        </w:rPr>
        <w:t xml:space="preserve">For </w:t>
      </w:r>
      <w:r w:rsidR="000572F3">
        <w:rPr>
          <w:b/>
        </w:rPr>
        <w:t xml:space="preserve">ERCOT </w:t>
      </w:r>
      <w:r>
        <w:rPr>
          <w:b/>
        </w:rPr>
        <w:t>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3F3F3"/>
        <w:tblLayout w:type="fixed"/>
        <w:tblLook w:val="0000" w:firstRow="0" w:lastRow="0" w:firstColumn="0" w:lastColumn="0" w:noHBand="0" w:noVBand="0"/>
      </w:tblPr>
      <w:tblGrid>
        <w:gridCol w:w="4518"/>
        <w:gridCol w:w="4860"/>
      </w:tblGrid>
      <w:tr w:rsidR="000D364E" w14:paraId="32623B3A" w14:textId="77777777">
        <w:tc>
          <w:tcPr>
            <w:tcW w:w="4518" w:type="dxa"/>
            <w:tcBorders>
              <w:top w:val="single" w:sz="12" w:space="0" w:color="auto"/>
              <w:bottom w:val="single" w:sz="6" w:space="0" w:color="auto"/>
            </w:tcBorders>
            <w:shd w:val="clear" w:color="auto" w:fill="B3B3B3"/>
          </w:tcPr>
          <w:p w14:paraId="5DF0D10A" w14:textId="77777777" w:rsidR="000D364E" w:rsidRDefault="000D364E" w:rsidP="00EF6460">
            <w:r>
              <w:rPr>
                <w:b/>
              </w:rPr>
              <w:t>Status:</w:t>
            </w:r>
          </w:p>
          <w:p w14:paraId="7A904F29" w14:textId="77777777" w:rsidR="000D364E" w:rsidRDefault="000D364E" w:rsidP="00EF6460"/>
        </w:tc>
        <w:tc>
          <w:tcPr>
            <w:tcW w:w="48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B3B3B3"/>
          </w:tcPr>
          <w:p w14:paraId="0D39D2A1" w14:textId="77777777" w:rsidR="00EF65BD" w:rsidRDefault="00EF65BD" w:rsidP="00EF65BD">
            <w:r>
              <w:rPr>
                <w:b/>
              </w:rPr>
              <w:t>Date of TX SET Decision:</w:t>
            </w:r>
          </w:p>
          <w:p w14:paraId="7E523257" w14:textId="77777777" w:rsidR="000D364E" w:rsidRDefault="000D364E" w:rsidP="0046670B"/>
        </w:tc>
      </w:tr>
      <w:tr w:rsidR="00FE6D1C" w14:paraId="258A8D60" w14:textId="77777777">
        <w:trPr>
          <w:trHeight w:val="507"/>
        </w:trPr>
        <w:tc>
          <w:tcPr>
            <w:tcW w:w="9378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B3B3B3"/>
          </w:tcPr>
          <w:p w14:paraId="7D86F137" w14:textId="77777777" w:rsidR="000D364E" w:rsidRDefault="00FE6D1C" w:rsidP="00EF646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>
              <w:rPr>
                <w:b/>
              </w:rPr>
              <w:t>TX SET Discussion/Summary</w:t>
            </w:r>
            <w:r>
              <w:rPr>
                <w:b/>
                <w:color w:val="FF0000"/>
              </w:rPr>
              <w:t xml:space="preserve"> </w:t>
            </w:r>
            <w:r>
              <w:rPr>
                <w:b/>
              </w:rPr>
              <w:t>and Resolution</w:t>
            </w:r>
            <w:r>
              <w:t>:</w:t>
            </w:r>
          </w:p>
          <w:p w14:paraId="3CE0C052" w14:textId="77777777" w:rsidR="00EF65BD" w:rsidRDefault="00EF65BD" w:rsidP="00EF65BD">
            <w:pPr>
              <w:rPr>
                <w:sz w:val="22"/>
              </w:rPr>
            </w:pPr>
          </w:p>
          <w:p w14:paraId="583AE6D3" w14:textId="77777777" w:rsidR="00EF65BD" w:rsidRDefault="00A93678" w:rsidP="00EF65BD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Recommendation to approve for Texas SET 5.0</w:t>
            </w:r>
          </w:p>
          <w:p w14:paraId="73098014" w14:textId="77777777" w:rsidR="00BB28A6" w:rsidRDefault="00BB28A6" w:rsidP="00EF65BD">
            <w:pPr>
              <w:rPr>
                <w:sz w:val="22"/>
              </w:rPr>
            </w:pPr>
          </w:p>
          <w:p w14:paraId="153ECEA7" w14:textId="7A079811" w:rsidR="00BB28A6" w:rsidRPr="000D364E" w:rsidRDefault="00BB28A6" w:rsidP="00EF65BD">
            <w:pPr>
              <w:rPr>
                <w:sz w:val="22"/>
              </w:rPr>
            </w:pPr>
            <w:r>
              <w:rPr>
                <w:sz w:val="22"/>
              </w:rPr>
              <w:t>02.15.2023 – Texas SET approved of gray box and Recommended Approval for Texas SET 5.0</w:t>
            </w:r>
          </w:p>
        </w:tc>
      </w:tr>
    </w:tbl>
    <w:p w14:paraId="4F5E51E6" w14:textId="77777777" w:rsidR="005F2175" w:rsidRDefault="005F2175" w:rsidP="00FE6D1C">
      <w:pPr>
        <w:rPr>
          <w:sz w:val="16"/>
        </w:rPr>
      </w:pP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BB28A6" w:rsidRPr="00452BF5" w14:paraId="01DF3700" w14:textId="77777777" w:rsidTr="006120BB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753B27AF" w14:textId="77777777" w:rsidR="00BB28A6" w:rsidRPr="00452BF5" w:rsidRDefault="00BB28A6" w:rsidP="006120BB">
            <w:r w:rsidRPr="00452BF5">
              <w:rPr>
                <w:b/>
              </w:rPr>
              <w:t>RMS Decision:</w:t>
            </w:r>
          </w:p>
          <w:p w14:paraId="796E587D" w14:textId="278BC6A1" w:rsidR="00BB28A6" w:rsidRPr="008732EA" w:rsidRDefault="00BB28A6" w:rsidP="006120BB">
            <w:pPr>
              <w:jc w:val="both"/>
            </w:pP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19459BA3" w14:textId="77777777" w:rsidR="00BB28A6" w:rsidRPr="00452BF5" w:rsidRDefault="00BB28A6" w:rsidP="006120BB">
            <w:pPr>
              <w:rPr>
                <w:b/>
              </w:rPr>
            </w:pPr>
            <w:r w:rsidRPr="00452BF5">
              <w:rPr>
                <w:b/>
              </w:rPr>
              <w:t>Emergency (Y/N):</w:t>
            </w:r>
          </w:p>
          <w:p w14:paraId="1E70892B" w14:textId="384FE003" w:rsidR="00BB28A6" w:rsidRPr="008732EA" w:rsidRDefault="00BB28A6" w:rsidP="006120BB"/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5E4AFF00" w14:textId="77777777" w:rsidR="00BB28A6" w:rsidRPr="00452BF5" w:rsidRDefault="00BB28A6" w:rsidP="006120BB">
            <w:r w:rsidRPr="00452BF5">
              <w:rPr>
                <w:b/>
              </w:rPr>
              <w:t>Date of RMS Decision:</w:t>
            </w:r>
          </w:p>
          <w:p w14:paraId="7E258EAB" w14:textId="6B519E8A" w:rsidR="00BB28A6" w:rsidRPr="008732EA" w:rsidRDefault="00BB28A6" w:rsidP="006120BB"/>
        </w:tc>
      </w:tr>
      <w:tr w:rsidR="00BB28A6" w:rsidRPr="00452BF5" w14:paraId="4E57407D" w14:textId="77777777" w:rsidTr="006120BB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6B4DBEA8" w14:textId="77777777" w:rsidR="00BB28A6" w:rsidRPr="00452BF5" w:rsidRDefault="00BB28A6" w:rsidP="006120BB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 w:rsidRPr="00452BF5">
              <w:rPr>
                <w:b/>
              </w:rPr>
              <w:t xml:space="preserve">Summary of RMS Discussion: </w:t>
            </w:r>
          </w:p>
          <w:p w14:paraId="20983410" w14:textId="77777777" w:rsidR="00BB28A6" w:rsidRDefault="00BB28A6" w:rsidP="006120BB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496510A" w14:textId="77777777" w:rsidR="00BB28A6" w:rsidRPr="00452BF5" w:rsidRDefault="00BB28A6" w:rsidP="006120BB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5AFF3E1" w14:textId="77777777" w:rsidR="00BB28A6" w:rsidRPr="00452BF5" w:rsidRDefault="00BB28A6" w:rsidP="006120BB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A2BD356" w14:textId="77777777" w:rsidR="00BB28A6" w:rsidRPr="00452BF5" w:rsidRDefault="00BB28A6" w:rsidP="006120BB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7078BCF8" w14:textId="2B1D929C" w:rsidR="005F2175" w:rsidRDefault="005F2175" w:rsidP="00FE6D1C">
      <w:pPr>
        <w:rPr>
          <w:sz w:val="16"/>
        </w:rPr>
      </w:pPr>
    </w:p>
    <w:p w14:paraId="288E2FD5" w14:textId="71CDCAF4" w:rsidR="00324A70" w:rsidRDefault="00324A70" w:rsidP="00FE6D1C">
      <w:pPr>
        <w:rPr>
          <w:sz w:val="16"/>
        </w:rPr>
      </w:pPr>
    </w:p>
    <w:bookmarkStart w:id="0" w:name="_MON_1734347540"/>
    <w:bookmarkEnd w:id="0"/>
    <w:p w14:paraId="7EEFE4E7" w14:textId="1C1BCA5B" w:rsidR="00324A70" w:rsidRDefault="00BB28A6" w:rsidP="00FE6D1C">
      <w:pPr>
        <w:rPr>
          <w:sz w:val="16"/>
        </w:rPr>
      </w:pPr>
      <w:r>
        <w:rPr>
          <w:sz w:val="16"/>
        </w:rPr>
        <w:object w:dxaOrig="1540" w:dyaOrig="997" w14:anchorId="27C16E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7.2pt;height:50.1pt" o:ole="">
            <v:imagedata r:id="rId8" o:title=""/>
          </v:shape>
          <o:OLEObject Type="Embed" ProgID="Word.Document.12" ShapeID="_x0000_i1028" DrawAspect="Icon" ObjectID="_1737971292" r:id="rId9">
            <o:FieldCodes>\s</o:FieldCodes>
          </o:OLEObject>
        </w:object>
      </w:r>
      <w:bookmarkStart w:id="1" w:name="_MON_1734347552"/>
      <w:bookmarkEnd w:id="1"/>
      <w:r w:rsidR="0034765B">
        <w:rPr>
          <w:sz w:val="16"/>
        </w:rPr>
        <w:object w:dxaOrig="1540" w:dyaOrig="997" w14:anchorId="785A0706">
          <v:shape id="_x0000_i1026" type="#_x0000_t75" style="width:77.2pt;height:49.55pt" o:ole="">
            <v:imagedata r:id="rId10" o:title=""/>
          </v:shape>
          <o:OLEObject Type="Embed" ProgID="Word.Document.12" ShapeID="_x0000_i1026" DrawAspect="Icon" ObjectID="_1737971293" r:id="rId11">
            <o:FieldCodes>\s</o:FieldCodes>
          </o:OLEObject>
        </w:object>
      </w:r>
    </w:p>
    <w:sectPr w:rsidR="00324A70" w:rsidSect="00020896">
      <w:headerReference w:type="default" r:id="rId12"/>
      <w:footerReference w:type="default" r:id="rId13"/>
      <w:pgSz w:w="12240" w:h="15840"/>
      <w:pgMar w:top="72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1BD7D" w14:textId="77777777" w:rsidR="00552D06" w:rsidRDefault="00552D06">
      <w:r>
        <w:separator/>
      </w:r>
    </w:p>
  </w:endnote>
  <w:endnote w:type="continuationSeparator" w:id="0">
    <w:p w14:paraId="6C55640E" w14:textId="77777777" w:rsidR="00552D06" w:rsidRDefault="0055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3F448" w14:textId="77777777" w:rsidR="00506878" w:rsidRDefault="00506878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151CB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65CD2" w14:textId="77777777" w:rsidR="00552D06" w:rsidRDefault="00552D06">
      <w:r>
        <w:separator/>
      </w:r>
    </w:p>
  </w:footnote>
  <w:footnote w:type="continuationSeparator" w:id="0">
    <w:p w14:paraId="47DFC797" w14:textId="77777777" w:rsidR="00552D06" w:rsidRDefault="00552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5C3F5" w14:textId="77777777" w:rsidR="00506878" w:rsidRDefault="00506878">
    <w:pPr>
      <w:pStyle w:val="Header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5FE81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8"/>
    <w:multiLevelType w:val="singleLevel"/>
    <w:tmpl w:val="8A1258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3A86082"/>
    <w:multiLevelType w:val="hybridMultilevel"/>
    <w:tmpl w:val="9544C15E"/>
    <w:lvl w:ilvl="0" w:tplc="47088E4C">
      <w:start w:val="512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1440492755">
    <w:abstractNumId w:val="1"/>
  </w:num>
  <w:num w:numId="2" w16cid:durableId="1988243097">
    <w:abstractNumId w:val="0"/>
  </w:num>
  <w:num w:numId="3" w16cid:durableId="11646663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78"/>
    <w:rsid w:val="00020896"/>
    <w:rsid w:val="0002109B"/>
    <w:rsid w:val="000572F3"/>
    <w:rsid w:val="00063DC0"/>
    <w:rsid w:val="000D364E"/>
    <w:rsid w:val="00255686"/>
    <w:rsid w:val="00263DA1"/>
    <w:rsid w:val="0027711D"/>
    <w:rsid w:val="002B6478"/>
    <w:rsid w:val="002C379F"/>
    <w:rsid w:val="002E55FE"/>
    <w:rsid w:val="00324A70"/>
    <w:rsid w:val="00344FB2"/>
    <w:rsid w:val="0034765B"/>
    <w:rsid w:val="00404557"/>
    <w:rsid w:val="004369D5"/>
    <w:rsid w:val="004432A7"/>
    <w:rsid w:val="0046670B"/>
    <w:rsid w:val="00506878"/>
    <w:rsid w:val="00552D06"/>
    <w:rsid w:val="00587B1C"/>
    <w:rsid w:val="00593F9F"/>
    <w:rsid w:val="005B145A"/>
    <w:rsid w:val="005F2175"/>
    <w:rsid w:val="00634EEE"/>
    <w:rsid w:val="00663A88"/>
    <w:rsid w:val="006B0DE2"/>
    <w:rsid w:val="007155F4"/>
    <w:rsid w:val="007A003D"/>
    <w:rsid w:val="00897728"/>
    <w:rsid w:val="009C64C6"/>
    <w:rsid w:val="009F326A"/>
    <w:rsid w:val="00A93678"/>
    <w:rsid w:val="00B751F7"/>
    <w:rsid w:val="00BA1D26"/>
    <w:rsid w:val="00BA730B"/>
    <w:rsid w:val="00BB00DA"/>
    <w:rsid w:val="00BB28A6"/>
    <w:rsid w:val="00D151CB"/>
    <w:rsid w:val="00EF6460"/>
    <w:rsid w:val="00EF65BD"/>
    <w:rsid w:val="00F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,"/>
  <w14:docId w14:val="604BD5C9"/>
  <w15:chartTrackingRefBased/>
  <w15:docId w15:val="{59BED3B7-5E7E-4D52-A018-4E642E3F8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spacing w:before="120"/>
      <w:jc w:val="center"/>
      <w:outlineLvl w:val="5"/>
    </w:pPr>
    <w:rPr>
      <w:rFonts w:ascii="Arial" w:hAnsi="Arial"/>
      <w:b/>
      <w:sz w:val="4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snapToGrid w:val="0"/>
      <w:sz w:val="28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rFonts w:ascii="Arial" w:hAnsi="Arial"/>
      <w:b/>
      <w:sz w:val="32"/>
    </w:rPr>
  </w:style>
  <w:style w:type="paragraph" w:styleId="BodyText3">
    <w:name w:val="Body Text 3"/>
    <w:basedOn w:val="Normal"/>
    <w:pPr>
      <w:spacing w:before="120"/>
      <w:jc w:val="center"/>
    </w:pPr>
    <w:rPr>
      <w:rFonts w:ascii="Arial" w:hAnsi="Arial"/>
      <w:b/>
      <w:sz w:val="40"/>
    </w:rPr>
  </w:style>
  <w:style w:type="paragraph" w:styleId="ListNumber">
    <w:name w:val="List Number"/>
    <w:basedOn w:val="Normal"/>
    <w:pPr>
      <w:numPr>
        <w:numId w:val="1"/>
      </w:numPr>
      <w:spacing w:before="120"/>
    </w:pPr>
    <w:rPr>
      <w:rFonts w:ascii="Arial" w:hAnsi="Arial"/>
    </w:rPr>
  </w:style>
  <w:style w:type="paragraph" w:styleId="ListNumber2">
    <w:name w:val="List Number 2"/>
    <w:basedOn w:val="Normal"/>
    <w:pPr>
      <w:numPr>
        <w:numId w:val="2"/>
      </w:numPr>
      <w:spacing w:before="120"/>
    </w:pPr>
    <w:rPr>
      <w:rFonts w:ascii="Arial" w:hAnsi="Arial"/>
    </w:rPr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Subtitle">
    <w:name w:val="Subtitle"/>
    <w:basedOn w:val="Normal"/>
    <w:qFormat/>
    <w:pPr>
      <w:spacing w:before="120"/>
      <w:jc w:val="center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  <w:pPr>
      <w:spacing w:before="240"/>
    </w:pPr>
    <w:rPr>
      <w:rFonts w:ascii="Arial" w:hAnsi="Arial"/>
      <w:b/>
      <w:noProof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adjustRightInd w:val="0"/>
      <w:ind w:right="144"/>
    </w:pPr>
    <w:rPr>
      <w:color w:val="FF000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34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xsetchangecontrol@ercot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package" Target="embeddings/Microsoft_Word_Document1.docx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package" Target="embeddings/Microsoft_Word_Document.doc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311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TX SET Change Control Request Form</vt:lpstr>
    </vt:vector>
  </TitlesOfParts>
  <Company>HII</Company>
  <LinksUpToDate>false</LinksUpToDate>
  <CharactersWithSpaces>2287</CharactersWithSpaces>
  <SharedDoc>false</SharedDoc>
  <HLinks>
    <vt:vector size="6" baseType="variant">
      <vt:variant>
        <vt:i4>1703984</vt:i4>
      </vt:variant>
      <vt:variant>
        <vt:i4>0</vt:i4>
      </vt:variant>
      <vt:variant>
        <vt:i4>0</vt:i4>
      </vt:variant>
      <vt:variant>
        <vt:i4>5</vt:i4>
      </vt:variant>
      <vt:variant>
        <vt:lpwstr>mailto:txsetchangecontrol@ercot.com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TX SET Change Control Request Form</dc:title>
  <dc:subject/>
  <dc:creator>Tom Baum - ERCOT</dc:creator>
  <cp:keywords/>
  <cp:lastModifiedBy>Thurman, Kathryn</cp:lastModifiedBy>
  <cp:revision>8</cp:revision>
  <cp:lastPrinted>2005-01-18T21:20:00Z</cp:lastPrinted>
  <dcterms:created xsi:type="dcterms:W3CDTF">2023-01-04T20:17:00Z</dcterms:created>
  <dcterms:modified xsi:type="dcterms:W3CDTF">2023-02-15T19:02:00Z</dcterms:modified>
</cp:coreProperties>
</file>