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9C96D" w14:textId="77777777" w:rsidR="00BC4954" w:rsidRDefault="003605BA" w:rsidP="00176DE5">
      <w:pPr>
        <w:spacing w:after="240"/>
        <w:jc w:val="center"/>
        <w:rPr>
          <w:rFonts w:ascii="Times New Roman" w:hAnsi="Times New Roman"/>
          <w:b/>
          <w:sz w:val="28"/>
          <w:szCs w:val="28"/>
        </w:rPr>
      </w:pPr>
      <w:r w:rsidRPr="001249AE">
        <w:rPr>
          <w:rFonts w:ascii="Times New Roman" w:hAnsi="Times New Roman"/>
          <w:b/>
          <w:sz w:val="30"/>
          <w:szCs w:val="30"/>
        </w:rPr>
        <w:t>20</w:t>
      </w:r>
      <w:r>
        <w:rPr>
          <w:rFonts w:ascii="Times New Roman" w:hAnsi="Times New Roman"/>
          <w:b/>
          <w:sz w:val="30"/>
          <w:szCs w:val="30"/>
        </w:rPr>
        <w:t>22</w:t>
      </w:r>
      <w:r w:rsidRPr="00176DE5">
        <w:rPr>
          <w:rFonts w:ascii="Times New Roman" w:hAnsi="Times New Roman"/>
          <w:b/>
          <w:sz w:val="28"/>
          <w:szCs w:val="28"/>
        </w:rPr>
        <w:t xml:space="preserve"> </w:t>
      </w:r>
      <w:r w:rsidR="00176DE5" w:rsidRPr="00176DE5">
        <w:rPr>
          <w:rFonts w:ascii="Times New Roman" w:hAnsi="Times New Roman"/>
          <w:b/>
          <w:sz w:val="28"/>
          <w:szCs w:val="28"/>
        </w:rPr>
        <w:t>TAC Goals</w:t>
      </w:r>
    </w:p>
    <w:p w14:paraId="5C314A50" w14:textId="77777777" w:rsidR="00BF3F91" w:rsidRPr="00176DE5" w:rsidRDefault="000E76F1" w:rsidP="00BC468E">
      <w:pPr>
        <w:spacing w:after="240"/>
        <w:jc w:val="center"/>
        <w:rPr>
          <w:rFonts w:ascii="Times New Roman" w:hAnsi="Times New Roman"/>
          <w:b/>
          <w:sz w:val="28"/>
          <w:szCs w:val="28"/>
        </w:rPr>
      </w:pPr>
      <w:r>
        <w:rPr>
          <w:rFonts w:ascii="Times New Roman" w:hAnsi="Times New Roman"/>
          <w:b/>
          <w:sz w:val="28"/>
          <w:szCs w:val="28"/>
        </w:rPr>
        <w:t xml:space="preserve">TAC Approved – </w:t>
      </w:r>
      <w:r w:rsidR="00911135">
        <w:rPr>
          <w:rFonts w:ascii="Times New Roman" w:hAnsi="Times New Roman"/>
          <w:b/>
          <w:sz w:val="28"/>
          <w:szCs w:val="28"/>
        </w:rPr>
        <w:t>February 23, 2022</w:t>
      </w:r>
    </w:p>
    <w:p w14:paraId="69FCD8AB" w14:textId="77777777" w:rsidR="005F3E90" w:rsidRPr="00C90E7C" w:rsidRDefault="005F3E90" w:rsidP="00176DE5">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t>Align TAC and Subcommittee Goals with the ERCOT Board of Director</w:t>
      </w:r>
      <w:r w:rsidR="009727A1">
        <w:rPr>
          <w:rFonts w:ascii="Times New Roman" w:hAnsi="Times New Roman"/>
          <w:sz w:val="24"/>
          <w:szCs w:val="24"/>
        </w:rPr>
        <w:t>’</w:t>
      </w:r>
      <w:r w:rsidRPr="00C90E7C">
        <w:rPr>
          <w:rFonts w:ascii="Times New Roman" w:hAnsi="Times New Roman"/>
          <w:sz w:val="24"/>
          <w:szCs w:val="24"/>
        </w:rPr>
        <w:t>s</w:t>
      </w:r>
      <w:r w:rsidR="006F6B6C" w:rsidRPr="00C90E7C">
        <w:rPr>
          <w:rFonts w:ascii="Times New Roman" w:hAnsi="Times New Roman"/>
          <w:sz w:val="24"/>
          <w:szCs w:val="24"/>
        </w:rPr>
        <w:t xml:space="preserve"> strategic vision to work with ERCOT Staff to achieve the Board’s vision for ERCOT</w:t>
      </w:r>
      <w:r w:rsidRPr="00C90E7C">
        <w:rPr>
          <w:rFonts w:ascii="Times New Roman" w:hAnsi="Times New Roman"/>
          <w:sz w:val="24"/>
          <w:szCs w:val="24"/>
        </w:rPr>
        <w:t>.</w:t>
      </w:r>
    </w:p>
    <w:p w14:paraId="241110C2" w14:textId="77777777" w:rsidR="00A369C7" w:rsidRDefault="00A369C7" w:rsidP="003F0B09">
      <w:pPr>
        <w:numPr>
          <w:ilvl w:val="1"/>
          <w:numId w:val="2"/>
        </w:numPr>
        <w:tabs>
          <w:tab w:val="clear" w:pos="1440"/>
        </w:tabs>
        <w:ind w:left="360"/>
        <w:rPr>
          <w:rFonts w:ascii="Times New Roman" w:hAnsi="Times New Roman"/>
          <w:sz w:val="24"/>
          <w:szCs w:val="24"/>
        </w:rPr>
      </w:pPr>
      <w:r>
        <w:rPr>
          <w:rFonts w:ascii="Times New Roman" w:hAnsi="Times New Roman"/>
          <w:sz w:val="24"/>
          <w:szCs w:val="24"/>
        </w:rPr>
        <w:t xml:space="preserve">Develop and implement market design changes and </w:t>
      </w:r>
      <w:r w:rsidR="005773CC">
        <w:rPr>
          <w:rFonts w:ascii="Times New Roman" w:hAnsi="Times New Roman"/>
          <w:sz w:val="24"/>
          <w:szCs w:val="24"/>
        </w:rPr>
        <w:t xml:space="preserve">other reliability </w:t>
      </w:r>
      <w:r>
        <w:rPr>
          <w:rFonts w:ascii="Times New Roman" w:hAnsi="Times New Roman"/>
          <w:sz w:val="24"/>
          <w:szCs w:val="24"/>
        </w:rPr>
        <w:t>enhancements that are promulgated by the PUCT in</w:t>
      </w:r>
      <w:r w:rsidR="00181F8E">
        <w:rPr>
          <w:rFonts w:ascii="Times New Roman" w:hAnsi="Times New Roman"/>
          <w:sz w:val="24"/>
          <w:szCs w:val="24"/>
        </w:rPr>
        <w:t xml:space="preserve"> the</w:t>
      </w:r>
      <w:r>
        <w:rPr>
          <w:rFonts w:ascii="Times New Roman" w:hAnsi="Times New Roman"/>
          <w:sz w:val="24"/>
          <w:szCs w:val="24"/>
        </w:rPr>
        <w:t xml:space="preserve"> furtherance of </w:t>
      </w:r>
      <w:r w:rsidR="00181F8E">
        <w:rPr>
          <w:rFonts w:ascii="Times New Roman" w:hAnsi="Times New Roman"/>
          <w:sz w:val="24"/>
          <w:szCs w:val="24"/>
        </w:rPr>
        <w:t>statutory changes originating</w:t>
      </w:r>
      <w:r>
        <w:rPr>
          <w:rFonts w:ascii="Times New Roman" w:hAnsi="Times New Roman"/>
          <w:sz w:val="24"/>
          <w:szCs w:val="24"/>
        </w:rPr>
        <w:t xml:space="preserve"> from the </w:t>
      </w:r>
      <w:del w:id="0" w:author="Roy True" w:date="2023-02-15T12:46:00Z">
        <w:r w:rsidDel="000629E2">
          <w:rPr>
            <w:rFonts w:ascii="Times New Roman" w:hAnsi="Times New Roman"/>
            <w:sz w:val="24"/>
            <w:szCs w:val="24"/>
          </w:rPr>
          <w:delText>87</w:delText>
        </w:r>
        <w:r w:rsidRPr="00911135" w:rsidDel="000629E2">
          <w:rPr>
            <w:rFonts w:ascii="Times New Roman" w:hAnsi="Times New Roman"/>
            <w:sz w:val="24"/>
            <w:szCs w:val="24"/>
            <w:vertAlign w:val="superscript"/>
          </w:rPr>
          <w:delText>th</w:delText>
        </w:r>
        <w:r w:rsidDel="000629E2">
          <w:rPr>
            <w:rFonts w:ascii="Times New Roman" w:hAnsi="Times New Roman"/>
            <w:sz w:val="24"/>
            <w:szCs w:val="24"/>
          </w:rPr>
          <w:delText xml:space="preserve"> </w:delText>
        </w:r>
      </w:del>
      <w:ins w:id="1" w:author="Roy True" w:date="2023-02-15T12:46:00Z">
        <w:r w:rsidR="000629E2">
          <w:rPr>
            <w:rFonts w:ascii="Times New Roman" w:hAnsi="Times New Roman"/>
            <w:sz w:val="24"/>
            <w:szCs w:val="24"/>
          </w:rPr>
          <w:t xml:space="preserve">latest </w:t>
        </w:r>
      </w:ins>
      <w:r w:rsidR="00181F8E">
        <w:rPr>
          <w:rFonts w:ascii="Times New Roman" w:hAnsi="Times New Roman"/>
          <w:sz w:val="24"/>
          <w:szCs w:val="24"/>
        </w:rPr>
        <w:t>session of the Texas Legislature</w:t>
      </w:r>
      <w:r>
        <w:rPr>
          <w:rFonts w:ascii="Times New Roman" w:hAnsi="Times New Roman"/>
          <w:sz w:val="24"/>
          <w:szCs w:val="24"/>
        </w:rPr>
        <w:t>.</w:t>
      </w:r>
    </w:p>
    <w:p w14:paraId="3DBCA6E3" w14:textId="77777777" w:rsidR="003F0B09" w:rsidRPr="00C90E7C" w:rsidRDefault="003F0B09" w:rsidP="003F0B09">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t>Maintain</w:t>
      </w:r>
      <w:r w:rsidR="00E851AD" w:rsidRPr="00C90E7C">
        <w:rPr>
          <w:rFonts w:ascii="Times New Roman" w:hAnsi="Times New Roman"/>
          <w:sz w:val="24"/>
          <w:szCs w:val="24"/>
        </w:rPr>
        <w:t xml:space="preserve"> rules that support </w:t>
      </w:r>
      <w:r w:rsidRPr="00C90E7C">
        <w:rPr>
          <w:rFonts w:ascii="Times New Roman" w:hAnsi="Times New Roman"/>
          <w:sz w:val="24"/>
          <w:szCs w:val="24"/>
        </w:rPr>
        <w:t>ERCOT system reliability</w:t>
      </w:r>
      <w:r w:rsidR="002F1679" w:rsidRPr="00C90E7C">
        <w:rPr>
          <w:rFonts w:ascii="Times New Roman" w:hAnsi="Times New Roman"/>
          <w:sz w:val="24"/>
          <w:szCs w:val="24"/>
        </w:rPr>
        <w:t>, promote market solutions,</w:t>
      </w:r>
      <w:r w:rsidR="007020B7" w:rsidRPr="00C90E7C">
        <w:rPr>
          <w:rFonts w:ascii="Times New Roman" w:hAnsi="Times New Roman"/>
          <w:sz w:val="24"/>
          <w:szCs w:val="24"/>
        </w:rPr>
        <w:t xml:space="preserve"> </w:t>
      </w:r>
      <w:r w:rsidR="00181F8E" w:rsidRPr="00C90E7C">
        <w:rPr>
          <w:rFonts w:ascii="Times New Roman" w:hAnsi="Times New Roman"/>
          <w:sz w:val="24"/>
          <w:szCs w:val="24"/>
        </w:rPr>
        <w:t>support open access to the ERCOT markets and transmission network</w:t>
      </w:r>
      <w:r w:rsidR="00181F8E">
        <w:rPr>
          <w:rFonts w:ascii="Times New Roman" w:hAnsi="Times New Roman"/>
          <w:sz w:val="24"/>
          <w:szCs w:val="24"/>
        </w:rPr>
        <w:t>,</w:t>
      </w:r>
      <w:r w:rsidR="00181F8E" w:rsidRPr="00C90E7C">
        <w:rPr>
          <w:rFonts w:ascii="Times New Roman" w:hAnsi="Times New Roman"/>
          <w:sz w:val="24"/>
          <w:szCs w:val="24"/>
        </w:rPr>
        <w:t xml:space="preserve"> </w:t>
      </w:r>
      <w:r w:rsidR="007020B7" w:rsidRPr="00C90E7C">
        <w:rPr>
          <w:rFonts w:ascii="Times New Roman" w:hAnsi="Times New Roman"/>
          <w:sz w:val="24"/>
          <w:szCs w:val="24"/>
        </w:rPr>
        <w:t>and are</w:t>
      </w:r>
      <w:r w:rsidRPr="00C90E7C">
        <w:rPr>
          <w:rFonts w:ascii="Times New Roman" w:hAnsi="Times New Roman"/>
          <w:sz w:val="24"/>
          <w:szCs w:val="24"/>
        </w:rPr>
        <w:t xml:space="preserve"> consistent with PURA, PUC</w:t>
      </w:r>
      <w:r w:rsidR="00A369C7">
        <w:rPr>
          <w:rFonts w:ascii="Times New Roman" w:hAnsi="Times New Roman"/>
          <w:sz w:val="24"/>
          <w:szCs w:val="24"/>
        </w:rPr>
        <w:t>T Substantive Rules</w:t>
      </w:r>
      <w:r w:rsidRPr="00C90E7C">
        <w:rPr>
          <w:rFonts w:ascii="Times New Roman" w:hAnsi="Times New Roman"/>
          <w:sz w:val="24"/>
          <w:szCs w:val="24"/>
        </w:rPr>
        <w:t xml:space="preserve">, and NERC </w:t>
      </w:r>
      <w:r w:rsidR="00C1709C" w:rsidRPr="00C90E7C">
        <w:rPr>
          <w:rFonts w:ascii="Times New Roman" w:hAnsi="Times New Roman"/>
          <w:sz w:val="24"/>
          <w:szCs w:val="24"/>
        </w:rPr>
        <w:t>Reliability S</w:t>
      </w:r>
      <w:r w:rsidRPr="00C90E7C">
        <w:rPr>
          <w:rFonts w:ascii="Times New Roman" w:hAnsi="Times New Roman"/>
          <w:sz w:val="24"/>
          <w:szCs w:val="24"/>
        </w:rPr>
        <w:t>tandards.</w:t>
      </w:r>
    </w:p>
    <w:p w14:paraId="095B2617" w14:textId="77777777" w:rsidR="00210E77" w:rsidRPr="00C90E7C" w:rsidRDefault="00210E77" w:rsidP="00176DE5">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t xml:space="preserve">Pursue clarifications to market rules and </w:t>
      </w:r>
      <w:r w:rsidR="00DB7D7C" w:rsidRPr="00C90E7C">
        <w:rPr>
          <w:rFonts w:ascii="Times New Roman" w:hAnsi="Times New Roman"/>
          <w:sz w:val="24"/>
          <w:szCs w:val="24"/>
        </w:rPr>
        <w:t>guides, which</w:t>
      </w:r>
      <w:r w:rsidRPr="00C90E7C">
        <w:rPr>
          <w:rFonts w:ascii="Times New Roman" w:hAnsi="Times New Roman"/>
          <w:sz w:val="24"/>
          <w:szCs w:val="24"/>
        </w:rPr>
        <w:t xml:space="preserve"> enhance the transparency of resource registration and requirements and clarify the entry process for new resources, with the explicit understanding that no changes will be made that </w:t>
      </w:r>
      <w:r w:rsidR="00426A21">
        <w:rPr>
          <w:rFonts w:ascii="Times New Roman" w:hAnsi="Times New Roman"/>
          <w:sz w:val="24"/>
          <w:szCs w:val="24"/>
        </w:rPr>
        <w:t xml:space="preserve">discriminately </w:t>
      </w:r>
      <w:r w:rsidRPr="00C90E7C">
        <w:rPr>
          <w:rFonts w:ascii="Times New Roman" w:hAnsi="Times New Roman"/>
          <w:sz w:val="24"/>
          <w:szCs w:val="24"/>
        </w:rPr>
        <w:t>affect</w:t>
      </w:r>
      <w:r w:rsidR="00426A21">
        <w:rPr>
          <w:rFonts w:ascii="Times New Roman" w:hAnsi="Times New Roman"/>
          <w:sz w:val="24"/>
          <w:szCs w:val="24"/>
        </w:rPr>
        <w:t>s</w:t>
      </w:r>
      <w:r w:rsidRPr="00C90E7C">
        <w:rPr>
          <w:rFonts w:ascii="Times New Roman" w:hAnsi="Times New Roman"/>
          <w:sz w:val="24"/>
          <w:szCs w:val="24"/>
        </w:rPr>
        <w:t xml:space="preserve"> the rights and obligations of resources currently participating in the wholesale and ancillary services markets.</w:t>
      </w:r>
    </w:p>
    <w:p w14:paraId="08D0E8BF" w14:textId="77777777" w:rsidR="0024755C" w:rsidRPr="00C90E7C" w:rsidRDefault="000B5A3C" w:rsidP="00176DE5">
      <w:pPr>
        <w:numPr>
          <w:ilvl w:val="1"/>
          <w:numId w:val="2"/>
        </w:numPr>
        <w:tabs>
          <w:tab w:val="clear" w:pos="1440"/>
        </w:tabs>
        <w:ind w:left="360"/>
        <w:rPr>
          <w:rFonts w:ascii="Times New Roman" w:hAnsi="Times New Roman"/>
          <w:sz w:val="24"/>
          <w:szCs w:val="24"/>
        </w:rPr>
      </w:pPr>
      <w:r>
        <w:rPr>
          <w:rFonts w:ascii="Times New Roman" w:hAnsi="Times New Roman"/>
          <w:sz w:val="24"/>
          <w:szCs w:val="24"/>
        </w:rPr>
        <w:t>Improve the m</w:t>
      </w:r>
      <w:r w:rsidR="006F6B6C" w:rsidRPr="00C90E7C">
        <w:rPr>
          <w:rFonts w:ascii="Times New Roman" w:hAnsi="Times New Roman"/>
          <w:sz w:val="24"/>
          <w:szCs w:val="24"/>
        </w:rPr>
        <w:t>onitor</w:t>
      </w:r>
      <w:r>
        <w:rPr>
          <w:rFonts w:ascii="Times New Roman" w:hAnsi="Times New Roman"/>
          <w:sz w:val="24"/>
          <w:szCs w:val="24"/>
        </w:rPr>
        <w:t>ing of</w:t>
      </w:r>
      <w:r w:rsidR="00E851AD" w:rsidRPr="00C90E7C">
        <w:rPr>
          <w:rFonts w:ascii="Times New Roman" w:hAnsi="Times New Roman"/>
          <w:sz w:val="24"/>
          <w:szCs w:val="24"/>
        </w:rPr>
        <w:t xml:space="preserve"> </w:t>
      </w:r>
      <w:r w:rsidR="00C1709C" w:rsidRPr="00C90E7C">
        <w:rPr>
          <w:rFonts w:ascii="Times New Roman" w:hAnsi="Times New Roman"/>
          <w:sz w:val="24"/>
          <w:szCs w:val="24"/>
        </w:rPr>
        <w:t>r</w:t>
      </w:r>
      <w:r w:rsidR="0024755C" w:rsidRPr="00C90E7C">
        <w:rPr>
          <w:rFonts w:ascii="Times New Roman" w:hAnsi="Times New Roman"/>
          <w:sz w:val="24"/>
          <w:szCs w:val="24"/>
        </w:rPr>
        <w:t xml:space="preserve">esource </w:t>
      </w:r>
      <w:r w:rsidR="00C1709C" w:rsidRPr="00C90E7C">
        <w:rPr>
          <w:rFonts w:ascii="Times New Roman" w:hAnsi="Times New Roman"/>
          <w:sz w:val="24"/>
          <w:szCs w:val="24"/>
        </w:rPr>
        <w:t>a</w:t>
      </w:r>
      <w:r w:rsidR="0024755C" w:rsidRPr="00C90E7C">
        <w:rPr>
          <w:rFonts w:ascii="Times New Roman" w:hAnsi="Times New Roman"/>
          <w:sz w:val="24"/>
          <w:szCs w:val="24"/>
        </w:rPr>
        <w:t>dequacy</w:t>
      </w:r>
      <w:r w:rsidR="006F6B6C" w:rsidRPr="00C90E7C">
        <w:rPr>
          <w:rFonts w:ascii="Times New Roman" w:hAnsi="Times New Roman"/>
          <w:sz w:val="24"/>
          <w:szCs w:val="24"/>
        </w:rPr>
        <w:t xml:space="preserve"> </w:t>
      </w:r>
      <w:r>
        <w:rPr>
          <w:rFonts w:ascii="Times New Roman" w:hAnsi="Times New Roman"/>
          <w:sz w:val="24"/>
          <w:szCs w:val="24"/>
        </w:rPr>
        <w:t>by ensuring that studies and reports provide a representative view of evolving risks to resource adequacy as a fundamental element of system reliability and resiliency.  Recommend market</w:t>
      </w:r>
      <w:r w:rsidR="006F6B6C" w:rsidRPr="00C90E7C">
        <w:rPr>
          <w:rFonts w:ascii="Times New Roman" w:hAnsi="Times New Roman"/>
          <w:sz w:val="24"/>
          <w:szCs w:val="24"/>
        </w:rPr>
        <w:t xml:space="preserve"> improvements </w:t>
      </w:r>
      <w:r w:rsidR="00FF3713">
        <w:rPr>
          <w:rFonts w:ascii="Times New Roman" w:hAnsi="Times New Roman"/>
          <w:sz w:val="24"/>
          <w:szCs w:val="24"/>
        </w:rPr>
        <w:t xml:space="preserve">to support </w:t>
      </w:r>
      <w:r>
        <w:rPr>
          <w:rFonts w:ascii="Times New Roman" w:hAnsi="Times New Roman"/>
          <w:sz w:val="24"/>
          <w:szCs w:val="24"/>
        </w:rPr>
        <w:t>resource adequacy</w:t>
      </w:r>
      <w:r w:rsidR="00522AE5">
        <w:rPr>
          <w:rFonts w:ascii="Times New Roman" w:hAnsi="Times New Roman"/>
          <w:sz w:val="24"/>
          <w:szCs w:val="24"/>
        </w:rPr>
        <w:t>, including the recognition of limitations due to GTCs and the reactive needs of the system</w:t>
      </w:r>
      <w:r w:rsidR="0024755C" w:rsidRPr="00C90E7C">
        <w:rPr>
          <w:rFonts w:ascii="Times New Roman" w:hAnsi="Times New Roman"/>
          <w:sz w:val="24"/>
          <w:szCs w:val="24"/>
        </w:rPr>
        <w:t>.</w:t>
      </w:r>
    </w:p>
    <w:p w14:paraId="517D9731" w14:textId="77777777" w:rsidR="006F6B6C" w:rsidRPr="00C90E7C" w:rsidRDefault="006F6B6C" w:rsidP="00176DE5">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t xml:space="preserve">Collaborate with ERCOT </w:t>
      </w:r>
      <w:r w:rsidR="007020B7" w:rsidRPr="00C90E7C">
        <w:rPr>
          <w:rFonts w:ascii="Times New Roman" w:hAnsi="Times New Roman"/>
          <w:sz w:val="24"/>
          <w:szCs w:val="24"/>
        </w:rPr>
        <w:t xml:space="preserve">Staff </w:t>
      </w:r>
      <w:r w:rsidRPr="00C90E7C">
        <w:rPr>
          <w:rFonts w:ascii="Times New Roman" w:hAnsi="Times New Roman"/>
          <w:sz w:val="24"/>
          <w:szCs w:val="24"/>
        </w:rPr>
        <w:t>on current trends in fuel prices and installed resource costs through market changes.</w:t>
      </w:r>
    </w:p>
    <w:p w14:paraId="5A1E084B" w14:textId="77777777" w:rsidR="0024755C" w:rsidRPr="00C90E7C" w:rsidRDefault="00C1709C" w:rsidP="00176DE5">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t>Develop and implement needed</w:t>
      </w:r>
      <w:r w:rsidR="0024755C" w:rsidRPr="00C90E7C">
        <w:rPr>
          <w:rFonts w:ascii="Times New Roman" w:hAnsi="Times New Roman"/>
          <w:sz w:val="24"/>
          <w:szCs w:val="24"/>
        </w:rPr>
        <w:t xml:space="preserve"> market design </w:t>
      </w:r>
      <w:r w:rsidRPr="00C90E7C">
        <w:rPr>
          <w:rFonts w:ascii="Times New Roman" w:hAnsi="Times New Roman"/>
          <w:sz w:val="24"/>
          <w:szCs w:val="24"/>
        </w:rPr>
        <w:t xml:space="preserve">corrections and </w:t>
      </w:r>
      <w:r w:rsidR="00DB7D7C" w:rsidRPr="00C90E7C">
        <w:rPr>
          <w:rFonts w:ascii="Times New Roman" w:hAnsi="Times New Roman"/>
          <w:sz w:val="24"/>
          <w:szCs w:val="24"/>
        </w:rPr>
        <w:t>improvements, which</w:t>
      </w:r>
      <w:r w:rsidR="007020B7" w:rsidRPr="00C90E7C">
        <w:rPr>
          <w:rFonts w:ascii="Times New Roman" w:hAnsi="Times New Roman"/>
          <w:sz w:val="24"/>
          <w:szCs w:val="24"/>
        </w:rPr>
        <w:t xml:space="preserve"> are cost effective</w:t>
      </w:r>
      <w:r w:rsidR="0024755C" w:rsidRPr="00C90E7C">
        <w:rPr>
          <w:rFonts w:ascii="Times New Roman" w:hAnsi="Times New Roman"/>
          <w:sz w:val="24"/>
          <w:szCs w:val="24"/>
        </w:rPr>
        <w:t>.</w:t>
      </w:r>
    </w:p>
    <w:p w14:paraId="4D3108C0" w14:textId="77777777" w:rsidR="0024755C" w:rsidRPr="00C90E7C" w:rsidRDefault="001707C0" w:rsidP="00176DE5">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t xml:space="preserve">Pursue </w:t>
      </w:r>
      <w:r w:rsidR="00576709">
        <w:rPr>
          <w:rFonts w:ascii="Times New Roman" w:hAnsi="Times New Roman"/>
          <w:sz w:val="24"/>
          <w:szCs w:val="24"/>
        </w:rPr>
        <w:t xml:space="preserve">policies and market rules that encourage </w:t>
      </w:r>
      <w:r w:rsidR="0024755C" w:rsidRPr="00C90E7C">
        <w:rPr>
          <w:rFonts w:ascii="Times New Roman" w:hAnsi="Times New Roman"/>
          <w:sz w:val="24"/>
          <w:szCs w:val="24"/>
        </w:rPr>
        <w:t xml:space="preserve">the </w:t>
      </w:r>
      <w:r w:rsidR="00E851AD" w:rsidRPr="00C90E7C">
        <w:rPr>
          <w:rFonts w:ascii="Times New Roman" w:hAnsi="Times New Roman"/>
          <w:sz w:val="24"/>
          <w:szCs w:val="24"/>
        </w:rPr>
        <w:t xml:space="preserve">appropriate </w:t>
      </w:r>
      <w:r w:rsidR="00C1709C" w:rsidRPr="00C90E7C">
        <w:rPr>
          <w:rFonts w:ascii="Times New Roman" w:hAnsi="Times New Roman"/>
          <w:sz w:val="24"/>
          <w:szCs w:val="24"/>
        </w:rPr>
        <w:t>implementation</w:t>
      </w:r>
      <w:r w:rsidR="0024755C" w:rsidRPr="00C90E7C">
        <w:rPr>
          <w:rFonts w:ascii="Times New Roman" w:hAnsi="Times New Roman"/>
          <w:sz w:val="24"/>
          <w:szCs w:val="24"/>
        </w:rPr>
        <w:t xml:space="preserve"> of load</w:t>
      </w:r>
      <w:r w:rsidR="00E851AD" w:rsidRPr="00C90E7C">
        <w:rPr>
          <w:rFonts w:ascii="Times New Roman" w:hAnsi="Times New Roman"/>
          <w:sz w:val="24"/>
          <w:szCs w:val="24"/>
        </w:rPr>
        <w:t xml:space="preserve"> participation</w:t>
      </w:r>
      <w:r w:rsidR="0024755C" w:rsidRPr="00C90E7C">
        <w:rPr>
          <w:rFonts w:ascii="Times New Roman" w:hAnsi="Times New Roman"/>
          <w:sz w:val="24"/>
          <w:szCs w:val="24"/>
        </w:rPr>
        <w:t>.</w:t>
      </w:r>
    </w:p>
    <w:p w14:paraId="6D298FFB" w14:textId="77777777" w:rsidR="00E851AD" w:rsidRPr="00C90E7C" w:rsidRDefault="00E851AD" w:rsidP="00D637D7">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t xml:space="preserve">Pursue </w:t>
      </w:r>
      <w:r w:rsidR="00576709">
        <w:rPr>
          <w:rFonts w:ascii="Times New Roman" w:hAnsi="Times New Roman"/>
          <w:sz w:val="24"/>
          <w:szCs w:val="24"/>
        </w:rPr>
        <w:t xml:space="preserve">policies and market rules that encourage </w:t>
      </w:r>
      <w:r w:rsidRPr="00C90E7C">
        <w:rPr>
          <w:rFonts w:ascii="Times New Roman" w:hAnsi="Times New Roman"/>
          <w:sz w:val="24"/>
          <w:szCs w:val="24"/>
        </w:rPr>
        <w:t xml:space="preserve">the appropriate </w:t>
      </w:r>
      <w:r w:rsidR="00181F8E">
        <w:rPr>
          <w:rFonts w:ascii="Times New Roman" w:hAnsi="Times New Roman"/>
          <w:sz w:val="24"/>
          <w:szCs w:val="24"/>
        </w:rPr>
        <w:t>integration</w:t>
      </w:r>
      <w:r w:rsidR="00181F8E" w:rsidRPr="00C90E7C">
        <w:rPr>
          <w:rFonts w:ascii="Times New Roman" w:hAnsi="Times New Roman"/>
          <w:sz w:val="24"/>
          <w:szCs w:val="24"/>
        </w:rPr>
        <w:t xml:space="preserve"> </w:t>
      </w:r>
      <w:r w:rsidRPr="00C90E7C">
        <w:rPr>
          <w:rFonts w:ascii="Times New Roman" w:hAnsi="Times New Roman"/>
          <w:sz w:val="24"/>
          <w:szCs w:val="24"/>
        </w:rPr>
        <w:t>of emerging technologies.</w:t>
      </w:r>
    </w:p>
    <w:p w14:paraId="6E856F0A" w14:textId="77777777" w:rsidR="0024755C" w:rsidRPr="00C90E7C" w:rsidRDefault="0024755C" w:rsidP="00176DE5">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t xml:space="preserve">Implement </w:t>
      </w:r>
      <w:r w:rsidR="00DA38F7" w:rsidRPr="00C90E7C">
        <w:rPr>
          <w:rFonts w:ascii="Times New Roman" w:hAnsi="Times New Roman"/>
          <w:sz w:val="24"/>
          <w:szCs w:val="24"/>
        </w:rPr>
        <w:t>Retail Market</w:t>
      </w:r>
      <w:r w:rsidRPr="00C90E7C">
        <w:rPr>
          <w:rFonts w:ascii="Times New Roman" w:hAnsi="Times New Roman"/>
          <w:sz w:val="24"/>
          <w:szCs w:val="24"/>
        </w:rPr>
        <w:t xml:space="preserve"> </w:t>
      </w:r>
      <w:r w:rsidR="003C60E2" w:rsidRPr="00C90E7C">
        <w:rPr>
          <w:rFonts w:ascii="Times New Roman" w:hAnsi="Times New Roman"/>
          <w:sz w:val="24"/>
          <w:szCs w:val="24"/>
        </w:rPr>
        <w:t>improvements and requirements</w:t>
      </w:r>
      <w:r w:rsidR="00D637D7" w:rsidRPr="00C90E7C">
        <w:rPr>
          <w:rFonts w:ascii="Times New Roman" w:hAnsi="Times New Roman"/>
          <w:sz w:val="24"/>
          <w:szCs w:val="24"/>
        </w:rPr>
        <w:t>.</w:t>
      </w:r>
    </w:p>
    <w:p w14:paraId="1001D157" w14:textId="77777777" w:rsidR="0024755C" w:rsidRPr="00C90E7C" w:rsidRDefault="0024755C" w:rsidP="00DA38F7">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t xml:space="preserve">Facilitate market </w:t>
      </w:r>
      <w:r w:rsidR="003C60E2" w:rsidRPr="00C90E7C">
        <w:rPr>
          <w:rFonts w:ascii="Times New Roman" w:hAnsi="Times New Roman"/>
          <w:sz w:val="24"/>
          <w:szCs w:val="24"/>
        </w:rPr>
        <w:t>improvements</w:t>
      </w:r>
      <w:r w:rsidRPr="00C90E7C">
        <w:rPr>
          <w:rFonts w:ascii="Times New Roman" w:hAnsi="Times New Roman"/>
          <w:sz w:val="24"/>
          <w:szCs w:val="24"/>
        </w:rPr>
        <w:t xml:space="preserve"> necessary to leverage the </w:t>
      </w:r>
      <w:r w:rsidR="00D637D7" w:rsidRPr="00C90E7C">
        <w:rPr>
          <w:rFonts w:ascii="Times New Roman" w:hAnsi="Times New Roman"/>
          <w:sz w:val="24"/>
          <w:szCs w:val="24"/>
        </w:rPr>
        <w:t>capabilities of</w:t>
      </w:r>
      <w:r w:rsidRPr="00C90E7C">
        <w:rPr>
          <w:rFonts w:ascii="Times New Roman" w:hAnsi="Times New Roman"/>
          <w:sz w:val="24"/>
          <w:szCs w:val="24"/>
        </w:rPr>
        <w:t xml:space="preserve"> Advanced Metering Systems (AMS) in the retail market</w:t>
      </w:r>
      <w:r w:rsidR="002F1679" w:rsidRPr="00C90E7C">
        <w:rPr>
          <w:rFonts w:ascii="Times New Roman" w:hAnsi="Times New Roman"/>
          <w:sz w:val="24"/>
          <w:szCs w:val="24"/>
        </w:rPr>
        <w:t xml:space="preserve"> and improve the integrity and availability of AMS data</w:t>
      </w:r>
      <w:r w:rsidR="00C07BB8" w:rsidRPr="00C90E7C">
        <w:rPr>
          <w:rFonts w:ascii="Times New Roman" w:hAnsi="Times New Roman"/>
          <w:sz w:val="24"/>
          <w:szCs w:val="24"/>
        </w:rPr>
        <w:t xml:space="preserve"> to Market Participants</w:t>
      </w:r>
      <w:r w:rsidRPr="00C90E7C">
        <w:rPr>
          <w:rFonts w:ascii="Times New Roman" w:hAnsi="Times New Roman"/>
          <w:sz w:val="24"/>
          <w:szCs w:val="24"/>
        </w:rPr>
        <w:t xml:space="preserve">.  </w:t>
      </w:r>
    </w:p>
    <w:p w14:paraId="30C8B014" w14:textId="77777777" w:rsidR="0024755C" w:rsidRPr="00C90E7C" w:rsidRDefault="0024755C" w:rsidP="00176DE5">
      <w:pPr>
        <w:numPr>
          <w:ilvl w:val="1"/>
          <w:numId w:val="2"/>
        </w:numPr>
        <w:tabs>
          <w:tab w:val="clear" w:pos="1440"/>
        </w:tabs>
        <w:ind w:left="360"/>
        <w:rPr>
          <w:rFonts w:ascii="Times New Roman" w:hAnsi="Times New Roman"/>
          <w:sz w:val="24"/>
          <w:szCs w:val="24"/>
        </w:rPr>
      </w:pPr>
      <w:r w:rsidRPr="00C90E7C">
        <w:rPr>
          <w:rFonts w:ascii="Times New Roman" w:hAnsi="Times New Roman"/>
          <w:sz w:val="24"/>
          <w:szCs w:val="24"/>
        </w:rPr>
        <w:lastRenderedPageBreak/>
        <w:t>Improve settlement</w:t>
      </w:r>
      <w:r w:rsidR="003C60E2" w:rsidRPr="00C90E7C">
        <w:rPr>
          <w:rFonts w:ascii="Times New Roman" w:hAnsi="Times New Roman"/>
          <w:sz w:val="24"/>
          <w:szCs w:val="24"/>
        </w:rPr>
        <w:t xml:space="preserve"> </w:t>
      </w:r>
      <w:r w:rsidR="006F1325" w:rsidRPr="00C90E7C">
        <w:rPr>
          <w:rFonts w:ascii="Times New Roman" w:hAnsi="Times New Roman"/>
          <w:sz w:val="24"/>
          <w:szCs w:val="24"/>
        </w:rPr>
        <w:t xml:space="preserve">processes </w:t>
      </w:r>
      <w:r w:rsidRPr="00C90E7C">
        <w:rPr>
          <w:rFonts w:ascii="Times New Roman" w:hAnsi="Times New Roman"/>
          <w:sz w:val="24"/>
          <w:szCs w:val="24"/>
        </w:rPr>
        <w:t xml:space="preserve">to </w:t>
      </w:r>
      <w:r w:rsidR="003C60E2" w:rsidRPr="00C90E7C">
        <w:rPr>
          <w:rFonts w:ascii="Times New Roman" w:hAnsi="Times New Roman"/>
          <w:sz w:val="24"/>
          <w:szCs w:val="24"/>
        </w:rPr>
        <w:t>facilitate</w:t>
      </w:r>
      <w:r w:rsidRPr="00C90E7C">
        <w:rPr>
          <w:rFonts w:ascii="Times New Roman" w:hAnsi="Times New Roman"/>
          <w:sz w:val="24"/>
          <w:szCs w:val="24"/>
        </w:rPr>
        <w:t xml:space="preserve"> changes in the ERCOT market design.</w:t>
      </w:r>
    </w:p>
    <w:p w14:paraId="1E17AEF5" w14:textId="77777777" w:rsidR="003F0B09" w:rsidRPr="00522AE5" w:rsidRDefault="00DA38F7" w:rsidP="00A6170A">
      <w:pPr>
        <w:numPr>
          <w:ilvl w:val="1"/>
          <w:numId w:val="2"/>
        </w:numPr>
        <w:tabs>
          <w:tab w:val="clear" w:pos="1440"/>
          <w:tab w:val="num" w:pos="360"/>
        </w:tabs>
        <w:ind w:left="360"/>
        <w:rPr>
          <w:rFonts w:ascii="Times New Roman" w:hAnsi="Times New Roman"/>
          <w:sz w:val="24"/>
          <w:szCs w:val="24"/>
        </w:rPr>
      </w:pPr>
      <w:r w:rsidRPr="00C90E7C">
        <w:rPr>
          <w:rFonts w:ascii="Times New Roman" w:hAnsi="Times New Roman"/>
          <w:sz w:val="24"/>
          <w:szCs w:val="24"/>
        </w:rPr>
        <w:t xml:space="preserve">Collaborate with ERCOT </w:t>
      </w:r>
      <w:r w:rsidR="007020B7" w:rsidRPr="00C90E7C">
        <w:rPr>
          <w:rFonts w:ascii="Times New Roman" w:hAnsi="Times New Roman"/>
          <w:sz w:val="24"/>
          <w:szCs w:val="24"/>
        </w:rPr>
        <w:t xml:space="preserve">Staff </w:t>
      </w:r>
      <w:r w:rsidR="00D637D7" w:rsidRPr="00C90E7C">
        <w:rPr>
          <w:rFonts w:ascii="Times New Roman" w:hAnsi="Times New Roman"/>
          <w:sz w:val="24"/>
          <w:szCs w:val="24"/>
        </w:rPr>
        <w:t>on the review of a</w:t>
      </w:r>
      <w:r w:rsidRPr="00C90E7C">
        <w:rPr>
          <w:rFonts w:ascii="Times New Roman" w:hAnsi="Times New Roman"/>
          <w:sz w:val="24"/>
          <w:szCs w:val="24"/>
        </w:rPr>
        <w:t>ncillary service needs and implement changes as necessary.</w:t>
      </w:r>
    </w:p>
    <w:p w14:paraId="0D9FAF9E" w14:textId="77777777" w:rsidR="00CB6433" w:rsidRPr="00C90E7C" w:rsidRDefault="00CB6433" w:rsidP="00DA38F7">
      <w:pPr>
        <w:numPr>
          <w:ilvl w:val="1"/>
          <w:numId w:val="2"/>
        </w:numPr>
        <w:tabs>
          <w:tab w:val="clear" w:pos="1440"/>
          <w:tab w:val="num" w:pos="360"/>
        </w:tabs>
        <w:ind w:left="360"/>
        <w:rPr>
          <w:rFonts w:ascii="Times New Roman" w:hAnsi="Times New Roman"/>
          <w:sz w:val="24"/>
          <w:szCs w:val="24"/>
        </w:rPr>
      </w:pPr>
      <w:r w:rsidRPr="00C90E7C">
        <w:rPr>
          <w:rFonts w:ascii="Times New Roman" w:hAnsi="Times New Roman"/>
          <w:sz w:val="24"/>
          <w:szCs w:val="24"/>
        </w:rPr>
        <w:t xml:space="preserve">Work with ERCOT </w:t>
      </w:r>
      <w:r w:rsidR="007020B7" w:rsidRPr="00C90E7C">
        <w:rPr>
          <w:rFonts w:ascii="Times New Roman" w:hAnsi="Times New Roman"/>
          <w:sz w:val="24"/>
          <w:szCs w:val="24"/>
        </w:rPr>
        <w:t xml:space="preserve">Staff </w:t>
      </w:r>
      <w:r w:rsidRPr="00C90E7C">
        <w:rPr>
          <w:rFonts w:ascii="Times New Roman" w:hAnsi="Times New Roman"/>
          <w:sz w:val="24"/>
          <w:szCs w:val="24"/>
        </w:rPr>
        <w:t xml:space="preserve">to develop Protocols </w:t>
      </w:r>
      <w:r w:rsidR="00AE08F6" w:rsidRPr="00C90E7C">
        <w:rPr>
          <w:rFonts w:ascii="Times New Roman" w:hAnsi="Times New Roman"/>
          <w:sz w:val="24"/>
          <w:szCs w:val="24"/>
        </w:rPr>
        <w:t>and market</w:t>
      </w:r>
      <w:r w:rsidR="00D637D7" w:rsidRPr="00C90E7C">
        <w:rPr>
          <w:rFonts w:ascii="Times New Roman" w:hAnsi="Times New Roman"/>
          <w:sz w:val="24"/>
          <w:szCs w:val="24"/>
        </w:rPr>
        <w:t xml:space="preserve"> </w:t>
      </w:r>
      <w:r w:rsidRPr="00C90E7C">
        <w:rPr>
          <w:rFonts w:ascii="Times New Roman" w:hAnsi="Times New Roman"/>
          <w:sz w:val="24"/>
          <w:szCs w:val="24"/>
        </w:rPr>
        <w:t>improvements that support increased data transparency and data availability to the market.</w:t>
      </w:r>
    </w:p>
    <w:p w14:paraId="4221063B" w14:textId="77777777" w:rsidR="008A7B91" w:rsidRDefault="00CB6433" w:rsidP="008A7B91">
      <w:pPr>
        <w:numPr>
          <w:ilvl w:val="1"/>
          <w:numId w:val="2"/>
        </w:numPr>
        <w:tabs>
          <w:tab w:val="clear" w:pos="1440"/>
          <w:tab w:val="num" w:pos="360"/>
        </w:tabs>
        <w:ind w:left="360"/>
        <w:rPr>
          <w:rFonts w:ascii="Times New Roman" w:hAnsi="Times New Roman"/>
          <w:sz w:val="24"/>
          <w:szCs w:val="24"/>
        </w:rPr>
      </w:pPr>
      <w:r w:rsidRPr="008A0C24">
        <w:rPr>
          <w:rFonts w:ascii="Times New Roman" w:hAnsi="Times New Roman"/>
          <w:sz w:val="24"/>
          <w:szCs w:val="24"/>
        </w:rPr>
        <w:t xml:space="preserve">Work with ERCOT </w:t>
      </w:r>
      <w:r w:rsidR="007020B7" w:rsidRPr="008A0C24">
        <w:rPr>
          <w:rFonts w:ascii="Times New Roman" w:hAnsi="Times New Roman"/>
          <w:sz w:val="24"/>
          <w:szCs w:val="24"/>
        </w:rPr>
        <w:t xml:space="preserve">Staff </w:t>
      </w:r>
      <w:r w:rsidRPr="008A0C24">
        <w:rPr>
          <w:rFonts w:ascii="Times New Roman" w:hAnsi="Times New Roman"/>
          <w:sz w:val="24"/>
          <w:szCs w:val="24"/>
        </w:rPr>
        <w:t>to ensure appropriate credit and collateral rules</w:t>
      </w:r>
      <w:r w:rsidR="00D637D7" w:rsidRPr="008A0C24">
        <w:rPr>
          <w:rFonts w:ascii="Times New Roman" w:hAnsi="Times New Roman"/>
          <w:sz w:val="24"/>
          <w:szCs w:val="24"/>
        </w:rPr>
        <w:t xml:space="preserve"> exist or are created</w:t>
      </w:r>
      <w:r w:rsidR="009F6241" w:rsidRPr="008A0C24">
        <w:rPr>
          <w:rFonts w:ascii="Times New Roman" w:hAnsi="Times New Roman"/>
          <w:sz w:val="24"/>
          <w:szCs w:val="24"/>
        </w:rPr>
        <w:t xml:space="preserve"> </w:t>
      </w:r>
      <w:r w:rsidR="003C60E2" w:rsidRPr="008A0C24">
        <w:rPr>
          <w:rFonts w:ascii="Times New Roman" w:hAnsi="Times New Roman"/>
          <w:sz w:val="24"/>
          <w:szCs w:val="24"/>
        </w:rPr>
        <w:t>to facilitate</w:t>
      </w:r>
      <w:r w:rsidR="00D637D7" w:rsidRPr="008A0C24">
        <w:rPr>
          <w:rFonts w:ascii="Times New Roman" w:hAnsi="Times New Roman"/>
          <w:sz w:val="24"/>
          <w:szCs w:val="24"/>
        </w:rPr>
        <w:t xml:space="preserve"> </w:t>
      </w:r>
      <w:r w:rsidRPr="008A0C24">
        <w:rPr>
          <w:rFonts w:ascii="Times New Roman" w:hAnsi="Times New Roman"/>
          <w:sz w:val="24"/>
          <w:szCs w:val="24"/>
        </w:rPr>
        <w:t xml:space="preserve">market </w:t>
      </w:r>
      <w:r w:rsidR="000B5A3C">
        <w:rPr>
          <w:rFonts w:ascii="Times New Roman" w:hAnsi="Times New Roman"/>
          <w:sz w:val="24"/>
          <w:szCs w:val="24"/>
        </w:rPr>
        <w:t>participation</w:t>
      </w:r>
      <w:r w:rsidRPr="008A0C24">
        <w:rPr>
          <w:rFonts w:ascii="Times New Roman" w:hAnsi="Times New Roman"/>
          <w:sz w:val="24"/>
          <w:szCs w:val="24"/>
        </w:rPr>
        <w:t>.</w:t>
      </w:r>
      <w:r w:rsidR="000B5A3C">
        <w:rPr>
          <w:rFonts w:ascii="Times New Roman" w:hAnsi="Times New Roman"/>
          <w:sz w:val="24"/>
          <w:szCs w:val="24"/>
        </w:rPr>
        <w:t xml:space="preserve">  Review available means to eliminate or substantially mitigate default uplift.</w:t>
      </w:r>
    </w:p>
    <w:p w14:paraId="07F8EA5E" w14:textId="77777777" w:rsidR="00F01C62" w:rsidRDefault="00A6170A" w:rsidP="008A7B91">
      <w:pPr>
        <w:numPr>
          <w:ilvl w:val="1"/>
          <w:numId w:val="2"/>
        </w:numPr>
        <w:tabs>
          <w:tab w:val="clear" w:pos="1440"/>
          <w:tab w:val="num" w:pos="360"/>
        </w:tabs>
        <w:ind w:left="360"/>
        <w:rPr>
          <w:rFonts w:ascii="Times New Roman" w:hAnsi="Times New Roman"/>
          <w:sz w:val="24"/>
          <w:szCs w:val="24"/>
        </w:rPr>
      </w:pPr>
      <w:r w:rsidRPr="00A6170A">
        <w:rPr>
          <w:rFonts w:ascii="Times New Roman" w:hAnsi="Times New Roman"/>
          <w:sz w:val="24"/>
          <w:szCs w:val="24"/>
        </w:rPr>
        <w:t xml:space="preserve">Develop analysis and implement reporting on the measures of the costs and benefits of changes in reliability </w:t>
      </w:r>
      <w:r w:rsidR="00522AE5">
        <w:rPr>
          <w:rFonts w:ascii="Times New Roman" w:hAnsi="Times New Roman"/>
          <w:sz w:val="24"/>
          <w:szCs w:val="24"/>
        </w:rPr>
        <w:t>requirements and actions</w:t>
      </w:r>
      <w:r w:rsidRPr="00A6170A">
        <w:rPr>
          <w:rFonts w:ascii="Times New Roman" w:hAnsi="Times New Roman"/>
          <w:sz w:val="24"/>
          <w:szCs w:val="24"/>
        </w:rPr>
        <w:t>, to include but no</w:t>
      </w:r>
      <w:r w:rsidR="00522AE5">
        <w:rPr>
          <w:rFonts w:ascii="Times New Roman" w:hAnsi="Times New Roman"/>
          <w:sz w:val="24"/>
          <w:szCs w:val="24"/>
        </w:rPr>
        <w:t>t</w:t>
      </w:r>
      <w:r w:rsidRPr="00A6170A">
        <w:rPr>
          <w:rFonts w:ascii="Times New Roman" w:hAnsi="Times New Roman"/>
          <w:sz w:val="24"/>
          <w:szCs w:val="24"/>
        </w:rPr>
        <w:t xml:space="preserve"> be limited to RUC impacts, changes in Ancillary Service quantities, and actions during emergency conditions. </w:t>
      </w:r>
    </w:p>
    <w:p w14:paraId="7343BEF5" w14:textId="77777777" w:rsidR="00A6170A" w:rsidRDefault="00F01C62" w:rsidP="00F01C62">
      <w:pPr>
        <w:numPr>
          <w:ilvl w:val="1"/>
          <w:numId w:val="2"/>
        </w:numPr>
        <w:tabs>
          <w:tab w:val="clear" w:pos="1440"/>
          <w:tab w:val="num" w:pos="360"/>
        </w:tabs>
        <w:ind w:left="360"/>
        <w:rPr>
          <w:ins w:id="2" w:author="Dreyfus" w:date="2023-01-23T15:22:00Z"/>
          <w:rFonts w:ascii="Times New Roman" w:hAnsi="Times New Roman"/>
          <w:sz w:val="24"/>
          <w:szCs w:val="24"/>
        </w:rPr>
      </w:pPr>
      <w:r w:rsidRPr="00F01C62">
        <w:rPr>
          <w:rFonts w:ascii="Times New Roman" w:hAnsi="Times New Roman"/>
          <w:sz w:val="24"/>
          <w:szCs w:val="24"/>
        </w:rPr>
        <w:t>Review integration and optimization of limited-duration Resources in the energy and Ancillary Service markets</w:t>
      </w:r>
      <w:r>
        <w:rPr>
          <w:rFonts w:ascii="Times New Roman" w:hAnsi="Times New Roman"/>
          <w:sz w:val="24"/>
          <w:szCs w:val="24"/>
        </w:rPr>
        <w:t>.</w:t>
      </w:r>
    </w:p>
    <w:p w14:paraId="35172354" w14:textId="407B5D68" w:rsidR="00CA52A2" w:rsidRDefault="001E1548" w:rsidP="006C289F">
      <w:pPr>
        <w:numPr>
          <w:ilvl w:val="1"/>
          <w:numId w:val="2"/>
        </w:numPr>
        <w:tabs>
          <w:tab w:val="clear" w:pos="1440"/>
          <w:tab w:val="num" w:pos="360"/>
        </w:tabs>
        <w:ind w:left="360"/>
        <w:rPr>
          <w:ins w:id="3" w:author="Diana Coleman" w:date="2023-02-17T15:04:00Z"/>
          <w:rFonts w:ascii="Times New Roman" w:hAnsi="Times New Roman"/>
          <w:sz w:val="24"/>
          <w:szCs w:val="24"/>
        </w:rPr>
      </w:pPr>
      <w:ins w:id="4" w:author="Dreyfus" w:date="2023-01-23T15:22:00Z">
        <w:r w:rsidRPr="001E1548">
          <w:rPr>
            <w:rFonts w:ascii="Times New Roman" w:hAnsi="Times New Roman"/>
            <w:sz w:val="24"/>
            <w:szCs w:val="24"/>
          </w:rPr>
          <w:t>Review market design changes and reliability enhancements implemented following Winter Storm Uri and the subsequent legislative and regulatory requirements.  At each meeting of the TAC in 2023, invite ERCOT staff to present for committee education, review, and discussion one adopted element, including items such as FFS, NPRR1105, NPRR1108, ERS, ORDC, etc.</w:t>
        </w:r>
      </w:ins>
    </w:p>
    <w:p w14:paraId="57BB3C97" w14:textId="1AECF255" w:rsidR="006C289F" w:rsidRPr="006C289F" w:rsidRDefault="006C289F" w:rsidP="006C289F">
      <w:pPr>
        <w:numPr>
          <w:ilvl w:val="1"/>
          <w:numId w:val="2"/>
        </w:numPr>
        <w:tabs>
          <w:tab w:val="clear" w:pos="1440"/>
          <w:tab w:val="num" w:pos="360"/>
        </w:tabs>
        <w:ind w:left="360"/>
        <w:rPr>
          <w:rFonts w:ascii="Times New Roman" w:hAnsi="Times New Roman"/>
          <w:sz w:val="24"/>
          <w:szCs w:val="24"/>
        </w:rPr>
      </w:pPr>
      <w:ins w:id="5" w:author="Diana Coleman" w:date="2023-02-17T15:05:00Z">
        <w:r w:rsidRPr="006C289F">
          <w:rPr>
            <w:rFonts w:ascii="Times New Roman" w:hAnsi="Times New Roman"/>
            <w:sz w:val="24"/>
            <w:szCs w:val="24"/>
          </w:rPr>
          <w:t>Support ERCOT in the identification, development and implementation of bridging solutions, if necessary, in advance of longer term market design modifications</w:t>
        </w:r>
      </w:ins>
    </w:p>
    <w:sectPr w:rsidR="006C289F" w:rsidRPr="006C289F" w:rsidSect="00BC49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DE05F" w14:textId="77777777" w:rsidR="00574751" w:rsidRDefault="00574751" w:rsidP="00643C91">
      <w:pPr>
        <w:spacing w:after="0" w:line="240" w:lineRule="auto"/>
      </w:pPr>
      <w:r>
        <w:separator/>
      </w:r>
    </w:p>
  </w:endnote>
  <w:endnote w:type="continuationSeparator" w:id="0">
    <w:p w14:paraId="7C31D338" w14:textId="77777777" w:rsidR="00574751" w:rsidRDefault="00574751" w:rsidP="00643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328DA" w14:textId="77777777" w:rsidR="00574751" w:rsidRDefault="00574751" w:rsidP="00643C91">
      <w:pPr>
        <w:spacing w:after="0" w:line="240" w:lineRule="auto"/>
      </w:pPr>
      <w:r>
        <w:separator/>
      </w:r>
    </w:p>
  </w:footnote>
  <w:footnote w:type="continuationSeparator" w:id="0">
    <w:p w14:paraId="12F1E824" w14:textId="77777777" w:rsidR="00574751" w:rsidRDefault="00574751" w:rsidP="00643C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DF71D38"/>
    <w:multiLevelType w:val="hybridMultilevel"/>
    <w:tmpl w:val="4AD6461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ana Coleman">
    <w15:presenceInfo w15:providerId="None" w15:userId="Diana Cole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D19"/>
    <w:rsid w:val="00002D54"/>
    <w:rsid w:val="000629E2"/>
    <w:rsid w:val="000B5A3C"/>
    <w:rsid w:val="000B6BC4"/>
    <w:rsid w:val="000C7F3C"/>
    <w:rsid w:val="000D6460"/>
    <w:rsid w:val="000E76F1"/>
    <w:rsid w:val="001249AE"/>
    <w:rsid w:val="0013575A"/>
    <w:rsid w:val="00146189"/>
    <w:rsid w:val="001707C0"/>
    <w:rsid w:val="001734CC"/>
    <w:rsid w:val="00176DE5"/>
    <w:rsid w:val="00181F8E"/>
    <w:rsid w:val="001A1A5D"/>
    <w:rsid w:val="001C1CAB"/>
    <w:rsid w:val="001E1548"/>
    <w:rsid w:val="001E19FF"/>
    <w:rsid w:val="001E5DAB"/>
    <w:rsid w:val="001E7716"/>
    <w:rsid w:val="001F1597"/>
    <w:rsid w:val="00210E77"/>
    <w:rsid w:val="002428E2"/>
    <w:rsid w:val="0024755C"/>
    <w:rsid w:val="00294170"/>
    <w:rsid w:val="002E4155"/>
    <w:rsid w:val="002F1679"/>
    <w:rsid w:val="00304D06"/>
    <w:rsid w:val="00341574"/>
    <w:rsid w:val="003605BA"/>
    <w:rsid w:val="00382A3E"/>
    <w:rsid w:val="00392B6C"/>
    <w:rsid w:val="003B0AB5"/>
    <w:rsid w:val="003C60E2"/>
    <w:rsid w:val="003F0B09"/>
    <w:rsid w:val="003F688D"/>
    <w:rsid w:val="00412AD5"/>
    <w:rsid w:val="00426A21"/>
    <w:rsid w:val="00452782"/>
    <w:rsid w:val="00472227"/>
    <w:rsid w:val="00483739"/>
    <w:rsid w:val="004D790F"/>
    <w:rsid w:val="004E7FE0"/>
    <w:rsid w:val="004F724A"/>
    <w:rsid w:val="00521CE6"/>
    <w:rsid w:val="00522AE5"/>
    <w:rsid w:val="00525B75"/>
    <w:rsid w:val="00544A8F"/>
    <w:rsid w:val="00574751"/>
    <w:rsid w:val="00576709"/>
    <w:rsid w:val="005773CC"/>
    <w:rsid w:val="00584E25"/>
    <w:rsid w:val="005B38FA"/>
    <w:rsid w:val="005F3E90"/>
    <w:rsid w:val="00603B99"/>
    <w:rsid w:val="00621E60"/>
    <w:rsid w:val="006417F0"/>
    <w:rsid w:val="00643C91"/>
    <w:rsid w:val="00680868"/>
    <w:rsid w:val="006C289F"/>
    <w:rsid w:val="006D1190"/>
    <w:rsid w:val="006F1325"/>
    <w:rsid w:val="006F5E65"/>
    <w:rsid w:val="006F6B6C"/>
    <w:rsid w:val="007020B7"/>
    <w:rsid w:val="007117C9"/>
    <w:rsid w:val="00784345"/>
    <w:rsid w:val="00784FAC"/>
    <w:rsid w:val="007A0947"/>
    <w:rsid w:val="007A4095"/>
    <w:rsid w:val="00824D19"/>
    <w:rsid w:val="00842F04"/>
    <w:rsid w:val="00875549"/>
    <w:rsid w:val="008A0C24"/>
    <w:rsid w:val="008A123C"/>
    <w:rsid w:val="008A7B91"/>
    <w:rsid w:val="008C5BD4"/>
    <w:rsid w:val="008E5332"/>
    <w:rsid w:val="008F47FD"/>
    <w:rsid w:val="00911135"/>
    <w:rsid w:val="00953B8B"/>
    <w:rsid w:val="00961BD2"/>
    <w:rsid w:val="00967A76"/>
    <w:rsid w:val="009727A1"/>
    <w:rsid w:val="009E0B88"/>
    <w:rsid w:val="009F6241"/>
    <w:rsid w:val="00A27BDD"/>
    <w:rsid w:val="00A369C7"/>
    <w:rsid w:val="00A42A26"/>
    <w:rsid w:val="00A6170A"/>
    <w:rsid w:val="00AE08F6"/>
    <w:rsid w:val="00AE4D5A"/>
    <w:rsid w:val="00B21613"/>
    <w:rsid w:val="00B40379"/>
    <w:rsid w:val="00B538C2"/>
    <w:rsid w:val="00BC468E"/>
    <w:rsid w:val="00BC4954"/>
    <w:rsid w:val="00BD6B55"/>
    <w:rsid w:val="00BF2264"/>
    <w:rsid w:val="00BF3F91"/>
    <w:rsid w:val="00C07BB8"/>
    <w:rsid w:val="00C1709C"/>
    <w:rsid w:val="00C90E7C"/>
    <w:rsid w:val="00CA52A2"/>
    <w:rsid w:val="00CB6433"/>
    <w:rsid w:val="00CD4997"/>
    <w:rsid w:val="00D174AD"/>
    <w:rsid w:val="00D637D7"/>
    <w:rsid w:val="00D773CD"/>
    <w:rsid w:val="00DA0404"/>
    <w:rsid w:val="00DA38F7"/>
    <w:rsid w:val="00DB7D7C"/>
    <w:rsid w:val="00DF2BDA"/>
    <w:rsid w:val="00E40AAF"/>
    <w:rsid w:val="00E44ECB"/>
    <w:rsid w:val="00E54C0E"/>
    <w:rsid w:val="00E851AD"/>
    <w:rsid w:val="00EC6689"/>
    <w:rsid w:val="00ED0248"/>
    <w:rsid w:val="00ED34DE"/>
    <w:rsid w:val="00ED4EE7"/>
    <w:rsid w:val="00F01C62"/>
    <w:rsid w:val="00F2377C"/>
    <w:rsid w:val="00F330C7"/>
    <w:rsid w:val="00F848D1"/>
    <w:rsid w:val="00F85A6A"/>
    <w:rsid w:val="00FA077B"/>
    <w:rsid w:val="00FA1187"/>
    <w:rsid w:val="00FC637E"/>
    <w:rsid w:val="00FF3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C177E61"/>
  <w15:chartTrackingRefBased/>
  <w15:docId w15:val="{F7CF0C0C-CE64-4CBC-B5FD-D8F823188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paragraph" w:styleId="Header">
    <w:name w:val="header"/>
    <w:basedOn w:val="Normal"/>
    <w:link w:val="HeaderChar"/>
    <w:uiPriority w:val="99"/>
    <w:unhideWhenUsed/>
    <w:rsid w:val="00643C91"/>
    <w:pPr>
      <w:tabs>
        <w:tab w:val="center" w:pos="4680"/>
        <w:tab w:val="right" w:pos="9360"/>
      </w:tabs>
    </w:pPr>
  </w:style>
  <w:style w:type="character" w:customStyle="1" w:styleId="HeaderChar">
    <w:name w:val="Header Char"/>
    <w:link w:val="Header"/>
    <w:uiPriority w:val="99"/>
    <w:rsid w:val="00643C91"/>
    <w:rPr>
      <w:sz w:val="22"/>
      <w:szCs w:val="22"/>
    </w:rPr>
  </w:style>
  <w:style w:type="paragraph" w:styleId="Footer">
    <w:name w:val="footer"/>
    <w:basedOn w:val="Normal"/>
    <w:link w:val="FooterChar"/>
    <w:uiPriority w:val="99"/>
    <w:unhideWhenUsed/>
    <w:rsid w:val="00643C91"/>
    <w:pPr>
      <w:tabs>
        <w:tab w:val="center" w:pos="4680"/>
        <w:tab w:val="right" w:pos="9360"/>
      </w:tabs>
    </w:pPr>
  </w:style>
  <w:style w:type="character" w:customStyle="1" w:styleId="FooterChar">
    <w:name w:val="Footer Char"/>
    <w:link w:val="Footer"/>
    <w:uiPriority w:val="99"/>
    <w:rsid w:val="00643C91"/>
    <w:rPr>
      <w:sz w:val="22"/>
      <w:szCs w:val="22"/>
    </w:rPr>
  </w:style>
  <w:style w:type="character" w:styleId="CommentReference">
    <w:name w:val="annotation reference"/>
    <w:uiPriority w:val="99"/>
    <w:semiHidden/>
    <w:unhideWhenUsed/>
    <w:rsid w:val="00426A21"/>
    <w:rPr>
      <w:sz w:val="16"/>
      <w:szCs w:val="16"/>
    </w:rPr>
  </w:style>
  <w:style w:type="paragraph" w:styleId="CommentText">
    <w:name w:val="annotation text"/>
    <w:basedOn w:val="Normal"/>
    <w:link w:val="CommentTextChar"/>
    <w:uiPriority w:val="99"/>
    <w:semiHidden/>
    <w:unhideWhenUsed/>
    <w:rsid w:val="00426A21"/>
    <w:rPr>
      <w:sz w:val="20"/>
      <w:szCs w:val="20"/>
    </w:rPr>
  </w:style>
  <w:style w:type="character" w:customStyle="1" w:styleId="CommentTextChar">
    <w:name w:val="Comment Text Char"/>
    <w:basedOn w:val="DefaultParagraphFont"/>
    <w:link w:val="CommentText"/>
    <w:uiPriority w:val="99"/>
    <w:semiHidden/>
    <w:rsid w:val="00426A21"/>
  </w:style>
  <w:style w:type="paragraph" w:styleId="CommentSubject">
    <w:name w:val="annotation subject"/>
    <w:basedOn w:val="CommentText"/>
    <w:next w:val="CommentText"/>
    <w:link w:val="CommentSubjectChar"/>
    <w:uiPriority w:val="99"/>
    <w:semiHidden/>
    <w:unhideWhenUsed/>
    <w:rsid w:val="00426A21"/>
    <w:rPr>
      <w:b/>
      <w:bCs/>
    </w:rPr>
  </w:style>
  <w:style w:type="character" w:customStyle="1" w:styleId="CommentSubjectChar">
    <w:name w:val="Comment Subject Char"/>
    <w:link w:val="CommentSubject"/>
    <w:uiPriority w:val="99"/>
    <w:semiHidden/>
    <w:rsid w:val="00426A21"/>
    <w:rPr>
      <w:b/>
      <w:bCs/>
    </w:rPr>
  </w:style>
  <w:style w:type="paragraph" w:styleId="Revision">
    <w:name w:val="Revision"/>
    <w:hidden/>
    <w:uiPriority w:val="99"/>
    <w:semiHidden/>
    <w:rsid w:val="00A369C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65585">
      <w:bodyDiv w:val="1"/>
      <w:marLeft w:val="0"/>
      <w:marRight w:val="0"/>
      <w:marTop w:val="0"/>
      <w:marBottom w:val="0"/>
      <w:divBdr>
        <w:top w:val="none" w:sz="0" w:space="0" w:color="auto"/>
        <w:left w:val="none" w:sz="0" w:space="0" w:color="auto"/>
        <w:bottom w:val="none" w:sz="0" w:space="0" w:color="auto"/>
        <w:right w:val="none" w:sz="0" w:space="0" w:color="auto"/>
      </w:divBdr>
    </w:div>
    <w:div w:id="107702219">
      <w:bodyDiv w:val="1"/>
      <w:marLeft w:val="0"/>
      <w:marRight w:val="0"/>
      <w:marTop w:val="0"/>
      <w:marBottom w:val="0"/>
      <w:divBdr>
        <w:top w:val="none" w:sz="0" w:space="0" w:color="auto"/>
        <w:left w:val="none" w:sz="0" w:space="0" w:color="auto"/>
        <w:bottom w:val="none" w:sz="0" w:space="0" w:color="auto"/>
        <w:right w:val="none" w:sz="0" w:space="0" w:color="auto"/>
      </w:divBdr>
    </w:div>
    <w:div w:id="966547693">
      <w:bodyDiv w:val="1"/>
      <w:marLeft w:val="0"/>
      <w:marRight w:val="0"/>
      <w:marTop w:val="0"/>
      <w:marBottom w:val="0"/>
      <w:divBdr>
        <w:top w:val="none" w:sz="0" w:space="0" w:color="auto"/>
        <w:left w:val="none" w:sz="0" w:space="0" w:color="auto"/>
        <w:bottom w:val="none" w:sz="0" w:space="0" w:color="auto"/>
        <w:right w:val="none" w:sz="0" w:space="0" w:color="auto"/>
      </w:divBdr>
      <w:divsChild>
        <w:div w:id="335620079">
          <w:marLeft w:val="1166"/>
          <w:marRight w:val="0"/>
          <w:marTop w:val="86"/>
          <w:marBottom w:val="0"/>
          <w:divBdr>
            <w:top w:val="none" w:sz="0" w:space="0" w:color="auto"/>
            <w:left w:val="none" w:sz="0" w:space="0" w:color="auto"/>
            <w:bottom w:val="none" w:sz="0" w:space="0" w:color="auto"/>
            <w:right w:val="none" w:sz="0" w:space="0" w:color="auto"/>
          </w:divBdr>
        </w:div>
        <w:div w:id="434445027">
          <w:marLeft w:val="547"/>
          <w:marRight w:val="0"/>
          <w:marTop w:val="96"/>
          <w:marBottom w:val="0"/>
          <w:divBdr>
            <w:top w:val="none" w:sz="0" w:space="0" w:color="auto"/>
            <w:left w:val="none" w:sz="0" w:space="0" w:color="auto"/>
            <w:bottom w:val="none" w:sz="0" w:space="0" w:color="auto"/>
            <w:right w:val="none" w:sz="0" w:space="0" w:color="auto"/>
          </w:divBdr>
        </w:div>
        <w:div w:id="445589395">
          <w:marLeft w:val="1166"/>
          <w:marRight w:val="0"/>
          <w:marTop w:val="86"/>
          <w:marBottom w:val="0"/>
          <w:divBdr>
            <w:top w:val="none" w:sz="0" w:space="0" w:color="auto"/>
            <w:left w:val="none" w:sz="0" w:space="0" w:color="auto"/>
            <w:bottom w:val="none" w:sz="0" w:space="0" w:color="auto"/>
            <w:right w:val="none" w:sz="0" w:space="0" w:color="auto"/>
          </w:divBdr>
        </w:div>
        <w:div w:id="711543654">
          <w:marLeft w:val="1166"/>
          <w:marRight w:val="0"/>
          <w:marTop w:val="86"/>
          <w:marBottom w:val="0"/>
          <w:divBdr>
            <w:top w:val="none" w:sz="0" w:space="0" w:color="auto"/>
            <w:left w:val="none" w:sz="0" w:space="0" w:color="auto"/>
            <w:bottom w:val="none" w:sz="0" w:space="0" w:color="auto"/>
            <w:right w:val="none" w:sz="0" w:space="0" w:color="auto"/>
          </w:divBdr>
        </w:div>
        <w:div w:id="1138307041">
          <w:marLeft w:val="1166"/>
          <w:marRight w:val="0"/>
          <w:marTop w:val="86"/>
          <w:marBottom w:val="0"/>
          <w:divBdr>
            <w:top w:val="none" w:sz="0" w:space="0" w:color="auto"/>
            <w:left w:val="none" w:sz="0" w:space="0" w:color="auto"/>
            <w:bottom w:val="none" w:sz="0" w:space="0" w:color="auto"/>
            <w:right w:val="none" w:sz="0" w:space="0" w:color="auto"/>
          </w:divBdr>
        </w:div>
        <w:div w:id="2116828898">
          <w:marLeft w:val="547"/>
          <w:marRight w:val="0"/>
          <w:marTop w:val="96"/>
          <w:marBottom w:val="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5706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A2FDE-57B4-4D99-89D0-213C2E0F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522</Words>
  <Characters>2978</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021612;dcoleman@CPSEnergy.com</dc:creator>
  <cp:keywords/>
  <cp:lastModifiedBy>Diana Coleman</cp:lastModifiedBy>
  <cp:revision>2</cp:revision>
  <dcterms:created xsi:type="dcterms:W3CDTF">2023-02-17T21:06:00Z</dcterms:created>
  <dcterms:modified xsi:type="dcterms:W3CDTF">2023-02-17T21:06:00Z</dcterms:modified>
</cp:coreProperties>
</file>