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4CA7AC15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A4FEBE" w14:textId="3D4C654E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7CD9D5B" w14:textId="4EE3BA3C" w:rsidR="00C97625" w:rsidRPr="00595DDC" w:rsidRDefault="00CB084D" w:rsidP="00CB084D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Pr="00CB084D">
                <w:rPr>
                  <w:rStyle w:val="Hyperlink"/>
                </w:rPr>
                <w:t>171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A034" w14:textId="6975BC85" w:rsidR="00C97625" w:rsidRDefault="0006558F" w:rsidP="00D54DC7">
            <w:pPr>
              <w:pStyle w:val="Header"/>
            </w:pPr>
            <w:r>
              <w:t>RMGRR</w:t>
            </w:r>
            <w:r w:rsidR="00471A6A">
              <w:t xml:space="preserve">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46808CD5" w14:textId="366242CB" w:rsidR="00C97625" w:rsidRPr="009F3D0E" w:rsidRDefault="00A33DCA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52159">
              <w:t>Changes to Transition Process that Require Opt-in MOU and EC that are Designating POLR to provide Mass Transition Methodology to ERCOT</w:t>
            </w:r>
          </w:p>
        </w:tc>
      </w:tr>
      <w:tr w:rsidR="00FC0BDC" w14:paraId="2AC88F19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8043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3FE" w14:textId="04F05D13" w:rsidR="00FC0BDC" w:rsidRPr="009F3D0E" w:rsidRDefault="00CB084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22, 2022</w:t>
            </w:r>
          </w:p>
        </w:tc>
      </w:tr>
      <w:tr w:rsidR="00F13670" w14:paraId="74081D2F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671EB" w14:textId="5FC633CE" w:rsidR="00F13670" w:rsidRDefault="007C5E7B">
            <w:pPr>
              <w:pStyle w:val="Header"/>
            </w:pPr>
            <w:r>
              <w:t xml:space="preserve">Estimated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CED3B48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45EA2DF9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480B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FB5F" w14:textId="3B0743A6" w:rsidR="00F13670" w:rsidRPr="00511748" w:rsidRDefault="00355082" w:rsidP="00A33DCA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931063">
              <w:rPr>
                <w:rFonts w:cs="Arial"/>
              </w:rPr>
              <w:t xml:space="preserve">No project required.  This </w:t>
            </w:r>
            <w:r w:rsidR="00A225BF">
              <w:t xml:space="preserve">Retail Market Guide Revision Request (RMGRR) </w:t>
            </w:r>
            <w:r w:rsidRPr="00931063">
              <w:rPr>
                <w:rFonts w:cs="Arial"/>
              </w:rPr>
              <w:t>can take effect upon 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 approval.</w:t>
            </w:r>
          </w:p>
        </w:tc>
      </w:tr>
      <w:tr w:rsidR="00F13670" w14:paraId="161B2719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F287B8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A4D64A7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1684BDD9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B7A80D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2B6B683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3F2C6D5E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3E3C7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1F6411A" w14:textId="5E5EB990" w:rsidR="004D252E" w:rsidRPr="009266AD" w:rsidRDefault="00AD771F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ERCOT will update its business processes to implement this RMGRR</w:t>
            </w:r>
            <w:r w:rsidR="00C63B97">
              <w:rPr>
                <w:rFonts w:cs="Arial"/>
              </w:rPr>
              <w:t>.</w:t>
            </w:r>
          </w:p>
        </w:tc>
      </w:tr>
      <w:tr w:rsidR="00F13670" w14:paraId="26467F42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6C90B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2DF8364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798CD56C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1E8B7EBE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2AE49742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1278E406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8A089A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42D0791F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2CDCF70E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52C363EA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7BD244F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FE8E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E26D639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E8212" w14:textId="77777777" w:rsidR="00F71B02" w:rsidRDefault="00F71B02">
      <w:r>
        <w:separator/>
      </w:r>
    </w:p>
  </w:endnote>
  <w:endnote w:type="continuationSeparator" w:id="0">
    <w:p w14:paraId="0B64C243" w14:textId="77777777" w:rsidR="00F71B02" w:rsidRDefault="00F7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0043" w14:textId="5405BD03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B084D">
      <w:rPr>
        <w:rFonts w:ascii="Arial" w:hAnsi="Arial"/>
        <w:noProof/>
        <w:sz w:val="18"/>
      </w:rPr>
      <w:t>171RMGRR-02 Impact Analysis 122222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6FDED4E4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BC42B" w14:textId="77777777" w:rsidR="00F71B02" w:rsidRDefault="00F71B02">
      <w:r>
        <w:separator/>
      </w:r>
    </w:p>
  </w:footnote>
  <w:footnote w:type="continuationSeparator" w:id="0">
    <w:p w14:paraId="7C8B2948" w14:textId="77777777" w:rsidR="00F71B02" w:rsidRDefault="00F7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17C6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6212E7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30E4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1801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7CC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48D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01B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CC5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0E9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32D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B91F6C"/>
    <w:multiLevelType w:val="multilevel"/>
    <w:tmpl w:val="7666B0B6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90E9C8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4C76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7D04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38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641D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D4D5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60D7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7C6F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68FF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58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55082"/>
    <w:rsid w:val="00361A4D"/>
    <w:rsid w:val="0037167C"/>
    <w:rsid w:val="003806C4"/>
    <w:rsid w:val="003821C4"/>
    <w:rsid w:val="003971D4"/>
    <w:rsid w:val="003A3246"/>
    <w:rsid w:val="003A5E64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26EDF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34971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1E8A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25BF"/>
    <w:rsid w:val="00A24797"/>
    <w:rsid w:val="00A33DCA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D771F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084D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67F51"/>
    <w:rsid w:val="00F7084F"/>
    <w:rsid w:val="00F71B02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2FC3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3C4EE9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655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RMGRR17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5</cp:revision>
  <cp:lastPrinted>2007-01-12T13:31:00Z</cp:lastPrinted>
  <dcterms:created xsi:type="dcterms:W3CDTF">2022-12-19T16:29:00Z</dcterms:created>
  <dcterms:modified xsi:type="dcterms:W3CDTF">2022-12-22T15:14:00Z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