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7244A726" w:rsidR="00EB6CF3"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r w:rsidR="006F03A4">
        <w:rPr>
          <w:rFonts w:ascii="Times New Roman" w:hAnsi="Times New Roman" w:cs="Times New Roman"/>
          <w:b/>
        </w:rPr>
        <w:t xml:space="preserve"> </w:t>
      </w:r>
    </w:p>
    <w:p w14:paraId="16AA6A51" w14:textId="2AA516C1" w:rsidR="008D33E5" w:rsidRPr="008F245E" w:rsidRDefault="008D33E5" w:rsidP="00486326">
      <w:pPr>
        <w:pStyle w:val="NoSpacing"/>
        <w:jc w:val="center"/>
        <w:rPr>
          <w:rFonts w:ascii="Times New Roman" w:hAnsi="Times New Roman" w:cs="Times New Roman"/>
          <w:b/>
        </w:rPr>
      </w:pPr>
      <w:r w:rsidRPr="008D33E5">
        <w:rPr>
          <w:rFonts w:ascii="Times New Roman" w:hAnsi="Times New Roman" w:cs="Times New Roman"/>
          <w:b/>
        </w:rPr>
        <w:t>ERCOT Austin – 8000 Metropolis Drive (Building E), Suite 100 – Austin, Texas 78744</w:t>
      </w:r>
    </w:p>
    <w:p w14:paraId="71372EA0" w14:textId="3DE261AF" w:rsidR="00EB6CF3" w:rsidRPr="008F245E" w:rsidRDefault="00CF1D7C" w:rsidP="00486326">
      <w:pPr>
        <w:pStyle w:val="NoSpacing"/>
        <w:jc w:val="center"/>
        <w:rPr>
          <w:rFonts w:ascii="Times New Roman" w:hAnsi="Times New Roman" w:cs="Times New Roman"/>
          <w:b/>
        </w:rPr>
      </w:pPr>
      <w:r w:rsidRPr="007459ED">
        <w:rPr>
          <w:rFonts w:ascii="Times New Roman" w:hAnsi="Times New Roman" w:cs="Times New Roman"/>
          <w:b/>
        </w:rPr>
        <w:t>Wednesday</w:t>
      </w:r>
      <w:r w:rsidR="002D55CB" w:rsidRPr="007459ED">
        <w:rPr>
          <w:rFonts w:ascii="Times New Roman" w:hAnsi="Times New Roman" w:cs="Times New Roman"/>
          <w:b/>
        </w:rPr>
        <w:t xml:space="preserve">, </w:t>
      </w:r>
      <w:r w:rsidR="004A3F12">
        <w:rPr>
          <w:rFonts w:ascii="Times New Roman" w:hAnsi="Times New Roman" w:cs="Times New Roman"/>
          <w:b/>
        </w:rPr>
        <w:t>January</w:t>
      </w:r>
      <w:r w:rsidR="008D33E5">
        <w:rPr>
          <w:rFonts w:ascii="Times New Roman" w:hAnsi="Times New Roman" w:cs="Times New Roman"/>
          <w:b/>
        </w:rPr>
        <w:t xml:space="preserve"> 11</w:t>
      </w:r>
      <w:r w:rsidR="00042269">
        <w:rPr>
          <w:rFonts w:ascii="Times New Roman" w:hAnsi="Times New Roman" w:cs="Times New Roman"/>
          <w:b/>
        </w:rPr>
        <w:t xml:space="preserve">, </w:t>
      </w:r>
      <w:r w:rsidR="00137715" w:rsidRPr="007459ED">
        <w:rPr>
          <w:rFonts w:ascii="Times New Roman" w:hAnsi="Times New Roman" w:cs="Times New Roman"/>
          <w:b/>
        </w:rPr>
        <w:t>202</w:t>
      </w:r>
      <w:r w:rsidR="008D33E5">
        <w:rPr>
          <w:rFonts w:ascii="Times New Roman" w:hAnsi="Times New Roman" w:cs="Times New Roman"/>
          <w:b/>
        </w:rPr>
        <w:t>3</w:t>
      </w:r>
      <w:r w:rsidR="00137715" w:rsidRPr="007459ED">
        <w:rPr>
          <w:rFonts w:ascii="Times New Roman" w:hAnsi="Times New Roman" w:cs="Times New Roman"/>
          <w:b/>
        </w:rPr>
        <w:t xml:space="preserve"> </w:t>
      </w:r>
      <w:r w:rsidR="00EB6CF3" w:rsidRPr="007459ED">
        <w:rPr>
          <w:rFonts w:ascii="Times New Roman" w:hAnsi="Times New Roman" w:cs="Times New Roman"/>
          <w:b/>
        </w:rPr>
        <w:t xml:space="preserve">– </w:t>
      </w:r>
      <w:r w:rsidR="00710104" w:rsidRPr="007459ED">
        <w:rPr>
          <w:rFonts w:ascii="Times New Roman" w:hAnsi="Times New Roman" w:cs="Times New Roman"/>
          <w:b/>
        </w:rPr>
        <w:t>9:30 a.</w:t>
      </w:r>
      <w:r w:rsidR="00EB6CF3" w:rsidRPr="007459ED">
        <w:rPr>
          <w:rFonts w:ascii="Times New Roman" w:hAnsi="Times New Roman" w:cs="Times New Roman"/>
          <w:b/>
        </w:rPr>
        <w:t>m.</w:t>
      </w:r>
    </w:p>
    <w:p w14:paraId="6D049F9E" w14:textId="0727F122" w:rsidR="003B69E0" w:rsidRDefault="003B69E0" w:rsidP="00486326">
      <w:pPr>
        <w:spacing w:after="0" w:line="240" w:lineRule="auto"/>
        <w:jc w:val="both"/>
        <w:rPr>
          <w:rFonts w:ascii="Times New Roman" w:eastAsia="Times New Roman" w:hAnsi="Times New Roman" w:cs="Times New Roman"/>
          <w:u w:val="single"/>
        </w:rPr>
      </w:pPr>
    </w:p>
    <w:p w14:paraId="225A6125" w14:textId="77777777" w:rsidR="008C071D" w:rsidRPr="0076430E" w:rsidRDefault="008C071D" w:rsidP="00486326">
      <w:pPr>
        <w:spacing w:after="0" w:line="240" w:lineRule="auto"/>
        <w:jc w:val="both"/>
        <w:rPr>
          <w:rFonts w:ascii="Times New Roman" w:eastAsia="Times New Roman" w:hAnsi="Times New Roman" w:cs="Times New Roman"/>
          <w:u w:val="single"/>
        </w:rPr>
      </w:pPr>
    </w:p>
    <w:p w14:paraId="656C5506" w14:textId="77777777" w:rsidR="0058708E" w:rsidRPr="007B41FC" w:rsidRDefault="0058708E" w:rsidP="00486326">
      <w:pPr>
        <w:spacing w:after="0" w:line="240" w:lineRule="auto"/>
        <w:jc w:val="both"/>
        <w:rPr>
          <w:rFonts w:ascii="Times New Roman" w:eastAsia="Times New Roman" w:hAnsi="Times New Roman" w:cs="Times New Roman"/>
          <w:u w:val="single"/>
        </w:rPr>
      </w:pPr>
      <w:r w:rsidRPr="007B41FC">
        <w:rPr>
          <w:rFonts w:ascii="Times New Roman" w:eastAsia="Times New Roman" w:hAnsi="Times New Roman" w:cs="Times New Roman"/>
          <w:u w:val="single"/>
        </w:rPr>
        <w:t>Attendance</w:t>
      </w:r>
      <w:r w:rsidR="00DD7DD4" w:rsidRPr="007B41FC">
        <w:rPr>
          <w:rFonts w:ascii="Times New Roman" w:eastAsia="Times New Roman" w:hAnsi="Times New Roman" w:cs="Times New Roman"/>
          <w:u w:val="single"/>
        </w:rPr>
        <w:t xml:space="preserve"> </w:t>
      </w:r>
    </w:p>
    <w:p w14:paraId="0806C54A" w14:textId="77777777" w:rsidR="0058708E" w:rsidRPr="007B41FC" w:rsidRDefault="0058708E" w:rsidP="00486326">
      <w:pPr>
        <w:spacing w:after="0" w:line="240" w:lineRule="auto"/>
        <w:jc w:val="both"/>
        <w:rPr>
          <w:rFonts w:ascii="Times New Roman" w:eastAsia="Times New Roman" w:hAnsi="Times New Roman" w:cs="Times New Roman"/>
          <w:i/>
        </w:rPr>
      </w:pPr>
      <w:r w:rsidRPr="007B41FC">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935"/>
        <w:gridCol w:w="3445"/>
      </w:tblGrid>
      <w:tr w:rsidR="00980B27" w:rsidRPr="007B41FC" w14:paraId="7BBDF55F" w14:textId="77777777" w:rsidTr="001124BF">
        <w:trPr>
          <w:trHeight w:hRule="exact" w:val="20"/>
        </w:trPr>
        <w:tc>
          <w:tcPr>
            <w:tcW w:w="2635" w:type="dxa"/>
            <w:shd w:val="clear" w:color="auto" w:fill="auto"/>
            <w:vAlign w:val="bottom"/>
          </w:tcPr>
          <w:p w14:paraId="06CB4FE6" w14:textId="77777777" w:rsidR="00980B27" w:rsidRPr="007B41FC" w:rsidRDefault="00980B27">
            <w:pPr>
              <w:rPr>
                <w:sz w:val="2"/>
              </w:rPr>
            </w:pPr>
            <w:bookmarkStart w:id="0" w:name="_74af9c59_91a4_4b8c_8d11_98d76a1f8e6e"/>
            <w:bookmarkStart w:id="1" w:name="_4d26a737_35a0_426d_b5df_14132fa97f64"/>
            <w:bookmarkEnd w:id="0"/>
          </w:p>
        </w:tc>
        <w:tc>
          <w:tcPr>
            <w:tcW w:w="3935" w:type="dxa"/>
            <w:shd w:val="clear" w:color="auto" w:fill="auto"/>
            <w:vAlign w:val="bottom"/>
          </w:tcPr>
          <w:p w14:paraId="40C4DDE1" w14:textId="77777777" w:rsidR="00980B27" w:rsidRPr="007B41FC" w:rsidRDefault="00980B27">
            <w:pPr>
              <w:rPr>
                <w:sz w:val="2"/>
              </w:rPr>
            </w:pPr>
          </w:p>
        </w:tc>
        <w:tc>
          <w:tcPr>
            <w:tcW w:w="3445" w:type="dxa"/>
            <w:vAlign w:val="bottom"/>
          </w:tcPr>
          <w:p w14:paraId="5B80EAD6" w14:textId="77777777" w:rsidR="00980B27" w:rsidRPr="007B41FC" w:rsidRDefault="00980B27">
            <w:pPr>
              <w:rPr>
                <w:sz w:val="2"/>
              </w:rPr>
            </w:pPr>
          </w:p>
        </w:tc>
      </w:tr>
      <w:tr w:rsidR="00E73119" w:rsidRPr="008D33E5" w14:paraId="13FE8A81" w14:textId="77777777" w:rsidTr="001124BF">
        <w:tc>
          <w:tcPr>
            <w:tcW w:w="2635" w:type="dxa"/>
            <w:shd w:val="clear" w:color="auto" w:fill="auto"/>
            <w:vAlign w:val="bottom"/>
          </w:tcPr>
          <w:p w14:paraId="417B315A"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Allen, Thresa</w:t>
            </w:r>
          </w:p>
        </w:tc>
        <w:tc>
          <w:tcPr>
            <w:tcW w:w="3935" w:type="dxa"/>
            <w:shd w:val="clear" w:color="auto" w:fill="auto"/>
            <w:vAlign w:val="bottom"/>
          </w:tcPr>
          <w:p w14:paraId="2E211CA4"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Avangrid Renewables</w:t>
            </w:r>
            <w:r w:rsidR="00251126" w:rsidRPr="00E14B32">
              <w:rPr>
                <w:rFonts w:ascii="Times New Roman" w:eastAsia="Times New Roman" w:hAnsi="Times New Roman" w:cs="Times New Roman"/>
              </w:rPr>
              <w:t xml:space="preserve"> (Avangrid)</w:t>
            </w:r>
          </w:p>
        </w:tc>
        <w:tc>
          <w:tcPr>
            <w:tcW w:w="3445" w:type="dxa"/>
            <w:vAlign w:val="bottom"/>
          </w:tcPr>
          <w:p w14:paraId="47549C57" w14:textId="70CFC000" w:rsidR="00E73119" w:rsidRPr="008D33E5" w:rsidRDefault="00E73119" w:rsidP="00191168">
            <w:pPr>
              <w:spacing w:after="0" w:line="240" w:lineRule="auto"/>
              <w:ind w:left="-90"/>
              <w:jc w:val="both"/>
              <w:rPr>
                <w:rFonts w:ascii="Times New Roman" w:eastAsia="Times New Roman" w:hAnsi="Times New Roman" w:cs="Times New Roman"/>
                <w:highlight w:val="lightGray"/>
              </w:rPr>
            </w:pPr>
          </w:p>
        </w:tc>
      </w:tr>
      <w:tr w:rsidR="008669EF" w:rsidRPr="008D33E5" w14:paraId="101CCD4F" w14:textId="77777777" w:rsidTr="001124BF">
        <w:tc>
          <w:tcPr>
            <w:tcW w:w="2635" w:type="dxa"/>
            <w:vAlign w:val="bottom"/>
          </w:tcPr>
          <w:p w14:paraId="649ED9E8" w14:textId="7A7B8A05" w:rsidR="008669EF" w:rsidRPr="00E14B32" w:rsidRDefault="008669EF"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 xml:space="preserve">Barnes, Bill </w:t>
            </w:r>
          </w:p>
        </w:tc>
        <w:tc>
          <w:tcPr>
            <w:tcW w:w="3935" w:type="dxa"/>
            <w:vAlign w:val="bottom"/>
          </w:tcPr>
          <w:p w14:paraId="3D1A8E78" w14:textId="1B4EDCC7" w:rsidR="008669EF" w:rsidRPr="00E14B32" w:rsidRDefault="008669EF"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Reliant Energy Retail Services (Reliant)</w:t>
            </w:r>
          </w:p>
        </w:tc>
        <w:tc>
          <w:tcPr>
            <w:tcW w:w="3445" w:type="dxa"/>
            <w:vAlign w:val="bottom"/>
          </w:tcPr>
          <w:p w14:paraId="3ED86EBB" w14:textId="6D05A5D3" w:rsidR="008669EF" w:rsidRPr="008D33E5" w:rsidRDefault="008669EF" w:rsidP="00191168">
            <w:pPr>
              <w:spacing w:after="0" w:line="240" w:lineRule="auto"/>
              <w:ind w:left="-90"/>
              <w:jc w:val="both"/>
              <w:rPr>
                <w:rFonts w:ascii="Times New Roman" w:eastAsia="Times New Roman" w:hAnsi="Times New Roman" w:cs="Times New Roman"/>
                <w:highlight w:val="lightGray"/>
              </w:rPr>
            </w:pPr>
          </w:p>
        </w:tc>
      </w:tr>
      <w:tr w:rsidR="00E73119" w:rsidRPr="008D33E5" w14:paraId="1889D62F" w14:textId="77777777" w:rsidTr="001124BF">
        <w:tc>
          <w:tcPr>
            <w:tcW w:w="2635" w:type="dxa"/>
            <w:vAlign w:val="bottom"/>
          </w:tcPr>
          <w:p w14:paraId="171C2030"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Bierschbach, Erika</w:t>
            </w:r>
          </w:p>
        </w:tc>
        <w:tc>
          <w:tcPr>
            <w:tcW w:w="3935" w:type="dxa"/>
            <w:vAlign w:val="bottom"/>
          </w:tcPr>
          <w:p w14:paraId="2D0B9656"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Austin Energy</w:t>
            </w:r>
          </w:p>
        </w:tc>
        <w:tc>
          <w:tcPr>
            <w:tcW w:w="3445" w:type="dxa"/>
            <w:vAlign w:val="bottom"/>
          </w:tcPr>
          <w:p w14:paraId="3093289D" w14:textId="0CB78A2A" w:rsidR="00E73119" w:rsidRPr="008D33E5" w:rsidRDefault="00E73119" w:rsidP="00191168">
            <w:pPr>
              <w:spacing w:after="0" w:line="240" w:lineRule="auto"/>
              <w:ind w:left="-90"/>
              <w:jc w:val="both"/>
              <w:rPr>
                <w:rFonts w:ascii="Times New Roman" w:eastAsia="Times New Roman" w:hAnsi="Times New Roman" w:cs="Times New Roman"/>
                <w:highlight w:val="lightGray"/>
              </w:rPr>
            </w:pPr>
          </w:p>
        </w:tc>
      </w:tr>
      <w:tr w:rsidR="006F03A4" w:rsidRPr="008D33E5" w14:paraId="01B2210D" w14:textId="77777777" w:rsidTr="001124BF">
        <w:tc>
          <w:tcPr>
            <w:tcW w:w="2635" w:type="dxa"/>
            <w:vAlign w:val="bottom"/>
          </w:tcPr>
          <w:p w14:paraId="4C7F5DC6" w14:textId="20EEB06A" w:rsidR="006F03A4" w:rsidRPr="00E14B32" w:rsidRDefault="006F03A4"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Blakey, Eric</w:t>
            </w:r>
          </w:p>
        </w:tc>
        <w:tc>
          <w:tcPr>
            <w:tcW w:w="3935" w:type="dxa"/>
            <w:vAlign w:val="bottom"/>
          </w:tcPr>
          <w:p w14:paraId="4D3D4793" w14:textId="271D9BF6" w:rsidR="006F03A4" w:rsidRPr="00E14B32" w:rsidRDefault="006F03A4"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 xml:space="preserve">Pedernales Electric Cooperative </w:t>
            </w:r>
          </w:p>
        </w:tc>
        <w:tc>
          <w:tcPr>
            <w:tcW w:w="3445" w:type="dxa"/>
            <w:vAlign w:val="bottom"/>
          </w:tcPr>
          <w:p w14:paraId="42EFB9A7" w14:textId="0D88621A" w:rsidR="006F03A4" w:rsidRPr="00E14B32" w:rsidRDefault="006F03A4" w:rsidP="006F03A4">
            <w:pPr>
              <w:spacing w:after="0" w:line="240" w:lineRule="auto"/>
              <w:ind w:left="-90"/>
              <w:jc w:val="both"/>
              <w:rPr>
                <w:rFonts w:ascii="Times New Roman" w:eastAsia="Times New Roman" w:hAnsi="Times New Roman" w:cs="Times New Roman"/>
              </w:rPr>
            </w:pPr>
          </w:p>
        </w:tc>
      </w:tr>
      <w:tr w:rsidR="007B41FC" w:rsidRPr="008D33E5" w14:paraId="7FB5DA6E" w14:textId="77777777" w:rsidTr="001124BF">
        <w:tc>
          <w:tcPr>
            <w:tcW w:w="2635" w:type="dxa"/>
            <w:vAlign w:val="bottom"/>
          </w:tcPr>
          <w:p w14:paraId="56AB8FE6" w14:textId="473142EA"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Burke, Tom</w:t>
            </w:r>
          </w:p>
        </w:tc>
        <w:tc>
          <w:tcPr>
            <w:tcW w:w="3935" w:type="dxa"/>
            <w:vAlign w:val="bottom"/>
          </w:tcPr>
          <w:p w14:paraId="0EBC53FB" w14:textId="4FFF4FFC"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RWE Renewables</w:t>
            </w:r>
          </w:p>
        </w:tc>
        <w:tc>
          <w:tcPr>
            <w:tcW w:w="3445" w:type="dxa"/>
            <w:vAlign w:val="bottom"/>
          </w:tcPr>
          <w:p w14:paraId="69EE8D76" w14:textId="6E33ADC5" w:rsidR="007B41FC" w:rsidRPr="00E14B32" w:rsidRDefault="007B41FC" w:rsidP="00191168">
            <w:pPr>
              <w:spacing w:after="0" w:line="240" w:lineRule="auto"/>
              <w:ind w:left="-90"/>
              <w:jc w:val="both"/>
              <w:rPr>
                <w:rFonts w:ascii="Times New Roman" w:eastAsia="Times New Roman" w:hAnsi="Times New Roman" w:cs="Times New Roman"/>
              </w:rPr>
            </w:pPr>
          </w:p>
        </w:tc>
      </w:tr>
      <w:tr w:rsidR="00C24960" w:rsidRPr="008D33E5" w14:paraId="060ADEE4" w14:textId="77777777" w:rsidTr="001124BF">
        <w:tc>
          <w:tcPr>
            <w:tcW w:w="2635" w:type="dxa"/>
            <w:vAlign w:val="bottom"/>
          </w:tcPr>
          <w:p w14:paraId="2A6309B3" w14:textId="471E9711" w:rsidR="00C24960"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Campo, Curtis</w:t>
            </w:r>
          </w:p>
        </w:tc>
        <w:tc>
          <w:tcPr>
            <w:tcW w:w="3935" w:type="dxa"/>
            <w:vAlign w:val="bottom"/>
          </w:tcPr>
          <w:p w14:paraId="3477E0EF" w14:textId="54DD166C" w:rsidR="00C24960"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Garland Power and Light (GP&amp;L)</w:t>
            </w:r>
          </w:p>
        </w:tc>
        <w:tc>
          <w:tcPr>
            <w:tcW w:w="3445" w:type="dxa"/>
            <w:vAlign w:val="bottom"/>
          </w:tcPr>
          <w:p w14:paraId="75FD008C" w14:textId="40B202CE" w:rsidR="00C24960" w:rsidRPr="008D33E5" w:rsidRDefault="00E14B32" w:rsidP="00191168">
            <w:pPr>
              <w:spacing w:after="0" w:line="240" w:lineRule="auto"/>
              <w:ind w:left="-90"/>
              <w:jc w:val="both"/>
              <w:rPr>
                <w:rFonts w:ascii="Times New Roman" w:eastAsia="Times New Roman" w:hAnsi="Times New Roman" w:cs="Times New Roman"/>
                <w:highlight w:val="lightGray"/>
              </w:rPr>
            </w:pPr>
            <w:r w:rsidRPr="00A838F1">
              <w:rPr>
                <w:rFonts w:ascii="Times New Roman" w:eastAsia="Times New Roman" w:hAnsi="Times New Roman" w:cs="Times New Roman"/>
              </w:rPr>
              <w:t>Via Teleconference</w:t>
            </w:r>
          </w:p>
        </w:tc>
      </w:tr>
      <w:tr w:rsidR="002C7C9B" w:rsidRPr="008D33E5" w14:paraId="3BDD16F2" w14:textId="77777777" w:rsidTr="001124BF">
        <w:tc>
          <w:tcPr>
            <w:tcW w:w="2635" w:type="dxa"/>
            <w:vAlign w:val="bottom"/>
          </w:tcPr>
          <w:p w14:paraId="7AEA7B4F" w14:textId="77777777" w:rsidR="002C7C9B" w:rsidRPr="00E14B32" w:rsidRDefault="002C7C9B"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Cochran, Seth</w:t>
            </w:r>
          </w:p>
        </w:tc>
        <w:tc>
          <w:tcPr>
            <w:tcW w:w="3935" w:type="dxa"/>
            <w:vAlign w:val="bottom"/>
          </w:tcPr>
          <w:p w14:paraId="10899108" w14:textId="77777777" w:rsidR="002C7C9B" w:rsidRPr="00E14B32" w:rsidRDefault="002C7C9B"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DC Energy</w:t>
            </w:r>
          </w:p>
        </w:tc>
        <w:tc>
          <w:tcPr>
            <w:tcW w:w="3445" w:type="dxa"/>
            <w:vAlign w:val="bottom"/>
          </w:tcPr>
          <w:p w14:paraId="088D9D6D" w14:textId="658D3F3A" w:rsidR="002C7C9B"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E73119" w:rsidRPr="008D33E5" w14:paraId="6084834E" w14:textId="77777777" w:rsidTr="001124BF">
        <w:tc>
          <w:tcPr>
            <w:tcW w:w="2635" w:type="dxa"/>
            <w:vAlign w:val="bottom"/>
          </w:tcPr>
          <w:p w14:paraId="202CA184"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DeLeon, Amanda</w:t>
            </w:r>
          </w:p>
        </w:tc>
        <w:tc>
          <w:tcPr>
            <w:tcW w:w="3935" w:type="dxa"/>
            <w:vAlign w:val="bottom"/>
          </w:tcPr>
          <w:p w14:paraId="6B3D0623" w14:textId="6535E8BA" w:rsidR="00E73119" w:rsidRPr="00E14B32" w:rsidRDefault="008669EF"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Tenaska Power Services (Tenaska)</w:t>
            </w:r>
          </w:p>
        </w:tc>
        <w:tc>
          <w:tcPr>
            <w:tcW w:w="3445" w:type="dxa"/>
            <w:vAlign w:val="bottom"/>
          </w:tcPr>
          <w:p w14:paraId="1F216DF8" w14:textId="272B13DA" w:rsidR="00E73119"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E14B32" w:rsidRPr="008D33E5" w14:paraId="01A24D69" w14:textId="77777777" w:rsidTr="001124BF">
        <w:tc>
          <w:tcPr>
            <w:tcW w:w="2635" w:type="dxa"/>
            <w:vAlign w:val="bottom"/>
          </w:tcPr>
          <w:p w14:paraId="0608558B" w14:textId="3E190B9E" w:rsidR="00E14B32"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Denison, Taylor</w:t>
            </w:r>
          </w:p>
        </w:tc>
        <w:tc>
          <w:tcPr>
            <w:tcW w:w="3935" w:type="dxa"/>
            <w:vAlign w:val="bottom"/>
          </w:tcPr>
          <w:p w14:paraId="08C660BC" w14:textId="2F517C03" w:rsidR="00E14B32"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City of Eastland</w:t>
            </w:r>
          </w:p>
        </w:tc>
        <w:tc>
          <w:tcPr>
            <w:tcW w:w="3445" w:type="dxa"/>
            <w:vAlign w:val="bottom"/>
          </w:tcPr>
          <w:p w14:paraId="3D79B85B" w14:textId="77777777" w:rsidR="00E14B32" w:rsidRPr="008D33E5" w:rsidRDefault="00E14B32" w:rsidP="00191168">
            <w:pPr>
              <w:spacing w:after="0" w:line="240" w:lineRule="auto"/>
              <w:ind w:left="-90"/>
              <w:jc w:val="both"/>
              <w:rPr>
                <w:rFonts w:ascii="Times New Roman" w:eastAsia="Times New Roman" w:hAnsi="Times New Roman" w:cs="Times New Roman"/>
                <w:highlight w:val="lightGray"/>
              </w:rPr>
            </w:pPr>
          </w:p>
        </w:tc>
      </w:tr>
      <w:tr w:rsidR="00E73119" w:rsidRPr="008D33E5" w14:paraId="6A3CDEC5" w14:textId="77777777" w:rsidTr="001124BF">
        <w:tc>
          <w:tcPr>
            <w:tcW w:w="2635" w:type="dxa"/>
            <w:vAlign w:val="bottom"/>
          </w:tcPr>
          <w:p w14:paraId="56AE3AB9"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Detelich, David</w:t>
            </w:r>
          </w:p>
        </w:tc>
        <w:tc>
          <w:tcPr>
            <w:tcW w:w="3935" w:type="dxa"/>
            <w:vAlign w:val="bottom"/>
          </w:tcPr>
          <w:p w14:paraId="750FC0EB" w14:textId="77777777" w:rsidR="00E73119" w:rsidRPr="00E14B32" w:rsidRDefault="00E7311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CPS Energy</w:t>
            </w:r>
          </w:p>
        </w:tc>
        <w:tc>
          <w:tcPr>
            <w:tcW w:w="3445" w:type="dxa"/>
            <w:vAlign w:val="bottom"/>
          </w:tcPr>
          <w:p w14:paraId="7868DEEB" w14:textId="20E26466" w:rsidR="00E73119"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2C7C9B" w:rsidRPr="008D33E5" w14:paraId="3F3F2F90" w14:textId="77777777" w:rsidTr="001124BF">
        <w:tc>
          <w:tcPr>
            <w:tcW w:w="2635" w:type="dxa"/>
            <w:vAlign w:val="bottom"/>
          </w:tcPr>
          <w:p w14:paraId="645C0FF7" w14:textId="77777777" w:rsidR="002C7C9B" w:rsidRPr="00E14B32" w:rsidRDefault="002C7C9B"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Farhangi, Anoush</w:t>
            </w:r>
          </w:p>
        </w:tc>
        <w:tc>
          <w:tcPr>
            <w:tcW w:w="3935" w:type="dxa"/>
            <w:vAlign w:val="bottom"/>
          </w:tcPr>
          <w:p w14:paraId="3ADD60FB" w14:textId="77777777" w:rsidR="002C7C9B" w:rsidRPr="00E14B32" w:rsidRDefault="002C7C9B"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Demand Control 2</w:t>
            </w:r>
          </w:p>
        </w:tc>
        <w:tc>
          <w:tcPr>
            <w:tcW w:w="3445" w:type="dxa"/>
            <w:vAlign w:val="bottom"/>
          </w:tcPr>
          <w:p w14:paraId="59DE4663" w14:textId="05BAF4D3" w:rsidR="002C7C9B"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7B41FC" w:rsidRPr="008D33E5" w14:paraId="5BEB981B" w14:textId="77777777" w:rsidTr="001124BF">
        <w:tc>
          <w:tcPr>
            <w:tcW w:w="2635" w:type="dxa"/>
            <w:vAlign w:val="bottom"/>
          </w:tcPr>
          <w:p w14:paraId="49323A5A" w14:textId="68974A42"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Foster, Ashley</w:t>
            </w:r>
          </w:p>
        </w:tc>
        <w:tc>
          <w:tcPr>
            <w:tcW w:w="3935" w:type="dxa"/>
            <w:vAlign w:val="bottom"/>
          </w:tcPr>
          <w:p w14:paraId="26F55A60" w14:textId="0DC7A82B"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Dow Chemical</w:t>
            </w:r>
          </w:p>
        </w:tc>
        <w:tc>
          <w:tcPr>
            <w:tcW w:w="3445" w:type="dxa"/>
            <w:vAlign w:val="bottom"/>
          </w:tcPr>
          <w:p w14:paraId="2D98D9E3" w14:textId="5B96F543" w:rsidR="007B41FC" w:rsidRPr="008D33E5" w:rsidRDefault="007B41FC" w:rsidP="00191168">
            <w:pPr>
              <w:spacing w:after="0" w:line="240" w:lineRule="auto"/>
              <w:ind w:left="-90"/>
              <w:jc w:val="both"/>
              <w:rPr>
                <w:rFonts w:ascii="Times New Roman" w:eastAsia="Times New Roman" w:hAnsi="Times New Roman" w:cs="Times New Roman"/>
                <w:highlight w:val="lightGray"/>
              </w:rPr>
            </w:pPr>
          </w:p>
        </w:tc>
      </w:tr>
      <w:tr w:rsidR="007B41FC" w:rsidRPr="008D33E5" w14:paraId="09F844DF" w14:textId="77777777" w:rsidTr="001124BF">
        <w:tc>
          <w:tcPr>
            <w:tcW w:w="2635" w:type="dxa"/>
            <w:vAlign w:val="bottom"/>
          </w:tcPr>
          <w:p w14:paraId="5398A5E7" w14:textId="5B088127"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Goff, Eric</w:t>
            </w:r>
          </w:p>
        </w:tc>
        <w:tc>
          <w:tcPr>
            <w:tcW w:w="3935" w:type="dxa"/>
            <w:vAlign w:val="bottom"/>
          </w:tcPr>
          <w:p w14:paraId="222168FC" w14:textId="5224EE95" w:rsidR="007B41FC" w:rsidRPr="00E14B32" w:rsidRDefault="007B41FC"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Consumer – Residential</w:t>
            </w:r>
          </w:p>
        </w:tc>
        <w:tc>
          <w:tcPr>
            <w:tcW w:w="3445" w:type="dxa"/>
            <w:vAlign w:val="bottom"/>
          </w:tcPr>
          <w:p w14:paraId="76C54BC2" w14:textId="7F170DB7" w:rsidR="007B41FC" w:rsidRPr="008D33E5" w:rsidRDefault="007B41FC" w:rsidP="00191168">
            <w:pPr>
              <w:spacing w:after="0" w:line="240" w:lineRule="auto"/>
              <w:ind w:left="-90"/>
              <w:jc w:val="both"/>
              <w:rPr>
                <w:rFonts w:ascii="Times New Roman" w:eastAsia="Times New Roman" w:hAnsi="Times New Roman" w:cs="Times New Roman"/>
                <w:highlight w:val="lightGray"/>
              </w:rPr>
            </w:pPr>
          </w:p>
        </w:tc>
      </w:tr>
      <w:tr w:rsidR="00980B27" w:rsidRPr="008D33E5" w14:paraId="596B8BCE" w14:textId="77777777" w:rsidTr="001124BF">
        <w:tc>
          <w:tcPr>
            <w:tcW w:w="2635" w:type="dxa"/>
            <w:vAlign w:val="bottom"/>
          </w:tcPr>
          <w:p w14:paraId="675EDA19" w14:textId="77777777" w:rsidR="00980B27" w:rsidRPr="00E14B32" w:rsidRDefault="00980B27"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Gross, Blake</w:t>
            </w:r>
          </w:p>
        </w:tc>
        <w:tc>
          <w:tcPr>
            <w:tcW w:w="3935" w:type="dxa"/>
            <w:vAlign w:val="bottom"/>
          </w:tcPr>
          <w:p w14:paraId="3CE1E11A" w14:textId="77777777" w:rsidR="00980B27" w:rsidRPr="00E14B32" w:rsidRDefault="00980B27"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AEP Service Corporation</w:t>
            </w:r>
            <w:r w:rsidR="00251126" w:rsidRPr="00E14B32">
              <w:rPr>
                <w:rFonts w:ascii="Times New Roman" w:eastAsia="Times New Roman" w:hAnsi="Times New Roman" w:cs="Times New Roman"/>
              </w:rPr>
              <w:t xml:space="preserve"> (AEPSC)</w:t>
            </w:r>
          </w:p>
        </w:tc>
        <w:tc>
          <w:tcPr>
            <w:tcW w:w="3445" w:type="dxa"/>
            <w:vAlign w:val="bottom"/>
          </w:tcPr>
          <w:p w14:paraId="40856B20" w14:textId="32762F5A" w:rsidR="00980B27" w:rsidRPr="008D33E5" w:rsidRDefault="00980B27" w:rsidP="00191168">
            <w:pPr>
              <w:spacing w:after="0" w:line="240" w:lineRule="auto"/>
              <w:ind w:left="-90"/>
              <w:jc w:val="both"/>
              <w:rPr>
                <w:rFonts w:ascii="Times New Roman" w:eastAsia="Times New Roman" w:hAnsi="Times New Roman" w:cs="Times New Roman"/>
                <w:highlight w:val="lightGray"/>
              </w:rPr>
            </w:pPr>
          </w:p>
        </w:tc>
      </w:tr>
      <w:tr w:rsidR="00750B46" w:rsidRPr="008D33E5" w14:paraId="70D56DD1" w14:textId="77777777" w:rsidTr="001124BF">
        <w:tc>
          <w:tcPr>
            <w:tcW w:w="2635" w:type="dxa"/>
            <w:vAlign w:val="bottom"/>
          </w:tcPr>
          <w:p w14:paraId="799EEAD4" w14:textId="139912FC" w:rsidR="00750B46" w:rsidRPr="00E14B32" w:rsidRDefault="00750B46"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Haley, Ian</w:t>
            </w:r>
          </w:p>
        </w:tc>
        <w:tc>
          <w:tcPr>
            <w:tcW w:w="3935" w:type="dxa"/>
            <w:vAlign w:val="bottom"/>
          </w:tcPr>
          <w:p w14:paraId="60A3CC89" w14:textId="764DA07F" w:rsidR="00750B46" w:rsidRPr="00E14B32" w:rsidRDefault="00750B46"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Luminant Corporation</w:t>
            </w:r>
          </w:p>
        </w:tc>
        <w:tc>
          <w:tcPr>
            <w:tcW w:w="3445" w:type="dxa"/>
            <w:vAlign w:val="bottom"/>
          </w:tcPr>
          <w:p w14:paraId="06EA97FD" w14:textId="7B034B8F" w:rsidR="00750B46" w:rsidRPr="008D33E5" w:rsidRDefault="00750B46" w:rsidP="00191168">
            <w:pPr>
              <w:spacing w:after="0" w:line="240" w:lineRule="auto"/>
              <w:ind w:left="-90"/>
              <w:jc w:val="both"/>
              <w:rPr>
                <w:rFonts w:ascii="Times New Roman" w:eastAsia="Times New Roman" w:hAnsi="Times New Roman" w:cs="Times New Roman"/>
                <w:highlight w:val="lightGray"/>
              </w:rPr>
            </w:pPr>
          </w:p>
        </w:tc>
      </w:tr>
      <w:tr w:rsidR="004C19CD" w:rsidRPr="008D33E5" w14:paraId="012B86B1" w14:textId="77777777" w:rsidTr="001124BF">
        <w:tc>
          <w:tcPr>
            <w:tcW w:w="2635" w:type="dxa"/>
            <w:vAlign w:val="bottom"/>
          </w:tcPr>
          <w:p w14:paraId="24E1EDC1" w14:textId="3F23FCF3" w:rsidR="004C19CD" w:rsidRPr="00E14B32" w:rsidRDefault="004C19CD"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Hanson, Kevin</w:t>
            </w:r>
          </w:p>
        </w:tc>
        <w:tc>
          <w:tcPr>
            <w:tcW w:w="3935" w:type="dxa"/>
            <w:vAlign w:val="bottom"/>
          </w:tcPr>
          <w:p w14:paraId="0A6AC362" w14:textId="7C0B5811" w:rsidR="004C19CD" w:rsidRPr="00E14B32" w:rsidRDefault="004C19CD"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 xml:space="preserve">National Grid Renewables </w:t>
            </w:r>
          </w:p>
        </w:tc>
        <w:tc>
          <w:tcPr>
            <w:tcW w:w="3445" w:type="dxa"/>
            <w:vAlign w:val="bottom"/>
          </w:tcPr>
          <w:p w14:paraId="3CD637E8" w14:textId="4876B22C" w:rsidR="004C19CD" w:rsidRPr="008D33E5" w:rsidRDefault="004C19CD" w:rsidP="00191168">
            <w:pPr>
              <w:spacing w:after="0" w:line="240" w:lineRule="auto"/>
              <w:ind w:left="-90"/>
              <w:jc w:val="both"/>
              <w:rPr>
                <w:rFonts w:ascii="Times New Roman" w:eastAsia="Times New Roman" w:hAnsi="Times New Roman" w:cs="Times New Roman"/>
                <w:highlight w:val="lightGray"/>
              </w:rPr>
            </w:pPr>
          </w:p>
        </w:tc>
      </w:tr>
      <w:tr w:rsidR="00E14B32" w:rsidRPr="008D33E5" w14:paraId="0C428069" w14:textId="77777777" w:rsidTr="001124BF">
        <w:tc>
          <w:tcPr>
            <w:tcW w:w="2635" w:type="dxa"/>
            <w:vAlign w:val="bottom"/>
          </w:tcPr>
          <w:p w14:paraId="42D30C0D" w14:textId="7F562AB3" w:rsidR="00E14B32" w:rsidRPr="00E14B32" w:rsidRDefault="00E14B3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Hunsaker, David</w:t>
            </w:r>
          </w:p>
        </w:tc>
        <w:tc>
          <w:tcPr>
            <w:tcW w:w="3935" w:type="dxa"/>
            <w:vAlign w:val="bottom"/>
          </w:tcPr>
          <w:p w14:paraId="3582299D" w14:textId="6805B57B" w:rsidR="00E14B32" w:rsidRPr="00E14B32" w:rsidRDefault="00E14B3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Chariot Energy</w:t>
            </w:r>
          </w:p>
        </w:tc>
        <w:tc>
          <w:tcPr>
            <w:tcW w:w="3445" w:type="dxa"/>
            <w:vAlign w:val="bottom"/>
          </w:tcPr>
          <w:p w14:paraId="5D832C2C" w14:textId="2F320006" w:rsidR="00E14B32"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A838F1" w:rsidRPr="008D33E5" w14:paraId="68810942" w14:textId="77777777" w:rsidTr="001124BF">
        <w:tc>
          <w:tcPr>
            <w:tcW w:w="2635" w:type="dxa"/>
            <w:vAlign w:val="bottom"/>
          </w:tcPr>
          <w:p w14:paraId="6EFFEA00" w14:textId="3C6FDFBB" w:rsidR="00A838F1" w:rsidRPr="00A838F1" w:rsidRDefault="00A838F1"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Jolly, Emily</w:t>
            </w:r>
          </w:p>
        </w:tc>
        <w:tc>
          <w:tcPr>
            <w:tcW w:w="3935" w:type="dxa"/>
            <w:vAlign w:val="bottom"/>
          </w:tcPr>
          <w:p w14:paraId="6AC0FE4E" w14:textId="62A6ACD2" w:rsidR="00A838F1" w:rsidRPr="00A838F1" w:rsidRDefault="00A838F1"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Lower Colorado River Authority (LCRA)</w:t>
            </w:r>
          </w:p>
        </w:tc>
        <w:tc>
          <w:tcPr>
            <w:tcW w:w="3445" w:type="dxa"/>
            <w:vAlign w:val="bottom"/>
          </w:tcPr>
          <w:p w14:paraId="08E8DD5E" w14:textId="77777777" w:rsidR="00A838F1" w:rsidRPr="008D33E5" w:rsidRDefault="00A838F1" w:rsidP="00191168">
            <w:pPr>
              <w:spacing w:after="0" w:line="240" w:lineRule="auto"/>
              <w:ind w:left="-90"/>
              <w:jc w:val="both"/>
              <w:rPr>
                <w:rFonts w:ascii="Times New Roman" w:eastAsia="Times New Roman" w:hAnsi="Times New Roman" w:cs="Times New Roman"/>
                <w:highlight w:val="lightGray"/>
              </w:rPr>
            </w:pPr>
          </w:p>
        </w:tc>
      </w:tr>
      <w:tr w:rsidR="004C19CD" w:rsidRPr="008D33E5" w14:paraId="2E22BC62" w14:textId="77777777" w:rsidTr="001124BF">
        <w:tc>
          <w:tcPr>
            <w:tcW w:w="2635" w:type="dxa"/>
            <w:vAlign w:val="bottom"/>
          </w:tcPr>
          <w:p w14:paraId="29FE1898" w14:textId="33778756" w:rsidR="004C19CD" w:rsidRPr="00E14B32" w:rsidRDefault="004C19CD"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Lee, Jim</w:t>
            </w:r>
          </w:p>
        </w:tc>
        <w:tc>
          <w:tcPr>
            <w:tcW w:w="3935" w:type="dxa"/>
            <w:vAlign w:val="bottom"/>
          </w:tcPr>
          <w:p w14:paraId="14025264" w14:textId="532C20C1" w:rsidR="004C19CD" w:rsidRPr="00E14B32" w:rsidRDefault="004C19CD"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CenterPoint Energy (CNP)</w:t>
            </w:r>
          </w:p>
        </w:tc>
        <w:tc>
          <w:tcPr>
            <w:tcW w:w="3445" w:type="dxa"/>
            <w:vAlign w:val="bottom"/>
          </w:tcPr>
          <w:p w14:paraId="381F91A2" w14:textId="4540C716" w:rsidR="004C19CD" w:rsidRPr="008D33E5" w:rsidRDefault="00E14B32"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C26DA8" w:rsidRPr="008D33E5" w14:paraId="7335A2B8" w14:textId="77777777" w:rsidTr="001124BF">
        <w:tc>
          <w:tcPr>
            <w:tcW w:w="2635" w:type="dxa"/>
            <w:vAlign w:val="bottom"/>
          </w:tcPr>
          <w:p w14:paraId="71C5F15E" w14:textId="77777777" w:rsidR="00C26DA8" w:rsidRPr="00E14B32" w:rsidRDefault="00C26DA8"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Lindberg, Ken</w:t>
            </w:r>
          </w:p>
        </w:tc>
        <w:tc>
          <w:tcPr>
            <w:tcW w:w="3935" w:type="dxa"/>
            <w:vAlign w:val="bottom"/>
          </w:tcPr>
          <w:p w14:paraId="51C9A73F" w14:textId="77777777" w:rsidR="00C26DA8" w:rsidRPr="00E14B32" w:rsidRDefault="00C26DA8"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Bryan Texas Utilities</w:t>
            </w:r>
            <w:r w:rsidR="00653387" w:rsidRPr="00E14B32">
              <w:rPr>
                <w:rFonts w:ascii="Times New Roman" w:eastAsia="Times New Roman" w:hAnsi="Times New Roman" w:cs="Times New Roman"/>
              </w:rPr>
              <w:t xml:space="preserve"> (BTU) </w:t>
            </w:r>
          </w:p>
        </w:tc>
        <w:tc>
          <w:tcPr>
            <w:tcW w:w="3445" w:type="dxa"/>
            <w:vAlign w:val="bottom"/>
          </w:tcPr>
          <w:p w14:paraId="4021FEB8" w14:textId="08FB7F6D" w:rsidR="00C26DA8"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8669EF" w:rsidRPr="008D33E5" w14:paraId="01863F66" w14:textId="77777777" w:rsidTr="001124BF">
        <w:tc>
          <w:tcPr>
            <w:tcW w:w="2635" w:type="dxa"/>
            <w:vAlign w:val="bottom"/>
          </w:tcPr>
          <w:p w14:paraId="57A15C25" w14:textId="49B14EFC" w:rsidR="008669EF" w:rsidRPr="008D33E5" w:rsidRDefault="008669EF"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Nguyen, Andy</w:t>
            </w:r>
          </w:p>
        </w:tc>
        <w:tc>
          <w:tcPr>
            <w:tcW w:w="3935" w:type="dxa"/>
            <w:vAlign w:val="bottom"/>
          </w:tcPr>
          <w:p w14:paraId="6458DA32" w14:textId="240B1764" w:rsidR="008669EF" w:rsidRPr="008D33E5" w:rsidRDefault="00E14B32"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Constellation Energy Generation</w:t>
            </w:r>
          </w:p>
        </w:tc>
        <w:tc>
          <w:tcPr>
            <w:tcW w:w="3445" w:type="dxa"/>
            <w:vAlign w:val="bottom"/>
          </w:tcPr>
          <w:p w14:paraId="3FB79970" w14:textId="31EA1795" w:rsidR="008669EF" w:rsidRPr="00A838F1" w:rsidRDefault="008669EF" w:rsidP="00191168">
            <w:pPr>
              <w:spacing w:after="0" w:line="240" w:lineRule="auto"/>
              <w:ind w:left="-90"/>
              <w:jc w:val="both"/>
              <w:rPr>
                <w:rFonts w:ascii="Times New Roman" w:eastAsia="Times New Roman" w:hAnsi="Times New Roman" w:cs="Times New Roman"/>
              </w:rPr>
            </w:pPr>
          </w:p>
        </w:tc>
      </w:tr>
      <w:tr w:rsidR="00A838F1" w:rsidRPr="008D33E5" w14:paraId="309C4D6F" w14:textId="77777777" w:rsidTr="001124BF">
        <w:tc>
          <w:tcPr>
            <w:tcW w:w="2635" w:type="dxa"/>
            <w:vAlign w:val="bottom"/>
          </w:tcPr>
          <w:p w14:paraId="6101DEB4" w14:textId="54AA72D6" w:rsidR="00A838F1" w:rsidRPr="00A838F1" w:rsidRDefault="00A838F1"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Noyes, Thresa</w:t>
            </w:r>
          </w:p>
        </w:tc>
        <w:tc>
          <w:tcPr>
            <w:tcW w:w="3935" w:type="dxa"/>
            <w:vAlign w:val="bottom"/>
          </w:tcPr>
          <w:p w14:paraId="1FC995DB" w14:textId="59A9C485" w:rsidR="00A838F1" w:rsidRPr="00A838F1" w:rsidRDefault="00A838F1"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LCRA</w:t>
            </w:r>
          </w:p>
        </w:tc>
        <w:tc>
          <w:tcPr>
            <w:tcW w:w="3445" w:type="dxa"/>
            <w:vAlign w:val="bottom"/>
          </w:tcPr>
          <w:p w14:paraId="1386ACB5" w14:textId="4CFB5BDD" w:rsidR="00A838F1" w:rsidRPr="00A838F1" w:rsidRDefault="00A838F1"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Alt. Rep. for Emily Jolly</w:t>
            </w:r>
          </w:p>
        </w:tc>
      </w:tr>
      <w:tr w:rsidR="000652E9" w:rsidRPr="008D33E5" w14:paraId="6FA568A5" w14:textId="77777777" w:rsidTr="001124BF">
        <w:tc>
          <w:tcPr>
            <w:tcW w:w="2635" w:type="dxa"/>
            <w:vAlign w:val="bottom"/>
          </w:tcPr>
          <w:p w14:paraId="13A5E0D8" w14:textId="77777777" w:rsidR="000652E9" w:rsidRPr="00E14B32" w:rsidRDefault="000652E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 xml:space="preserve">Rich, </w:t>
            </w:r>
            <w:r w:rsidR="00E14B32" w:rsidRPr="00E14B32">
              <w:rPr>
                <w:rFonts w:ascii="Times New Roman" w:eastAsia="Times New Roman" w:hAnsi="Times New Roman" w:cs="Times New Roman"/>
              </w:rPr>
              <w:t>Katie</w:t>
            </w:r>
          </w:p>
          <w:p w14:paraId="7F2CA56B" w14:textId="7DF0A2E3" w:rsidR="00E14B32" w:rsidRPr="00E14B32" w:rsidRDefault="00E14B32" w:rsidP="00191168">
            <w:pPr>
              <w:spacing w:after="0" w:line="240" w:lineRule="auto"/>
              <w:ind w:left="-90"/>
              <w:jc w:val="both"/>
              <w:rPr>
                <w:rFonts w:ascii="Times New Roman" w:eastAsia="Times New Roman" w:hAnsi="Times New Roman" w:cs="Times New Roman"/>
              </w:rPr>
            </w:pPr>
          </w:p>
        </w:tc>
        <w:tc>
          <w:tcPr>
            <w:tcW w:w="3935" w:type="dxa"/>
            <w:vAlign w:val="bottom"/>
          </w:tcPr>
          <w:p w14:paraId="6ED2FF9E" w14:textId="28988344" w:rsidR="000652E9"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 xml:space="preserve">Golden Spread Electric Cooperative (GSEC) </w:t>
            </w:r>
          </w:p>
        </w:tc>
        <w:tc>
          <w:tcPr>
            <w:tcW w:w="3445" w:type="dxa"/>
            <w:vAlign w:val="bottom"/>
          </w:tcPr>
          <w:p w14:paraId="2F039EF7" w14:textId="2B5240B0" w:rsidR="000652E9" w:rsidRDefault="00E14B32" w:rsidP="00304B01">
            <w:pPr>
              <w:spacing w:after="0" w:line="240" w:lineRule="auto"/>
              <w:ind w:left="-90"/>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p w14:paraId="2FA53315" w14:textId="5DAF740A" w:rsidR="00E14B32" w:rsidRPr="008D33E5" w:rsidRDefault="00E14B32" w:rsidP="00304B01">
            <w:pPr>
              <w:spacing w:after="0" w:line="240" w:lineRule="auto"/>
              <w:ind w:left="-90"/>
              <w:rPr>
                <w:rFonts w:ascii="Times New Roman" w:eastAsia="Times New Roman" w:hAnsi="Times New Roman" w:cs="Times New Roman"/>
                <w:highlight w:val="lightGray"/>
              </w:rPr>
            </w:pPr>
          </w:p>
        </w:tc>
      </w:tr>
      <w:tr w:rsidR="00E14B32" w:rsidRPr="008D33E5" w14:paraId="04264100" w14:textId="77777777" w:rsidTr="001124BF">
        <w:tc>
          <w:tcPr>
            <w:tcW w:w="2635" w:type="dxa"/>
            <w:vAlign w:val="bottom"/>
          </w:tcPr>
          <w:p w14:paraId="17F2798B" w14:textId="260574EB" w:rsidR="00E14B32" w:rsidRPr="00E14B32" w:rsidRDefault="00E14B32"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Vincent</w:t>
            </w:r>
          </w:p>
        </w:tc>
        <w:tc>
          <w:tcPr>
            <w:tcW w:w="3935" w:type="dxa"/>
            <w:vAlign w:val="bottom"/>
          </w:tcPr>
          <w:p w14:paraId="4C2D8F2E" w14:textId="7FC368D0" w:rsidR="00E14B32"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Texas-New Mexico Power (TNMP)</w:t>
            </w:r>
          </w:p>
        </w:tc>
        <w:tc>
          <w:tcPr>
            <w:tcW w:w="3445" w:type="dxa"/>
            <w:vAlign w:val="bottom"/>
          </w:tcPr>
          <w:p w14:paraId="0ADABA35" w14:textId="37DA61F4" w:rsidR="00E14B32" w:rsidRPr="008D33E5" w:rsidRDefault="00E14B32" w:rsidP="00304B01">
            <w:pPr>
              <w:spacing w:after="0" w:line="240" w:lineRule="auto"/>
              <w:ind w:left="-90"/>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8669EF" w:rsidRPr="008D33E5" w14:paraId="55713A6E" w14:textId="77777777" w:rsidTr="001124BF">
        <w:tc>
          <w:tcPr>
            <w:tcW w:w="2635" w:type="dxa"/>
            <w:vAlign w:val="bottom"/>
          </w:tcPr>
          <w:p w14:paraId="373957CA" w14:textId="43B1005D" w:rsidR="008669EF" w:rsidRPr="00E14B32" w:rsidRDefault="008669EF"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Sams, Bryan</w:t>
            </w:r>
          </w:p>
        </w:tc>
        <w:tc>
          <w:tcPr>
            <w:tcW w:w="3935" w:type="dxa"/>
            <w:vAlign w:val="bottom"/>
          </w:tcPr>
          <w:p w14:paraId="2DE9A88A" w14:textId="1F2E7C7F" w:rsidR="008669EF" w:rsidRPr="00E14B32" w:rsidRDefault="008669EF"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Calpine Corporation (Calpine)</w:t>
            </w:r>
          </w:p>
        </w:tc>
        <w:tc>
          <w:tcPr>
            <w:tcW w:w="3445" w:type="dxa"/>
            <w:vAlign w:val="bottom"/>
          </w:tcPr>
          <w:p w14:paraId="77F38CE6" w14:textId="58DF2CC3" w:rsidR="008669EF" w:rsidRPr="008D33E5" w:rsidRDefault="008669EF" w:rsidP="00304B01">
            <w:pPr>
              <w:spacing w:after="0" w:line="240" w:lineRule="auto"/>
              <w:ind w:left="-90"/>
              <w:rPr>
                <w:rFonts w:ascii="Times New Roman" w:eastAsia="Times New Roman" w:hAnsi="Times New Roman" w:cs="Times New Roman"/>
                <w:highlight w:val="lightGray"/>
              </w:rPr>
            </w:pPr>
          </w:p>
        </w:tc>
      </w:tr>
      <w:tr w:rsidR="006774EA" w:rsidRPr="008D33E5" w14:paraId="3823D369" w14:textId="77777777" w:rsidTr="001124BF">
        <w:tc>
          <w:tcPr>
            <w:tcW w:w="2635" w:type="dxa"/>
            <w:vAlign w:val="bottom"/>
          </w:tcPr>
          <w:p w14:paraId="64B9C81A" w14:textId="2A74C7B4" w:rsidR="006774EA" w:rsidRPr="00A838F1" w:rsidRDefault="006774EA"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Smith, Mark</w:t>
            </w:r>
          </w:p>
        </w:tc>
        <w:tc>
          <w:tcPr>
            <w:tcW w:w="3935" w:type="dxa"/>
            <w:vAlign w:val="bottom"/>
          </w:tcPr>
          <w:p w14:paraId="463E833C" w14:textId="79493A80" w:rsidR="006774EA" w:rsidRPr="00A838F1" w:rsidRDefault="006774EA" w:rsidP="00191168">
            <w:pPr>
              <w:spacing w:after="0" w:line="240" w:lineRule="auto"/>
              <w:ind w:left="-90"/>
              <w:jc w:val="both"/>
              <w:rPr>
                <w:rFonts w:ascii="Times New Roman" w:eastAsia="Times New Roman" w:hAnsi="Times New Roman" w:cs="Times New Roman"/>
              </w:rPr>
            </w:pPr>
            <w:r w:rsidRPr="00A838F1">
              <w:rPr>
                <w:rFonts w:ascii="Times New Roman" w:eastAsia="Times New Roman" w:hAnsi="Times New Roman" w:cs="Times New Roman"/>
              </w:rPr>
              <w:t>Nucor</w:t>
            </w:r>
          </w:p>
        </w:tc>
        <w:tc>
          <w:tcPr>
            <w:tcW w:w="3445" w:type="dxa"/>
            <w:vAlign w:val="bottom"/>
          </w:tcPr>
          <w:p w14:paraId="673D5CF3" w14:textId="184EF27D" w:rsidR="006774EA" w:rsidRPr="008D33E5" w:rsidRDefault="00A838F1" w:rsidP="00304B01">
            <w:pPr>
              <w:spacing w:after="0" w:line="240" w:lineRule="auto"/>
              <w:ind w:left="-90"/>
              <w:rPr>
                <w:rFonts w:ascii="Times New Roman" w:eastAsia="Times New Roman" w:hAnsi="Times New Roman" w:cs="Times New Roman"/>
                <w:highlight w:val="lightGray"/>
              </w:rPr>
            </w:pPr>
            <w:r w:rsidRPr="00A838F1">
              <w:rPr>
                <w:rFonts w:ascii="Times New Roman" w:eastAsia="Times New Roman" w:hAnsi="Times New Roman" w:cs="Times New Roman"/>
              </w:rPr>
              <w:t>Via Teleconference</w:t>
            </w:r>
          </w:p>
        </w:tc>
      </w:tr>
      <w:tr w:rsidR="00B96CB9" w:rsidRPr="008D33E5" w14:paraId="68D96006" w14:textId="77777777" w:rsidTr="001124BF">
        <w:trPr>
          <w:trHeight w:val="207"/>
        </w:trPr>
        <w:tc>
          <w:tcPr>
            <w:tcW w:w="2635" w:type="dxa"/>
            <w:vAlign w:val="bottom"/>
          </w:tcPr>
          <w:p w14:paraId="671BDC77" w14:textId="52DC5D37" w:rsidR="00B96CB9" w:rsidRPr="00E14B32" w:rsidRDefault="00B96CB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Turner, Lucas</w:t>
            </w:r>
          </w:p>
        </w:tc>
        <w:tc>
          <w:tcPr>
            <w:tcW w:w="3935" w:type="dxa"/>
            <w:vAlign w:val="bottom"/>
          </w:tcPr>
          <w:p w14:paraId="32E5C16F" w14:textId="0DBB87C3" w:rsidR="00B96CB9" w:rsidRPr="00E14B32" w:rsidRDefault="00B96CB9"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South Texas Electric Cooperative (STEC)</w:t>
            </w:r>
          </w:p>
        </w:tc>
        <w:tc>
          <w:tcPr>
            <w:tcW w:w="3445" w:type="dxa"/>
            <w:vAlign w:val="bottom"/>
          </w:tcPr>
          <w:p w14:paraId="333A90FF" w14:textId="626ECFD7" w:rsidR="00B96CB9" w:rsidRPr="008D33E5" w:rsidRDefault="00E14B32" w:rsidP="00191168">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980B27" w:rsidRPr="008D33E5" w14:paraId="01227AC3" w14:textId="77777777" w:rsidTr="001124BF">
        <w:trPr>
          <w:trHeight w:val="207"/>
        </w:trPr>
        <w:tc>
          <w:tcPr>
            <w:tcW w:w="2635" w:type="dxa"/>
            <w:vAlign w:val="bottom"/>
          </w:tcPr>
          <w:p w14:paraId="3DB9529E" w14:textId="7EFEE2BA" w:rsidR="00980B27" w:rsidRPr="00E14B32" w:rsidRDefault="00980B27" w:rsidP="00191168">
            <w:pPr>
              <w:spacing w:after="0" w:line="240" w:lineRule="auto"/>
              <w:ind w:left="-90"/>
              <w:jc w:val="both"/>
              <w:rPr>
                <w:rFonts w:ascii="Times New Roman" w:eastAsia="Times New Roman" w:hAnsi="Times New Roman" w:cs="Times New Roman"/>
              </w:rPr>
            </w:pPr>
            <w:bookmarkStart w:id="2" w:name="_Hlk82783593"/>
            <w:r w:rsidRPr="00E14B32">
              <w:rPr>
                <w:rFonts w:ascii="Times New Roman" w:eastAsia="Times New Roman" w:hAnsi="Times New Roman" w:cs="Times New Roman"/>
              </w:rPr>
              <w:t>Velasquez</w:t>
            </w:r>
            <w:bookmarkEnd w:id="2"/>
            <w:r w:rsidRPr="00E14B32">
              <w:rPr>
                <w:rFonts w:ascii="Times New Roman" w:eastAsia="Times New Roman" w:hAnsi="Times New Roman" w:cs="Times New Roman"/>
              </w:rPr>
              <w:t>, Ivan</w:t>
            </w:r>
          </w:p>
        </w:tc>
        <w:tc>
          <w:tcPr>
            <w:tcW w:w="3935" w:type="dxa"/>
            <w:vAlign w:val="bottom"/>
          </w:tcPr>
          <w:p w14:paraId="09A33E0F" w14:textId="77777777" w:rsidR="00980B27" w:rsidRPr="00E14B32" w:rsidRDefault="00980B27"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Oncor</w:t>
            </w:r>
            <w:r w:rsidR="00653387" w:rsidRPr="00E14B32">
              <w:rPr>
                <w:rFonts w:ascii="Times New Roman" w:eastAsia="Times New Roman" w:hAnsi="Times New Roman" w:cs="Times New Roman"/>
              </w:rPr>
              <w:t xml:space="preserve"> Electric Delivery (Oncor)</w:t>
            </w:r>
          </w:p>
        </w:tc>
        <w:tc>
          <w:tcPr>
            <w:tcW w:w="3445" w:type="dxa"/>
            <w:vAlign w:val="bottom"/>
          </w:tcPr>
          <w:p w14:paraId="569083F0" w14:textId="5CAFCEDE" w:rsidR="00980B27" w:rsidRPr="008D33E5" w:rsidRDefault="00980B27" w:rsidP="00191168">
            <w:pPr>
              <w:spacing w:after="0" w:line="240" w:lineRule="auto"/>
              <w:ind w:left="-90"/>
              <w:jc w:val="both"/>
              <w:rPr>
                <w:rFonts w:ascii="Times New Roman" w:eastAsia="Times New Roman" w:hAnsi="Times New Roman" w:cs="Times New Roman"/>
                <w:highlight w:val="lightGray"/>
              </w:rPr>
            </w:pPr>
          </w:p>
        </w:tc>
      </w:tr>
      <w:tr w:rsidR="00E14B32" w:rsidRPr="008D33E5" w14:paraId="3523D252" w14:textId="77777777" w:rsidTr="001124BF">
        <w:trPr>
          <w:trHeight w:val="207"/>
        </w:trPr>
        <w:tc>
          <w:tcPr>
            <w:tcW w:w="2635" w:type="dxa"/>
            <w:vAlign w:val="bottom"/>
          </w:tcPr>
          <w:p w14:paraId="6DB94413" w14:textId="4E2EC231" w:rsidR="00E14B32"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Zhang, Wen</w:t>
            </w:r>
          </w:p>
        </w:tc>
        <w:tc>
          <w:tcPr>
            <w:tcW w:w="3935" w:type="dxa"/>
            <w:vAlign w:val="bottom"/>
          </w:tcPr>
          <w:p w14:paraId="7775743A" w14:textId="34F6CFC3" w:rsidR="00E14B32" w:rsidRPr="00E14B32" w:rsidRDefault="00E14B32" w:rsidP="00191168">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Shell Energy North America (SENA)</w:t>
            </w:r>
          </w:p>
        </w:tc>
        <w:tc>
          <w:tcPr>
            <w:tcW w:w="3445" w:type="dxa"/>
            <w:vAlign w:val="bottom"/>
          </w:tcPr>
          <w:p w14:paraId="6FF8C17D" w14:textId="77777777" w:rsidR="00E14B32" w:rsidRPr="008D33E5" w:rsidRDefault="00E14B32" w:rsidP="00191168">
            <w:pPr>
              <w:spacing w:after="0" w:line="240" w:lineRule="auto"/>
              <w:ind w:left="-90"/>
              <w:jc w:val="both"/>
              <w:rPr>
                <w:rFonts w:ascii="Times New Roman" w:eastAsia="Times New Roman" w:hAnsi="Times New Roman" w:cs="Times New Roman"/>
                <w:highlight w:val="lightGray"/>
              </w:rPr>
            </w:pPr>
          </w:p>
        </w:tc>
      </w:tr>
      <w:bookmarkEnd w:id="1"/>
    </w:tbl>
    <w:p w14:paraId="3AD09C8C" w14:textId="77777777" w:rsidR="008669EF" w:rsidRPr="008D33E5" w:rsidRDefault="008669EF" w:rsidP="00E90B88">
      <w:pPr>
        <w:spacing w:after="0" w:line="240" w:lineRule="auto"/>
        <w:ind w:left="720"/>
        <w:jc w:val="both"/>
        <w:rPr>
          <w:rFonts w:ascii="Times New Roman" w:eastAsia="Times New Roman" w:hAnsi="Times New Roman" w:cs="Times New Roman"/>
          <w:i/>
          <w:highlight w:val="lightGray"/>
        </w:rPr>
      </w:pPr>
    </w:p>
    <w:p w14:paraId="130D5914" w14:textId="77777777" w:rsidR="0058708E" w:rsidRPr="00DC7CFD" w:rsidRDefault="0058708E">
      <w:pPr>
        <w:spacing w:after="0" w:line="240" w:lineRule="auto"/>
        <w:jc w:val="both"/>
        <w:rPr>
          <w:rFonts w:ascii="Times New Roman" w:eastAsia="Times New Roman" w:hAnsi="Times New Roman" w:cs="Times New Roman"/>
          <w:i/>
        </w:rPr>
      </w:pPr>
      <w:r w:rsidRPr="00DC7CFD">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628"/>
        <w:gridCol w:w="4032"/>
        <w:gridCol w:w="3330"/>
      </w:tblGrid>
      <w:tr w:rsidR="00980B27" w:rsidRPr="00DC7CFD" w14:paraId="47E8C69B" w14:textId="77777777" w:rsidTr="001124BF">
        <w:trPr>
          <w:trHeight w:hRule="exact" w:val="20"/>
        </w:trPr>
        <w:tc>
          <w:tcPr>
            <w:tcW w:w="2628" w:type="dxa"/>
            <w:vAlign w:val="bottom"/>
          </w:tcPr>
          <w:p w14:paraId="021F1874" w14:textId="77777777" w:rsidR="00980B27" w:rsidRPr="00DC7CFD" w:rsidRDefault="00980B27">
            <w:pPr>
              <w:rPr>
                <w:sz w:val="2"/>
              </w:rPr>
            </w:pPr>
            <w:bookmarkStart w:id="3" w:name="_5b2ecd9b_5b7c_42cf_8486_a209017aa4d7"/>
            <w:bookmarkStart w:id="4" w:name="_fda8ce62_2169_4e9e_aa9d_52ffbd31f09f"/>
            <w:bookmarkEnd w:id="3"/>
          </w:p>
        </w:tc>
        <w:tc>
          <w:tcPr>
            <w:tcW w:w="4032" w:type="dxa"/>
            <w:vAlign w:val="bottom"/>
          </w:tcPr>
          <w:p w14:paraId="7DF9D8DA" w14:textId="77777777" w:rsidR="00980B27" w:rsidRPr="00DC7CFD" w:rsidRDefault="00980B27">
            <w:pPr>
              <w:rPr>
                <w:sz w:val="2"/>
              </w:rPr>
            </w:pPr>
          </w:p>
        </w:tc>
        <w:tc>
          <w:tcPr>
            <w:tcW w:w="3330" w:type="dxa"/>
            <w:vAlign w:val="bottom"/>
          </w:tcPr>
          <w:p w14:paraId="750124AC" w14:textId="77777777" w:rsidR="00980B27" w:rsidRPr="00DC7CFD" w:rsidRDefault="00980B27">
            <w:pPr>
              <w:rPr>
                <w:sz w:val="2"/>
              </w:rPr>
            </w:pPr>
          </w:p>
        </w:tc>
      </w:tr>
      <w:tr w:rsidR="0015151E" w:rsidRPr="00DC7CFD" w14:paraId="53CBFD0A" w14:textId="77777777" w:rsidTr="001124BF">
        <w:trPr>
          <w:trHeight w:val="80"/>
        </w:trPr>
        <w:tc>
          <w:tcPr>
            <w:tcW w:w="2628" w:type="dxa"/>
            <w:vAlign w:val="bottom"/>
          </w:tcPr>
          <w:p w14:paraId="7B466856" w14:textId="7D2B277F" w:rsidR="0015151E" w:rsidRPr="00DC7CFD" w:rsidRDefault="0015151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Ainspan, Malcolm</w:t>
            </w:r>
          </w:p>
        </w:tc>
        <w:tc>
          <w:tcPr>
            <w:tcW w:w="4032" w:type="dxa"/>
            <w:vAlign w:val="bottom"/>
          </w:tcPr>
          <w:p w14:paraId="571DA347" w14:textId="1B1174D1" w:rsidR="0015151E" w:rsidRPr="00DC7CFD" w:rsidRDefault="0015151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NRG</w:t>
            </w:r>
          </w:p>
        </w:tc>
        <w:tc>
          <w:tcPr>
            <w:tcW w:w="3330" w:type="dxa"/>
            <w:vAlign w:val="bottom"/>
          </w:tcPr>
          <w:p w14:paraId="270DB456" w14:textId="377948DF" w:rsidR="0015151E"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Via Teleconference</w:t>
            </w:r>
          </w:p>
        </w:tc>
      </w:tr>
      <w:tr w:rsidR="001D7551" w:rsidRPr="008D33E5" w14:paraId="72F6860D" w14:textId="77777777" w:rsidTr="001124BF">
        <w:trPr>
          <w:trHeight w:val="80"/>
        </w:trPr>
        <w:tc>
          <w:tcPr>
            <w:tcW w:w="2628" w:type="dxa"/>
            <w:vAlign w:val="bottom"/>
          </w:tcPr>
          <w:p w14:paraId="746DFD4E" w14:textId="456165CE" w:rsidR="001D7551" w:rsidRPr="00DC7CFD" w:rsidRDefault="001D755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Aldridge, Ryan</w:t>
            </w:r>
          </w:p>
        </w:tc>
        <w:tc>
          <w:tcPr>
            <w:tcW w:w="4032" w:type="dxa"/>
            <w:vAlign w:val="bottom"/>
          </w:tcPr>
          <w:p w14:paraId="3A9B8502" w14:textId="34F4D881" w:rsidR="001D7551" w:rsidRPr="00DC7CFD" w:rsidRDefault="001D755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AB Power Advisors</w:t>
            </w:r>
          </w:p>
        </w:tc>
        <w:tc>
          <w:tcPr>
            <w:tcW w:w="3330" w:type="dxa"/>
            <w:vAlign w:val="bottom"/>
          </w:tcPr>
          <w:p w14:paraId="7B4A7850" w14:textId="30229FA9" w:rsidR="001D7551" w:rsidRPr="00DC7CFD" w:rsidRDefault="001D7551" w:rsidP="00F965AE">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15151E" w:rsidRPr="008D33E5" w14:paraId="28AD01A8" w14:textId="77777777" w:rsidTr="001124BF">
        <w:trPr>
          <w:trHeight w:val="80"/>
        </w:trPr>
        <w:tc>
          <w:tcPr>
            <w:tcW w:w="2628" w:type="dxa"/>
            <w:vAlign w:val="bottom"/>
          </w:tcPr>
          <w:p w14:paraId="1F11C41C" w14:textId="0975E63E" w:rsidR="0015151E" w:rsidRPr="00DC7CFD" w:rsidRDefault="0015151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Ashley, Kristy</w:t>
            </w:r>
          </w:p>
        </w:tc>
        <w:tc>
          <w:tcPr>
            <w:tcW w:w="4032" w:type="dxa"/>
            <w:vAlign w:val="bottom"/>
          </w:tcPr>
          <w:p w14:paraId="079D27BD" w14:textId="392C06CA" w:rsidR="0015151E" w:rsidRPr="00DC7CFD" w:rsidRDefault="0015151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CES</w:t>
            </w:r>
          </w:p>
        </w:tc>
        <w:tc>
          <w:tcPr>
            <w:tcW w:w="3330" w:type="dxa"/>
            <w:vAlign w:val="bottom"/>
          </w:tcPr>
          <w:p w14:paraId="330A2EAA" w14:textId="4DE71F71" w:rsidR="0015151E"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F965AE" w:rsidRPr="008D33E5" w14:paraId="465681B2" w14:textId="77777777" w:rsidTr="001124BF">
        <w:trPr>
          <w:trHeight w:val="80"/>
        </w:trPr>
        <w:tc>
          <w:tcPr>
            <w:tcW w:w="2628" w:type="dxa"/>
            <w:vAlign w:val="bottom"/>
          </w:tcPr>
          <w:p w14:paraId="48180658" w14:textId="77777777" w:rsidR="00F965AE" w:rsidRPr="00DC7CFD" w:rsidRDefault="00F965A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Anderson, Connor</w:t>
            </w:r>
          </w:p>
        </w:tc>
        <w:tc>
          <w:tcPr>
            <w:tcW w:w="4032" w:type="dxa"/>
            <w:vAlign w:val="bottom"/>
          </w:tcPr>
          <w:p w14:paraId="5CB8363C" w14:textId="77777777" w:rsidR="00F965AE" w:rsidRPr="00DC7CFD" w:rsidRDefault="00F965A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AB Power Advisors</w:t>
            </w:r>
          </w:p>
        </w:tc>
        <w:tc>
          <w:tcPr>
            <w:tcW w:w="3330" w:type="dxa"/>
            <w:vAlign w:val="bottom"/>
          </w:tcPr>
          <w:p w14:paraId="22057497" w14:textId="4B72672E" w:rsidR="00F965AE"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DC7CFD" w:rsidRPr="008D33E5" w14:paraId="587A730F" w14:textId="77777777" w:rsidTr="001124BF">
        <w:trPr>
          <w:trHeight w:val="80"/>
        </w:trPr>
        <w:tc>
          <w:tcPr>
            <w:tcW w:w="2628" w:type="dxa"/>
            <w:vAlign w:val="bottom"/>
          </w:tcPr>
          <w:p w14:paraId="1F612142" w14:textId="36026573"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Basaran, Harika</w:t>
            </w:r>
          </w:p>
        </w:tc>
        <w:tc>
          <w:tcPr>
            <w:tcW w:w="4032" w:type="dxa"/>
            <w:vAlign w:val="bottom"/>
          </w:tcPr>
          <w:p w14:paraId="6C45B079" w14:textId="205072CF"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PUCT</w:t>
            </w:r>
          </w:p>
        </w:tc>
        <w:tc>
          <w:tcPr>
            <w:tcW w:w="3330" w:type="dxa"/>
            <w:vAlign w:val="bottom"/>
          </w:tcPr>
          <w:p w14:paraId="48900772" w14:textId="49513854"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C61CA3" w:rsidRPr="008D33E5" w14:paraId="6AC0AC46" w14:textId="77777777" w:rsidTr="001124BF">
        <w:trPr>
          <w:trHeight w:val="80"/>
        </w:trPr>
        <w:tc>
          <w:tcPr>
            <w:tcW w:w="2628" w:type="dxa"/>
            <w:vAlign w:val="bottom"/>
          </w:tcPr>
          <w:p w14:paraId="5123C8BD" w14:textId="5C3C0F25" w:rsidR="00C61CA3" w:rsidRPr="001D7551" w:rsidRDefault="00C61CA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Benson, Mariah</w:t>
            </w:r>
          </w:p>
        </w:tc>
        <w:tc>
          <w:tcPr>
            <w:tcW w:w="4032" w:type="dxa"/>
            <w:vAlign w:val="bottom"/>
          </w:tcPr>
          <w:p w14:paraId="64D8EC8D" w14:textId="0D76F5E5" w:rsidR="00C61CA3" w:rsidRPr="001D7551" w:rsidRDefault="00C61CA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PUCT</w:t>
            </w:r>
          </w:p>
        </w:tc>
        <w:tc>
          <w:tcPr>
            <w:tcW w:w="3330" w:type="dxa"/>
            <w:vAlign w:val="bottom"/>
          </w:tcPr>
          <w:p w14:paraId="70F7BAA8" w14:textId="09945E83" w:rsidR="00C61CA3"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1D7551" w:rsidRPr="008D33E5" w14:paraId="283C8B75" w14:textId="77777777" w:rsidTr="001124BF">
        <w:trPr>
          <w:trHeight w:val="80"/>
        </w:trPr>
        <w:tc>
          <w:tcPr>
            <w:tcW w:w="2628" w:type="dxa"/>
            <w:vAlign w:val="bottom"/>
          </w:tcPr>
          <w:p w14:paraId="232548F2" w14:textId="437CB097" w:rsidR="001D7551" w:rsidRPr="001D7551" w:rsidRDefault="001D755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Bezwada, Neelima</w:t>
            </w:r>
          </w:p>
        </w:tc>
        <w:tc>
          <w:tcPr>
            <w:tcW w:w="4032" w:type="dxa"/>
            <w:vAlign w:val="bottom"/>
          </w:tcPr>
          <w:p w14:paraId="686C2875" w14:textId="2FF50CF6" w:rsidR="001D7551" w:rsidRPr="001D7551" w:rsidRDefault="001D755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1858F85B" w14:textId="66FF0C03" w:rsidR="001D7551" w:rsidRPr="001D7551" w:rsidRDefault="001D7551" w:rsidP="00F965AE">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9E656E" w:rsidRPr="008D33E5" w14:paraId="7A929003" w14:textId="77777777" w:rsidTr="001124BF">
        <w:trPr>
          <w:trHeight w:val="80"/>
        </w:trPr>
        <w:tc>
          <w:tcPr>
            <w:tcW w:w="2628" w:type="dxa"/>
            <w:vAlign w:val="bottom"/>
          </w:tcPr>
          <w:p w14:paraId="4C1EE012" w14:textId="4A8DCBBA" w:rsidR="009E656E" w:rsidRPr="001D7551" w:rsidRDefault="009E656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 xml:space="preserve">Bivens, Carrie </w:t>
            </w:r>
          </w:p>
        </w:tc>
        <w:tc>
          <w:tcPr>
            <w:tcW w:w="4032" w:type="dxa"/>
            <w:vAlign w:val="bottom"/>
          </w:tcPr>
          <w:p w14:paraId="5786E6E8" w14:textId="52B5C1AF" w:rsidR="009E656E" w:rsidRPr="001D7551" w:rsidRDefault="009E656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Potomac Economics</w:t>
            </w:r>
          </w:p>
        </w:tc>
        <w:tc>
          <w:tcPr>
            <w:tcW w:w="3330" w:type="dxa"/>
            <w:vAlign w:val="bottom"/>
          </w:tcPr>
          <w:p w14:paraId="6D554059" w14:textId="27F98863" w:rsidR="009E656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9E656E" w:rsidRPr="008D33E5" w14:paraId="651E7C35" w14:textId="77777777" w:rsidTr="001124BF">
        <w:trPr>
          <w:trHeight w:val="80"/>
        </w:trPr>
        <w:tc>
          <w:tcPr>
            <w:tcW w:w="2628" w:type="dxa"/>
          </w:tcPr>
          <w:p w14:paraId="7926C8B1" w14:textId="30ED272F" w:rsidR="009E656E" w:rsidRPr="001D7551" w:rsidRDefault="009E656E" w:rsidP="00F965AE">
            <w:pPr>
              <w:spacing w:after="0" w:line="240" w:lineRule="auto"/>
              <w:ind w:left="-90"/>
              <w:jc w:val="both"/>
              <w:rPr>
                <w:rFonts w:ascii="Times New Roman" w:hAnsi="Times New Roman" w:cs="Times New Roman"/>
              </w:rPr>
            </w:pPr>
            <w:r w:rsidRPr="001D7551">
              <w:rPr>
                <w:rFonts w:ascii="Times New Roman" w:hAnsi="Times New Roman" w:cs="Times New Roman"/>
              </w:rPr>
              <w:t>Blackburn, Don</w:t>
            </w:r>
          </w:p>
        </w:tc>
        <w:tc>
          <w:tcPr>
            <w:tcW w:w="4032" w:type="dxa"/>
          </w:tcPr>
          <w:p w14:paraId="5FEE1E9E" w14:textId="31612A2E" w:rsidR="009E656E" w:rsidRPr="001D7551" w:rsidRDefault="009E656E" w:rsidP="00F965AE">
            <w:pPr>
              <w:spacing w:after="0" w:line="240" w:lineRule="auto"/>
              <w:ind w:left="-90"/>
              <w:jc w:val="both"/>
              <w:rPr>
                <w:rFonts w:ascii="Times New Roman" w:hAnsi="Times New Roman" w:cs="Times New Roman"/>
              </w:rPr>
            </w:pPr>
            <w:r w:rsidRPr="001D7551">
              <w:rPr>
                <w:rFonts w:ascii="Times New Roman" w:hAnsi="Times New Roman" w:cs="Times New Roman"/>
              </w:rPr>
              <w:t>Hunt Energy Network</w:t>
            </w:r>
            <w:r w:rsidR="00750B46" w:rsidRPr="001D7551">
              <w:rPr>
                <w:rFonts w:ascii="Times New Roman" w:hAnsi="Times New Roman" w:cs="Times New Roman"/>
              </w:rPr>
              <w:t xml:space="preserve"> Power Marketing</w:t>
            </w:r>
          </w:p>
        </w:tc>
        <w:tc>
          <w:tcPr>
            <w:tcW w:w="3330" w:type="dxa"/>
          </w:tcPr>
          <w:p w14:paraId="4D197807" w14:textId="329EC5B5" w:rsidR="009E656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AB1F23" w:rsidRPr="008D33E5" w14:paraId="6537A5C2" w14:textId="77777777" w:rsidTr="001124BF">
        <w:trPr>
          <w:trHeight w:val="80"/>
        </w:trPr>
        <w:tc>
          <w:tcPr>
            <w:tcW w:w="2628" w:type="dxa"/>
            <w:vAlign w:val="bottom"/>
          </w:tcPr>
          <w:p w14:paraId="0FC5B6C1" w14:textId="005385EC" w:rsidR="00AB1F23" w:rsidRPr="001D7551" w:rsidRDefault="00AB1F2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Coleman, Diana</w:t>
            </w:r>
          </w:p>
        </w:tc>
        <w:tc>
          <w:tcPr>
            <w:tcW w:w="4032" w:type="dxa"/>
            <w:vAlign w:val="bottom"/>
          </w:tcPr>
          <w:p w14:paraId="2F00BD5E" w14:textId="5D576AD6" w:rsidR="00AB1F23" w:rsidRPr="001D7551" w:rsidRDefault="00AB1F2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CPS Energy</w:t>
            </w:r>
          </w:p>
        </w:tc>
        <w:tc>
          <w:tcPr>
            <w:tcW w:w="3330" w:type="dxa"/>
            <w:vAlign w:val="bottom"/>
          </w:tcPr>
          <w:p w14:paraId="4A6D7BEA" w14:textId="2522C2AD" w:rsidR="00AB1F23"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C61CA3" w:rsidRPr="008D33E5" w14:paraId="075F5307" w14:textId="77777777" w:rsidTr="001124BF">
        <w:trPr>
          <w:trHeight w:val="80"/>
        </w:trPr>
        <w:tc>
          <w:tcPr>
            <w:tcW w:w="2628" w:type="dxa"/>
            <w:vAlign w:val="bottom"/>
          </w:tcPr>
          <w:p w14:paraId="7373C902" w14:textId="125DEB5C" w:rsidR="00C61CA3" w:rsidRPr="001D7551" w:rsidRDefault="00C61CA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Cripe, Ramsey</w:t>
            </w:r>
          </w:p>
        </w:tc>
        <w:tc>
          <w:tcPr>
            <w:tcW w:w="4032" w:type="dxa"/>
            <w:vAlign w:val="bottom"/>
          </w:tcPr>
          <w:p w14:paraId="3BF347F7" w14:textId="5CEA3704" w:rsidR="00C61CA3" w:rsidRPr="001D7551" w:rsidRDefault="00C61CA3"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Schneider Engineering</w:t>
            </w:r>
          </w:p>
        </w:tc>
        <w:tc>
          <w:tcPr>
            <w:tcW w:w="3330" w:type="dxa"/>
            <w:vAlign w:val="bottom"/>
          </w:tcPr>
          <w:p w14:paraId="7F1C9A7B" w14:textId="2A525AB5" w:rsidR="00C61CA3"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DC7CFD" w:rsidRPr="008D33E5" w14:paraId="517938B1" w14:textId="77777777" w:rsidTr="001124BF">
        <w:trPr>
          <w:trHeight w:val="80"/>
        </w:trPr>
        <w:tc>
          <w:tcPr>
            <w:tcW w:w="2628" w:type="dxa"/>
            <w:vAlign w:val="bottom"/>
          </w:tcPr>
          <w:p w14:paraId="03501505" w14:textId="3EBA454B"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lastRenderedPageBreak/>
              <w:t>Daigneault</w:t>
            </w:r>
            <w:r>
              <w:rPr>
                <w:rFonts w:ascii="Times New Roman" w:eastAsia="Times New Roman" w:hAnsi="Times New Roman" w:cs="Times New Roman"/>
              </w:rPr>
              <w:t>, Ralph</w:t>
            </w:r>
          </w:p>
        </w:tc>
        <w:tc>
          <w:tcPr>
            <w:tcW w:w="4032" w:type="dxa"/>
            <w:vAlign w:val="bottom"/>
          </w:tcPr>
          <w:p w14:paraId="3243241A" w14:textId="5CAF9AE9" w:rsidR="00DC7CFD" w:rsidRPr="00DC7CFD"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330" w:type="dxa"/>
            <w:vAlign w:val="bottom"/>
          </w:tcPr>
          <w:p w14:paraId="54CCD7A2" w14:textId="4E4E7974" w:rsidR="00DC7CFD" w:rsidRPr="00037A34"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Via Teleconference</w:t>
            </w:r>
          </w:p>
        </w:tc>
      </w:tr>
      <w:tr w:rsidR="00DC7CFD" w:rsidRPr="008D33E5" w14:paraId="73E2492F" w14:textId="77777777" w:rsidTr="001124BF">
        <w:trPr>
          <w:trHeight w:val="80"/>
        </w:trPr>
        <w:tc>
          <w:tcPr>
            <w:tcW w:w="2628" w:type="dxa"/>
            <w:vAlign w:val="bottom"/>
          </w:tcPr>
          <w:p w14:paraId="79A92B5A" w14:textId="4A1019CD"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De La Rosa, Lewis</w:t>
            </w:r>
          </w:p>
        </w:tc>
        <w:tc>
          <w:tcPr>
            <w:tcW w:w="4032" w:type="dxa"/>
            <w:vAlign w:val="bottom"/>
          </w:tcPr>
          <w:p w14:paraId="69F11B39" w14:textId="19B3CAEF"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Texas Reliability Entity</w:t>
            </w:r>
          </w:p>
        </w:tc>
        <w:tc>
          <w:tcPr>
            <w:tcW w:w="3330" w:type="dxa"/>
            <w:vAlign w:val="bottom"/>
          </w:tcPr>
          <w:p w14:paraId="61AE398A" w14:textId="217CF271"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0A47E8" w:rsidRPr="008D33E5" w14:paraId="4C1529D9" w14:textId="77777777" w:rsidTr="001124BF">
        <w:trPr>
          <w:trHeight w:val="80"/>
        </w:trPr>
        <w:tc>
          <w:tcPr>
            <w:tcW w:w="2628" w:type="dxa"/>
            <w:vAlign w:val="bottom"/>
          </w:tcPr>
          <w:p w14:paraId="4DD2B401" w14:textId="39BA53D2" w:rsidR="000A47E8" w:rsidRPr="001D7551" w:rsidRDefault="000A47E8"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Dharme, Neeraja</w:t>
            </w:r>
          </w:p>
        </w:tc>
        <w:tc>
          <w:tcPr>
            <w:tcW w:w="4032" w:type="dxa"/>
            <w:vAlign w:val="bottom"/>
          </w:tcPr>
          <w:p w14:paraId="275078D0" w14:textId="6EF36AA5" w:rsidR="000A47E8" w:rsidRPr="001D7551" w:rsidRDefault="000A47E8"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EDFT</w:t>
            </w:r>
          </w:p>
        </w:tc>
        <w:tc>
          <w:tcPr>
            <w:tcW w:w="3330" w:type="dxa"/>
            <w:vAlign w:val="bottom"/>
          </w:tcPr>
          <w:p w14:paraId="55377876" w14:textId="636F6996" w:rsidR="000A47E8"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7F4FEF" w:rsidRPr="008D33E5" w14:paraId="568D38EF" w14:textId="77777777" w:rsidTr="001124BF">
        <w:trPr>
          <w:trHeight w:val="80"/>
        </w:trPr>
        <w:tc>
          <w:tcPr>
            <w:tcW w:w="2628" w:type="dxa"/>
            <w:vAlign w:val="bottom"/>
          </w:tcPr>
          <w:p w14:paraId="26739E8D" w14:textId="0078C2F7"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Ganjoo, Shalesh</w:t>
            </w:r>
          </w:p>
        </w:tc>
        <w:tc>
          <w:tcPr>
            <w:tcW w:w="4032" w:type="dxa"/>
            <w:shd w:val="clear" w:color="auto" w:fill="auto"/>
            <w:vAlign w:val="bottom"/>
          </w:tcPr>
          <w:p w14:paraId="3C964291" w14:textId="206F19B1"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LCRA</w:t>
            </w:r>
          </w:p>
        </w:tc>
        <w:tc>
          <w:tcPr>
            <w:tcW w:w="3330" w:type="dxa"/>
            <w:vAlign w:val="bottom"/>
          </w:tcPr>
          <w:p w14:paraId="6B84891E" w14:textId="6139609C" w:rsidR="007F4FEF" w:rsidRPr="008D33E5" w:rsidRDefault="007F4FE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AC3AF2" w:rsidRPr="008D33E5" w14:paraId="2714D6B4" w14:textId="77777777" w:rsidTr="001124BF">
        <w:trPr>
          <w:trHeight w:val="80"/>
        </w:trPr>
        <w:tc>
          <w:tcPr>
            <w:tcW w:w="2628" w:type="dxa"/>
            <w:vAlign w:val="bottom"/>
          </w:tcPr>
          <w:p w14:paraId="20547BFC" w14:textId="27B14853" w:rsidR="00AC3AF2" w:rsidRPr="00A6587F" w:rsidRDefault="00AC3AF2"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Ghoshal, Orijit</w:t>
            </w:r>
          </w:p>
        </w:tc>
        <w:tc>
          <w:tcPr>
            <w:tcW w:w="4032" w:type="dxa"/>
            <w:shd w:val="clear" w:color="auto" w:fill="auto"/>
            <w:vAlign w:val="bottom"/>
          </w:tcPr>
          <w:p w14:paraId="64253455" w14:textId="1617B4EA" w:rsidR="00AC3AF2" w:rsidRPr="00A6587F" w:rsidRDefault="00AC3AF2"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Invenergy</w:t>
            </w:r>
          </w:p>
        </w:tc>
        <w:tc>
          <w:tcPr>
            <w:tcW w:w="3330" w:type="dxa"/>
            <w:vAlign w:val="bottom"/>
          </w:tcPr>
          <w:p w14:paraId="02558D28" w14:textId="25CD27D6" w:rsidR="00AC3AF2" w:rsidRPr="008D33E5" w:rsidRDefault="00A6587F" w:rsidP="00F965AE">
            <w:pPr>
              <w:spacing w:after="0" w:line="240" w:lineRule="auto"/>
              <w:ind w:left="-90"/>
              <w:jc w:val="both"/>
              <w:rPr>
                <w:rFonts w:ascii="Times New Roman" w:eastAsia="Times New Roman" w:hAnsi="Times New Roman" w:cs="Times New Roman"/>
                <w:highlight w:val="lightGray"/>
              </w:rPr>
            </w:pPr>
            <w:r w:rsidRPr="00A6587F">
              <w:rPr>
                <w:rFonts w:ascii="Times New Roman" w:eastAsia="Times New Roman" w:hAnsi="Times New Roman" w:cs="Times New Roman"/>
              </w:rPr>
              <w:t>Via Teleconference</w:t>
            </w:r>
          </w:p>
        </w:tc>
      </w:tr>
      <w:tr w:rsidR="00DC7CFD" w:rsidRPr="008D33E5" w14:paraId="22CB3926" w14:textId="77777777" w:rsidTr="001124BF">
        <w:trPr>
          <w:trHeight w:val="80"/>
        </w:trPr>
        <w:tc>
          <w:tcPr>
            <w:tcW w:w="2628" w:type="dxa"/>
            <w:vAlign w:val="bottom"/>
          </w:tcPr>
          <w:p w14:paraId="50EC1B1C" w14:textId="1D2DF545" w:rsidR="00DC7CFD" w:rsidRPr="00E14B32"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Hanson, Pamela</w:t>
            </w:r>
          </w:p>
        </w:tc>
        <w:tc>
          <w:tcPr>
            <w:tcW w:w="4032" w:type="dxa"/>
            <w:shd w:val="clear" w:color="auto" w:fill="auto"/>
            <w:vAlign w:val="bottom"/>
          </w:tcPr>
          <w:p w14:paraId="0CD8F3BE" w14:textId="4CB1698A" w:rsidR="00DC7CFD" w:rsidRPr="00E14B32"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State University</w:t>
            </w:r>
          </w:p>
        </w:tc>
        <w:tc>
          <w:tcPr>
            <w:tcW w:w="3330" w:type="dxa"/>
            <w:vAlign w:val="bottom"/>
          </w:tcPr>
          <w:p w14:paraId="7A0B6915" w14:textId="4D2AA9E6"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E14B32" w:rsidRPr="008D33E5" w14:paraId="00D6166A" w14:textId="77777777" w:rsidTr="001124BF">
        <w:trPr>
          <w:trHeight w:val="80"/>
        </w:trPr>
        <w:tc>
          <w:tcPr>
            <w:tcW w:w="2628" w:type="dxa"/>
            <w:vAlign w:val="bottom"/>
          </w:tcPr>
          <w:p w14:paraId="5B594077" w14:textId="0B0DF0A0" w:rsidR="00E14B32" w:rsidRPr="00E14B32" w:rsidRDefault="00E14B32"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Hartman, Carla</w:t>
            </w:r>
          </w:p>
        </w:tc>
        <w:tc>
          <w:tcPr>
            <w:tcW w:w="4032" w:type="dxa"/>
            <w:shd w:val="clear" w:color="auto" w:fill="auto"/>
            <w:vAlign w:val="bottom"/>
          </w:tcPr>
          <w:p w14:paraId="0A0B04BA" w14:textId="23D3AFD9" w:rsidR="00E14B32" w:rsidRPr="00E14B32" w:rsidRDefault="00E14B32"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Adapt 2</w:t>
            </w:r>
          </w:p>
        </w:tc>
        <w:tc>
          <w:tcPr>
            <w:tcW w:w="3330" w:type="dxa"/>
            <w:vAlign w:val="bottom"/>
          </w:tcPr>
          <w:p w14:paraId="63C111D5" w14:textId="77777777" w:rsidR="00E14B32" w:rsidRPr="008D33E5" w:rsidRDefault="00E14B32" w:rsidP="00F965AE">
            <w:pPr>
              <w:spacing w:after="0" w:line="240" w:lineRule="auto"/>
              <w:ind w:left="-90"/>
              <w:jc w:val="both"/>
              <w:rPr>
                <w:rFonts w:ascii="Times New Roman" w:eastAsia="Times New Roman" w:hAnsi="Times New Roman" w:cs="Times New Roman"/>
                <w:highlight w:val="lightGray"/>
              </w:rPr>
            </w:pPr>
          </w:p>
        </w:tc>
      </w:tr>
      <w:tr w:rsidR="002025E5" w:rsidRPr="008D33E5" w14:paraId="7A1F7A68" w14:textId="77777777" w:rsidTr="001124BF">
        <w:trPr>
          <w:trHeight w:val="80"/>
        </w:trPr>
        <w:tc>
          <w:tcPr>
            <w:tcW w:w="2628" w:type="dxa"/>
            <w:vAlign w:val="bottom"/>
          </w:tcPr>
          <w:p w14:paraId="35288B69" w14:textId="09394C3E" w:rsidR="002025E5" w:rsidRPr="001D7551" w:rsidRDefault="002025E5"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Headrick, Bridget</w:t>
            </w:r>
          </w:p>
        </w:tc>
        <w:tc>
          <w:tcPr>
            <w:tcW w:w="4032" w:type="dxa"/>
            <w:shd w:val="clear" w:color="auto" w:fill="auto"/>
            <w:vAlign w:val="bottom"/>
          </w:tcPr>
          <w:p w14:paraId="6F7908EB" w14:textId="7BABED88" w:rsidR="002025E5" w:rsidRPr="001D7551" w:rsidRDefault="002025E5"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CES</w:t>
            </w:r>
          </w:p>
        </w:tc>
        <w:tc>
          <w:tcPr>
            <w:tcW w:w="3330" w:type="dxa"/>
            <w:vAlign w:val="bottom"/>
          </w:tcPr>
          <w:p w14:paraId="11580E0B" w14:textId="753BA8DE" w:rsidR="002025E5"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7F4FEF" w:rsidRPr="008D33E5" w14:paraId="26E98B4C" w14:textId="77777777" w:rsidTr="001124BF">
        <w:trPr>
          <w:trHeight w:val="80"/>
        </w:trPr>
        <w:tc>
          <w:tcPr>
            <w:tcW w:w="2628" w:type="dxa"/>
            <w:vAlign w:val="bottom"/>
          </w:tcPr>
          <w:p w14:paraId="0ABC0AFF" w14:textId="41CAEC15"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Henry, Mark</w:t>
            </w:r>
          </w:p>
        </w:tc>
        <w:tc>
          <w:tcPr>
            <w:tcW w:w="4032" w:type="dxa"/>
            <w:shd w:val="clear" w:color="auto" w:fill="auto"/>
            <w:vAlign w:val="bottom"/>
          </w:tcPr>
          <w:p w14:paraId="6AFE8212" w14:textId="3F0D20C2"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Texas Reliability Entity</w:t>
            </w:r>
          </w:p>
        </w:tc>
        <w:tc>
          <w:tcPr>
            <w:tcW w:w="3330" w:type="dxa"/>
            <w:vAlign w:val="bottom"/>
          </w:tcPr>
          <w:p w14:paraId="40D0D789" w14:textId="75AE868B" w:rsidR="007F4FEF" w:rsidRPr="008D33E5" w:rsidRDefault="007F4FE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15151E" w:rsidRPr="008D33E5" w14:paraId="32799E05" w14:textId="77777777" w:rsidTr="001124BF">
        <w:trPr>
          <w:trHeight w:val="80"/>
        </w:trPr>
        <w:tc>
          <w:tcPr>
            <w:tcW w:w="2628" w:type="dxa"/>
            <w:vAlign w:val="bottom"/>
          </w:tcPr>
          <w:p w14:paraId="610532C4" w14:textId="380F8FB1" w:rsidR="0015151E" w:rsidRPr="00A6587F" w:rsidRDefault="0015151E"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Henson, Martha</w:t>
            </w:r>
          </w:p>
        </w:tc>
        <w:tc>
          <w:tcPr>
            <w:tcW w:w="4032" w:type="dxa"/>
            <w:shd w:val="clear" w:color="auto" w:fill="auto"/>
            <w:vAlign w:val="bottom"/>
          </w:tcPr>
          <w:p w14:paraId="1F796F08" w14:textId="6AEE86F0" w:rsidR="0015151E" w:rsidRPr="00A6587F" w:rsidRDefault="0015151E"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Oncor</w:t>
            </w:r>
          </w:p>
        </w:tc>
        <w:tc>
          <w:tcPr>
            <w:tcW w:w="3330" w:type="dxa"/>
            <w:vAlign w:val="bottom"/>
          </w:tcPr>
          <w:p w14:paraId="10A559FB" w14:textId="31636651" w:rsidR="0015151E" w:rsidRPr="008D33E5" w:rsidRDefault="0015151E" w:rsidP="00F965AE">
            <w:pPr>
              <w:spacing w:after="0" w:line="240" w:lineRule="auto"/>
              <w:ind w:left="-90"/>
              <w:jc w:val="both"/>
              <w:rPr>
                <w:rFonts w:ascii="Times New Roman" w:eastAsia="Times New Roman" w:hAnsi="Times New Roman" w:cs="Times New Roman"/>
                <w:highlight w:val="lightGray"/>
              </w:rPr>
            </w:pPr>
          </w:p>
        </w:tc>
      </w:tr>
      <w:tr w:rsidR="00A6587F" w:rsidRPr="008D33E5" w14:paraId="4CCF9471" w14:textId="77777777" w:rsidTr="001124BF">
        <w:trPr>
          <w:trHeight w:val="80"/>
        </w:trPr>
        <w:tc>
          <w:tcPr>
            <w:tcW w:w="2628" w:type="dxa"/>
            <w:vAlign w:val="bottom"/>
          </w:tcPr>
          <w:p w14:paraId="7CF6441D" w14:textId="149C8382" w:rsidR="00A6587F" w:rsidRPr="00A6587F" w:rsidRDefault="00A6587F"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Horstmyer, Reid</w:t>
            </w:r>
          </w:p>
        </w:tc>
        <w:tc>
          <w:tcPr>
            <w:tcW w:w="4032" w:type="dxa"/>
            <w:shd w:val="clear" w:color="auto" w:fill="auto"/>
            <w:vAlign w:val="bottom"/>
          </w:tcPr>
          <w:p w14:paraId="0E9FFD75" w14:textId="61C42CAC" w:rsidR="00A6587F" w:rsidRPr="00A6587F" w:rsidRDefault="00A6587F"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Dynasty Power</w:t>
            </w:r>
          </w:p>
        </w:tc>
        <w:tc>
          <w:tcPr>
            <w:tcW w:w="3330" w:type="dxa"/>
            <w:vAlign w:val="bottom"/>
          </w:tcPr>
          <w:p w14:paraId="2ACB1ACB" w14:textId="3DF29DE6" w:rsidR="00A6587F" w:rsidRPr="008D33E5" w:rsidRDefault="00A6587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F965AE" w:rsidRPr="008D33E5" w14:paraId="57DDDB7C" w14:textId="77777777" w:rsidTr="001124BF">
        <w:trPr>
          <w:trHeight w:val="99"/>
        </w:trPr>
        <w:tc>
          <w:tcPr>
            <w:tcW w:w="2628" w:type="dxa"/>
            <w:vAlign w:val="bottom"/>
          </w:tcPr>
          <w:p w14:paraId="73357F9D"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 xml:space="preserve">Hubbard, John  </w:t>
            </w:r>
          </w:p>
        </w:tc>
        <w:tc>
          <w:tcPr>
            <w:tcW w:w="4032" w:type="dxa"/>
            <w:vAlign w:val="bottom"/>
          </w:tcPr>
          <w:p w14:paraId="666D9B2D"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TIEC</w:t>
            </w:r>
          </w:p>
        </w:tc>
        <w:tc>
          <w:tcPr>
            <w:tcW w:w="3330" w:type="dxa"/>
            <w:vAlign w:val="bottom"/>
          </w:tcPr>
          <w:p w14:paraId="15E6F1FB" w14:textId="43DF1D68" w:rsidR="00F965A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F0123C" w:rsidRPr="008D33E5" w14:paraId="4BB181C1" w14:textId="77777777" w:rsidTr="001124BF">
        <w:trPr>
          <w:trHeight w:val="99"/>
        </w:trPr>
        <w:tc>
          <w:tcPr>
            <w:tcW w:w="2628" w:type="dxa"/>
            <w:vAlign w:val="bottom"/>
          </w:tcPr>
          <w:p w14:paraId="05AFB804" w14:textId="5DE7C004" w:rsidR="00F0123C" w:rsidRPr="00DC7CFD" w:rsidRDefault="00F0123C"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Huynh, Thuy</w:t>
            </w:r>
          </w:p>
        </w:tc>
        <w:tc>
          <w:tcPr>
            <w:tcW w:w="4032" w:type="dxa"/>
            <w:vAlign w:val="bottom"/>
          </w:tcPr>
          <w:p w14:paraId="413320CF" w14:textId="4B38BC20" w:rsidR="00F0123C" w:rsidRPr="00DC7CFD" w:rsidRDefault="00F0123C"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Potomac Economics</w:t>
            </w:r>
          </w:p>
        </w:tc>
        <w:tc>
          <w:tcPr>
            <w:tcW w:w="3330" w:type="dxa"/>
            <w:vAlign w:val="bottom"/>
          </w:tcPr>
          <w:p w14:paraId="617E773E" w14:textId="71A38D27" w:rsidR="00F0123C"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7F4FEF" w:rsidRPr="008D33E5" w14:paraId="356A8ADC" w14:textId="77777777" w:rsidTr="001124BF">
        <w:trPr>
          <w:trHeight w:val="99"/>
        </w:trPr>
        <w:tc>
          <w:tcPr>
            <w:tcW w:w="2628" w:type="dxa"/>
            <w:vAlign w:val="bottom"/>
          </w:tcPr>
          <w:p w14:paraId="1C6FE671" w14:textId="059DF041" w:rsidR="007F4FEF" w:rsidRPr="007F4FEF" w:rsidRDefault="007F4FEF"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4032" w:type="dxa"/>
            <w:vAlign w:val="bottom"/>
          </w:tcPr>
          <w:p w14:paraId="0BE83972" w14:textId="1743816C" w:rsidR="007F4FEF" w:rsidRPr="007F4FEF" w:rsidRDefault="007F4FEF"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&amp; Associates</w:t>
            </w:r>
          </w:p>
        </w:tc>
        <w:tc>
          <w:tcPr>
            <w:tcW w:w="3330" w:type="dxa"/>
            <w:vAlign w:val="bottom"/>
          </w:tcPr>
          <w:p w14:paraId="66F08D53" w14:textId="13C8BE84" w:rsidR="007F4FEF" w:rsidRPr="00037A34" w:rsidRDefault="007F4FEF" w:rsidP="00F965AE">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AB1F23" w:rsidRPr="008D33E5" w14:paraId="1EA5EE0A" w14:textId="77777777" w:rsidTr="001124BF">
        <w:trPr>
          <w:trHeight w:val="99"/>
        </w:trPr>
        <w:tc>
          <w:tcPr>
            <w:tcW w:w="2628" w:type="dxa"/>
            <w:vAlign w:val="bottom"/>
          </w:tcPr>
          <w:p w14:paraId="46385B07" w14:textId="65FB8DD0" w:rsidR="00AB1F23" w:rsidRPr="007F4FEF" w:rsidRDefault="00AB1F23"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 xml:space="preserve">Jones, </w:t>
            </w:r>
            <w:r w:rsidR="007F4FEF" w:rsidRPr="007F4FEF">
              <w:rPr>
                <w:rFonts w:ascii="Times New Roman" w:eastAsia="Times New Roman" w:hAnsi="Times New Roman" w:cs="Times New Roman"/>
              </w:rPr>
              <w:t>Randy</w:t>
            </w:r>
          </w:p>
        </w:tc>
        <w:tc>
          <w:tcPr>
            <w:tcW w:w="4032" w:type="dxa"/>
            <w:vAlign w:val="bottom"/>
          </w:tcPr>
          <w:p w14:paraId="7B08FCDF" w14:textId="5F31186C" w:rsidR="00AB1F23"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Mountaineer Market Advisors</w:t>
            </w:r>
          </w:p>
        </w:tc>
        <w:tc>
          <w:tcPr>
            <w:tcW w:w="3330" w:type="dxa"/>
            <w:vAlign w:val="bottom"/>
          </w:tcPr>
          <w:p w14:paraId="22D9F558" w14:textId="7982C0EC" w:rsidR="00AB1F23" w:rsidRPr="008D33E5" w:rsidRDefault="007F4FE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F965AE" w:rsidRPr="008D33E5" w14:paraId="0D13C30A" w14:textId="77777777" w:rsidTr="001124BF">
        <w:trPr>
          <w:trHeight w:val="99"/>
        </w:trPr>
        <w:tc>
          <w:tcPr>
            <w:tcW w:w="2628" w:type="dxa"/>
            <w:vAlign w:val="bottom"/>
          </w:tcPr>
          <w:p w14:paraId="2A9F36C8" w14:textId="77777777" w:rsidR="00F965AE" w:rsidRPr="00DC7CFD" w:rsidRDefault="00F965A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Kee, David</w:t>
            </w:r>
          </w:p>
        </w:tc>
        <w:tc>
          <w:tcPr>
            <w:tcW w:w="4032" w:type="dxa"/>
            <w:vAlign w:val="bottom"/>
          </w:tcPr>
          <w:p w14:paraId="39056748" w14:textId="77777777" w:rsidR="00F965AE" w:rsidRPr="00DC7CFD" w:rsidRDefault="00F965A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CPS Energy</w:t>
            </w:r>
          </w:p>
        </w:tc>
        <w:tc>
          <w:tcPr>
            <w:tcW w:w="3330" w:type="dxa"/>
            <w:vAlign w:val="bottom"/>
          </w:tcPr>
          <w:p w14:paraId="1F57F9B8" w14:textId="0F19A03C" w:rsidR="00F965AE"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C24960" w:rsidRPr="008D33E5" w14:paraId="78C01F26" w14:textId="77777777" w:rsidTr="001124BF">
        <w:trPr>
          <w:trHeight w:val="99"/>
        </w:trPr>
        <w:tc>
          <w:tcPr>
            <w:tcW w:w="2628" w:type="dxa"/>
            <w:vAlign w:val="bottom"/>
          </w:tcPr>
          <w:p w14:paraId="1173730F" w14:textId="443C75DA" w:rsidR="00C24960" w:rsidRPr="001D7551" w:rsidRDefault="00C24960"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Kirby, Brandon</w:t>
            </w:r>
          </w:p>
        </w:tc>
        <w:tc>
          <w:tcPr>
            <w:tcW w:w="4032" w:type="dxa"/>
            <w:vAlign w:val="bottom"/>
          </w:tcPr>
          <w:p w14:paraId="1511CB9C" w14:textId="57A5FC85" w:rsidR="00C24960" w:rsidRPr="001D7551" w:rsidRDefault="00C24960"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GEUS</w:t>
            </w:r>
          </w:p>
        </w:tc>
        <w:tc>
          <w:tcPr>
            <w:tcW w:w="3330" w:type="dxa"/>
            <w:vAlign w:val="bottom"/>
          </w:tcPr>
          <w:p w14:paraId="66BCEC3F" w14:textId="012DA9F2" w:rsidR="00C24960"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004B02" w:rsidRPr="008D33E5" w14:paraId="08688D7D" w14:textId="77777777" w:rsidTr="001124BF">
        <w:trPr>
          <w:trHeight w:val="99"/>
        </w:trPr>
        <w:tc>
          <w:tcPr>
            <w:tcW w:w="2628" w:type="dxa"/>
            <w:vAlign w:val="bottom"/>
          </w:tcPr>
          <w:p w14:paraId="07F53884" w14:textId="1121BFF6"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Kirby, Trevor</w:t>
            </w:r>
          </w:p>
        </w:tc>
        <w:tc>
          <w:tcPr>
            <w:tcW w:w="4032" w:type="dxa"/>
            <w:vAlign w:val="bottom"/>
          </w:tcPr>
          <w:p w14:paraId="6585E722" w14:textId="21664C3A"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Habitat Energy</w:t>
            </w:r>
          </w:p>
        </w:tc>
        <w:tc>
          <w:tcPr>
            <w:tcW w:w="3330" w:type="dxa"/>
            <w:vAlign w:val="bottom"/>
          </w:tcPr>
          <w:p w14:paraId="5D00F29E" w14:textId="47774581" w:rsidR="00004B02"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004B02" w:rsidRPr="008D33E5" w14:paraId="3C81D12B" w14:textId="77777777" w:rsidTr="001124BF">
        <w:trPr>
          <w:trHeight w:val="99"/>
        </w:trPr>
        <w:tc>
          <w:tcPr>
            <w:tcW w:w="2628" w:type="dxa"/>
            <w:vAlign w:val="bottom"/>
          </w:tcPr>
          <w:p w14:paraId="552ADF21" w14:textId="67B3B292"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Kroskey, Tony</w:t>
            </w:r>
          </w:p>
        </w:tc>
        <w:tc>
          <w:tcPr>
            <w:tcW w:w="4032" w:type="dxa"/>
            <w:vAlign w:val="bottom"/>
          </w:tcPr>
          <w:p w14:paraId="68BEE8FA" w14:textId="60797215"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Brazos</w:t>
            </w:r>
          </w:p>
        </w:tc>
        <w:tc>
          <w:tcPr>
            <w:tcW w:w="3330" w:type="dxa"/>
            <w:vAlign w:val="bottom"/>
          </w:tcPr>
          <w:p w14:paraId="7EFC9F8D" w14:textId="5DEC3CC9" w:rsidR="00004B02"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9E656E" w:rsidRPr="008D33E5" w14:paraId="4BCEA284" w14:textId="77777777" w:rsidTr="001124BF">
        <w:trPr>
          <w:trHeight w:val="80"/>
        </w:trPr>
        <w:tc>
          <w:tcPr>
            <w:tcW w:w="2628" w:type="dxa"/>
            <w:vAlign w:val="bottom"/>
          </w:tcPr>
          <w:p w14:paraId="04AA2EBC" w14:textId="38ADFCB0" w:rsidR="009E656E" w:rsidRPr="00DC7CFD" w:rsidRDefault="009E656E"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Lacek, Mollie</w:t>
            </w:r>
          </w:p>
        </w:tc>
        <w:tc>
          <w:tcPr>
            <w:tcW w:w="4032" w:type="dxa"/>
            <w:vAlign w:val="bottom"/>
          </w:tcPr>
          <w:p w14:paraId="0FCF85E4" w14:textId="5A048647" w:rsidR="009E656E" w:rsidRPr="00DC7CFD" w:rsidRDefault="009E656E" w:rsidP="00F965AE">
            <w:pPr>
              <w:spacing w:after="0" w:line="240" w:lineRule="auto"/>
              <w:ind w:left="-90"/>
              <w:jc w:val="both"/>
              <w:rPr>
                <w:rFonts w:ascii="Times New Roman" w:hAnsi="Times New Roman" w:cs="Times New Roman"/>
              </w:rPr>
            </w:pPr>
            <w:r w:rsidRPr="00DC7CFD">
              <w:rPr>
                <w:rFonts w:ascii="Times New Roman" w:hAnsi="Times New Roman" w:cs="Times New Roman"/>
              </w:rPr>
              <w:t>Talen Energy</w:t>
            </w:r>
          </w:p>
        </w:tc>
        <w:tc>
          <w:tcPr>
            <w:tcW w:w="3330" w:type="dxa"/>
            <w:vAlign w:val="bottom"/>
          </w:tcPr>
          <w:p w14:paraId="27503A05" w14:textId="53500B1B" w:rsidR="009E656E"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A6587F" w:rsidRPr="008D33E5" w14:paraId="2209AFF9" w14:textId="77777777" w:rsidTr="001124BF">
        <w:trPr>
          <w:trHeight w:val="80"/>
        </w:trPr>
        <w:tc>
          <w:tcPr>
            <w:tcW w:w="2628" w:type="dxa"/>
            <w:vAlign w:val="bottom"/>
          </w:tcPr>
          <w:p w14:paraId="26C8265F" w14:textId="692EE4E8" w:rsidR="00A6587F" w:rsidRPr="00A6587F" w:rsidRDefault="00A6587F"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Lappas, Maria</w:t>
            </w:r>
          </w:p>
        </w:tc>
        <w:tc>
          <w:tcPr>
            <w:tcW w:w="4032" w:type="dxa"/>
            <w:vAlign w:val="bottom"/>
          </w:tcPr>
          <w:p w14:paraId="6774DA75" w14:textId="0A18A48D" w:rsidR="00A6587F" w:rsidRPr="00A6587F" w:rsidRDefault="00A6587F" w:rsidP="00F965AE">
            <w:pPr>
              <w:spacing w:after="0" w:line="240" w:lineRule="auto"/>
              <w:ind w:left="-90"/>
              <w:jc w:val="both"/>
              <w:rPr>
                <w:rFonts w:ascii="Times New Roman" w:hAnsi="Times New Roman" w:cs="Times New Roman"/>
              </w:rPr>
            </w:pPr>
            <w:r w:rsidRPr="00A6587F">
              <w:rPr>
                <w:rFonts w:ascii="Times New Roman" w:hAnsi="Times New Roman" w:cs="Times New Roman"/>
              </w:rPr>
              <w:t>Enel</w:t>
            </w:r>
          </w:p>
        </w:tc>
        <w:tc>
          <w:tcPr>
            <w:tcW w:w="3330" w:type="dxa"/>
            <w:vAlign w:val="bottom"/>
          </w:tcPr>
          <w:p w14:paraId="08EDB371" w14:textId="6E6D69E5" w:rsidR="00A6587F" w:rsidRPr="008D33E5" w:rsidRDefault="00A6587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004B02" w:rsidRPr="008D33E5" w14:paraId="08FC48FF" w14:textId="77777777" w:rsidTr="001124BF">
        <w:trPr>
          <w:trHeight w:val="80"/>
        </w:trPr>
        <w:tc>
          <w:tcPr>
            <w:tcW w:w="2628" w:type="dxa"/>
            <w:vAlign w:val="bottom"/>
          </w:tcPr>
          <w:p w14:paraId="1C592FAB" w14:textId="3CD2B75E" w:rsidR="00004B02" w:rsidRPr="00A6587F" w:rsidRDefault="00004B02"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Lasher, Warren</w:t>
            </w:r>
          </w:p>
        </w:tc>
        <w:tc>
          <w:tcPr>
            <w:tcW w:w="4032" w:type="dxa"/>
            <w:vAlign w:val="bottom"/>
          </w:tcPr>
          <w:p w14:paraId="24866F84" w14:textId="5E0552B4" w:rsidR="00004B02" w:rsidRPr="00A6587F" w:rsidRDefault="00004B02" w:rsidP="00F965AE">
            <w:pPr>
              <w:spacing w:after="0" w:line="240" w:lineRule="auto"/>
              <w:ind w:left="-90"/>
              <w:jc w:val="both"/>
              <w:rPr>
                <w:rFonts w:ascii="Times New Roman" w:hAnsi="Times New Roman" w:cs="Times New Roman"/>
              </w:rPr>
            </w:pPr>
            <w:r w:rsidRPr="00A6587F">
              <w:rPr>
                <w:rFonts w:ascii="Times New Roman" w:hAnsi="Times New Roman" w:cs="Times New Roman"/>
              </w:rPr>
              <w:t>Lasher Energy</w:t>
            </w:r>
          </w:p>
        </w:tc>
        <w:tc>
          <w:tcPr>
            <w:tcW w:w="3330" w:type="dxa"/>
            <w:vAlign w:val="bottom"/>
          </w:tcPr>
          <w:p w14:paraId="5470DDDD" w14:textId="7D5E193B" w:rsidR="00004B02" w:rsidRPr="008D33E5" w:rsidRDefault="00A6587F" w:rsidP="00F965AE">
            <w:pPr>
              <w:spacing w:after="0" w:line="240" w:lineRule="auto"/>
              <w:ind w:left="-90"/>
              <w:jc w:val="both"/>
              <w:rPr>
                <w:rFonts w:ascii="Times New Roman" w:eastAsia="Times New Roman" w:hAnsi="Times New Roman" w:cs="Times New Roman"/>
                <w:highlight w:val="lightGray"/>
              </w:rPr>
            </w:pPr>
            <w:r w:rsidRPr="00A6587F">
              <w:rPr>
                <w:rFonts w:ascii="Times New Roman" w:eastAsia="Times New Roman" w:hAnsi="Times New Roman" w:cs="Times New Roman"/>
              </w:rPr>
              <w:t>Via Teleconference</w:t>
            </w:r>
          </w:p>
        </w:tc>
      </w:tr>
      <w:tr w:rsidR="00004B02" w:rsidRPr="008D33E5" w14:paraId="3F2D9764" w14:textId="77777777" w:rsidTr="001124BF">
        <w:trPr>
          <w:trHeight w:val="80"/>
        </w:trPr>
        <w:tc>
          <w:tcPr>
            <w:tcW w:w="2628" w:type="dxa"/>
            <w:vAlign w:val="bottom"/>
          </w:tcPr>
          <w:p w14:paraId="3BE248ED" w14:textId="23DF29BF"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Lee, Tina</w:t>
            </w:r>
          </w:p>
        </w:tc>
        <w:tc>
          <w:tcPr>
            <w:tcW w:w="4032" w:type="dxa"/>
            <w:vAlign w:val="bottom"/>
          </w:tcPr>
          <w:p w14:paraId="731474DA" w14:textId="5A57C492" w:rsidR="00004B02" w:rsidRPr="001D7551" w:rsidRDefault="00004B02" w:rsidP="00F965AE">
            <w:pPr>
              <w:spacing w:after="0" w:line="240" w:lineRule="auto"/>
              <w:ind w:left="-90"/>
              <w:jc w:val="both"/>
              <w:rPr>
                <w:rFonts w:ascii="Times New Roman" w:hAnsi="Times New Roman" w:cs="Times New Roman"/>
              </w:rPr>
            </w:pPr>
            <w:r w:rsidRPr="001D7551">
              <w:rPr>
                <w:rFonts w:ascii="Times New Roman" w:hAnsi="Times New Roman" w:cs="Times New Roman"/>
              </w:rPr>
              <w:t>WattBridge</w:t>
            </w:r>
          </w:p>
        </w:tc>
        <w:tc>
          <w:tcPr>
            <w:tcW w:w="3330" w:type="dxa"/>
            <w:vAlign w:val="bottom"/>
          </w:tcPr>
          <w:p w14:paraId="72D3B758" w14:textId="14399176" w:rsidR="00004B02"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F965AE" w:rsidRPr="008D33E5" w14:paraId="6C502AC1" w14:textId="77777777" w:rsidTr="001124BF">
        <w:trPr>
          <w:trHeight w:val="80"/>
        </w:trPr>
        <w:tc>
          <w:tcPr>
            <w:tcW w:w="2628" w:type="dxa"/>
            <w:vAlign w:val="bottom"/>
          </w:tcPr>
          <w:p w14:paraId="1871C061"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Lotter, Eric</w:t>
            </w:r>
          </w:p>
        </w:tc>
        <w:tc>
          <w:tcPr>
            <w:tcW w:w="4032" w:type="dxa"/>
            <w:vAlign w:val="bottom"/>
          </w:tcPr>
          <w:p w14:paraId="5EEE1331" w14:textId="77777777" w:rsidR="00F965AE" w:rsidRPr="001D7551" w:rsidRDefault="00F965AE" w:rsidP="00F965AE">
            <w:pPr>
              <w:spacing w:after="0" w:line="240" w:lineRule="auto"/>
              <w:ind w:left="-90"/>
              <w:jc w:val="both"/>
              <w:rPr>
                <w:rFonts w:ascii="Times New Roman" w:hAnsi="Times New Roman" w:cs="Times New Roman"/>
              </w:rPr>
            </w:pPr>
            <w:r w:rsidRPr="001D7551">
              <w:rPr>
                <w:rFonts w:ascii="Times New Roman" w:hAnsi="Times New Roman" w:cs="Times New Roman"/>
              </w:rPr>
              <w:t>GridMonitor</w:t>
            </w:r>
          </w:p>
        </w:tc>
        <w:tc>
          <w:tcPr>
            <w:tcW w:w="3330" w:type="dxa"/>
            <w:vAlign w:val="bottom"/>
          </w:tcPr>
          <w:p w14:paraId="6E63235A" w14:textId="51B6F9DB" w:rsidR="00F965A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C24960" w:rsidRPr="008D33E5" w14:paraId="04795818" w14:textId="77777777" w:rsidTr="001124BF">
        <w:trPr>
          <w:trHeight w:val="80"/>
        </w:trPr>
        <w:tc>
          <w:tcPr>
            <w:tcW w:w="2628" w:type="dxa"/>
            <w:vAlign w:val="bottom"/>
          </w:tcPr>
          <w:p w14:paraId="5D6E91E3" w14:textId="7160AB90" w:rsidR="00C24960" w:rsidRPr="00DC7CFD" w:rsidRDefault="00C24960"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Lu, Bo</w:t>
            </w:r>
          </w:p>
        </w:tc>
        <w:tc>
          <w:tcPr>
            <w:tcW w:w="4032" w:type="dxa"/>
            <w:vAlign w:val="bottom"/>
          </w:tcPr>
          <w:p w14:paraId="75DF99C3" w14:textId="539D9461" w:rsidR="00C24960" w:rsidRPr="00DC7CFD" w:rsidRDefault="00C24960" w:rsidP="00F965AE">
            <w:pPr>
              <w:spacing w:after="0" w:line="240" w:lineRule="auto"/>
              <w:ind w:left="-90"/>
              <w:jc w:val="both"/>
              <w:rPr>
                <w:rFonts w:ascii="Times New Roman" w:hAnsi="Times New Roman" w:cs="Times New Roman"/>
              </w:rPr>
            </w:pPr>
            <w:r w:rsidRPr="00DC7CFD">
              <w:rPr>
                <w:rFonts w:ascii="Times New Roman" w:hAnsi="Times New Roman" w:cs="Times New Roman"/>
              </w:rPr>
              <w:t>Broad</w:t>
            </w:r>
            <w:r w:rsidR="00F06B59" w:rsidRPr="00DC7CFD">
              <w:rPr>
                <w:rFonts w:ascii="Times New Roman" w:hAnsi="Times New Roman" w:cs="Times New Roman"/>
              </w:rPr>
              <w:t xml:space="preserve"> R</w:t>
            </w:r>
            <w:r w:rsidRPr="00DC7CFD">
              <w:rPr>
                <w:rFonts w:ascii="Times New Roman" w:hAnsi="Times New Roman" w:cs="Times New Roman"/>
              </w:rPr>
              <w:t>each Power</w:t>
            </w:r>
          </w:p>
        </w:tc>
        <w:tc>
          <w:tcPr>
            <w:tcW w:w="3330" w:type="dxa"/>
            <w:vAlign w:val="bottom"/>
          </w:tcPr>
          <w:p w14:paraId="1E1AC80D" w14:textId="6DA25FBB" w:rsidR="00C24960"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DC7CFD" w:rsidRPr="008D33E5" w14:paraId="1C0A1E9E" w14:textId="77777777" w:rsidTr="001124BF">
        <w:trPr>
          <w:trHeight w:val="80"/>
        </w:trPr>
        <w:tc>
          <w:tcPr>
            <w:tcW w:w="2628" w:type="dxa"/>
            <w:vAlign w:val="bottom"/>
          </w:tcPr>
          <w:p w14:paraId="384DE941" w14:textId="3BEA312A"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Macaraeg, Tad</w:t>
            </w:r>
          </w:p>
        </w:tc>
        <w:tc>
          <w:tcPr>
            <w:tcW w:w="4032" w:type="dxa"/>
            <w:vAlign w:val="bottom"/>
          </w:tcPr>
          <w:p w14:paraId="1FFA4599" w14:textId="1B4F1259" w:rsidR="00DC7CFD" w:rsidRPr="00DC7CFD" w:rsidRDefault="00DC7CFD" w:rsidP="00F965AE">
            <w:pPr>
              <w:spacing w:after="0" w:line="240" w:lineRule="auto"/>
              <w:ind w:left="-90"/>
              <w:jc w:val="both"/>
              <w:rPr>
                <w:rFonts w:ascii="Times New Roman" w:hAnsi="Times New Roman" w:cs="Times New Roman"/>
              </w:rPr>
            </w:pPr>
            <w:r w:rsidRPr="00DC7CFD">
              <w:rPr>
                <w:rFonts w:ascii="Times New Roman" w:hAnsi="Times New Roman" w:cs="Times New Roman"/>
              </w:rPr>
              <w:t>Stem</w:t>
            </w:r>
          </w:p>
        </w:tc>
        <w:tc>
          <w:tcPr>
            <w:tcW w:w="3330" w:type="dxa"/>
            <w:vAlign w:val="bottom"/>
          </w:tcPr>
          <w:p w14:paraId="5F4CB008" w14:textId="576D28D6"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004B02" w:rsidRPr="008D33E5" w14:paraId="30346478" w14:textId="77777777" w:rsidTr="001124BF">
        <w:trPr>
          <w:trHeight w:val="80"/>
        </w:trPr>
        <w:tc>
          <w:tcPr>
            <w:tcW w:w="2628" w:type="dxa"/>
            <w:vAlign w:val="bottom"/>
          </w:tcPr>
          <w:p w14:paraId="06A8CC61" w14:textId="57C52937"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McClellan, Suzi</w:t>
            </w:r>
          </w:p>
        </w:tc>
        <w:tc>
          <w:tcPr>
            <w:tcW w:w="4032" w:type="dxa"/>
            <w:vAlign w:val="bottom"/>
          </w:tcPr>
          <w:p w14:paraId="14B5630F" w14:textId="4D93871C" w:rsidR="00004B02" w:rsidRPr="001D7551" w:rsidRDefault="00004B02" w:rsidP="00F965AE">
            <w:pPr>
              <w:spacing w:after="0" w:line="240" w:lineRule="auto"/>
              <w:ind w:left="-90"/>
              <w:jc w:val="both"/>
              <w:rPr>
                <w:rFonts w:ascii="Times New Roman" w:hAnsi="Times New Roman" w:cs="Times New Roman"/>
              </w:rPr>
            </w:pPr>
            <w:r w:rsidRPr="001D7551">
              <w:rPr>
                <w:rFonts w:ascii="Times New Roman" w:hAnsi="Times New Roman" w:cs="Times New Roman"/>
              </w:rPr>
              <w:t>Good Company Associates</w:t>
            </w:r>
          </w:p>
        </w:tc>
        <w:tc>
          <w:tcPr>
            <w:tcW w:w="3330" w:type="dxa"/>
            <w:vAlign w:val="bottom"/>
          </w:tcPr>
          <w:p w14:paraId="0DA5E44F" w14:textId="4DB9E1AB" w:rsidR="00004B02"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15151E" w:rsidRPr="008D33E5" w14:paraId="7E82B666" w14:textId="77777777" w:rsidTr="007F4FEF">
        <w:trPr>
          <w:trHeight w:val="80"/>
        </w:trPr>
        <w:tc>
          <w:tcPr>
            <w:tcW w:w="2628" w:type="dxa"/>
            <w:shd w:val="clear" w:color="auto" w:fill="auto"/>
            <w:vAlign w:val="bottom"/>
          </w:tcPr>
          <w:p w14:paraId="6A00021B" w14:textId="1C6F9077" w:rsidR="0015151E" w:rsidRPr="007F4FEF" w:rsidRDefault="0015151E"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McKeever, Deborah</w:t>
            </w:r>
          </w:p>
        </w:tc>
        <w:tc>
          <w:tcPr>
            <w:tcW w:w="4032" w:type="dxa"/>
            <w:shd w:val="clear" w:color="auto" w:fill="auto"/>
            <w:vAlign w:val="bottom"/>
          </w:tcPr>
          <w:p w14:paraId="1D5DC8A3" w14:textId="372CEAC2" w:rsidR="0015151E" w:rsidRPr="007F4FEF" w:rsidRDefault="0015151E" w:rsidP="00F965AE">
            <w:pPr>
              <w:spacing w:after="0" w:line="240" w:lineRule="auto"/>
              <w:ind w:left="-90"/>
              <w:jc w:val="both"/>
              <w:rPr>
                <w:rFonts w:ascii="Times New Roman" w:hAnsi="Times New Roman" w:cs="Times New Roman"/>
              </w:rPr>
            </w:pPr>
            <w:r w:rsidRPr="007F4FEF">
              <w:rPr>
                <w:rFonts w:ascii="Times New Roman" w:hAnsi="Times New Roman" w:cs="Times New Roman"/>
              </w:rPr>
              <w:t>Oncor</w:t>
            </w:r>
          </w:p>
        </w:tc>
        <w:tc>
          <w:tcPr>
            <w:tcW w:w="3330" w:type="dxa"/>
            <w:vAlign w:val="bottom"/>
          </w:tcPr>
          <w:p w14:paraId="31E6CE3D" w14:textId="59B6849A" w:rsidR="0015151E" w:rsidRPr="008D33E5" w:rsidRDefault="007F4FE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DC7CFD" w:rsidRPr="008D33E5" w14:paraId="02FE858A" w14:textId="77777777" w:rsidTr="001124BF">
        <w:trPr>
          <w:trHeight w:val="80"/>
        </w:trPr>
        <w:tc>
          <w:tcPr>
            <w:tcW w:w="2628" w:type="dxa"/>
            <w:vAlign w:val="bottom"/>
          </w:tcPr>
          <w:p w14:paraId="3FA27CE9" w14:textId="3BC5D203"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Miller, Alexandra</w:t>
            </w:r>
          </w:p>
        </w:tc>
        <w:tc>
          <w:tcPr>
            <w:tcW w:w="4032" w:type="dxa"/>
            <w:vAlign w:val="bottom"/>
          </w:tcPr>
          <w:p w14:paraId="579EDD4C" w14:textId="69FB8095" w:rsidR="00DC7CFD" w:rsidRPr="00DC7CFD" w:rsidRDefault="00DC7CFD" w:rsidP="00F965AE">
            <w:pPr>
              <w:spacing w:after="0" w:line="240" w:lineRule="auto"/>
              <w:ind w:left="-90"/>
              <w:jc w:val="both"/>
              <w:rPr>
                <w:rFonts w:ascii="Times New Roman" w:hAnsi="Times New Roman" w:cs="Times New Roman"/>
              </w:rPr>
            </w:pPr>
            <w:r w:rsidRPr="00DC7CFD">
              <w:rPr>
                <w:rFonts w:ascii="Times New Roman" w:hAnsi="Times New Roman" w:cs="Times New Roman"/>
              </w:rPr>
              <w:t>EDFR</w:t>
            </w:r>
          </w:p>
        </w:tc>
        <w:tc>
          <w:tcPr>
            <w:tcW w:w="3330" w:type="dxa"/>
            <w:vAlign w:val="bottom"/>
          </w:tcPr>
          <w:p w14:paraId="049C809C" w14:textId="7080C75E"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DC7CFD" w:rsidRPr="008D33E5" w14:paraId="4DAACA4C" w14:textId="77777777" w:rsidTr="001124BF">
        <w:trPr>
          <w:trHeight w:val="80"/>
        </w:trPr>
        <w:tc>
          <w:tcPr>
            <w:tcW w:w="2628" w:type="dxa"/>
            <w:vAlign w:val="bottom"/>
          </w:tcPr>
          <w:p w14:paraId="1339E7C8" w14:textId="12EC4BB3"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Woods, Brad</w:t>
            </w:r>
          </w:p>
        </w:tc>
        <w:tc>
          <w:tcPr>
            <w:tcW w:w="4032" w:type="dxa"/>
            <w:vAlign w:val="bottom"/>
          </w:tcPr>
          <w:p w14:paraId="2F7DADC1" w14:textId="45C618FF" w:rsidR="00DC7CFD" w:rsidRPr="00DC7CFD" w:rsidRDefault="00DC7CFD" w:rsidP="00F965AE">
            <w:pPr>
              <w:spacing w:after="0" w:line="240" w:lineRule="auto"/>
              <w:ind w:left="-90"/>
              <w:jc w:val="both"/>
              <w:rPr>
                <w:rFonts w:ascii="Times New Roman" w:hAnsi="Times New Roman" w:cs="Times New Roman"/>
              </w:rPr>
            </w:pPr>
            <w:r w:rsidRPr="00DC7CFD">
              <w:rPr>
                <w:rFonts w:ascii="Times New Roman" w:hAnsi="Times New Roman" w:cs="Times New Roman"/>
              </w:rPr>
              <w:t>Texas Reliability Entity</w:t>
            </w:r>
          </w:p>
        </w:tc>
        <w:tc>
          <w:tcPr>
            <w:tcW w:w="3330" w:type="dxa"/>
            <w:vAlign w:val="bottom"/>
          </w:tcPr>
          <w:p w14:paraId="037F81FF" w14:textId="5BB9BEBC" w:rsidR="00DC7CFD" w:rsidRPr="008D33E5" w:rsidRDefault="00DC7CFD"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1D7551" w:rsidRPr="008D33E5" w14:paraId="327F6933" w14:textId="77777777" w:rsidTr="001124BF">
        <w:trPr>
          <w:trHeight w:val="80"/>
        </w:trPr>
        <w:tc>
          <w:tcPr>
            <w:tcW w:w="2628" w:type="dxa"/>
            <w:vAlign w:val="bottom"/>
          </w:tcPr>
          <w:p w14:paraId="5CCD7F29" w14:textId="64824C2C" w:rsidR="001D7551" w:rsidRPr="001D7551"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Petäjäsoja, Ida</w:t>
            </w:r>
          </w:p>
        </w:tc>
        <w:tc>
          <w:tcPr>
            <w:tcW w:w="4032" w:type="dxa"/>
            <w:vAlign w:val="bottom"/>
          </w:tcPr>
          <w:p w14:paraId="5294367D" w14:textId="57C9EA6D" w:rsidR="001D7551" w:rsidRPr="001D7551" w:rsidRDefault="001D7551" w:rsidP="00F965AE">
            <w:pPr>
              <w:spacing w:after="0" w:line="240" w:lineRule="auto"/>
              <w:ind w:left="-90"/>
              <w:jc w:val="both"/>
              <w:rPr>
                <w:rFonts w:ascii="Times New Roman" w:hAnsi="Times New Roman" w:cs="Times New Roman"/>
              </w:rPr>
            </w:pPr>
            <w:r w:rsidRPr="001D7551">
              <w:rPr>
                <w:rFonts w:ascii="Times New Roman" w:hAnsi="Times New Roman" w:cs="Times New Roman"/>
              </w:rPr>
              <w:t>inBalance</w:t>
            </w:r>
          </w:p>
        </w:tc>
        <w:tc>
          <w:tcPr>
            <w:tcW w:w="3330" w:type="dxa"/>
            <w:vAlign w:val="bottom"/>
          </w:tcPr>
          <w:p w14:paraId="1AFB3726" w14:textId="49C7AF4F" w:rsidR="001D7551"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004B02" w:rsidRPr="008D33E5" w14:paraId="1D1520A8" w14:textId="77777777" w:rsidTr="001124BF">
        <w:trPr>
          <w:trHeight w:val="80"/>
        </w:trPr>
        <w:tc>
          <w:tcPr>
            <w:tcW w:w="2628" w:type="dxa"/>
            <w:vAlign w:val="bottom"/>
          </w:tcPr>
          <w:p w14:paraId="3278756E" w14:textId="702FD786"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Pfefferle, Ryan</w:t>
            </w:r>
          </w:p>
        </w:tc>
        <w:tc>
          <w:tcPr>
            <w:tcW w:w="4032" w:type="dxa"/>
            <w:vAlign w:val="bottom"/>
          </w:tcPr>
          <w:p w14:paraId="523DCA96" w14:textId="26338C05" w:rsidR="00004B02" w:rsidRPr="001D7551" w:rsidRDefault="00004B02"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Occidental</w:t>
            </w:r>
          </w:p>
        </w:tc>
        <w:tc>
          <w:tcPr>
            <w:tcW w:w="3330" w:type="dxa"/>
            <w:vAlign w:val="bottom"/>
          </w:tcPr>
          <w:p w14:paraId="2791BD3A" w14:textId="78556F30" w:rsidR="00004B02"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0A47E8" w:rsidRPr="008D33E5" w14:paraId="32CEDFF5" w14:textId="77777777" w:rsidTr="001124BF">
        <w:trPr>
          <w:trHeight w:val="80"/>
        </w:trPr>
        <w:tc>
          <w:tcPr>
            <w:tcW w:w="2628" w:type="dxa"/>
            <w:vAlign w:val="bottom"/>
          </w:tcPr>
          <w:p w14:paraId="4632E5D2" w14:textId="7E8A0AE1" w:rsidR="000A47E8" w:rsidRPr="001D7551" w:rsidRDefault="000A47E8"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Pokharel, Nabaraj</w:t>
            </w:r>
          </w:p>
        </w:tc>
        <w:tc>
          <w:tcPr>
            <w:tcW w:w="4032" w:type="dxa"/>
            <w:vAlign w:val="bottom"/>
          </w:tcPr>
          <w:p w14:paraId="29A780F5" w14:textId="32E0AB06" w:rsidR="000A47E8" w:rsidRPr="001D7551" w:rsidRDefault="000A47E8"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OPUC</w:t>
            </w:r>
          </w:p>
        </w:tc>
        <w:tc>
          <w:tcPr>
            <w:tcW w:w="3330" w:type="dxa"/>
            <w:vAlign w:val="bottom"/>
          </w:tcPr>
          <w:p w14:paraId="1A0AFE6A" w14:textId="1ACAAD27" w:rsidR="000A47E8" w:rsidRPr="008D33E5" w:rsidRDefault="000A47E8" w:rsidP="00F965AE">
            <w:pPr>
              <w:spacing w:after="0" w:line="240" w:lineRule="auto"/>
              <w:ind w:left="-90"/>
              <w:jc w:val="both"/>
              <w:rPr>
                <w:rFonts w:ascii="Times New Roman" w:eastAsia="Times New Roman" w:hAnsi="Times New Roman" w:cs="Times New Roman"/>
                <w:highlight w:val="lightGray"/>
              </w:rPr>
            </w:pPr>
          </w:p>
        </w:tc>
      </w:tr>
      <w:tr w:rsidR="00AB1F23" w:rsidRPr="008D33E5" w14:paraId="413F2E32" w14:textId="77777777" w:rsidTr="001124BF">
        <w:trPr>
          <w:trHeight w:val="80"/>
        </w:trPr>
        <w:tc>
          <w:tcPr>
            <w:tcW w:w="2628" w:type="dxa"/>
            <w:vAlign w:val="bottom"/>
          </w:tcPr>
          <w:p w14:paraId="04565594" w14:textId="7B2266DE" w:rsidR="00AB1F23" w:rsidRPr="00A6587F" w:rsidRDefault="00AB1F23"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Pyka, Greg</w:t>
            </w:r>
          </w:p>
        </w:tc>
        <w:tc>
          <w:tcPr>
            <w:tcW w:w="4032" w:type="dxa"/>
            <w:vAlign w:val="bottom"/>
          </w:tcPr>
          <w:p w14:paraId="7F1DB174" w14:textId="34682500" w:rsidR="00AB1F23" w:rsidRPr="00A6587F" w:rsidRDefault="00AB1F23"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Schneider Engineering</w:t>
            </w:r>
          </w:p>
        </w:tc>
        <w:tc>
          <w:tcPr>
            <w:tcW w:w="3330" w:type="dxa"/>
            <w:vAlign w:val="bottom"/>
          </w:tcPr>
          <w:p w14:paraId="312DB32A" w14:textId="580BD129" w:rsidR="00AB1F23" w:rsidRPr="008D33E5" w:rsidRDefault="00A6587F" w:rsidP="00F965AE">
            <w:pPr>
              <w:spacing w:after="0" w:line="240" w:lineRule="auto"/>
              <w:ind w:left="-90"/>
              <w:jc w:val="both"/>
              <w:rPr>
                <w:rFonts w:ascii="Times New Roman" w:eastAsia="Times New Roman" w:hAnsi="Times New Roman" w:cs="Times New Roman"/>
                <w:highlight w:val="lightGray"/>
              </w:rPr>
            </w:pPr>
            <w:r w:rsidRPr="00A6587F">
              <w:rPr>
                <w:rFonts w:ascii="Times New Roman" w:eastAsia="Times New Roman" w:hAnsi="Times New Roman" w:cs="Times New Roman"/>
              </w:rPr>
              <w:t>Via Teleconference</w:t>
            </w:r>
          </w:p>
        </w:tc>
      </w:tr>
      <w:tr w:rsidR="00004B02" w:rsidRPr="008D33E5" w14:paraId="28034052" w14:textId="77777777" w:rsidTr="001124BF">
        <w:trPr>
          <w:trHeight w:val="80"/>
        </w:trPr>
        <w:tc>
          <w:tcPr>
            <w:tcW w:w="2628" w:type="dxa"/>
            <w:vAlign w:val="bottom"/>
          </w:tcPr>
          <w:p w14:paraId="0466E0E3" w14:textId="4B9E91AE"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Ramaswamy, Ramya</w:t>
            </w:r>
          </w:p>
        </w:tc>
        <w:tc>
          <w:tcPr>
            <w:tcW w:w="4032" w:type="dxa"/>
            <w:vAlign w:val="bottom"/>
          </w:tcPr>
          <w:p w14:paraId="79CE22CD" w14:textId="38B429F2"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PUCT</w:t>
            </w:r>
          </w:p>
        </w:tc>
        <w:tc>
          <w:tcPr>
            <w:tcW w:w="3330" w:type="dxa"/>
            <w:vAlign w:val="bottom"/>
          </w:tcPr>
          <w:p w14:paraId="741A1778" w14:textId="38B41457" w:rsidR="00004B02"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DC7CFD" w:rsidRPr="008D33E5" w14:paraId="5F39C09A" w14:textId="77777777" w:rsidTr="001124BF">
        <w:trPr>
          <w:trHeight w:val="80"/>
        </w:trPr>
        <w:tc>
          <w:tcPr>
            <w:tcW w:w="2628" w:type="dxa"/>
            <w:vAlign w:val="bottom"/>
          </w:tcPr>
          <w:p w14:paraId="31CE82FC" w14:textId="3A543063" w:rsidR="00DC7CFD" w:rsidRPr="00DC7CFD" w:rsidRDefault="00DC7CFD"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Rastogi</w:t>
            </w:r>
            <w:r>
              <w:rPr>
                <w:rFonts w:ascii="Times New Roman" w:eastAsia="Times New Roman" w:hAnsi="Times New Roman" w:cs="Times New Roman"/>
              </w:rPr>
              <w:t>, Rama</w:t>
            </w:r>
          </w:p>
        </w:tc>
        <w:tc>
          <w:tcPr>
            <w:tcW w:w="4032" w:type="dxa"/>
            <w:vAlign w:val="bottom"/>
          </w:tcPr>
          <w:p w14:paraId="5A83D762" w14:textId="5B388827" w:rsidR="00DC7CFD" w:rsidRPr="00DC7CFD"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330" w:type="dxa"/>
            <w:vAlign w:val="bottom"/>
          </w:tcPr>
          <w:p w14:paraId="0EEAC2A4" w14:textId="7309F87B" w:rsidR="00DC7CFD" w:rsidRPr="00DC7CFD"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Via Teleconference</w:t>
            </w:r>
          </w:p>
        </w:tc>
      </w:tr>
      <w:tr w:rsidR="00377A87" w:rsidRPr="008D33E5" w14:paraId="5DFCCF27" w14:textId="77777777" w:rsidTr="001124BF">
        <w:trPr>
          <w:trHeight w:val="80"/>
        </w:trPr>
        <w:tc>
          <w:tcPr>
            <w:tcW w:w="2628" w:type="dxa"/>
            <w:vAlign w:val="bottom"/>
          </w:tcPr>
          <w:p w14:paraId="42EEB35F" w14:textId="1DA7729F" w:rsidR="00377A87" w:rsidRPr="001D7551" w:rsidRDefault="00377A87"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Reedy, Steve</w:t>
            </w:r>
          </w:p>
        </w:tc>
        <w:tc>
          <w:tcPr>
            <w:tcW w:w="4032" w:type="dxa"/>
            <w:vAlign w:val="bottom"/>
          </w:tcPr>
          <w:p w14:paraId="5A642943" w14:textId="61FDBD99" w:rsidR="00377A87" w:rsidRPr="001D7551" w:rsidRDefault="00377A87"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CIM View Consulting</w:t>
            </w:r>
          </w:p>
        </w:tc>
        <w:tc>
          <w:tcPr>
            <w:tcW w:w="3330" w:type="dxa"/>
            <w:vAlign w:val="bottom"/>
          </w:tcPr>
          <w:p w14:paraId="4F8FE2CE" w14:textId="23EF5CB6" w:rsidR="00377A87"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F965AE" w:rsidRPr="008D33E5" w14:paraId="23CC2659" w14:textId="77777777" w:rsidTr="001124BF">
        <w:trPr>
          <w:trHeight w:val="80"/>
        </w:trPr>
        <w:tc>
          <w:tcPr>
            <w:tcW w:w="2628" w:type="dxa"/>
            <w:vAlign w:val="bottom"/>
          </w:tcPr>
          <w:p w14:paraId="76D12800"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Reid, Walter</w:t>
            </w:r>
          </w:p>
        </w:tc>
        <w:tc>
          <w:tcPr>
            <w:tcW w:w="4032" w:type="dxa"/>
            <w:vAlign w:val="bottom"/>
          </w:tcPr>
          <w:p w14:paraId="50F88BE0"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Advanced Power Alliance</w:t>
            </w:r>
          </w:p>
        </w:tc>
        <w:tc>
          <w:tcPr>
            <w:tcW w:w="3330" w:type="dxa"/>
            <w:vAlign w:val="bottom"/>
          </w:tcPr>
          <w:p w14:paraId="6A1ADE39" w14:textId="5ADEE380" w:rsidR="00F965A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DC7CFD" w:rsidRPr="008D33E5" w14:paraId="2511D4FF" w14:textId="77777777" w:rsidTr="001124BF">
        <w:trPr>
          <w:trHeight w:val="80"/>
        </w:trPr>
        <w:tc>
          <w:tcPr>
            <w:tcW w:w="2628" w:type="dxa"/>
            <w:vAlign w:val="bottom"/>
          </w:tcPr>
          <w:p w14:paraId="2DD38292" w14:textId="3D52EFDB" w:rsidR="00DC7CFD" w:rsidRPr="00037A34"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Ritch, John</w:t>
            </w:r>
          </w:p>
        </w:tc>
        <w:tc>
          <w:tcPr>
            <w:tcW w:w="4032" w:type="dxa"/>
            <w:vAlign w:val="bottom"/>
          </w:tcPr>
          <w:p w14:paraId="2644E2BF" w14:textId="0B8DAF9A" w:rsidR="00DC7CFD" w:rsidRPr="00037A34" w:rsidRDefault="00DC7CFD"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NextEra</w:t>
            </w:r>
          </w:p>
        </w:tc>
        <w:tc>
          <w:tcPr>
            <w:tcW w:w="3330" w:type="dxa"/>
            <w:vAlign w:val="bottom"/>
          </w:tcPr>
          <w:p w14:paraId="3BBB8CB5" w14:textId="5596510E" w:rsidR="00DC7CFD" w:rsidRPr="00E14B32" w:rsidRDefault="00DC7CFD" w:rsidP="00F965AE">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037A34" w:rsidRPr="008D33E5" w14:paraId="451235BA" w14:textId="77777777" w:rsidTr="001124BF">
        <w:trPr>
          <w:trHeight w:val="80"/>
        </w:trPr>
        <w:tc>
          <w:tcPr>
            <w:tcW w:w="2628" w:type="dxa"/>
            <w:vAlign w:val="bottom"/>
          </w:tcPr>
          <w:p w14:paraId="19DCF1E4" w14:textId="74CCE5DD" w:rsidR="00037A34" w:rsidRPr="00037A34" w:rsidRDefault="00037A34" w:rsidP="00F965AE">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Sager, Brenden</w:t>
            </w:r>
          </w:p>
        </w:tc>
        <w:tc>
          <w:tcPr>
            <w:tcW w:w="4032" w:type="dxa"/>
            <w:vAlign w:val="bottom"/>
          </w:tcPr>
          <w:p w14:paraId="4C386DA0" w14:textId="45780602" w:rsidR="00037A34" w:rsidRPr="00037A34" w:rsidRDefault="001D755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330" w:type="dxa"/>
            <w:vAlign w:val="bottom"/>
          </w:tcPr>
          <w:p w14:paraId="2BD27D00" w14:textId="53D1A3CA" w:rsidR="00037A34" w:rsidRPr="008D33E5" w:rsidRDefault="00037A34" w:rsidP="00F965AE">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E14B32" w:rsidRPr="008D33E5" w14:paraId="47F060B5" w14:textId="77777777" w:rsidTr="001124BF">
        <w:trPr>
          <w:trHeight w:val="80"/>
        </w:trPr>
        <w:tc>
          <w:tcPr>
            <w:tcW w:w="2628" w:type="dxa"/>
            <w:vAlign w:val="bottom"/>
          </w:tcPr>
          <w:p w14:paraId="1CBC920E" w14:textId="48634238" w:rsidR="00E14B32" w:rsidRPr="00E14B32" w:rsidRDefault="00E14B32"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Showalter, Dana</w:t>
            </w:r>
          </w:p>
        </w:tc>
        <w:tc>
          <w:tcPr>
            <w:tcW w:w="4032" w:type="dxa"/>
            <w:vAlign w:val="bottom"/>
          </w:tcPr>
          <w:p w14:paraId="093BDFA2" w14:textId="0196695A" w:rsidR="00E14B32" w:rsidRPr="00E14B32" w:rsidRDefault="00E14B32"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Plus Power</w:t>
            </w:r>
          </w:p>
        </w:tc>
        <w:tc>
          <w:tcPr>
            <w:tcW w:w="3330" w:type="dxa"/>
            <w:vAlign w:val="bottom"/>
          </w:tcPr>
          <w:p w14:paraId="58FEF456" w14:textId="77777777" w:rsidR="00E14B32" w:rsidRPr="008D33E5" w:rsidRDefault="00E14B32" w:rsidP="00F965AE">
            <w:pPr>
              <w:spacing w:after="0" w:line="240" w:lineRule="auto"/>
              <w:ind w:left="-90"/>
              <w:jc w:val="both"/>
              <w:rPr>
                <w:rFonts w:ascii="Times New Roman" w:eastAsia="Times New Roman" w:hAnsi="Times New Roman" w:cs="Times New Roman"/>
                <w:highlight w:val="lightGray"/>
              </w:rPr>
            </w:pPr>
          </w:p>
        </w:tc>
      </w:tr>
      <w:tr w:rsidR="007F4FEF" w:rsidRPr="008D33E5" w14:paraId="55DB0D4D" w14:textId="77777777" w:rsidTr="001124BF">
        <w:trPr>
          <w:trHeight w:val="80"/>
        </w:trPr>
        <w:tc>
          <w:tcPr>
            <w:tcW w:w="2628" w:type="dxa"/>
            <w:vAlign w:val="bottom"/>
          </w:tcPr>
          <w:p w14:paraId="3C8D4478" w14:textId="30D80FBB"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Smith, Caitlin</w:t>
            </w:r>
          </w:p>
        </w:tc>
        <w:tc>
          <w:tcPr>
            <w:tcW w:w="4032" w:type="dxa"/>
            <w:vAlign w:val="bottom"/>
          </w:tcPr>
          <w:p w14:paraId="12887D99" w14:textId="4DDF0245" w:rsidR="007F4FEF" w:rsidRPr="007F4FEF" w:rsidRDefault="007F4FEF" w:rsidP="00F965AE">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Jupiter Power</w:t>
            </w:r>
          </w:p>
        </w:tc>
        <w:tc>
          <w:tcPr>
            <w:tcW w:w="3330" w:type="dxa"/>
            <w:vAlign w:val="bottom"/>
          </w:tcPr>
          <w:p w14:paraId="19470D6F" w14:textId="7F66E00A" w:rsidR="007F4FEF" w:rsidRPr="008D33E5" w:rsidRDefault="007F4FE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AB1F23" w:rsidRPr="008D33E5" w14:paraId="7D679709" w14:textId="77777777" w:rsidTr="001124BF">
        <w:trPr>
          <w:trHeight w:val="80"/>
        </w:trPr>
        <w:tc>
          <w:tcPr>
            <w:tcW w:w="2628" w:type="dxa"/>
            <w:vAlign w:val="bottom"/>
          </w:tcPr>
          <w:p w14:paraId="50C0CA0C" w14:textId="4A238E42" w:rsidR="00AB1F23" w:rsidRPr="00DC7CFD" w:rsidRDefault="00AB1F23"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Smith, Chase</w:t>
            </w:r>
          </w:p>
        </w:tc>
        <w:tc>
          <w:tcPr>
            <w:tcW w:w="4032" w:type="dxa"/>
            <w:vAlign w:val="bottom"/>
          </w:tcPr>
          <w:p w14:paraId="0F14201B" w14:textId="0DD82899" w:rsidR="00AB1F23" w:rsidRPr="00DC7CFD" w:rsidRDefault="00AB1F23"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Southern Power Company</w:t>
            </w:r>
          </w:p>
        </w:tc>
        <w:tc>
          <w:tcPr>
            <w:tcW w:w="3330" w:type="dxa"/>
            <w:vAlign w:val="bottom"/>
          </w:tcPr>
          <w:p w14:paraId="122054F3" w14:textId="52585A53" w:rsidR="00AB1F23"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A6587F" w:rsidRPr="008D33E5" w14:paraId="514E30FE" w14:textId="77777777" w:rsidTr="001124BF">
        <w:trPr>
          <w:trHeight w:val="80"/>
        </w:trPr>
        <w:tc>
          <w:tcPr>
            <w:tcW w:w="2628" w:type="dxa"/>
            <w:vAlign w:val="bottom"/>
          </w:tcPr>
          <w:p w14:paraId="136EB004" w14:textId="29AD5A94" w:rsidR="00A6587F" w:rsidRPr="00DC7CFD" w:rsidRDefault="00A6587F"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Stanton, Spencer</w:t>
            </w:r>
          </w:p>
        </w:tc>
        <w:tc>
          <w:tcPr>
            <w:tcW w:w="4032" w:type="dxa"/>
            <w:vAlign w:val="bottom"/>
          </w:tcPr>
          <w:p w14:paraId="186342ED" w14:textId="014E85D3" w:rsidR="00A6587F" w:rsidRPr="00DC7CFD" w:rsidRDefault="00A6587F"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Orsted</w:t>
            </w:r>
          </w:p>
        </w:tc>
        <w:tc>
          <w:tcPr>
            <w:tcW w:w="3330" w:type="dxa"/>
            <w:vAlign w:val="bottom"/>
          </w:tcPr>
          <w:p w14:paraId="330B3DCA" w14:textId="3C709C76" w:rsidR="00A6587F" w:rsidRPr="008D33E5" w:rsidRDefault="00A6587F"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004B02" w:rsidRPr="008D33E5" w14:paraId="11825364" w14:textId="77777777" w:rsidTr="001124BF">
        <w:trPr>
          <w:trHeight w:val="80"/>
        </w:trPr>
        <w:tc>
          <w:tcPr>
            <w:tcW w:w="2628" w:type="dxa"/>
            <w:vAlign w:val="bottom"/>
          </w:tcPr>
          <w:p w14:paraId="2EE4E234" w14:textId="5A2B0996"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Stephenson, Zach</w:t>
            </w:r>
          </w:p>
        </w:tc>
        <w:tc>
          <w:tcPr>
            <w:tcW w:w="4032" w:type="dxa"/>
            <w:vAlign w:val="bottom"/>
          </w:tcPr>
          <w:p w14:paraId="1DC6BFA2" w14:textId="0AB6C4EC" w:rsidR="00004B02" w:rsidRPr="00DC7CFD" w:rsidRDefault="00004B02" w:rsidP="00F965AE">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TEC</w:t>
            </w:r>
          </w:p>
        </w:tc>
        <w:tc>
          <w:tcPr>
            <w:tcW w:w="3330" w:type="dxa"/>
            <w:vAlign w:val="bottom"/>
          </w:tcPr>
          <w:p w14:paraId="6CB25C0D" w14:textId="2C1C50FF" w:rsidR="00004B02" w:rsidRPr="008D33E5" w:rsidRDefault="00DC7CFD" w:rsidP="00F965AE">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F965AE" w:rsidRPr="008D33E5" w14:paraId="3FB1687A" w14:textId="77777777" w:rsidTr="001124BF">
        <w:trPr>
          <w:trHeight w:val="80"/>
        </w:trPr>
        <w:tc>
          <w:tcPr>
            <w:tcW w:w="2628" w:type="dxa"/>
            <w:vAlign w:val="bottom"/>
          </w:tcPr>
          <w:p w14:paraId="48821497"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True, Roy</w:t>
            </w:r>
          </w:p>
        </w:tc>
        <w:tc>
          <w:tcPr>
            <w:tcW w:w="4032" w:type="dxa"/>
            <w:vAlign w:val="bottom"/>
          </w:tcPr>
          <w:p w14:paraId="415CC18B" w14:textId="77777777" w:rsidR="00F965AE" w:rsidRPr="001D7551" w:rsidRDefault="00F965AE"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ACES Power</w:t>
            </w:r>
          </w:p>
        </w:tc>
        <w:tc>
          <w:tcPr>
            <w:tcW w:w="3330" w:type="dxa"/>
            <w:vAlign w:val="bottom"/>
          </w:tcPr>
          <w:p w14:paraId="1E79BF6D" w14:textId="47754867" w:rsidR="00F965AE"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1D7551" w:rsidRPr="008D33E5" w14:paraId="28696544" w14:textId="77777777" w:rsidTr="001124BF">
        <w:trPr>
          <w:trHeight w:val="80"/>
        </w:trPr>
        <w:tc>
          <w:tcPr>
            <w:tcW w:w="2628" w:type="dxa"/>
            <w:vAlign w:val="bottom"/>
          </w:tcPr>
          <w:p w14:paraId="7A4B2D15" w14:textId="4F38325E" w:rsidR="001D7551" w:rsidRPr="001D7551"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Uy, Manny</w:t>
            </w:r>
          </w:p>
        </w:tc>
        <w:tc>
          <w:tcPr>
            <w:tcW w:w="4032" w:type="dxa"/>
            <w:vAlign w:val="bottom"/>
          </w:tcPr>
          <w:p w14:paraId="310D65E2" w14:textId="5A0CDAAD" w:rsidR="001D7551" w:rsidRPr="001D7551"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Hunt Energy</w:t>
            </w:r>
          </w:p>
        </w:tc>
        <w:tc>
          <w:tcPr>
            <w:tcW w:w="3330" w:type="dxa"/>
            <w:vAlign w:val="bottom"/>
          </w:tcPr>
          <w:p w14:paraId="6A0A4E44" w14:textId="3A2E1409" w:rsidR="001D7551" w:rsidRPr="008D33E5" w:rsidRDefault="001D7551" w:rsidP="00F965AE">
            <w:pPr>
              <w:spacing w:after="0" w:line="240" w:lineRule="auto"/>
              <w:ind w:left="-90"/>
              <w:jc w:val="both"/>
              <w:rPr>
                <w:rFonts w:ascii="Times New Roman" w:eastAsia="Times New Roman" w:hAnsi="Times New Roman" w:cs="Times New Roman"/>
                <w:highlight w:val="lightGray"/>
              </w:rPr>
            </w:pPr>
            <w:r w:rsidRPr="00A6587F">
              <w:rPr>
                <w:rFonts w:ascii="Times New Roman" w:eastAsia="Times New Roman" w:hAnsi="Times New Roman" w:cs="Times New Roman"/>
              </w:rPr>
              <w:t>Via Teleconference</w:t>
            </w:r>
          </w:p>
        </w:tc>
      </w:tr>
      <w:tr w:rsidR="001D7551" w:rsidRPr="008D33E5" w14:paraId="5902CB17" w14:textId="77777777" w:rsidTr="001124BF">
        <w:trPr>
          <w:trHeight w:val="80"/>
        </w:trPr>
        <w:tc>
          <w:tcPr>
            <w:tcW w:w="2628" w:type="dxa"/>
            <w:vAlign w:val="bottom"/>
          </w:tcPr>
          <w:p w14:paraId="5AE8EFFF" w14:textId="724FD0A7" w:rsidR="001D7551" w:rsidRPr="001D7551"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Walcavich, Colin</w:t>
            </w:r>
          </w:p>
        </w:tc>
        <w:tc>
          <w:tcPr>
            <w:tcW w:w="4032" w:type="dxa"/>
            <w:vAlign w:val="bottom"/>
          </w:tcPr>
          <w:p w14:paraId="354BEC18" w14:textId="0D10A873" w:rsidR="001D7551" w:rsidRPr="001D7551" w:rsidRDefault="001D7551"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NG Renewables</w:t>
            </w:r>
          </w:p>
        </w:tc>
        <w:tc>
          <w:tcPr>
            <w:tcW w:w="3330" w:type="dxa"/>
            <w:vAlign w:val="bottom"/>
          </w:tcPr>
          <w:p w14:paraId="3CAD221F" w14:textId="531B0D48" w:rsidR="001D7551" w:rsidRPr="008D33E5" w:rsidRDefault="001D7551" w:rsidP="00F965AE">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377A87" w:rsidRPr="008D33E5" w14:paraId="5EDF5ECF" w14:textId="77777777" w:rsidTr="001124BF">
        <w:trPr>
          <w:trHeight w:val="80"/>
        </w:trPr>
        <w:tc>
          <w:tcPr>
            <w:tcW w:w="2628" w:type="dxa"/>
            <w:vAlign w:val="bottom"/>
          </w:tcPr>
          <w:p w14:paraId="132BCF68" w14:textId="78968A16" w:rsidR="00377A87" w:rsidRPr="001D7551" w:rsidRDefault="00377A87"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Walker, Floyd</w:t>
            </w:r>
          </w:p>
        </w:tc>
        <w:tc>
          <w:tcPr>
            <w:tcW w:w="4032" w:type="dxa"/>
            <w:vAlign w:val="bottom"/>
          </w:tcPr>
          <w:p w14:paraId="12C085C7" w14:textId="76470D0E" w:rsidR="00377A87" w:rsidRPr="001D7551" w:rsidRDefault="00377A87"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PUCT</w:t>
            </w:r>
          </w:p>
        </w:tc>
        <w:tc>
          <w:tcPr>
            <w:tcW w:w="3330" w:type="dxa"/>
            <w:vAlign w:val="bottom"/>
          </w:tcPr>
          <w:p w14:paraId="7ED8D138" w14:textId="55F59F4D" w:rsidR="00377A87"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F0123C" w:rsidRPr="008D33E5" w14:paraId="15B8EA07" w14:textId="77777777" w:rsidTr="001124BF">
        <w:trPr>
          <w:trHeight w:val="80"/>
        </w:trPr>
        <w:tc>
          <w:tcPr>
            <w:tcW w:w="2628" w:type="dxa"/>
            <w:vAlign w:val="bottom"/>
          </w:tcPr>
          <w:p w14:paraId="1ED634EC" w14:textId="0589E97A" w:rsidR="00F0123C" w:rsidRPr="001D7551" w:rsidRDefault="00F0123C"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Williams, Wes</w:t>
            </w:r>
          </w:p>
        </w:tc>
        <w:tc>
          <w:tcPr>
            <w:tcW w:w="4032" w:type="dxa"/>
            <w:vAlign w:val="bottom"/>
          </w:tcPr>
          <w:p w14:paraId="1AB914E8" w14:textId="1F17CABE" w:rsidR="00F0123C" w:rsidRPr="001D7551" w:rsidRDefault="00F0123C" w:rsidP="00F965AE">
            <w:pPr>
              <w:spacing w:after="0" w:line="240" w:lineRule="auto"/>
              <w:ind w:left="-90"/>
              <w:jc w:val="both"/>
              <w:rPr>
                <w:rFonts w:ascii="Times New Roman" w:eastAsia="Times New Roman" w:hAnsi="Times New Roman" w:cs="Times New Roman"/>
              </w:rPr>
            </w:pPr>
            <w:r w:rsidRPr="001D7551">
              <w:rPr>
                <w:rFonts w:ascii="Times New Roman" w:eastAsia="Times New Roman" w:hAnsi="Times New Roman" w:cs="Times New Roman"/>
              </w:rPr>
              <w:t>BTU</w:t>
            </w:r>
          </w:p>
        </w:tc>
        <w:tc>
          <w:tcPr>
            <w:tcW w:w="3330" w:type="dxa"/>
            <w:vAlign w:val="bottom"/>
          </w:tcPr>
          <w:p w14:paraId="4963D395" w14:textId="53258015" w:rsidR="00F0123C" w:rsidRPr="008D33E5" w:rsidRDefault="001D7551" w:rsidP="00F965AE">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F965AE" w:rsidRPr="008D33E5" w14:paraId="39437328" w14:textId="77777777" w:rsidTr="001124BF">
        <w:trPr>
          <w:trHeight w:val="80"/>
        </w:trPr>
        <w:tc>
          <w:tcPr>
            <w:tcW w:w="2628" w:type="dxa"/>
            <w:vAlign w:val="bottom"/>
          </w:tcPr>
          <w:p w14:paraId="76AE686F" w14:textId="77777777" w:rsidR="000C45E4" w:rsidRDefault="000C45E4" w:rsidP="00F965AE">
            <w:pPr>
              <w:spacing w:after="0" w:line="240" w:lineRule="auto"/>
              <w:ind w:left="-90"/>
              <w:jc w:val="both"/>
              <w:rPr>
                <w:rFonts w:ascii="Times New Roman" w:eastAsia="Times New Roman" w:hAnsi="Times New Roman" w:cs="Times New Roman"/>
              </w:rPr>
            </w:pPr>
          </w:p>
          <w:p w14:paraId="26468A97" w14:textId="6EE2323E" w:rsidR="00F965AE" w:rsidRPr="00E14B32" w:rsidRDefault="00F965AE"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Wittmeyer, Bob</w:t>
            </w:r>
          </w:p>
        </w:tc>
        <w:tc>
          <w:tcPr>
            <w:tcW w:w="4032" w:type="dxa"/>
            <w:vAlign w:val="bottom"/>
          </w:tcPr>
          <w:p w14:paraId="7B3F99B2" w14:textId="77777777" w:rsidR="00F965AE" w:rsidRPr="00E14B32" w:rsidRDefault="00F965AE" w:rsidP="00F965AE">
            <w:pPr>
              <w:spacing w:after="0" w:line="240" w:lineRule="auto"/>
              <w:ind w:left="-90"/>
              <w:jc w:val="both"/>
              <w:rPr>
                <w:rFonts w:ascii="Times New Roman" w:eastAsia="Times New Roman" w:hAnsi="Times New Roman" w:cs="Times New Roman"/>
              </w:rPr>
            </w:pPr>
            <w:r w:rsidRPr="00E14B32">
              <w:rPr>
                <w:rFonts w:ascii="Times New Roman" w:eastAsia="Times New Roman" w:hAnsi="Times New Roman" w:cs="Times New Roman"/>
              </w:rPr>
              <w:t>Longhorn Power</w:t>
            </w:r>
          </w:p>
        </w:tc>
        <w:tc>
          <w:tcPr>
            <w:tcW w:w="3330" w:type="dxa"/>
            <w:vAlign w:val="bottom"/>
          </w:tcPr>
          <w:p w14:paraId="51F82F82" w14:textId="51BB7F80" w:rsidR="00F965AE" w:rsidRPr="008D33E5" w:rsidRDefault="00F965AE" w:rsidP="00F965AE">
            <w:pPr>
              <w:spacing w:after="0" w:line="240" w:lineRule="auto"/>
              <w:ind w:left="-90"/>
              <w:jc w:val="both"/>
              <w:rPr>
                <w:rFonts w:ascii="Times New Roman" w:eastAsia="Times New Roman" w:hAnsi="Times New Roman" w:cs="Times New Roman"/>
                <w:highlight w:val="lightGray"/>
              </w:rPr>
            </w:pPr>
          </w:p>
        </w:tc>
      </w:tr>
      <w:tr w:rsidR="00AB1F23" w:rsidRPr="008D33E5" w14:paraId="68A0B899" w14:textId="77777777" w:rsidTr="001124BF">
        <w:trPr>
          <w:trHeight w:val="80"/>
        </w:trPr>
        <w:tc>
          <w:tcPr>
            <w:tcW w:w="2628" w:type="dxa"/>
            <w:vAlign w:val="bottom"/>
          </w:tcPr>
          <w:p w14:paraId="2D473E78" w14:textId="207A12FB" w:rsidR="00AB1F23" w:rsidRPr="00A6587F" w:rsidRDefault="00AB1F23"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Xie, Fei</w:t>
            </w:r>
          </w:p>
        </w:tc>
        <w:tc>
          <w:tcPr>
            <w:tcW w:w="4032" w:type="dxa"/>
            <w:vAlign w:val="bottom"/>
          </w:tcPr>
          <w:p w14:paraId="213452D1" w14:textId="7F44F8E9" w:rsidR="00AB1F23" w:rsidRPr="00A6587F" w:rsidRDefault="00AB1F23" w:rsidP="00F965AE">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Austin Energy</w:t>
            </w:r>
          </w:p>
        </w:tc>
        <w:tc>
          <w:tcPr>
            <w:tcW w:w="3330" w:type="dxa"/>
            <w:vAlign w:val="bottom"/>
          </w:tcPr>
          <w:p w14:paraId="6F59F1DE" w14:textId="00339AA3" w:rsidR="00AB1F23" w:rsidRPr="008D33E5" w:rsidRDefault="00A6587F" w:rsidP="00F965AE">
            <w:pPr>
              <w:spacing w:after="0" w:line="240" w:lineRule="auto"/>
              <w:ind w:left="-90"/>
              <w:jc w:val="both"/>
              <w:rPr>
                <w:rFonts w:ascii="Times New Roman" w:eastAsia="Times New Roman" w:hAnsi="Times New Roman" w:cs="Times New Roman"/>
                <w:highlight w:val="lightGray"/>
              </w:rPr>
            </w:pPr>
            <w:r w:rsidRPr="00A6587F">
              <w:rPr>
                <w:rFonts w:ascii="Times New Roman" w:eastAsia="Times New Roman" w:hAnsi="Times New Roman" w:cs="Times New Roman"/>
              </w:rPr>
              <w:t>Via Teleconference</w:t>
            </w:r>
          </w:p>
        </w:tc>
      </w:tr>
      <w:bookmarkEnd w:id="4"/>
    </w:tbl>
    <w:p w14:paraId="3722E0CA" w14:textId="77777777" w:rsidR="00481A1B" w:rsidRPr="008D33E5" w:rsidRDefault="00481A1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7F4FEF" w:rsidRDefault="0058708E" w:rsidP="00486326">
      <w:pPr>
        <w:spacing w:after="0" w:line="240" w:lineRule="auto"/>
        <w:jc w:val="both"/>
        <w:rPr>
          <w:rFonts w:ascii="Times New Roman" w:eastAsia="Times New Roman" w:hAnsi="Times New Roman" w:cs="Times New Roman"/>
          <w:i/>
        </w:rPr>
      </w:pPr>
      <w:r w:rsidRPr="007F4FEF">
        <w:rPr>
          <w:rFonts w:ascii="Times New Roman" w:eastAsia="Times New Roman" w:hAnsi="Times New Roman" w:cs="Times New Roman"/>
          <w:i/>
        </w:rPr>
        <w:t>ERCOT Staff:</w:t>
      </w:r>
    </w:p>
    <w:tbl>
      <w:tblPr>
        <w:tblW w:w="9990" w:type="dxa"/>
        <w:tblLayout w:type="fixed"/>
        <w:tblLook w:val="0000" w:firstRow="0" w:lastRow="0" w:firstColumn="0" w:lastColumn="0" w:noHBand="0" w:noVBand="0"/>
      </w:tblPr>
      <w:tblGrid>
        <w:gridCol w:w="2718"/>
        <w:gridCol w:w="4032"/>
        <w:gridCol w:w="3240"/>
      </w:tblGrid>
      <w:tr w:rsidR="00980B27" w:rsidRPr="007F4FEF" w14:paraId="7A029717" w14:textId="77777777" w:rsidTr="001124BF">
        <w:trPr>
          <w:trHeight w:hRule="exact" w:val="20"/>
        </w:trPr>
        <w:tc>
          <w:tcPr>
            <w:tcW w:w="2718" w:type="dxa"/>
            <w:vAlign w:val="bottom"/>
          </w:tcPr>
          <w:p w14:paraId="31C083B2" w14:textId="77777777" w:rsidR="00980B27" w:rsidRPr="007F4FEF" w:rsidRDefault="00980B27">
            <w:pPr>
              <w:rPr>
                <w:sz w:val="2"/>
              </w:rPr>
            </w:pPr>
            <w:bookmarkStart w:id="5" w:name="_1803f166_997c_4c19_9ecb_ea2616793496"/>
            <w:bookmarkStart w:id="6" w:name="_c94db06a_5f3c_4358_b3bb_8736e77d7ea4"/>
            <w:bookmarkEnd w:id="5"/>
          </w:p>
        </w:tc>
        <w:tc>
          <w:tcPr>
            <w:tcW w:w="4032" w:type="dxa"/>
            <w:vAlign w:val="bottom"/>
          </w:tcPr>
          <w:p w14:paraId="41891603" w14:textId="77777777" w:rsidR="00980B27" w:rsidRPr="007F4FEF" w:rsidRDefault="00980B27">
            <w:pPr>
              <w:rPr>
                <w:sz w:val="2"/>
              </w:rPr>
            </w:pPr>
          </w:p>
        </w:tc>
        <w:tc>
          <w:tcPr>
            <w:tcW w:w="3240" w:type="dxa"/>
            <w:vAlign w:val="bottom"/>
          </w:tcPr>
          <w:p w14:paraId="431E3C78" w14:textId="77777777" w:rsidR="00980B27" w:rsidRPr="007F4FEF" w:rsidRDefault="00980B27">
            <w:pPr>
              <w:rPr>
                <w:sz w:val="2"/>
              </w:rPr>
            </w:pPr>
          </w:p>
        </w:tc>
      </w:tr>
      <w:tr w:rsidR="000549B7" w:rsidRPr="007F4FEF" w14:paraId="0619AA67" w14:textId="77777777" w:rsidTr="001124BF">
        <w:trPr>
          <w:trHeight w:val="20"/>
        </w:trPr>
        <w:tc>
          <w:tcPr>
            <w:tcW w:w="2718" w:type="dxa"/>
            <w:vAlign w:val="bottom"/>
          </w:tcPr>
          <w:p w14:paraId="506B42D8" w14:textId="77777777" w:rsidR="000549B7" w:rsidRPr="007F4FEF" w:rsidRDefault="000549B7" w:rsidP="000549B7">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Albracht, Brittney</w:t>
            </w:r>
          </w:p>
        </w:tc>
        <w:tc>
          <w:tcPr>
            <w:tcW w:w="4032" w:type="dxa"/>
            <w:vAlign w:val="bottom"/>
          </w:tcPr>
          <w:p w14:paraId="3DF02B1D" w14:textId="77777777" w:rsidR="000549B7" w:rsidRPr="007F4FEF" w:rsidRDefault="000549B7" w:rsidP="000549B7">
            <w:pPr>
              <w:spacing w:after="0" w:line="240" w:lineRule="auto"/>
              <w:ind w:left="-90"/>
              <w:jc w:val="both"/>
              <w:rPr>
                <w:rFonts w:ascii="Times New Roman" w:eastAsia="Times New Roman" w:hAnsi="Times New Roman" w:cs="Times New Roman"/>
              </w:rPr>
            </w:pPr>
          </w:p>
        </w:tc>
        <w:tc>
          <w:tcPr>
            <w:tcW w:w="3240" w:type="dxa"/>
            <w:vAlign w:val="bottom"/>
          </w:tcPr>
          <w:p w14:paraId="41B2DEC9" w14:textId="77777777" w:rsidR="000549B7" w:rsidRPr="007F4FEF" w:rsidRDefault="000549B7" w:rsidP="000549B7">
            <w:pPr>
              <w:spacing w:after="0" w:line="240" w:lineRule="auto"/>
              <w:ind w:left="-90"/>
              <w:jc w:val="both"/>
              <w:rPr>
                <w:rFonts w:ascii="Times New Roman" w:eastAsia="Times New Roman" w:hAnsi="Times New Roman" w:cs="Times New Roman"/>
              </w:rPr>
            </w:pPr>
          </w:p>
        </w:tc>
      </w:tr>
      <w:tr w:rsidR="000F28A8" w:rsidRPr="008D33E5" w14:paraId="65AB58D7" w14:textId="77777777" w:rsidTr="001124BF">
        <w:trPr>
          <w:trHeight w:val="225"/>
        </w:trPr>
        <w:tc>
          <w:tcPr>
            <w:tcW w:w="2718" w:type="dxa"/>
            <w:shd w:val="clear" w:color="auto" w:fill="auto"/>
            <w:vAlign w:val="bottom"/>
          </w:tcPr>
          <w:p w14:paraId="635573F0" w14:textId="10E80D81" w:rsidR="000F28A8" w:rsidRPr="008D33E5" w:rsidRDefault="000F28A8" w:rsidP="000549B7">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Barati, Camron</w:t>
            </w:r>
          </w:p>
        </w:tc>
        <w:tc>
          <w:tcPr>
            <w:tcW w:w="4032" w:type="dxa"/>
            <w:vAlign w:val="bottom"/>
          </w:tcPr>
          <w:p w14:paraId="604D9DDF" w14:textId="77777777" w:rsidR="000F28A8" w:rsidRPr="008D33E5" w:rsidRDefault="000F28A8"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1CAE4C21" w14:textId="5ABB9062" w:rsidR="000F28A8" w:rsidRPr="008D33E5" w:rsidRDefault="001D7551" w:rsidP="000549B7">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tr w:rsidR="00DC7CFD" w:rsidRPr="008D33E5" w14:paraId="2AB66132" w14:textId="77777777" w:rsidTr="001124BF">
        <w:trPr>
          <w:trHeight w:val="225"/>
        </w:trPr>
        <w:tc>
          <w:tcPr>
            <w:tcW w:w="2718" w:type="dxa"/>
            <w:shd w:val="clear" w:color="auto" w:fill="auto"/>
            <w:vAlign w:val="bottom"/>
          </w:tcPr>
          <w:p w14:paraId="05DB1316" w14:textId="40AD7CA0" w:rsidR="00DC7CFD" w:rsidRPr="00DC7CFD" w:rsidRDefault="00DC7CFD" w:rsidP="000549B7">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Bigbee, Nathan</w:t>
            </w:r>
          </w:p>
        </w:tc>
        <w:tc>
          <w:tcPr>
            <w:tcW w:w="4032" w:type="dxa"/>
            <w:vAlign w:val="bottom"/>
          </w:tcPr>
          <w:p w14:paraId="4077F41B" w14:textId="77777777" w:rsidR="00DC7CFD" w:rsidRPr="008D33E5" w:rsidRDefault="00DC7CFD"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4DC83BA" w14:textId="5A92CB82" w:rsidR="00DC7CFD" w:rsidRPr="00037A34" w:rsidRDefault="00DC7CFD" w:rsidP="000549B7">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037A34" w:rsidRPr="008D33E5" w14:paraId="0C131F08" w14:textId="77777777" w:rsidTr="001124BF">
        <w:trPr>
          <w:trHeight w:val="225"/>
        </w:trPr>
        <w:tc>
          <w:tcPr>
            <w:tcW w:w="2718" w:type="dxa"/>
            <w:shd w:val="clear" w:color="auto" w:fill="auto"/>
            <w:vAlign w:val="bottom"/>
          </w:tcPr>
          <w:p w14:paraId="139C88C3" w14:textId="094B3693" w:rsidR="00037A34" w:rsidRPr="00DC7CFD" w:rsidRDefault="00037A34" w:rsidP="000549B7">
            <w:pPr>
              <w:spacing w:after="0" w:line="240" w:lineRule="auto"/>
              <w:ind w:left="-90"/>
              <w:jc w:val="both"/>
              <w:rPr>
                <w:rFonts w:ascii="Times New Roman" w:eastAsia="Times New Roman" w:hAnsi="Times New Roman" w:cs="Times New Roman"/>
              </w:rPr>
            </w:pPr>
            <w:r w:rsidRPr="00DC7CFD">
              <w:rPr>
                <w:rFonts w:ascii="Times New Roman" w:eastAsia="Times New Roman" w:hAnsi="Times New Roman" w:cs="Times New Roman"/>
              </w:rPr>
              <w:t>Billo, Jeff</w:t>
            </w:r>
          </w:p>
        </w:tc>
        <w:tc>
          <w:tcPr>
            <w:tcW w:w="4032" w:type="dxa"/>
            <w:vAlign w:val="bottom"/>
          </w:tcPr>
          <w:p w14:paraId="77374C72" w14:textId="77777777" w:rsidR="00037A34" w:rsidRPr="008D33E5" w:rsidRDefault="00037A34"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1F7CA6AE" w14:textId="28EA90AC" w:rsidR="00037A34" w:rsidRPr="008D33E5" w:rsidRDefault="00037A34"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7147FD" w:rsidRPr="008D33E5" w14:paraId="5A8B0B24" w14:textId="77777777" w:rsidTr="001124BF">
        <w:trPr>
          <w:trHeight w:val="225"/>
        </w:trPr>
        <w:tc>
          <w:tcPr>
            <w:tcW w:w="2718" w:type="dxa"/>
            <w:shd w:val="clear" w:color="auto" w:fill="auto"/>
            <w:vAlign w:val="bottom"/>
          </w:tcPr>
          <w:p w14:paraId="40546E15" w14:textId="366CD763" w:rsidR="007147FD" w:rsidRPr="008D33E5" w:rsidRDefault="007147FD"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Boren, Ann</w:t>
            </w:r>
          </w:p>
        </w:tc>
        <w:tc>
          <w:tcPr>
            <w:tcW w:w="4032" w:type="dxa"/>
            <w:vAlign w:val="bottom"/>
          </w:tcPr>
          <w:p w14:paraId="020FF77F" w14:textId="77777777" w:rsidR="007147FD" w:rsidRPr="008D33E5" w:rsidRDefault="007147FD"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9966AC6" w14:textId="47F31A3B" w:rsidR="007147FD"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B86E13" w:rsidRPr="008D33E5" w14:paraId="03FE6F07" w14:textId="77777777" w:rsidTr="001124BF">
        <w:trPr>
          <w:trHeight w:val="225"/>
        </w:trPr>
        <w:tc>
          <w:tcPr>
            <w:tcW w:w="2718" w:type="dxa"/>
            <w:vAlign w:val="bottom"/>
          </w:tcPr>
          <w:p w14:paraId="4AF97E83" w14:textId="00C85D51" w:rsidR="00B86E13" w:rsidRPr="008D33E5" w:rsidRDefault="00B86E13"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Chen, Jian</w:t>
            </w:r>
          </w:p>
        </w:tc>
        <w:tc>
          <w:tcPr>
            <w:tcW w:w="4032" w:type="dxa"/>
            <w:vAlign w:val="bottom"/>
          </w:tcPr>
          <w:p w14:paraId="6077465F" w14:textId="77777777" w:rsidR="00B86E13" w:rsidRPr="008D33E5" w:rsidRDefault="00B86E13"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AD3A219" w14:textId="0322A5D9" w:rsidR="00B86E13"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0F28A8" w:rsidRPr="008D33E5" w14:paraId="667CAA5C" w14:textId="77777777" w:rsidTr="001124BF">
        <w:trPr>
          <w:trHeight w:val="225"/>
        </w:trPr>
        <w:tc>
          <w:tcPr>
            <w:tcW w:w="2718" w:type="dxa"/>
            <w:vAlign w:val="bottom"/>
          </w:tcPr>
          <w:p w14:paraId="2523096A" w14:textId="07B868F8" w:rsidR="000F28A8" w:rsidRPr="008D33E5" w:rsidRDefault="000F28A8"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Chu, Zhengguo</w:t>
            </w:r>
          </w:p>
        </w:tc>
        <w:tc>
          <w:tcPr>
            <w:tcW w:w="4032" w:type="dxa"/>
            <w:vAlign w:val="bottom"/>
          </w:tcPr>
          <w:p w14:paraId="4C2CFEE0" w14:textId="77777777" w:rsidR="000F28A8" w:rsidRPr="008D33E5" w:rsidRDefault="000F28A8"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53AA945" w14:textId="755F1C89" w:rsidR="000F28A8"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0549B7" w:rsidRPr="008D33E5" w14:paraId="49C176F9" w14:textId="77777777" w:rsidTr="001124BF">
        <w:trPr>
          <w:trHeight w:val="225"/>
        </w:trPr>
        <w:tc>
          <w:tcPr>
            <w:tcW w:w="2718" w:type="dxa"/>
            <w:vAlign w:val="bottom"/>
          </w:tcPr>
          <w:p w14:paraId="07AACD81" w14:textId="77777777" w:rsidR="000549B7" w:rsidRPr="008D33E5" w:rsidRDefault="000549B7"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Clifton, Suzy</w:t>
            </w:r>
          </w:p>
        </w:tc>
        <w:tc>
          <w:tcPr>
            <w:tcW w:w="4032" w:type="dxa"/>
            <w:vAlign w:val="bottom"/>
          </w:tcPr>
          <w:p w14:paraId="3E9A73C7" w14:textId="77777777" w:rsidR="000549B7" w:rsidRPr="008D33E5"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6586FAF" w14:textId="3CAD19B4" w:rsidR="000549B7" w:rsidRPr="008D33E5" w:rsidRDefault="000549B7" w:rsidP="000549B7">
            <w:pPr>
              <w:spacing w:after="0" w:line="240" w:lineRule="auto"/>
              <w:ind w:left="-90"/>
              <w:jc w:val="both"/>
              <w:rPr>
                <w:rFonts w:ascii="Times New Roman" w:eastAsia="Times New Roman" w:hAnsi="Times New Roman" w:cs="Times New Roman"/>
                <w:highlight w:val="lightGray"/>
              </w:rPr>
            </w:pPr>
          </w:p>
        </w:tc>
      </w:tr>
      <w:tr w:rsidR="007F4FEF" w:rsidRPr="008D33E5" w14:paraId="017D8FE5" w14:textId="77777777" w:rsidTr="001124BF">
        <w:trPr>
          <w:trHeight w:val="225"/>
        </w:trPr>
        <w:tc>
          <w:tcPr>
            <w:tcW w:w="2718" w:type="dxa"/>
            <w:vAlign w:val="bottom"/>
          </w:tcPr>
          <w:p w14:paraId="6CDDD4DC" w14:textId="15C83AC5"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Du, Pengwei</w:t>
            </w:r>
          </w:p>
        </w:tc>
        <w:tc>
          <w:tcPr>
            <w:tcW w:w="4032" w:type="dxa"/>
            <w:vAlign w:val="bottom"/>
          </w:tcPr>
          <w:p w14:paraId="153BEA4B" w14:textId="77777777" w:rsidR="007F4FEF" w:rsidRPr="008D33E5" w:rsidRDefault="007F4FEF"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6980827" w14:textId="3D835828"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0F28A8" w:rsidRPr="008D33E5" w14:paraId="7FD1BB88" w14:textId="77777777" w:rsidTr="001124BF">
        <w:trPr>
          <w:trHeight w:val="20"/>
        </w:trPr>
        <w:tc>
          <w:tcPr>
            <w:tcW w:w="2718" w:type="dxa"/>
            <w:vAlign w:val="bottom"/>
          </w:tcPr>
          <w:p w14:paraId="1B8B4B69" w14:textId="2BAA9932" w:rsidR="000F28A8" w:rsidRPr="008D33E5" w:rsidRDefault="000F28A8"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Garcia, Freddy</w:t>
            </w:r>
          </w:p>
        </w:tc>
        <w:tc>
          <w:tcPr>
            <w:tcW w:w="4032" w:type="dxa"/>
            <w:vAlign w:val="bottom"/>
          </w:tcPr>
          <w:p w14:paraId="49D8BE81" w14:textId="77777777" w:rsidR="000F28A8" w:rsidRPr="008D33E5" w:rsidRDefault="000F28A8"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1B114005" w14:textId="3B6EE51F" w:rsidR="000F28A8" w:rsidRPr="008D33E5" w:rsidRDefault="00037A34"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0549B7" w:rsidRPr="008D33E5" w14:paraId="539B5248" w14:textId="77777777" w:rsidTr="001124BF">
        <w:trPr>
          <w:trHeight w:val="20"/>
        </w:trPr>
        <w:tc>
          <w:tcPr>
            <w:tcW w:w="2718" w:type="dxa"/>
            <w:vAlign w:val="bottom"/>
          </w:tcPr>
          <w:p w14:paraId="4B2CAB5F" w14:textId="77777777" w:rsidR="000549B7" w:rsidRPr="008D33E5" w:rsidRDefault="000549B7"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Gonzalez, Ino</w:t>
            </w:r>
          </w:p>
        </w:tc>
        <w:tc>
          <w:tcPr>
            <w:tcW w:w="4032" w:type="dxa"/>
            <w:vAlign w:val="bottom"/>
          </w:tcPr>
          <w:p w14:paraId="0BB72A91" w14:textId="77777777" w:rsidR="000549B7" w:rsidRPr="008D33E5"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CE8A1FE" w14:textId="4D9E1FFF" w:rsidR="000549B7" w:rsidRPr="008D33E5" w:rsidRDefault="00037A34"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7F4FEF" w:rsidRPr="008D33E5" w14:paraId="23C24840" w14:textId="77777777" w:rsidTr="001124BF">
        <w:trPr>
          <w:trHeight w:val="20"/>
        </w:trPr>
        <w:tc>
          <w:tcPr>
            <w:tcW w:w="2718" w:type="dxa"/>
            <w:vAlign w:val="bottom"/>
          </w:tcPr>
          <w:p w14:paraId="3E84A75A" w14:textId="45584562"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Holt, Blake</w:t>
            </w:r>
          </w:p>
        </w:tc>
        <w:tc>
          <w:tcPr>
            <w:tcW w:w="4032" w:type="dxa"/>
            <w:vAlign w:val="bottom"/>
          </w:tcPr>
          <w:p w14:paraId="0214EFDB" w14:textId="77777777" w:rsidR="007F4FEF" w:rsidRPr="008D33E5" w:rsidRDefault="007F4FEF"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84254F6" w14:textId="666A89CE"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C47765" w:rsidRPr="008D33E5" w14:paraId="426ACABC" w14:textId="77777777" w:rsidTr="001124BF">
        <w:trPr>
          <w:trHeight w:val="20"/>
        </w:trPr>
        <w:tc>
          <w:tcPr>
            <w:tcW w:w="2718" w:type="dxa"/>
            <w:vAlign w:val="bottom"/>
          </w:tcPr>
          <w:p w14:paraId="3AFFCC18" w14:textId="07112339" w:rsidR="00C47765" w:rsidRPr="008D33E5" w:rsidRDefault="00C47765" w:rsidP="000549B7">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Khodabakhsh, Fred</w:t>
            </w:r>
          </w:p>
        </w:tc>
        <w:tc>
          <w:tcPr>
            <w:tcW w:w="4032" w:type="dxa"/>
            <w:vAlign w:val="bottom"/>
          </w:tcPr>
          <w:p w14:paraId="0245783C" w14:textId="77777777" w:rsidR="00C47765" w:rsidRPr="008D33E5" w:rsidRDefault="00C47765"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E223C29" w14:textId="0A2FEAB7" w:rsidR="00C47765" w:rsidRPr="008D33E5" w:rsidRDefault="00DC7CFD" w:rsidP="000549B7">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DC7CFD" w:rsidRPr="008D33E5" w14:paraId="280D8B31" w14:textId="77777777" w:rsidTr="001124BF">
        <w:trPr>
          <w:trHeight w:val="20"/>
        </w:trPr>
        <w:tc>
          <w:tcPr>
            <w:tcW w:w="2718" w:type="dxa"/>
            <w:vAlign w:val="bottom"/>
          </w:tcPr>
          <w:p w14:paraId="5D02DBDA" w14:textId="149A0D1A" w:rsidR="00DC7CFD" w:rsidRPr="00DC7CFD" w:rsidRDefault="00DC7C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King, Ryan</w:t>
            </w:r>
          </w:p>
        </w:tc>
        <w:tc>
          <w:tcPr>
            <w:tcW w:w="4032" w:type="dxa"/>
            <w:vAlign w:val="bottom"/>
          </w:tcPr>
          <w:p w14:paraId="51B9153C" w14:textId="77777777" w:rsidR="00DC7CFD" w:rsidRPr="008D33E5" w:rsidRDefault="00DC7CFD"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4706CDF" w14:textId="74F556A3" w:rsidR="00DC7CFD" w:rsidRPr="00DC7CFD" w:rsidRDefault="00DC7CFD" w:rsidP="000549B7">
            <w:pPr>
              <w:spacing w:after="0" w:line="240" w:lineRule="auto"/>
              <w:ind w:left="-90"/>
              <w:jc w:val="both"/>
              <w:rPr>
                <w:rFonts w:ascii="Times New Roman" w:eastAsia="Times New Roman" w:hAnsi="Times New Roman" w:cs="Times New Roman"/>
              </w:rPr>
            </w:pPr>
            <w:r w:rsidRPr="00A6587F">
              <w:rPr>
                <w:rFonts w:ascii="Times New Roman" w:eastAsia="Times New Roman" w:hAnsi="Times New Roman" w:cs="Times New Roman"/>
              </w:rPr>
              <w:t>Via Teleconference</w:t>
            </w:r>
          </w:p>
        </w:tc>
      </w:tr>
      <w:tr w:rsidR="000F28A8" w:rsidRPr="008D33E5" w14:paraId="0C741B98" w14:textId="77777777" w:rsidTr="001124BF">
        <w:trPr>
          <w:trHeight w:val="20"/>
        </w:trPr>
        <w:tc>
          <w:tcPr>
            <w:tcW w:w="2718" w:type="dxa"/>
            <w:vAlign w:val="bottom"/>
          </w:tcPr>
          <w:p w14:paraId="45BFBE49" w14:textId="36961E96" w:rsidR="000F28A8" w:rsidRPr="008D33E5" w:rsidRDefault="000F28A8" w:rsidP="000549B7">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Maggio, Dave</w:t>
            </w:r>
          </w:p>
        </w:tc>
        <w:tc>
          <w:tcPr>
            <w:tcW w:w="4032" w:type="dxa"/>
            <w:vAlign w:val="bottom"/>
          </w:tcPr>
          <w:p w14:paraId="67F3CD49" w14:textId="77777777" w:rsidR="000F28A8" w:rsidRPr="008D33E5" w:rsidRDefault="000F28A8"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F175066" w14:textId="7034C8EB" w:rsidR="000F28A8" w:rsidRPr="008D33E5" w:rsidRDefault="00E14B32" w:rsidP="000549B7">
            <w:pPr>
              <w:spacing w:after="0" w:line="240" w:lineRule="auto"/>
              <w:ind w:left="-90"/>
              <w:jc w:val="both"/>
              <w:rPr>
                <w:rFonts w:ascii="Times New Roman" w:eastAsia="Times New Roman" w:hAnsi="Times New Roman" w:cs="Times New Roman"/>
                <w:highlight w:val="lightGray"/>
              </w:rPr>
            </w:pPr>
            <w:r w:rsidRPr="00E14B32">
              <w:rPr>
                <w:rFonts w:ascii="Times New Roman" w:eastAsia="Times New Roman" w:hAnsi="Times New Roman" w:cs="Times New Roman"/>
              </w:rPr>
              <w:t>Via Teleconference</w:t>
            </w:r>
          </w:p>
        </w:tc>
      </w:tr>
      <w:tr w:rsidR="00750B46" w:rsidRPr="008D33E5" w14:paraId="54B6D070" w14:textId="77777777" w:rsidTr="001124BF">
        <w:trPr>
          <w:trHeight w:val="20"/>
        </w:trPr>
        <w:tc>
          <w:tcPr>
            <w:tcW w:w="2718" w:type="dxa"/>
            <w:vAlign w:val="bottom"/>
          </w:tcPr>
          <w:p w14:paraId="69A2FC80" w14:textId="2A74601C" w:rsidR="00750B46" w:rsidRPr="008D33E5" w:rsidRDefault="00750B46" w:rsidP="000549B7">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McGuire, Joshua</w:t>
            </w:r>
          </w:p>
        </w:tc>
        <w:tc>
          <w:tcPr>
            <w:tcW w:w="4032" w:type="dxa"/>
            <w:vAlign w:val="bottom"/>
          </w:tcPr>
          <w:p w14:paraId="2CBD9F21" w14:textId="77777777" w:rsidR="00750B46" w:rsidRPr="008D33E5" w:rsidRDefault="00750B46"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18E8CA9" w14:textId="3517520F" w:rsidR="00750B46" w:rsidRPr="008D33E5" w:rsidRDefault="00DC7CFD" w:rsidP="000549B7">
            <w:pPr>
              <w:spacing w:after="0" w:line="240" w:lineRule="auto"/>
              <w:ind w:left="-90"/>
              <w:jc w:val="both"/>
              <w:rPr>
                <w:rFonts w:ascii="Times New Roman" w:eastAsia="Times New Roman" w:hAnsi="Times New Roman" w:cs="Times New Roman"/>
                <w:highlight w:val="lightGray"/>
              </w:rPr>
            </w:pPr>
            <w:r w:rsidRPr="00DC7CFD">
              <w:rPr>
                <w:rFonts w:ascii="Times New Roman" w:eastAsia="Times New Roman" w:hAnsi="Times New Roman" w:cs="Times New Roman"/>
              </w:rPr>
              <w:t>Via Teleconference</w:t>
            </w:r>
          </w:p>
        </w:tc>
      </w:tr>
      <w:tr w:rsidR="007F4FEF" w:rsidRPr="008D33E5" w14:paraId="0E458C30" w14:textId="77777777" w:rsidTr="001124BF">
        <w:trPr>
          <w:trHeight w:val="20"/>
        </w:trPr>
        <w:tc>
          <w:tcPr>
            <w:tcW w:w="2718" w:type="dxa"/>
            <w:vAlign w:val="bottom"/>
          </w:tcPr>
          <w:p w14:paraId="5BD240ED" w14:textId="297D2C2B" w:rsidR="007F4FEF" w:rsidRPr="007F4FEF" w:rsidRDefault="007F4FEF"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Mereness, Matt</w:t>
            </w:r>
          </w:p>
        </w:tc>
        <w:tc>
          <w:tcPr>
            <w:tcW w:w="4032" w:type="dxa"/>
            <w:vAlign w:val="bottom"/>
          </w:tcPr>
          <w:p w14:paraId="2C11B970" w14:textId="77777777" w:rsidR="007F4FEF" w:rsidRPr="008D33E5" w:rsidRDefault="007F4FEF"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F03C266" w14:textId="421441EA" w:rsidR="007F4FEF" w:rsidRPr="00037A34" w:rsidRDefault="007F4FEF" w:rsidP="000549B7">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7F4FEF" w:rsidRPr="008D33E5" w14:paraId="5B08F7EC" w14:textId="77777777" w:rsidTr="001124BF">
        <w:trPr>
          <w:trHeight w:val="20"/>
        </w:trPr>
        <w:tc>
          <w:tcPr>
            <w:tcW w:w="2718" w:type="dxa"/>
            <w:vAlign w:val="bottom"/>
          </w:tcPr>
          <w:p w14:paraId="1EE0E6C7" w14:textId="54B964A9" w:rsidR="007F4FEF" w:rsidRPr="007F4FEF" w:rsidRDefault="007F4FEF" w:rsidP="000549B7">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Neel, Evan</w:t>
            </w:r>
          </w:p>
        </w:tc>
        <w:tc>
          <w:tcPr>
            <w:tcW w:w="4032" w:type="dxa"/>
            <w:vAlign w:val="bottom"/>
          </w:tcPr>
          <w:p w14:paraId="350210C6" w14:textId="77777777" w:rsidR="007F4FEF" w:rsidRPr="008D33E5" w:rsidRDefault="007F4FEF"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2B4A436A" w14:textId="675788B9"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DC7CFD" w:rsidRPr="008D33E5" w14:paraId="6BCC78BE" w14:textId="77777777" w:rsidTr="001124BF">
        <w:trPr>
          <w:trHeight w:val="20"/>
        </w:trPr>
        <w:tc>
          <w:tcPr>
            <w:tcW w:w="2718" w:type="dxa"/>
            <w:vAlign w:val="bottom"/>
          </w:tcPr>
          <w:p w14:paraId="4855C434" w14:textId="5131BCBA" w:rsidR="00DC7CFD" w:rsidRPr="007F4FEF" w:rsidRDefault="00DC7CFD"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Patterson, Mark</w:t>
            </w:r>
          </w:p>
        </w:tc>
        <w:tc>
          <w:tcPr>
            <w:tcW w:w="4032" w:type="dxa"/>
            <w:vAlign w:val="bottom"/>
          </w:tcPr>
          <w:p w14:paraId="1D54D5F6" w14:textId="77777777" w:rsidR="00DC7CFD" w:rsidRPr="008D33E5" w:rsidRDefault="00DC7CFD"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AA0F464" w14:textId="7C221212" w:rsidR="00DC7CFD" w:rsidRPr="007F4FEF" w:rsidRDefault="00DC7CFD" w:rsidP="000549B7">
            <w:pPr>
              <w:spacing w:after="0" w:line="240" w:lineRule="auto"/>
              <w:ind w:left="-90"/>
              <w:jc w:val="both"/>
              <w:rPr>
                <w:rFonts w:ascii="Times New Roman" w:eastAsia="Times New Roman" w:hAnsi="Times New Roman" w:cs="Times New Roman"/>
              </w:rPr>
            </w:pPr>
            <w:r w:rsidRPr="00037A34">
              <w:rPr>
                <w:rFonts w:ascii="Times New Roman" w:eastAsia="Times New Roman" w:hAnsi="Times New Roman" w:cs="Times New Roman"/>
              </w:rPr>
              <w:t>Via Teleconference</w:t>
            </w:r>
          </w:p>
        </w:tc>
      </w:tr>
      <w:tr w:rsidR="000549B7" w:rsidRPr="008D33E5" w14:paraId="1DE1B92C" w14:textId="77777777" w:rsidTr="001124BF">
        <w:trPr>
          <w:trHeight w:val="20"/>
        </w:trPr>
        <w:tc>
          <w:tcPr>
            <w:tcW w:w="2718" w:type="dxa"/>
            <w:vAlign w:val="bottom"/>
          </w:tcPr>
          <w:p w14:paraId="0BDAD9DA" w14:textId="77777777" w:rsidR="000549B7" w:rsidRPr="007F4FEF" w:rsidRDefault="000549B7" w:rsidP="000549B7">
            <w:pPr>
              <w:spacing w:after="0" w:line="240" w:lineRule="auto"/>
              <w:ind w:left="-90"/>
              <w:jc w:val="both"/>
              <w:rPr>
                <w:rFonts w:ascii="Times New Roman" w:eastAsia="Times New Roman" w:hAnsi="Times New Roman" w:cs="Times New Roman"/>
              </w:rPr>
            </w:pPr>
            <w:r w:rsidRPr="007F4FEF">
              <w:rPr>
                <w:rFonts w:ascii="Times New Roman" w:eastAsia="Times New Roman" w:hAnsi="Times New Roman" w:cs="Times New Roman"/>
              </w:rPr>
              <w:t>Phillips, Cory</w:t>
            </w:r>
          </w:p>
        </w:tc>
        <w:tc>
          <w:tcPr>
            <w:tcW w:w="4032" w:type="dxa"/>
            <w:vAlign w:val="bottom"/>
          </w:tcPr>
          <w:p w14:paraId="65E434DE" w14:textId="77777777" w:rsidR="000549B7" w:rsidRPr="008D33E5" w:rsidRDefault="000549B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ECD1D15" w14:textId="3EE20536" w:rsidR="000549B7"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3E5EF0" w:rsidRPr="008D33E5" w14:paraId="0D0231DE" w14:textId="77777777" w:rsidTr="001124BF">
        <w:trPr>
          <w:trHeight w:val="20"/>
        </w:trPr>
        <w:tc>
          <w:tcPr>
            <w:tcW w:w="2718" w:type="dxa"/>
            <w:vAlign w:val="bottom"/>
          </w:tcPr>
          <w:p w14:paraId="7A14A3D1" w14:textId="24C91511" w:rsidR="003E5EF0" w:rsidRPr="008D33E5" w:rsidRDefault="003E5EF0"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Rosel, Austin</w:t>
            </w:r>
          </w:p>
        </w:tc>
        <w:tc>
          <w:tcPr>
            <w:tcW w:w="4032" w:type="dxa"/>
            <w:vAlign w:val="bottom"/>
          </w:tcPr>
          <w:p w14:paraId="04DD8C81" w14:textId="77777777" w:rsidR="003E5EF0" w:rsidRPr="008D33E5" w:rsidRDefault="003E5EF0"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263E2D7" w14:textId="37F78AA2" w:rsidR="003E5EF0" w:rsidRPr="008D33E5" w:rsidRDefault="003E5EF0" w:rsidP="000549B7">
            <w:pPr>
              <w:spacing w:after="0" w:line="240" w:lineRule="auto"/>
              <w:ind w:left="-90"/>
              <w:jc w:val="both"/>
              <w:rPr>
                <w:rFonts w:ascii="Times New Roman" w:eastAsia="Times New Roman" w:hAnsi="Times New Roman" w:cs="Times New Roman"/>
                <w:highlight w:val="lightGray"/>
              </w:rPr>
            </w:pPr>
          </w:p>
        </w:tc>
      </w:tr>
      <w:tr w:rsidR="00377A87" w:rsidRPr="008D33E5" w14:paraId="4402B407" w14:textId="77777777" w:rsidTr="001124BF">
        <w:trPr>
          <w:trHeight w:val="20"/>
        </w:trPr>
        <w:tc>
          <w:tcPr>
            <w:tcW w:w="2718" w:type="dxa"/>
            <w:vAlign w:val="bottom"/>
          </w:tcPr>
          <w:p w14:paraId="0DB55F5A" w14:textId="64159410" w:rsidR="00377A87" w:rsidRPr="008D33E5" w:rsidRDefault="00377A87"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Roberts, Randy</w:t>
            </w:r>
          </w:p>
        </w:tc>
        <w:tc>
          <w:tcPr>
            <w:tcW w:w="4032" w:type="dxa"/>
            <w:vAlign w:val="bottom"/>
          </w:tcPr>
          <w:p w14:paraId="0217C801" w14:textId="77777777" w:rsidR="00377A87" w:rsidRPr="008D33E5" w:rsidRDefault="00377A87"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65608CB4" w14:textId="750ABCBD" w:rsidR="00377A87" w:rsidRPr="008D33E5" w:rsidRDefault="00037A34"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7F4FEF" w:rsidRPr="008D33E5" w14:paraId="054EEDEE" w14:textId="77777777" w:rsidTr="001124BF">
        <w:trPr>
          <w:trHeight w:val="20"/>
        </w:trPr>
        <w:tc>
          <w:tcPr>
            <w:tcW w:w="2718" w:type="dxa"/>
            <w:vAlign w:val="bottom"/>
          </w:tcPr>
          <w:p w14:paraId="5531641F" w14:textId="024D6199"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Shanks, Magie</w:t>
            </w:r>
          </w:p>
        </w:tc>
        <w:tc>
          <w:tcPr>
            <w:tcW w:w="4032" w:type="dxa"/>
            <w:vAlign w:val="bottom"/>
          </w:tcPr>
          <w:p w14:paraId="62DAE947" w14:textId="77777777" w:rsidR="007F4FEF" w:rsidRPr="008D33E5" w:rsidRDefault="007F4FEF"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033437D7" w14:textId="6DA5DC55" w:rsidR="007F4FEF" w:rsidRPr="008D33E5" w:rsidRDefault="007F4FEF" w:rsidP="000549B7">
            <w:pPr>
              <w:spacing w:after="0" w:line="240" w:lineRule="auto"/>
              <w:ind w:left="-90"/>
              <w:jc w:val="both"/>
              <w:rPr>
                <w:rFonts w:ascii="Times New Roman" w:eastAsia="Times New Roman" w:hAnsi="Times New Roman" w:cs="Times New Roman"/>
                <w:highlight w:val="lightGray"/>
              </w:rPr>
            </w:pPr>
            <w:r w:rsidRPr="00037A34">
              <w:rPr>
                <w:rFonts w:ascii="Times New Roman" w:eastAsia="Times New Roman" w:hAnsi="Times New Roman" w:cs="Times New Roman"/>
              </w:rPr>
              <w:t>Via Teleconference</w:t>
            </w:r>
          </w:p>
        </w:tc>
      </w:tr>
      <w:tr w:rsidR="00B86E13" w:rsidRPr="008D33E5" w14:paraId="5FC5B9C1" w14:textId="77777777" w:rsidTr="001124BF">
        <w:trPr>
          <w:trHeight w:val="20"/>
        </w:trPr>
        <w:tc>
          <w:tcPr>
            <w:tcW w:w="2718" w:type="dxa"/>
            <w:vAlign w:val="bottom"/>
          </w:tcPr>
          <w:p w14:paraId="4A3EF30C" w14:textId="17ED8454" w:rsidR="00B86E13" w:rsidRPr="008D33E5" w:rsidRDefault="00B86E13"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Shaw, Pamela</w:t>
            </w:r>
          </w:p>
        </w:tc>
        <w:tc>
          <w:tcPr>
            <w:tcW w:w="4032" w:type="dxa"/>
            <w:vAlign w:val="bottom"/>
          </w:tcPr>
          <w:p w14:paraId="6BFEF162" w14:textId="77777777" w:rsidR="00B86E13" w:rsidRPr="008D33E5" w:rsidRDefault="00B86E13"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2E7F2BF2" w14:textId="7E087710" w:rsidR="00B86E13"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7F292B" w:rsidRPr="008D33E5" w14:paraId="09B0D5C0" w14:textId="77777777" w:rsidTr="001124BF">
        <w:trPr>
          <w:trHeight w:val="20"/>
        </w:trPr>
        <w:tc>
          <w:tcPr>
            <w:tcW w:w="2718" w:type="dxa"/>
            <w:vAlign w:val="bottom"/>
          </w:tcPr>
          <w:p w14:paraId="2D439FC0" w14:textId="154526E8" w:rsidR="007F292B" w:rsidRPr="008D33E5" w:rsidRDefault="007F292B"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Warnken, Pete</w:t>
            </w:r>
          </w:p>
        </w:tc>
        <w:tc>
          <w:tcPr>
            <w:tcW w:w="4032" w:type="dxa"/>
            <w:vAlign w:val="bottom"/>
          </w:tcPr>
          <w:p w14:paraId="16544A64" w14:textId="77777777" w:rsidR="007F292B" w:rsidRPr="008D33E5" w:rsidRDefault="007F292B"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3AB6964D" w14:textId="237DDC1D" w:rsidR="007F292B" w:rsidRPr="008D33E5" w:rsidRDefault="007F4FEF" w:rsidP="000549B7">
            <w:pPr>
              <w:spacing w:after="0" w:line="240" w:lineRule="auto"/>
              <w:ind w:left="-90"/>
              <w:jc w:val="both"/>
              <w:rPr>
                <w:rFonts w:ascii="Times New Roman" w:eastAsia="Times New Roman" w:hAnsi="Times New Roman" w:cs="Times New Roman"/>
                <w:highlight w:val="lightGray"/>
              </w:rPr>
            </w:pPr>
            <w:r w:rsidRPr="007F4FEF">
              <w:rPr>
                <w:rFonts w:ascii="Times New Roman" w:eastAsia="Times New Roman" w:hAnsi="Times New Roman" w:cs="Times New Roman"/>
              </w:rPr>
              <w:t>Via Teleconference</w:t>
            </w:r>
          </w:p>
        </w:tc>
      </w:tr>
      <w:tr w:rsidR="00F0123C" w:rsidRPr="008D33E5" w14:paraId="332BF01D" w14:textId="77777777" w:rsidTr="001124BF">
        <w:trPr>
          <w:trHeight w:val="20"/>
        </w:trPr>
        <w:tc>
          <w:tcPr>
            <w:tcW w:w="2718" w:type="dxa"/>
            <w:vAlign w:val="bottom"/>
          </w:tcPr>
          <w:p w14:paraId="09C54C99" w14:textId="6BF307B4" w:rsidR="00F0123C" w:rsidRPr="008D33E5" w:rsidRDefault="00F0123C" w:rsidP="000549B7">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Wasik-Gutierrez, Erin</w:t>
            </w:r>
          </w:p>
        </w:tc>
        <w:tc>
          <w:tcPr>
            <w:tcW w:w="4032" w:type="dxa"/>
            <w:vAlign w:val="bottom"/>
          </w:tcPr>
          <w:p w14:paraId="71182FB8" w14:textId="77777777" w:rsidR="00F0123C" w:rsidRPr="008D33E5" w:rsidRDefault="00F0123C" w:rsidP="000549B7">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7EB9124" w14:textId="2850B43F" w:rsidR="00F0123C" w:rsidRPr="008D33E5" w:rsidRDefault="001D7551" w:rsidP="000549B7">
            <w:pPr>
              <w:spacing w:after="0" w:line="240" w:lineRule="auto"/>
              <w:ind w:left="-90"/>
              <w:jc w:val="both"/>
              <w:rPr>
                <w:rFonts w:ascii="Times New Roman" w:eastAsia="Times New Roman" w:hAnsi="Times New Roman" w:cs="Times New Roman"/>
                <w:highlight w:val="lightGray"/>
              </w:rPr>
            </w:pPr>
            <w:r w:rsidRPr="001D7551">
              <w:rPr>
                <w:rFonts w:ascii="Times New Roman" w:eastAsia="Times New Roman" w:hAnsi="Times New Roman" w:cs="Times New Roman"/>
              </w:rPr>
              <w:t>Via Teleconference</w:t>
            </w:r>
          </w:p>
        </w:tc>
      </w:tr>
      <w:bookmarkEnd w:id="6"/>
    </w:tbl>
    <w:p w14:paraId="54118F5A" w14:textId="2A98788E" w:rsidR="007A4C80" w:rsidRDefault="007A4C80" w:rsidP="00EB51A0">
      <w:pPr>
        <w:pStyle w:val="NoSpacing"/>
        <w:jc w:val="both"/>
        <w:rPr>
          <w:rFonts w:ascii="Times New Roman" w:hAnsi="Times New Roman" w:cs="Times New Roman"/>
          <w:i/>
        </w:rPr>
      </w:pPr>
    </w:p>
    <w:p w14:paraId="36559BFB" w14:textId="77777777" w:rsidR="007A4C80" w:rsidRDefault="007A4C80" w:rsidP="00EB51A0">
      <w:pPr>
        <w:pStyle w:val="NoSpacing"/>
        <w:jc w:val="both"/>
        <w:rPr>
          <w:rFonts w:ascii="Times New Roman" w:hAnsi="Times New Roman" w:cs="Times New Roman"/>
          <w:i/>
        </w:rPr>
      </w:pPr>
    </w:p>
    <w:p w14:paraId="60DDE38B" w14:textId="136CE81E" w:rsidR="00EB6CF3" w:rsidRPr="008D33E5" w:rsidRDefault="00EB6CF3" w:rsidP="00EB51A0">
      <w:pPr>
        <w:pStyle w:val="NoSpacing"/>
        <w:jc w:val="both"/>
        <w:rPr>
          <w:rFonts w:ascii="Times New Roman" w:hAnsi="Times New Roman" w:cs="Times New Roman"/>
          <w:i/>
        </w:rPr>
      </w:pPr>
      <w:r w:rsidRPr="008D33E5">
        <w:rPr>
          <w:rFonts w:ascii="Times New Roman" w:hAnsi="Times New Roman" w:cs="Times New Roman"/>
          <w:i/>
        </w:rPr>
        <w:t xml:space="preserve">Unless otherwise indicated, all Market Segments </w:t>
      </w:r>
      <w:r w:rsidR="00C3044B" w:rsidRPr="008D33E5">
        <w:rPr>
          <w:rFonts w:ascii="Times New Roman" w:hAnsi="Times New Roman" w:cs="Times New Roman"/>
          <w:i/>
        </w:rPr>
        <w:t>participated in the votes</w:t>
      </w:r>
      <w:r w:rsidRPr="008D33E5">
        <w:rPr>
          <w:rFonts w:ascii="Times New Roman" w:hAnsi="Times New Roman" w:cs="Times New Roman"/>
          <w:i/>
        </w:rPr>
        <w:t>.</w:t>
      </w:r>
    </w:p>
    <w:p w14:paraId="35B55AD9" w14:textId="1AE8F037" w:rsidR="00560CD1" w:rsidRDefault="00560CD1" w:rsidP="00EB51A0">
      <w:pPr>
        <w:pStyle w:val="NoSpacing"/>
        <w:jc w:val="both"/>
        <w:rPr>
          <w:rFonts w:ascii="Times New Roman" w:hAnsi="Times New Roman" w:cs="Times New Roman"/>
          <w:highlight w:val="lightGray"/>
        </w:rPr>
      </w:pPr>
    </w:p>
    <w:p w14:paraId="75541B4F" w14:textId="77777777" w:rsidR="00A206F8" w:rsidRDefault="00A206F8" w:rsidP="00EB51A0">
      <w:pPr>
        <w:pStyle w:val="NoSpacing"/>
        <w:jc w:val="both"/>
        <w:rPr>
          <w:rFonts w:ascii="Times New Roman" w:hAnsi="Times New Roman" w:cs="Times New Roman"/>
          <w:highlight w:val="lightGray"/>
        </w:rPr>
      </w:pPr>
    </w:p>
    <w:p w14:paraId="428330A1" w14:textId="08DCD520" w:rsidR="00A206F8" w:rsidRPr="008D33E5" w:rsidRDefault="00A206F8" w:rsidP="00A206F8">
      <w:pPr>
        <w:pStyle w:val="NoSpacing"/>
        <w:jc w:val="both"/>
        <w:rPr>
          <w:rFonts w:ascii="Times New Roman" w:hAnsi="Times New Roman" w:cs="Times New Roman"/>
          <w:highlight w:val="lightGray"/>
        </w:rPr>
      </w:pPr>
      <w:r>
        <w:rPr>
          <w:rFonts w:ascii="Times New Roman" w:hAnsi="Times New Roman" w:cs="Times New Roman"/>
        </w:rPr>
        <w:t xml:space="preserve">Suzy Clifton </w:t>
      </w:r>
      <w:r w:rsidRPr="004851D9">
        <w:rPr>
          <w:rFonts w:ascii="Times New Roman" w:hAnsi="Times New Roman" w:cs="Times New Roman"/>
        </w:rPr>
        <w:t xml:space="preserve">called the </w:t>
      </w:r>
      <w:r>
        <w:rPr>
          <w:rFonts w:ascii="Times New Roman" w:hAnsi="Times New Roman" w:cs="Times New Roman"/>
        </w:rPr>
        <w:t>January 11, 2023 WMS</w:t>
      </w:r>
      <w:r w:rsidRPr="004851D9">
        <w:rPr>
          <w:rFonts w:ascii="Times New Roman" w:hAnsi="Times New Roman" w:cs="Times New Roman"/>
        </w:rPr>
        <w:t xml:space="preserve"> meeting to order at 9:30 a.m.</w:t>
      </w:r>
    </w:p>
    <w:p w14:paraId="098A53A3" w14:textId="36A8A1C8" w:rsidR="007A4C80" w:rsidRDefault="007A4C80" w:rsidP="00EB51A0">
      <w:pPr>
        <w:pStyle w:val="NoSpacing"/>
        <w:jc w:val="both"/>
        <w:rPr>
          <w:rFonts w:ascii="Times New Roman" w:hAnsi="Times New Roman" w:cs="Times New Roman"/>
          <w:highlight w:val="lightGray"/>
        </w:rPr>
      </w:pPr>
    </w:p>
    <w:p w14:paraId="7E5347B3" w14:textId="77777777" w:rsidR="00A206F8" w:rsidRPr="008D33E5" w:rsidRDefault="00A206F8" w:rsidP="00EB51A0">
      <w:pPr>
        <w:pStyle w:val="NoSpacing"/>
        <w:jc w:val="both"/>
        <w:rPr>
          <w:rFonts w:ascii="Times New Roman" w:hAnsi="Times New Roman" w:cs="Times New Roman"/>
          <w:highlight w:val="lightGray"/>
        </w:rPr>
      </w:pPr>
    </w:p>
    <w:p w14:paraId="096B18FE" w14:textId="77777777" w:rsidR="006F3BD4" w:rsidRPr="008D33E5" w:rsidRDefault="006F3BD4" w:rsidP="006F3BD4">
      <w:pPr>
        <w:pStyle w:val="NoSpacing"/>
        <w:jc w:val="both"/>
        <w:rPr>
          <w:rFonts w:ascii="Times New Roman" w:hAnsi="Times New Roman" w:cs="Times New Roman"/>
          <w:u w:val="single"/>
        </w:rPr>
      </w:pPr>
      <w:r w:rsidRPr="008D33E5">
        <w:rPr>
          <w:rFonts w:ascii="Times New Roman" w:hAnsi="Times New Roman" w:cs="Times New Roman"/>
          <w:u w:val="single"/>
        </w:rPr>
        <w:t>Antitrust Admonition</w:t>
      </w:r>
    </w:p>
    <w:p w14:paraId="6CAA79CC" w14:textId="018A15E3" w:rsidR="006F3BD4" w:rsidRPr="008D33E5" w:rsidRDefault="00A206F8" w:rsidP="006F3BD4">
      <w:pPr>
        <w:pStyle w:val="NoSpacing"/>
        <w:jc w:val="both"/>
        <w:rPr>
          <w:rFonts w:ascii="Times New Roman" w:hAnsi="Times New Roman" w:cs="Times New Roman"/>
        </w:rPr>
      </w:pPr>
      <w:r>
        <w:rPr>
          <w:rFonts w:ascii="Times New Roman" w:hAnsi="Times New Roman" w:cs="Times New Roman"/>
        </w:rPr>
        <w:t xml:space="preserve">Ms. </w:t>
      </w:r>
      <w:r w:rsidR="008D33E5" w:rsidRPr="008D33E5">
        <w:rPr>
          <w:rFonts w:ascii="Times New Roman" w:hAnsi="Times New Roman" w:cs="Times New Roman"/>
        </w:rPr>
        <w:t>Clifton</w:t>
      </w:r>
      <w:r w:rsidR="00801D86" w:rsidRPr="008D33E5">
        <w:rPr>
          <w:rFonts w:ascii="Times New Roman" w:hAnsi="Times New Roman" w:cs="Times New Roman"/>
        </w:rPr>
        <w:t xml:space="preserve"> </w:t>
      </w:r>
      <w:r w:rsidR="00042269" w:rsidRPr="008D33E5">
        <w:rPr>
          <w:rFonts w:ascii="Times New Roman" w:hAnsi="Times New Roman" w:cs="Times New Roman"/>
        </w:rPr>
        <w:t>d</w:t>
      </w:r>
      <w:r w:rsidR="006F3BD4" w:rsidRPr="008D33E5">
        <w:rPr>
          <w:rFonts w:ascii="Times New Roman" w:hAnsi="Times New Roman" w:cs="Times New Roman"/>
        </w:rPr>
        <w:t xml:space="preserve">irected attention to the Antitrust Admonition, which was displayed. </w:t>
      </w:r>
    </w:p>
    <w:p w14:paraId="630F89C8" w14:textId="00278F52" w:rsidR="00E0216D" w:rsidRDefault="00E0216D" w:rsidP="00AF3C7F">
      <w:pPr>
        <w:pStyle w:val="NoSpacing"/>
        <w:jc w:val="both"/>
        <w:rPr>
          <w:rFonts w:ascii="Times New Roman" w:hAnsi="Times New Roman" w:cs="Times New Roman"/>
          <w:u w:val="single"/>
        </w:rPr>
      </w:pPr>
    </w:p>
    <w:p w14:paraId="08B1DCCA" w14:textId="63F15B08" w:rsidR="008D33E5" w:rsidRDefault="008D33E5" w:rsidP="00AF3C7F">
      <w:pPr>
        <w:pStyle w:val="NoSpacing"/>
        <w:jc w:val="both"/>
        <w:rPr>
          <w:rFonts w:ascii="Times New Roman" w:hAnsi="Times New Roman" w:cs="Times New Roman"/>
          <w:u w:val="single"/>
        </w:rPr>
      </w:pPr>
    </w:p>
    <w:p w14:paraId="3D3E2D5B" w14:textId="56F11CBB" w:rsidR="006335A3" w:rsidRDefault="006335A3" w:rsidP="00AF3C7F">
      <w:pPr>
        <w:pStyle w:val="NoSpacing"/>
        <w:jc w:val="both"/>
        <w:rPr>
          <w:rFonts w:ascii="Times New Roman" w:hAnsi="Times New Roman" w:cs="Times New Roman"/>
          <w:u w:val="single"/>
        </w:rPr>
      </w:pPr>
      <w:r w:rsidRPr="006335A3">
        <w:rPr>
          <w:rFonts w:ascii="Times New Roman" w:hAnsi="Times New Roman" w:cs="Times New Roman"/>
          <w:u w:val="single"/>
        </w:rPr>
        <w:t>Membership Introductions</w:t>
      </w:r>
    </w:p>
    <w:p w14:paraId="7AE80DCB" w14:textId="2457624D" w:rsidR="006335A3" w:rsidRPr="004474AA" w:rsidRDefault="004474AA" w:rsidP="00AF3C7F">
      <w:pPr>
        <w:pStyle w:val="NoSpacing"/>
        <w:jc w:val="both"/>
        <w:rPr>
          <w:rFonts w:ascii="Times New Roman" w:hAnsi="Times New Roman" w:cs="Times New Roman"/>
        </w:rPr>
      </w:pPr>
      <w:r w:rsidRPr="004474AA">
        <w:rPr>
          <w:rFonts w:ascii="Times New Roman" w:hAnsi="Times New Roman" w:cs="Times New Roman"/>
        </w:rPr>
        <w:t xml:space="preserve">Ms. Clifton introduced newly seated WMS Segment Representatives and expressed appreciation for returning WMS Segment Representatives </w:t>
      </w:r>
      <w:r>
        <w:rPr>
          <w:rFonts w:ascii="Times New Roman" w:hAnsi="Times New Roman" w:cs="Times New Roman"/>
        </w:rPr>
        <w:t xml:space="preserve">and their </w:t>
      </w:r>
      <w:r w:rsidRPr="004474AA">
        <w:rPr>
          <w:rFonts w:ascii="Times New Roman" w:hAnsi="Times New Roman" w:cs="Times New Roman"/>
        </w:rPr>
        <w:t>willingness to continue to serve.</w:t>
      </w:r>
    </w:p>
    <w:p w14:paraId="6C86CB96" w14:textId="0A3D2851" w:rsidR="004474AA" w:rsidRDefault="004474AA" w:rsidP="00AF3C7F">
      <w:pPr>
        <w:pStyle w:val="NoSpacing"/>
        <w:jc w:val="both"/>
        <w:rPr>
          <w:rFonts w:ascii="Times New Roman" w:hAnsi="Times New Roman" w:cs="Times New Roman"/>
          <w:u w:val="single"/>
        </w:rPr>
      </w:pPr>
    </w:p>
    <w:p w14:paraId="6740516A" w14:textId="77777777" w:rsidR="004474AA" w:rsidRPr="008D33E5" w:rsidRDefault="004474AA" w:rsidP="00AF3C7F">
      <w:pPr>
        <w:pStyle w:val="NoSpacing"/>
        <w:jc w:val="both"/>
        <w:rPr>
          <w:rFonts w:ascii="Times New Roman" w:hAnsi="Times New Roman" w:cs="Times New Roman"/>
          <w:u w:val="single"/>
        </w:rPr>
      </w:pPr>
    </w:p>
    <w:p w14:paraId="0B7BD21D" w14:textId="65C46584" w:rsidR="008D33E5" w:rsidRPr="00D042B6" w:rsidRDefault="008D33E5" w:rsidP="008D33E5">
      <w:pPr>
        <w:pStyle w:val="NoSpacing"/>
        <w:jc w:val="both"/>
        <w:rPr>
          <w:rFonts w:ascii="Times New Roman" w:hAnsi="Times New Roman" w:cs="Times New Roman"/>
          <w:u w:val="single"/>
        </w:rPr>
      </w:pPr>
      <w:r w:rsidRPr="00661405">
        <w:rPr>
          <w:rFonts w:ascii="Times New Roman" w:hAnsi="Times New Roman" w:cs="Times New Roman"/>
          <w:u w:val="single"/>
        </w:rPr>
        <w:lastRenderedPageBreak/>
        <w:t>Election of 202</w:t>
      </w:r>
      <w:r>
        <w:rPr>
          <w:rFonts w:ascii="Times New Roman" w:hAnsi="Times New Roman" w:cs="Times New Roman"/>
          <w:u w:val="single"/>
        </w:rPr>
        <w:t>3</w:t>
      </w:r>
      <w:r w:rsidRPr="00661405">
        <w:rPr>
          <w:rFonts w:ascii="Times New Roman" w:hAnsi="Times New Roman" w:cs="Times New Roman"/>
          <w:u w:val="single"/>
        </w:rPr>
        <w:t xml:space="preserve"> WMS Chair and Vice Chair</w:t>
      </w:r>
      <w:r>
        <w:rPr>
          <w:rFonts w:ascii="Times New Roman" w:hAnsi="Times New Roman" w:cs="Times New Roman"/>
          <w:u w:val="single"/>
        </w:rPr>
        <w:t xml:space="preserve"> </w:t>
      </w:r>
      <w:r w:rsidRPr="00D042B6">
        <w:rPr>
          <w:rFonts w:ascii="Times New Roman" w:hAnsi="Times New Roman" w:cs="Times New Roman"/>
          <w:u w:val="single"/>
        </w:rPr>
        <w:t>(see Key Documents)</w:t>
      </w:r>
      <w:r w:rsidRPr="00D042B6">
        <w:rPr>
          <w:rStyle w:val="FootnoteReference"/>
          <w:rFonts w:ascii="Times New Roman" w:hAnsi="Times New Roman" w:cs="Times New Roman"/>
          <w:u w:val="single"/>
        </w:rPr>
        <w:footnoteReference w:id="1"/>
      </w:r>
    </w:p>
    <w:p w14:paraId="1053B48A" w14:textId="77777777" w:rsidR="007A4C80" w:rsidRDefault="008D33E5" w:rsidP="008D33E5">
      <w:pPr>
        <w:pStyle w:val="NoSpacing"/>
        <w:jc w:val="both"/>
        <w:rPr>
          <w:rFonts w:ascii="Times New Roman" w:hAnsi="Times New Roman" w:cs="Times New Roman"/>
        </w:rPr>
      </w:pPr>
      <w:r w:rsidRPr="00661405">
        <w:rPr>
          <w:rFonts w:ascii="Times New Roman" w:hAnsi="Times New Roman" w:cs="Times New Roman"/>
        </w:rPr>
        <w:t xml:space="preserve">Ms. Clifton reviewed the leadership election process codified in the Technical Advisory Committee </w:t>
      </w:r>
    </w:p>
    <w:p w14:paraId="2838538A" w14:textId="7641D14B" w:rsidR="008D33E5" w:rsidRPr="00661405" w:rsidRDefault="008D33E5" w:rsidP="008D33E5">
      <w:pPr>
        <w:pStyle w:val="NoSpacing"/>
        <w:jc w:val="both"/>
        <w:rPr>
          <w:rFonts w:ascii="Times New Roman" w:hAnsi="Times New Roman" w:cs="Times New Roman"/>
        </w:rPr>
      </w:pPr>
      <w:r w:rsidRPr="00661405">
        <w:rPr>
          <w:rFonts w:ascii="Times New Roman" w:hAnsi="Times New Roman" w:cs="Times New Roman"/>
        </w:rPr>
        <w:t>Procedures and opened the floor for nominations.</w:t>
      </w:r>
    </w:p>
    <w:p w14:paraId="39F29705" w14:textId="77777777" w:rsidR="007A4C80" w:rsidRDefault="007A4C80" w:rsidP="008D33E5">
      <w:pPr>
        <w:pStyle w:val="NoSpacing"/>
        <w:rPr>
          <w:rFonts w:ascii="Times New Roman" w:hAnsi="Times New Roman" w:cs="Times New Roman"/>
          <w:b/>
        </w:rPr>
      </w:pPr>
    </w:p>
    <w:p w14:paraId="05B9A5D7" w14:textId="6CA96773" w:rsidR="008D33E5" w:rsidRPr="00223943" w:rsidRDefault="008D33E5" w:rsidP="008D33E5">
      <w:pPr>
        <w:pStyle w:val="NoSpacing"/>
        <w:rPr>
          <w:rFonts w:ascii="Times New Roman" w:hAnsi="Times New Roman" w:cs="Times New Roman"/>
          <w:b/>
        </w:rPr>
      </w:pPr>
      <w:r w:rsidRPr="00223943">
        <w:rPr>
          <w:rFonts w:ascii="Times New Roman" w:hAnsi="Times New Roman" w:cs="Times New Roman"/>
          <w:b/>
        </w:rPr>
        <w:t>I</w:t>
      </w:r>
      <w:r>
        <w:rPr>
          <w:rFonts w:ascii="Times New Roman" w:hAnsi="Times New Roman" w:cs="Times New Roman"/>
          <w:b/>
        </w:rPr>
        <w:t xml:space="preserve">van Velasquez </w:t>
      </w:r>
      <w:r w:rsidRPr="00223943">
        <w:rPr>
          <w:rFonts w:ascii="Times New Roman" w:hAnsi="Times New Roman" w:cs="Times New Roman"/>
          <w:b/>
        </w:rPr>
        <w:t xml:space="preserve">nominated </w:t>
      </w:r>
      <w:r>
        <w:rPr>
          <w:rFonts w:ascii="Times New Roman" w:hAnsi="Times New Roman" w:cs="Times New Roman"/>
          <w:b/>
        </w:rPr>
        <w:t xml:space="preserve">Eric Blakey for </w:t>
      </w:r>
      <w:r w:rsidRPr="00223943">
        <w:rPr>
          <w:rFonts w:ascii="Times New Roman" w:hAnsi="Times New Roman" w:cs="Times New Roman"/>
          <w:b/>
        </w:rPr>
        <w:t>202</w:t>
      </w:r>
      <w:r>
        <w:rPr>
          <w:rFonts w:ascii="Times New Roman" w:hAnsi="Times New Roman" w:cs="Times New Roman"/>
          <w:b/>
        </w:rPr>
        <w:t>3</w:t>
      </w:r>
      <w:r w:rsidRPr="00223943">
        <w:rPr>
          <w:rFonts w:ascii="Times New Roman" w:hAnsi="Times New Roman" w:cs="Times New Roman"/>
          <w:b/>
        </w:rPr>
        <w:t xml:space="preserve"> WMS Chair.  </w:t>
      </w:r>
      <w:r w:rsidRPr="00223943">
        <w:rPr>
          <w:rFonts w:ascii="Times New Roman" w:hAnsi="Times New Roman" w:cs="Times New Roman"/>
        </w:rPr>
        <w:t>M</w:t>
      </w:r>
      <w:r>
        <w:rPr>
          <w:rFonts w:ascii="Times New Roman" w:hAnsi="Times New Roman" w:cs="Times New Roman"/>
        </w:rPr>
        <w:t xml:space="preserve">r. Blakey </w:t>
      </w:r>
      <w:r w:rsidRPr="00223943">
        <w:rPr>
          <w:rFonts w:ascii="Times New Roman" w:hAnsi="Times New Roman" w:cs="Times New Roman"/>
        </w:rPr>
        <w:t>accepted the nomination.</w:t>
      </w:r>
      <w:r w:rsidRPr="00223943">
        <w:rPr>
          <w:rFonts w:ascii="Times New Roman" w:hAnsi="Times New Roman" w:cs="Times New Roman"/>
          <w:b/>
        </w:rPr>
        <w:t xml:space="preserve">  M</w:t>
      </w:r>
      <w:r>
        <w:rPr>
          <w:rFonts w:ascii="Times New Roman" w:hAnsi="Times New Roman" w:cs="Times New Roman"/>
          <w:b/>
        </w:rPr>
        <w:t xml:space="preserve">r. Blakey </w:t>
      </w:r>
      <w:r w:rsidRPr="00223943">
        <w:rPr>
          <w:rFonts w:ascii="Times New Roman" w:hAnsi="Times New Roman" w:cs="Times New Roman"/>
          <w:b/>
        </w:rPr>
        <w:t>was named 202</w:t>
      </w:r>
      <w:r>
        <w:rPr>
          <w:rFonts w:ascii="Times New Roman" w:hAnsi="Times New Roman" w:cs="Times New Roman"/>
          <w:b/>
        </w:rPr>
        <w:t>3</w:t>
      </w:r>
      <w:r w:rsidRPr="00223943">
        <w:rPr>
          <w:rFonts w:ascii="Times New Roman" w:hAnsi="Times New Roman" w:cs="Times New Roman"/>
          <w:b/>
        </w:rPr>
        <w:t xml:space="preserve"> WMS Chair by acclamation.</w:t>
      </w:r>
    </w:p>
    <w:p w14:paraId="3E1BEAF8" w14:textId="77777777" w:rsidR="008D33E5" w:rsidRPr="00223943" w:rsidRDefault="008D33E5" w:rsidP="008D33E5">
      <w:pPr>
        <w:pStyle w:val="NoSpacing"/>
        <w:rPr>
          <w:rFonts w:ascii="Times New Roman" w:hAnsi="Times New Roman" w:cs="Times New Roman"/>
          <w:b/>
        </w:rPr>
      </w:pPr>
    </w:p>
    <w:p w14:paraId="5011F8F8" w14:textId="3EBC95C0" w:rsidR="008D33E5" w:rsidRPr="00223943" w:rsidRDefault="008D33E5" w:rsidP="008D33E5">
      <w:pPr>
        <w:pStyle w:val="NoSpacing"/>
        <w:rPr>
          <w:rFonts w:ascii="Times New Roman" w:hAnsi="Times New Roman" w:cs="Times New Roman"/>
          <w:b/>
        </w:rPr>
      </w:pPr>
      <w:r>
        <w:rPr>
          <w:rFonts w:ascii="Times New Roman" w:hAnsi="Times New Roman" w:cs="Times New Roman"/>
          <w:b/>
        </w:rPr>
        <w:t xml:space="preserve">Mr. Blakey </w:t>
      </w:r>
      <w:r w:rsidRPr="00223943">
        <w:rPr>
          <w:rFonts w:ascii="Times New Roman" w:hAnsi="Times New Roman" w:cs="Times New Roman"/>
          <w:b/>
        </w:rPr>
        <w:t xml:space="preserve">nominated </w:t>
      </w:r>
      <w:r>
        <w:rPr>
          <w:rFonts w:ascii="Times New Roman" w:hAnsi="Times New Roman" w:cs="Times New Roman"/>
          <w:b/>
        </w:rPr>
        <w:t xml:space="preserve">Jim Lee </w:t>
      </w:r>
      <w:r w:rsidRPr="00223943">
        <w:rPr>
          <w:rFonts w:ascii="Times New Roman" w:hAnsi="Times New Roman" w:cs="Times New Roman"/>
          <w:b/>
        </w:rPr>
        <w:t>for 202</w:t>
      </w:r>
      <w:r>
        <w:rPr>
          <w:rFonts w:ascii="Times New Roman" w:hAnsi="Times New Roman" w:cs="Times New Roman"/>
          <w:b/>
        </w:rPr>
        <w:t>3</w:t>
      </w:r>
      <w:r w:rsidRPr="00223943">
        <w:rPr>
          <w:rFonts w:ascii="Times New Roman" w:hAnsi="Times New Roman" w:cs="Times New Roman"/>
          <w:b/>
        </w:rPr>
        <w:t xml:space="preserve"> WMS Vice Chair.  </w:t>
      </w:r>
      <w:r w:rsidRPr="00223943">
        <w:rPr>
          <w:rFonts w:ascii="Times New Roman" w:hAnsi="Times New Roman" w:cs="Times New Roman"/>
        </w:rPr>
        <w:t xml:space="preserve">Mr. </w:t>
      </w:r>
      <w:r>
        <w:rPr>
          <w:rFonts w:ascii="Times New Roman" w:hAnsi="Times New Roman" w:cs="Times New Roman"/>
        </w:rPr>
        <w:t xml:space="preserve">Lee </w:t>
      </w:r>
      <w:r w:rsidRPr="00223943">
        <w:rPr>
          <w:rFonts w:ascii="Times New Roman" w:hAnsi="Times New Roman" w:cs="Times New Roman"/>
        </w:rPr>
        <w:t>accepted the nomination.</w:t>
      </w:r>
      <w:r w:rsidRPr="00223943">
        <w:rPr>
          <w:rFonts w:ascii="Times New Roman" w:hAnsi="Times New Roman" w:cs="Times New Roman"/>
          <w:b/>
        </w:rPr>
        <w:t xml:space="preserve">  Mr. </w:t>
      </w:r>
      <w:r>
        <w:rPr>
          <w:rFonts w:ascii="Times New Roman" w:hAnsi="Times New Roman" w:cs="Times New Roman"/>
          <w:b/>
        </w:rPr>
        <w:t>Lee</w:t>
      </w:r>
      <w:r w:rsidRPr="00223943">
        <w:rPr>
          <w:rFonts w:ascii="Times New Roman" w:hAnsi="Times New Roman" w:cs="Times New Roman"/>
          <w:b/>
        </w:rPr>
        <w:t xml:space="preserve"> was named 202</w:t>
      </w:r>
      <w:r>
        <w:rPr>
          <w:rFonts w:ascii="Times New Roman" w:hAnsi="Times New Roman" w:cs="Times New Roman"/>
          <w:b/>
        </w:rPr>
        <w:t>3</w:t>
      </w:r>
      <w:r w:rsidRPr="00223943">
        <w:rPr>
          <w:rFonts w:ascii="Times New Roman" w:hAnsi="Times New Roman" w:cs="Times New Roman"/>
          <w:b/>
        </w:rPr>
        <w:t xml:space="preserve"> WMS Vice Chair by acclamation.</w:t>
      </w:r>
    </w:p>
    <w:p w14:paraId="5C8929DE" w14:textId="77777777" w:rsidR="008D33E5" w:rsidRPr="00223943" w:rsidRDefault="008D33E5" w:rsidP="008D33E5">
      <w:pPr>
        <w:pStyle w:val="NoSpacing"/>
        <w:rPr>
          <w:rFonts w:ascii="Times New Roman" w:hAnsi="Times New Roman" w:cs="Times New Roman"/>
          <w:u w:val="single"/>
        </w:rPr>
      </w:pPr>
    </w:p>
    <w:p w14:paraId="4FD11CCD" w14:textId="77777777" w:rsidR="008D33E5" w:rsidRDefault="008D33E5" w:rsidP="00AF3C7F">
      <w:pPr>
        <w:pStyle w:val="NoSpacing"/>
        <w:jc w:val="both"/>
        <w:rPr>
          <w:rFonts w:ascii="Times New Roman" w:hAnsi="Times New Roman" w:cs="Times New Roman"/>
          <w:highlight w:val="lightGray"/>
          <w:u w:val="single"/>
        </w:rPr>
      </w:pPr>
    </w:p>
    <w:p w14:paraId="4FAF8114" w14:textId="63C9CD2D" w:rsidR="007552F8" w:rsidRPr="0074294F" w:rsidRDefault="00F11910" w:rsidP="00AF3C7F">
      <w:pPr>
        <w:pStyle w:val="NoSpacing"/>
        <w:jc w:val="both"/>
        <w:rPr>
          <w:rFonts w:ascii="Times New Roman" w:hAnsi="Times New Roman" w:cs="Times New Roman"/>
          <w:u w:val="single"/>
        </w:rPr>
      </w:pPr>
      <w:r w:rsidRPr="0074294F">
        <w:rPr>
          <w:rFonts w:ascii="Times New Roman" w:hAnsi="Times New Roman" w:cs="Times New Roman"/>
          <w:u w:val="single"/>
        </w:rPr>
        <w:t>A</w:t>
      </w:r>
      <w:r w:rsidR="00EB6CF3" w:rsidRPr="0074294F">
        <w:rPr>
          <w:rFonts w:ascii="Times New Roman" w:hAnsi="Times New Roman" w:cs="Times New Roman"/>
          <w:u w:val="single"/>
        </w:rPr>
        <w:t>genda Review</w:t>
      </w:r>
    </w:p>
    <w:p w14:paraId="1AF7B6DB" w14:textId="77777777" w:rsidR="003175C1" w:rsidRPr="0074294F" w:rsidRDefault="003175C1" w:rsidP="00AF3C7F">
      <w:pPr>
        <w:pStyle w:val="NoSpacing"/>
        <w:jc w:val="both"/>
        <w:rPr>
          <w:rFonts w:ascii="Times New Roman" w:hAnsi="Times New Roman" w:cs="Times New Roman"/>
        </w:rPr>
      </w:pPr>
      <w:r w:rsidRPr="0074294F">
        <w:rPr>
          <w:rFonts w:ascii="Times New Roman" w:hAnsi="Times New Roman" w:cs="Times New Roman"/>
        </w:rPr>
        <w:t xml:space="preserve">There were no changes to the agenda.    </w:t>
      </w:r>
    </w:p>
    <w:p w14:paraId="17A999FC" w14:textId="041C0945" w:rsidR="00D711EC" w:rsidRPr="008D33E5" w:rsidRDefault="00D711EC" w:rsidP="001B3986">
      <w:pPr>
        <w:pStyle w:val="NoSpacing"/>
        <w:jc w:val="both"/>
        <w:rPr>
          <w:rFonts w:ascii="Times New Roman" w:hAnsi="Times New Roman" w:cs="Times New Roman"/>
          <w:highlight w:val="lightGray"/>
        </w:rPr>
      </w:pPr>
    </w:p>
    <w:p w14:paraId="429C5B15" w14:textId="77777777" w:rsidR="0048494B" w:rsidRPr="008D33E5" w:rsidRDefault="0048494B" w:rsidP="001B3986">
      <w:pPr>
        <w:pStyle w:val="NoSpacing"/>
        <w:jc w:val="both"/>
        <w:rPr>
          <w:rFonts w:ascii="Times New Roman" w:hAnsi="Times New Roman" w:cs="Times New Roman"/>
          <w:highlight w:val="lightGray"/>
        </w:rPr>
      </w:pPr>
    </w:p>
    <w:p w14:paraId="7DC3A282" w14:textId="21528303" w:rsidR="00801D86" w:rsidRPr="004474AA" w:rsidRDefault="00146353" w:rsidP="00801D86">
      <w:pPr>
        <w:pStyle w:val="NoSpacing"/>
        <w:jc w:val="both"/>
        <w:rPr>
          <w:rFonts w:ascii="Times New Roman" w:hAnsi="Times New Roman" w:cs="Times New Roman"/>
          <w:u w:val="single"/>
        </w:rPr>
      </w:pPr>
      <w:r w:rsidRPr="004474AA">
        <w:rPr>
          <w:rFonts w:ascii="Times New Roman" w:hAnsi="Times New Roman" w:cs="Times New Roman"/>
          <w:u w:val="single"/>
        </w:rPr>
        <w:t>Approval of WMS Meeting Minutes</w:t>
      </w:r>
      <w:r w:rsidR="00042269" w:rsidRPr="004474AA">
        <w:rPr>
          <w:rFonts w:ascii="Times New Roman" w:hAnsi="Times New Roman" w:cs="Times New Roman"/>
          <w:u w:val="single"/>
        </w:rPr>
        <w:t xml:space="preserve"> </w:t>
      </w:r>
      <w:r w:rsidR="00801D86" w:rsidRPr="004474AA">
        <w:rPr>
          <w:rFonts w:ascii="Times New Roman" w:hAnsi="Times New Roman" w:cs="Times New Roman"/>
          <w:u w:val="single"/>
        </w:rPr>
        <w:t>(see Key Documents)</w:t>
      </w:r>
    </w:p>
    <w:p w14:paraId="7F3B6DB8" w14:textId="177E22C5" w:rsidR="00801D86" w:rsidRPr="004474AA" w:rsidRDefault="004474AA" w:rsidP="001124BF">
      <w:pPr>
        <w:pStyle w:val="NoSpacing"/>
        <w:jc w:val="both"/>
        <w:rPr>
          <w:rFonts w:ascii="Times New Roman" w:hAnsi="Times New Roman" w:cs="Times New Roman"/>
          <w:i/>
        </w:rPr>
      </w:pPr>
      <w:r w:rsidRPr="004474AA">
        <w:rPr>
          <w:rFonts w:ascii="Times New Roman" w:hAnsi="Times New Roman" w:cs="Times New Roman"/>
          <w:i/>
        </w:rPr>
        <w:t>November 3, 2023</w:t>
      </w:r>
    </w:p>
    <w:p w14:paraId="538BC5D4" w14:textId="71A78AC1" w:rsidR="00AE5663" w:rsidRPr="004474AA" w:rsidRDefault="00AE5663" w:rsidP="00AE5663">
      <w:pPr>
        <w:pStyle w:val="NoSpacing"/>
        <w:jc w:val="both"/>
        <w:rPr>
          <w:rFonts w:ascii="Times New Roman" w:hAnsi="Times New Roman" w:cs="Times New Roman"/>
        </w:rPr>
      </w:pPr>
      <w:r w:rsidRPr="004474AA">
        <w:rPr>
          <w:rFonts w:ascii="Times New Roman" w:hAnsi="Times New Roman" w:cs="Times New Roman"/>
        </w:rPr>
        <w:t xml:space="preserve">Market Participants reviewed the </w:t>
      </w:r>
      <w:r w:rsidR="004474AA" w:rsidRPr="004474AA">
        <w:rPr>
          <w:rFonts w:ascii="Times New Roman" w:hAnsi="Times New Roman" w:cs="Times New Roman"/>
        </w:rPr>
        <w:t>November 3</w:t>
      </w:r>
      <w:r w:rsidR="00BD216E" w:rsidRPr="004474AA">
        <w:rPr>
          <w:rFonts w:ascii="Times New Roman" w:hAnsi="Times New Roman" w:cs="Times New Roman"/>
        </w:rPr>
        <w:t>, 2022</w:t>
      </w:r>
      <w:r w:rsidRPr="004474AA">
        <w:rPr>
          <w:rFonts w:ascii="Times New Roman" w:hAnsi="Times New Roman" w:cs="Times New Roman"/>
        </w:rPr>
        <w:t xml:space="preserve"> WMS Meeting Minutes.  </w:t>
      </w:r>
      <w:bookmarkStart w:id="7" w:name="_Hlk124140217"/>
      <w:r w:rsidRPr="004474AA">
        <w:rPr>
          <w:rFonts w:ascii="Times New Roman" w:hAnsi="Times New Roman" w:cs="Times New Roman"/>
        </w:rPr>
        <w:t>M</w:t>
      </w:r>
      <w:r w:rsidR="004474AA" w:rsidRPr="004474AA">
        <w:rPr>
          <w:rFonts w:ascii="Times New Roman" w:hAnsi="Times New Roman" w:cs="Times New Roman"/>
        </w:rPr>
        <w:t xml:space="preserve">r. Blakey </w:t>
      </w:r>
      <w:r w:rsidRPr="004474AA">
        <w:rPr>
          <w:rFonts w:ascii="Times New Roman" w:hAnsi="Times New Roman" w:cs="Times New Roman"/>
        </w:rPr>
        <w:t>noted th</w:t>
      </w:r>
      <w:r w:rsidR="00BD216E" w:rsidRPr="004474AA">
        <w:rPr>
          <w:rFonts w:ascii="Times New Roman" w:hAnsi="Times New Roman" w:cs="Times New Roman"/>
        </w:rPr>
        <w:t xml:space="preserve">is item </w:t>
      </w:r>
      <w:r w:rsidRPr="004474AA">
        <w:rPr>
          <w:rFonts w:ascii="Times New Roman" w:hAnsi="Times New Roman" w:cs="Times New Roman"/>
        </w:rPr>
        <w:t xml:space="preserve">could be considered for inclusion in the </w:t>
      </w:r>
      <w:hyperlink w:anchor="Combined_Ballot" w:history="1">
        <w:r w:rsidRPr="004474AA">
          <w:rPr>
            <w:rStyle w:val="Hyperlink"/>
            <w:rFonts w:ascii="Times New Roman" w:hAnsi="Times New Roman" w:cs="Times New Roman"/>
          </w:rPr>
          <w:t>Combined Ballot.</w:t>
        </w:r>
      </w:hyperlink>
      <w:r w:rsidRPr="004474AA">
        <w:rPr>
          <w:rFonts w:ascii="Times New Roman" w:hAnsi="Times New Roman" w:cs="Times New Roman"/>
        </w:rPr>
        <w:t xml:space="preserve"> </w:t>
      </w:r>
    </w:p>
    <w:bookmarkEnd w:id="7"/>
    <w:p w14:paraId="509133DA" w14:textId="490A4BAB" w:rsidR="00A2710C" w:rsidRPr="004474AA" w:rsidRDefault="00A2710C" w:rsidP="00710104">
      <w:pPr>
        <w:pStyle w:val="NoSpacing"/>
        <w:jc w:val="both"/>
        <w:rPr>
          <w:rFonts w:ascii="Times New Roman" w:hAnsi="Times New Roman" w:cs="Times New Roman"/>
        </w:rPr>
      </w:pPr>
    </w:p>
    <w:p w14:paraId="11452F5B" w14:textId="77777777" w:rsidR="0084249A" w:rsidRPr="008D33E5" w:rsidRDefault="0084249A" w:rsidP="00710104">
      <w:pPr>
        <w:pStyle w:val="NoSpacing"/>
        <w:jc w:val="both"/>
        <w:rPr>
          <w:rFonts w:ascii="Times New Roman" w:hAnsi="Times New Roman" w:cs="Times New Roman"/>
          <w:highlight w:val="lightGray"/>
          <w:u w:val="single"/>
        </w:rPr>
      </w:pPr>
    </w:p>
    <w:p w14:paraId="2B05C5C6" w14:textId="30002982" w:rsidR="00AE5663" w:rsidRPr="004474AA" w:rsidRDefault="0084249A" w:rsidP="00710104">
      <w:pPr>
        <w:pStyle w:val="NoSpacing"/>
        <w:jc w:val="both"/>
        <w:rPr>
          <w:rFonts w:ascii="Times New Roman" w:hAnsi="Times New Roman" w:cs="Times New Roman"/>
          <w:u w:val="single"/>
        </w:rPr>
      </w:pPr>
      <w:r w:rsidRPr="004474AA">
        <w:rPr>
          <w:rFonts w:ascii="Times New Roman" w:hAnsi="Times New Roman" w:cs="Times New Roman"/>
          <w:u w:val="single"/>
        </w:rPr>
        <w:t>Technical Advisory Committee (TAC) Update</w:t>
      </w:r>
    </w:p>
    <w:p w14:paraId="1057476B" w14:textId="7E848564" w:rsidR="004474AA" w:rsidRPr="004474AA" w:rsidRDefault="004474AA" w:rsidP="00710104">
      <w:pPr>
        <w:pStyle w:val="NoSpacing"/>
        <w:jc w:val="both"/>
        <w:rPr>
          <w:rFonts w:ascii="Times New Roman" w:hAnsi="Times New Roman" w:cs="Times New Roman"/>
          <w:i/>
          <w:iCs/>
          <w:highlight w:val="lightGray"/>
        </w:rPr>
      </w:pPr>
      <w:r w:rsidRPr="004474AA">
        <w:rPr>
          <w:rFonts w:ascii="Times New Roman" w:hAnsi="Times New Roman" w:cs="Times New Roman"/>
          <w:i/>
          <w:iCs/>
        </w:rPr>
        <w:t>Cross-State Air Pollution Rule (CSAPR)</w:t>
      </w:r>
      <w:r w:rsidR="00CF704D">
        <w:rPr>
          <w:rFonts w:ascii="Times New Roman" w:hAnsi="Times New Roman" w:cs="Times New Roman"/>
          <w:i/>
          <w:iCs/>
        </w:rPr>
        <w:t xml:space="preserve"> </w:t>
      </w:r>
      <w:r w:rsidR="001E540D" w:rsidRPr="001E540D">
        <w:rPr>
          <w:rFonts w:ascii="Times New Roman" w:hAnsi="Times New Roman" w:cs="Times New Roman"/>
          <w:i/>
          <w:iCs/>
        </w:rPr>
        <w:t>Oxides of Nitrogen (NOx) Season Allowance</w:t>
      </w:r>
    </w:p>
    <w:p w14:paraId="11776939" w14:textId="4EBC6ADE" w:rsidR="004B4BA5" w:rsidRPr="004474AA" w:rsidRDefault="004B4BA5" w:rsidP="00710104">
      <w:pPr>
        <w:pStyle w:val="NoSpacing"/>
        <w:jc w:val="both"/>
        <w:rPr>
          <w:rFonts w:ascii="Times New Roman" w:hAnsi="Times New Roman" w:cs="Times New Roman"/>
        </w:rPr>
      </w:pPr>
      <w:r w:rsidRPr="00CF704D">
        <w:rPr>
          <w:rFonts w:ascii="Times New Roman" w:hAnsi="Times New Roman" w:cs="Times New Roman"/>
        </w:rPr>
        <w:t>M</w:t>
      </w:r>
      <w:r w:rsidR="004474AA" w:rsidRPr="00CF704D">
        <w:rPr>
          <w:rFonts w:ascii="Times New Roman" w:hAnsi="Times New Roman" w:cs="Times New Roman"/>
        </w:rPr>
        <w:t xml:space="preserve">r. Blakey </w:t>
      </w:r>
      <w:r w:rsidR="00514FC2" w:rsidRPr="00CF704D">
        <w:rPr>
          <w:rFonts w:ascii="Times New Roman" w:hAnsi="Times New Roman" w:cs="Times New Roman"/>
        </w:rPr>
        <w:t>reviewed</w:t>
      </w:r>
      <w:r w:rsidR="00514FC2" w:rsidRPr="004474AA">
        <w:rPr>
          <w:rFonts w:ascii="Times New Roman" w:hAnsi="Times New Roman" w:cs="Times New Roman"/>
        </w:rPr>
        <w:t xml:space="preserve"> the disposition of items considered at the </w:t>
      </w:r>
      <w:r w:rsidR="004474AA" w:rsidRPr="004474AA">
        <w:rPr>
          <w:rFonts w:ascii="Times New Roman" w:hAnsi="Times New Roman" w:cs="Times New Roman"/>
        </w:rPr>
        <w:t xml:space="preserve">December 5, </w:t>
      </w:r>
      <w:r w:rsidR="00514FC2" w:rsidRPr="004474AA">
        <w:rPr>
          <w:rFonts w:ascii="Times New Roman" w:hAnsi="Times New Roman" w:cs="Times New Roman"/>
        </w:rPr>
        <w:t>2022 TAC meeting</w:t>
      </w:r>
      <w:r w:rsidR="004474AA">
        <w:rPr>
          <w:rFonts w:ascii="Times New Roman" w:hAnsi="Times New Roman" w:cs="Times New Roman"/>
        </w:rPr>
        <w:t>, including the TAC assignment to</w:t>
      </w:r>
      <w:r w:rsidR="00CF704D">
        <w:rPr>
          <w:rFonts w:ascii="Times New Roman" w:hAnsi="Times New Roman" w:cs="Times New Roman"/>
        </w:rPr>
        <w:t xml:space="preserve"> WMS and the </w:t>
      </w:r>
      <w:r w:rsidR="00CF704D" w:rsidRPr="00CF704D">
        <w:rPr>
          <w:rFonts w:ascii="Times New Roman" w:hAnsi="Times New Roman" w:cs="Times New Roman"/>
        </w:rPr>
        <w:t>Reliability and Operations Subcommittee (ROS)</w:t>
      </w:r>
      <w:r w:rsidR="00CF704D">
        <w:rPr>
          <w:rFonts w:ascii="Times New Roman" w:hAnsi="Times New Roman" w:cs="Times New Roman"/>
        </w:rPr>
        <w:t xml:space="preserve"> to review the </w:t>
      </w:r>
      <w:r w:rsidR="003A01CB" w:rsidRPr="003A01CB">
        <w:rPr>
          <w:rFonts w:ascii="Times New Roman" w:hAnsi="Times New Roman" w:cs="Times New Roman"/>
        </w:rPr>
        <w:t xml:space="preserve">NOx </w:t>
      </w:r>
      <w:r w:rsidR="003A01CB">
        <w:rPr>
          <w:rFonts w:ascii="Times New Roman" w:hAnsi="Times New Roman" w:cs="Times New Roman"/>
        </w:rPr>
        <w:t>s</w:t>
      </w:r>
      <w:r w:rsidR="003A01CB" w:rsidRPr="003A01CB">
        <w:rPr>
          <w:rFonts w:ascii="Times New Roman" w:hAnsi="Times New Roman" w:cs="Times New Roman"/>
        </w:rPr>
        <w:t xml:space="preserve">eason </w:t>
      </w:r>
      <w:r w:rsidR="003A01CB">
        <w:rPr>
          <w:rFonts w:ascii="Times New Roman" w:hAnsi="Times New Roman" w:cs="Times New Roman"/>
        </w:rPr>
        <w:t>a</w:t>
      </w:r>
      <w:r w:rsidR="003A01CB" w:rsidRPr="003A01CB">
        <w:rPr>
          <w:rFonts w:ascii="Times New Roman" w:hAnsi="Times New Roman" w:cs="Times New Roman"/>
        </w:rPr>
        <w:t xml:space="preserve">llowance </w:t>
      </w:r>
      <w:r w:rsidR="00CF704D">
        <w:rPr>
          <w:rFonts w:ascii="Times New Roman" w:hAnsi="Times New Roman" w:cs="Times New Roman"/>
        </w:rPr>
        <w:t>issue</w:t>
      </w:r>
      <w:r w:rsidR="0007659B">
        <w:rPr>
          <w:rFonts w:ascii="Times New Roman" w:hAnsi="Times New Roman" w:cs="Times New Roman"/>
        </w:rPr>
        <w:t xml:space="preserve">s under </w:t>
      </w:r>
      <w:r w:rsidR="0007659B" w:rsidRPr="0007659B">
        <w:rPr>
          <w:rFonts w:ascii="Times New Roman" w:hAnsi="Times New Roman" w:cs="Times New Roman"/>
        </w:rPr>
        <w:t xml:space="preserve">the Environmental Protection Agency's (EPA) </w:t>
      </w:r>
      <w:r w:rsidR="0007659B">
        <w:rPr>
          <w:rFonts w:ascii="Times New Roman" w:hAnsi="Times New Roman" w:cs="Times New Roman"/>
        </w:rPr>
        <w:t xml:space="preserve">CSAPR </w:t>
      </w:r>
      <w:r w:rsidR="0007659B" w:rsidRPr="0007659B">
        <w:rPr>
          <w:rFonts w:ascii="Times New Roman" w:hAnsi="Times New Roman" w:cs="Times New Roman"/>
        </w:rPr>
        <w:t xml:space="preserve">Federal Implementation Plan for ozone </w:t>
      </w:r>
      <w:r w:rsidR="0007659B" w:rsidRPr="00B124F7">
        <w:rPr>
          <w:rFonts w:ascii="Times New Roman" w:hAnsi="Times New Roman" w:cs="Times New Roman"/>
        </w:rPr>
        <w:t>transport</w:t>
      </w:r>
      <w:r w:rsidR="00CF704D" w:rsidRPr="00B124F7">
        <w:rPr>
          <w:rFonts w:ascii="Times New Roman" w:hAnsi="Times New Roman" w:cs="Times New Roman"/>
        </w:rPr>
        <w:t xml:space="preserve">.  Ian Haley </w:t>
      </w:r>
      <w:r w:rsidR="00D95515" w:rsidRPr="00B124F7">
        <w:rPr>
          <w:rFonts w:ascii="Times New Roman" w:hAnsi="Times New Roman" w:cs="Times New Roman"/>
        </w:rPr>
        <w:t xml:space="preserve">stated that in consideration of the </w:t>
      </w:r>
      <w:r w:rsidR="00B124F7" w:rsidRPr="00B124F7">
        <w:rPr>
          <w:rFonts w:ascii="Times New Roman" w:hAnsi="Times New Roman" w:cs="Times New Roman"/>
        </w:rPr>
        <w:t xml:space="preserve">potential </w:t>
      </w:r>
      <w:r w:rsidR="00D95515" w:rsidRPr="00B124F7">
        <w:rPr>
          <w:rFonts w:ascii="Times New Roman" w:hAnsi="Times New Roman" w:cs="Times New Roman"/>
        </w:rPr>
        <w:t>implementation timeline</w:t>
      </w:r>
      <w:r w:rsidR="00B124F7" w:rsidRPr="00B124F7">
        <w:rPr>
          <w:rFonts w:ascii="Times New Roman" w:hAnsi="Times New Roman" w:cs="Times New Roman"/>
        </w:rPr>
        <w:t xml:space="preserve">, </w:t>
      </w:r>
      <w:r w:rsidR="00D95515" w:rsidRPr="00B124F7">
        <w:rPr>
          <w:rFonts w:ascii="Times New Roman" w:hAnsi="Times New Roman" w:cs="Times New Roman"/>
        </w:rPr>
        <w:t>reliability impacts, and financial impacts to Resource owners</w:t>
      </w:r>
      <w:r w:rsidR="00B124F7" w:rsidRPr="00B124F7">
        <w:rPr>
          <w:rFonts w:ascii="Times New Roman" w:hAnsi="Times New Roman" w:cs="Times New Roman"/>
        </w:rPr>
        <w:t xml:space="preserve"> if the rule is approved, </w:t>
      </w:r>
      <w:r w:rsidR="00D95515" w:rsidRPr="00B124F7">
        <w:rPr>
          <w:rFonts w:ascii="Times New Roman" w:hAnsi="Times New Roman" w:cs="Times New Roman"/>
        </w:rPr>
        <w:t xml:space="preserve">stakeholders need to </w:t>
      </w:r>
      <w:r w:rsidR="009C1061" w:rsidRPr="00B124F7">
        <w:rPr>
          <w:rFonts w:ascii="Times New Roman" w:hAnsi="Times New Roman" w:cs="Times New Roman"/>
        </w:rPr>
        <w:t xml:space="preserve">begin exploring solutions.  Market Participants discussed the appropriate forum to </w:t>
      </w:r>
      <w:r w:rsidR="00B124F7" w:rsidRPr="00B124F7">
        <w:rPr>
          <w:rFonts w:ascii="Times New Roman" w:hAnsi="Times New Roman" w:cs="Times New Roman"/>
        </w:rPr>
        <w:t xml:space="preserve">review the issues.  </w:t>
      </w:r>
      <w:r w:rsidR="009C1061" w:rsidRPr="00B124F7">
        <w:rPr>
          <w:rFonts w:ascii="Times New Roman" w:hAnsi="Times New Roman" w:cs="Times New Roman"/>
        </w:rPr>
        <w:t>WMS leadership offered to coordinate</w:t>
      </w:r>
      <w:r w:rsidR="009C1061">
        <w:rPr>
          <w:rFonts w:ascii="Times New Roman" w:hAnsi="Times New Roman" w:cs="Times New Roman"/>
        </w:rPr>
        <w:t xml:space="preserve"> with ROS leadership and ERCOT Staff to schedule a February workshop.   </w:t>
      </w:r>
    </w:p>
    <w:p w14:paraId="5214736A" w14:textId="77777777" w:rsidR="004B4BA5" w:rsidRPr="004474AA" w:rsidRDefault="004B4BA5" w:rsidP="00710104">
      <w:pPr>
        <w:pStyle w:val="NoSpacing"/>
        <w:jc w:val="both"/>
        <w:rPr>
          <w:rFonts w:ascii="Times New Roman" w:hAnsi="Times New Roman" w:cs="Times New Roman"/>
        </w:rPr>
      </w:pPr>
    </w:p>
    <w:p w14:paraId="112B3637" w14:textId="77777777" w:rsidR="004B4BA5" w:rsidRPr="008D33E5" w:rsidRDefault="004B4BA5" w:rsidP="00710104">
      <w:pPr>
        <w:pStyle w:val="NoSpacing"/>
        <w:jc w:val="both"/>
        <w:rPr>
          <w:rFonts w:ascii="Times New Roman" w:hAnsi="Times New Roman" w:cs="Times New Roman"/>
          <w:highlight w:val="lightGray"/>
        </w:rPr>
      </w:pPr>
    </w:p>
    <w:p w14:paraId="3F3F747F" w14:textId="25236D58" w:rsidR="00D64CCC" w:rsidRPr="00B124F7" w:rsidRDefault="004B4BA5" w:rsidP="009D1ED4">
      <w:pPr>
        <w:pStyle w:val="NoSpacing"/>
        <w:jc w:val="both"/>
        <w:rPr>
          <w:rFonts w:ascii="Times New Roman" w:hAnsi="Times New Roman" w:cs="Times New Roman"/>
          <w:u w:val="single"/>
        </w:rPr>
      </w:pPr>
      <w:r w:rsidRPr="007A4C80">
        <w:rPr>
          <w:rFonts w:ascii="Times New Roman" w:hAnsi="Times New Roman" w:cs="Times New Roman"/>
          <w:u w:val="single"/>
        </w:rPr>
        <w:t>E</w:t>
      </w:r>
      <w:r w:rsidR="009D1ED4" w:rsidRPr="007A4C80">
        <w:rPr>
          <w:rFonts w:ascii="Times New Roman" w:hAnsi="Times New Roman" w:cs="Times New Roman"/>
          <w:u w:val="single"/>
        </w:rPr>
        <w:t>RC</w:t>
      </w:r>
      <w:r w:rsidR="009D1ED4" w:rsidRPr="00B124F7">
        <w:rPr>
          <w:rFonts w:ascii="Times New Roman" w:hAnsi="Times New Roman" w:cs="Times New Roman"/>
          <w:u w:val="single"/>
        </w:rPr>
        <w:t xml:space="preserve">OT Operations and Market Items </w:t>
      </w:r>
    </w:p>
    <w:p w14:paraId="475CCE23" w14:textId="3F10296E" w:rsidR="00BE2A09" w:rsidRDefault="00B124F7" w:rsidP="009D1ED4">
      <w:pPr>
        <w:pStyle w:val="NoSpacing"/>
        <w:jc w:val="both"/>
        <w:rPr>
          <w:rFonts w:ascii="Times New Roman" w:hAnsi="Times New Roman" w:cs="Times New Roman"/>
        </w:rPr>
      </w:pPr>
      <w:r w:rsidRPr="00BE2A09">
        <w:rPr>
          <w:rFonts w:ascii="Times New Roman" w:hAnsi="Times New Roman" w:cs="Times New Roman"/>
        </w:rPr>
        <w:t>In response to Market Participants</w:t>
      </w:r>
      <w:r w:rsidR="000D0A09">
        <w:rPr>
          <w:rFonts w:ascii="Times New Roman" w:hAnsi="Times New Roman" w:cs="Times New Roman"/>
        </w:rPr>
        <w:t>’</w:t>
      </w:r>
      <w:r w:rsidRPr="00BE2A09">
        <w:rPr>
          <w:rFonts w:ascii="Times New Roman" w:hAnsi="Times New Roman" w:cs="Times New Roman"/>
        </w:rPr>
        <w:t xml:space="preserve"> </w:t>
      </w:r>
      <w:r w:rsidR="001D1158">
        <w:rPr>
          <w:rFonts w:ascii="Times New Roman" w:hAnsi="Times New Roman" w:cs="Times New Roman"/>
        </w:rPr>
        <w:t xml:space="preserve">questions and </w:t>
      </w:r>
      <w:r w:rsidRPr="00BE2A09">
        <w:rPr>
          <w:rFonts w:ascii="Times New Roman" w:hAnsi="Times New Roman" w:cs="Times New Roman"/>
        </w:rPr>
        <w:t xml:space="preserve">concerns regarding the Load forecasts and </w:t>
      </w:r>
      <w:r w:rsidR="00BE2A09" w:rsidRPr="00BE2A09">
        <w:rPr>
          <w:rFonts w:ascii="Times New Roman" w:hAnsi="Times New Roman" w:cs="Times New Roman"/>
        </w:rPr>
        <w:t>December 2022 cold weather, Jeff Billo noted that ERCOT would be providing a preliminary report at the January 24, 202</w:t>
      </w:r>
      <w:r w:rsidR="0050637A">
        <w:rPr>
          <w:rFonts w:ascii="Times New Roman" w:hAnsi="Times New Roman" w:cs="Times New Roman"/>
        </w:rPr>
        <w:t>3</w:t>
      </w:r>
      <w:r w:rsidR="00BE2A09" w:rsidRPr="00BE2A09">
        <w:rPr>
          <w:rFonts w:ascii="Times New Roman" w:hAnsi="Times New Roman" w:cs="Times New Roman"/>
        </w:rPr>
        <w:t xml:space="preserve"> TAC meeting.  Dave Maggio reviewed the reporting requirement in N</w:t>
      </w:r>
      <w:r w:rsidR="0050637A">
        <w:rPr>
          <w:rFonts w:ascii="Times New Roman" w:hAnsi="Times New Roman" w:cs="Times New Roman"/>
        </w:rPr>
        <w:t>odal Protocol Revision Request (N</w:t>
      </w:r>
      <w:r w:rsidR="00BE2A09" w:rsidRPr="00BE2A09">
        <w:rPr>
          <w:rFonts w:ascii="Times New Roman" w:hAnsi="Times New Roman" w:cs="Times New Roman"/>
        </w:rPr>
        <w:t>PRR</w:t>
      </w:r>
      <w:r w:rsidR="0050637A">
        <w:rPr>
          <w:rFonts w:ascii="Times New Roman" w:hAnsi="Times New Roman" w:cs="Times New Roman"/>
        </w:rPr>
        <w:t xml:space="preserve">) </w:t>
      </w:r>
      <w:r w:rsidR="00BE2A09" w:rsidRPr="00BE2A09">
        <w:rPr>
          <w:rFonts w:ascii="Times New Roman" w:hAnsi="Times New Roman" w:cs="Times New Roman"/>
        </w:rPr>
        <w:t xml:space="preserve">1120, Create Firm Fuel Supply Service.  </w:t>
      </w:r>
      <w:r w:rsidR="00BE2A09">
        <w:rPr>
          <w:rFonts w:ascii="Times New Roman" w:hAnsi="Times New Roman" w:cs="Times New Roman"/>
        </w:rPr>
        <w:t xml:space="preserve">Market Participants requested that ERCOT provide an opportunity to discuss the highest risk analysis that was filed with the Public Utility Commission of Texas (PUCT) in Project 54335, </w:t>
      </w:r>
      <w:r w:rsidR="001D1158" w:rsidRPr="001D1158">
        <w:rPr>
          <w:rFonts w:ascii="Times New Roman" w:hAnsi="Times New Roman" w:cs="Times New Roman"/>
        </w:rPr>
        <w:t>Review of Market Reform Assessment Produced by E</w:t>
      </w:r>
      <w:r w:rsidR="0050637A">
        <w:rPr>
          <w:rFonts w:ascii="Times New Roman" w:hAnsi="Times New Roman" w:cs="Times New Roman"/>
        </w:rPr>
        <w:t>n</w:t>
      </w:r>
      <w:r w:rsidR="001D1158" w:rsidRPr="001D1158">
        <w:rPr>
          <w:rFonts w:ascii="Times New Roman" w:hAnsi="Times New Roman" w:cs="Times New Roman"/>
        </w:rPr>
        <w:t>ergy and Environmental Economics</w:t>
      </w:r>
      <w:r w:rsidR="001D1158">
        <w:rPr>
          <w:rFonts w:ascii="Times New Roman" w:hAnsi="Times New Roman" w:cs="Times New Roman"/>
        </w:rPr>
        <w:t>, Inc</w:t>
      </w:r>
      <w:r w:rsidR="0050637A">
        <w:rPr>
          <w:rFonts w:ascii="Times New Roman" w:hAnsi="Times New Roman" w:cs="Times New Roman"/>
        </w:rPr>
        <w:t xml:space="preserve">.  </w:t>
      </w:r>
      <w:r w:rsidR="001D1158">
        <w:rPr>
          <w:rFonts w:ascii="Times New Roman" w:hAnsi="Times New Roman" w:cs="Times New Roman"/>
        </w:rPr>
        <w:t xml:space="preserve">Mr. Billo offered to provide the </w:t>
      </w:r>
      <w:r w:rsidR="001D1158" w:rsidRPr="001D1158">
        <w:rPr>
          <w:rFonts w:ascii="Times New Roman" w:hAnsi="Times New Roman" w:cs="Times New Roman"/>
        </w:rPr>
        <w:t xml:space="preserve">ERCOT </w:t>
      </w:r>
      <w:r w:rsidR="001D1158">
        <w:rPr>
          <w:rFonts w:ascii="Times New Roman" w:hAnsi="Times New Roman" w:cs="Times New Roman"/>
        </w:rPr>
        <w:t>a</w:t>
      </w:r>
      <w:r w:rsidR="001D1158" w:rsidRPr="001D1158">
        <w:rPr>
          <w:rFonts w:ascii="Times New Roman" w:hAnsi="Times New Roman" w:cs="Times New Roman"/>
        </w:rPr>
        <w:t xml:space="preserve">nalysis of </w:t>
      </w:r>
      <w:r w:rsidR="001D1158">
        <w:rPr>
          <w:rFonts w:ascii="Times New Roman" w:hAnsi="Times New Roman" w:cs="Times New Roman"/>
        </w:rPr>
        <w:t>d</w:t>
      </w:r>
      <w:r w:rsidR="001D1158" w:rsidRPr="001D1158">
        <w:rPr>
          <w:rFonts w:ascii="Times New Roman" w:hAnsi="Times New Roman" w:cs="Times New Roman"/>
        </w:rPr>
        <w:t xml:space="preserve">ifferent </w:t>
      </w:r>
      <w:r w:rsidR="001D1158">
        <w:rPr>
          <w:rFonts w:ascii="Times New Roman" w:hAnsi="Times New Roman" w:cs="Times New Roman"/>
        </w:rPr>
        <w:t>m</w:t>
      </w:r>
      <w:r w:rsidR="001D1158" w:rsidRPr="001D1158">
        <w:rPr>
          <w:rFonts w:ascii="Times New Roman" w:hAnsi="Times New Roman" w:cs="Times New Roman"/>
        </w:rPr>
        <w:t xml:space="preserve">ethods for </w:t>
      </w:r>
      <w:r w:rsidR="001D1158">
        <w:rPr>
          <w:rFonts w:ascii="Times New Roman" w:hAnsi="Times New Roman" w:cs="Times New Roman"/>
        </w:rPr>
        <w:t>i</w:t>
      </w:r>
      <w:r w:rsidR="001D1158" w:rsidRPr="001D1158">
        <w:rPr>
          <w:rFonts w:ascii="Times New Roman" w:hAnsi="Times New Roman" w:cs="Times New Roman"/>
        </w:rPr>
        <w:t xml:space="preserve">dentifying </w:t>
      </w:r>
      <w:r w:rsidR="001D1158">
        <w:rPr>
          <w:rFonts w:ascii="Times New Roman" w:hAnsi="Times New Roman" w:cs="Times New Roman"/>
        </w:rPr>
        <w:t>h</w:t>
      </w:r>
      <w:r w:rsidR="001D1158" w:rsidRPr="001D1158">
        <w:rPr>
          <w:rFonts w:ascii="Times New Roman" w:hAnsi="Times New Roman" w:cs="Times New Roman"/>
        </w:rPr>
        <w:t xml:space="preserve">ours of </w:t>
      </w:r>
      <w:r w:rsidR="001D1158">
        <w:rPr>
          <w:rFonts w:ascii="Times New Roman" w:hAnsi="Times New Roman" w:cs="Times New Roman"/>
        </w:rPr>
        <w:t>h</w:t>
      </w:r>
      <w:r w:rsidR="001D1158" w:rsidRPr="001D1158">
        <w:rPr>
          <w:rFonts w:ascii="Times New Roman" w:hAnsi="Times New Roman" w:cs="Times New Roman"/>
        </w:rPr>
        <w:t xml:space="preserve">ighest </w:t>
      </w:r>
      <w:r w:rsidR="001D1158">
        <w:rPr>
          <w:rFonts w:ascii="Times New Roman" w:hAnsi="Times New Roman" w:cs="Times New Roman"/>
        </w:rPr>
        <w:t>r</w:t>
      </w:r>
      <w:r w:rsidR="001D1158" w:rsidRPr="001D1158">
        <w:rPr>
          <w:rFonts w:ascii="Times New Roman" w:hAnsi="Times New Roman" w:cs="Times New Roman"/>
        </w:rPr>
        <w:t xml:space="preserve">eliability </w:t>
      </w:r>
      <w:r w:rsidR="001D1158">
        <w:rPr>
          <w:rFonts w:ascii="Times New Roman" w:hAnsi="Times New Roman" w:cs="Times New Roman"/>
        </w:rPr>
        <w:t>r</w:t>
      </w:r>
      <w:r w:rsidR="001D1158" w:rsidRPr="001D1158">
        <w:rPr>
          <w:rFonts w:ascii="Times New Roman" w:hAnsi="Times New Roman" w:cs="Times New Roman"/>
        </w:rPr>
        <w:t>isk</w:t>
      </w:r>
      <w:r w:rsidR="001D1158">
        <w:rPr>
          <w:rFonts w:ascii="Times New Roman" w:hAnsi="Times New Roman" w:cs="Times New Roman"/>
        </w:rPr>
        <w:t xml:space="preserve"> </w:t>
      </w:r>
      <w:r w:rsidR="0050637A">
        <w:rPr>
          <w:rFonts w:ascii="Times New Roman" w:hAnsi="Times New Roman" w:cs="Times New Roman"/>
        </w:rPr>
        <w:t xml:space="preserve">at </w:t>
      </w:r>
      <w:r w:rsidR="001D1158">
        <w:rPr>
          <w:rFonts w:ascii="Times New Roman" w:hAnsi="Times New Roman" w:cs="Times New Roman"/>
        </w:rPr>
        <w:t xml:space="preserve">the February 1, 2023 WMS meeting.  </w:t>
      </w:r>
    </w:p>
    <w:p w14:paraId="221BF219" w14:textId="77777777" w:rsidR="001D1158" w:rsidRDefault="001D1158" w:rsidP="009D1ED4">
      <w:pPr>
        <w:pStyle w:val="NoSpacing"/>
        <w:jc w:val="both"/>
        <w:rPr>
          <w:rFonts w:ascii="Times New Roman" w:hAnsi="Times New Roman" w:cs="Times New Roman"/>
        </w:rPr>
      </w:pPr>
    </w:p>
    <w:p w14:paraId="33152F29" w14:textId="77777777" w:rsidR="006A7C6E" w:rsidRPr="008D33E5" w:rsidRDefault="006A7C6E" w:rsidP="00B52A5F">
      <w:pPr>
        <w:pStyle w:val="NoSpacing"/>
        <w:jc w:val="both"/>
        <w:rPr>
          <w:rFonts w:ascii="Times New Roman" w:hAnsi="Times New Roman" w:cs="Times New Roman"/>
          <w:highlight w:val="lightGray"/>
          <w:u w:val="single"/>
        </w:rPr>
      </w:pPr>
    </w:p>
    <w:p w14:paraId="20243885" w14:textId="3A7AEC64" w:rsidR="000611D7" w:rsidRPr="001D1158" w:rsidRDefault="00937950" w:rsidP="00B52A5F">
      <w:pPr>
        <w:pStyle w:val="NoSpacing"/>
        <w:jc w:val="both"/>
        <w:rPr>
          <w:rFonts w:ascii="Times New Roman" w:hAnsi="Times New Roman" w:cs="Times New Roman"/>
          <w:u w:val="single"/>
        </w:rPr>
      </w:pPr>
      <w:r w:rsidRPr="001D1158">
        <w:rPr>
          <w:rFonts w:ascii="Times New Roman" w:hAnsi="Times New Roman" w:cs="Times New Roman"/>
          <w:u w:val="single"/>
        </w:rPr>
        <w:t xml:space="preserve">Market Credit Working Group (MCWG) </w:t>
      </w:r>
    </w:p>
    <w:p w14:paraId="314746D1" w14:textId="72441F8A" w:rsidR="0084249A" w:rsidRPr="001D1158" w:rsidRDefault="001D1158" w:rsidP="00B52A5F">
      <w:pPr>
        <w:pStyle w:val="NoSpacing"/>
        <w:jc w:val="both"/>
        <w:rPr>
          <w:rFonts w:ascii="Times New Roman" w:hAnsi="Times New Roman" w:cs="Times New Roman"/>
        </w:rPr>
      </w:pPr>
      <w:r w:rsidRPr="001D1158">
        <w:rPr>
          <w:rFonts w:ascii="Times New Roman" w:hAnsi="Times New Roman" w:cs="Times New Roman"/>
        </w:rPr>
        <w:t xml:space="preserve">Brendon Sager </w:t>
      </w:r>
      <w:r w:rsidR="005347CC" w:rsidRPr="001D1158">
        <w:rPr>
          <w:rFonts w:ascii="Times New Roman" w:hAnsi="Times New Roman" w:cs="Times New Roman"/>
        </w:rPr>
        <w:t xml:space="preserve">reviewed MCWG activities.  </w:t>
      </w:r>
    </w:p>
    <w:p w14:paraId="4FFEDAE3" w14:textId="59D3C32E" w:rsidR="00B52A5F" w:rsidRPr="001D1158" w:rsidRDefault="001D1158" w:rsidP="00B52A5F">
      <w:pPr>
        <w:pStyle w:val="NoSpacing"/>
        <w:jc w:val="both"/>
        <w:rPr>
          <w:rFonts w:ascii="Times New Roman" w:hAnsi="Times New Roman" w:cs="Times New Roman"/>
          <w:u w:val="single"/>
        </w:rPr>
      </w:pPr>
      <w:r w:rsidRPr="001D1158">
        <w:rPr>
          <w:rFonts w:ascii="Times New Roman" w:hAnsi="Times New Roman" w:cs="Times New Roman"/>
          <w:u w:val="single"/>
        </w:rPr>
        <w:lastRenderedPageBreak/>
        <w:t xml:space="preserve">Wholesale Market Working Group (WMWG) </w:t>
      </w:r>
      <w:r w:rsidR="00253A96" w:rsidRPr="001D1158">
        <w:rPr>
          <w:rFonts w:ascii="Times New Roman" w:hAnsi="Times New Roman" w:cs="Times New Roman"/>
          <w:u w:val="single"/>
        </w:rPr>
        <w:t xml:space="preserve"> </w:t>
      </w:r>
      <w:r w:rsidR="00B52A5F" w:rsidRPr="001D1158">
        <w:rPr>
          <w:rFonts w:ascii="Times New Roman" w:hAnsi="Times New Roman" w:cs="Times New Roman"/>
          <w:u w:val="single"/>
        </w:rPr>
        <w:t>(see Key Documents)</w:t>
      </w:r>
    </w:p>
    <w:p w14:paraId="02989320" w14:textId="77777777" w:rsidR="007A4C80" w:rsidRDefault="00042269" w:rsidP="00123BB8">
      <w:pPr>
        <w:pStyle w:val="NoSpacing"/>
        <w:jc w:val="both"/>
        <w:rPr>
          <w:rFonts w:ascii="Times New Roman" w:hAnsi="Times New Roman" w:cs="Times New Roman"/>
        </w:rPr>
      </w:pPr>
      <w:r w:rsidRPr="001D1158">
        <w:rPr>
          <w:rFonts w:ascii="Times New Roman" w:hAnsi="Times New Roman" w:cs="Times New Roman"/>
        </w:rPr>
        <w:t xml:space="preserve">Bryan Sams </w:t>
      </w:r>
      <w:r w:rsidR="00B52A5F" w:rsidRPr="001D1158">
        <w:rPr>
          <w:rFonts w:ascii="Times New Roman" w:hAnsi="Times New Roman" w:cs="Times New Roman"/>
        </w:rPr>
        <w:t>reviewed WMWG activities</w:t>
      </w:r>
      <w:r w:rsidR="001D1158">
        <w:rPr>
          <w:rFonts w:ascii="Times New Roman" w:hAnsi="Times New Roman" w:cs="Times New Roman"/>
        </w:rPr>
        <w:t xml:space="preserve">, encouraged Market Participants to consider 2023 WMWG </w:t>
      </w:r>
    </w:p>
    <w:p w14:paraId="6FCE6689" w14:textId="2776CEFB" w:rsidR="00123BB8" w:rsidRPr="001D1158" w:rsidRDefault="001D1158" w:rsidP="00123BB8">
      <w:pPr>
        <w:pStyle w:val="NoSpacing"/>
        <w:jc w:val="both"/>
        <w:rPr>
          <w:rFonts w:ascii="Times New Roman" w:hAnsi="Times New Roman" w:cs="Times New Roman"/>
        </w:rPr>
      </w:pPr>
      <w:r>
        <w:rPr>
          <w:rFonts w:ascii="Times New Roman" w:hAnsi="Times New Roman" w:cs="Times New Roman"/>
        </w:rPr>
        <w:t>leadership opportunities, and noted that the January WMWG meeting was rescheduled to January 30, 2023</w:t>
      </w:r>
      <w:r w:rsidRPr="001D1158">
        <w:rPr>
          <w:rFonts w:ascii="Times New Roman" w:hAnsi="Times New Roman" w:cs="Times New Roman"/>
        </w:rPr>
        <w:t xml:space="preserve">. </w:t>
      </w:r>
    </w:p>
    <w:p w14:paraId="5A74A47A" w14:textId="77777777" w:rsidR="00D217C4" w:rsidRDefault="00D217C4" w:rsidP="00A76FE7">
      <w:pPr>
        <w:pStyle w:val="NoSpacing"/>
        <w:jc w:val="both"/>
        <w:rPr>
          <w:rFonts w:ascii="Times New Roman" w:hAnsi="Times New Roman" w:cs="Times New Roman"/>
          <w:u w:val="single"/>
        </w:rPr>
      </w:pPr>
    </w:p>
    <w:p w14:paraId="14FCDEB7" w14:textId="77777777" w:rsidR="00D217C4" w:rsidRDefault="00D217C4" w:rsidP="00A76FE7">
      <w:pPr>
        <w:pStyle w:val="NoSpacing"/>
        <w:jc w:val="both"/>
        <w:rPr>
          <w:rFonts w:ascii="Times New Roman" w:hAnsi="Times New Roman" w:cs="Times New Roman"/>
          <w:u w:val="single"/>
        </w:rPr>
      </w:pPr>
    </w:p>
    <w:p w14:paraId="4F706BE8" w14:textId="47D6C2D2" w:rsidR="001D1158" w:rsidRDefault="001D1158" w:rsidP="00A76FE7">
      <w:pPr>
        <w:pStyle w:val="NoSpacing"/>
        <w:jc w:val="both"/>
        <w:rPr>
          <w:rFonts w:ascii="Times New Roman" w:hAnsi="Times New Roman" w:cs="Times New Roman"/>
          <w:u w:val="single"/>
        </w:rPr>
      </w:pPr>
      <w:r w:rsidRPr="001D1158">
        <w:rPr>
          <w:rFonts w:ascii="Times New Roman" w:hAnsi="Times New Roman" w:cs="Times New Roman"/>
          <w:u w:val="single"/>
        </w:rPr>
        <w:t>NPRR1149, Implementation of Systematic Ancillary Service Failed Quantity Charges</w:t>
      </w:r>
      <w:r>
        <w:rPr>
          <w:rFonts w:ascii="Times New Roman" w:hAnsi="Times New Roman" w:cs="Times New Roman"/>
          <w:u w:val="single"/>
        </w:rPr>
        <w:t xml:space="preserve"> (see Key Documents)</w:t>
      </w:r>
    </w:p>
    <w:p w14:paraId="6A0E28A2" w14:textId="7B02A32A" w:rsidR="001D1158" w:rsidRPr="00F843E9" w:rsidRDefault="00F843E9" w:rsidP="00A76FE7">
      <w:pPr>
        <w:pStyle w:val="NoSpacing"/>
        <w:jc w:val="both"/>
        <w:rPr>
          <w:rFonts w:ascii="Times New Roman" w:hAnsi="Times New Roman" w:cs="Times New Roman"/>
        </w:rPr>
      </w:pPr>
      <w:r>
        <w:rPr>
          <w:rFonts w:ascii="Times New Roman" w:hAnsi="Times New Roman" w:cs="Times New Roman"/>
        </w:rPr>
        <w:t xml:space="preserve">Mr. Blakey noted that the Protocol Revision Subcommittee (PRS) voted to recommend approval of NPRR1149 as amended by the 12/1/22 ERCOT comments at the December 8, 2022 PRS meeting.  </w:t>
      </w:r>
      <w:r w:rsidRPr="00F843E9">
        <w:rPr>
          <w:rFonts w:ascii="Times New Roman" w:hAnsi="Times New Roman" w:cs="Times New Roman"/>
        </w:rPr>
        <w:t xml:space="preserve">Mr. Sams summarized NPRR1149 discussion at the November 18, 2022 WMWG meeting.  </w:t>
      </w:r>
    </w:p>
    <w:p w14:paraId="4DD5E266" w14:textId="77777777" w:rsidR="00F843E9" w:rsidRPr="00F843E9" w:rsidRDefault="00F843E9" w:rsidP="00A76FE7">
      <w:pPr>
        <w:pStyle w:val="NoSpacing"/>
        <w:jc w:val="both"/>
        <w:rPr>
          <w:rFonts w:ascii="Times New Roman" w:hAnsi="Times New Roman" w:cs="Times New Roman"/>
        </w:rPr>
      </w:pPr>
    </w:p>
    <w:p w14:paraId="130D658C" w14:textId="77777777" w:rsidR="00F843E9" w:rsidRPr="008D33E5" w:rsidRDefault="00F843E9" w:rsidP="00A76FE7">
      <w:pPr>
        <w:pStyle w:val="NoSpacing"/>
        <w:jc w:val="both"/>
        <w:rPr>
          <w:rFonts w:ascii="Times New Roman" w:hAnsi="Times New Roman" w:cs="Times New Roman"/>
          <w:highlight w:val="lightGray"/>
          <w:u w:val="single"/>
        </w:rPr>
      </w:pPr>
    </w:p>
    <w:p w14:paraId="6AE3AC20" w14:textId="6E11A848" w:rsidR="00710104" w:rsidRPr="001D1158" w:rsidRDefault="00947FCC" w:rsidP="00A76FE7">
      <w:pPr>
        <w:pStyle w:val="NoSpacing"/>
        <w:jc w:val="both"/>
        <w:rPr>
          <w:rFonts w:ascii="Times New Roman" w:hAnsi="Times New Roman" w:cs="Times New Roman"/>
          <w:u w:val="single"/>
        </w:rPr>
      </w:pPr>
      <w:r w:rsidRPr="001D1158">
        <w:rPr>
          <w:rFonts w:ascii="Times New Roman" w:hAnsi="Times New Roman" w:cs="Times New Roman"/>
          <w:u w:val="single"/>
        </w:rPr>
        <w:t>Revision Requests Tabled at PRS</w:t>
      </w:r>
      <w:r w:rsidR="003D633F" w:rsidRPr="001D1158">
        <w:rPr>
          <w:rFonts w:ascii="Times New Roman" w:hAnsi="Times New Roman" w:cs="Times New Roman"/>
          <w:u w:val="single"/>
        </w:rPr>
        <w:t xml:space="preserve"> </w:t>
      </w:r>
      <w:r w:rsidRPr="001D1158">
        <w:rPr>
          <w:rFonts w:ascii="Times New Roman" w:hAnsi="Times New Roman" w:cs="Times New Roman"/>
          <w:u w:val="single"/>
        </w:rPr>
        <w:t xml:space="preserve">or </w:t>
      </w:r>
      <w:r w:rsidR="00042269" w:rsidRPr="001D1158">
        <w:rPr>
          <w:rFonts w:ascii="Times New Roman" w:hAnsi="Times New Roman" w:cs="Times New Roman"/>
          <w:u w:val="single"/>
        </w:rPr>
        <w:t>ROS</w:t>
      </w:r>
      <w:r w:rsidR="004A0875" w:rsidRPr="001D1158">
        <w:rPr>
          <w:rFonts w:ascii="Times New Roman" w:hAnsi="Times New Roman" w:cs="Times New Roman"/>
          <w:u w:val="single"/>
        </w:rPr>
        <w:t xml:space="preserve"> </w:t>
      </w:r>
      <w:r w:rsidRPr="001D1158">
        <w:rPr>
          <w:rFonts w:ascii="Times New Roman" w:hAnsi="Times New Roman" w:cs="Times New Roman"/>
          <w:u w:val="single"/>
        </w:rPr>
        <w:t xml:space="preserve">and Referred to WMS </w:t>
      </w:r>
      <w:r w:rsidR="008038C6" w:rsidRPr="001D1158">
        <w:rPr>
          <w:rFonts w:ascii="Times New Roman" w:hAnsi="Times New Roman" w:cs="Times New Roman"/>
          <w:u w:val="single"/>
        </w:rPr>
        <w:t>(see Key Documents)</w:t>
      </w:r>
    </w:p>
    <w:p w14:paraId="6A97AC5D" w14:textId="68FFC0A5" w:rsidR="00311F01" w:rsidRPr="00F843E9" w:rsidRDefault="00311F01" w:rsidP="006444BF">
      <w:pPr>
        <w:pStyle w:val="NoSpacing"/>
        <w:shd w:val="clear" w:color="auto" w:fill="FFFFFF" w:themeFill="background1"/>
        <w:jc w:val="both"/>
        <w:rPr>
          <w:rFonts w:ascii="Times New Roman" w:hAnsi="Times New Roman" w:cs="Times New Roman"/>
          <w:i/>
        </w:rPr>
      </w:pPr>
      <w:r w:rsidRPr="00F843E9">
        <w:rPr>
          <w:rFonts w:ascii="Times New Roman" w:hAnsi="Times New Roman" w:cs="Times New Roman"/>
          <w:i/>
        </w:rPr>
        <w:t>NPRR1067, Market Entry Qualifications, Continued Participation Requirements, and Credit Risk Assessment</w:t>
      </w:r>
    </w:p>
    <w:p w14:paraId="368E5BE0" w14:textId="73F7275E" w:rsidR="00F843E9" w:rsidRPr="00F843E9" w:rsidRDefault="00F843E9" w:rsidP="006444BF">
      <w:pPr>
        <w:pStyle w:val="NoSpacing"/>
        <w:shd w:val="clear" w:color="auto" w:fill="FFFFFF" w:themeFill="background1"/>
        <w:jc w:val="both"/>
        <w:rPr>
          <w:rFonts w:ascii="Times New Roman" w:hAnsi="Times New Roman" w:cs="Times New Roman"/>
          <w:i/>
        </w:rPr>
      </w:pPr>
      <w:r w:rsidRPr="00F843E9">
        <w:rPr>
          <w:rFonts w:ascii="Times New Roman" w:hAnsi="Times New Roman" w:cs="Times New Roman"/>
          <w:i/>
        </w:rPr>
        <w:t>NPRR1070, Planning Criteria for GTC Exit Solutions</w:t>
      </w:r>
    </w:p>
    <w:p w14:paraId="6FFF7295" w14:textId="19A83596" w:rsidR="00937950" w:rsidRPr="00F843E9" w:rsidRDefault="009C680D" w:rsidP="0084249A">
      <w:pPr>
        <w:pStyle w:val="NoSpacing"/>
        <w:jc w:val="both"/>
        <w:rPr>
          <w:rFonts w:ascii="Times New Roman" w:hAnsi="Times New Roman" w:cs="Times New Roman"/>
          <w:i/>
          <w:iCs/>
        </w:rPr>
      </w:pPr>
      <w:r w:rsidRPr="00F843E9">
        <w:rPr>
          <w:rFonts w:ascii="Times New Roman" w:hAnsi="Times New Roman" w:cs="Times New Roman"/>
          <w:i/>
          <w:iCs/>
        </w:rPr>
        <w:t>NPRR</w:t>
      </w:r>
      <w:r w:rsidR="00937950" w:rsidRPr="00F843E9">
        <w:rPr>
          <w:rFonts w:ascii="Times New Roman" w:hAnsi="Times New Roman" w:cs="Times New Roman"/>
          <w:i/>
          <w:iCs/>
        </w:rPr>
        <w:t>1146, Credit Changes to Appropriately Reflect TAO Exposure</w:t>
      </w:r>
    </w:p>
    <w:p w14:paraId="3671EE20" w14:textId="2F72570A" w:rsidR="00F34352" w:rsidRPr="00F843E9" w:rsidRDefault="00F34352" w:rsidP="00F34352">
      <w:pPr>
        <w:pStyle w:val="NoSpacing"/>
        <w:jc w:val="both"/>
        <w:rPr>
          <w:rFonts w:ascii="Times New Roman" w:hAnsi="Times New Roman" w:cs="Times New Roman"/>
          <w:i/>
          <w:iCs/>
        </w:rPr>
      </w:pPr>
      <w:r w:rsidRPr="00F843E9">
        <w:rPr>
          <w:rFonts w:ascii="Times New Roman" w:hAnsi="Times New Roman" w:cs="Times New Roman"/>
          <w:i/>
          <w:iCs/>
        </w:rPr>
        <w:t>Nodal Operating Guide Revision Request (NOGRR) 215, Limit Use of Remedial Action Schemes</w:t>
      </w:r>
    </w:p>
    <w:p w14:paraId="7DD7C1ED" w14:textId="60479D7F" w:rsidR="00311F01" w:rsidRPr="00F843E9" w:rsidRDefault="00311F01" w:rsidP="00F34352">
      <w:pPr>
        <w:pStyle w:val="NoSpacing"/>
        <w:jc w:val="both"/>
        <w:rPr>
          <w:rFonts w:ascii="Times New Roman" w:hAnsi="Times New Roman" w:cs="Times New Roman"/>
        </w:rPr>
      </w:pPr>
      <w:r w:rsidRPr="00F843E9">
        <w:rPr>
          <w:rFonts w:ascii="Times New Roman" w:hAnsi="Times New Roman" w:cs="Times New Roman"/>
        </w:rPr>
        <w:t>WMS took no action on these items.</w:t>
      </w:r>
    </w:p>
    <w:p w14:paraId="5937AE30" w14:textId="5DDF7A06" w:rsidR="008D334E" w:rsidRDefault="008D334E" w:rsidP="00A76FE7">
      <w:pPr>
        <w:pStyle w:val="NoSpacing"/>
        <w:jc w:val="both"/>
        <w:rPr>
          <w:rFonts w:ascii="Times New Roman" w:hAnsi="Times New Roman" w:cs="Times New Roman"/>
          <w:i/>
          <w:highlight w:val="lightGray"/>
        </w:rPr>
      </w:pPr>
    </w:p>
    <w:p w14:paraId="23837FA2" w14:textId="67B1B42F" w:rsidR="00F843E9" w:rsidRDefault="00F843E9" w:rsidP="00A76FE7">
      <w:pPr>
        <w:pStyle w:val="NoSpacing"/>
        <w:jc w:val="both"/>
        <w:rPr>
          <w:rFonts w:ascii="Times New Roman" w:hAnsi="Times New Roman" w:cs="Times New Roman"/>
          <w:i/>
        </w:rPr>
      </w:pPr>
      <w:r w:rsidRPr="00F843E9">
        <w:rPr>
          <w:rFonts w:ascii="Times New Roman" w:hAnsi="Times New Roman" w:cs="Times New Roman"/>
          <w:i/>
        </w:rPr>
        <w:t>NPRR1143, Provide ERCOT Flexibility to Determine When ESRs May Charge During an EEA Level 3</w:t>
      </w:r>
    </w:p>
    <w:p w14:paraId="067AB69F" w14:textId="174C7EF7" w:rsidR="00170441" w:rsidRDefault="00F843E9" w:rsidP="00A76FE7">
      <w:pPr>
        <w:pStyle w:val="NoSpacing"/>
        <w:jc w:val="both"/>
        <w:rPr>
          <w:rFonts w:ascii="Times New Roman" w:hAnsi="Times New Roman" w:cs="Times New Roman"/>
          <w:iCs/>
        </w:rPr>
      </w:pPr>
      <w:r>
        <w:rPr>
          <w:rFonts w:ascii="Times New Roman" w:hAnsi="Times New Roman" w:cs="Times New Roman"/>
          <w:iCs/>
        </w:rPr>
        <w:t>Mr. Sams summarized NPRR1143 discussion at the November 18, 202</w:t>
      </w:r>
      <w:r w:rsidR="0050637A">
        <w:rPr>
          <w:rFonts w:ascii="Times New Roman" w:hAnsi="Times New Roman" w:cs="Times New Roman"/>
          <w:iCs/>
        </w:rPr>
        <w:t>2</w:t>
      </w:r>
      <w:r>
        <w:rPr>
          <w:rFonts w:ascii="Times New Roman" w:hAnsi="Times New Roman" w:cs="Times New Roman"/>
          <w:iCs/>
        </w:rPr>
        <w:t xml:space="preserve"> WMWG meeting and stated </w:t>
      </w:r>
      <w:r w:rsidR="00170441">
        <w:rPr>
          <w:rFonts w:ascii="Times New Roman" w:hAnsi="Times New Roman" w:cs="Times New Roman"/>
          <w:iCs/>
        </w:rPr>
        <w:t xml:space="preserve">that WMWG did not reach consensus for a potential recommendation to ROS.  Some Market Participants expressed concern for public perception of the issues.  Other Market Participants expressed support for </w:t>
      </w:r>
      <w:r w:rsidR="0050637A">
        <w:rPr>
          <w:rFonts w:ascii="Times New Roman" w:hAnsi="Times New Roman" w:cs="Times New Roman"/>
          <w:iCs/>
        </w:rPr>
        <w:t>NPRR1143,</w:t>
      </w:r>
      <w:r w:rsidR="00170441">
        <w:rPr>
          <w:rFonts w:ascii="Times New Roman" w:hAnsi="Times New Roman" w:cs="Times New Roman"/>
          <w:iCs/>
        </w:rPr>
        <w:t xml:space="preserve"> </w:t>
      </w:r>
      <w:r w:rsidR="0050637A">
        <w:rPr>
          <w:rFonts w:ascii="Times New Roman" w:hAnsi="Times New Roman" w:cs="Times New Roman"/>
          <w:iCs/>
        </w:rPr>
        <w:t>and t</w:t>
      </w:r>
      <w:r w:rsidR="00170441">
        <w:rPr>
          <w:rFonts w:ascii="Times New Roman" w:hAnsi="Times New Roman" w:cs="Times New Roman"/>
          <w:iCs/>
        </w:rPr>
        <w:t xml:space="preserve">he reliability benefits it offered.  Market Participants took no action on NPRR1143.  </w:t>
      </w:r>
    </w:p>
    <w:p w14:paraId="5CAE803C" w14:textId="77777777" w:rsidR="00170441" w:rsidRDefault="00170441" w:rsidP="00A76FE7">
      <w:pPr>
        <w:pStyle w:val="NoSpacing"/>
        <w:jc w:val="both"/>
        <w:rPr>
          <w:rFonts w:ascii="Times New Roman" w:hAnsi="Times New Roman" w:cs="Times New Roman"/>
          <w:iCs/>
        </w:rPr>
      </w:pPr>
    </w:p>
    <w:p w14:paraId="25805FF6" w14:textId="52D88CDA" w:rsidR="00F843E9" w:rsidRDefault="00F843E9" w:rsidP="00A76FE7">
      <w:pPr>
        <w:pStyle w:val="NoSpacing"/>
        <w:jc w:val="both"/>
        <w:rPr>
          <w:rFonts w:ascii="Times New Roman" w:hAnsi="Times New Roman" w:cs="Times New Roman"/>
          <w:i/>
        </w:rPr>
      </w:pPr>
      <w:r w:rsidRPr="00F843E9">
        <w:rPr>
          <w:rFonts w:ascii="Times New Roman" w:hAnsi="Times New Roman" w:cs="Times New Roman"/>
          <w:i/>
        </w:rPr>
        <w:t>NPRR1145, Use of State Estimator-Calculated ERCOT-Wide TLFs in Lieu of Seasonal Base Case ERCOT-Wide TLFs for Settlement</w:t>
      </w:r>
    </w:p>
    <w:p w14:paraId="58A065FA" w14:textId="6CAF82D3" w:rsidR="003317CA" w:rsidRDefault="003317CA" w:rsidP="00A76FE7">
      <w:pPr>
        <w:pStyle w:val="NoSpacing"/>
        <w:jc w:val="both"/>
        <w:rPr>
          <w:rFonts w:ascii="Times New Roman" w:hAnsi="Times New Roman" w:cs="Times New Roman"/>
          <w:iCs/>
        </w:rPr>
      </w:pPr>
      <w:r w:rsidRPr="003317CA">
        <w:rPr>
          <w:rFonts w:ascii="Times New Roman" w:hAnsi="Times New Roman" w:cs="Times New Roman"/>
          <w:iCs/>
        </w:rPr>
        <w:t xml:space="preserve">Randy Roberts summarized NPRR1145 and the 9/29/22 ERCOT comments. Mr. Sams summarized NPRR1145 discussion at the October 21, 2022 and November 18, 2022 WMWG meetings.  Some Market Participants requested additional time to review the issues.   </w:t>
      </w:r>
    </w:p>
    <w:p w14:paraId="243AC23A" w14:textId="77777777" w:rsidR="0050637A" w:rsidRPr="003317CA" w:rsidRDefault="0050637A" w:rsidP="00A76FE7">
      <w:pPr>
        <w:pStyle w:val="NoSpacing"/>
        <w:jc w:val="both"/>
        <w:rPr>
          <w:rFonts w:ascii="Times New Roman" w:hAnsi="Times New Roman" w:cs="Times New Roman"/>
          <w:iCs/>
        </w:rPr>
      </w:pPr>
    </w:p>
    <w:p w14:paraId="22A6BCB2" w14:textId="22164912" w:rsidR="003317CA" w:rsidRPr="003317CA" w:rsidRDefault="003317CA" w:rsidP="00A76FE7">
      <w:pPr>
        <w:pStyle w:val="NoSpacing"/>
        <w:jc w:val="both"/>
        <w:rPr>
          <w:rFonts w:ascii="Times New Roman" w:hAnsi="Times New Roman" w:cs="Times New Roman"/>
          <w:b/>
          <w:bCs/>
          <w:iCs/>
        </w:rPr>
      </w:pPr>
      <w:r w:rsidRPr="003317CA">
        <w:rPr>
          <w:rFonts w:ascii="Times New Roman" w:hAnsi="Times New Roman" w:cs="Times New Roman"/>
          <w:b/>
          <w:bCs/>
          <w:iCs/>
        </w:rPr>
        <w:t xml:space="preserve">Bill Barnes moved to endorse NPRR1145 as amended by the 9/29/22 ERCOT comments.  Kevin Hanson seconded the motion. </w:t>
      </w:r>
    </w:p>
    <w:p w14:paraId="4BFE047D" w14:textId="6AFF1E27" w:rsidR="003317CA" w:rsidRPr="003317CA" w:rsidRDefault="003317CA" w:rsidP="00A76FE7">
      <w:pPr>
        <w:pStyle w:val="NoSpacing"/>
        <w:jc w:val="both"/>
        <w:rPr>
          <w:rFonts w:ascii="Times New Roman" w:hAnsi="Times New Roman" w:cs="Times New Roman"/>
          <w:b/>
          <w:bCs/>
          <w:iCs/>
        </w:rPr>
      </w:pPr>
    </w:p>
    <w:p w14:paraId="5834A9D7" w14:textId="7133E59E" w:rsidR="003317CA" w:rsidRPr="003317CA" w:rsidRDefault="003317CA" w:rsidP="00A76FE7">
      <w:pPr>
        <w:pStyle w:val="NoSpacing"/>
        <w:jc w:val="both"/>
        <w:rPr>
          <w:rFonts w:ascii="Times New Roman" w:hAnsi="Times New Roman" w:cs="Times New Roman"/>
          <w:i/>
          <w:highlight w:val="lightGray"/>
        </w:rPr>
      </w:pPr>
      <w:r w:rsidRPr="003317CA">
        <w:rPr>
          <w:rFonts w:ascii="Times New Roman" w:hAnsi="Times New Roman" w:cs="Times New Roman"/>
          <w:b/>
          <w:bCs/>
          <w:iCs/>
        </w:rPr>
        <w:t>Emily Jolly moved to table consideration of endorsement of NPRR145 as amended by the 9/29/22 ERCOT comments.  Erika Bierschbach seconded the motion.  The motion carried with</w:t>
      </w:r>
      <w:r>
        <w:rPr>
          <w:rFonts w:ascii="Times New Roman" w:hAnsi="Times New Roman" w:cs="Times New Roman"/>
          <w:b/>
          <w:bCs/>
          <w:iCs/>
        </w:rPr>
        <w:t xml:space="preserve"> </w:t>
      </w:r>
      <w:r w:rsidRPr="003317CA">
        <w:rPr>
          <w:rFonts w:ascii="Times New Roman" w:hAnsi="Times New Roman" w:cs="Times New Roman"/>
          <w:b/>
          <w:bCs/>
          <w:iCs/>
        </w:rPr>
        <w:t>four objections from the Independent Power Marketer (IPM) (NG Renewables) and Independent Retail Electric Provider (IREP) (3) (Reliant, Demand Control</w:t>
      </w:r>
      <w:r>
        <w:rPr>
          <w:rFonts w:ascii="Times New Roman" w:hAnsi="Times New Roman" w:cs="Times New Roman"/>
          <w:b/>
          <w:bCs/>
          <w:iCs/>
        </w:rPr>
        <w:t xml:space="preserve"> 2</w:t>
      </w:r>
      <w:r w:rsidRPr="003317CA">
        <w:rPr>
          <w:rFonts w:ascii="Times New Roman" w:hAnsi="Times New Roman" w:cs="Times New Roman"/>
          <w:b/>
          <w:bCs/>
          <w:iCs/>
        </w:rPr>
        <w:t>, Chariot</w:t>
      </w:r>
      <w:r>
        <w:rPr>
          <w:rFonts w:ascii="Times New Roman" w:hAnsi="Times New Roman" w:cs="Times New Roman"/>
          <w:b/>
          <w:bCs/>
          <w:iCs/>
        </w:rPr>
        <w:t xml:space="preserve"> Energy</w:t>
      </w:r>
      <w:r w:rsidRPr="003317CA">
        <w:rPr>
          <w:rFonts w:ascii="Times New Roman" w:hAnsi="Times New Roman" w:cs="Times New Roman"/>
          <w:b/>
          <w:bCs/>
          <w:iCs/>
        </w:rPr>
        <w:t>) Market Segments.</w:t>
      </w:r>
      <w:r>
        <w:rPr>
          <w:rFonts w:ascii="Times New Roman" w:hAnsi="Times New Roman" w:cs="Times New Roman"/>
          <w:iCs/>
        </w:rPr>
        <w:t xml:space="preserve">  </w:t>
      </w:r>
      <w:r w:rsidRPr="003317CA">
        <w:rPr>
          <w:rFonts w:ascii="Times New Roman" w:hAnsi="Times New Roman" w:cs="Times New Roman"/>
          <w:i/>
        </w:rPr>
        <w:t xml:space="preserve">(Please see ballot posted with Key Documents.)    </w:t>
      </w:r>
    </w:p>
    <w:p w14:paraId="17F278F7" w14:textId="77777777" w:rsidR="003317CA" w:rsidRPr="003317CA" w:rsidRDefault="003317CA" w:rsidP="00A76FE7">
      <w:pPr>
        <w:pStyle w:val="NoSpacing"/>
        <w:jc w:val="both"/>
        <w:rPr>
          <w:rFonts w:ascii="Times New Roman" w:hAnsi="Times New Roman" w:cs="Times New Roman"/>
          <w:i/>
          <w:highlight w:val="lightGray"/>
        </w:rPr>
      </w:pPr>
    </w:p>
    <w:p w14:paraId="3629E1D8" w14:textId="77777777" w:rsidR="00B86E13" w:rsidRPr="008D33E5" w:rsidRDefault="00B86E13" w:rsidP="00A76FE7">
      <w:pPr>
        <w:pStyle w:val="NoSpacing"/>
        <w:jc w:val="both"/>
        <w:rPr>
          <w:rFonts w:ascii="Times New Roman" w:hAnsi="Times New Roman" w:cs="Times New Roman"/>
          <w:iCs/>
          <w:highlight w:val="lightGray"/>
        </w:rPr>
      </w:pPr>
    </w:p>
    <w:p w14:paraId="13FB59F8" w14:textId="77777777" w:rsidR="00947FCC" w:rsidRPr="007F4D4E" w:rsidRDefault="00947FCC" w:rsidP="00947FCC">
      <w:pPr>
        <w:pStyle w:val="NoSpacing"/>
        <w:jc w:val="both"/>
        <w:rPr>
          <w:rFonts w:ascii="Times New Roman" w:hAnsi="Times New Roman" w:cs="Times New Roman"/>
          <w:u w:val="single"/>
        </w:rPr>
      </w:pPr>
      <w:r w:rsidRPr="007F4D4E">
        <w:rPr>
          <w:rFonts w:ascii="Times New Roman" w:hAnsi="Times New Roman" w:cs="Times New Roman"/>
          <w:u w:val="single"/>
        </w:rPr>
        <w:t xml:space="preserve">Revision Requests Tabled at WMS (see Key Documents) </w:t>
      </w:r>
    </w:p>
    <w:p w14:paraId="0EB1C36B" w14:textId="04065C6D" w:rsidR="00B32DE2" w:rsidRPr="007F4D4E" w:rsidRDefault="00B32DE2" w:rsidP="00B32DE2">
      <w:pPr>
        <w:pStyle w:val="NoSpacing"/>
        <w:jc w:val="both"/>
        <w:rPr>
          <w:rFonts w:ascii="Times New Roman" w:hAnsi="Times New Roman" w:cs="Times New Roman"/>
          <w:i/>
          <w:iCs/>
        </w:rPr>
      </w:pPr>
      <w:r w:rsidRPr="007F4D4E">
        <w:rPr>
          <w:rFonts w:ascii="Times New Roman" w:hAnsi="Times New Roman" w:cs="Times New Roman"/>
          <w:i/>
          <w:iCs/>
        </w:rPr>
        <w:t>Verifiable Cost Manual Revision Request (VCMRR) 031, Clarification Related to Variable Costs in Fuel Adders</w:t>
      </w:r>
    </w:p>
    <w:p w14:paraId="7A9D67EA" w14:textId="77777777" w:rsidR="00037A34" w:rsidRPr="00037A34" w:rsidRDefault="00037A34" w:rsidP="00037A34">
      <w:pPr>
        <w:pStyle w:val="NoSpacing"/>
        <w:jc w:val="both"/>
        <w:rPr>
          <w:rFonts w:ascii="Times New Roman" w:hAnsi="Times New Roman" w:cs="Times New Roman"/>
          <w:i/>
          <w:iCs/>
        </w:rPr>
      </w:pPr>
      <w:r w:rsidRPr="00037A34">
        <w:rPr>
          <w:rFonts w:ascii="Times New Roman" w:hAnsi="Times New Roman" w:cs="Times New Roman"/>
          <w:i/>
          <w:iCs/>
        </w:rPr>
        <w:t>VCMRR033, Excluding Exceptional Fuel Costs from Fuel Adders</w:t>
      </w:r>
    </w:p>
    <w:p w14:paraId="0F8A56A1" w14:textId="03A87C4A" w:rsidR="00037A34" w:rsidRDefault="00037A34" w:rsidP="00037A34">
      <w:pPr>
        <w:pStyle w:val="NoSpacing"/>
        <w:jc w:val="both"/>
        <w:rPr>
          <w:rFonts w:ascii="Times New Roman" w:hAnsi="Times New Roman" w:cs="Times New Roman"/>
          <w:i/>
          <w:iCs/>
        </w:rPr>
      </w:pPr>
      <w:r w:rsidRPr="00037A34">
        <w:rPr>
          <w:rFonts w:ascii="Times New Roman" w:hAnsi="Times New Roman" w:cs="Times New Roman"/>
          <w:i/>
          <w:iCs/>
        </w:rPr>
        <w:t>VCMRR034, Excluding RUC Approved Fuel Costs from Fuel Adders</w:t>
      </w:r>
    </w:p>
    <w:p w14:paraId="1A65C468" w14:textId="557F4BC3" w:rsidR="00B32DE2" w:rsidRPr="007F4D4E" w:rsidRDefault="00B32DE2" w:rsidP="00B32DE2">
      <w:pPr>
        <w:pStyle w:val="NoSpacing"/>
        <w:jc w:val="both"/>
        <w:rPr>
          <w:rFonts w:ascii="Times New Roman" w:hAnsi="Times New Roman" w:cs="Times New Roman"/>
          <w:i/>
          <w:iCs/>
        </w:rPr>
      </w:pPr>
      <w:r w:rsidRPr="007F4D4E">
        <w:rPr>
          <w:rFonts w:ascii="Times New Roman" w:hAnsi="Times New Roman" w:cs="Times New Roman"/>
          <w:i/>
          <w:iCs/>
        </w:rPr>
        <w:t>VCMRR035, Allow Verified Contractual Costs in Fuel Adder Calculation</w:t>
      </w:r>
    </w:p>
    <w:p w14:paraId="0ACB6056" w14:textId="7EFED89B" w:rsidR="00947FCC" w:rsidRPr="007F4D4E" w:rsidRDefault="00037A34" w:rsidP="00947FCC">
      <w:pPr>
        <w:pStyle w:val="NoSpacing"/>
        <w:jc w:val="both"/>
        <w:rPr>
          <w:rFonts w:ascii="Times New Roman" w:hAnsi="Times New Roman" w:cs="Times New Roman"/>
        </w:rPr>
      </w:pPr>
      <w:r>
        <w:rPr>
          <w:rFonts w:ascii="Times New Roman" w:hAnsi="Times New Roman" w:cs="Times New Roman"/>
        </w:rPr>
        <w:t xml:space="preserve">Market Participants discussed the lack of activity on VCMRRs 031, 033, 034, and 035.  Ino Gonzalez summarized VCMRRs 033 and 034 and requested WMS consideration at the February 1, </w:t>
      </w:r>
      <w:r w:rsidR="005D460A">
        <w:rPr>
          <w:rFonts w:ascii="Times New Roman" w:hAnsi="Times New Roman" w:cs="Times New Roman"/>
        </w:rPr>
        <w:t xml:space="preserve">2023 WMS </w:t>
      </w:r>
      <w:r w:rsidR="005D460A">
        <w:rPr>
          <w:rFonts w:ascii="Times New Roman" w:hAnsi="Times New Roman" w:cs="Times New Roman"/>
        </w:rPr>
        <w:lastRenderedPageBreak/>
        <w:t xml:space="preserve">meeting.  Carrie Bivens noted that the </w:t>
      </w:r>
      <w:r w:rsidR="005D460A" w:rsidRPr="005D460A">
        <w:rPr>
          <w:rFonts w:ascii="Times New Roman" w:hAnsi="Times New Roman" w:cs="Times New Roman"/>
        </w:rPr>
        <w:t>Independent Market Monitor (IMM)</w:t>
      </w:r>
      <w:r w:rsidR="005D460A">
        <w:rPr>
          <w:rFonts w:ascii="Times New Roman" w:hAnsi="Times New Roman" w:cs="Times New Roman"/>
        </w:rPr>
        <w:t xml:space="preserve"> supported VCMRRs 033 and 034 and would like to see them move forward.  Mr. Sams stated that the VCMRRs would be discussed at the January 30, 2023 WMWG meeting and encouraged Market Participants to file clarifications in advance of the meeting.  </w:t>
      </w:r>
      <w:r w:rsidR="00947FCC" w:rsidRPr="007F4D4E">
        <w:rPr>
          <w:rFonts w:ascii="Times New Roman" w:hAnsi="Times New Roman" w:cs="Times New Roman"/>
        </w:rPr>
        <w:t>WMS took no action on th</w:t>
      </w:r>
      <w:r w:rsidR="00B32DE2" w:rsidRPr="007F4D4E">
        <w:rPr>
          <w:rFonts w:ascii="Times New Roman" w:hAnsi="Times New Roman" w:cs="Times New Roman"/>
        </w:rPr>
        <w:t>ese items</w:t>
      </w:r>
      <w:r w:rsidR="00947FCC" w:rsidRPr="007F4D4E">
        <w:rPr>
          <w:rFonts w:ascii="Times New Roman" w:hAnsi="Times New Roman" w:cs="Times New Roman"/>
        </w:rPr>
        <w:t xml:space="preserve">.  </w:t>
      </w:r>
    </w:p>
    <w:p w14:paraId="7121E16C" w14:textId="43F8BF96" w:rsidR="00A2710C" w:rsidRDefault="00A2710C" w:rsidP="005B6AE2">
      <w:pPr>
        <w:pStyle w:val="NoSpacing"/>
        <w:jc w:val="both"/>
        <w:rPr>
          <w:rFonts w:ascii="Times New Roman" w:hAnsi="Times New Roman" w:cs="Times New Roman"/>
        </w:rPr>
      </w:pPr>
    </w:p>
    <w:p w14:paraId="38DAC4AB" w14:textId="77777777" w:rsidR="00D217C4" w:rsidRPr="007F4D4E" w:rsidRDefault="00D217C4" w:rsidP="005B6AE2">
      <w:pPr>
        <w:pStyle w:val="NoSpacing"/>
        <w:jc w:val="both"/>
        <w:rPr>
          <w:rFonts w:ascii="Times New Roman" w:hAnsi="Times New Roman" w:cs="Times New Roman"/>
        </w:rPr>
      </w:pPr>
    </w:p>
    <w:p w14:paraId="44989AC3" w14:textId="77777777" w:rsidR="001910A4" w:rsidRPr="007F4D4E" w:rsidRDefault="001910A4" w:rsidP="001910A4">
      <w:pPr>
        <w:pStyle w:val="NoSpacing"/>
        <w:rPr>
          <w:rFonts w:ascii="Times New Roman" w:hAnsi="Times New Roman" w:cs="Times New Roman"/>
          <w:u w:val="single"/>
        </w:rPr>
      </w:pPr>
      <w:bookmarkStart w:id="8" w:name="Combined_Ballot"/>
      <w:r w:rsidRPr="007F4D4E">
        <w:rPr>
          <w:rFonts w:ascii="Times New Roman" w:hAnsi="Times New Roman" w:cs="Times New Roman"/>
          <w:u w:val="single"/>
        </w:rPr>
        <w:t>Combined Ballot</w:t>
      </w:r>
    </w:p>
    <w:bookmarkEnd w:id="8"/>
    <w:p w14:paraId="2D75F133" w14:textId="0A9D59AA" w:rsidR="001910A4" w:rsidRPr="007F4D4E" w:rsidRDefault="003317CA" w:rsidP="00EC4C60">
      <w:pPr>
        <w:pStyle w:val="NoSpacing"/>
        <w:shd w:val="clear" w:color="auto" w:fill="FFFFFF" w:themeFill="background1"/>
        <w:jc w:val="both"/>
        <w:rPr>
          <w:rFonts w:ascii="Times New Roman" w:hAnsi="Times New Roman" w:cs="Times New Roman"/>
          <w:b/>
          <w:bCs/>
        </w:rPr>
      </w:pPr>
      <w:r>
        <w:rPr>
          <w:rFonts w:ascii="Times New Roman" w:hAnsi="Times New Roman" w:cs="Times New Roman"/>
          <w:b/>
          <w:bCs/>
        </w:rPr>
        <w:t>Ms.</w:t>
      </w:r>
      <w:r w:rsidR="007F4D4E" w:rsidRPr="007F4D4E">
        <w:rPr>
          <w:rFonts w:ascii="Times New Roman" w:hAnsi="Times New Roman" w:cs="Times New Roman"/>
          <w:b/>
          <w:bCs/>
        </w:rPr>
        <w:t xml:space="preserve"> Bierschbach </w:t>
      </w:r>
      <w:r w:rsidR="00EC4C60" w:rsidRPr="007F4D4E">
        <w:rPr>
          <w:rFonts w:ascii="Times New Roman" w:hAnsi="Times New Roman" w:cs="Times New Roman"/>
          <w:b/>
          <w:bCs/>
        </w:rPr>
        <w:t xml:space="preserve">moved to approve the </w:t>
      </w:r>
      <w:r w:rsidR="001910A4" w:rsidRPr="007F4D4E">
        <w:rPr>
          <w:rFonts w:ascii="Times New Roman" w:hAnsi="Times New Roman" w:cs="Times New Roman"/>
          <w:b/>
          <w:bCs/>
        </w:rPr>
        <w:t>Combined Ballot as follows:</w:t>
      </w:r>
    </w:p>
    <w:p w14:paraId="0331A64F" w14:textId="58D324BD" w:rsidR="00D64CCC" w:rsidRPr="004474AA" w:rsidRDefault="00D64CCC" w:rsidP="00D64CCC">
      <w:pPr>
        <w:pStyle w:val="NoSpacing"/>
        <w:numPr>
          <w:ilvl w:val="0"/>
          <w:numId w:val="18"/>
        </w:numPr>
        <w:jc w:val="both"/>
        <w:rPr>
          <w:rFonts w:ascii="Times New Roman" w:hAnsi="Times New Roman" w:cs="Times New Roman"/>
          <w:b/>
          <w:bCs/>
        </w:rPr>
      </w:pPr>
      <w:r w:rsidRPr="004474AA">
        <w:rPr>
          <w:rFonts w:ascii="Times New Roman" w:hAnsi="Times New Roman" w:cs="Times New Roman"/>
          <w:b/>
          <w:bCs/>
        </w:rPr>
        <w:t xml:space="preserve">To approve the </w:t>
      </w:r>
      <w:r w:rsidR="004474AA" w:rsidRPr="004474AA">
        <w:rPr>
          <w:rFonts w:ascii="Times New Roman" w:hAnsi="Times New Roman" w:cs="Times New Roman"/>
          <w:b/>
          <w:bCs/>
        </w:rPr>
        <w:t>November 3</w:t>
      </w:r>
      <w:r w:rsidR="00F06B59" w:rsidRPr="004474AA">
        <w:rPr>
          <w:rFonts w:ascii="Times New Roman" w:hAnsi="Times New Roman" w:cs="Times New Roman"/>
          <w:b/>
          <w:bCs/>
        </w:rPr>
        <w:t>, 2022</w:t>
      </w:r>
      <w:r w:rsidRPr="004474AA">
        <w:rPr>
          <w:rFonts w:ascii="Times New Roman" w:hAnsi="Times New Roman" w:cs="Times New Roman"/>
          <w:b/>
          <w:bCs/>
        </w:rPr>
        <w:t xml:space="preserve"> WMS Minutes as submitted</w:t>
      </w:r>
    </w:p>
    <w:p w14:paraId="7924A1BF" w14:textId="121998DC" w:rsidR="001910A4" w:rsidRPr="007F4D4E" w:rsidRDefault="003317CA" w:rsidP="001124BF">
      <w:pPr>
        <w:pStyle w:val="NoSpacing"/>
        <w:jc w:val="both"/>
        <w:rPr>
          <w:rFonts w:ascii="Times New Roman" w:hAnsi="Times New Roman" w:cs="Times New Roman"/>
        </w:rPr>
      </w:pPr>
      <w:r>
        <w:rPr>
          <w:rFonts w:ascii="Times New Roman" w:hAnsi="Times New Roman" w:cs="Times New Roman"/>
          <w:b/>
          <w:bCs/>
        </w:rPr>
        <w:t xml:space="preserve">Mr. </w:t>
      </w:r>
      <w:r w:rsidR="007F4D4E" w:rsidRPr="007F4D4E">
        <w:rPr>
          <w:rFonts w:ascii="Times New Roman" w:hAnsi="Times New Roman" w:cs="Times New Roman"/>
          <w:b/>
          <w:bCs/>
        </w:rPr>
        <w:t xml:space="preserve">Hanson </w:t>
      </w:r>
      <w:r w:rsidR="001910A4" w:rsidRPr="007F4D4E">
        <w:rPr>
          <w:rFonts w:ascii="Times New Roman" w:hAnsi="Times New Roman" w:cs="Times New Roman"/>
          <w:b/>
          <w:bCs/>
        </w:rPr>
        <w:t xml:space="preserve">seconded the motion.  The motion carried </w:t>
      </w:r>
      <w:r w:rsidR="007147FD" w:rsidRPr="007F4D4E">
        <w:rPr>
          <w:rFonts w:ascii="Times New Roman" w:hAnsi="Times New Roman" w:cs="Times New Roman"/>
          <w:b/>
          <w:bCs/>
        </w:rPr>
        <w:t xml:space="preserve">unanimously.  </w:t>
      </w:r>
      <w:r w:rsidR="001910A4" w:rsidRPr="007F4D4E">
        <w:rPr>
          <w:rFonts w:ascii="Times New Roman" w:hAnsi="Times New Roman" w:cs="Times New Roman"/>
          <w:i/>
          <w:iCs/>
        </w:rPr>
        <w:t>(Please see ballot posted with Key Documents</w:t>
      </w:r>
      <w:r w:rsidR="007044A1" w:rsidRPr="007F4D4E">
        <w:rPr>
          <w:rFonts w:ascii="Times New Roman" w:hAnsi="Times New Roman" w:cs="Times New Roman"/>
          <w:i/>
          <w:iCs/>
        </w:rPr>
        <w:t>.)</w:t>
      </w:r>
    </w:p>
    <w:p w14:paraId="5FF956D3" w14:textId="6F7CDD58" w:rsidR="00CC26E5" w:rsidRPr="007F4D4E" w:rsidRDefault="00CC26E5" w:rsidP="001124BF">
      <w:pPr>
        <w:pStyle w:val="NoSpacing"/>
        <w:jc w:val="both"/>
        <w:rPr>
          <w:rFonts w:ascii="Times New Roman" w:hAnsi="Times New Roman" w:cs="Times New Roman"/>
        </w:rPr>
      </w:pPr>
    </w:p>
    <w:p w14:paraId="24446757" w14:textId="18691E30" w:rsidR="007044A1" w:rsidRDefault="007044A1" w:rsidP="001124BF">
      <w:pPr>
        <w:pStyle w:val="NoSpacing"/>
        <w:jc w:val="both"/>
        <w:rPr>
          <w:rFonts w:ascii="Times New Roman" w:hAnsi="Times New Roman" w:cs="Times New Roman"/>
          <w:highlight w:val="lightGray"/>
        </w:rPr>
      </w:pPr>
    </w:p>
    <w:p w14:paraId="0FEFC227" w14:textId="77777777" w:rsidR="007F4D4E" w:rsidRPr="007F4D4E" w:rsidRDefault="007F4D4E" w:rsidP="007F4D4E">
      <w:pPr>
        <w:pStyle w:val="NoSpacing"/>
        <w:jc w:val="both"/>
        <w:rPr>
          <w:rFonts w:ascii="Times New Roman" w:hAnsi="Times New Roman" w:cs="Times New Roman"/>
          <w:u w:val="single"/>
        </w:rPr>
      </w:pPr>
      <w:r w:rsidRPr="007F4D4E">
        <w:rPr>
          <w:rFonts w:ascii="Times New Roman" w:hAnsi="Times New Roman" w:cs="Times New Roman"/>
          <w:u w:val="single"/>
        </w:rPr>
        <w:t>Congestion Management Working Group (CMWG)</w:t>
      </w:r>
    </w:p>
    <w:p w14:paraId="13B7DEEC" w14:textId="17766B25" w:rsidR="007F4D4E" w:rsidRPr="008010B6" w:rsidRDefault="008010B6" w:rsidP="001124BF">
      <w:pPr>
        <w:pStyle w:val="NoSpacing"/>
        <w:jc w:val="both"/>
        <w:rPr>
          <w:rFonts w:ascii="Times New Roman" w:hAnsi="Times New Roman" w:cs="Times New Roman"/>
          <w:i/>
          <w:iCs/>
        </w:rPr>
      </w:pPr>
      <w:r w:rsidRPr="008010B6">
        <w:rPr>
          <w:rFonts w:ascii="Times New Roman" w:hAnsi="Times New Roman" w:cs="Times New Roman"/>
          <w:i/>
          <w:iCs/>
        </w:rPr>
        <w:t>Creating Smaller Load Zones for Aggregation Update</w:t>
      </w:r>
    </w:p>
    <w:p w14:paraId="0AE74FD4" w14:textId="381997A5" w:rsidR="007F4D4E" w:rsidRDefault="00994CC9" w:rsidP="001124BF">
      <w:pPr>
        <w:pStyle w:val="NoSpacing"/>
        <w:jc w:val="both"/>
        <w:rPr>
          <w:rFonts w:ascii="Times New Roman" w:hAnsi="Times New Roman" w:cs="Times New Roman"/>
        </w:rPr>
      </w:pPr>
      <w:r>
        <w:rPr>
          <w:rFonts w:ascii="Times New Roman" w:hAnsi="Times New Roman" w:cs="Times New Roman"/>
        </w:rPr>
        <w:t xml:space="preserve">Katie Rich reviewed CMWG activities.  </w:t>
      </w:r>
      <w:r w:rsidR="007A4C80">
        <w:rPr>
          <w:rFonts w:ascii="Times New Roman" w:hAnsi="Times New Roman" w:cs="Times New Roman"/>
        </w:rPr>
        <w:t xml:space="preserve">Mr. </w:t>
      </w:r>
      <w:r w:rsidR="0062162A">
        <w:rPr>
          <w:rFonts w:ascii="Times New Roman" w:hAnsi="Times New Roman" w:cs="Times New Roman"/>
        </w:rPr>
        <w:t xml:space="preserve">Velasquez reminded Market Participants of </w:t>
      </w:r>
      <w:r w:rsidR="0050637A">
        <w:rPr>
          <w:rFonts w:ascii="Times New Roman" w:hAnsi="Times New Roman" w:cs="Times New Roman"/>
        </w:rPr>
        <w:t xml:space="preserve">the </w:t>
      </w:r>
      <w:r w:rsidR="0062162A">
        <w:rPr>
          <w:rFonts w:ascii="Times New Roman" w:hAnsi="Times New Roman" w:cs="Times New Roman"/>
        </w:rPr>
        <w:t xml:space="preserve">October 12, 2022 WMS discussion </w:t>
      </w:r>
      <w:r w:rsidR="005E6A4D" w:rsidRPr="005E6A4D">
        <w:rPr>
          <w:rFonts w:ascii="Times New Roman" w:hAnsi="Times New Roman" w:cs="Times New Roman"/>
        </w:rPr>
        <w:t xml:space="preserve">of developing smaller Load zones for Load Settlement and </w:t>
      </w:r>
      <w:r w:rsidR="005E6A4D">
        <w:rPr>
          <w:rFonts w:ascii="Times New Roman" w:hAnsi="Times New Roman" w:cs="Times New Roman"/>
        </w:rPr>
        <w:t>A</w:t>
      </w:r>
      <w:r w:rsidR="005E6A4D" w:rsidRPr="005E6A4D">
        <w:rPr>
          <w:rFonts w:ascii="Times New Roman" w:hAnsi="Times New Roman" w:cs="Times New Roman"/>
        </w:rPr>
        <w:t>ggregate Distributed Energy Resource (ADER) participation in the wholesale market</w:t>
      </w:r>
      <w:r w:rsidR="00C57D3F">
        <w:rPr>
          <w:rFonts w:ascii="Times New Roman" w:hAnsi="Times New Roman" w:cs="Times New Roman"/>
        </w:rPr>
        <w:t xml:space="preserve">, </w:t>
      </w:r>
      <w:r w:rsidR="005E6A4D">
        <w:rPr>
          <w:rFonts w:ascii="Times New Roman" w:hAnsi="Times New Roman" w:cs="Times New Roman"/>
        </w:rPr>
        <w:t>and the impacts to ERCOT resources in consideration of other high priority projects</w:t>
      </w:r>
      <w:r w:rsidR="00C57D3F">
        <w:rPr>
          <w:rFonts w:ascii="Times New Roman" w:hAnsi="Times New Roman" w:cs="Times New Roman"/>
        </w:rPr>
        <w:t xml:space="preserve">; </w:t>
      </w:r>
      <w:r w:rsidR="0062162A">
        <w:rPr>
          <w:rFonts w:ascii="Times New Roman" w:hAnsi="Times New Roman" w:cs="Times New Roman"/>
        </w:rPr>
        <w:t>summarized the discussion of creating smaller Load zones for aggregation at the December 6, 2022 Retail Market Subcommittee (RMS) meeting</w:t>
      </w:r>
      <w:r w:rsidR="00C57D3F">
        <w:rPr>
          <w:rFonts w:ascii="Times New Roman" w:hAnsi="Times New Roman" w:cs="Times New Roman"/>
        </w:rPr>
        <w:t xml:space="preserve">; </w:t>
      </w:r>
      <w:r w:rsidR="005E6A4D">
        <w:rPr>
          <w:rFonts w:ascii="Times New Roman" w:hAnsi="Times New Roman" w:cs="Times New Roman"/>
        </w:rPr>
        <w:t xml:space="preserve">and stated that RMS recommended revisiting the study at a later time due to high priority Retail projects.  </w:t>
      </w:r>
      <w:r w:rsidR="005D460A">
        <w:rPr>
          <w:rFonts w:ascii="Times New Roman" w:hAnsi="Times New Roman" w:cs="Times New Roman"/>
        </w:rPr>
        <w:t xml:space="preserve">Ms. </w:t>
      </w:r>
      <w:r w:rsidR="005E6A4D">
        <w:rPr>
          <w:rFonts w:ascii="Times New Roman" w:hAnsi="Times New Roman" w:cs="Times New Roman"/>
        </w:rPr>
        <w:t xml:space="preserve">Bivens reminded Market Participants that creating these smaller Load </w:t>
      </w:r>
      <w:r w:rsidR="0050637A">
        <w:rPr>
          <w:rFonts w:ascii="Times New Roman" w:hAnsi="Times New Roman" w:cs="Times New Roman"/>
        </w:rPr>
        <w:t>z</w:t>
      </w:r>
      <w:r w:rsidR="005E6A4D">
        <w:rPr>
          <w:rFonts w:ascii="Times New Roman" w:hAnsi="Times New Roman" w:cs="Times New Roman"/>
        </w:rPr>
        <w:t>ones for aggregation was an IMM recommendation in the 2022 State of the Market Report for the ERCOT Electricity Markets</w:t>
      </w:r>
      <w:r w:rsidR="0050637A">
        <w:rPr>
          <w:rFonts w:ascii="Times New Roman" w:hAnsi="Times New Roman" w:cs="Times New Roman"/>
        </w:rPr>
        <w:t xml:space="preserve">, </w:t>
      </w:r>
      <w:r w:rsidR="005E6A4D">
        <w:rPr>
          <w:rFonts w:ascii="Times New Roman" w:hAnsi="Times New Roman" w:cs="Times New Roman"/>
        </w:rPr>
        <w:t>and offered IMM assistance to ERCOT in performing the analys</w:t>
      </w:r>
      <w:r w:rsidR="00C57D3F">
        <w:rPr>
          <w:rFonts w:ascii="Times New Roman" w:hAnsi="Times New Roman" w:cs="Times New Roman"/>
        </w:rPr>
        <w:t>es</w:t>
      </w:r>
      <w:r w:rsidR="005E6A4D">
        <w:rPr>
          <w:rFonts w:ascii="Times New Roman" w:hAnsi="Times New Roman" w:cs="Times New Roman"/>
        </w:rPr>
        <w:t xml:space="preserve">.  </w:t>
      </w:r>
      <w:r w:rsidR="0050637A">
        <w:rPr>
          <w:rFonts w:ascii="Times New Roman" w:hAnsi="Times New Roman" w:cs="Times New Roman"/>
        </w:rPr>
        <w:t xml:space="preserve">Mr. </w:t>
      </w:r>
      <w:r w:rsidR="005E6A4D">
        <w:rPr>
          <w:rFonts w:ascii="Times New Roman" w:hAnsi="Times New Roman" w:cs="Times New Roman"/>
        </w:rPr>
        <w:t xml:space="preserve">Maggio </w:t>
      </w:r>
      <w:r w:rsidR="00C57D3F">
        <w:rPr>
          <w:rFonts w:ascii="Times New Roman" w:hAnsi="Times New Roman" w:cs="Times New Roman"/>
        </w:rPr>
        <w:t xml:space="preserve">expressed appreciation for the IMM offer, noted the impacts to Retail Electric Providers (REPs), and suggested that for efficiencies ERCOT and the IMM develop the analysis for the IMM recommendation, and that the second analysis be completed once the ADER pilot was finished.  Market Participants expressed support for the ERCOT approach to developing the requested analyses.  Mr. Blakey </w:t>
      </w:r>
      <w:r w:rsidR="0062162A" w:rsidRPr="0062162A">
        <w:rPr>
          <w:rFonts w:ascii="Times New Roman" w:hAnsi="Times New Roman" w:cs="Times New Roman"/>
        </w:rPr>
        <w:t>requested further review of the</w:t>
      </w:r>
      <w:r w:rsidR="0062162A">
        <w:rPr>
          <w:rFonts w:ascii="Times New Roman" w:hAnsi="Times New Roman" w:cs="Times New Roman"/>
        </w:rPr>
        <w:t xml:space="preserve"> issues by the CMWG.  </w:t>
      </w:r>
    </w:p>
    <w:p w14:paraId="686AD3C6" w14:textId="77777777" w:rsidR="00994CC9" w:rsidRDefault="00994CC9" w:rsidP="001124BF">
      <w:pPr>
        <w:pStyle w:val="NoSpacing"/>
        <w:jc w:val="both"/>
        <w:rPr>
          <w:rFonts w:ascii="Times New Roman" w:hAnsi="Times New Roman" w:cs="Times New Roman"/>
        </w:rPr>
      </w:pPr>
    </w:p>
    <w:p w14:paraId="57C64676" w14:textId="77777777" w:rsidR="008010B6" w:rsidRPr="007F4D4E" w:rsidRDefault="008010B6" w:rsidP="001124BF">
      <w:pPr>
        <w:pStyle w:val="NoSpacing"/>
        <w:jc w:val="both"/>
        <w:rPr>
          <w:rFonts w:ascii="Times New Roman" w:hAnsi="Times New Roman" w:cs="Times New Roman"/>
        </w:rPr>
      </w:pPr>
    </w:p>
    <w:p w14:paraId="04D24BF1" w14:textId="4293CCEE" w:rsidR="00B14F9A" w:rsidRPr="007F4D4E" w:rsidRDefault="00937950" w:rsidP="001124BF">
      <w:pPr>
        <w:pStyle w:val="NoSpacing"/>
        <w:jc w:val="both"/>
        <w:rPr>
          <w:rFonts w:ascii="Times New Roman" w:hAnsi="Times New Roman" w:cs="Times New Roman"/>
          <w:u w:val="single"/>
        </w:rPr>
      </w:pPr>
      <w:r w:rsidRPr="007F4D4E">
        <w:rPr>
          <w:rFonts w:ascii="Times New Roman" w:hAnsi="Times New Roman" w:cs="Times New Roman"/>
          <w:u w:val="single"/>
        </w:rPr>
        <w:t>Supply Analysis Working Group (SAWG) (see Key Documents)</w:t>
      </w:r>
    </w:p>
    <w:p w14:paraId="57D0774A" w14:textId="77777777" w:rsidR="00994CC9" w:rsidRPr="00994CC9" w:rsidRDefault="00994CC9" w:rsidP="001124BF">
      <w:pPr>
        <w:pStyle w:val="NoSpacing"/>
        <w:jc w:val="both"/>
        <w:rPr>
          <w:rFonts w:ascii="Times New Roman" w:hAnsi="Times New Roman" w:cs="Times New Roman"/>
        </w:rPr>
      </w:pPr>
      <w:r w:rsidRPr="00994CC9">
        <w:rPr>
          <w:rFonts w:ascii="Times New Roman" w:hAnsi="Times New Roman" w:cs="Times New Roman"/>
        </w:rPr>
        <w:t xml:space="preserve">Pete Warnken </w:t>
      </w:r>
      <w:r w:rsidR="00D54174" w:rsidRPr="00994CC9">
        <w:rPr>
          <w:rFonts w:ascii="Times New Roman" w:hAnsi="Times New Roman" w:cs="Times New Roman"/>
        </w:rPr>
        <w:t>reviewed SAWG activities</w:t>
      </w:r>
      <w:r w:rsidRPr="00994CC9">
        <w:rPr>
          <w:rFonts w:ascii="Times New Roman" w:hAnsi="Times New Roman" w:cs="Times New Roman"/>
        </w:rPr>
        <w:t xml:space="preserve"> and encouraged Market Participants to consider 2023 WMWG leadership opportunities.  </w:t>
      </w:r>
    </w:p>
    <w:p w14:paraId="2328B3B6" w14:textId="77777777" w:rsidR="00994CC9" w:rsidRDefault="00994CC9" w:rsidP="001124BF">
      <w:pPr>
        <w:pStyle w:val="NoSpacing"/>
        <w:jc w:val="both"/>
        <w:rPr>
          <w:rFonts w:ascii="Times New Roman" w:hAnsi="Times New Roman" w:cs="Times New Roman"/>
          <w:highlight w:val="lightGray"/>
        </w:rPr>
      </w:pPr>
    </w:p>
    <w:p w14:paraId="57C60145" w14:textId="77777777" w:rsidR="00937950" w:rsidRPr="008D33E5" w:rsidRDefault="00937950" w:rsidP="001124BF">
      <w:pPr>
        <w:pStyle w:val="NoSpacing"/>
        <w:jc w:val="both"/>
        <w:rPr>
          <w:rFonts w:ascii="Times New Roman" w:hAnsi="Times New Roman" w:cs="Times New Roman"/>
          <w:highlight w:val="lightGray"/>
        </w:rPr>
      </w:pPr>
    </w:p>
    <w:p w14:paraId="651E1348" w14:textId="6D8F1552" w:rsidR="0084249A" w:rsidRDefault="0084249A" w:rsidP="0084249A">
      <w:pPr>
        <w:pStyle w:val="NoSpacing"/>
        <w:jc w:val="both"/>
        <w:rPr>
          <w:rFonts w:ascii="Times New Roman" w:hAnsi="Times New Roman" w:cs="Times New Roman"/>
          <w:u w:val="single"/>
        </w:rPr>
      </w:pPr>
      <w:r w:rsidRPr="007F4D4E">
        <w:rPr>
          <w:rFonts w:ascii="Times New Roman" w:hAnsi="Times New Roman" w:cs="Times New Roman"/>
          <w:u w:val="single"/>
        </w:rPr>
        <w:t xml:space="preserve">Other Business </w:t>
      </w:r>
      <w:r w:rsidR="007F4D4E">
        <w:rPr>
          <w:rFonts w:ascii="Times New Roman" w:hAnsi="Times New Roman" w:cs="Times New Roman"/>
          <w:u w:val="single"/>
        </w:rPr>
        <w:t>(see Key Documents)</w:t>
      </w:r>
    </w:p>
    <w:p w14:paraId="20594657" w14:textId="6D1E327D" w:rsidR="004A3F12" w:rsidRDefault="004A3F12" w:rsidP="0084249A">
      <w:pPr>
        <w:pStyle w:val="NoSpacing"/>
        <w:jc w:val="both"/>
        <w:rPr>
          <w:rFonts w:ascii="Times New Roman" w:hAnsi="Times New Roman" w:cs="Times New Roman"/>
          <w:i/>
          <w:iCs/>
        </w:rPr>
      </w:pPr>
      <w:r>
        <w:rPr>
          <w:rFonts w:ascii="Times New Roman" w:hAnsi="Times New Roman" w:cs="Times New Roman"/>
          <w:i/>
          <w:iCs/>
        </w:rPr>
        <w:t xml:space="preserve">Planning Guide Revision Request (PGRR) 103, </w:t>
      </w:r>
      <w:r w:rsidRPr="004A3F12">
        <w:rPr>
          <w:rFonts w:ascii="Times New Roman" w:hAnsi="Times New Roman" w:cs="Times New Roman"/>
          <w:i/>
          <w:iCs/>
        </w:rPr>
        <w:t>Establish Time Limit for Generator Commissioning Following Approval to Synchronize</w:t>
      </w:r>
    </w:p>
    <w:p w14:paraId="33F41C85" w14:textId="3AE1AF12" w:rsidR="004A3F12" w:rsidRDefault="007A4C80" w:rsidP="0084249A">
      <w:pPr>
        <w:pStyle w:val="NoSpacing"/>
        <w:jc w:val="both"/>
        <w:rPr>
          <w:rFonts w:ascii="Times New Roman" w:hAnsi="Times New Roman" w:cs="Times New Roman"/>
        </w:rPr>
      </w:pPr>
      <w:r>
        <w:rPr>
          <w:rFonts w:ascii="Times New Roman" w:hAnsi="Times New Roman" w:cs="Times New Roman"/>
        </w:rPr>
        <w:t xml:space="preserve">Mr. </w:t>
      </w:r>
      <w:r w:rsidR="004A3F12">
        <w:rPr>
          <w:rFonts w:ascii="Times New Roman" w:hAnsi="Times New Roman" w:cs="Times New Roman"/>
        </w:rPr>
        <w:t xml:space="preserve">Lee summarized PGRR103 discussion at the January 5, 2023 ROS </w:t>
      </w:r>
      <w:r w:rsidR="0050637A">
        <w:rPr>
          <w:rFonts w:ascii="Times New Roman" w:hAnsi="Times New Roman" w:cs="Times New Roman"/>
        </w:rPr>
        <w:t xml:space="preserve">meeting </w:t>
      </w:r>
      <w:r w:rsidR="004A3F12">
        <w:rPr>
          <w:rFonts w:ascii="Times New Roman" w:hAnsi="Times New Roman" w:cs="Times New Roman"/>
        </w:rPr>
        <w:t xml:space="preserve">and </w:t>
      </w:r>
      <w:r w:rsidR="00445986">
        <w:rPr>
          <w:rFonts w:ascii="Times New Roman" w:hAnsi="Times New Roman" w:cs="Times New Roman"/>
        </w:rPr>
        <w:t xml:space="preserve">the ROS ask to WMS to explore </w:t>
      </w:r>
      <w:r w:rsidR="004A3F12">
        <w:rPr>
          <w:rFonts w:ascii="Times New Roman" w:hAnsi="Times New Roman" w:cs="Times New Roman"/>
        </w:rPr>
        <w:t>potential commercial solutions to the issues.  Market Participants discussed focusing on ensuring Resources are incentivized to complete the synchronization process</w:t>
      </w:r>
      <w:r w:rsidR="003E6DAD">
        <w:rPr>
          <w:rFonts w:ascii="Times New Roman" w:hAnsi="Times New Roman" w:cs="Times New Roman"/>
        </w:rPr>
        <w:t xml:space="preserve">, awareness of the commercial impacts to the market, </w:t>
      </w:r>
      <w:r w:rsidR="004A3F12">
        <w:rPr>
          <w:rFonts w:ascii="Times New Roman" w:hAnsi="Times New Roman" w:cs="Times New Roman"/>
        </w:rPr>
        <w:t xml:space="preserve">and developing an understanding of the </w:t>
      </w:r>
      <w:r w:rsidR="003E6DAD">
        <w:rPr>
          <w:rFonts w:ascii="Times New Roman" w:hAnsi="Times New Roman" w:cs="Times New Roman"/>
        </w:rPr>
        <w:t xml:space="preserve">limitations and seriousness of the issues.  Mr. Blakey requested review of the issues by the WMWG.  </w:t>
      </w:r>
    </w:p>
    <w:p w14:paraId="0CAF679D" w14:textId="77777777" w:rsidR="003E6DAD" w:rsidRPr="004A3F12" w:rsidRDefault="003E6DAD" w:rsidP="0084249A">
      <w:pPr>
        <w:pStyle w:val="NoSpacing"/>
        <w:jc w:val="both"/>
        <w:rPr>
          <w:rFonts w:ascii="Times New Roman" w:hAnsi="Times New Roman" w:cs="Times New Roman"/>
        </w:rPr>
      </w:pPr>
    </w:p>
    <w:p w14:paraId="2531D38A" w14:textId="51FADF67" w:rsidR="007F4D4E" w:rsidRDefault="007F4D4E" w:rsidP="0084249A">
      <w:pPr>
        <w:pStyle w:val="NoSpacing"/>
        <w:jc w:val="both"/>
        <w:rPr>
          <w:rFonts w:ascii="Times New Roman" w:hAnsi="Times New Roman" w:cs="Times New Roman"/>
          <w:i/>
          <w:iCs/>
        </w:rPr>
      </w:pPr>
      <w:r w:rsidRPr="007F4D4E">
        <w:rPr>
          <w:rFonts w:ascii="Times New Roman" w:hAnsi="Times New Roman" w:cs="Times New Roman"/>
          <w:i/>
          <w:iCs/>
        </w:rPr>
        <w:t>2023 WMS Goals</w:t>
      </w:r>
    </w:p>
    <w:p w14:paraId="0CBEC35C" w14:textId="66825704" w:rsidR="008010B6" w:rsidRPr="004C5022" w:rsidRDefault="004A09C5" w:rsidP="0084249A">
      <w:pPr>
        <w:pStyle w:val="NoSpacing"/>
        <w:jc w:val="both"/>
        <w:rPr>
          <w:rFonts w:ascii="Times New Roman" w:hAnsi="Times New Roman" w:cs="Times New Roman"/>
        </w:rPr>
      </w:pPr>
      <w:r w:rsidRPr="004C5022">
        <w:rPr>
          <w:rFonts w:ascii="Times New Roman" w:hAnsi="Times New Roman" w:cs="Times New Roman"/>
        </w:rPr>
        <w:t>Mr. Blakey encouraged Market Participants to offer revisions for the 202</w:t>
      </w:r>
      <w:r w:rsidR="004C5022" w:rsidRPr="004C5022">
        <w:rPr>
          <w:rFonts w:ascii="Times New Roman" w:hAnsi="Times New Roman" w:cs="Times New Roman"/>
        </w:rPr>
        <w:t>3</w:t>
      </w:r>
      <w:r w:rsidRPr="004C5022">
        <w:rPr>
          <w:rFonts w:ascii="Times New Roman" w:hAnsi="Times New Roman" w:cs="Times New Roman"/>
        </w:rPr>
        <w:t xml:space="preserve"> </w:t>
      </w:r>
      <w:r w:rsidR="00445986">
        <w:rPr>
          <w:rFonts w:ascii="Times New Roman" w:hAnsi="Times New Roman" w:cs="Times New Roman"/>
        </w:rPr>
        <w:t xml:space="preserve">WMS </w:t>
      </w:r>
      <w:r w:rsidRPr="004C5022">
        <w:rPr>
          <w:rFonts w:ascii="Times New Roman" w:hAnsi="Times New Roman" w:cs="Times New Roman"/>
        </w:rPr>
        <w:t xml:space="preserve">Goals </w:t>
      </w:r>
      <w:r w:rsidR="004C5022" w:rsidRPr="004C5022">
        <w:rPr>
          <w:rFonts w:ascii="Times New Roman" w:hAnsi="Times New Roman" w:cs="Times New Roman"/>
        </w:rPr>
        <w:t xml:space="preserve">and stated that WMS will consider 2023 WMS Goals after TAC approves their 2023 Goals.  </w:t>
      </w:r>
      <w:r w:rsidRPr="004C5022">
        <w:rPr>
          <w:rFonts w:ascii="Times New Roman" w:hAnsi="Times New Roman" w:cs="Times New Roman"/>
        </w:rPr>
        <w:t xml:space="preserve">  </w:t>
      </w:r>
    </w:p>
    <w:p w14:paraId="37892999" w14:textId="77777777" w:rsidR="004A09C5" w:rsidRDefault="004A09C5" w:rsidP="0084249A">
      <w:pPr>
        <w:pStyle w:val="NoSpacing"/>
        <w:jc w:val="both"/>
        <w:rPr>
          <w:rFonts w:ascii="Times New Roman" w:hAnsi="Times New Roman" w:cs="Times New Roman"/>
          <w:i/>
          <w:iCs/>
        </w:rPr>
      </w:pPr>
    </w:p>
    <w:p w14:paraId="1148E027" w14:textId="77777777" w:rsidR="00D217C4" w:rsidRDefault="00D217C4" w:rsidP="0084249A">
      <w:pPr>
        <w:pStyle w:val="NoSpacing"/>
        <w:jc w:val="both"/>
        <w:rPr>
          <w:rFonts w:ascii="Times New Roman" w:hAnsi="Times New Roman" w:cs="Times New Roman"/>
          <w:i/>
          <w:iCs/>
        </w:rPr>
      </w:pPr>
    </w:p>
    <w:p w14:paraId="339CEDC6" w14:textId="77777777" w:rsidR="00D217C4" w:rsidRDefault="00D217C4" w:rsidP="0084249A">
      <w:pPr>
        <w:pStyle w:val="NoSpacing"/>
        <w:jc w:val="both"/>
        <w:rPr>
          <w:rFonts w:ascii="Times New Roman" w:hAnsi="Times New Roman" w:cs="Times New Roman"/>
          <w:i/>
          <w:iCs/>
        </w:rPr>
      </w:pPr>
    </w:p>
    <w:p w14:paraId="6131F6EF" w14:textId="33CBFC5B" w:rsidR="007F4D4E" w:rsidRDefault="007F4D4E" w:rsidP="0084249A">
      <w:pPr>
        <w:pStyle w:val="NoSpacing"/>
        <w:jc w:val="both"/>
        <w:rPr>
          <w:rFonts w:ascii="Times New Roman" w:hAnsi="Times New Roman" w:cs="Times New Roman"/>
          <w:i/>
          <w:iCs/>
        </w:rPr>
      </w:pPr>
      <w:r w:rsidRPr="007F4D4E">
        <w:rPr>
          <w:rFonts w:ascii="Times New Roman" w:hAnsi="Times New Roman" w:cs="Times New Roman"/>
          <w:i/>
          <w:iCs/>
        </w:rPr>
        <w:lastRenderedPageBreak/>
        <w:t>2023 Working Group Leadership</w:t>
      </w:r>
    </w:p>
    <w:p w14:paraId="7BE71CED" w14:textId="3D0CB931" w:rsidR="004A09C5" w:rsidRPr="004A09C5" w:rsidRDefault="004A09C5" w:rsidP="0084249A">
      <w:pPr>
        <w:pStyle w:val="NoSpacing"/>
        <w:jc w:val="both"/>
        <w:rPr>
          <w:rFonts w:ascii="Times New Roman" w:hAnsi="Times New Roman" w:cs="Times New Roman"/>
        </w:rPr>
      </w:pPr>
      <w:r w:rsidRPr="004A09C5">
        <w:rPr>
          <w:rFonts w:ascii="Times New Roman" w:hAnsi="Times New Roman" w:cs="Times New Roman"/>
        </w:rPr>
        <w:t xml:space="preserve">Mr. Blakey encouraged Market Participants to consider leadership opportunities and stated that WMS Working Group leadership will be considered at the February </w:t>
      </w:r>
      <w:r w:rsidR="008C071D">
        <w:rPr>
          <w:rFonts w:ascii="Times New Roman" w:hAnsi="Times New Roman" w:cs="Times New Roman"/>
        </w:rPr>
        <w:t>1</w:t>
      </w:r>
      <w:r w:rsidRPr="004A09C5">
        <w:rPr>
          <w:rFonts w:ascii="Times New Roman" w:hAnsi="Times New Roman" w:cs="Times New Roman"/>
        </w:rPr>
        <w:t>, 2023 WMS meeting</w:t>
      </w:r>
      <w:r>
        <w:rPr>
          <w:rFonts w:ascii="Times New Roman" w:hAnsi="Times New Roman" w:cs="Times New Roman"/>
        </w:rPr>
        <w:t xml:space="preserve">.  </w:t>
      </w:r>
    </w:p>
    <w:p w14:paraId="71BD052E" w14:textId="77777777" w:rsidR="004A09C5" w:rsidRDefault="004A09C5" w:rsidP="0084249A">
      <w:pPr>
        <w:pStyle w:val="NoSpacing"/>
        <w:jc w:val="both"/>
        <w:rPr>
          <w:rFonts w:ascii="Times New Roman" w:hAnsi="Times New Roman" w:cs="Times New Roman"/>
          <w:i/>
          <w:iCs/>
        </w:rPr>
      </w:pPr>
    </w:p>
    <w:p w14:paraId="06C0446A" w14:textId="744D6D97" w:rsidR="007F4D4E" w:rsidRDefault="007F4D4E" w:rsidP="0084249A">
      <w:pPr>
        <w:pStyle w:val="NoSpacing"/>
        <w:jc w:val="both"/>
        <w:rPr>
          <w:rFonts w:ascii="Times New Roman" w:hAnsi="Times New Roman" w:cs="Times New Roman"/>
          <w:i/>
          <w:iCs/>
        </w:rPr>
      </w:pPr>
      <w:r w:rsidRPr="007F4D4E">
        <w:rPr>
          <w:rFonts w:ascii="Times New Roman" w:hAnsi="Times New Roman" w:cs="Times New Roman"/>
          <w:i/>
          <w:iCs/>
        </w:rPr>
        <w:t>NPRR1156, Priority Revision Request Process and NPRR1157, Incorporation of PUCT Approval into Revision Request Process</w:t>
      </w:r>
    </w:p>
    <w:p w14:paraId="0ADE3E13" w14:textId="265AA00B" w:rsidR="004A09C5" w:rsidRDefault="004A09C5" w:rsidP="0084249A">
      <w:pPr>
        <w:pStyle w:val="NoSpacing"/>
        <w:jc w:val="both"/>
        <w:rPr>
          <w:rFonts w:ascii="Times New Roman" w:hAnsi="Times New Roman" w:cs="Times New Roman"/>
        </w:rPr>
      </w:pPr>
      <w:r>
        <w:rPr>
          <w:rFonts w:ascii="Times New Roman" w:hAnsi="Times New Roman" w:cs="Times New Roman"/>
        </w:rPr>
        <w:t xml:space="preserve">Brittney Albracht noted that once NPRRs 1156 and 1157 have </w:t>
      </w:r>
      <w:r w:rsidR="00DC35C7">
        <w:rPr>
          <w:rFonts w:ascii="Times New Roman" w:hAnsi="Times New Roman" w:cs="Times New Roman"/>
        </w:rPr>
        <w:t xml:space="preserve">moved </w:t>
      </w:r>
      <w:r>
        <w:rPr>
          <w:rFonts w:ascii="Times New Roman" w:hAnsi="Times New Roman" w:cs="Times New Roman"/>
        </w:rPr>
        <w:t xml:space="preserve">through the stakeholder approval process, ERCOT anticipates bringing forward Guide Revision Requests to align with the NPRRs.  </w:t>
      </w:r>
    </w:p>
    <w:p w14:paraId="326C910C" w14:textId="77777777" w:rsidR="00D217C4" w:rsidRDefault="00D217C4" w:rsidP="0084249A">
      <w:pPr>
        <w:pStyle w:val="NoSpacing"/>
        <w:jc w:val="both"/>
        <w:rPr>
          <w:rFonts w:ascii="Times New Roman" w:hAnsi="Times New Roman" w:cs="Times New Roman"/>
        </w:rPr>
      </w:pPr>
    </w:p>
    <w:p w14:paraId="62F231B7" w14:textId="7ADAAEB0" w:rsidR="0084249A" w:rsidRPr="004A09C5" w:rsidRDefault="0084249A" w:rsidP="0084249A">
      <w:pPr>
        <w:pStyle w:val="NoSpacing"/>
        <w:jc w:val="both"/>
        <w:rPr>
          <w:rFonts w:ascii="Times New Roman" w:hAnsi="Times New Roman" w:cs="Times New Roman"/>
          <w:i/>
        </w:rPr>
      </w:pPr>
      <w:r w:rsidRPr="004A09C5">
        <w:rPr>
          <w:rFonts w:ascii="Times New Roman" w:hAnsi="Times New Roman" w:cs="Times New Roman"/>
          <w:i/>
        </w:rPr>
        <w:t>Review Open Action Items</w:t>
      </w:r>
    </w:p>
    <w:p w14:paraId="796B090F" w14:textId="6A308B35" w:rsidR="00994CC9" w:rsidRPr="00994CC9" w:rsidRDefault="0084249A" w:rsidP="00994CC9">
      <w:pPr>
        <w:pStyle w:val="NoSpacing"/>
        <w:jc w:val="both"/>
        <w:rPr>
          <w:rFonts w:ascii="Times New Roman" w:hAnsi="Times New Roman" w:cs="Times New Roman"/>
          <w:iCs/>
        </w:rPr>
      </w:pPr>
      <w:r w:rsidRPr="004A09C5">
        <w:rPr>
          <w:rFonts w:ascii="Times New Roman" w:hAnsi="Times New Roman" w:cs="Times New Roman"/>
          <w:iCs/>
        </w:rPr>
        <w:t>Market Participants reviewed the</w:t>
      </w:r>
      <w:r w:rsidRPr="007F4D4E">
        <w:rPr>
          <w:rFonts w:ascii="Times New Roman" w:hAnsi="Times New Roman" w:cs="Times New Roman"/>
          <w:iCs/>
        </w:rPr>
        <w:t xml:space="preserve"> Open Action Items List</w:t>
      </w:r>
      <w:r w:rsidR="004A09C5">
        <w:rPr>
          <w:rFonts w:ascii="Times New Roman" w:hAnsi="Times New Roman" w:cs="Times New Roman"/>
          <w:iCs/>
        </w:rPr>
        <w:t xml:space="preserve">.  </w:t>
      </w:r>
      <w:r w:rsidR="007A4C80">
        <w:rPr>
          <w:rFonts w:ascii="Times New Roman" w:hAnsi="Times New Roman" w:cs="Times New Roman"/>
          <w:iCs/>
        </w:rPr>
        <w:t>Mr. L</w:t>
      </w:r>
      <w:r w:rsidR="004A09C5">
        <w:rPr>
          <w:rFonts w:ascii="Times New Roman" w:hAnsi="Times New Roman" w:cs="Times New Roman"/>
          <w:iCs/>
        </w:rPr>
        <w:t xml:space="preserve">ee offered to collaborate with 2023 WMS Working Group leadership in efficiencies to the Open Action Items List. </w:t>
      </w:r>
      <w:r w:rsidR="00994CC9">
        <w:rPr>
          <w:rFonts w:ascii="Times New Roman" w:hAnsi="Times New Roman" w:cs="Times New Roman"/>
          <w:iCs/>
        </w:rPr>
        <w:t xml:space="preserve"> </w:t>
      </w:r>
      <w:r w:rsidR="004A09C5">
        <w:rPr>
          <w:rFonts w:ascii="Times New Roman" w:hAnsi="Times New Roman" w:cs="Times New Roman"/>
          <w:iCs/>
        </w:rPr>
        <w:t xml:space="preserve"> </w:t>
      </w:r>
      <w:r w:rsidR="00994CC9" w:rsidRPr="00994CC9">
        <w:rPr>
          <w:rFonts w:ascii="Times New Roman" w:hAnsi="Times New Roman" w:cs="Times New Roman"/>
          <w:iCs/>
        </w:rPr>
        <w:t xml:space="preserve">Market Participants removed the below completed item from the WMS Open Action Items list: </w:t>
      </w:r>
    </w:p>
    <w:p w14:paraId="1A478999" w14:textId="16723CCA" w:rsidR="00994CC9" w:rsidRPr="00994CC9" w:rsidRDefault="00994CC9" w:rsidP="00994CC9">
      <w:pPr>
        <w:pStyle w:val="NoSpacing"/>
        <w:numPr>
          <w:ilvl w:val="0"/>
          <w:numId w:val="18"/>
        </w:numPr>
        <w:jc w:val="both"/>
        <w:rPr>
          <w:rFonts w:ascii="Times New Roman" w:hAnsi="Times New Roman" w:cs="Times New Roman"/>
          <w:iCs/>
        </w:rPr>
      </w:pPr>
      <w:r w:rsidRPr="00994CC9">
        <w:rPr>
          <w:rFonts w:ascii="Times New Roman" w:hAnsi="Times New Roman" w:cs="Times New Roman"/>
          <w:iCs/>
        </w:rPr>
        <w:t>Locational Real-Time On-Line Reliability Deployment Price Adder (</w:t>
      </w:r>
      <w:r>
        <w:rPr>
          <w:rFonts w:ascii="Times New Roman" w:hAnsi="Times New Roman" w:cs="Times New Roman"/>
          <w:iCs/>
        </w:rPr>
        <w:t>C</w:t>
      </w:r>
      <w:r w:rsidRPr="00994CC9">
        <w:rPr>
          <w:rFonts w:ascii="Times New Roman" w:hAnsi="Times New Roman" w:cs="Times New Roman"/>
          <w:iCs/>
        </w:rPr>
        <w:t>MWG)</w:t>
      </w:r>
    </w:p>
    <w:p w14:paraId="73DC0B23" w14:textId="135DE2B5" w:rsidR="00234D67" w:rsidRPr="00994CC9" w:rsidRDefault="004A09C5" w:rsidP="0084249A">
      <w:pPr>
        <w:pStyle w:val="NoSpacing"/>
        <w:jc w:val="both"/>
        <w:rPr>
          <w:rFonts w:ascii="Times New Roman" w:hAnsi="Times New Roman" w:cs="Times New Roman"/>
          <w:iCs/>
        </w:rPr>
      </w:pPr>
      <w:r>
        <w:rPr>
          <w:rFonts w:ascii="Times New Roman" w:hAnsi="Times New Roman" w:cs="Times New Roman"/>
          <w:iCs/>
        </w:rPr>
        <w:t xml:space="preserve"> </w:t>
      </w:r>
    </w:p>
    <w:p w14:paraId="6DBC9036" w14:textId="77777777" w:rsidR="0084249A" w:rsidRPr="007F4D4E" w:rsidRDefault="0084249A" w:rsidP="0084249A">
      <w:pPr>
        <w:pStyle w:val="NoSpacing"/>
        <w:jc w:val="both"/>
        <w:rPr>
          <w:rFonts w:ascii="Times New Roman" w:hAnsi="Times New Roman" w:cs="Times New Roman"/>
          <w:i/>
        </w:rPr>
      </w:pPr>
      <w:r w:rsidRPr="007F4D4E">
        <w:rPr>
          <w:rFonts w:ascii="Times New Roman" w:hAnsi="Times New Roman" w:cs="Times New Roman"/>
          <w:i/>
        </w:rPr>
        <w:t>No Report</w:t>
      </w:r>
    </w:p>
    <w:p w14:paraId="2A9C9E22" w14:textId="77777777" w:rsidR="007F4D4E" w:rsidRPr="007F4D4E" w:rsidRDefault="007F4D4E" w:rsidP="0084249A">
      <w:pPr>
        <w:pStyle w:val="NoSpacing"/>
        <w:numPr>
          <w:ilvl w:val="0"/>
          <w:numId w:val="10"/>
        </w:numPr>
        <w:jc w:val="both"/>
        <w:rPr>
          <w:rFonts w:ascii="Times New Roman" w:hAnsi="Times New Roman" w:cs="Times New Roman"/>
          <w:iCs/>
        </w:rPr>
      </w:pPr>
      <w:r w:rsidRPr="007F4D4E">
        <w:rPr>
          <w:rFonts w:ascii="Times New Roman" w:hAnsi="Times New Roman" w:cs="Times New Roman"/>
          <w:iCs/>
        </w:rPr>
        <w:t xml:space="preserve">Demand Side Working Group (DSWG) </w:t>
      </w:r>
    </w:p>
    <w:p w14:paraId="75F54F33" w14:textId="76E0D6C8" w:rsidR="0084249A" w:rsidRPr="007F4D4E" w:rsidRDefault="0084249A" w:rsidP="0084249A">
      <w:pPr>
        <w:pStyle w:val="NoSpacing"/>
        <w:numPr>
          <w:ilvl w:val="0"/>
          <w:numId w:val="10"/>
        </w:numPr>
        <w:jc w:val="both"/>
        <w:rPr>
          <w:rFonts w:ascii="Times New Roman" w:hAnsi="Times New Roman" w:cs="Times New Roman"/>
          <w:iCs/>
        </w:rPr>
      </w:pPr>
      <w:r w:rsidRPr="007F4D4E">
        <w:rPr>
          <w:rFonts w:ascii="Times New Roman" w:hAnsi="Times New Roman" w:cs="Times New Roman"/>
          <w:iCs/>
        </w:rPr>
        <w:t>Market Settlement Working Group (MSWG)</w:t>
      </w:r>
    </w:p>
    <w:p w14:paraId="6E26EF5C" w14:textId="5647C7A6" w:rsidR="00FE6C3A" w:rsidRPr="007F4D4E" w:rsidRDefault="00FE6C3A" w:rsidP="00560554">
      <w:pPr>
        <w:pStyle w:val="NoSpacing"/>
        <w:numPr>
          <w:ilvl w:val="0"/>
          <w:numId w:val="10"/>
        </w:numPr>
        <w:jc w:val="both"/>
        <w:rPr>
          <w:rFonts w:ascii="Times New Roman" w:hAnsi="Times New Roman" w:cs="Times New Roman"/>
          <w:iCs/>
        </w:rPr>
      </w:pPr>
      <w:r w:rsidRPr="007F4D4E">
        <w:rPr>
          <w:rFonts w:ascii="Times New Roman" w:hAnsi="Times New Roman" w:cs="Times New Roman"/>
          <w:iCs/>
        </w:rPr>
        <w:t>M</w:t>
      </w:r>
      <w:r w:rsidR="005C6932" w:rsidRPr="007F4D4E">
        <w:rPr>
          <w:rFonts w:ascii="Times New Roman" w:hAnsi="Times New Roman" w:cs="Times New Roman"/>
          <w:iCs/>
        </w:rPr>
        <w:t>etering Working Group (M</w:t>
      </w:r>
      <w:r w:rsidRPr="007F4D4E">
        <w:rPr>
          <w:rFonts w:ascii="Times New Roman" w:hAnsi="Times New Roman" w:cs="Times New Roman"/>
          <w:iCs/>
        </w:rPr>
        <w:t>WG</w:t>
      </w:r>
      <w:r w:rsidR="005C6932" w:rsidRPr="007F4D4E">
        <w:rPr>
          <w:rFonts w:ascii="Times New Roman" w:hAnsi="Times New Roman" w:cs="Times New Roman"/>
          <w:iCs/>
        </w:rPr>
        <w:t>)</w:t>
      </w:r>
    </w:p>
    <w:p w14:paraId="2C0B3163" w14:textId="6ADAFCF3" w:rsidR="0084249A" w:rsidRPr="007F4D4E" w:rsidRDefault="0084249A" w:rsidP="00560554">
      <w:pPr>
        <w:pStyle w:val="NoSpacing"/>
        <w:numPr>
          <w:ilvl w:val="0"/>
          <w:numId w:val="10"/>
        </w:numPr>
        <w:jc w:val="both"/>
        <w:rPr>
          <w:rFonts w:ascii="Times New Roman" w:hAnsi="Times New Roman" w:cs="Times New Roman"/>
          <w:iCs/>
        </w:rPr>
      </w:pPr>
      <w:r w:rsidRPr="007F4D4E">
        <w:rPr>
          <w:rFonts w:ascii="Times New Roman" w:hAnsi="Times New Roman" w:cs="Times New Roman"/>
          <w:iCs/>
        </w:rPr>
        <w:t>Resource Cost Working Group (RCWG)</w:t>
      </w:r>
    </w:p>
    <w:p w14:paraId="030C500D" w14:textId="3C0EE108" w:rsidR="00EC7598" w:rsidRPr="008D33E5" w:rsidRDefault="00EC7598" w:rsidP="00EC7598">
      <w:pPr>
        <w:pStyle w:val="NoSpacing"/>
        <w:jc w:val="both"/>
        <w:rPr>
          <w:rFonts w:ascii="Times New Roman" w:hAnsi="Times New Roman" w:cs="Times New Roman"/>
          <w:iCs/>
          <w:highlight w:val="lightGray"/>
        </w:rPr>
      </w:pPr>
    </w:p>
    <w:p w14:paraId="04E693CE" w14:textId="77777777" w:rsidR="00FE6C3A" w:rsidRPr="008D33E5" w:rsidRDefault="00FE6C3A" w:rsidP="00C570AE">
      <w:pPr>
        <w:pStyle w:val="NoSpacing"/>
        <w:jc w:val="both"/>
        <w:rPr>
          <w:rFonts w:ascii="Times New Roman" w:hAnsi="Times New Roman" w:cs="Times New Roman"/>
          <w:highlight w:val="lightGray"/>
          <w:u w:val="single"/>
        </w:rPr>
      </w:pPr>
    </w:p>
    <w:p w14:paraId="2835BB8C" w14:textId="516AAFC9" w:rsidR="00123454" w:rsidRPr="004A09C5" w:rsidRDefault="00123454" w:rsidP="00C570AE">
      <w:pPr>
        <w:pStyle w:val="NoSpacing"/>
        <w:jc w:val="both"/>
        <w:rPr>
          <w:rFonts w:ascii="Times New Roman" w:hAnsi="Times New Roman" w:cs="Times New Roman"/>
        </w:rPr>
      </w:pPr>
      <w:r w:rsidRPr="004A09C5">
        <w:rPr>
          <w:rFonts w:ascii="Times New Roman" w:hAnsi="Times New Roman" w:cs="Times New Roman"/>
          <w:u w:val="single"/>
        </w:rPr>
        <w:t>Adjournment</w:t>
      </w:r>
    </w:p>
    <w:p w14:paraId="3068ACC6" w14:textId="5B092EC2" w:rsidR="008F245E" w:rsidRPr="008F245E" w:rsidRDefault="007044A1" w:rsidP="004428FF">
      <w:pPr>
        <w:pStyle w:val="NoSpacing"/>
        <w:jc w:val="both"/>
      </w:pPr>
      <w:r w:rsidRPr="004A09C5">
        <w:rPr>
          <w:rFonts w:ascii="Times New Roman" w:hAnsi="Times New Roman" w:cs="Times New Roman"/>
        </w:rPr>
        <w:t>M</w:t>
      </w:r>
      <w:r w:rsidR="007F4D4E" w:rsidRPr="004A09C5">
        <w:rPr>
          <w:rFonts w:ascii="Times New Roman" w:hAnsi="Times New Roman" w:cs="Times New Roman"/>
        </w:rPr>
        <w:t xml:space="preserve">r. Blakey </w:t>
      </w:r>
      <w:r w:rsidR="00F7517B" w:rsidRPr="004A09C5">
        <w:rPr>
          <w:rFonts w:ascii="Times New Roman" w:hAnsi="Times New Roman" w:cs="Times New Roman"/>
        </w:rPr>
        <w:t>a</w:t>
      </w:r>
      <w:r w:rsidR="00055761" w:rsidRPr="004A09C5">
        <w:rPr>
          <w:rFonts w:ascii="Times New Roman" w:hAnsi="Times New Roman" w:cs="Times New Roman"/>
        </w:rPr>
        <w:t>djourned the</w:t>
      </w:r>
      <w:r w:rsidR="00206648" w:rsidRPr="004A09C5">
        <w:rPr>
          <w:rFonts w:ascii="Times New Roman" w:hAnsi="Times New Roman" w:cs="Times New Roman"/>
        </w:rPr>
        <w:t xml:space="preserve"> </w:t>
      </w:r>
      <w:r w:rsidR="007F4D4E" w:rsidRPr="004A09C5">
        <w:rPr>
          <w:rFonts w:ascii="Times New Roman" w:hAnsi="Times New Roman" w:cs="Times New Roman"/>
        </w:rPr>
        <w:t xml:space="preserve">January 11, 2023 </w:t>
      </w:r>
      <w:r w:rsidR="008A78AF" w:rsidRPr="004A09C5">
        <w:rPr>
          <w:rFonts w:ascii="Times New Roman" w:hAnsi="Times New Roman" w:cs="Times New Roman"/>
        </w:rPr>
        <w:t xml:space="preserve">WMS </w:t>
      </w:r>
      <w:r w:rsidR="00123454" w:rsidRPr="004A09C5">
        <w:rPr>
          <w:rFonts w:ascii="Times New Roman" w:hAnsi="Times New Roman" w:cs="Times New Roman"/>
        </w:rPr>
        <w:t>meeting at</w:t>
      </w:r>
      <w:r w:rsidR="008A4AC1" w:rsidRPr="004A09C5">
        <w:rPr>
          <w:rFonts w:ascii="Times New Roman" w:hAnsi="Times New Roman" w:cs="Times New Roman"/>
        </w:rPr>
        <w:t xml:space="preserve"> </w:t>
      </w:r>
      <w:r w:rsidR="00DC2E7E" w:rsidRPr="004A09C5">
        <w:rPr>
          <w:rFonts w:ascii="Times New Roman" w:hAnsi="Times New Roman" w:cs="Times New Roman"/>
        </w:rPr>
        <w:t>12:</w:t>
      </w:r>
      <w:r w:rsidR="004A09C5" w:rsidRPr="004A09C5">
        <w:rPr>
          <w:rFonts w:ascii="Times New Roman" w:hAnsi="Times New Roman" w:cs="Times New Roman"/>
        </w:rPr>
        <w:t>22</w:t>
      </w:r>
      <w:r w:rsidR="00DC2E7E" w:rsidRPr="004A09C5">
        <w:rPr>
          <w:rFonts w:ascii="Times New Roman" w:hAnsi="Times New Roman" w:cs="Times New Roman"/>
        </w:rPr>
        <w:t xml:space="preserve"> p</w:t>
      </w:r>
      <w:r w:rsidR="007D7594" w:rsidRPr="004A09C5">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3AB8E346" w14:textId="77777777" w:rsidR="008F245E" w:rsidRPr="008F245E" w:rsidRDefault="008F245E" w:rsidP="008F245E"/>
    <w:p w14:paraId="61F3C8DF" w14:textId="77777777" w:rsidR="008F245E" w:rsidRPr="008F245E" w:rsidRDefault="008F245E" w:rsidP="008F245E"/>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CD20D" w14:textId="77777777" w:rsidR="00515AAA" w:rsidRDefault="00515AAA" w:rsidP="00C96B32">
      <w:pPr>
        <w:spacing w:after="0" w:line="240" w:lineRule="auto"/>
      </w:pPr>
      <w:r>
        <w:separator/>
      </w:r>
    </w:p>
  </w:endnote>
  <w:endnote w:type="continuationSeparator" w:id="0">
    <w:p w14:paraId="58DCD4ED" w14:textId="77777777" w:rsidR="00515AAA" w:rsidRDefault="00515AAA"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48A32467"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8D33E5">
      <w:rPr>
        <w:rFonts w:ascii="Times New Roman" w:hAnsi="Times New Roman"/>
        <w:b/>
        <w:sz w:val="16"/>
        <w:szCs w:val="16"/>
      </w:rPr>
      <w:t xml:space="preserve">January 11, 2023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615EB" w14:textId="77777777" w:rsidR="00515AAA" w:rsidRDefault="00515AAA" w:rsidP="00C96B32">
      <w:pPr>
        <w:spacing w:after="0" w:line="240" w:lineRule="auto"/>
      </w:pPr>
      <w:r>
        <w:separator/>
      </w:r>
    </w:p>
  </w:footnote>
  <w:footnote w:type="continuationSeparator" w:id="0">
    <w:p w14:paraId="5DB5715A" w14:textId="77777777" w:rsidR="00515AAA" w:rsidRDefault="00515AAA" w:rsidP="00C96B32">
      <w:pPr>
        <w:spacing w:after="0" w:line="240" w:lineRule="auto"/>
      </w:pPr>
      <w:r>
        <w:continuationSeparator/>
      </w:r>
    </w:p>
  </w:footnote>
  <w:footnote w:id="1">
    <w:p w14:paraId="5894DE30" w14:textId="77777777" w:rsidR="008D33E5" w:rsidRPr="00D042B6" w:rsidRDefault="008D33E5" w:rsidP="008D33E5">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09AC2147" w14:textId="6EDFAD08" w:rsidR="0074294F" w:rsidRPr="0074294F" w:rsidRDefault="001E540D" w:rsidP="008D33E5">
      <w:pPr>
        <w:pStyle w:val="NoSpacing"/>
        <w:rPr>
          <w:rFonts w:ascii="Times New Roman" w:hAnsi="Times New Roman" w:cs="Times New Roman"/>
          <w:sz w:val="20"/>
          <w:szCs w:val="20"/>
        </w:rPr>
      </w:pPr>
      <w:hyperlink r:id="rId1" w:history="1">
        <w:r w:rsidR="0074294F" w:rsidRPr="0074294F">
          <w:rPr>
            <w:rStyle w:val="Hyperlink"/>
            <w:rFonts w:ascii="Times New Roman" w:hAnsi="Times New Roman" w:cs="Times New Roman"/>
            <w:sz w:val="20"/>
            <w:szCs w:val="20"/>
          </w:rPr>
          <w:t>https://miswcm.ercot.com/calendar/01112023-WMS-Meeting</w:t>
        </w:r>
      </w:hyperlink>
    </w:p>
    <w:p w14:paraId="621CC4FB" w14:textId="68185CC7" w:rsidR="008D33E5" w:rsidRPr="004854CB" w:rsidRDefault="008D33E5" w:rsidP="008D33E5">
      <w:pPr>
        <w:pStyle w:val="NoSpacing"/>
      </w:pPr>
      <w:r>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592459"/>
    <w:multiLevelType w:val="hybridMultilevel"/>
    <w:tmpl w:val="EE9E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15"/>
  </w:num>
  <w:num w:numId="4">
    <w:abstractNumId w:val="16"/>
  </w:num>
  <w:num w:numId="5">
    <w:abstractNumId w:val="18"/>
  </w:num>
  <w:num w:numId="6">
    <w:abstractNumId w:val="1"/>
  </w:num>
  <w:num w:numId="7">
    <w:abstractNumId w:val="14"/>
  </w:num>
  <w:num w:numId="8">
    <w:abstractNumId w:val="11"/>
  </w:num>
  <w:num w:numId="9">
    <w:abstractNumId w:val="9"/>
  </w:num>
  <w:num w:numId="10">
    <w:abstractNumId w:val="12"/>
  </w:num>
  <w:num w:numId="11">
    <w:abstractNumId w:val="8"/>
  </w:num>
  <w:num w:numId="12">
    <w:abstractNumId w:val="5"/>
  </w:num>
  <w:num w:numId="13">
    <w:abstractNumId w:val="2"/>
  </w:num>
  <w:num w:numId="14">
    <w:abstractNumId w:val="17"/>
  </w:num>
  <w:num w:numId="15">
    <w:abstractNumId w:val="4"/>
  </w:num>
  <w:num w:numId="16">
    <w:abstractNumId w:val="3"/>
  </w:num>
  <w:num w:numId="17">
    <w:abstractNumId w:val="7"/>
  </w:num>
  <w:num w:numId="18">
    <w:abstractNumId w:val="10"/>
  </w:num>
  <w:num w:numId="1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0D22"/>
    <w:rsid w:val="00001003"/>
    <w:rsid w:val="00001C8C"/>
    <w:rsid w:val="00001D30"/>
    <w:rsid w:val="00002B92"/>
    <w:rsid w:val="00002F8C"/>
    <w:rsid w:val="00003129"/>
    <w:rsid w:val="0000329A"/>
    <w:rsid w:val="000034EB"/>
    <w:rsid w:val="00003600"/>
    <w:rsid w:val="00003985"/>
    <w:rsid w:val="0000499C"/>
    <w:rsid w:val="00004B02"/>
    <w:rsid w:val="00004BCE"/>
    <w:rsid w:val="000050B6"/>
    <w:rsid w:val="00005403"/>
    <w:rsid w:val="00005CFA"/>
    <w:rsid w:val="000060D9"/>
    <w:rsid w:val="00006364"/>
    <w:rsid w:val="00006444"/>
    <w:rsid w:val="0000686F"/>
    <w:rsid w:val="00007120"/>
    <w:rsid w:val="000071E0"/>
    <w:rsid w:val="0000761C"/>
    <w:rsid w:val="00007E67"/>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A34"/>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2E9"/>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59B"/>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FF5"/>
    <w:rsid w:val="000A20F3"/>
    <w:rsid w:val="000A250D"/>
    <w:rsid w:val="000A3230"/>
    <w:rsid w:val="000A33DF"/>
    <w:rsid w:val="000A38DB"/>
    <w:rsid w:val="000A3952"/>
    <w:rsid w:val="000A3C78"/>
    <w:rsid w:val="000A426D"/>
    <w:rsid w:val="000A4308"/>
    <w:rsid w:val="000A4312"/>
    <w:rsid w:val="000A4546"/>
    <w:rsid w:val="000A47E8"/>
    <w:rsid w:val="000A4926"/>
    <w:rsid w:val="000A4F7C"/>
    <w:rsid w:val="000A5445"/>
    <w:rsid w:val="000A5954"/>
    <w:rsid w:val="000A5CB1"/>
    <w:rsid w:val="000A6ACD"/>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3279"/>
    <w:rsid w:val="000C45E4"/>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0A09"/>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721"/>
    <w:rsid w:val="000E0860"/>
    <w:rsid w:val="000E2A41"/>
    <w:rsid w:val="000E2A8F"/>
    <w:rsid w:val="000E2DAE"/>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8A8"/>
    <w:rsid w:val="000F2C29"/>
    <w:rsid w:val="000F2DBF"/>
    <w:rsid w:val="000F34E6"/>
    <w:rsid w:val="000F3B84"/>
    <w:rsid w:val="000F44A3"/>
    <w:rsid w:val="000F4507"/>
    <w:rsid w:val="000F4AC7"/>
    <w:rsid w:val="000F5248"/>
    <w:rsid w:val="000F598B"/>
    <w:rsid w:val="000F5A89"/>
    <w:rsid w:val="000F6F6B"/>
    <w:rsid w:val="000F73D5"/>
    <w:rsid w:val="000F7B6A"/>
    <w:rsid w:val="000F7F07"/>
    <w:rsid w:val="0010027D"/>
    <w:rsid w:val="001005CE"/>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6063"/>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3BB8"/>
    <w:rsid w:val="0012409C"/>
    <w:rsid w:val="00124C80"/>
    <w:rsid w:val="00124E42"/>
    <w:rsid w:val="00125428"/>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1E"/>
    <w:rsid w:val="0015153B"/>
    <w:rsid w:val="001516E1"/>
    <w:rsid w:val="00151BBC"/>
    <w:rsid w:val="0015237F"/>
    <w:rsid w:val="001524D2"/>
    <w:rsid w:val="001528D9"/>
    <w:rsid w:val="0015299C"/>
    <w:rsid w:val="00153128"/>
    <w:rsid w:val="00153953"/>
    <w:rsid w:val="00153FA8"/>
    <w:rsid w:val="0015410E"/>
    <w:rsid w:val="0015437E"/>
    <w:rsid w:val="00154471"/>
    <w:rsid w:val="00154B63"/>
    <w:rsid w:val="00155183"/>
    <w:rsid w:val="001556AC"/>
    <w:rsid w:val="00155C86"/>
    <w:rsid w:val="00155D56"/>
    <w:rsid w:val="00156E02"/>
    <w:rsid w:val="00156E07"/>
    <w:rsid w:val="00156FA5"/>
    <w:rsid w:val="00157BE6"/>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C4A"/>
    <w:rsid w:val="00164726"/>
    <w:rsid w:val="00164DEC"/>
    <w:rsid w:val="0016548B"/>
    <w:rsid w:val="001661C8"/>
    <w:rsid w:val="00166300"/>
    <w:rsid w:val="0016653F"/>
    <w:rsid w:val="001667C2"/>
    <w:rsid w:val="00167A8C"/>
    <w:rsid w:val="001700D2"/>
    <w:rsid w:val="00170441"/>
    <w:rsid w:val="00170A6B"/>
    <w:rsid w:val="00170CA5"/>
    <w:rsid w:val="00170EA5"/>
    <w:rsid w:val="00171054"/>
    <w:rsid w:val="0017138D"/>
    <w:rsid w:val="001717A5"/>
    <w:rsid w:val="00172479"/>
    <w:rsid w:val="0017257F"/>
    <w:rsid w:val="00172FCC"/>
    <w:rsid w:val="00173BF4"/>
    <w:rsid w:val="00174111"/>
    <w:rsid w:val="0017452C"/>
    <w:rsid w:val="00174593"/>
    <w:rsid w:val="001753CF"/>
    <w:rsid w:val="00175415"/>
    <w:rsid w:val="0017596D"/>
    <w:rsid w:val="00176281"/>
    <w:rsid w:val="001778D0"/>
    <w:rsid w:val="0017790F"/>
    <w:rsid w:val="00177EAD"/>
    <w:rsid w:val="001802D1"/>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1340"/>
    <w:rsid w:val="001B16C9"/>
    <w:rsid w:val="001B1B90"/>
    <w:rsid w:val="001B1EB7"/>
    <w:rsid w:val="001B2463"/>
    <w:rsid w:val="001B24D4"/>
    <w:rsid w:val="001B282C"/>
    <w:rsid w:val="001B2BF2"/>
    <w:rsid w:val="001B36C3"/>
    <w:rsid w:val="001B3986"/>
    <w:rsid w:val="001B3FD7"/>
    <w:rsid w:val="001B40E6"/>
    <w:rsid w:val="001B46A0"/>
    <w:rsid w:val="001B5BAC"/>
    <w:rsid w:val="001B5E53"/>
    <w:rsid w:val="001B621B"/>
    <w:rsid w:val="001B6602"/>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158"/>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551"/>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540D"/>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49C"/>
    <w:rsid w:val="002156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4D67"/>
    <w:rsid w:val="0023654C"/>
    <w:rsid w:val="0023695D"/>
    <w:rsid w:val="00236AAF"/>
    <w:rsid w:val="00237FD4"/>
    <w:rsid w:val="00240079"/>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60727"/>
    <w:rsid w:val="00261690"/>
    <w:rsid w:val="002617E3"/>
    <w:rsid w:val="00261945"/>
    <w:rsid w:val="00261BD4"/>
    <w:rsid w:val="00261D4C"/>
    <w:rsid w:val="00261E54"/>
    <w:rsid w:val="00262AF3"/>
    <w:rsid w:val="00262D2A"/>
    <w:rsid w:val="00263355"/>
    <w:rsid w:val="002633D8"/>
    <w:rsid w:val="0026464B"/>
    <w:rsid w:val="0026509E"/>
    <w:rsid w:val="00265221"/>
    <w:rsid w:val="0026537A"/>
    <w:rsid w:val="00265E6F"/>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408"/>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2C4"/>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6046"/>
    <w:rsid w:val="002C61B3"/>
    <w:rsid w:val="002C79B1"/>
    <w:rsid w:val="002C7C9B"/>
    <w:rsid w:val="002C7E22"/>
    <w:rsid w:val="002D0329"/>
    <w:rsid w:val="002D04B8"/>
    <w:rsid w:val="002D04DA"/>
    <w:rsid w:val="002D04F1"/>
    <w:rsid w:val="002D050D"/>
    <w:rsid w:val="002D0B95"/>
    <w:rsid w:val="002D103F"/>
    <w:rsid w:val="002D10FE"/>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B9"/>
    <w:rsid w:val="002F54FB"/>
    <w:rsid w:val="002F577C"/>
    <w:rsid w:val="002F59A3"/>
    <w:rsid w:val="002F5A75"/>
    <w:rsid w:val="002F5E5A"/>
    <w:rsid w:val="002F6620"/>
    <w:rsid w:val="002F6A3E"/>
    <w:rsid w:val="002F6A58"/>
    <w:rsid w:val="002F6A60"/>
    <w:rsid w:val="002F6EEB"/>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7CA"/>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48A"/>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288"/>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992"/>
    <w:rsid w:val="00375A2D"/>
    <w:rsid w:val="00375E67"/>
    <w:rsid w:val="00377831"/>
    <w:rsid w:val="00377854"/>
    <w:rsid w:val="00377A87"/>
    <w:rsid w:val="00377FA3"/>
    <w:rsid w:val="003806EE"/>
    <w:rsid w:val="00380F2B"/>
    <w:rsid w:val="003815C3"/>
    <w:rsid w:val="003816D6"/>
    <w:rsid w:val="0038182E"/>
    <w:rsid w:val="00381DB3"/>
    <w:rsid w:val="0038238A"/>
    <w:rsid w:val="00382418"/>
    <w:rsid w:val="00382C0E"/>
    <w:rsid w:val="00383904"/>
    <w:rsid w:val="00383ED5"/>
    <w:rsid w:val="00384265"/>
    <w:rsid w:val="0038497E"/>
    <w:rsid w:val="00384B2C"/>
    <w:rsid w:val="003854D3"/>
    <w:rsid w:val="00385D71"/>
    <w:rsid w:val="00386533"/>
    <w:rsid w:val="00386A94"/>
    <w:rsid w:val="00386B17"/>
    <w:rsid w:val="00387BB5"/>
    <w:rsid w:val="003904C8"/>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1CB"/>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5CFA"/>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91A"/>
    <w:rsid w:val="003E0CC2"/>
    <w:rsid w:val="003E10C3"/>
    <w:rsid w:val="003E10E4"/>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6DAD"/>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5A18"/>
    <w:rsid w:val="003F62F0"/>
    <w:rsid w:val="003F6884"/>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7E"/>
    <w:rsid w:val="00441FE7"/>
    <w:rsid w:val="0044201B"/>
    <w:rsid w:val="00442222"/>
    <w:rsid w:val="0044246C"/>
    <w:rsid w:val="004425CE"/>
    <w:rsid w:val="00442628"/>
    <w:rsid w:val="004426CA"/>
    <w:rsid w:val="004428FF"/>
    <w:rsid w:val="00442A2E"/>
    <w:rsid w:val="00442B70"/>
    <w:rsid w:val="004449F1"/>
    <w:rsid w:val="0044501D"/>
    <w:rsid w:val="004453FE"/>
    <w:rsid w:val="004458EB"/>
    <w:rsid w:val="00445986"/>
    <w:rsid w:val="004459CB"/>
    <w:rsid w:val="00445E83"/>
    <w:rsid w:val="004473EE"/>
    <w:rsid w:val="004474AA"/>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06"/>
    <w:rsid w:val="00455799"/>
    <w:rsid w:val="004559E8"/>
    <w:rsid w:val="00456A4C"/>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7075D"/>
    <w:rsid w:val="004709C1"/>
    <w:rsid w:val="00470AB0"/>
    <w:rsid w:val="00471689"/>
    <w:rsid w:val="00471E95"/>
    <w:rsid w:val="00471F5F"/>
    <w:rsid w:val="004731D2"/>
    <w:rsid w:val="004733FA"/>
    <w:rsid w:val="004738E5"/>
    <w:rsid w:val="00473A50"/>
    <w:rsid w:val="00475152"/>
    <w:rsid w:val="00475DAB"/>
    <w:rsid w:val="00476833"/>
    <w:rsid w:val="00476B86"/>
    <w:rsid w:val="00477885"/>
    <w:rsid w:val="00480276"/>
    <w:rsid w:val="00480912"/>
    <w:rsid w:val="00481968"/>
    <w:rsid w:val="00481A1B"/>
    <w:rsid w:val="00481E3B"/>
    <w:rsid w:val="004825C6"/>
    <w:rsid w:val="00482755"/>
    <w:rsid w:val="004828C6"/>
    <w:rsid w:val="00482B6D"/>
    <w:rsid w:val="00482E8F"/>
    <w:rsid w:val="00483161"/>
    <w:rsid w:val="00483855"/>
    <w:rsid w:val="00484023"/>
    <w:rsid w:val="0048494B"/>
    <w:rsid w:val="00484E7B"/>
    <w:rsid w:val="00484E89"/>
    <w:rsid w:val="00485630"/>
    <w:rsid w:val="00485B6F"/>
    <w:rsid w:val="00486080"/>
    <w:rsid w:val="00486326"/>
    <w:rsid w:val="00486409"/>
    <w:rsid w:val="00487797"/>
    <w:rsid w:val="00487973"/>
    <w:rsid w:val="00487F91"/>
    <w:rsid w:val="004903F7"/>
    <w:rsid w:val="00490B28"/>
    <w:rsid w:val="00491BC3"/>
    <w:rsid w:val="00491C8A"/>
    <w:rsid w:val="0049245F"/>
    <w:rsid w:val="004924AA"/>
    <w:rsid w:val="00492BB6"/>
    <w:rsid w:val="00493000"/>
    <w:rsid w:val="00493352"/>
    <w:rsid w:val="004937F7"/>
    <w:rsid w:val="004940BA"/>
    <w:rsid w:val="004945F6"/>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9C5"/>
    <w:rsid w:val="004A0E08"/>
    <w:rsid w:val="004A16E0"/>
    <w:rsid w:val="004A199E"/>
    <w:rsid w:val="004A2B5F"/>
    <w:rsid w:val="004A302D"/>
    <w:rsid w:val="004A3615"/>
    <w:rsid w:val="004A3734"/>
    <w:rsid w:val="004A3CB5"/>
    <w:rsid w:val="004A3ED4"/>
    <w:rsid w:val="004A3F12"/>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BA5"/>
    <w:rsid w:val="004B4DB7"/>
    <w:rsid w:val="004B573A"/>
    <w:rsid w:val="004B5816"/>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022"/>
    <w:rsid w:val="004C5112"/>
    <w:rsid w:val="004C5476"/>
    <w:rsid w:val="004C56D4"/>
    <w:rsid w:val="004C5B49"/>
    <w:rsid w:val="004C6452"/>
    <w:rsid w:val="004C681B"/>
    <w:rsid w:val="004C6C6A"/>
    <w:rsid w:val="004C6D87"/>
    <w:rsid w:val="004C6E97"/>
    <w:rsid w:val="004C7215"/>
    <w:rsid w:val="004C781F"/>
    <w:rsid w:val="004D0DE2"/>
    <w:rsid w:val="004D0E4E"/>
    <w:rsid w:val="004D0F47"/>
    <w:rsid w:val="004D1709"/>
    <w:rsid w:val="004D1BE6"/>
    <w:rsid w:val="004D1CAE"/>
    <w:rsid w:val="004D225E"/>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F02"/>
    <w:rsid w:val="004E3FAB"/>
    <w:rsid w:val="004E4110"/>
    <w:rsid w:val="004E4751"/>
    <w:rsid w:val="004E4E87"/>
    <w:rsid w:val="004E5486"/>
    <w:rsid w:val="004E54ED"/>
    <w:rsid w:val="004E58CC"/>
    <w:rsid w:val="004E71DD"/>
    <w:rsid w:val="004E77E6"/>
    <w:rsid w:val="004F0456"/>
    <w:rsid w:val="004F048C"/>
    <w:rsid w:val="004F1439"/>
    <w:rsid w:val="004F20E4"/>
    <w:rsid w:val="004F223A"/>
    <w:rsid w:val="004F2758"/>
    <w:rsid w:val="004F2BBE"/>
    <w:rsid w:val="004F3AA8"/>
    <w:rsid w:val="004F3BC2"/>
    <w:rsid w:val="004F40C3"/>
    <w:rsid w:val="004F4396"/>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9EA"/>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37A"/>
    <w:rsid w:val="00506C02"/>
    <w:rsid w:val="00507C64"/>
    <w:rsid w:val="00510178"/>
    <w:rsid w:val="00510662"/>
    <w:rsid w:val="005108E9"/>
    <w:rsid w:val="0051095A"/>
    <w:rsid w:val="00511133"/>
    <w:rsid w:val="00511379"/>
    <w:rsid w:val="0051150A"/>
    <w:rsid w:val="005124F9"/>
    <w:rsid w:val="00512685"/>
    <w:rsid w:val="005132C8"/>
    <w:rsid w:val="0051367E"/>
    <w:rsid w:val="0051379B"/>
    <w:rsid w:val="00513DC4"/>
    <w:rsid w:val="005142F5"/>
    <w:rsid w:val="00514533"/>
    <w:rsid w:val="00514FC2"/>
    <w:rsid w:val="0051547A"/>
    <w:rsid w:val="00515970"/>
    <w:rsid w:val="00515AAA"/>
    <w:rsid w:val="00515B2C"/>
    <w:rsid w:val="00515E37"/>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7CC"/>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50364"/>
    <w:rsid w:val="00550633"/>
    <w:rsid w:val="0055099A"/>
    <w:rsid w:val="00550DB7"/>
    <w:rsid w:val="005515EF"/>
    <w:rsid w:val="005518D8"/>
    <w:rsid w:val="00551A25"/>
    <w:rsid w:val="005522DA"/>
    <w:rsid w:val="0055281B"/>
    <w:rsid w:val="0055297D"/>
    <w:rsid w:val="005529C6"/>
    <w:rsid w:val="00552E50"/>
    <w:rsid w:val="005530CA"/>
    <w:rsid w:val="005533C7"/>
    <w:rsid w:val="00553704"/>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39C"/>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932"/>
    <w:rsid w:val="005C6D78"/>
    <w:rsid w:val="005C6ED3"/>
    <w:rsid w:val="005C6F73"/>
    <w:rsid w:val="005C7228"/>
    <w:rsid w:val="005D07A0"/>
    <w:rsid w:val="005D0B76"/>
    <w:rsid w:val="005D1058"/>
    <w:rsid w:val="005D161C"/>
    <w:rsid w:val="005D1BCD"/>
    <w:rsid w:val="005D2C31"/>
    <w:rsid w:val="005D3613"/>
    <w:rsid w:val="005D39CB"/>
    <w:rsid w:val="005D3F1B"/>
    <w:rsid w:val="005D41C8"/>
    <w:rsid w:val="005D41F3"/>
    <w:rsid w:val="005D460A"/>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A4D"/>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8A0"/>
    <w:rsid w:val="00616A90"/>
    <w:rsid w:val="00617717"/>
    <w:rsid w:val="006201A3"/>
    <w:rsid w:val="006204BB"/>
    <w:rsid w:val="0062061E"/>
    <w:rsid w:val="00620CAA"/>
    <w:rsid w:val="00620CF7"/>
    <w:rsid w:val="00620D63"/>
    <w:rsid w:val="00621591"/>
    <w:rsid w:val="0062162A"/>
    <w:rsid w:val="00621A34"/>
    <w:rsid w:val="00621B0E"/>
    <w:rsid w:val="00622493"/>
    <w:rsid w:val="006228C7"/>
    <w:rsid w:val="00622B75"/>
    <w:rsid w:val="00622EE8"/>
    <w:rsid w:val="006233A0"/>
    <w:rsid w:val="0062436D"/>
    <w:rsid w:val="00624451"/>
    <w:rsid w:val="006245E3"/>
    <w:rsid w:val="00624AFE"/>
    <w:rsid w:val="00624E85"/>
    <w:rsid w:val="00624E9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5A3"/>
    <w:rsid w:val="0063373B"/>
    <w:rsid w:val="006337DA"/>
    <w:rsid w:val="00633AC8"/>
    <w:rsid w:val="006341B3"/>
    <w:rsid w:val="0063430F"/>
    <w:rsid w:val="006344E2"/>
    <w:rsid w:val="00634B4B"/>
    <w:rsid w:val="00634F1E"/>
    <w:rsid w:val="00635527"/>
    <w:rsid w:val="0063612D"/>
    <w:rsid w:val="00636F34"/>
    <w:rsid w:val="0063710F"/>
    <w:rsid w:val="0063733C"/>
    <w:rsid w:val="00640274"/>
    <w:rsid w:val="006404EF"/>
    <w:rsid w:val="00640524"/>
    <w:rsid w:val="00640DCE"/>
    <w:rsid w:val="00641C11"/>
    <w:rsid w:val="00642107"/>
    <w:rsid w:val="006431CE"/>
    <w:rsid w:val="006431F2"/>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4EA"/>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3ED9"/>
    <w:rsid w:val="0068432C"/>
    <w:rsid w:val="0068433E"/>
    <w:rsid w:val="006843E2"/>
    <w:rsid w:val="0068532A"/>
    <w:rsid w:val="006856C7"/>
    <w:rsid w:val="00686081"/>
    <w:rsid w:val="006862DB"/>
    <w:rsid w:val="0068684C"/>
    <w:rsid w:val="00687952"/>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39D"/>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A7C6E"/>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0984"/>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D01FD"/>
    <w:rsid w:val="006D0ACF"/>
    <w:rsid w:val="006D0C29"/>
    <w:rsid w:val="006D0E07"/>
    <w:rsid w:val="006D0E13"/>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3A4"/>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4A1"/>
    <w:rsid w:val="00704DA4"/>
    <w:rsid w:val="00704DEC"/>
    <w:rsid w:val="00705127"/>
    <w:rsid w:val="00706E80"/>
    <w:rsid w:val="00707558"/>
    <w:rsid w:val="007076F8"/>
    <w:rsid w:val="00707F2E"/>
    <w:rsid w:val="00710080"/>
    <w:rsid w:val="00710104"/>
    <w:rsid w:val="007108F3"/>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86"/>
    <w:rsid w:val="007255D7"/>
    <w:rsid w:val="0072581E"/>
    <w:rsid w:val="007264AA"/>
    <w:rsid w:val="00726576"/>
    <w:rsid w:val="00726EE5"/>
    <w:rsid w:val="007273C7"/>
    <w:rsid w:val="00727B9B"/>
    <w:rsid w:val="00731369"/>
    <w:rsid w:val="00732810"/>
    <w:rsid w:val="00732BDF"/>
    <w:rsid w:val="00733797"/>
    <w:rsid w:val="0073380D"/>
    <w:rsid w:val="00734681"/>
    <w:rsid w:val="00734A3A"/>
    <w:rsid w:val="00734B54"/>
    <w:rsid w:val="00734D6E"/>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94F"/>
    <w:rsid w:val="00742B0A"/>
    <w:rsid w:val="00742F59"/>
    <w:rsid w:val="0074313E"/>
    <w:rsid w:val="00743A84"/>
    <w:rsid w:val="0074424E"/>
    <w:rsid w:val="007451A2"/>
    <w:rsid w:val="00745533"/>
    <w:rsid w:val="00745647"/>
    <w:rsid w:val="007458FA"/>
    <w:rsid w:val="007459ED"/>
    <w:rsid w:val="00746343"/>
    <w:rsid w:val="007466A9"/>
    <w:rsid w:val="007467A7"/>
    <w:rsid w:val="00746B27"/>
    <w:rsid w:val="00746C64"/>
    <w:rsid w:val="00746F8E"/>
    <w:rsid w:val="00746FF1"/>
    <w:rsid w:val="00747298"/>
    <w:rsid w:val="007477CC"/>
    <w:rsid w:val="007506F7"/>
    <w:rsid w:val="00750ADB"/>
    <w:rsid w:val="00750B46"/>
    <w:rsid w:val="00751416"/>
    <w:rsid w:val="007525A3"/>
    <w:rsid w:val="00752636"/>
    <w:rsid w:val="00752ADF"/>
    <w:rsid w:val="00752AEE"/>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478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D15"/>
    <w:rsid w:val="007A3136"/>
    <w:rsid w:val="007A31C4"/>
    <w:rsid w:val="007A4568"/>
    <w:rsid w:val="007A49D5"/>
    <w:rsid w:val="007A49F8"/>
    <w:rsid w:val="007A4C80"/>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1FC"/>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7B0"/>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E03D4"/>
    <w:rsid w:val="007E042C"/>
    <w:rsid w:val="007E0C5E"/>
    <w:rsid w:val="007E15E7"/>
    <w:rsid w:val="007E166C"/>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C24"/>
    <w:rsid w:val="007F4D4E"/>
    <w:rsid w:val="007F4FEF"/>
    <w:rsid w:val="007F51CA"/>
    <w:rsid w:val="007F5768"/>
    <w:rsid w:val="007F5CBC"/>
    <w:rsid w:val="007F68C0"/>
    <w:rsid w:val="007F7FC5"/>
    <w:rsid w:val="007F7FD9"/>
    <w:rsid w:val="008002C1"/>
    <w:rsid w:val="008005A8"/>
    <w:rsid w:val="00800B96"/>
    <w:rsid w:val="008010B6"/>
    <w:rsid w:val="00801B30"/>
    <w:rsid w:val="00801D86"/>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2BA"/>
    <w:rsid w:val="00817408"/>
    <w:rsid w:val="00817B4B"/>
    <w:rsid w:val="00817EE5"/>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49A"/>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D45"/>
    <w:rsid w:val="0085307C"/>
    <w:rsid w:val="00853560"/>
    <w:rsid w:val="008536B1"/>
    <w:rsid w:val="00853988"/>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5DF"/>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1A2"/>
    <w:rsid w:val="008A2245"/>
    <w:rsid w:val="008A2597"/>
    <w:rsid w:val="008A2B9C"/>
    <w:rsid w:val="008A2EFC"/>
    <w:rsid w:val="008A2FB1"/>
    <w:rsid w:val="008A3363"/>
    <w:rsid w:val="008A3460"/>
    <w:rsid w:val="008A3699"/>
    <w:rsid w:val="008A3ABF"/>
    <w:rsid w:val="008A430C"/>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71D"/>
    <w:rsid w:val="008C0F8A"/>
    <w:rsid w:val="008C104B"/>
    <w:rsid w:val="008C104E"/>
    <w:rsid w:val="008C12E7"/>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300E"/>
    <w:rsid w:val="008D3025"/>
    <w:rsid w:val="008D30DC"/>
    <w:rsid w:val="008D334E"/>
    <w:rsid w:val="008D33E5"/>
    <w:rsid w:val="008D3A8A"/>
    <w:rsid w:val="008D3F42"/>
    <w:rsid w:val="008D423F"/>
    <w:rsid w:val="008D47A9"/>
    <w:rsid w:val="008D47EE"/>
    <w:rsid w:val="008D4A0A"/>
    <w:rsid w:val="008D5950"/>
    <w:rsid w:val="008D59E8"/>
    <w:rsid w:val="008D5AB3"/>
    <w:rsid w:val="008D5D3A"/>
    <w:rsid w:val="008D630C"/>
    <w:rsid w:val="008D6E6D"/>
    <w:rsid w:val="008D7499"/>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6EE3"/>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553"/>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89F"/>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950"/>
    <w:rsid w:val="00937A59"/>
    <w:rsid w:val="00937D2C"/>
    <w:rsid w:val="00937DAF"/>
    <w:rsid w:val="009405AC"/>
    <w:rsid w:val="009410B8"/>
    <w:rsid w:val="00941210"/>
    <w:rsid w:val="009418AD"/>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60F"/>
    <w:rsid w:val="00964A96"/>
    <w:rsid w:val="009655CE"/>
    <w:rsid w:val="0096569A"/>
    <w:rsid w:val="00965C47"/>
    <w:rsid w:val="00965E18"/>
    <w:rsid w:val="00966012"/>
    <w:rsid w:val="009663E5"/>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7"/>
    <w:rsid w:val="00992E23"/>
    <w:rsid w:val="00992F80"/>
    <w:rsid w:val="009931D6"/>
    <w:rsid w:val="009939C6"/>
    <w:rsid w:val="00993B16"/>
    <w:rsid w:val="009945EE"/>
    <w:rsid w:val="00994CC6"/>
    <w:rsid w:val="00994CC9"/>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1061"/>
    <w:rsid w:val="009C146B"/>
    <w:rsid w:val="009C1770"/>
    <w:rsid w:val="009C1995"/>
    <w:rsid w:val="009C20A3"/>
    <w:rsid w:val="009C21E5"/>
    <w:rsid w:val="009C38CA"/>
    <w:rsid w:val="009C3948"/>
    <w:rsid w:val="009C48F5"/>
    <w:rsid w:val="009C4D2D"/>
    <w:rsid w:val="009C4E27"/>
    <w:rsid w:val="009C4E9F"/>
    <w:rsid w:val="009C5500"/>
    <w:rsid w:val="009C5531"/>
    <w:rsid w:val="009C5660"/>
    <w:rsid w:val="009C568A"/>
    <w:rsid w:val="009C575B"/>
    <w:rsid w:val="009C5797"/>
    <w:rsid w:val="009C5C43"/>
    <w:rsid w:val="009C61CB"/>
    <w:rsid w:val="009C680D"/>
    <w:rsid w:val="009C68B2"/>
    <w:rsid w:val="009C7A74"/>
    <w:rsid w:val="009C7E0F"/>
    <w:rsid w:val="009D10F2"/>
    <w:rsid w:val="009D150E"/>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6F8"/>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1D9"/>
    <w:rsid w:val="00A35468"/>
    <w:rsid w:val="00A35752"/>
    <w:rsid w:val="00A35EDF"/>
    <w:rsid w:val="00A361BB"/>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EB"/>
    <w:rsid w:val="00A55597"/>
    <w:rsid w:val="00A55ABD"/>
    <w:rsid w:val="00A55ACC"/>
    <w:rsid w:val="00A56161"/>
    <w:rsid w:val="00A5639E"/>
    <w:rsid w:val="00A56BC4"/>
    <w:rsid w:val="00A571B5"/>
    <w:rsid w:val="00A579C5"/>
    <w:rsid w:val="00A57B39"/>
    <w:rsid w:val="00A603E7"/>
    <w:rsid w:val="00A60410"/>
    <w:rsid w:val="00A60FC0"/>
    <w:rsid w:val="00A61130"/>
    <w:rsid w:val="00A614DC"/>
    <w:rsid w:val="00A61EBE"/>
    <w:rsid w:val="00A6273D"/>
    <w:rsid w:val="00A62CE4"/>
    <w:rsid w:val="00A63232"/>
    <w:rsid w:val="00A6362F"/>
    <w:rsid w:val="00A6587F"/>
    <w:rsid w:val="00A65F77"/>
    <w:rsid w:val="00A665A5"/>
    <w:rsid w:val="00A67790"/>
    <w:rsid w:val="00A67C12"/>
    <w:rsid w:val="00A67D48"/>
    <w:rsid w:val="00A67EEC"/>
    <w:rsid w:val="00A703D7"/>
    <w:rsid w:val="00A704FE"/>
    <w:rsid w:val="00A70783"/>
    <w:rsid w:val="00A70795"/>
    <w:rsid w:val="00A70FB4"/>
    <w:rsid w:val="00A715E7"/>
    <w:rsid w:val="00A71604"/>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8F4"/>
    <w:rsid w:val="00A809EB"/>
    <w:rsid w:val="00A815CF"/>
    <w:rsid w:val="00A819CB"/>
    <w:rsid w:val="00A820B5"/>
    <w:rsid w:val="00A826A0"/>
    <w:rsid w:val="00A82A0F"/>
    <w:rsid w:val="00A82A5F"/>
    <w:rsid w:val="00A82BB1"/>
    <w:rsid w:val="00A82EB3"/>
    <w:rsid w:val="00A83385"/>
    <w:rsid w:val="00A833E8"/>
    <w:rsid w:val="00A838F1"/>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7202"/>
    <w:rsid w:val="00AA7250"/>
    <w:rsid w:val="00AA7ABD"/>
    <w:rsid w:val="00AA7B70"/>
    <w:rsid w:val="00AB0887"/>
    <w:rsid w:val="00AB0B9F"/>
    <w:rsid w:val="00AB1549"/>
    <w:rsid w:val="00AB1943"/>
    <w:rsid w:val="00AB1B08"/>
    <w:rsid w:val="00AB1D77"/>
    <w:rsid w:val="00AB1F23"/>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AF2"/>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663"/>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4F7"/>
    <w:rsid w:val="00B125CE"/>
    <w:rsid w:val="00B13393"/>
    <w:rsid w:val="00B136D5"/>
    <w:rsid w:val="00B13788"/>
    <w:rsid w:val="00B13883"/>
    <w:rsid w:val="00B138D2"/>
    <w:rsid w:val="00B13ABE"/>
    <w:rsid w:val="00B13C52"/>
    <w:rsid w:val="00B13DDB"/>
    <w:rsid w:val="00B14383"/>
    <w:rsid w:val="00B14391"/>
    <w:rsid w:val="00B14CC5"/>
    <w:rsid w:val="00B14F9A"/>
    <w:rsid w:val="00B150F9"/>
    <w:rsid w:val="00B15755"/>
    <w:rsid w:val="00B158DB"/>
    <w:rsid w:val="00B16444"/>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7EF"/>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E13"/>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FCE"/>
    <w:rsid w:val="00BB2393"/>
    <w:rsid w:val="00BB272C"/>
    <w:rsid w:val="00BB27D5"/>
    <w:rsid w:val="00BB2B44"/>
    <w:rsid w:val="00BB2BE2"/>
    <w:rsid w:val="00BB3EDC"/>
    <w:rsid w:val="00BB4328"/>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7D9"/>
    <w:rsid w:val="00BC799D"/>
    <w:rsid w:val="00BC79F1"/>
    <w:rsid w:val="00BC7B19"/>
    <w:rsid w:val="00BC7C38"/>
    <w:rsid w:val="00BD0099"/>
    <w:rsid w:val="00BD0804"/>
    <w:rsid w:val="00BD083C"/>
    <w:rsid w:val="00BD0AC6"/>
    <w:rsid w:val="00BD19A0"/>
    <w:rsid w:val="00BD216E"/>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A09"/>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248"/>
    <w:rsid w:val="00C243E1"/>
    <w:rsid w:val="00C248BB"/>
    <w:rsid w:val="00C24960"/>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765"/>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652B"/>
    <w:rsid w:val="00C565BA"/>
    <w:rsid w:val="00C5674F"/>
    <w:rsid w:val="00C56A43"/>
    <w:rsid w:val="00C56AFF"/>
    <w:rsid w:val="00C56C9B"/>
    <w:rsid w:val="00C570AE"/>
    <w:rsid w:val="00C5786F"/>
    <w:rsid w:val="00C57C1A"/>
    <w:rsid w:val="00C57CB8"/>
    <w:rsid w:val="00C57D3F"/>
    <w:rsid w:val="00C57FA5"/>
    <w:rsid w:val="00C60E63"/>
    <w:rsid w:val="00C61788"/>
    <w:rsid w:val="00C61CA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84B"/>
    <w:rsid w:val="00C82306"/>
    <w:rsid w:val="00C825F4"/>
    <w:rsid w:val="00C828CB"/>
    <w:rsid w:val="00C82AC6"/>
    <w:rsid w:val="00C82C72"/>
    <w:rsid w:val="00C8364A"/>
    <w:rsid w:val="00C839B7"/>
    <w:rsid w:val="00C83F02"/>
    <w:rsid w:val="00C8426A"/>
    <w:rsid w:val="00C8447E"/>
    <w:rsid w:val="00C848C3"/>
    <w:rsid w:val="00C84956"/>
    <w:rsid w:val="00C84B1B"/>
    <w:rsid w:val="00C85609"/>
    <w:rsid w:val="00C859B5"/>
    <w:rsid w:val="00C85A88"/>
    <w:rsid w:val="00C85F83"/>
    <w:rsid w:val="00C86521"/>
    <w:rsid w:val="00C86797"/>
    <w:rsid w:val="00C867A3"/>
    <w:rsid w:val="00C8768F"/>
    <w:rsid w:val="00C87D98"/>
    <w:rsid w:val="00C90599"/>
    <w:rsid w:val="00C90622"/>
    <w:rsid w:val="00C909E9"/>
    <w:rsid w:val="00C90FDF"/>
    <w:rsid w:val="00C925C1"/>
    <w:rsid w:val="00C92BF5"/>
    <w:rsid w:val="00C93372"/>
    <w:rsid w:val="00C93754"/>
    <w:rsid w:val="00C939B5"/>
    <w:rsid w:val="00C93EE3"/>
    <w:rsid w:val="00C94243"/>
    <w:rsid w:val="00C947C1"/>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64"/>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5195"/>
    <w:rsid w:val="00CB5297"/>
    <w:rsid w:val="00CB5396"/>
    <w:rsid w:val="00CB550A"/>
    <w:rsid w:val="00CB56A2"/>
    <w:rsid w:val="00CB5849"/>
    <w:rsid w:val="00CB6375"/>
    <w:rsid w:val="00CB76AE"/>
    <w:rsid w:val="00CB78BD"/>
    <w:rsid w:val="00CC00B4"/>
    <w:rsid w:val="00CC045E"/>
    <w:rsid w:val="00CC0D88"/>
    <w:rsid w:val="00CC1067"/>
    <w:rsid w:val="00CC15C1"/>
    <w:rsid w:val="00CC19BC"/>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3CF"/>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04D"/>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6E3"/>
    <w:rsid w:val="00D127D2"/>
    <w:rsid w:val="00D12B85"/>
    <w:rsid w:val="00D13055"/>
    <w:rsid w:val="00D13AD2"/>
    <w:rsid w:val="00D13FC5"/>
    <w:rsid w:val="00D14821"/>
    <w:rsid w:val="00D14FE8"/>
    <w:rsid w:val="00D15D36"/>
    <w:rsid w:val="00D164C7"/>
    <w:rsid w:val="00D16530"/>
    <w:rsid w:val="00D16800"/>
    <w:rsid w:val="00D1686F"/>
    <w:rsid w:val="00D16B23"/>
    <w:rsid w:val="00D17120"/>
    <w:rsid w:val="00D17D92"/>
    <w:rsid w:val="00D17DA6"/>
    <w:rsid w:val="00D17F87"/>
    <w:rsid w:val="00D202A9"/>
    <w:rsid w:val="00D2062E"/>
    <w:rsid w:val="00D20822"/>
    <w:rsid w:val="00D20905"/>
    <w:rsid w:val="00D209D9"/>
    <w:rsid w:val="00D20AE2"/>
    <w:rsid w:val="00D21603"/>
    <w:rsid w:val="00D217C4"/>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401B"/>
    <w:rsid w:val="00D340C8"/>
    <w:rsid w:val="00D34175"/>
    <w:rsid w:val="00D3471A"/>
    <w:rsid w:val="00D3486E"/>
    <w:rsid w:val="00D35202"/>
    <w:rsid w:val="00D359C7"/>
    <w:rsid w:val="00D36B9A"/>
    <w:rsid w:val="00D377A8"/>
    <w:rsid w:val="00D37AE5"/>
    <w:rsid w:val="00D405CD"/>
    <w:rsid w:val="00D40848"/>
    <w:rsid w:val="00D4147C"/>
    <w:rsid w:val="00D41799"/>
    <w:rsid w:val="00D418D1"/>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174"/>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B7"/>
    <w:rsid w:val="00D64BD8"/>
    <w:rsid w:val="00D64CBC"/>
    <w:rsid w:val="00D64CC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79F9"/>
    <w:rsid w:val="00D77A01"/>
    <w:rsid w:val="00D77AF0"/>
    <w:rsid w:val="00D80169"/>
    <w:rsid w:val="00D80E8C"/>
    <w:rsid w:val="00D80FFB"/>
    <w:rsid w:val="00D813A4"/>
    <w:rsid w:val="00D81A03"/>
    <w:rsid w:val="00D82AA2"/>
    <w:rsid w:val="00D82D81"/>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515"/>
    <w:rsid w:val="00D95782"/>
    <w:rsid w:val="00D9587D"/>
    <w:rsid w:val="00D95AA3"/>
    <w:rsid w:val="00D95B2C"/>
    <w:rsid w:val="00D95C9A"/>
    <w:rsid w:val="00D95EBB"/>
    <w:rsid w:val="00D9773D"/>
    <w:rsid w:val="00D9785B"/>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B03A1"/>
    <w:rsid w:val="00DB0CDF"/>
    <w:rsid w:val="00DB2008"/>
    <w:rsid w:val="00DB3190"/>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2E7E"/>
    <w:rsid w:val="00DC35C7"/>
    <w:rsid w:val="00DC376F"/>
    <w:rsid w:val="00DC4B12"/>
    <w:rsid w:val="00DC506E"/>
    <w:rsid w:val="00DC5773"/>
    <w:rsid w:val="00DC5A2E"/>
    <w:rsid w:val="00DC5E44"/>
    <w:rsid w:val="00DC6679"/>
    <w:rsid w:val="00DC69DC"/>
    <w:rsid w:val="00DC6CC3"/>
    <w:rsid w:val="00DC6E3F"/>
    <w:rsid w:val="00DC7CC3"/>
    <w:rsid w:val="00DC7CFD"/>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BA2"/>
    <w:rsid w:val="00E11D5E"/>
    <w:rsid w:val="00E122A9"/>
    <w:rsid w:val="00E122B2"/>
    <w:rsid w:val="00E12637"/>
    <w:rsid w:val="00E130A9"/>
    <w:rsid w:val="00E136DA"/>
    <w:rsid w:val="00E1393B"/>
    <w:rsid w:val="00E13DF3"/>
    <w:rsid w:val="00E140B1"/>
    <w:rsid w:val="00E1443C"/>
    <w:rsid w:val="00E14B32"/>
    <w:rsid w:val="00E14B65"/>
    <w:rsid w:val="00E14BB4"/>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0CC5"/>
    <w:rsid w:val="00E9130C"/>
    <w:rsid w:val="00E919AE"/>
    <w:rsid w:val="00E91A19"/>
    <w:rsid w:val="00E923A0"/>
    <w:rsid w:val="00E92B64"/>
    <w:rsid w:val="00E92F9B"/>
    <w:rsid w:val="00E92FDA"/>
    <w:rsid w:val="00E930D5"/>
    <w:rsid w:val="00E93769"/>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B2"/>
    <w:rsid w:val="00EA3967"/>
    <w:rsid w:val="00EA3A06"/>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26FA"/>
    <w:rsid w:val="00EE326A"/>
    <w:rsid w:val="00EE32DB"/>
    <w:rsid w:val="00EE3752"/>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1C"/>
    <w:rsid w:val="00F02E37"/>
    <w:rsid w:val="00F030E3"/>
    <w:rsid w:val="00F03883"/>
    <w:rsid w:val="00F03936"/>
    <w:rsid w:val="00F03AA1"/>
    <w:rsid w:val="00F04190"/>
    <w:rsid w:val="00F0490D"/>
    <w:rsid w:val="00F0501D"/>
    <w:rsid w:val="00F06033"/>
    <w:rsid w:val="00F0606B"/>
    <w:rsid w:val="00F06B59"/>
    <w:rsid w:val="00F0703C"/>
    <w:rsid w:val="00F07254"/>
    <w:rsid w:val="00F07938"/>
    <w:rsid w:val="00F07AB3"/>
    <w:rsid w:val="00F07B53"/>
    <w:rsid w:val="00F07C36"/>
    <w:rsid w:val="00F07DCD"/>
    <w:rsid w:val="00F10148"/>
    <w:rsid w:val="00F103C8"/>
    <w:rsid w:val="00F10705"/>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352"/>
    <w:rsid w:val="00F3470A"/>
    <w:rsid w:val="00F35614"/>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3088"/>
    <w:rsid w:val="00F43093"/>
    <w:rsid w:val="00F4339C"/>
    <w:rsid w:val="00F43798"/>
    <w:rsid w:val="00F43828"/>
    <w:rsid w:val="00F4442B"/>
    <w:rsid w:val="00F44624"/>
    <w:rsid w:val="00F44AE5"/>
    <w:rsid w:val="00F44BE9"/>
    <w:rsid w:val="00F44DAA"/>
    <w:rsid w:val="00F45044"/>
    <w:rsid w:val="00F45812"/>
    <w:rsid w:val="00F45F19"/>
    <w:rsid w:val="00F4691B"/>
    <w:rsid w:val="00F471E0"/>
    <w:rsid w:val="00F473AD"/>
    <w:rsid w:val="00F4764E"/>
    <w:rsid w:val="00F477E5"/>
    <w:rsid w:val="00F47D6A"/>
    <w:rsid w:val="00F47F27"/>
    <w:rsid w:val="00F50806"/>
    <w:rsid w:val="00F514EC"/>
    <w:rsid w:val="00F519F4"/>
    <w:rsid w:val="00F525CA"/>
    <w:rsid w:val="00F525F7"/>
    <w:rsid w:val="00F530BE"/>
    <w:rsid w:val="00F53B4A"/>
    <w:rsid w:val="00F547B2"/>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8DD"/>
    <w:rsid w:val="00F679B6"/>
    <w:rsid w:val="00F67CA1"/>
    <w:rsid w:val="00F67DF1"/>
    <w:rsid w:val="00F67ECD"/>
    <w:rsid w:val="00F70227"/>
    <w:rsid w:val="00F704D9"/>
    <w:rsid w:val="00F70531"/>
    <w:rsid w:val="00F707A5"/>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3E9"/>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928"/>
    <w:rsid w:val="00FA3A25"/>
    <w:rsid w:val="00FA42BF"/>
    <w:rsid w:val="00FA4502"/>
    <w:rsid w:val="00FA4B6E"/>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2A9"/>
    <w:rsid w:val="00FC7D9B"/>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10C5"/>
    <w:rsid w:val="00FE11A4"/>
    <w:rsid w:val="00FE2152"/>
    <w:rsid w:val="00FE248E"/>
    <w:rsid w:val="00FE2B8C"/>
    <w:rsid w:val="00FE35ED"/>
    <w:rsid w:val="00FE36B2"/>
    <w:rsid w:val="00FE3869"/>
    <w:rsid w:val="00FE45F3"/>
    <w:rsid w:val="00FE50A0"/>
    <w:rsid w:val="00FE50DF"/>
    <w:rsid w:val="00FE6568"/>
    <w:rsid w:val="00FE696F"/>
    <w:rsid w:val="00FE699A"/>
    <w:rsid w:val="00FE6AD9"/>
    <w:rsid w:val="00FE6C3A"/>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miswcm.ercot.com/calendar/01112023-W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3.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CE5480-4254-4C74-84BE-3045A088AD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2325</Words>
  <Characters>13256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2023-01-31T18:18:00Z</dcterms:created>
  <dcterms:modified xsi:type="dcterms:W3CDTF">2023-01-31T22:21:00Z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ies>
</file>