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E7D6C" w14:textId="77777777" w:rsidR="000D364E" w:rsidRDefault="000D364E" w:rsidP="007A003D">
      <w:pPr>
        <w:rPr>
          <w:b/>
        </w:rPr>
      </w:pPr>
    </w:p>
    <w:tbl>
      <w:tblPr>
        <w:tblStyle w:val="TableGrid"/>
        <w:tblW w:w="9387" w:type="dxa"/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14:paraId="11798BF3" w14:textId="77777777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BCE9B95" w14:textId="77777777" w:rsidR="00BB00DA" w:rsidRDefault="000D364E" w:rsidP="000D364E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EF65BD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EF65BD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40338D01" w14:textId="77777777" w:rsidR="00BB00DA" w:rsidRPr="00EF65BD" w:rsidRDefault="00344FB2" w:rsidP="000D364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color w:val="FF0000"/>
                <w:sz w:val="24"/>
                <w:szCs w:val="24"/>
              </w:rPr>
              <w:t>(</w:t>
            </w:r>
            <w:r w:rsidRPr="00D151CB">
              <w:rPr>
                <w:b/>
                <w:color w:val="FF0000"/>
                <w:sz w:val="24"/>
                <w:szCs w:val="24"/>
              </w:rPr>
              <w:t>To be completed only by Texas SET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14:paraId="14B52C2B" w14:textId="77777777" w:rsidR="000D364E" w:rsidRPr="00EF65BD" w:rsidRDefault="000D364E" w:rsidP="000D364E">
            <w:pPr>
              <w:rPr>
                <w:b/>
                <w:sz w:val="12"/>
                <w:szCs w:val="12"/>
              </w:rPr>
            </w:pPr>
          </w:p>
          <w:p w14:paraId="056C2812" w14:textId="1B8FED22" w:rsidR="000D364E" w:rsidRDefault="00D151CB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="000D364E" w:rsidRPr="000D364E">
              <w:rPr>
                <w:b/>
              </w:rPr>
              <w:t xml:space="preserve">Change Control Number:  </w:t>
            </w:r>
            <w:r w:rsidR="00344FB2">
              <w:rPr>
                <w:b/>
              </w:rPr>
              <w:t xml:space="preserve"> </w:t>
            </w:r>
            <w:r w:rsidR="0002109B">
              <w:rPr>
                <w:b/>
              </w:rPr>
              <w:t>2023</w:t>
            </w:r>
            <w:r w:rsidR="000D364E" w:rsidRPr="002B6478">
              <w:rPr>
                <w:b/>
              </w:rPr>
              <w:t>-</w:t>
            </w:r>
            <w:r w:rsidR="0002109B">
              <w:rPr>
                <w:b/>
              </w:rPr>
              <w:t>840</w:t>
            </w:r>
          </w:p>
          <w:p w14:paraId="2149E1BB" w14:textId="1FAF61CA" w:rsidR="000D364E" w:rsidRDefault="000D364E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0D364E">
              <w:rPr>
                <w:b/>
              </w:rPr>
              <w:t xml:space="preserve">Implementation Version:  </w:t>
            </w:r>
            <w:r w:rsidR="00344FB2">
              <w:rPr>
                <w:b/>
              </w:rPr>
              <w:t xml:space="preserve"> </w:t>
            </w:r>
            <w:r w:rsidR="00D151CB">
              <w:rPr>
                <w:b/>
              </w:rPr>
              <w:t xml:space="preserve">  </w:t>
            </w:r>
            <w:r w:rsidR="0002109B">
              <w:rPr>
                <w:b/>
              </w:rPr>
              <w:t>5.0</w:t>
            </w:r>
            <w:r w:rsidRPr="000D364E">
              <w:rPr>
                <w:b/>
              </w:rPr>
              <w:tab/>
            </w:r>
          </w:p>
          <w:p w14:paraId="2A657656" w14:textId="77777777" w:rsidR="000D364E" w:rsidRPr="000D364E" w:rsidRDefault="000D364E" w:rsidP="000D364E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7EFAA06C" w14:textId="77777777" w:rsidR="000D364E" w:rsidRDefault="000D364E" w:rsidP="007A003D">
      <w:pPr>
        <w:rPr>
          <w:b/>
        </w:rPr>
      </w:pPr>
    </w:p>
    <w:p w14:paraId="6FE94372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0FDED15E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2CD622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7C3A4D3F" w14:textId="5937EF92" w:rsidR="00506878" w:rsidRPr="005B145A" w:rsidRDefault="00324A70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B2721B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4FD05857" w14:textId="77777777" w:rsidR="00506878" w:rsidRPr="005B145A" w:rsidRDefault="00506878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6D9D5FB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6DF29F86" w14:textId="215A062B" w:rsidR="00506878" w:rsidRPr="005B145A" w:rsidRDefault="00324A70">
            <w:r>
              <w:t>512-248-6747</w:t>
            </w:r>
          </w:p>
        </w:tc>
      </w:tr>
      <w:tr w:rsidR="00063DC0" w14:paraId="19C48B60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212B606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52DDEAD5" w14:textId="4E95F1FE" w:rsidR="00063DC0" w:rsidRPr="005B145A" w:rsidRDefault="00324A70">
            <w:r>
              <w:t>01/04/2023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2686C186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3774A287" w14:textId="77777777" w:rsidR="00063DC0" w:rsidRDefault="00063DC0"/>
          <w:p w14:paraId="1ABB0AD9" w14:textId="38C807BC" w:rsidR="00324A70" w:rsidRPr="005B145A" w:rsidRDefault="00324A70">
            <w:r>
              <w:t>814_18, 814_19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149BE028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3AF31049" w14:textId="0CB8441F" w:rsidR="00063DC0" w:rsidRPr="005B145A" w:rsidRDefault="00324A70">
            <w:r>
              <w:t>Kathryn.Thurman@ercot.com</w:t>
            </w:r>
          </w:p>
        </w:tc>
      </w:tr>
      <w:tr w:rsidR="00063DC0" w14:paraId="4706BC57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423A6F6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06C8F0FB" w14:textId="22E1473B" w:rsidR="00063DC0" w:rsidRPr="005B145A" w:rsidRDefault="00324A70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5D176D7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FC91602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505E26E3" w14:textId="10D3AC84" w:rsidR="00063DC0" w:rsidRPr="005B145A" w:rsidRDefault="00263DA1" w:rsidP="005B145A">
            <w:r>
              <w:t>Y</w:t>
            </w:r>
          </w:p>
        </w:tc>
      </w:tr>
      <w:tr w:rsidR="00506878" w14:paraId="65B8AB90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8742254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4A55F0B8" w14:textId="12455ADF" w:rsidR="000572F3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09BBEA0B" w14:textId="1824E933" w:rsidR="00324A70" w:rsidRPr="005B145A" w:rsidRDefault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  <w:sz w:val="22"/>
              </w:rPr>
              <w:t>814_18</w:t>
            </w:r>
          </w:p>
          <w:p w14:paraId="0D6366A4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name of 814_18 transaction to include Change (814_18 Establish/Change/Delete CSA Request)</w:t>
            </w:r>
          </w:p>
          <w:p w14:paraId="39655056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Require Customer Name on 814_18 Change</w:t>
            </w:r>
          </w:p>
          <w:p w14:paraId="7EC7B3E7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Require Customer Service Address (Zip Code) on 814_18 Change</w:t>
            </w:r>
          </w:p>
          <w:p w14:paraId="4E4D9BC1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Limit DTM~150 to only one per transaction</w:t>
            </w:r>
          </w:p>
          <w:p w14:paraId="125D1841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Limit DTM~151 to only one per transaction</w:t>
            </w:r>
          </w:p>
          <w:p w14:paraId="187820A0" w14:textId="5B13114F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58BDDFE" w14:textId="4DAA4BA6" w:rsidR="00324A70" w:rsidRP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324A70">
              <w:rPr>
                <w:b/>
                <w:sz w:val="22"/>
              </w:rPr>
              <w:t>814_19</w:t>
            </w:r>
          </w:p>
          <w:p w14:paraId="538857A4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name of 814_19 transaction to include Change (814_19 Establish/Change/Delete CSA Response</w:t>
            </w:r>
          </w:p>
          <w:p w14:paraId="30970D4A" w14:textId="77777777" w:rsidR="00324A70" w:rsidRDefault="00324A70" w:rsidP="00324A7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Remove reference to CR sending 814_19 response in the BGN06</w:t>
            </w:r>
          </w:p>
          <w:p w14:paraId="20C2EF6D" w14:textId="5C570AC7" w:rsidR="00D151CB" w:rsidRDefault="00324A70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- Update BGN06 to include response from ERCOT to CR for 814_18 Change</w:t>
            </w:r>
          </w:p>
          <w:p w14:paraId="2C76B86C" w14:textId="77777777"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18DD5C2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94E5B1B" w14:textId="77777777"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E09D64D" w14:textId="77777777"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A6F2A5B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32A08524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89AB097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617585AB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7495D1DA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Pr="00EF65BD">
              <w:rPr>
                <w:b/>
                <w:i/>
              </w:rPr>
              <w:t>.</w:t>
            </w:r>
          </w:p>
        </w:tc>
      </w:tr>
    </w:tbl>
    <w:p w14:paraId="5320941D" w14:textId="77777777" w:rsidR="007155F4" w:rsidRPr="007A003D" w:rsidRDefault="007155F4" w:rsidP="007155F4">
      <w:pPr>
        <w:rPr>
          <w:b/>
        </w:rPr>
      </w:pPr>
    </w:p>
    <w:p w14:paraId="23DEF4CD" w14:textId="77777777" w:rsidR="007A003D" w:rsidRPr="007A003D" w:rsidRDefault="007A003D" w:rsidP="007A003D">
      <w:pPr>
        <w:rPr>
          <w:b/>
        </w:rPr>
      </w:pPr>
      <w:r>
        <w:rPr>
          <w:b/>
        </w:rPr>
        <w:t>This Sec</w:t>
      </w:r>
      <w:r w:rsidR="000D364E">
        <w:rPr>
          <w:b/>
        </w:rPr>
        <w:t>tion Is Use</w:t>
      </w:r>
      <w:r w:rsidR="00EF65BD">
        <w:rPr>
          <w:b/>
        </w:rPr>
        <w:t>d</w:t>
      </w:r>
      <w:r w:rsidR="000D364E">
        <w:rPr>
          <w:b/>
        </w:rPr>
        <w:t xml:space="preserve"> t</w:t>
      </w:r>
      <w:r w:rsidR="00BA1D26">
        <w:rPr>
          <w:b/>
        </w:rPr>
        <w:t xml:space="preserve">o Request a Revision </w:t>
      </w:r>
      <w:r w:rsidR="000D364E">
        <w:rPr>
          <w:b/>
        </w:rPr>
        <w:t>o</w:t>
      </w:r>
      <w:r w:rsidR="00BA1D26">
        <w:rPr>
          <w:b/>
        </w:rPr>
        <w:t>f</w:t>
      </w:r>
      <w:r w:rsidR="000D364E">
        <w:rPr>
          <w:b/>
        </w:rPr>
        <w:t xml:space="preserve"> an </w:t>
      </w:r>
      <w:r>
        <w:rPr>
          <w:b/>
        </w:rPr>
        <w:t>Approved Change Control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780"/>
        <w:gridCol w:w="2970"/>
      </w:tblGrid>
      <w:tr w:rsidR="007A003D" w14:paraId="00F8D3E6" w14:textId="77777777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623543" w14:textId="77777777"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Name: </w:t>
            </w:r>
          </w:p>
          <w:p w14:paraId="41A22E8C" w14:textId="77777777" w:rsidR="007A003D" w:rsidRPr="005B145A" w:rsidRDefault="007A003D" w:rsidP="00EF6460">
            <w:pPr>
              <w:jc w:val="both"/>
            </w:pP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5E07739" w14:textId="77777777"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Company Name:  </w:t>
            </w:r>
          </w:p>
          <w:p w14:paraId="0F4A6854" w14:textId="77777777" w:rsidR="007A003D" w:rsidRPr="005B145A" w:rsidRDefault="007A003D" w:rsidP="00EF6460"/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4910ED8" w14:textId="77777777" w:rsidR="007A003D" w:rsidRPr="005B145A" w:rsidRDefault="007A003D" w:rsidP="00EF6460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3BF35461" w14:textId="77777777" w:rsidR="007A003D" w:rsidRPr="005B145A" w:rsidRDefault="007A003D" w:rsidP="00EF6460"/>
        </w:tc>
      </w:tr>
      <w:tr w:rsidR="007A003D" w14:paraId="6121A0AE" w14:textId="77777777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4E5DD0B" w14:textId="77777777"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  <w:r w:rsidRPr="005B145A">
              <w:rPr>
                <w:b/>
              </w:rPr>
              <w:t>Date Submission:</w:t>
            </w:r>
          </w:p>
          <w:p w14:paraId="615DDB91" w14:textId="77777777" w:rsidR="007A003D" w:rsidRPr="005B145A" w:rsidRDefault="007A003D" w:rsidP="00EF6460"/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8BD368B" w14:textId="77777777" w:rsidR="007A003D" w:rsidRPr="000D364E" w:rsidRDefault="000D364E" w:rsidP="000D364E">
            <w:pPr>
              <w:rPr>
                <w:b/>
              </w:rPr>
            </w:pPr>
            <w:r>
              <w:rPr>
                <w:b/>
              </w:rPr>
              <w:t>Revisers Email Address: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3B3B3"/>
          </w:tcPr>
          <w:p w14:paraId="3DE26FC7" w14:textId="77777777" w:rsidR="007A003D" w:rsidRPr="005B145A" w:rsidRDefault="000D364E" w:rsidP="00EF6460">
            <w:pPr>
              <w:rPr>
                <w:b/>
              </w:rPr>
            </w:pPr>
            <w:r w:rsidRPr="000D364E">
              <w:rPr>
                <w:b/>
              </w:rPr>
              <w:t>Revision Status</w:t>
            </w:r>
            <w:r w:rsidR="00EF65BD">
              <w:rPr>
                <w:b/>
              </w:rPr>
              <w:t xml:space="preserve"> &amp; Date</w:t>
            </w:r>
            <w:r w:rsidRPr="000D364E">
              <w:rPr>
                <w:b/>
              </w:rPr>
              <w:t>:</w:t>
            </w:r>
          </w:p>
          <w:p w14:paraId="32E6F3BE" w14:textId="77777777" w:rsidR="007A003D" w:rsidRPr="005B145A" w:rsidRDefault="007A003D" w:rsidP="00EF6460"/>
        </w:tc>
      </w:tr>
      <w:tr w:rsidR="007A003D" w14:paraId="323F778A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621E1930" w14:textId="77777777" w:rsidR="007A003D" w:rsidRPr="005F2175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</w:t>
            </w:r>
            <w:r w:rsidR="000D364E" w:rsidRPr="005F2175">
              <w:rPr>
                <w:b/>
              </w:rPr>
              <w:t xml:space="preserve">Description and </w:t>
            </w:r>
            <w:r w:rsidRPr="005F2175">
              <w:rPr>
                <w:b/>
              </w:rPr>
              <w:t xml:space="preserve">Reason for Revision: </w:t>
            </w:r>
          </w:p>
          <w:p w14:paraId="37B92872" w14:textId="77777777" w:rsidR="007A003D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551675E" w14:textId="77777777"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EF765B4" w14:textId="77777777"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4057B16" w14:textId="77777777"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14FECE2" w14:textId="77777777"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47D9B004" w14:textId="77777777" w:rsidR="0046670B" w:rsidRPr="000D364E" w:rsidRDefault="0046670B">
      <w:pPr>
        <w:jc w:val="center"/>
        <w:rPr>
          <w:sz w:val="12"/>
          <w:szCs w:val="12"/>
        </w:rPr>
      </w:pPr>
    </w:p>
    <w:p w14:paraId="05425CDA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4518"/>
        <w:gridCol w:w="4860"/>
      </w:tblGrid>
      <w:tr w:rsidR="000D364E" w14:paraId="32623B3A" w14:textId="77777777">
        <w:tc>
          <w:tcPr>
            <w:tcW w:w="4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14:paraId="5DF0D10A" w14:textId="77777777" w:rsidR="000D364E" w:rsidRDefault="000D364E" w:rsidP="00EF6460">
            <w:r>
              <w:rPr>
                <w:b/>
              </w:rPr>
              <w:t>Status:</w:t>
            </w:r>
          </w:p>
          <w:p w14:paraId="7A904F29" w14:textId="77777777" w:rsidR="000D364E" w:rsidRDefault="000D364E" w:rsidP="00EF6460"/>
        </w:tc>
        <w:tc>
          <w:tcPr>
            <w:tcW w:w="48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14:paraId="0D39D2A1" w14:textId="77777777" w:rsidR="00EF65BD" w:rsidRDefault="00EF65BD" w:rsidP="00EF65BD">
            <w:r>
              <w:rPr>
                <w:b/>
              </w:rPr>
              <w:t>Date of TX SET Decision:</w:t>
            </w:r>
          </w:p>
          <w:p w14:paraId="7E523257" w14:textId="77777777" w:rsidR="000D364E" w:rsidRDefault="000D364E" w:rsidP="0046670B"/>
        </w:tc>
      </w:tr>
      <w:tr w:rsidR="00FE6D1C" w14:paraId="258A8D60" w14:textId="77777777">
        <w:trPr>
          <w:trHeight w:val="507"/>
        </w:trPr>
        <w:tc>
          <w:tcPr>
            <w:tcW w:w="937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B3B3B3"/>
          </w:tcPr>
          <w:p w14:paraId="7D86F137" w14:textId="77777777" w:rsidR="000D364E" w:rsidRDefault="00FE6D1C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</w:rPr>
              <w:t>TX SET Discussion/Summary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>and Resolution</w:t>
            </w:r>
            <w:r>
              <w:t>:</w:t>
            </w:r>
          </w:p>
          <w:p w14:paraId="3CE0C052" w14:textId="77777777" w:rsidR="00EF65BD" w:rsidRDefault="00EF65BD" w:rsidP="00EF65BD">
            <w:pPr>
              <w:rPr>
                <w:sz w:val="22"/>
              </w:rPr>
            </w:pPr>
          </w:p>
          <w:p w14:paraId="153ECEA7" w14:textId="5FA4B6AD" w:rsidR="00EF65BD" w:rsidRPr="000D364E" w:rsidRDefault="00A93678" w:rsidP="00EF65BD">
            <w:pPr>
              <w:rPr>
                <w:sz w:val="22"/>
              </w:rPr>
            </w:pPr>
            <w:r>
              <w:rPr>
                <w:sz w:val="22"/>
              </w:rPr>
              <w:t>Recommendation to approve for Texas SET 5.0</w:t>
            </w:r>
          </w:p>
        </w:tc>
      </w:tr>
    </w:tbl>
    <w:p w14:paraId="4F5E51E6" w14:textId="77777777" w:rsidR="005F2175" w:rsidRDefault="005F2175" w:rsidP="00FE6D1C">
      <w:pPr>
        <w:rPr>
          <w:sz w:val="16"/>
        </w:rPr>
      </w:pPr>
    </w:p>
    <w:p w14:paraId="7078BCF8" w14:textId="2B1D929C" w:rsidR="005F2175" w:rsidRDefault="005F2175" w:rsidP="00FE6D1C">
      <w:pPr>
        <w:rPr>
          <w:sz w:val="16"/>
        </w:rPr>
      </w:pPr>
    </w:p>
    <w:p w14:paraId="288E2FD5" w14:textId="71CDCAF4" w:rsidR="00324A70" w:rsidRDefault="00324A70" w:rsidP="00FE6D1C">
      <w:pPr>
        <w:rPr>
          <w:sz w:val="16"/>
        </w:rPr>
      </w:pPr>
    </w:p>
    <w:bookmarkStart w:id="0" w:name="_MON_1734347540"/>
    <w:bookmarkEnd w:id="0"/>
    <w:p w14:paraId="7EEFE4E7" w14:textId="5755A775" w:rsidR="00324A70" w:rsidRDefault="0034765B" w:rsidP="00FE6D1C">
      <w:pPr>
        <w:rPr>
          <w:sz w:val="16"/>
        </w:rPr>
      </w:pPr>
      <w:r>
        <w:rPr>
          <w:sz w:val="16"/>
        </w:rPr>
        <w:object w:dxaOrig="1540" w:dyaOrig="997" w14:anchorId="27C16E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Word.Document.12" ShapeID="_x0000_i1025" DrawAspect="Icon" ObjectID="_1735543567" r:id="rId9">
            <o:FieldCodes>\s</o:FieldCodes>
          </o:OLEObject>
        </w:object>
      </w:r>
      <w:bookmarkStart w:id="1" w:name="_MON_1734347552"/>
      <w:bookmarkEnd w:id="1"/>
      <w:r>
        <w:rPr>
          <w:sz w:val="16"/>
        </w:rPr>
        <w:object w:dxaOrig="1540" w:dyaOrig="997" w14:anchorId="785A0706">
          <v:shape id="_x0000_i1026" type="#_x0000_t75" style="width:77.25pt;height:49.5pt" o:ole="">
            <v:imagedata r:id="rId10" o:title=""/>
          </v:shape>
          <o:OLEObject Type="Embed" ProgID="Word.Document.12" ShapeID="_x0000_i1026" DrawAspect="Icon" ObjectID="_1735543568" r:id="rId11">
            <o:FieldCodes>\s</o:FieldCodes>
          </o:OLEObject>
        </w:object>
      </w:r>
    </w:p>
    <w:sectPr w:rsidR="00324A70" w:rsidSect="00020896">
      <w:headerReference w:type="default" r:id="rId12"/>
      <w:footerReference w:type="default" r:id="rId13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1BD7D" w14:textId="77777777" w:rsidR="00552D06" w:rsidRDefault="00552D06">
      <w:r>
        <w:separator/>
      </w:r>
    </w:p>
  </w:endnote>
  <w:endnote w:type="continuationSeparator" w:id="0">
    <w:p w14:paraId="6C55640E" w14:textId="77777777" w:rsidR="00552D06" w:rsidRDefault="0055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F448" w14:textId="77777777" w:rsidR="00506878" w:rsidRDefault="00506878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51C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65CD2" w14:textId="77777777" w:rsidR="00552D06" w:rsidRDefault="00552D06">
      <w:r>
        <w:separator/>
      </w:r>
    </w:p>
  </w:footnote>
  <w:footnote w:type="continuationSeparator" w:id="0">
    <w:p w14:paraId="47DFC797" w14:textId="77777777" w:rsidR="00552D06" w:rsidRDefault="0055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C3F5" w14:textId="77777777" w:rsidR="00506878" w:rsidRDefault="00506878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3A86082"/>
    <w:multiLevelType w:val="hybridMultilevel"/>
    <w:tmpl w:val="9544C15E"/>
    <w:lvl w:ilvl="0" w:tplc="47088E4C">
      <w:start w:val="51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78"/>
    <w:rsid w:val="00020896"/>
    <w:rsid w:val="0002109B"/>
    <w:rsid w:val="000572F3"/>
    <w:rsid w:val="00063DC0"/>
    <w:rsid w:val="000D364E"/>
    <w:rsid w:val="00255686"/>
    <w:rsid w:val="00263DA1"/>
    <w:rsid w:val="0027711D"/>
    <w:rsid w:val="002B6478"/>
    <w:rsid w:val="002C379F"/>
    <w:rsid w:val="002E55FE"/>
    <w:rsid w:val="00324A70"/>
    <w:rsid w:val="00344FB2"/>
    <w:rsid w:val="0034765B"/>
    <w:rsid w:val="00404557"/>
    <w:rsid w:val="004369D5"/>
    <w:rsid w:val="004432A7"/>
    <w:rsid w:val="0046670B"/>
    <w:rsid w:val="00506878"/>
    <w:rsid w:val="00552D06"/>
    <w:rsid w:val="00587B1C"/>
    <w:rsid w:val="00593F9F"/>
    <w:rsid w:val="005B145A"/>
    <w:rsid w:val="005F2175"/>
    <w:rsid w:val="00634EEE"/>
    <w:rsid w:val="00663A88"/>
    <w:rsid w:val="006B0DE2"/>
    <w:rsid w:val="007155F4"/>
    <w:rsid w:val="007A003D"/>
    <w:rsid w:val="00897728"/>
    <w:rsid w:val="009C64C6"/>
    <w:rsid w:val="009F326A"/>
    <w:rsid w:val="00A93678"/>
    <w:rsid w:val="00B751F7"/>
    <w:rsid w:val="00BA1D26"/>
    <w:rsid w:val="00BA730B"/>
    <w:rsid w:val="00BB00DA"/>
    <w:rsid w:val="00D151CB"/>
    <w:rsid w:val="00EF6460"/>
    <w:rsid w:val="00EF65BD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8"/>
    <o:shapelayout v:ext="edit">
      <o:idmap v:ext="edit" data="1"/>
    </o:shapelayout>
  </w:shapeDefaults>
  <w:decimalSymbol w:val="."/>
  <w:listSeparator w:val=","/>
  <w14:docId w14:val="604BD5C9"/>
  <w15:chartTrackingRefBased/>
  <w15:docId w15:val="{59BED3B7-5E7E-4D52-A018-4E642E3F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258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1952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CCCall_01182023</cp:lastModifiedBy>
  <cp:revision>7</cp:revision>
  <cp:lastPrinted>2005-01-18T21:20:00Z</cp:lastPrinted>
  <dcterms:created xsi:type="dcterms:W3CDTF">2023-01-04T20:17:00Z</dcterms:created>
  <dcterms:modified xsi:type="dcterms:W3CDTF">2023-01-18T16:38:00Z</dcterms:modified>
</cp:coreProperties>
</file>