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432436BD"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r w:rsidR="004E1565">
        <w:rPr>
          <w:rFonts w:ascii="Times New Roman" w:hAnsi="Times New Roman" w:cs="Times New Roman"/>
          <w:b/>
        </w:rPr>
        <w:t>- Webex</w:t>
      </w:r>
    </w:p>
    <w:p w14:paraId="22CBC2D9" w14:textId="226D8FF3" w:rsidR="00EB6CF3" w:rsidRDefault="00EE0F74" w:rsidP="00D44105">
      <w:pPr>
        <w:pStyle w:val="NoSpacing"/>
        <w:jc w:val="center"/>
        <w:rPr>
          <w:rFonts w:ascii="Times New Roman" w:hAnsi="Times New Roman" w:cs="Times New Roman"/>
        </w:rPr>
      </w:pPr>
      <w:r>
        <w:rPr>
          <w:rFonts w:ascii="Times New Roman" w:hAnsi="Times New Roman" w:cs="Times New Roman"/>
          <w:b/>
        </w:rPr>
        <w:t>Friday, November 11</w:t>
      </w:r>
      <w:r w:rsidR="006A1FD0">
        <w:rPr>
          <w:rFonts w:ascii="Times New Roman" w:hAnsi="Times New Roman" w:cs="Times New Roman"/>
          <w:b/>
        </w:rPr>
        <w:t>,</w:t>
      </w:r>
      <w:r w:rsidR="005B04C2">
        <w:rPr>
          <w:rFonts w:ascii="Times New Roman" w:hAnsi="Times New Roman" w:cs="Times New Roman"/>
          <w:b/>
        </w:rPr>
        <w:t xml:space="preserve"> 2022 </w:t>
      </w:r>
      <w:r w:rsidR="008C78A8" w:rsidRPr="00E86327">
        <w:rPr>
          <w:rFonts w:ascii="Times New Roman" w:hAnsi="Times New Roman" w:cs="Times New Roman"/>
          <w:b/>
        </w:rPr>
        <w:t xml:space="preserve">– </w:t>
      </w:r>
      <w:r>
        <w:rPr>
          <w:rFonts w:ascii="Times New Roman" w:hAnsi="Times New Roman" w:cs="Times New Roman"/>
          <w:b/>
        </w:rPr>
        <w:t>9</w:t>
      </w:r>
      <w:r w:rsidR="006A3071">
        <w:rPr>
          <w:rFonts w:ascii="Times New Roman" w:hAnsi="Times New Roman" w:cs="Times New Roman"/>
          <w:b/>
        </w:rPr>
        <w:t>:</w:t>
      </w:r>
      <w:r w:rsidR="00EA1C56">
        <w:rPr>
          <w:rFonts w:ascii="Times New Roman" w:hAnsi="Times New Roman" w:cs="Times New Roman"/>
          <w:b/>
        </w:rPr>
        <w:t>3</w:t>
      </w:r>
      <w:r w:rsidR="006A3071">
        <w:rPr>
          <w:rFonts w:ascii="Times New Roman" w:hAnsi="Times New Roman" w:cs="Times New Roman"/>
          <w:b/>
        </w:rPr>
        <w:t xml:space="preserve">0 </w:t>
      </w:r>
      <w:r>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20ADC93C" w14:textId="77777777" w:rsidR="00BB76AD" w:rsidRDefault="00BB76AD" w:rsidP="000A3F24">
      <w:pPr>
        <w:spacing w:after="0" w:line="240" w:lineRule="auto"/>
        <w:rPr>
          <w:rFonts w:ascii="Times New Roman" w:eastAsia="Times New Roman" w:hAnsi="Times New Roman" w:cs="Times New Roman"/>
          <w:u w:val="single"/>
        </w:rPr>
      </w:pPr>
    </w:p>
    <w:p w14:paraId="01B1EDFF" w14:textId="624F8BA9" w:rsidR="0058708E" w:rsidRPr="00A81EC1" w:rsidRDefault="0058708E" w:rsidP="000A3F24">
      <w:pPr>
        <w:spacing w:after="0" w:line="240" w:lineRule="auto"/>
        <w:rPr>
          <w:rFonts w:ascii="Times New Roman" w:eastAsia="Times New Roman" w:hAnsi="Times New Roman" w:cs="Times New Roman"/>
          <w:u w:val="single"/>
        </w:rPr>
      </w:pPr>
      <w:r w:rsidRPr="00A81EC1">
        <w:rPr>
          <w:rFonts w:ascii="Times New Roman" w:eastAsia="Times New Roman" w:hAnsi="Times New Roman" w:cs="Times New Roman"/>
          <w:u w:val="single"/>
        </w:rPr>
        <w:t>Attendance</w:t>
      </w:r>
    </w:p>
    <w:p w14:paraId="2204018B" w14:textId="77777777" w:rsidR="0058708E" w:rsidRPr="00C57F0A" w:rsidRDefault="0058708E" w:rsidP="000A3F24">
      <w:pPr>
        <w:spacing w:after="0" w:line="240" w:lineRule="auto"/>
        <w:rPr>
          <w:rFonts w:ascii="Times New Roman" w:eastAsia="Times New Roman" w:hAnsi="Times New Roman" w:cs="Times New Roman"/>
          <w:i/>
        </w:rPr>
      </w:pPr>
      <w:r w:rsidRPr="00C57F0A">
        <w:rPr>
          <w:rFonts w:ascii="Times New Roman" w:eastAsia="Times New Roman" w:hAnsi="Times New Roman" w:cs="Times New Roman"/>
          <w:i/>
        </w:rPr>
        <w:t>Members:</w:t>
      </w:r>
    </w:p>
    <w:tbl>
      <w:tblPr>
        <w:tblW w:w="9360" w:type="dxa"/>
        <w:tblCellMar>
          <w:left w:w="0" w:type="dxa"/>
          <w:right w:w="115" w:type="dxa"/>
        </w:tblCellMar>
        <w:tblLook w:val="04A0" w:firstRow="1" w:lastRow="0" w:firstColumn="1" w:lastColumn="0" w:noHBand="0" w:noVBand="1"/>
      </w:tblPr>
      <w:tblGrid>
        <w:gridCol w:w="2250"/>
        <w:gridCol w:w="4230"/>
        <w:gridCol w:w="2880"/>
      </w:tblGrid>
      <w:tr w:rsidR="00D03FF6" w:rsidRPr="00C57F0A" w14:paraId="1EC09112" w14:textId="77777777" w:rsidTr="00BB76AD">
        <w:trPr>
          <w:trHeight w:hRule="exact" w:val="20"/>
        </w:trPr>
        <w:tc>
          <w:tcPr>
            <w:tcW w:w="2250" w:type="dxa"/>
            <w:tcBorders>
              <w:top w:val="nil"/>
              <w:left w:val="nil"/>
              <w:bottom w:val="nil"/>
              <w:right w:val="nil"/>
            </w:tcBorders>
            <w:vAlign w:val="bottom"/>
          </w:tcPr>
          <w:p w14:paraId="2891A2C0" w14:textId="77777777" w:rsidR="00D03FF6" w:rsidRPr="00E111C2" w:rsidRDefault="00D03FF6" w:rsidP="000A3F24">
            <w:pPr>
              <w:rPr>
                <w:sz w:val="2"/>
                <w:highlight w:val="lightGray"/>
              </w:rPr>
            </w:pPr>
            <w:bookmarkStart w:id="0" w:name="_eab53f94_decf_4a71_b613_e37dd9ff54d0"/>
            <w:bookmarkStart w:id="1" w:name="_8ae242fc_1e4c_4eee_8ac9_650d89ccbc1d"/>
            <w:bookmarkEnd w:id="0"/>
          </w:p>
        </w:tc>
        <w:tc>
          <w:tcPr>
            <w:tcW w:w="4230" w:type="dxa"/>
            <w:tcBorders>
              <w:top w:val="nil"/>
              <w:left w:val="nil"/>
              <w:bottom w:val="nil"/>
              <w:right w:val="nil"/>
            </w:tcBorders>
            <w:vAlign w:val="bottom"/>
          </w:tcPr>
          <w:p w14:paraId="761D58FE" w14:textId="77777777" w:rsidR="00D03FF6" w:rsidRPr="00E111C2" w:rsidRDefault="00D03FF6" w:rsidP="000A3F24">
            <w:pPr>
              <w:rPr>
                <w:sz w:val="2"/>
                <w:highlight w:val="lightGray"/>
              </w:rPr>
            </w:pPr>
          </w:p>
        </w:tc>
        <w:tc>
          <w:tcPr>
            <w:tcW w:w="2880" w:type="dxa"/>
            <w:tcBorders>
              <w:top w:val="nil"/>
              <w:left w:val="nil"/>
              <w:bottom w:val="nil"/>
              <w:right w:val="nil"/>
            </w:tcBorders>
            <w:vAlign w:val="bottom"/>
          </w:tcPr>
          <w:p w14:paraId="5EEBFFC8" w14:textId="77777777" w:rsidR="00D03FF6" w:rsidRPr="00E111C2" w:rsidRDefault="00D03FF6" w:rsidP="000A3F24">
            <w:pPr>
              <w:rPr>
                <w:sz w:val="2"/>
                <w:highlight w:val="lightGray"/>
              </w:rPr>
            </w:pPr>
          </w:p>
        </w:tc>
      </w:tr>
      <w:tr w:rsidR="00E10D6A" w:rsidRPr="009E6504" w14:paraId="5E8864C5" w14:textId="77777777" w:rsidTr="00BB76AD">
        <w:trPr>
          <w:trHeight w:val="135"/>
        </w:trPr>
        <w:tc>
          <w:tcPr>
            <w:tcW w:w="2250" w:type="dxa"/>
            <w:vAlign w:val="bottom"/>
          </w:tcPr>
          <w:p w14:paraId="49A13708" w14:textId="7F28656A" w:rsidR="00287F31" w:rsidRPr="009C4ABF" w:rsidRDefault="00E10D6A" w:rsidP="000A3F24">
            <w:pPr>
              <w:pStyle w:val="NoSpacing"/>
              <w:rPr>
                <w:rFonts w:ascii="Times New Roman" w:hAnsi="Times New Roman" w:cs="Times New Roman"/>
              </w:rPr>
            </w:pPr>
            <w:r w:rsidRPr="009C4ABF">
              <w:rPr>
                <w:rFonts w:ascii="Times New Roman" w:hAnsi="Times New Roman" w:cs="Times New Roman"/>
              </w:rPr>
              <w:t>Barnes, Bill</w:t>
            </w:r>
          </w:p>
        </w:tc>
        <w:tc>
          <w:tcPr>
            <w:tcW w:w="4230" w:type="dxa"/>
            <w:vAlign w:val="bottom"/>
          </w:tcPr>
          <w:p w14:paraId="48C91C5A" w14:textId="20EE992A" w:rsidR="00287F31" w:rsidRPr="009C4ABF" w:rsidRDefault="00E10D6A" w:rsidP="000A3F24">
            <w:pPr>
              <w:pStyle w:val="NoSpacing"/>
              <w:rPr>
                <w:rFonts w:ascii="Times New Roman" w:hAnsi="Times New Roman" w:cs="Times New Roman"/>
              </w:rPr>
            </w:pPr>
            <w:r w:rsidRPr="009C4ABF">
              <w:rPr>
                <w:rFonts w:ascii="Times New Roman" w:hAnsi="Times New Roman" w:cs="Times New Roman"/>
              </w:rPr>
              <w:t>Reliant Energy Retail Services</w:t>
            </w:r>
            <w:r w:rsidR="00DA2A3F" w:rsidRPr="009C4ABF">
              <w:rPr>
                <w:rFonts w:ascii="Times New Roman" w:hAnsi="Times New Roman" w:cs="Times New Roman"/>
              </w:rPr>
              <w:t xml:space="preserve"> (Reliant</w:t>
            </w:r>
            <w:r w:rsidR="00287F31" w:rsidRPr="009C4ABF">
              <w:rPr>
                <w:rFonts w:ascii="Times New Roman" w:hAnsi="Times New Roman" w:cs="Times New Roman"/>
              </w:rPr>
              <w:t>)</w:t>
            </w:r>
          </w:p>
        </w:tc>
        <w:tc>
          <w:tcPr>
            <w:tcW w:w="2880" w:type="dxa"/>
            <w:vAlign w:val="bottom"/>
          </w:tcPr>
          <w:p w14:paraId="6651787E" w14:textId="2C648FF5" w:rsidR="00E10D6A" w:rsidRPr="00EE0F74" w:rsidRDefault="00E10D6A" w:rsidP="000A3F24">
            <w:pPr>
              <w:pStyle w:val="NoSpacing"/>
              <w:rPr>
                <w:rFonts w:ascii="Times New Roman" w:hAnsi="Times New Roman" w:cs="Times New Roman"/>
                <w:highlight w:val="lightGray"/>
              </w:rPr>
            </w:pPr>
          </w:p>
        </w:tc>
      </w:tr>
      <w:tr w:rsidR="00D03FF6" w:rsidRPr="009E6504" w14:paraId="7A01D846" w14:textId="77777777" w:rsidTr="00BB76AD">
        <w:trPr>
          <w:trHeight w:val="135"/>
        </w:trPr>
        <w:tc>
          <w:tcPr>
            <w:tcW w:w="2250" w:type="dxa"/>
            <w:vAlign w:val="bottom"/>
          </w:tcPr>
          <w:p w14:paraId="76860AA3"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Coleman, Diana</w:t>
            </w:r>
          </w:p>
        </w:tc>
        <w:tc>
          <w:tcPr>
            <w:tcW w:w="4230" w:type="dxa"/>
            <w:vAlign w:val="bottom"/>
          </w:tcPr>
          <w:p w14:paraId="0F52FB31"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CPS Energy</w:t>
            </w:r>
          </w:p>
        </w:tc>
        <w:tc>
          <w:tcPr>
            <w:tcW w:w="2880" w:type="dxa"/>
            <w:vAlign w:val="bottom"/>
          </w:tcPr>
          <w:p w14:paraId="7D7B3088" w14:textId="46DDC12D" w:rsidR="00D03FF6" w:rsidRPr="00EE0F74" w:rsidRDefault="00D03FF6" w:rsidP="000A3F24">
            <w:pPr>
              <w:pStyle w:val="NoSpacing"/>
              <w:rPr>
                <w:rFonts w:ascii="Times New Roman" w:hAnsi="Times New Roman" w:cs="Times New Roman"/>
                <w:highlight w:val="lightGray"/>
              </w:rPr>
            </w:pPr>
          </w:p>
        </w:tc>
      </w:tr>
      <w:tr w:rsidR="00C30066" w:rsidRPr="009E6504" w14:paraId="4FBB2BA1" w14:textId="77777777" w:rsidTr="00BB76AD">
        <w:trPr>
          <w:trHeight w:val="135"/>
        </w:trPr>
        <w:tc>
          <w:tcPr>
            <w:tcW w:w="2250" w:type="dxa"/>
            <w:vAlign w:val="bottom"/>
          </w:tcPr>
          <w:p w14:paraId="7A18CFB7" w14:textId="3AFF0CF4"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Day, Smith</w:t>
            </w:r>
          </w:p>
        </w:tc>
        <w:tc>
          <w:tcPr>
            <w:tcW w:w="4230" w:type="dxa"/>
            <w:vAlign w:val="bottom"/>
          </w:tcPr>
          <w:p w14:paraId="24E5A6CE" w14:textId="19B6F3F1"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Denton Municipal Electric</w:t>
            </w:r>
            <w:r w:rsidR="00DA2A3F" w:rsidRPr="009C4ABF">
              <w:rPr>
                <w:rFonts w:ascii="Times New Roman" w:hAnsi="Times New Roman" w:cs="Times New Roman"/>
              </w:rPr>
              <w:t xml:space="preserve"> (DME)</w:t>
            </w:r>
          </w:p>
        </w:tc>
        <w:tc>
          <w:tcPr>
            <w:tcW w:w="2880" w:type="dxa"/>
            <w:vAlign w:val="bottom"/>
          </w:tcPr>
          <w:p w14:paraId="193CE21D" w14:textId="6D066C05" w:rsidR="00C30066" w:rsidRPr="00EE0F74" w:rsidRDefault="00C30066" w:rsidP="000A3F24">
            <w:pPr>
              <w:pStyle w:val="NoSpacing"/>
              <w:rPr>
                <w:rFonts w:ascii="Times New Roman" w:hAnsi="Times New Roman" w:cs="Times New Roman"/>
                <w:highlight w:val="lightGray"/>
              </w:rPr>
            </w:pPr>
          </w:p>
        </w:tc>
      </w:tr>
      <w:tr w:rsidR="00C30066" w:rsidRPr="009E6504" w14:paraId="140E1E95" w14:textId="77777777" w:rsidTr="00BB76AD">
        <w:trPr>
          <w:trHeight w:val="135"/>
        </w:trPr>
        <w:tc>
          <w:tcPr>
            <w:tcW w:w="2250" w:type="dxa"/>
            <w:vAlign w:val="bottom"/>
          </w:tcPr>
          <w:p w14:paraId="6575AABC" w14:textId="13E0923A" w:rsidR="00C30066" w:rsidRPr="00E43362" w:rsidRDefault="00C30066" w:rsidP="000A3F24">
            <w:pPr>
              <w:pStyle w:val="NoSpacing"/>
              <w:rPr>
                <w:rFonts w:ascii="Times New Roman" w:hAnsi="Times New Roman" w:cs="Times New Roman"/>
              </w:rPr>
            </w:pPr>
            <w:r w:rsidRPr="00E43362">
              <w:rPr>
                <w:rFonts w:ascii="Times New Roman" w:hAnsi="Times New Roman" w:cs="Times New Roman"/>
              </w:rPr>
              <w:t>Goff, Eric</w:t>
            </w:r>
          </w:p>
        </w:tc>
        <w:tc>
          <w:tcPr>
            <w:tcW w:w="4230" w:type="dxa"/>
            <w:vAlign w:val="bottom"/>
          </w:tcPr>
          <w:p w14:paraId="6E23D65F" w14:textId="121DF67A" w:rsidR="00C30066" w:rsidRPr="00E43362" w:rsidRDefault="00C30066" w:rsidP="000A3F24">
            <w:pPr>
              <w:pStyle w:val="NoSpacing"/>
              <w:rPr>
                <w:rFonts w:ascii="Times New Roman" w:hAnsi="Times New Roman" w:cs="Times New Roman"/>
              </w:rPr>
            </w:pPr>
            <w:r w:rsidRPr="00E43362">
              <w:rPr>
                <w:rFonts w:ascii="Times New Roman" w:hAnsi="Times New Roman" w:cs="Times New Roman"/>
              </w:rPr>
              <w:t>Residential Consumer</w:t>
            </w:r>
          </w:p>
        </w:tc>
        <w:tc>
          <w:tcPr>
            <w:tcW w:w="2880" w:type="dxa"/>
            <w:vAlign w:val="bottom"/>
          </w:tcPr>
          <w:p w14:paraId="6FE3DFD0" w14:textId="2A6AF3A1" w:rsidR="00C30066" w:rsidRPr="00EE0F74" w:rsidRDefault="00C30066" w:rsidP="000A3F24">
            <w:pPr>
              <w:pStyle w:val="NoSpacing"/>
              <w:rPr>
                <w:rFonts w:ascii="Times New Roman" w:hAnsi="Times New Roman" w:cs="Times New Roman"/>
                <w:highlight w:val="lightGray"/>
              </w:rPr>
            </w:pPr>
          </w:p>
        </w:tc>
      </w:tr>
      <w:tr w:rsidR="001B4CB8" w:rsidRPr="009E6504" w14:paraId="3D5FF3EA" w14:textId="77777777" w:rsidTr="00BB76AD">
        <w:trPr>
          <w:trHeight w:val="135"/>
        </w:trPr>
        <w:tc>
          <w:tcPr>
            <w:tcW w:w="2250" w:type="dxa"/>
            <w:vAlign w:val="bottom"/>
          </w:tcPr>
          <w:p w14:paraId="7C6F526D" w14:textId="0475984B" w:rsidR="001B4CB8" w:rsidRPr="009C4ABF" w:rsidRDefault="001B4CB8" w:rsidP="000A3F24">
            <w:pPr>
              <w:pStyle w:val="NoSpacing"/>
              <w:rPr>
                <w:rFonts w:ascii="Times New Roman" w:hAnsi="Times New Roman" w:cs="Times New Roman"/>
              </w:rPr>
            </w:pPr>
            <w:r w:rsidRPr="009C4ABF">
              <w:rPr>
                <w:rFonts w:ascii="Times New Roman" w:hAnsi="Times New Roman" w:cs="Times New Roman"/>
              </w:rPr>
              <w:t>Gross, Blake</w:t>
            </w:r>
          </w:p>
        </w:tc>
        <w:tc>
          <w:tcPr>
            <w:tcW w:w="4230" w:type="dxa"/>
            <w:vAlign w:val="bottom"/>
          </w:tcPr>
          <w:p w14:paraId="55BA27F7" w14:textId="589D21BE" w:rsidR="001B4CB8" w:rsidRPr="009C4ABF" w:rsidRDefault="001B4CB8" w:rsidP="000A3F24">
            <w:pPr>
              <w:pStyle w:val="NoSpacing"/>
              <w:rPr>
                <w:rFonts w:ascii="Times New Roman" w:hAnsi="Times New Roman" w:cs="Times New Roman"/>
              </w:rPr>
            </w:pPr>
            <w:r w:rsidRPr="009C4ABF">
              <w:rPr>
                <w:rFonts w:ascii="Times New Roman" w:hAnsi="Times New Roman" w:cs="Times New Roman"/>
              </w:rPr>
              <w:t>AEP Service Corporation (AEPSC)</w:t>
            </w:r>
          </w:p>
        </w:tc>
        <w:tc>
          <w:tcPr>
            <w:tcW w:w="2880" w:type="dxa"/>
            <w:vAlign w:val="bottom"/>
          </w:tcPr>
          <w:p w14:paraId="619C1F0C" w14:textId="4448BF61" w:rsidR="001B4CB8" w:rsidRPr="00EE0F74" w:rsidRDefault="001B4CB8" w:rsidP="000A3F24">
            <w:pPr>
              <w:pStyle w:val="NoSpacing"/>
              <w:rPr>
                <w:rFonts w:ascii="Times New Roman" w:hAnsi="Times New Roman" w:cs="Times New Roman"/>
                <w:highlight w:val="lightGray"/>
              </w:rPr>
            </w:pPr>
          </w:p>
        </w:tc>
      </w:tr>
      <w:tr w:rsidR="005D6F81" w:rsidRPr="009E6504" w14:paraId="3D18595C" w14:textId="77777777" w:rsidTr="00BB76AD">
        <w:trPr>
          <w:trHeight w:val="135"/>
        </w:trPr>
        <w:tc>
          <w:tcPr>
            <w:tcW w:w="2250" w:type="dxa"/>
            <w:vAlign w:val="bottom"/>
          </w:tcPr>
          <w:p w14:paraId="61F04C81" w14:textId="1F315D82" w:rsidR="005D6F81" w:rsidRPr="009C4ABF" w:rsidRDefault="005D6F81" w:rsidP="000A3F24">
            <w:pPr>
              <w:pStyle w:val="NoSpacing"/>
              <w:rPr>
                <w:rFonts w:ascii="Times New Roman" w:hAnsi="Times New Roman" w:cs="Times New Roman"/>
              </w:rPr>
            </w:pPr>
            <w:r w:rsidRPr="009C4ABF">
              <w:rPr>
                <w:rFonts w:ascii="Times New Roman" w:hAnsi="Times New Roman" w:cs="Times New Roman"/>
              </w:rPr>
              <w:t>Haley, Ian</w:t>
            </w:r>
          </w:p>
        </w:tc>
        <w:tc>
          <w:tcPr>
            <w:tcW w:w="4230" w:type="dxa"/>
            <w:vAlign w:val="bottom"/>
          </w:tcPr>
          <w:p w14:paraId="5AB3CCA6" w14:textId="0C874F53" w:rsidR="005D6F81" w:rsidRPr="009C4ABF" w:rsidRDefault="005D6F81" w:rsidP="000A3F24">
            <w:pPr>
              <w:pStyle w:val="NoSpacing"/>
              <w:rPr>
                <w:rFonts w:ascii="Times New Roman" w:hAnsi="Times New Roman" w:cs="Times New Roman"/>
              </w:rPr>
            </w:pPr>
            <w:r w:rsidRPr="009C4ABF">
              <w:rPr>
                <w:rFonts w:ascii="Times New Roman" w:hAnsi="Times New Roman" w:cs="Times New Roman"/>
              </w:rPr>
              <w:t>Luminant Generation (Luminant)</w:t>
            </w:r>
          </w:p>
        </w:tc>
        <w:tc>
          <w:tcPr>
            <w:tcW w:w="2880" w:type="dxa"/>
            <w:vAlign w:val="bottom"/>
          </w:tcPr>
          <w:p w14:paraId="3EBEE9B3" w14:textId="77777777" w:rsidR="005D6F81" w:rsidRPr="00EE0F74" w:rsidRDefault="005D6F81" w:rsidP="000A3F24">
            <w:pPr>
              <w:pStyle w:val="NoSpacing"/>
              <w:rPr>
                <w:rFonts w:ascii="Times New Roman" w:hAnsi="Times New Roman" w:cs="Times New Roman"/>
                <w:highlight w:val="lightGray"/>
              </w:rPr>
            </w:pPr>
          </w:p>
        </w:tc>
      </w:tr>
      <w:tr w:rsidR="00D03FF6" w:rsidRPr="009E6504" w14:paraId="216A0B18" w14:textId="77777777" w:rsidTr="00BB76AD">
        <w:trPr>
          <w:trHeight w:val="135"/>
        </w:trPr>
        <w:tc>
          <w:tcPr>
            <w:tcW w:w="2250" w:type="dxa"/>
            <w:vAlign w:val="bottom"/>
          </w:tcPr>
          <w:p w14:paraId="137203DA" w14:textId="77777777" w:rsidR="00D03FF6" w:rsidRPr="00E43362" w:rsidRDefault="00D03FF6" w:rsidP="000A3F24">
            <w:pPr>
              <w:pStyle w:val="NoSpacing"/>
              <w:rPr>
                <w:rFonts w:ascii="Times New Roman" w:hAnsi="Times New Roman" w:cs="Times New Roman"/>
              </w:rPr>
            </w:pPr>
            <w:r w:rsidRPr="00E43362">
              <w:rPr>
                <w:rFonts w:ascii="Times New Roman" w:hAnsi="Times New Roman" w:cs="Times New Roman"/>
              </w:rPr>
              <w:t>Henson, Martha</w:t>
            </w:r>
          </w:p>
        </w:tc>
        <w:tc>
          <w:tcPr>
            <w:tcW w:w="4230" w:type="dxa"/>
            <w:vAlign w:val="bottom"/>
          </w:tcPr>
          <w:p w14:paraId="180A8F99" w14:textId="40C1F9A9" w:rsidR="00D03FF6" w:rsidRPr="00E43362" w:rsidRDefault="00D03FF6" w:rsidP="000A3F24">
            <w:pPr>
              <w:pStyle w:val="NoSpacing"/>
              <w:rPr>
                <w:rFonts w:ascii="Times New Roman" w:hAnsi="Times New Roman" w:cs="Times New Roman"/>
              </w:rPr>
            </w:pPr>
            <w:r w:rsidRPr="00E43362">
              <w:rPr>
                <w:rFonts w:ascii="Times New Roman" w:hAnsi="Times New Roman" w:cs="Times New Roman"/>
              </w:rPr>
              <w:t>Oncor</w:t>
            </w:r>
            <w:r w:rsidR="00DA2A3F" w:rsidRPr="00E43362">
              <w:rPr>
                <w:rFonts w:ascii="Times New Roman" w:hAnsi="Times New Roman" w:cs="Times New Roman"/>
              </w:rPr>
              <w:t xml:space="preserve"> Electric Delivery (Oncor)</w:t>
            </w:r>
          </w:p>
        </w:tc>
        <w:tc>
          <w:tcPr>
            <w:tcW w:w="2880" w:type="dxa"/>
            <w:vAlign w:val="bottom"/>
          </w:tcPr>
          <w:p w14:paraId="6833AC68" w14:textId="799D0F24" w:rsidR="00D03FF6" w:rsidRPr="00EE0F74" w:rsidRDefault="00D03FF6" w:rsidP="000A3F24">
            <w:pPr>
              <w:pStyle w:val="NoSpacing"/>
              <w:rPr>
                <w:rFonts w:ascii="Times New Roman" w:hAnsi="Times New Roman" w:cs="Times New Roman"/>
                <w:highlight w:val="lightGray"/>
              </w:rPr>
            </w:pPr>
          </w:p>
        </w:tc>
      </w:tr>
      <w:tr w:rsidR="00274C44" w:rsidRPr="009E6504" w14:paraId="2BD09F14" w14:textId="77777777" w:rsidTr="00BB76AD">
        <w:tc>
          <w:tcPr>
            <w:tcW w:w="2250" w:type="dxa"/>
            <w:vAlign w:val="bottom"/>
          </w:tcPr>
          <w:p w14:paraId="3C48C774" w14:textId="5B01AECC" w:rsidR="00274C44" w:rsidRPr="009C4ABF" w:rsidRDefault="00274C44" w:rsidP="000A3F24">
            <w:pPr>
              <w:pStyle w:val="NoSpacing"/>
              <w:rPr>
                <w:rFonts w:ascii="Times New Roman" w:hAnsi="Times New Roman" w:cs="Times New Roman"/>
              </w:rPr>
            </w:pPr>
            <w:r w:rsidRPr="009C4ABF">
              <w:rPr>
                <w:rFonts w:ascii="Times New Roman" w:hAnsi="Times New Roman" w:cs="Times New Roman"/>
              </w:rPr>
              <w:t>Mindham, David</w:t>
            </w:r>
          </w:p>
        </w:tc>
        <w:tc>
          <w:tcPr>
            <w:tcW w:w="4230" w:type="dxa"/>
            <w:vAlign w:val="bottom"/>
          </w:tcPr>
          <w:p w14:paraId="4F188C60" w14:textId="6F7AA87F" w:rsidR="00274C44" w:rsidRPr="009C4ABF" w:rsidRDefault="00274C44" w:rsidP="000A3F24">
            <w:pPr>
              <w:pStyle w:val="NoSpacing"/>
              <w:rPr>
                <w:rFonts w:ascii="Times New Roman" w:hAnsi="Times New Roman" w:cs="Times New Roman"/>
              </w:rPr>
            </w:pPr>
            <w:r w:rsidRPr="009C4ABF">
              <w:rPr>
                <w:rFonts w:ascii="Times New Roman" w:hAnsi="Times New Roman" w:cs="Times New Roman"/>
              </w:rPr>
              <w:t xml:space="preserve">EDP Renewables </w:t>
            </w:r>
          </w:p>
        </w:tc>
        <w:tc>
          <w:tcPr>
            <w:tcW w:w="2880" w:type="dxa"/>
            <w:vAlign w:val="bottom"/>
          </w:tcPr>
          <w:p w14:paraId="7BCE138A" w14:textId="5F54D822" w:rsidR="00274C44" w:rsidRPr="00EE0F74" w:rsidRDefault="00274C44" w:rsidP="000A3F24">
            <w:pPr>
              <w:pStyle w:val="NoSpacing"/>
              <w:rPr>
                <w:rFonts w:ascii="Times New Roman" w:hAnsi="Times New Roman" w:cs="Times New Roman"/>
                <w:highlight w:val="lightGray"/>
              </w:rPr>
            </w:pPr>
          </w:p>
        </w:tc>
      </w:tr>
      <w:tr w:rsidR="0037559D" w:rsidRPr="009E6504" w14:paraId="5532414D" w14:textId="77777777" w:rsidTr="00BB76AD">
        <w:tc>
          <w:tcPr>
            <w:tcW w:w="2250" w:type="dxa"/>
            <w:vAlign w:val="bottom"/>
          </w:tcPr>
          <w:p w14:paraId="3CAB1DC9" w14:textId="7FAE4664" w:rsidR="0037559D" w:rsidRPr="00E43362" w:rsidRDefault="0037559D" w:rsidP="000A3F24">
            <w:pPr>
              <w:pStyle w:val="NoSpacing"/>
              <w:rPr>
                <w:rFonts w:ascii="Times New Roman" w:hAnsi="Times New Roman" w:cs="Times New Roman"/>
              </w:rPr>
            </w:pPr>
            <w:r w:rsidRPr="00E43362">
              <w:rPr>
                <w:rFonts w:ascii="Times New Roman" w:hAnsi="Times New Roman" w:cs="Times New Roman"/>
              </w:rPr>
              <w:t>Rich, Katie</w:t>
            </w:r>
          </w:p>
        </w:tc>
        <w:tc>
          <w:tcPr>
            <w:tcW w:w="4230" w:type="dxa"/>
            <w:vAlign w:val="bottom"/>
          </w:tcPr>
          <w:p w14:paraId="0BA26B75" w14:textId="0D699423" w:rsidR="0037559D" w:rsidRPr="00E43362" w:rsidRDefault="0037559D" w:rsidP="000A3F24">
            <w:pPr>
              <w:pStyle w:val="NoSpacing"/>
              <w:rPr>
                <w:rFonts w:ascii="Times New Roman" w:hAnsi="Times New Roman" w:cs="Times New Roman"/>
              </w:rPr>
            </w:pPr>
            <w:r w:rsidRPr="00E43362">
              <w:rPr>
                <w:rFonts w:ascii="Times New Roman" w:hAnsi="Times New Roman" w:cs="Times New Roman"/>
              </w:rPr>
              <w:t>Golden Spread Electric Cooperative (GSEC)</w:t>
            </w:r>
          </w:p>
        </w:tc>
        <w:tc>
          <w:tcPr>
            <w:tcW w:w="2880" w:type="dxa"/>
            <w:vAlign w:val="bottom"/>
          </w:tcPr>
          <w:p w14:paraId="71012D42" w14:textId="54F48AA2" w:rsidR="0037559D" w:rsidRPr="00EE0F74" w:rsidRDefault="0037559D" w:rsidP="000A3F24">
            <w:pPr>
              <w:pStyle w:val="NoSpacing"/>
              <w:rPr>
                <w:rFonts w:ascii="Times New Roman" w:hAnsi="Times New Roman" w:cs="Times New Roman"/>
                <w:bCs/>
                <w:highlight w:val="lightGray"/>
              </w:rPr>
            </w:pPr>
          </w:p>
        </w:tc>
      </w:tr>
      <w:tr w:rsidR="009C4ABF" w:rsidRPr="009E6504" w14:paraId="44BB1563" w14:textId="77777777" w:rsidTr="00BB76AD">
        <w:tc>
          <w:tcPr>
            <w:tcW w:w="2250" w:type="dxa"/>
            <w:vAlign w:val="bottom"/>
          </w:tcPr>
          <w:p w14:paraId="11F585D8" w14:textId="0418B8F7" w:rsidR="009C4ABF" w:rsidRPr="00E43362" w:rsidRDefault="009C4ABF" w:rsidP="000A3F24">
            <w:pPr>
              <w:pStyle w:val="NoSpacing"/>
              <w:rPr>
                <w:rFonts w:ascii="Times New Roman" w:hAnsi="Times New Roman" w:cs="Times New Roman"/>
              </w:rPr>
            </w:pPr>
            <w:r>
              <w:rPr>
                <w:rFonts w:ascii="Times New Roman" w:hAnsi="Times New Roman" w:cs="Times New Roman"/>
              </w:rPr>
              <w:t>Richmond, Tim</w:t>
            </w:r>
          </w:p>
        </w:tc>
        <w:tc>
          <w:tcPr>
            <w:tcW w:w="4230" w:type="dxa"/>
            <w:vAlign w:val="bottom"/>
          </w:tcPr>
          <w:p w14:paraId="131C6EF0" w14:textId="0A1DA200" w:rsidR="009C4ABF" w:rsidRPr="00E43362" w:rsidRDefault="009C4ABF" w:rsidP="000A3F24">
            <w:pPr>
              <w:pStyle w:val="NoSpacing"/>
              <w:rPr>
                <w:rFonts w:ascii="Times New Roman" w:hAnsi="Times New Roman" w:cs="Times New Roman"/>
              </w:rPr>
            </w:pPr>
            <w:r>
              <w:rPr>
                <w:rFonts w:ascii="Times New Roman" w:hAnsi="Times New Roman" w:cs="Times New Roman"/>
              </w:rPr>
              <w:t>Chariot Energy</w:t>
            </w:r>
          </w:p>
        </w:tc>
        <w:tc>
          <w:tcPr>
            <w:tcW w:w="2880" w:type="dxa"/>
            <w:vAlign w:val="bottom"/>
          </w:tcPr>
          <w:p w14:paraId="44D89AE5" w14:textId="77777777" w:rsidR="009C4ABF" w:rsidRPr="00EE0F74" w:rsidRDefault="009C4ABF" w:rsidP="000A3F24">
            <w:pPr>
              <w:pStyle w:val="NoSpacing"/>
              <w:rPr>
                <w:rFonts w:ascii="Times New Roman" w:hAnsi="Times New Roman" w:cs="Times New Roman"/>
                <w:bCs/>
                <w:highlight w:val="lightGray"/>
              </w:rPr>
            </w:pPr>
          </w:p>
        </w:tc>
      </w:tr>
      <w:tr w:rsidR="00DD5200" w:rsidRPr="009E6504" w14:paraId="001CBF5F" w14:textId="77777777" w:rsidTr="00BB76AD">
        <w:tc>
          <w:tcPr>
            <w:tcW w:w="2250" w:type="dxa"/>
            <w:vAlign w:val="bottom"/>
          </w:tcPr>
          <w:p w14:paraId="4EC913B3" w14:textId="44C55D2D" w:rsidR="00DD5200" w:rsidRPr="00E43362" w:rsidRDefault="00DD5200" w:rsidP="000A3F24">
            <w:pPr>
              <w:pStyle w:val="NoSpacing"/>
              <w:rPr>
                <w:rFonts w:ascii="Times New Roman" w:hAnsi="Times New Roman" w:cs="Times New Roman"/>
              </w:rPr>
            </w:pPr>
            <w:r w:rsidRPr="00E43362">
              <w:rPr>
                <w:rFonts w:ascii="Times New Roman" w:hAnsi="Times New Roman" w:cs="Times New Roman"/>
              </w:rPr>
              <w:t>Trevino, Melissa</w:t>
            </w:r>
          </w:p>
        </w:tc>
        <w:tc>
          <w:tcPr>
            <w:tcW w:w="4230" w:type="dxa"/>
            <w:vAlign w:val="bottom"/>
          </w:tcPr>
          <w:p w14:paraId="1305972B" w14:textId="28DE8E04" w:rsidR="00DD5200" w:rsidRPr="00E43362" w:rsidRDefault="00DD5200" w:rsidP="000A3F24">
            <w:pPr>
              <w:pStyle w:val="NoSpacing"/>
              <w:rPr>
                <w:rFonts w:ascii="Times New Roman" w:hAnsi="Times New Roman" w:cs="Times New Roman"/>
              </w:rPr>
            </w:pPr>
            <w:r w:rsidRPr="00E43362">
              <w:rPr>
                <w:rFonts w:ascii="Times New Roman" w:hAnsi="Times New Roman" w:cs="Times New Roman"/>
              </w:rPr>
              <w:t>Occidental Chemical</w:t>
            </w:r>
            <w:r w:rsidR="00DA2A3F" w:rsidRPr="00E43362">
              <w:rPr>
                <w:rFonts w:ascii="Times New Roman" w:hAnsi="Times New Roman" w:cs="Times New Roman"/>
              </w:rPr>
              <w:t xml:space="preserve"> (Occidental)</w:t>
            </w:r>
          </w:p>
        </w:tc>
        <w:tc>
          <w:tcPr>
            <w:tcW w:w="2880" w:type="dxa"/>
            <w:vAlign w:val="bottom"/>
          </w:tcPr>
          <w:p w14:paraId="5884F7A1" w14:textId="30CA3501" w:rsidR="00DD5200" w:rsidRPr="00EE0F74" w:rsidRDefault="00DD5200" w:rsidP="000A3F24">
            <w:pPr>
              <w:pStyle w:val="NoSpacing"/>
              <w:rPr>
                <w:rFonts w:ascii="Times New Roman" w:hAnsi="Times New Roman" w:cs="Times New Roman"/>
                <w:highlight w:val="lightGray"/>
              </w:rPr>
            </w:pPr>
          </w:p>
        </w:tc>
      </w:tr>
      <w:tr w:rsidR="005C7C2D" w:rsidRPr="009E6504" w14:paraId="4E0ABF0D" w14:textId="77777777" w:rsidTr="00BB76AD">
        <w:tc>
          <w:tcPr>
            <w:tcW w:w="2250" w:type="dxa"/>
            <w:vAlign w:val="bottom"/>
          </w:tcPr>
          <w:p w14:paraId="7D718A50" w14:textId="499F4C89" w:rsidR="005C7C2D" w:rsidRPr="009C4ABF" w:rsidRDefault="005C7C2D" w:rsidP="000A3F24">
            <w:pPr>
              <w:pStyle w:val="NoSpacing"/>
              <w:rPr>
                <w:rFonts w:ascii="Times New Roman" w:hAnsi="Times New Roman" w:cs="Times New Roman"/>
              </w:rPr>
            </w:pPr>
            <w:r w:rsidRPr="009C4ABF">
              <w:rPr>
                <w:rFonts w:ascii="Times New Roman" w:hAnsi="Times New Roman" w:cs="Times New Roman"/>
              </w:rPr>
              <w:t>Turner, Lucas</w:t>
            </w:r>
          </w:p>
        </w:tc>
        <w:tc>
          <w:tcPr>
            <w:tcW w:w="4230" w:type="dxa"/>
            <w:vAlign w:val="bottom"/>
          </w:tcPr>
          <w:p w14:paraId="07D41C7F" w14:textId="0F1EAFCA" w:rsidR="005C7C2D" w:rsidRPr="009C4ABF" w:rsidRDefault="005C7C2D" w:rsidP="000A3F24">
            <w:pPr>
              <w:pStyle w:val="NoSpacing"/>
              <w:rPr>
                <w:rFonts w:ascii="Times New Roman" w:hAnsi="Times New Roman" w:cs="Times New Roman"/>
              </w:rPr>
            </w:pPr>
            <w:r w:rsidRPr="009C4ABF">
              <w:rPr>
                <w:rFonts w:ascii="Times New Roman" w:hAnsi="Times New Roman" w:cs="Times New Roman"/>
              </w:rPr>
              <w:t>South Texas Electric Cooperative</w:t>
            </w:r>
            <w:r w:rsidR="00DA2A3F" w:rsidRPr="009C4ABF">
              <w:rPr>
                <w:rFonts w:ascii="Times New Roman" w:hAnsi="Times New Roman" w:cs="Times New Roman"/>
              </w:rPr>
              <w:t xml:space="preserve"> (STEC)</w:t>
            </w:r>
          </w:p>
        </w:tc>
        <w:tc>
          <w:tcPr>
            <w:tcW w:w="2880" w:type="dxa"/>
            <w:vAlign w:val="bottom"/>
          </w:tcPr>
          <w:p w14:paraId="6F55EA4F" w14:textId="58603E5B" w:rsidR="005C7C2D" w:rsidRPr="00EE0F74" w:rsidRDefault="005C7C2D" w:rsidP="000A3F24">
            <w:pPr>
              <w:pStyle w:val="NoSpacing"/>
              <w:rPr>
                <w:rFonts w:ascii="Times New Roman" w:hAnsi="Times New Roman" w:cs="Times New Roman"/>
                <w:highlight w:val="lightGray"/>
              </w:rPr>
            </w:pPr>
          </w:p>
        </w:tc>
      </w:tr>
      <w:tr w:rsidR="00D03FF6" w:rsidRPr="009E6504" w14:paraId="194B4167" w14:textId="77777777" w:rsidTr="00BB76AD">
        <w:tc>
          <w:tcPr>
            <w:tcW w:w="2250" w:type="dxa"/>
            <w:vAlign w:val="bottom"/>
          </w:tcPr>
          <w:p w14:paraId="577F6241" w14:textId="77777777"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Varnell, John</w:t>
            </w:r>
          </w:p>
        </w:tc>
        <w:tc>
          <w:tcPr>
            <w:tcW w:w="4230" w:type="dxa"/>
            <w:vAlign w:val="bottom"/>
          </w:tcPr>
          <w:p w14:paraId="4CE94455" w14:textId="7EC6909B" w:rsidR="00D03FF6" w:rsidRPr="009C4ABF" w:rsidRDefault="00D03FF6" w:rsidP="000A3F24">
            <w:pPr>
              <w:pStyle w:val="NoSpacing"/>
              <w:rPr>
                <w:rFonts w:ascii="Times New Roman" w:hAnsi="Times New Roman" w:cs="Times New Roman"/>
              </w:rPr>
            </w:pPr>
            <w:r w:rsidRPr="009C4ABF">
              <w:rPr>
                <w:rFonts w:ascii="Times New Roman" w:hAnsi="Times New Roman" w:cs="Times New Roman"/>
              </w:rPr>
              <w:t>Tenaska Power Services</w:t>
            </w:r>
            <w:r w:rsidR="00DA2A3F" w:rsidRPr="009C4ABF">
              <w:rPr>
                <w:rFonts w:ascii="Times New Roman" w:hAnsi="Times New Roman" w:cs="Times New Roman"/>
              </w:rPr>
              <w:t xml:space="preserve"> (Tenaska)</w:t>
            </w:r>
          </w:p>
        </w:tc>
        <w:tc>
          <w:tcPr>
            <w:tcW w:w="2880" w:type="dxa"/>
            <w:vAlign w:val="bottom"/>
          </w:tcPr>
          <w:p w14:paraId="2BEF6039" w14:textId="15B3A8D2" w:rsidR="00D03FF6" w:rsidRPr="00EE0F74" w:rsidRDefault="00D03FF6" w:rsidP="000A3F24">
            <w:pPr>
              <w:pStyle w:val="NoSpacing"/>
              <w:rPr>
                <w:rFonts w:ascii="Times New Roman" w:hAnsi="Times New Roman" w:cs="Times New Roman"/>
                <w:highlight w:val="lightGray"/>
              </w:rPr>
            </w:pPr>
          </w:p>
        </w:tc>
      </w:tr>
      <w:tr w:rsidR="009C4ABF" w:rsidRPr="009E6504" w14:paraId="02C673BB" w14:textId="77777777" w:rsidTr="00BB76AD">
        <w:tc>
          <w:tcPr>
            <w:tcW w:w="2250" w:type="dxa"/>
            <w:vAlign w:val="bottom"/>
          </w:tcPr>
          <w:p w14:paraId="44E8AE19" w14:textId="77777777"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Zhang, Wen</w:t>
            </w:r>
          </w:p>
          <w:p w14:paraId="23EAC556" w14:textId="300B848C" w:rsidR="009C4ABF" w:rsidRPr="009C4ABF" w:rsidRDefault="009C4ABF" w:rsidP="000A3F24">
            <w:pPr>
              <w:pStyle w:val="NoSpacing"/>
              <w:rPr>
                <w:rFonts w:ascii="Times New Roman" w:hAnsi="Times New Roman" w:cs="Times New Roman"/>
              </w:rPr>
            </w:pPr>
          </w:p>
        </w:tc>
        <w:tc>
          <w:tcPr>
            <w:tcW w:w="4230" w:type="dxa"/>
            <w:vAlign w:val="bottom"/>
          </w:tcPr>
          <w:p w14:paraId="5EDF1A94" w14:textId="77777777"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Shell Energy North America (SENA)</w:t>
            </w:r>
          </w:p>
          <w:p w14:paraId="00A1331C" w14:textId="7AD52AFD" w:rsidR="009C4ABF" w:rsidRPr="009C4ABF" w:rsidRDefault="009C4ABF" w:rsidP="000A3F24">
            <w:pPr>
              <w:pStyle w:val="NoSpacing"/>
              <w:rPr>
                <w:rFonts w:ascii="Times New Roman" w:hAnsi="Times New Roman" w:cs="Times New Roman"/>
              </w:rPr>
            </w:pPr>
          </w:p>
        </w:tc>
        <w:tc>
          <w:tcPr>
            <w:tcW w:w="2880" w:type="dxa"/>
            <w:vAlign w:val="bottom"/>
          </w:tcPr>
          <w:p w14:paraId="1A3A2991" w14:textId="77777777" w:rsidR="009C4ABF" w:rsidRDefault="009C4ABF" w:rsidP="000A3F24">
            <w:pPr>
              <w:pStyle w:val="NoSpacing"/>
              <w:rPr>
                <w:rFonts w:ascii="Times New Roman" w:hAnsi="Times New Roman" w:cs="Times New Roman"/>
              </w:rPr>
            </w:pPr>
            <w:r w:rsidRPr="009C4ABF">
              <w:rPr>
                <w:rFonts w:ascii="Times New Roman" w:hAnsi="Times New Roman" w:cs="Times New Roman"/>
              </w:rPr>
              <w:t>Alt. Rep. for Resmi Surendran</w:t>
            </w:r>
          </w:p>
          <w:p w14:paraId="43327BDC" w14:textId="4A2F78CD" w:rsidR="00BB76AD" w:rsidRPr="009C4ABF" w:rsidRDefault="00BB76AD" w:rsidP="000A3F24">
            <w:pPr>
              <w:pStyle w:val="NoSpacing"/>
              <w:rPr>
                <w:rFonts w:ascii="Times New Roman" w:hAnsi="Times New Roman" w:cs="Times New Roman"/>
              </w:rPr>
            </w:pPr>
          </w:p>
        </w:tc>
      </w:tr>
      <w:tr w:rsidR="00CF2145" w:rsidRPr="009E6504" w14:paraId="52541521" w14:textId="77777777" w:rsidTr="00BB76AD">
        <w:tblPrEx>
          <w:tblLook w:val="0000" w:firstRow="0" w:lastRow="0" w:firstColumn="0" w:lastColumn="0" w:noHBand="0" w:noVBand="0"/>
        </w:tblPrEx>
        <w:trPr>
          <w:trHeight w:hRule="exact" w:val="20"/>
        </w:trPr>
        <w:tc>
          <w:tcPr>
            <w:tcW w:w="2250" w:type="dxa"/>
            <w:tcBorders>
              <w:top w:val="nil"/>
              <w:left w:val="nil"/>
              <w:bottom w:val="nil"/>
              <w:right w:val="nil"/>
            </w:tcBorders>
            <w:vAlign w:val="bottom"/>
          </w:tcPr>
          <w:p w14:paraId="75CD591A" w14:textId="77777777" w:rsidR="00CF2145" w:rsidRPr="00EE0F74" w:rsidRDefault="00CF2145" w:rsidP="000A3F24">
            <w:pPr>
              <w:rPr>
                <w:sz w:val="2"/>
                <w:highlight w:val="lightGray"/>
              </w:rPr>
            </w:pPr>
            <w:bookmarkStart w:id="2" w:name="_c425a33e_da6f_4f15_90e2_f96f1ffe1326"/>
            <w:bookmarkStart w:id="3" w:name="_8f57cf34_ab73_413d_8a45_89d3d5c067ee"/>
            <w:bookmarkEnd w:id="1"/>
            <w:bookmarkEnd w:id="2"/>
          </w:p>
        </w:tc>
        <w:tc>
          <w:tcPr>
            <w:tcW w:w="4230" w:type="dxa"/>
            <w:tcBorders>
              <w:top w:val="nil"/>
              <w:left w:val="nil"/>
              <w:bottom w:val="nil"/>
              <w:right w:val="nil"/>
            </w:tcBorders>
            <w:vAlign w:val="bottom"/>
          </w:tcPr>
          <w:p w14:paraId="61E02092" w14:textId="77777777" w:rsidR="00CF2145" w:rsidRPr="00EE0F74" w:rsidRDefault="00CF2145" w:rsidP="000A3F24">
            <w:pPr>
              <w:rPr>
                <w:sz w:val="2"/>
                <w:highlight w:val="lightGray"/>
              </w:rPr>
            </w:pPr>
          </w:p>
        </w:tc>
        <w:tc>
          <w:tcPr>
            <w:tcW w:w="2880" w:type="dxa"/>
            <w:tcBorders>
              <w:top w:val="nil"/>
              <w:left w:val="nil"/>
              <w:bottom w:val="nil"/>
              <w:right w:val="nil"/>
            </w:tcBorders>
            <w:vAlign w:val="bottom"/>
          </w:tcPr>
          <w:p w14:paraId="6E4E710E" w14:textId="77777777" w:rsidR="00CF2145" w:rsidRPr="00EE0F74" w:rsidRDefault="00CF2145" w:rsidP="000A3F24">
            <w:pPr>
              <w:rPr>
                <w:sz w:val="2"/>
                <w:highlight w:val="lightGray"/>
              </w:rPr>
            </w:pPr>
          </w:p>
        </w:tc>
      </w:tr>
      <w:tr w:rsidR="00CF2145" w:rsidRPr="009E6504" w14:paraId="296D0FD6" w14:textId="77777777" w:rsidTr="00BB76AD">
        <w:tblPrEx>
          <w:tblLook w:val="0000" w:firstRow="0" w:lastRow="0" w:firstColumn="0" w:lastColumn="0" w:noHBand="0" w:noVBand="0"/>
        </w:tblPrEx>
        <w:tc>
          <w:tcPr>
            <w:tcW w:w="2250" w:type="dxa"/>
            <w:vAlign w:val="bottom"/>
          </w:tcPr>
          <w:p w14:paraId="7EBB7451" w14:textId="64112C0C" w:rsidR="00CF2145" w:rsidRPr="00EE0F74" w:rsidRDefault="00CF2145" w:rsidP="000A3F24">
            <w:pPr>
              <w:pStyle w:val="NoSpacing"/>
              <w:rPr>
                <w:rFonts w:ascii="Times New Roman" w:hAnsi="Times New Roman" w:cs="Times New Roman"/>
                <w:i/>
                <w:highlight w:val="lightGray"/>
              </w:rPr>
            </w:pPr>
            <w:r w:rsidRPr="00BB76AD">
              <w:rPr>
                <w:rFonts w:ascii="Times New Roman" w:hAnsi="Times New Roman" w:cs="Times New Roman"/>
                <w:i/>
              </w:rPr>
              <w:t>Guests:</w:t>
            </w:r>
          </w:p>
        </w:tc>
        <w:tc>
          <w:tcPr>
            <w:tcW w:w="4230" w:type="dxa"/>
            <w:vAlign w:val="bottom"/>
          </w:tcPr>
          <w:p w14:paraId="786A45C0" w14:textId="77777777" w:rsidR="00CF2145" w:rsidRPr="00EE0F74" w:rsidRDefault="00CF2145" w:rsidP="000A3F24">
            <w:pPr>
              <w:pStyle w:val="NoSpacing"/>
              <w:rPr>
                <w:rFonts w:ascii="Times New Roman" w:hAnsi="Times New Roman" w:cs="Times New Roman"/>
                <w:i/>
                <w:highlight w:val="lightGray"/>
              </w:rPr>
            </w:pPr>
          </w:p>
        </w:tc>
        <w:tc>
          <w:tcPr>
            <w:tcW w:w="2880" w:type="dxa"/>
            <w:vAlign w:val="bottom"/>
          </w:tcPr>
          <w:p w14:paraId="2002E08C" w14:textId="77777777" w:rsidR="00CF2145" w:rsidRPr="00EE0F74" w:rsidRDefault="00CF2145" w:rsidP="000A3F24">
            <w:pPr>
              <w:pStyle w:val="NoSpacing"/>
              <w:rPr>
                <w:rFonts w:ascii="Times New Roman" w:hAnsi="Times New Roman" w:cs="Times New Roman"/>
                <w:i/>
                <w:highlight w:val="lightGray"/>
              </w:rPr>
            </w:pPr>
          </w:p>
        </w:tc>
      </w:tr>
      <w:tr w:rsidR="00A23D42" w:rsidRPr="009E6504" w14:paraId="4D73F9A1" w14:textId="77777777" w:rsidTr="00BB76AD">
        <w:tblPrEx>
          <w:tblLook w:val="0000" w:firstRow="0" w:lastRow="0" w:firstColumn="0" w:lastColumn="0" w:noHBand="0" w:noVBand="0"/>
        </w:tblPrEx>
        <w:tc>
          <w:tcPr>
            <w:tcW w:w="2250" w:type="dxa"/>
            <w:vAlign w:val="bottom"/>
          </w:tcPr>
          <w:p w14:paraId="2DB28866" w14:textId="7FE1DE4B" w:rsidR="00A23D42" w:rsidRPr="00BB76AD" w:rsidRDefault="00A23D42" w:rsidP="000A3F24">
            <w:pPr>
              <w:pStyle w:val="NoSpacing"/>
              <w:rPr>
                <w:rFonts w:ascii="Times New Roman" w:hAnsi="Times New Roman" w:cs="Times New Roman"/>
              </w:rPr>
            </w:pPr>
            <w:r w:rsidRPr="00BB76AD">
              <w:rPr>
                <w:rFonts w:ascii="Times New Roman" w:hAnsi="Times New Roman" w:cs="Times New Roman"/>
              </w:rPr>
              <w:t>Aldridge, Ryan</w:t>
            </w:r>
          </w:p>
        </w:tc>
        <w:tc>
          <w:tcPr>
            <w:tcW w:w="4230" w:type="dxa"/>
            <w:vAlign w:val="bottom"/>
          </w:tcPr>
          <w:p w14:paraId="35278DAB" w14:textId="11077EBA" w:rsidR="00A23D42" w:rsidRPr="00BB76AD" w:rsidRDefault="00A23D42" w:rsidP="000A3F24">
            <w:pPr>
              <w:pStyle w:val="NoSpacing"/>
              <w:rPr>
                <w:rFonts w:ascii="Times New Roman" w:hAnsi="Times New Roman" w:cs="Times New Roman"/>
              </w:rPr>
            </w:pPr>
            <w:r w:rsidRPr="00BB76AD">
              <w:rPr>
                <w:rFonts w:ascii="Times New Roman" w:hAnsi="Times New Roman" w:cs="Times New Roman"/>
              </w:rPr>
              <w:t>AB Power</w:t>
            </w:r>
            <w:r w:rsidR="006C2C02" w:rsidRPr="00BB76AD">
              <w:rPr>
                <w:rFonts w:ascii="Times New Roman" w:hAnsi="Times New Roman" w:cs="Times New Roman"/>
              </w:rPr>
              <w:t xml:space="preserve"> Advisors</w:t>
            </w:r>
          </w:p>
        </w:tc>
        <w:tc>
          <w:tcPr>
            <w:tcW w:w="2880" w:type="dxa"/>
            <w:vAlign w:val="bottom"/>
          </w:tcPr>
          <w:p w14:paraId="4972A014" w14:textId="12CAFDBE" w:rsidR="00A23D42" w:rsidRPr="00EE0F74" w:rsidRDefault="00A23D42" w:rsidP="000A3F24">
            <w:pPr>
              <w:pStyle w:val="NoSpacing"/>
              <w:rPr>
                <w:rFonts w:ascii="Times New Roman" w:hAnsi="Times New Roman" w:cs="Times New Roman"/>
                <w:highlight w:val="lightGray"/>
              </w:rPr>
            </w:pPr>
          </w:p>
        </w:tc>
      </w:tr>
      <w:tr w:rsidR="00FD1BF3" w:rsidRPr="009E6504" w14:paraId="15019628" w14:textId="77777777" w:rsidTr="00BB76AD">
        <w:tblPrEx>
          <w:tblLook w:val="0000" w:firstRow="0" w:lastRow="0" w:firstColumn="0" w:lastColumn="0" w:noHBand="0" w:noVBand="0"/>
        </w:tblPrEx>
        <w:tc>
          <w:tcPr>
            <w:tcW w:w="2250" w:type="dxa"/>
            <w:vAlign w:val="bottom"/>
          </w:tcPr>
          <w:p w14:paraId="7E15F3C8" w14:textId="1579F095" w:rsidR="00FD1BF3" w:rsidRPr="00BB76AD" w:rsidRDefault="00FD1BF3" w:rsidP="000A3F24">
            <w:pPr>
              <w:pStyle w:val="NoSpacing"/>
              <w:rPr>
                <w:rFonts w:ascii="Times New Roman" w:hAnsi="Times New Roman" w:cs="Times New Roman"/>
              </w:rPr>
            </w:pPr>
            <w:r w:rsidRPr="00BB76AD">
              <w:rPr>
                <w:rFonts w:ascii="Times New Roman" w:hAnsi="Times New Roman" w:cs="Times New Roman"/>
              </w:rPr>
              <w:t>Anderson, Connor</w:t>
            </w:r>
          </w:p>
        </w:tc>
        <w:tc>
          <w:tcPr>
            <w:tcW w:w="4230" w:type="dxa"/>
            <w:vAlign w:val="bottom"/>
          </w:tcPr>
          <w:p w14:paraId="2B3628C8" w14:textId="71AE4EC9" w:rsidR="00FD1BF3" w:rsidRPr="00BB76AD" w:rsidRDefault="00FD1BF3" w:rsidP="000A3F24">
            <w:pPr>
              <w:pStyle w:val="NoSpacing"/>
              <w:rPr>
                <w:rFonts w:ascii="Times New Roman" w:hAnsi="Times New Roman" w:cs="Times New Roman"/>
              </w:rPr>
            </w:pPr>
            <w:r w:rsidRPr="00BB76AD">
              <w:rPr>
                <w:rFonts w:ascii="Times New Roman" w:hAnsi="Times New Roman" w:cs="Times New Roman"/>
              </w:rPr>
              <w:t>AB Power Advisors</w:t>
            </w:r>
          </w:p>
        </w:tc>
        <w:tc>
          <w:tcPr>
            <w:tcW w:w="2880" w:type="dxa"/>
            <w:vAlign w:val="bottom"/>
          </w:tcPr>
          <w:p w14:paraId="57C75480" w14:textId="10753067" w:rsidR="00FD1BF3" w:rsidRPr="00EE0F74" w:rsidRDefault="00FD1BF3" w:rsidP="000A3F24">
            <w:pPr>
              <w:pStyle w:val="NoSpacing"/>
              <w:rPr>
                <w:rFonts w:ascii="Times New Roman" w:hAnsi="Times New Roman" w:cs="Times New Roman"/>
                <w:highlight w:val="lightGray"/>
              </w:rPr>
            </w:pPr>
          </w:p>
        </w:tc>
      </w:tr>
      <w:tr w:rsidR="00A73273" w:rsidRPr="009E6504" w14:paraId="6748BE52" w14:textId="77777777" w:rsidTr="00BB76AD">
        <w:tblPrEx>
          <w:tblLook w:val="0000" w:firstRow="0" w:lastRow="0" w:firstColumn="0" w:lastColumn="0" w:noHBand="0" w:noVBand="0"/>
        </w:tblPrEx>
        <w:tc>
          <w:tcPr>
            <w:tcW w:w="2250" w:type="dxa"/>
            <w:vAlign w:val="bottom"/>
          </w:tcPr>
          <w:p w14:paraId="52065AEA" w14:textId="0F3C78C8" w:rsidR="00A73273" w:rsidRPr="00BB76AD" w:rsidRDefault="00A73273" w:rsidP="000A3F24">
            <w:pPr>
              <w:pStyle w:val="NoSpacing"/>
              <w:rPr>
                <w:rFonts w:ascii="Times New Roman" w:hAnsi="Times New Roman" w:cs="Times New Roman"/>
              </w:rPr>
            </w:pPr>
            <w:r w:rsidRPr="00BB76AD">
              <w:rPr>
                <w:rFonts w:ascii="Times New Roman" w:hAnsi="Times New Roman" w:cs="Times New Roman"/>
              </w:rPr>
              <w:t>Ashley, Kristy</w:t>
            </w:r>
          </w:p>
        </w:tc>
        <w:tc>
          <w:tcPr>
            <w:tcW w:w="4230" w:type="dxa"/>
            <w:vAlign w:val="bottom"/>
          </w:tcPr>
          <w:p w14:paraId="58DAA922" w14:textId="3A594266" w:rsidR="00A73273" w:rsidRPr="00BB76AD" w:rsidRDefault="00A73273" w:rsidP="000A3F24">
            <w:pPr>
              <w:pStyle w:val="NoSpacing"/>
              <w:rPr>
                <w:rFonts w:ascii="Times New Roman" w:hAnsi="Times New Roman" w:cs="Times New Roman"/>
              </w:rPr>
            </w:pPr>
            <w:r w:rsidRPr="00BB76AD">
              <w:rPr>
                <w:rFonts w:ascii="Times New Roman" w:hAnsi="Times New Roman" w:cs="Times New Roman"/>
              </w:rPr>
              <w:t>Customized Energy Solutions</w:t>
            </w:r>
          </w:p>
        </w:tc>
        <w:tc>
          <w:tcPr>
            <w:tcW w:w="2880" w:type="dxa"/>
            <w:vAlign w:val="bottom"/>
          </w:tcPr>
          <w:p w14:paraId="57976D4B" w14:textId="61E06D1F" w:rsidR="00A73273" w:rsidRPr="00EE0F74" w:rsidRDefault="00A73273" w:rsidP="000A3F24">
            <w:pPr>
              <w:pStyle w:val="NoSpacing"/>
              <w:rPr>
                <w:rFonts w:ascii="Times New Roman" w:hAnsi="Times New Roman" w:cs="Times New Roman"/>
                <w:highlight w:val="lightGray"/>
              </w:rPr>
            </w:pPr>
          </w:p>
        </w:tc>
      </w:tr>
      <w:tr w:rsidR="00BB76AD" w:rsidRPr="009E6504" w14:paraId="7FC2A8A8" w14:textId="77777777" w:rsidTr="00BB76AD">
        <w:tblPrEx>
          <w:tblLook w:val="0000" w:firstRow="0" w:lastRow="0" w:firstColumn="0" w:lastColumn="0" w:noHBand="0" w:noVBand="0"/>
        </w:tblPrEx>
        <w:tc>
          <w:tcPr>
            <w:tcW w:w="2250" w:type="dxa"/>
            <w:vAlign w:val="bottom"/>
          </w:tcPr>
          <w:p w14:paraId="3EB71D89" w14:textId="167F0E33" w:rsidR="00BB76AD" w:rsidRPr="00BB76AD" w:rsidRDefault="00BB76AD" w:rsidP="000A3F24">
            <w:pPr>
              <w:pStyle w:val="NoSpacing"/>
              <w:rPr>
                <w:rFonts w:ascii="Times New Roman" w:hAnsi="Times New Roman" w:cs="Times New Roman"/>
              </w:rPr>
            </w:pPr>
            <w:r>
              <w:rPr>
                <w:rFonts w:ascii="Times New Roman" w:hAnsi="Times New Roman" w:cs="Times New Roman"/>
              </w:rPr>
              <w:t>Basaran, Harika</w:t>
            </w:r>
          </w:p>
        </w:tc>
        <w:tc>
          <w:tcPr>
            <w:tcW w:w="4230" w:type="dxa"/>
            <w:vAlign w:val="bottom"/>
          </w:tcPr>
          <w:p w14:paraId="11F4F76D" w14:textId="0CFF7CCB" w:rsidR="00BB76AD" w:rsidRPr="00BB76AD" w:rsidRDefault="00BB76AD" w:rsidP="000A3F24">
            <w:pPr>
              <w:pStyle w:val="NoSpacing"/>
              <w:rPr>
                <w:rFonts w:ascii="Times New Roman" w:hAnsi="Times New Roman" w:cs="Times New Roman"/>
              </w:rPr>
            </w:pPr>
            <w:r>
              <w:rPr>
                <w:rFonts w:ascii="Times New Roman" w:hAnsi="Times New Roman" w:cs="Times New Roman"/>
              </w:rPr>
              <w:t>PUCT</w:t>
            </w:r>
          </w:p>
        </w:tc>
        <w:tc>
          <w:tcPr>
            <w:tcW w:w="2880" w:type="dxa"/>
            <w:vAlign w:val="bottom"/>
          </w:tcPr>
          <w:p w14:paraId="7DC4BE3A" w14:textId="77777777" w:rsidR="00BB76AD" w:rsidRPr="00EE0F74" w:rsidRDefault="00BB76AD" w:rsidP="000A3F24">
            <w:pPr>
              <w:pStyle w:val="NoSpacing"/>
              <w:rPr>
                <w:rFonts w:ascii="Times New Roman" w:hAnsi="Times New Roman" w:cs="Times New Roman"/>
                <w:bCs/>
                <w:highlight w:val="lightGray"/>
              </w:rPr>
            </w:pPr>
          </w:p>
        </w:tc>
      </w:tr>
      <w:tr w:rsidR="00F807C7" w:rsidRPr="009E6504" w14:paraId="69F1DBBE" w14:textId="77777777" w:rsidTr="00BB76AD">
        <w:tblPrEx>
          <w:tblLook w:val="0000" w:firstRow="0" w:lastRow="0" w:firstColumn="0" w:lastColumn="0" w:noHBand="0" w:noVBand="0"/>
        </w:tblPrEx>
        <w:tc>
          <w:tcPr>
            <w:tcW w:w="2250" w:type="dxa"/>
            <w:vAlign w:val="bottom"/>
          </w:tcPr>
          <w:p w14:paraId="63EEC6F1" w14:textId="6915A2E3"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Benson, Mariah</w:t>
            </w:r>
          </w:p>
        </w:tc>
        <w:tc>
          <w:tcPr>
            <w:tcW w:w="4230" w:type="dxa"/>
            <w:vAlign w:val="bottom"/>
          </w:tcPr>
          <w:p w14:paraId="5A52F905" w14:textId="4C01E631"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PUCT</w:t>
            </w:r>
          </w:p>
        </w:tc>
        <w:tc>
          <w:tcPr>
            <w:tcW w:w="2880" w:type="dxa"/>
            <w:vAlign w:val="bottom"/>
          </w:tcPr>
          <w:p w14:paraId="3C281D1E" w14:textId="79C71FE4" w:rsidR="00F807C7" w:rsidRPr="00EE0F74" w:rsidRDefault="00F807C7" w:rsidP="000A3F24">
            <w:pPr>
              <w:pStyle w:val="NoSpacing"/>
              <w:rPr>
                <w:rFonts w:ascii="Times New Roman" w:hAnsi="Times New Roman" w:cs="Times New Roman"/>
                <w:bCs/>
                <w:highlight w:val="lightGray"/>
              </w:rPr>
            </w:pPr>
          </w:p>
        </w:tc>
      </w:tr>
      <w:tr w:rsidR="009D6B85" w:rsidRPr="009E6504" w14:paraId="4D99C40B" w14:textId="77777777" w:rsidTr="00BB76AD">
        <w:tblPrEx>
          <w:tblLook w:val="0000" w:firstRow="0" w:lastRow="0" w:firstColumn="0" w:lastColumn="0" w:noHBand="0" w:noVBand="0"/>
        </w:tblPrEx>
        <w:tc>
          <w:tcPr>
            <w:tcW w:w="2250" w:type="dxa"/>
            <w:vAlign w:val="bottom"/>
          </w:tcPr>
          <w:p w14:paraId="19819AF0" w14:textId="7B897494"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Bivens, Carrie</w:t>
            </w:r>
          </w:p>
        </w:tc>
        <w:tc>
          <w:tcPr>
            <w:tcW w:w="4230" w:type="dxa"/>
            <w:vAlign w:val="bottom"/>
          </w:tcPr>
          <w:p w14:paraId="1C21B79A" w14:textId="6E4F5754" w:rsidR="009D6B85" w:rsidRPr="009D6B85" w:rsidRDefault="004F6AF6" w:rsidP="000A3F24">
            <w:pPr>
              <w:pStyle w:val="NoSpacing"/>
              <w:rPr>
                <w:rFonts w:ascii="Times New Roman" w:hAnsi="Times New Roman" w:cs="Times New Roman"/>
              </w:rPr>
            </w:pPr>
            <w:r w:rsidRPr="009D6B85">
              <w:rPr>
                <w:rFonts w:ascii="Times New Roman" w:hAnsi="Times New Roman" w:cs="Times New Roman"/>
              </w:rPr>
              <w:t>Potomac Economics</w:t>
            </w:r>
          </w:p>
        </w:tc>
        <w:tc>
          <w:tcPr>
            <w:tcW w:w="2880" w:type="dxa"/>
            <w:vAlign w:val="bottom"/>
          </w:tcPr>
          <w:p w14:paraId="548D58F0" w14:textId="77777777" w:rsidR="009D6B85" w:rsidRPr="00EE0F74" w:rsidRDefault="009D6B85" w:rsidP="000A3F24">
            <w:pPr>
              <w:pStyle w:val="NoSpacing"/>
              <w:rPr>
                <w:rFonts w:ascii="Times New Roman" w:hAnsi="Times New Roman" w:cs="Times New Roman"/>
                <w:bCs/>
                <w:highlight w:val="lightGray"/>
              </w:rPr>
            </w:pPr>
          </w:p>
        </w:tc>
      </w:tr>
      <w:tr w:rsidR="00A23D42" w:rsidRPr="009E6504" w14:paraId="3D3905CD" w14:textId="77777777" w:rsidTr="00BB76AD">
        <w:tblPrEx>
          <w:tblLook w:val="0000" w:firstRow="0" w:lastRow="0" w:firstColumn="0" w:lastColumn="0" w:noHBand="0" w:noVBand="0"/>
        </w:tblPrEx>
        <w:tc>
          <w:tcPr>
            <w:tcW w:w="2250" w:type="dxa"/>
            <w:vAlign w:val="bottom"/>
          </w:tcPr>
          <w:p w14:paraId="0F8779FC" w14:textId="63B95D58" w:rsidR="00A23D42" w:rsidRPr="009D6B85" w:rsidRDefault="00A23D42" w:rsidP="000A3F24">
            <w:pPr>
              <w:pStyle w:val="NoSpacing"/>
              <w:rPr>
                <w:rFonts w:ascii="Times New Roman" w:hAnsi="Times New Roman" w:cs="Times New Roman"/>
              </w:rPr>
            </w:pPr>
            <w:r w:rsidRPr="009D6B85">
              <w:rPr>
                <w:rFonts w:ascii="Times New Roman" w:hAnsi="Times New Roman" w:cs="Times New Roman"/>
              </w:rPr>
              <w:t>Blakey, Eric</w:t>
            </w:r>
          </w:p>
        </w:tc>
        <w:tc>
          <w:tcPr>
            <w:tcW w:w="4230" w:type="dxa"/>
            <w:vAlign w:val="bottom"/>
          </w:tcPr>
          <w:p w14:paraId="5B5F6248" w14:textId="123BEFC7" w:rsidR="00A23D42" w:rsidRPr="009D6B85" w:rsidRDefault="00877C4E" w:rsidP="000A3F24">
            <w:pPr>
              <w:pStyle w:val="NoSpacing"/>
              <w:rPr>
                <w:rFonts w:ascii="Times New Roman" w:hAnsi="Times New Roman"/>
              </w:rPr>
            </w:pPr>
            <w:r w:rsidRPr="009D6B85">
              <w:rPr>
                <w:rFonts w:ascii="Times New Roman" w:hAnsi="Times New Roman"/>
              </w:rPr>
              <w:t>Pedernales Electric Cooperative (PEC)</w:t>
            </w:r>
          </w:p>
        </w:tc>
        <w:tc>
          <w:tcPr>
            <w:tcW w:w="2880" w:type="dxa"/>
            <w:vAlign w:val="bottom"/>
          </w:tcPr>
          <w:p w14:paraId="754A44A9" w14:textId="39F2B011" w:rsidR="00A23D42" w:rsidRPr="00EE0F74" w:rsidRDefault="00A23D42" w:rsidP="000A3F24">
            <w:pPr>
              <w:pStyle w:val="NoSpacing"/>
              <w:rPr>
                <w:rFonts w:ascii="Times New Roman" w:hAnsi="Times New Roman" w:cs="Times New Roman"/>
                <w:highlight w:val="lightGray"/>
              </w:rPr>
            </w:pPr>
          </w:p>
        </w:tc>
      </w:tr>
      <w:tr w:rsidR="009D6B85" w:rsidRPr="009E6504" w14:paraId="2AE7C4A3" w14:textId="77777777" w:rsidTr="00BB76AD">
        <w:tblPrEx>
          <w:tblLook w:val="0000" w:firstRow="0" w:lastRow="0" w:firstColumn="0" w:lastColumn="0" w:noHBand="0" w:noVBand="0"/>
        </w:tblPrEx>
        <w:trPr>
          <w:trHeight w:val="171"/>
        </w:trPr>
        <w:tc>
          <w:tcPr>
            <w:tcW w:w="2250" w:type="dxa"/>
            <w:vAlign w:val="bottom"/>
          </w:tcPr>
          <w:p w14:paraId="622AC75F" w14:textId="7F494C01"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Boisseau, Heather</w:t>
            </w:r>
          </w:p>
        </w:tc>
        <w:tc>
          <w:tcPr>
            <w:tcW w:w="4230" w:type="dxa"/>
            <w:vAlign w:val="bottom"/>
          </w:tcPr>
          <w:p w14:paraId="1E2F6566" w14:textId="47610E86"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LCRA</w:t>
            </w:r>
          </w:p>
        </w:tc>
        <w:tc>
          <w:tcPr>
            <w:tcW w:w="2880" w:type="dxa"/>
            <w:vAlign w:val="bottom"/>
          </w:tcPr>
          <w:p w14:paraId="1B51C463"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2849DD47" w14:textId="77777777" w:rsidTr="00BB76AD">
        <w:tblPrEx>
          <w:tblLook w:val="0000" w:firstRow="0" w:lastRow="0" w:firstColumn="0" w:lastColumn="0" w:noHBand="0" w:noVBand="0"/>
        </w:tblPrEx>
        <w:trPr>
          <w:trHeight w:val="171"/>
        </w:trPr>
        <w:tc>
          <w:tcPr>
            <w:tcW w:w="2250" w:type="dxa"/>
            <w:vAlign w:val="bottom"/>
          </w:tcPr>
          <w:p w14:paraId="1157F67B" w14:textId="443F749E" w:rsidR="00BB76AD" w:rsidRPr="009D6B85" w:rsidRDefault="00BB76AD" w:rsidP="000A3F24">
            <w:pPr>
              <w:pStyle w:val="NoSpacing"/>
              <w:rPr>
                <w:rFonts w:ascii="Times New Roman" w:hAnsi="Times New Roman" w:cs="Times New Roman"/>
              </w:rPr>
            </w:pPr>
            <w:r>
              <w:rPr>
                <w:rFonts w:ascii="Times New Roman" w:hAnsi="Times New Roman" w:cs="Times New Roman"/>
              </w:rPr>
              <w:t>Callender, Hudson</w:t>
            </w:r>
          </w:p>
        </w:tc>
        <w:tc>
          <w:tcPr>
            <w:tcW w:w="4230" w:type="dxa"/>
            <w:vAlign w:val="bottom"/>
          </w:tcPr>
          <w:p w14:paraId="76977E0F" w14:textId="472B46FF" w:rsidR="00BB76AD" w:rsidRPr="009D6B85" w:rsidRDefault="00BB76AD" w:rsidP="000A3F24">
            <w:pPr>
              <w:pStyle w:val="NoSpacing"/>
              <w:rPr>
                <w:rFonts w:ascii="Times New Roman" w:hAnsi="Times New Roman" w:cs="Times New Roman"/>
              </w:rPr>
            </w:pPr>
            <w:r>
              <w:rPr>
                <w:rFonts w:ascii="Times New Roman" w:hAnsi="Times New Roman" w:cs="Times New Roman"/>
              </w:rPr>
              <w:t>CPS Energy</w:t>
            </w:r>
          </w:p>
        </w:tc>
        <w:tc>
          <w:tcPr>
            <w:tcW w:w="2880" w:type="dxa"/>
            <w:vAlign w:val="bottom"/>
          </w:tcPr>
          <w:p w14:paraId="2CCBFA30" w14:textId="77777777" w:rsidR="00BB76AD" w:rsidRPr="00EE0F74" w:rsidRDefault="00BB76AD" w:rsidP="000A3F24">
            <w:pPr>
              <w:pStyle w:val="NoSpacing"/>
              <w:rPr>
                <w:rFonts w:ascii="Times New Roman" w:hAnsi="Times New Roman" w:cs="Times New Roman"/>
                <w:highlight w:val="lightGray"/>
              </w:rPr>
            </w:pPr>
          </w:p>
        </w:tc>
      </w:tr>
      <w:tr w:rsidR="00BB76AD" w:rsidRPr="009E6504" w14:paraId="1DA4120A" w14:textId="77777777" w:rsidTr="00BB76AD">
        <w:tblPrEx>
          <w:tblLook w:val="0000" w:firstRow="0" w:lastRow="0" w:firstColumn="0" w:lastColumn="0" w:noHBand="0" w:noVBand="0"/>
        </w:tblPrEx>
        <w:trPr>
          <w:trHeight w:val="171"/>
        </w:trPr>
        <w:tc>
          <w:tcPr>
            <w:tcW w:w="2250" w:type="dxa"/>
            <w:vAlign w:val="bottom"/>
          </w:tcPr>
          <w:p w14:paraId="18F44A08" w14:textId="6373F0E7"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Campo, Curtis</w:t>
            </w:r>
          </w:p>
        </w:tc>
        <w:tc>
          <w:tcPr>
            <w:tcW w:w="4230" w:type="dxa"/>
            <w:vAlign w:val="bottom"/>
          </w:tcPr>
          <w:p w14:paraId="6EC8D4AB" w14:textId="06F5EFEC"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GP&amp;L</w:t>
            </w:r>
          </w:p>
        </w:tc>
        <w:tc>
          <w:tcPr>
            <w:tcW w:w="2880" w:type="dxa"/>
            <w:vAlign w:val="bottom"/>
          </w:tcPr>
          <w:p w14:paraId="29939411" w14:textId="77777777" w:rsidR="00BB76AD" w:rsidRPr="00EE0F74" w:rsidRDefault="00BB76AD" w:rsidP="000A3F24">
            <w:pPr>
              <w:pStyle w:val="NoSpacing"/>
              <w:rPr>
                <w:rFonts w:ascii="Times New Roman" w:hAnsi="Times New Roman" w:cs="Times New Roman"/>
                <w:highlight w:val="lightGray"/>
              </w:rPr>
            </w:pPr>
          </w:p>
        </w:tc>
      </w:tr>
      <w:tr w:rsidR="00C30066" w:rsidRPr="009E6504" w14:paraId="3A78AB6E" w14:textId="77777777" w:rsidTr="00BB76AD">
        <w:tblPrEx>
          <w:tblLook w:val="0000" w:firstRow="0" w:lastRow="0" w:firstColumn="0" w:lastColumn="0" w:noHBand="0" w:noVBand="0"/>
        </w:tblPrEx>
        <w:trPr>
          <w:trHeight w:val="171"/>
        </w:trPr>
        <w:tc>
          <w:tcPr>
            <w:tcW w:w="2250" w:type="dxa"/>
            <w:vAlign w:val="bottom"/>
          </w:tcPr>
          <w:p w14:paraId="4B898DB2" w14:textId="5EBA23CE"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Cotton, Ashley</w:t>
            </w:r>
          </w:p>
        </w:tc>
        <w:tc>
          <w:tcPr>
            <w:tcW w:w="4230" w:type="dxa"/>
            <w:vAlign w:val="bottom"/>
          </w:tcPr>
          <w:p w14:paraId="770DB816" w14:textId="093C52D5" w:rsidR="00C30066" w:rsidRPr="009C4ABF" w:rsidRDefault="00C30066" w:rsidP="000A3F24">
            <w:pPr>
              <w:pStyle w:val="NoSpacing"/>
              <w:rPr>
                <w:rFonts w:ascii="Times New Roman" w:hAnsi="Times New Roman" w:cs="Times New Roman"/>
              </w:rPr>
            </w:pPr>
            <w:r w:rsidRPr="009C4ABF">
              <w:rPr>
                <w:rFonts w:ascii="Times New Roman" w:hAnsi="Times New Roman" w:cs="Times New Roman"/>
              </w:rPr>
              <w:t>GEUS</w:t>
            </w:r>
          </w:p>
        </w:tc>
        <w:tc>
          <w:tcPr>
            <w:tcW w:w="2880" w:type="dxa"/>
            <w:vAlign w:val="bottom"/>
          </w:tcPr>
          <w:p w14:paraId="645C0D57" w14:textId="6387B80F" w:rsidR="00C30066" w:rsidRPr="00EE0F74" w:rsidRDefault="00C30066" w:rsidP="000A3F24">
            <w:pPr>
              <w:pStyle w:val="NoSpacing"/>
              <w:rPr>
                <w:rFonts w:ascii="Times New Roman" w:hAnsi="Times New Roman" w:cs="Times New Roman"/>
                <w:b/>
                <w:highlight w:val="lightGray"/>
              </w:rPr>
            </w:pPr>
          </w:p>
        </w:tc>
      </w:tr>
      <w:tr w:rsidR="009C4ABF" w:rsidRPr="009E6504" w14:paraId="39D205FA" w14:textId="77777777" w:rsidTr="00BB76AD">
        <w:tblPrEx>
          <w:tblLook w:val="0000" w:firstRow="0" w:lastRow="0" w:firstColumn="0" w:lastColumn="0" w:noHBand="0" w:noVBand="0"/>
        </w:tblPrEx>
        <w:trPr>
          <w:trHeight w:val="171"/>
        </w:trPr>
        <w:tc>
          <w:tcPr>
            <w:tcW w:w="2250" w:type="dxa"/>
            <w:vAlign w:val="bottom"/>
          </w:tcPr>
          <w:p w14:paraId="603B022B" w14:textId="322C7296"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Coultas, Ann</w:t>
            </w:r>
          </w:p>
        </w:tc>
        <w:tc>
          <w:tcPr>
            <w:tcW w:w="4230" w:type="dxa"/>
            <w:vAlign w:val="bottom"/>
          </w:tcPr>
          <w:p w14:paraId="52CF05D5" w14:textId="2666A5F3"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Enel Green Power</w:t>
            </w:r>
          </w:p>
        </w:tc>
        <w:tc>
          <w:tcPr>
            <w:tcW w:w="2880" w:type="dxa"/>
            <w:vAlign w:val="bottom"/>
          </w:tcPr>
          <w:p w14:paraId="6B1FB0E4" w14:textId="77777777" w:rsidR="009C4ABF" w:rsidRPr="00EE0F74" w:rsidRDefault="009C4ABF" w:rsidP="000A3F24">
            <w:pPr>
              <w:pStyle w:val="NoSpacing"/>
              <w:rPr>
                <w:rFonts w:ascii="Times New Roman" w:hAnsi="Times New Roman" w:cs="Times New Roman"/>
                <w:b/>
                <w:highlight w:val="lightGray"/>
              </w:rPr>
            </w:pPr>
          </w:p>
        </w:tc>
      </w:tr>
      <w:tr w:rsidR="0086249C" w:rsidRPr="009E6504" w14:paraId="1A5931A6" w14:textId="77777777" w:rsidTr="00BB76AD">
        <w:tblPrEx>
          <w:tblLook w:val="0000" w:firstRow="0" w:lastRow="0" w:firstColumn="0" w:lastColumn="0" w:noHBand="0" w:noVBand="0"/>
        </w:tblPrEx>
        <w:trPr>
          <w:trHeight w:val="171"/>
        </w:trPr>
        <w:tc>
          <w:tcPr>
            <w:tcW w:w="2250" w:type="dxa"/>
            <w:vAlign w:val="bottom"/>
          </w:tcPr>
          <w:p w14:paraId="37267FA9" w14:textId="73C991E1" w:rsidR="0086249C" w:rsidRPr="009D6B85" w:rsidRDefault="0086249C" w:rsidP="000A3F24">
            <w:pPr>
              <w:pStyle w:val="NoSpacing"/>
              <w:rPr>
                <w:rFonts w:ascii="Times New Roman" w:hAnsi="Times New Roman" w:cs="Times New Roman"/>
              </w:rPr>
            </w:pPr>
            <w:r w:rsidRPr="009D6B85">
              <w:rPr>
                <w:rFonts w:ascii="Times New Roman" w:hAnsi="Times New Roman" w:cs="Times New Roman"/>
              </w:rPr>
              <w:t>Daigneault, Ralph</w:t>
            </w:r>
          </w:p>
        </w:tc>
        <w:tc>
          <w:tcPr>
            <w:tcW w:w="4230" w:type="dxa"/>
            <w:vAlign w:val="bottom"/>
          </w:tcPr>
          <w:p w14:paraId="5AFC3D46" w14:textId="670A2C71" w:rsidR="0086249C" w:rsidRPr="009D6B85" w:rsidRDefault="0086249C" w:rsidP="000A3F24">
            <w:pPr>
              <w:pStyle w:val="NoSpacing"/>
              <w:rPr>
                <w:rFonts w:ascii="Times New Roman" w:hAnsi="Times New Roman" w:cs="Times New Roman"/>
              </w:rPr>
            </w:pPr>
            <w:r w:rsidRPr="009D6B85">
              <w:rPr>
                <w:rFonts w:ascii="Times New Roman" w:hAnsi="Times New Roman" w:cs="Times New Roman"/>
              </w:rPr>
              <w:t>Potomac Economics</w:t>
            </w:r>
          </w:p>
        </w:tc>
        <w:tc>
          <w:tcPr>
            <w:tcW w:w="2880" w:type="dxa"/>
            <w:vAlign w:val="bottom"/>
          </w:tcPr>
          <w:p w14:paraId="19C7A031" w14:textId="68ACF4A8" w:rsidR="0086249C" w:rsidRPr="00EE0F74" w:rsidRDefault="0086249C" w:rsidP="000A3F24">
            <w:pPr>
              <w:pStyle w:val="NoSpacing"/>
              <w:rPr>
                <w:rFonts w:ascii="Times New Roman" w:hAnsi="Times New Roman" w:cs="Times New Roman"/>
                <w:highlight w:val="lightGray"/>
              </w:rPr>
            </w:pPr>
          </w:p>
        </w:tc>
      </w:tr>
      <w:tr w:rsidR="00DA2A3F" w:rsidRPr="009E6504" w14:paraId="77697DF3" w14:textId="77777777" w:rsidTr="00BB76AD">
        <w:tblPrEx>
          <w:tblLook w:val="0000" w:firstRow="0" w:lastRow="0" w:firstColumn="0" w:lastColumn="0" w:noHBand="0" w:noVBand="0"/>
        </w:tblPrEx>
        <w:tc>
          <w:tcPr>
            <w:tcW w:w="2250" w:type="dxa"/>
            <w:vAlign w:val="bottom"/>
          </w:tcPr>
          <w:p w14:paraId="451CB379" w14:textId="16138B1F" w:rsidR="00DA2A3F" w:rsidRPr="009C4ABF" w:rsidRDefault="00DA2A3F" w:rsidP="000A3F24">
            <w:pPr>
              <w:pStyle w:val="NoSpacing"/>
              <w:rPr>
                <w:rFonts w:ascii="Times New Roman" w:hAnsi="Times New Roman" w:cs="Times New Roman"/>
              </w:rPr>
            </w:pPr>
            <w:r w:rsidRPr="009C4ABF">
              <w:rPr>
                <w:rFonts w:ascii="Times New Roman" w:hAnsi="Times New Roman" w:cs="Times New Roman"/>
              </w:rPr>
              <w:t>Dreyfus, Mark</w:t>
            </w:r>
          </w:p>
        </w:tc>
        <w:tc>
          <w:tcPr>
            <w:tcW w:w="4230" w:type="dxa"/>
            <w:vAlign w:val="bottom"/>
          </w:tcPr>
          <w:p w14:paraId="791E038B" w14:textId="5F605313" w:rsidR="00DA2A3F" w:rsidRPr="009C4ABF" w:rsidRDefault="005B04C2" w:rsidP="000A3F24">
            <w:pPr>
              <w:pStyle w:val="NoSpacing"/>
              <w:rPr>
                <w:rFonts w:ascii="Times New Roman" w:hAnsi="Times New Roman" w:cs="Times New Roman"/>
              </w:rPr>
            </w:pPr>
            <w:r w:rsidRPr="009C4ABF">
              <w:rPr>
                <w:rFonts w:ascii="Times New Roman" w:hAnsi="Times New Roman" w:cs="Times New Roman"/>
              </w:rPr>
              <w:t>City of Eastland</w:t>
            </w:r>
          </w:p>
        </w:tc>
        <w:tc>
          <w:tcPr>
            <w:tcW w:w="2880" w:type="dxa"/>
          </w:tcPr>
          <w:p w14:paraId="0F7ADC7E" w14:textId="4E32CFBC" w:rsidR="00DA2A3F" w:rsidRPr="00EE0F74" w:rsidRDefault="00DA2A3F" w:rsidP="000A3F24">
            <w:pPr>
              <w:pStyle w:val="NoSpacing"/>
              <w:rPr>
                <w:rFonts w:ascii="Times New Roman" w:hAnsi="Times New Roman" w:cs="Times New Roman"/>
                <w:highlight w:val="lightGray"/>
              </w:rPr>
            </w:pPr>
          </w:p>
        </w:tc>
      </w:tr>
      <w:tr w:rsidR="00F807C7" w:rsidRPr="009E6504" w14:paraId="6D78C265" w14:textId="77777777" w:rsidTr="00BB76AD">
        <w:tblPrEx>
          <w:tblLook w:val="0000" w:firstRow="0" w:lastRow="0" w:firstColumn="0" w:lastColumn="0" w:noHBand="0" w:noVBand="0"/>
        </w:tblPrEx>
        <w:tc>
          <w:tcPr>
            <w:tcW w:w="2250" w:type="dxa"/>
            <w:vAlign w:val="bottom"/>
          </w:tcPr>
          <w:p w14:paraId="5DCFA47F" w14:textId="43257EC1" w:rsidR="00F807C7" w:rsidRPr="009D6B85" w:rsidRDefault="00F807C7" w:rsidP="000A3F24">
            <w:pPr>
              <w:pStyle w:val="NoSpacing"/>
              <w:rPr>
                <w:rFonts w:ascii="Times New Roman" w:hAnsi="Times New Roman" w:cs="Times New Roman"/>
              </w:rPr>
            </w:pPr>
            <w:r w:rsidRPr="009D6B85">
              <w:rPr>
                <w:rFonts w:ascii="Times New Roman" w:hAnsi="Times New Roman" w:cs="Times New Roman"/>
              </w:rPr>
              <w:t>Headrick, Bridget</w:t>
            </w:r>
          </w:p>
        </w:tc>
        <w:tc>
          <w:tcPr>
            <w:tcW w:w="4230" w:type="dxa"/>
            <w:vAlign w:val="bottom"/>
          </w:tcPr>
          <w:p w14:paraId="01E6929A" w14:textId="28FA4341" w:rsidR="00F807C7" w:rsidRPr="009D6B85" w:rsidRDefault="00F807C7" w:rsidP="000A3F24">
            <w:pPr>
              <w:pStyle w:val="NoSpacing"/>
              <w:rPr>
                <w:rFonts w:ascii="Times New Roman" w:hAnsi="Times New Roman" w:cs="Times New Roman"/>
              </w:rPr>
            </w:pPr>
            <w:r w:rsidRPr="009D6B85">
              <w:rPr>
                <w:rFonts w:ascii="Times New Roman" w:hAnsi="Times New Roman" w:cs="Times New Roman"/>
              </w:rPr>
              <w:t>Customized Energy Solutions</w:t>
            </w:r>
          </w:p>
        </w:tc>
        <w:tc>
          <w:tcPr>
            <w:tcW w:w="2880" w:type="dxa"/>
            <w:vAlign w:val="bottom"/>
          </w:tcPr>
          <w:p w14:paraId="0592D818" w14:textId="0E583F0F" w:rsidR="00F807C7" w:rsidRPr="00EE0F74" w:rsidRDefault="00F807C7" w:rsidP="000A3F24">
            <w:pPr>
              <w:pStyle w:val="NoSpacing"/>
              <w:rPr>
                <w:rFonts w:ascii="Times New Roman" w:hAnsi="Times New Roman" w:cs="Times New Roman"/>
                <w:bCs/>
                <w:highlight w:val="lightGray"/>
              </w:rPr>
            </w:pPr>
          </w:p>
        </w:tc>
      </w:tr>
      <w:tr w:rsidR="00187806" w:rsidRPr="009E6504" w14:paraId="6B0F0C82" w14:textId="77777777" w:rsidTr="00BB76AD">
        <w:tblPrEx>
          <w:tblLook w:val="0000" w:firstRow="0" w:lastRow="0" w:firstColumn="0" w:lastColumn="0" w:noHBand="0" w:noVBand="0"/>
        </w:tblPrEx>
        <w:tc>
          <w:tcPr>
            <w:tcW w:w="2250" w:type="dxa"/>
            <w:vAlign w:val="bottom"/>
          </w:tcPr>
          <w:p w14:paraId="5C504474" w14:textId="52E1CC95" w:rsidR="00187806" w:rsidRPr="00BB76AD" w:rsidRDefault="00187806" w:rsidP="000A3F24">
            <w:pPr>
              <w:pStyle w:val="NoSpacing"/>
              <w:rPr>
                <w:rFonts w:ascii="Times New Roman" w:hAnsi="Times New Roman" w:cs="Times New Roman"/>
              </w:rPr>
            </w:pPr>
            <w:r w:rsidRPr="00BB76AD">
              <w:rPr>
                <w:rFonts w:ascii="Times New Roman" w:hAnsi="Times New Roman" w:cs="Times New Roman"/>
              </w:rPr>
              <w:t>Hubbard, John</w:t>
            </w:r>
          </w:p>
        </w:tc>
        <w:tc>
          <w:tcPr>
            <w:tcW w:w="4230" w:type="dxa"/>
            <w:vAlign w:val="bottom"/>
          </w:tcPr>
          <w:p w14:paraId="0E5F0C61" w14:textId="4B64E3BF" w:rsidR="00187806" w:rsidRPr="00BB76AD" w:rsidRDefault="00187806" w:rsidP="000A3F24">
            <w:pPr>
              <w:pStyle w:val="NoSpacing"/>
              <w:rPr>
                <w:rFonts w:ascii="Times New Roman" w:hAnsi="Times New Roman" w:cs="Times New Roman"/>
              </w:rPr>
            </w:pPr>
            <w:r w:rsidRPr="00BB76AD">
              <w:rPr>
                <w:rFonts w:ascii="Times New Roman" w:hAnsi="Times New Roman" w:cs="Times New Roman"/>
              </w:rPr>
              <w:t>TIEC</w:t>
            </w:r>
          </w:p>
        </w:tc>
        <w:tc>
          <w:tcPr>
            <w:tcW w:w="2880" w:type="dxa"/>
            <w:vAlign w:val="bottom"/>
          </w:tcPr>
          <w:p w14:paraId="6F6AB0D7" w14:textId="357DF086" w:rsidR="00187806" w:rsidRPr="00EE0F74" w:rsidRDefault="00187806" w:rsidP="000A3F24">
            <w:pPr>
              <w:pStyle w:val="NoSpacing"/>
              <w:rPr>
                <w:rFonts w:ascii="Times New Roman" w:hAnsi="Times New Roman" w:cs="Times New Roman"/>
                <w:highlight w:val="lightGray"/>
              </w:rPr>
            </w:pPr>
          </w:p>
        </w:tc>
      </w:tr>
      <w:tr w:rsidR="009D6B85" w:rsidRPr="009E6504" w14:paraId="5C1659D5" w14:textId="77777777" w:rsidTr="00BB76AD">
        <w:tblPrEx>
          <w:tblLook w:val="0000" w:firstRow="0" w:lastRow="0" w:firstColumn="0" w:lastColumn="0" w:noHBand="0" w:noVBand="0"/>
        </w:tblPrEx>
        <w:tc>
          <w:tcPr>
            <w:tcW w:w="2250" w:type="dxa"/>
            <w:vAlign w:val="bottom"/>
          </w:tcPr>
          <w:p w14:paraId="7E1A587C" w14:textId="4358E58F" w:rsidR="009D6B85" w:rsidRPr="009C4ABF" w:rsidRDefault="009D6B85" w:rsidP="000A3F24">
            <w:pPr>
              <w:pStyle w:val="NoSpacing"/>
              <w:rPr>
                <w:rFonts w:ascii="Times New Roman" w:hAnsi="Times New Roman" w:cs="Times New Roman"/>
              </w:rPr>
            </w:pPr>
            <w:r>
              <w:rPr>
                <w:rFonts w:ascii="Times New Roman" w:hAnsi="Times New Roman" w:cs="Times New Roman"/>
              </w:rPr>
              <w:t xml:space="preserve">Jewell, Michael </w:t>
            </w:r>
          </w:p>
        </w:tc>
        <w:tc>
          <w:tcPr>
            <w:tcW w:w="4230" w:type="dxa"/>
            <w:vAlign w:val="bottom"/>
          </w:tcPr>
          <w:p w14:paraId="53C18681" w14:textId="5D774C5C" w:rsidR="009D6B85" w:rsidRPr="009C4ABF" w:rsidRDefault="009D6B85" w:rsidP="000A3F24">
            <w:pPr>
              <w:pStyle w:val="NoSpacing"/>
              <w:rPr>
                <w:rFonts w:ascii="Times New Roman" w:hAnsi="Times New Roman" w:cs="Times New Roman"/>
              </w:rPr>
            </w:pPr>
            <w:r>
              <w:rPr>
                <w:rFonts w:ascii="Times New Roman" w:hAnsi="Times New Roman" w:cs="Times New Roman"/>
              </w:rPr>
              <w:t xml:space="preserve">Jewell and Associates </w:t>
            </w:r>
          </w:p>
        </w:tc>
        <w:tc>
          <w:tcPr>
            <w:tcW w:w="2880" w:type="dxa"/>
            <w:vAlign w:val="bottom"/>
          </w:tcPr>
          <w:p w14:paraId="4251EDA3" w14:textId="77777777" w:rsidR="009D6B85" w:rsidRPr="00EE0F74" w:rsidRDefault="009D6B85" w:rsidP="000A3F24">
            <w:pPr>
              <w:pStyle w:val="NoSpacing"/>
              <w:rPr>
                <w:rFonts w:ascii="Times New Roman" w:hAnsi="Times New Roman" w:cs="Times New Roman"/>
                <w:bCs/>
                <w:highlight w:val="lightGray"/>
              </w:rPr>
            </w:pPr>
          </w:p>
        </w:tc>
      </w:tr>
      <w:tr w:rsidR="009C4ABF" w:rsidRPr="009E6504" w14:paraId="5E822FE3" w14:textId="77777777" w:rsidTr="00BB76AD">
        <w:tblPrEx>
          <w:tblLook w:val="0000" w:firstRow="0" w:lastRow="0" w:firstColumn="0" w:lastColumn="0" w:noHBand="0" w:noVBand="0"/>
        </w:tblPrEx>
        <w:tc>
          <w:tcPr>
            <w:tcW w:w="2250" w:type="dxa"/>
            <w:vAlign w:val="bottom"/>
          </w:tcPr>
          <w:p w14:paraId="45F360AB" w14:textId="69B3BFF9"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Jolly, Emily</w:t>
            </w:r>
          </w:p>
        </w:tc>
        <w:tc>
          <w:tcPr>
            <w:tcW w:w="4230" w:type="dxa"/>
            <w:vAlign w:val="bottom"/>
          </w:tcPr>
          <w:p w14:paraId="24D06713" w14:textId="53B98D19" w:rsidR="009C4ABF" w:rsidRPr="009C4ABF" w:rsidRDefault="009C4ABF" w:rsidP="000A3F24">
            <w:pPr>
              <w:pStyle w:val="NoSpacing"/>
              <w:rPr>
                <w:rFonts w:ascii="Times New Roman" w:hAnsi="Times New Roman" w:cs="Times New Roman"/>
              </w:rPr>
            </w:pPr>
            <w:r w:rsidRPr="009C4ABF">
              <w:rPr>
                <w:rFonts w:ascii="Times New Roman" w:hAnsi="Times New Roman" w:cs="Times New Roman"/>
              </w:rPr>
              <w:t>Lower Colorado River Authority (LCRA)</w:t>
            </w:r>
          </w:p>
        </w:tc>
        <w:tc>
          <w:tcPr>
            <w:tcW w:w="2880" w:type="dxa"/>
            <w:vAlign w:val="bottom"/>
          </w:tcPr>
          <w:p w14:paraId="6A0F0D68" w14:textId="77777777" w:rsidR="009C4ABF" w:rsidRPr="00EE0F74" w:rsidRDefault="009C4ABF" w:rsidP="000A3F24">
            <w:pPr>
              <w:pStyle w:val="NoSpacing"/>
              <w:rPr>
                <w:rFonts w:ascii="Times New Roman" w:hAnsi="Times New Roman" w:cs="Times New Roman"/>
                <w:bCs/>
                <w:highlight w:val="lightGray"/>
              </w:rPr>
            </w:pPr>
          </w:p>
        </w:tc>
      </w:tr>
      <w:tr w:rsidR="009D6B85" w:rsidRPr="009E6504" w14:paraId="6460B5CE" w14:textId="77777777" w:rsidTr="00BB76AD">
        <w:tblPrEx>
          <w:tblLook w:val="0000" w:firstRow="0" w:lastRow="0" w:firstColumn="0" w:lastColumn="0" w:noHBand="0" w:noVBand="0"/>
        </w:tblPrEx>
        <w:tc>
          <w:tcPr>
            <w:tcW w:w="2250" w:type="dxa"/>
            <w:vAlign w:val="bottom"/>
          </w:tcPr>
          <w:p w14:paraId="34EAE13F" w14:textId="0473AF25" w:rsidR="009D6B85" w:rsidRPr="009C4ABF" w:rsidRDefault="009D6B85" w:rsidP="00187806">
            <w:pPr>
              <w:pStyle w:val="NoSpacing"/>
              <w:rPr>
                <w:rFonts w:ascii="Times New Roman" w:hAnsi="Times New Roman" w:cs="Times New Roman"/>
              </w:rPr>
            </w:pPr>
            <w:r>
              <w:rPr>
                <w:rFonts w:ascii="Times New Roman" w:hAnsi="Times New Roman" w:cs="Times New Roman"/>
              </w:rPr>
              <w:t>Lasher, Warren</w:t>
            </w:r>
          </w:p>
        </w:tc>
        <w:tc>
          <w:tcPr>
            <w:tcW w:w="4230" w:type="dxa"/>
            <w:vAlign w:val="bottom"/>
          </w:tcPr>
          <w:p w14:paraId="31CFF080" w14:textId="77777777" w:rsidR="009D6B85" w:rsidRPr="009C4ABF" w:rsidRDefault="009D6B85" w:rsidP="00187806">
            <w:pPr>
              <w:pStyle w:val="NoSpacing"/>
              <w:rPr>
                <w:rFonts w:ascii="Times New Roman" w:hAnsi="Times New Roman" w:cs="Times New Roman"/>
              </w:rPr>
            </w:pPr>
          </w:p>
        </w:tc>
        <w:tc>
          <w:tcPr>
            <w:tcW w:w="2880" w:type="dxa"/>
            <w:vAlign w:val="bottom"/>
          </w:tcPr>
          <w:p w14:paraId="114A2456" w14:textId="77777777" w:rsidR="009D6B85" w:rsidRPr="00EE0F74" w:rsidRDefault="009D6B85" w:rsidP="000A3F24">
            <w:pPr>
              <w:pStyle w:val="NoSpacing"/>
              <w:rPr>
                <w:rFonts w:ascii="Times New Roman" w:hAnsi="Times New Roman" w:cs="Times New Roman"/>
                <w:highlight w:val="lightGray"/>
              </w:rPr>
            </w:pPr>
          </w:p>
        </w:tc>
      </w:tr>
      <w:tr w:rsidR="005568F5" w:rsidRPr="009E6504" w14:paraId="6A09072F" w14:textId="77777777" w:rsidTr="00BB76AD">
        <w:tblPrEx>
          <w:tblLook w:val="0000" w:firstRow="0" w:lastRow="0" w:firstColumn="0" w:lastColumn="0" w:noHBand="0" w:noVBand="0"/>
        </w:tblPrEx>
        <w:tc>
          <w:tcPr>
            <w:tcW w:w="2250" w:type="dxa"/>
            <w:vAlign w:val="bottom"/>
          </w:tcPr>
          <w:p w14:paraId="293ED58D" w14:textId="6227F035" w:rsidR="005568F5" w:rsidRPr="009C4ABF" w:rsidRDefault="005568F5" w:rsidP="00187806">
            <w:pPr>
              <w:pStyle w:val="NoSpacing"/>
              <w:rPr>
                <w:rFonts w:ascii="Times New Roman" w:hAnsi="Times New Roman" w:cs="Times New Roman"/>
              </w:rPr>
            </w:pPr>
            <w:r w:rsidRPr="009C4ABF">
              <w:rPr>
                <w:rFonts w:ascii="Times New Roman" w:hAnsi="Times New Roman" w:cs="Times New Roman"/>
              </w:rPr>
              <w:t>Lee, Jim</w:t>
            </w:r>
          </w:p>
        </w:tc>
        <w:tc>
          <w:tcPr>
            <w:tcW w:w="4230" w:type="dxa"/>
            <w:vAlign w:val="bottom"/>
          </w:tcPr>
          <w:p w14:paraId="6A935ADC" w14:textId="537D9CA6" w:rsidR="005568F5" w:rsidRPr="009C4ABF" w:rsidRDefault="00274C44" w:rsidP="00187806">
            <w:pPr>
              <w:pStyle w:val="NoSpacing"/>
              <w:rPr>
                <w:rFonts w:ascii="Times New Roman" w:hAnsi="Times New Roman" w:cs="Times New Roman"/>
              </w:rPr>
            </w:pPr>
            <w:r w:rsidRPr="009C4ABF">
              <w:rPr>
                <w:rFonts w:ascii="Times New Roman" w:hAnsi="Times New Roman" w:cs="Times New Roman"/>
              </w:rPr>
              <w:t>C</w:t>
            </w:r>
            <w:r w:rsidR="002D0445" w:rsidRPr="009C4ABF">
              <w:rPr>
                <w:rFonts w:ascii="Times New Roman" w:hAnsi="Times New Roman" w:cs="Times New Roman"/>
              </w:rPr>
              <w:t>enterPoint Energy</w:t>
            </w:r>
          </w:p>
        </w:tc>
        <w:tc>
          <w:tcPr>
            <w:tcW w:w="2880" w:type="dxa"/>
            <w:vAlign w:val="bottom"/>
          </w:tcPr>
          <w:p w14:paraId="3211A58E" w14:textId="615CC260" w:rsidR="005568F5" w:rsidRPr="00EE0F74" w:rsidRDefault="005568F5" w:rsidP="000A3F24">
            <w:pPr>
              <w:pStyle w:val="NoSpacing"/>
              <w:rPr>
                <w:rFonts w:ascii="Times New Roman" w:hAnsi="Times New Roman" w:cs="Times New Roman"/>
                <w:highlight w:val="lightGray"/>
              </w:rPr>
            </w:pPr>
          </w:p>
        </w:tc>
      </w:tr>
      <w:tr w:rsidR="006A26C0" w:rsidRPr="009E6504" w14:paraId="23227B98" w14:textId="77777777" w:rsidTr="00BB76AD">
        <w:tblPrEx>
          <w:tblLook w:val="0000" w:firstRow="0" w:lastRow="0" w:firstColumn="0" w:lastColumn="0" w:noHBand="0" w:noVBand="0"/>
        </w:tblPrEx>
        <w:tc>
          <w:tcPr>
            <w:tcW w:w="2250" w:type="dxa"/>
            <w:vAlign w:val="bottom"/>
          </w:tcPr>
          <w:p w14:paraId="75DC0542" w14:textId="56D39430" w:rsidR="006A26C0" w:rsidRPr="00BB76AD" w:rsidRDefault="006A26C0" w:rsidP="000A3F24">
            <w:pPr>
              <w:pStyle w:val="NoSpacing"/>
              <w:rPr>
                <w:rFonts w:ascii="Times New Roman" w:hAnsi="Times New Roman" w:cs="Times New Roman"/>
              </w:rPr>
            </w:pPr>
            <w:r w:rsidRPr="00BB76AD">
              <w:rPr>
                <w:rFonts w:ascii="Times New Roman" w:hAnsi="Times New Roman" w:cs="Times New Roman"/>
              </w:rPr>
              <w:t>Lotter, Eric</w:t>
            </w:r>
          </w:p>
        </w:tc>
        <w:tc>
          <w:tcPr>
            <w:tcW w:w="4230" w:type="dxa"/>
            <w:vAlign w:val="bottom"/>
          </w:tcPr>
          <w:p w14:paraId="14C2B3E8" w14:textId="2A4D4C73" w:rsidR="006A26C0" w:rsidRPr="00BB76AD" w:rsidRDefault="006A26C0" w:rsidP="000A3F24">
            <w:pPr>
              <w:pStyle w:val="NoSpacing"/>
              <w:rPr>
                <w:rFonts w:ascii="Times New Roman" w:hAnsi="Times New Roman" w:cs="Times New Roman"/>
              </w:rPr>
            </w:pPr>
            <w:r w:rsidRPr="00BB76AD">
              <w:rPr>
                <w:rFonts w:ascii="Times New Roman" w:hAnsi="Times New Roman" w:cs="Times New Roman"/>
              </w:rPr>
              <w:t>Grid Monitor</w:t>
            </w:r>
          </w:p>
        </w:tc>
        <w:tc>
          <w:tcPr>
            <w:tcW w:w="2880" w:type="dxa"/>
            <w:vAlign w:val="bottom"/>
          </w:tcPr>
          <w:p w14:paraId="0C7C99BC" w14:textId="4F7358DD" w:rsidR="006A26C0" w:rsidRPr="00EE0F74" w:rsidRDefault="006A26C0" w:rsidP="000A3F24">
            <w:pPr>
              <w:pStyle w:val="NoSpacing"/>
              <w:rPr>
                <w:rFonts w:ascii="Times New Roman" w:hAnsi="Times New Roman" w:cs="Times New Roman"/>
                <w:highlight w:val="lightGray"/>
              </w:rPr>
            </w:pPr>
          </w:p>
        </w:tc>
      </w:tr>
      <w:tr w:rsidR="00BB76AD" w:rsidRPr="009E6504" w14:paraId="645D7C32" w14:textId="77777777" w:rsidTr="00BB76AD">
        <w:tblPrEx>
          <w:tblLook w:val="0000" w:firstRow="0" w:lastRow="0" w:firstColumn="0" w:lastColumn="0" w:noHBand="0" w:noVBand="0"/>
        </w:tblPrEx>
        <w:tc>
          <w:tcPr>
            <w:tcW w:w="2250" w:type="dxa"/>
            <w:vAlign w:val="bottom"/>
          </w:tcPr>
          <w:p w14:paraId="54DC813A" w14:textId="1C8B09FA"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Macaraeg, Tad</w:t>
            </w:r>
          </w:p>
        </w:tc>
        <w:tc>
          <w:tcPr>
            <w:tcW w:w="4230" w:type="dxa"/>
            <w:vAlign w:val="bottom"/>
          </w:tcPr>
          <w:p w14:paraId="2A5660F2" w14:textId="731AD9E3"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STEM</w:t>
            </w:r>
          </w:p>
        </w:tc>
        <w:tc>
          <w:tcPr>
            <w:tcW w:w="2880" w:type="dxa"/>
            <w:vAlign w:val="bottom"/>
          </w:tcPr>
          <w:p w14:paraId="4ED1DECF" w14:textId="77777777" w:rsidR="00BB76AD" w:rsidRPr="00EE0F74" w:rsidRDefault="00BB76AD" w:rsidP="000A3F24">
            <w:pPr>
              <w:pStyle w:val="NoSpacing"/>
              <w:rPr>
                <w:rFonts w:ascii="Times New Roman" w:hAnsi="Times New Roman" w:cs="Times New Roman"/>
                <w:highlight w:val="lightGray"/>
              </w:rPr>
            </w:pPr>
          </w:p>
        </w:tc>
      </w:tr>
      <w:tr w:rsidR="009D6B85" w:rsidRPr="009E6504" w14:paraId="67CF3A4D" w14:textId="77777777" w:rsidTr="00BB76AD">
        <w:tblPrEx>
          <w:tblLook w:val="0000" w:firstRow="0" w:lastRow="0" w:firstColumn="0" w:lastColumn="0" w:noHBand="0" w:noVBand="0"/>
        </w:tblPrEx>
        <w:tc>
          <w:tcPr>
            <w:tcW w:w="2250" w:type="dxa"/>
            <w:vAlign w:val="bottom"/>
          </w:tcPr>
          <w:p w14:paraId="69E8756D" w14:textId="1C427129"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Macias, Jesse</w:t>
            </w:r>
          </w:p>
        </w:tc>
        <w:tc>
          <w:tcPr>
            <w:tcW w:w="4230" w:type="dxa"/>
            <w:vAlign w:val="bottom"/>
          </w:tcPr>
          <w:p w14:paraId="15EDBBC1" w14:textId="7A90F85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AEPSC</w:t>
            </w:r>
          </w:p>
        </w:tc>
        <w:tc>
          <w:tcPr>
            <w:tcW w:w="2880" w:type="dxa"/>
            <w:vAlign w:val="bottom"/>
          </w:tcPr>
          <w:p w14:paraId="5C4896D4" w14:textId="77777777" w:rsidR="009D6B85" w:rsidRPr="00EE0F74" w:rsidRDefault="009D6B85" w:rsidP="000A3F24">
            <w:pPr>
              <w:pStyle w:val="NoSpacing"/>
              <w:rPr>
                <w:rFonts w:ascii="Times New Roman" w:hAnsi="Times New Roman" w:cs="Times New Roman"/>
                <w:highlight w:val="lightGray"/>
              </w:rPr>
            </w:pPr>
          </w:p>
        </w:tc>
      </w:tr>
      <w:tr w:rsidR="004D4D4C" w:rsidRPr="009E6504" w14:paraId="4A11CB3A" w14:textId="77777777" w:rsidTr="00BB76AD">
        <w:tblPrEx>
          <w:tblLook w:val="0000" w:firstRow="0" w:lastRow="0" w:firstColumn="0" w:lastColumn="0" w:noHBand="0" w:noVBand="0"/>
        </w:tblPrEx>
        <w:tc>
          <w:tcPr>
            <w:tcW w:w="2250" w:type="dxa"/>
            <w:vAlign w:val="bottom"/>
          </w:tcPr>
          <w:p w14:paraId="3B6FAEC4" w14:textId="56A8C3EF" w:rsidR="004D4D4C" w:rsidRPr="00BB76AD" w:rsidRDefault="004D4D4C" w:rsidP="000A3F24">
            <w:pPr>
              <w:pStyle w:val="NoSpacing"/>
              <w:rPr>
                <w:rFonts w:ascii="Times New Roman" w:hAnsi="Times New Roman" w:cs="Times New Roman"/>
              </w:rPr>
            </w:pPr>
            <w:r w:rsidRPr="00BB76AD">
              <w:rPr>
                <w:rFonts w:ascii="Times New Roman" w:hAnsi="Times New Roman" w:cs="Times New Roman"/>
              </w:rPr>
              <w:t>McKeever, Debbie</w:t>
            </w:r>
          </w:p>
        </w:tc>
        <w:tc>
          <w:tcPr>
            <w:tcW w:w="4230" w:type="dxa"/>
            <w:vAlign w:val="bottom"/>
          </w:tcPr>
          <w:p w14:paraId="46906C7F" w14:textId="4900405D" w:rsidR="004D4D4C" w:rsidRPr="00BB76AD" w:rsidRDefault="004D4D4C" w:rsidP="000A3F24">
            <w:pPr>
              <w:pStyle w:val="NoSpacing"/>
              <w:rPr>
                <w:rFonts w:ascii="Times New Roman" w:hAnsi="Times New Roman" w:cs="Times New Roman"/>
              </w:rPr>
            </w:pPr>
            <w:r w:rsidRPr="00BB76AD">
              <w:rPr>
                <w:rFonts w:ascii="Times New Roman" w:hAnsi="Times New Roman" w:cs="Times New Roman"/>
              </w:rPr>
              <w:t>Oncor</w:t>
            </w:r>
          </w:p>
        </w:tc>
        <w:tc>
          <w:tcPr>
            <w:tcW w:w="2880" w:type="dxa"/>
            <w:vAlign w:val="bottom"/>
          </w:tcPr>
          <w:p w14:paraId="2D9F0F11" w14:textId="02922578" w:rsidR="004D4D4C" w:rsidRPr="00EE0F74" w:rsidRDefault="004D4D4C" w:rsidP="000A3F24">
            <w:pPr>
              <w:pStyle w:val="NoSpacing"/>
              <w:rPr>
                <w:rFonts w:ascii="Times New Roman" w:hAnsi="Times New Roman" w:cs="Times New Roman"/>
                <w:highlight w:val="lightGray"/>
              </w:rPr>
            </w:pPr>
          </w:p>
        </w:tc>
      </w:tr>
      <w:tr w:rsidR="00BB76AD" w:rsidRPr="009E6504" w14:paraId="6E0D4CA4" w14:textId="77777777" w:rsidTr="00BB76AD">
        <w:tblPrEx>
          <w:tblLook w:val="0000" w:firstRow="0" w:lastRow="0" w:firstColumn="0" w:lastColumn="0" w:noHBand="0" w:noVBand="0"/>
        </w:tblPrEx>
        <w:tc>
          <w:tcPr>
            <w:tcW w:w="2250" w:type="dxa"/>
            <w:vAlign w:val="bottom"/>
          </w:tcPr>
          <w:p w14:paraId="04D0263E" w14:textId="38AD589D"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Murdock, John</w:t>
            </w:r>
          </w:p>
        </w:tc>
        <w:tc>
          <w:tcPr>
            <w:tcW w:w="4230" w:type="dxa"/>
            <w:vAlign w:val="bottom"/>
          </w:tcPr>
          <w:p w14:paraId="4057D045" w14:textId="76C0677A" w:rsidR="00BB76AD" w:rsidRPr="00BB76AD" w:rsidRDefault="00BB76AD" w:rsidP="000A3F24">
            <w:pPr>
              <w:pStyle w:val="NoSpacing"/>
              <w:rPr>
                <w:rFonts w:ascii="Times New Roman" w:hAnsi="Times New Roman" w:cs="Times New Roman"/>
              </w:rPr>
            </w:pPr>
            <w:r w:rsidRPr="00BB76AD">
              <w:rPr>
                <w:rFonts w:ascii="Times New Roman" w:hAnsi="Times New Roman" w:cs="Times New Roman"/>
              </w:rPr>
              <w:t>Plus Power</w:t>
            </w:r>
          </w:p>
        </w:tc>
        <w:tc>
          <w:tcPr>
            <w:tcW w:w="2880" w:type="dxa"/>
            <w:vAlign w:val="bottom"/>
          </w:tcPr>
          <w:p w14:paraId="03DDC64E" w14:textId="77777777" w:rsidR="00BB76AD" w:rsidRPr="00EE0F74" w:rsidRDefault="00BB76AD" w:rsidP="000A3F24">
            <w:pPr>
              <w:pStyle w:val="NoSpacing"/>
              <w:rPr>
                <w:rFonts w:ascii="Times New Roman" w:hAnsi="Times New Roman" w:cs="Times New Roman"/>
                <w:highlight w:val="lightGray"/>
              </w:rPr>
            </w:pPr>
          </w:p>
        </w:tc>
      </w:tr>
      <w:tr w:rsidR="00F807C7" w:rsidRPr="009E6504" w14:paraId="6A5E1F3E" w14:textId="77777777" w:rsidTr="00BB76AD">
        <w:tblPrEx>
          <w:tblLook w:val="0000" w:firstRow="0" w:lastRow="0" w:firstColumn="0" w:lastColumn="0" w:noHBand="0" w:noVBand="0"/>
        </w:tblPrEx>
        <w:tc>
          <w:tcPr>
            <w:tcW w:w="2250" w:type="dxa"/>
            <w:vAlign w:val="bottom"/>
          </w:tcPr>
          <w:p w14:paraId="4D5CD263" w14:textId="06F41F55"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Noyes, Theresa</w:t>
            </w:r>
          </w:p>
        </w:tc>
        <w:tc>
          <w:tcPr>
            <w:tcW w:w="4230" w:type="dxa"/>
            <w:vAlign w:val="bottom"/>
          </w:tcPr>
          <w:p w14:paraId="7D0007D0" w14:textId="728D2CBA" w:rsidR="00F807C7" w:rsidRPr="00BB76AD" w:rsidRDefault="00F807C7" w:rsidP="000A3F24">
            <w:pPr>
              <w:pStyle w:val="NoSpacing"/>
              <w:rPr>
                <w:rFonts w:ascii="Times New Roman" w:hAnsi="Times New Roman" w:cs="Times New Roman"/>
              </w:rPr>
            </w:pPr>
            <w:r w:rsidRPr="00BB76AD">
              <w:rPr>
                <w:rFonts w:ascii="Times New Roman" w:hAnsi="Times New Roman" w:cs="Times New Roman"/>
              </w:rPr>
              <w:t>LCRA</w:t>
            </w:r>
          </w:p>
        </w:tc>
        <w:tc>
          <w:tcPr>
            <w:tcW w:w="2880" w:type="dxa"/>
            <w:vAlign w:val="bottom"/>
          </w:tcPr>
          <w:p w14:paraId="0538AD54" w14:textId="6E6BB7FA" w:rsidR="00F807C7" w:rsidRPr="00EE0F74" w:rsidRDefault="00F807C7" w:rsidP="000A3F24">
            <w:pPr>
              <w:pStyle w:val="NoSpacing"/>
              <w:rPr>
                <w:rFonts w:ascii="Times New Roman" w:hAnsi="Times New Roman" w:cs="Times New Roman"/>
                <w:highlight w:val="lightGray"/>
              </w:rPr>
            </w:pPr>
          </w:p>
        </w:tc>
      </w:tr>
      <w:tr w:rsidR="001B4CB8" w:rsidRPr="009E6504" w14:paraId="6BA84B10" w14:textId="77777777" w:rsidTr="00BB76AD">
        <w:tblPrEx>
          <w:tblLook w:val="0000" w:firstRow="0" w:lastRow="0" w:firstColumn="0" w:lastColumn="0" w:noHBand="0" w:noVBand="0"/>
        </w:tblPrEx>
        <w:tc>
          <w:tcPr>
            <w:tcW w:w="2250" w:type="dxa"/>
            <w:vAlign w:val="bottom"/>
          </w:tcPr>
          <w:p w14:paraId="2B16981A" w14:textId="201EE979"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Orr, Rob</w:t>
            </w:r>
          </w:p>
        </w:tc>
        <w:tc>
          <w:tcPr>
            <w:tcW w:w="4230" w:type="dxa"/>
            <w:vAlign w:val="bottom"/>
          </w:tcPr>
          <w:p w14:paraId="1CD5F6B0" w14:textId="09DDA4E7"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Lone Star Transmission</w:t>
            </w:r>
          </w:p>
        </w:tc>
        <w:tc>
          <w:tcPr>
            <w:tcW w:w="2880" w:type="dxa"/>
            <w:vAlign w:val="bottom"/>
          </w:tcPr>
          <w:p w14:paraId="57657E3A" w14:textId="07AF6AAF" w:rsidR="001B4CB8" w:rsidRPr="00EE0F74" w:rsidRDefault="001B4CB8" w:rsidP="000A3F24">
            <w:pPr>
              <w:pStyle w:val="NoSpacing"/>
              <w:rPr>
                <w:rFonts w:ascii="Times New Roman" w:hAnsi="Times New Roman" w:cs="Times New Roman"/>
                <w:highlight w:val="lightGray"/>
              </w:rPr>
            </w:pPr>
          </w:p>
        </w:tc>
      </w:tr>
      <w:tr w:rsidR="009D6B85" w:rsidRPr="009E6504" w14:paraId="7F06A083" w14:textId="77777777" w:rsidTr="00BB76AD">
        <w:tblPrEx>
          <w:tblLook w:val="0000" w:firstRow="0" w:lastRow="0" w:firstColumn="0" w:lastColumn="0" w:noHBand="0" w:noVBand="0"/>
        </w:tblPrEx>
        <w:tc>
          <w:tcPr>
            <w:tcW w:w="2250" w:type="dxa"/>
            <w:shd w:val="clear" w:color="auto" w:fill="auto"/>
            <w:vAlign w:val="bottom"/>
          </w:tcPr>
          <w:p w14:paraId="216C8C5B" w14:textId="386889DC"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Petajasoja, Ida</w:t>
            </w:r>
          </w:p>
        </w:tc>
        <w:tc>
          <w:tcPr>
            <w:tcW w:w="4230" w:type="dxa"/>
            <w:shd w:val="clear" w:color="auto" w:fill="auto"/>
            <w:vAlign w:val="bottom"/>
          </w:tcPr>
          <w:p w14:paraId="5C514D35" w14:textId="470EE73A"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InBalance</w:t>
            </w:r>
          </w:p>
        </w:tc>
        <w:tc>
          <w:tcPr>
            <w:tcW w:w="2880" w:type="dxa"/>
            <w:vAlign w:val="bottom"/>
          </w:tcPr>
          <w:p w14:paraId="360BD567" w14:textId="77777777" w:rsidR="009D6B85" w:rsidRPr="00EE0F74" w:rsidRDefault="009D6B85" w:rsidP="000A3F24">
            <w:pPr>
              <w:pStyle w:val="NoSpacing"/>
              <w:rPr>
                <w:rFonts w:ascii="Times New Roman" w:hAnsi="Times New Roman" w:cs="Times New Roman"/>
                <w:highlight w:val="lightGray"/>
              </w:rPr>
            </w:pPr>
          </w:p>
        </w:tc>
      </w:tr>
      <w:tr w:rsidR="001C3749" w:rsidRPr="009E6504" w14:paraId="758EACB2" w14:textId="77777777" w:rsidTr="00BB76AD">
        <w:tblPrEx>
          <w:tblLook w:val="0000" w:firstRow="0" w:lastRow="0" w:firstColumn="0" w:lastColumn="0" w:noHBand="0" w:noVBand="0"/>
        </w:tblPrEx>
        <w:tc>
          <w:tcPr>
            <w:tcW w:w="2250" w:type="dxa"/>
            <w:shd w:val="clear" w:color="auto" w:fill="auto"/>
            <w:vAlign w:val="bottom"/>
          </w:tcPr>
          <w:p w14:paraId="07261813" w14:textId="46F2E67C" w:rsidR="001C3749" w:rsidRPr="00BB76AD" w:rsidRDefault="001C3749" w:rsidP="000A3F24">
            <w:pPr>
              <w:pStyle w:val="NoSpacing"/>
              <w:rPr>
                <w:rFonts w:ascii="Times New Roman" w:hAnsi="Times New Roman" w:cs="Times New Roman"/>
              </w:rPr>
            </w:pPr>
            <w:r w:rsidRPr="00BB76AD">
              <w:rPr>
                <w:rFonts w:ascii="Times New Roman" w:hAnsi="Times New Roman" w:cs="Times New Roman"/>
              </w:rPr>
              <w:t>Pokharel, Nabaraj</w:t>
            </w:r>
          </w:p>
        </w:tc>
        <w:tc>
          <w:tcPr>
            <w:tcW w:w="4230" w:type="dxa"/>
            <w:shd w:val="clear" w:color="auto" w:fill="auto"/>
            <w:vAlign w:val="bottom"/>
          </w:tcPr>
          <w:p w14:paraId="5B763637" w14:textId="65A6FC79" w:rsidR="001C3749" w:rsidRPr="00BB76AD" w:rsidRDefault="001C3749" w:rsidP="000A3F24">
            <w:pPr>
              <w:pStyle w:val="NoSpacing"/>
              <w:rPr>
                <w:rFonts w:ascii="Times New Roman" w:hAnsi="Times New Roman" w:cs="Times New Roman"/>
              </w:rPr>
            </w:pPr>
            <w:r w:rsidRPr="00BB76AD">
              <w:rPr>
                <w:rFonts w:ascii="Times New Roman" w:hAnsi="Times New Roman" w:cs="Times New Roman"/>
              </w:rPr>
              <w:t>OPUC</w:t>
            </w:r>
          </w:p>
        </w:tc>
        <w:tc>
          <w:tcPr>
            <w:tcW w:w="2880" w:type="dxa"/>
            <w:vAlign w:val="bottom"/>
          </w:tcPr>
          <w:p w14:paraId="610AC75A" w14:textId="6F9C6D79" w:rsidR="001C3749" w:rsidRPr="00EE0F74" w:rsidRDefault="001C3749" w:rsidP="000A3F24">
            <w:pPr>
              <w:pStyle w:val="NoSpacing"/>
              <w:rPr>
                <w:rFonts w:ascii="Times New Roman" w:hAnsi="Times New Roman" w:cs="Times New Roman"/>
                <w:highlight w:val="lightGray"/>
              </w:rPr>
            </w:pPr>
          </w:p>
        </w:tc>
      </w:tr>
      <w:tr w:rsidR="00877C4E" w:rsidRPr="009E6504" w14:paraId="47BE6F0B" w14:textId="77777777" w:rsidTr="00BB76AD">
        <w:tblPrEx>
          <w:tblLook w:val="0000" w:firstRow="0" w:lastRow="0" w:firstColumn="0" w:lastColumn="0" w:noHBand="0" w:noVBand="0"/>
        </w:tblPrEx>
        <w:tc>
          <w:tcPr>
            <w:tcW w:w="2250" w:type="dxa"/>
            <w:vAlign w:val="bottom"/>
          </w:tcPr>
          <w:p w14:paraId="7B764D12" w14:textId="32967FB6" w:rsidR="00877C4E" w:rsidRPr="009D6B85" w:rsidRDefault="00877C4E" w:rsidP="000A3F24">
            <w:pPr>
              <w:pStyle w:val="NoSpacing"/>
              <w:rPr>
                <w:rFonts w:ascii="Times New Roman" w:hAnsi="Times New Roman" w:cs="Times New Roman"/>
              </w:rPr>
            </w:pPr>
            <w:r w:rsidRPr="009D6B85">
              <w:rPr>
                <w:rFonts w:ascii="Times New Roman" w:hAnsi="Times New Roman" w:cs="Times New Roman"/>
              </w:rPr>
              <w:lastRenderedPageBreak/>
              <w:t>Ramaswamy, Ramya</w:t>
            </w:r>
          </w:p>
        </w:tc>
        <w:tc>
          <w:tcPr>
            <w:tcW w:w="4230" w:type="dxa"/>
            <w:vAlign w:val="bottom"/>
          </w:tcPr>
          <w:p w14:paraId="04779DF5" w14:textId="736AFDB4" w:rsidR="00877C4E" w:rsidRPr="009D6B85" w:rsidRDefault="00877C4E" w:rsidP="000A3F24">
            <w:pPr>
              <w:pStyle w:val="NoSpacing"/>
              <w:rPr>
                <w:rFonts w:ascii="Times New Roman" w:hAnsi="Times New Roman" w:cs="Times New Roman"/>
              </w:rPr>
            </w:pPr>
            <w:r w:rsidRPr="009D6B85">
              <w:rPr>
                <w:rFonts w:ascii="Times New Roman" w:hAnsi="Times New Roman" w:cs="Times New Roman"/>
              </w:rPr>
              <w:t>PUCT</w:t>
            </w:r>
          </w:p>
        </w:tc>
        <w:tc>
          <w:tcPr>
            <w:tcW w:w="2880" w:type="dxa"/>
            <w:vAlign w:val="bottom"/>
          </w:tcPr>
          <w:p w14:paraId="7BF38190" w14:textId="5F20BA1C" w:rsidR="00877C4E" w:rsidRPr="00EE0F74" w:rsidRDefault="00877C4E" w:rsidP="000A3F24">
            <w:pPr>
              <w:pStyle w:val="NoSpacing"/>
              <w:rPr>
                <w:rFonts w:ascii="Times New Roman" w:hAnsi="Times New Roman" w:cs="Times New Roman"/>
                <w:highlight w:val="lightGray"/>
              </w:rPr>
            </w:pPr>
          </w:p>
        </w:tc>
      </w:tr>
      <w:tr w:rsidR="0086249C" w:rsidRPr="009E6504" w14:paraId="3AA1CE40" w14:textId="77777777" w:rsidTr="00BB76AD">
        <w:tblPrEx>
          <w:tblLook w:val="0000" w:firstRow="0" w:lastRow="0" w:firstColumn="0" w:lastColumn="0" w:noHBand="0" w:noVBand="0"/>
        </w:tblPrEx>
        <w:tc>
          <w:tcPr>
            <w:tcW w:w="2250" w:type="dxa"/>
            <w:vAlign w:val="bottom"/>
          </w:tcPr>
          <w:p w14:paraId="662B7B44" w14:textId="7CF5C563" w:rsidR="0086249C" w:rsidRPr="00BB76AD" w:rsidRDefault="0086249C" w:rsidP="000A3F24">
            <w:pPr>
              <w:pStyle w:val="NoSpacing"/>
              <w:rPr>
                <w:rFonts w:ascii="Times New Roman" w:hAnsi="Times New Roman" w:cs="Times New Roman"/>
              </w:rPr>
            </w:pPr>
            <w:r w:rsidRPr="00BB76AD">
              <w:rPr>
                <w:rFonts w:ascii="Times New Roman" w:hAnsi="Times New Roman" w:cs="Times New Roman"/>
              </w:rPr>
              <w:t>Reedy, Steve</w:t>
            </w:r>
          </w:p>
        </w:tc>
        <w:tc>
          <w:tcPr>
            <w:tcW w:w="4230" w:type="dxa"/>
            <w:vAlign w:val="bottom"/>
          </w:tcPr>
          <w:p w14:paraId="2D24DFC2" w14:textId="1B211ED5" w:rsidR="0086249C" w:rsidRPr="00BB76AD" w:rsidRDefault="0086249C" w:rsidP="000A3F24">
            <w:pPr>
              <w:pStyle w:val="NoSpacing"/>
              <w:rPr>
                <w:rFonts w:ascii="Times New Roman" w:hAnsi="Times New Roman" w:cs="Times New Roman"/>
              </w:rPr>
            </w:pPr>
            <w:r w:rsidRPr="00BB76AD">
              <w:rPr>
                <w:rFonts w:ascii="Times New Roman" w:hAnsi="Times New Roman" w:cs="Times New Roman"/>
              </w:rPr>
              <w:t>CIM View Consulting</w:t>
            </w:r>
          </w:p>
        </w:tc>
        <w:tc>
          <w:tcPr>
            <w:tcW w:w="2880" w:type="dxa"/>
          </w:tcPr>
          <w:p w14:paraId="7AA8D935" w14:textId="0590A775" w:rsidR="0086249C" w:rsidRPr="00EE0F74" w:rsidRDefault="0086249C" w:rsidP="000A3F24">
            <w:pPr>
              <w:pStyle w:val="NoSpacing"/>
              <w:rPr>
                <w:rFonts w:ascii="Times New Roman" w:hAnsi="Times New Roman" w:cs="Times New Roman"/>
                <w:highlight w:val="lightGray"/>
              </w:rPr>
            </w:pPr>
          </w:p>
        </w:tc>
      </w:tr>
      <w:tr w:rsidR="001B4CB8" w:rsidRPr="009E6504" w14:paraId="5F8EDD04" w14:textId="77777777" w:rsidTr="00BB76AD">
        <w:tblPrEx>
          <w:tblLook w:val="0000" w:firstRow="0" w:lastRow="0" w:firstColumn="0" w:lastColumn="0" w:noHBand="0" w:noVBand="0"/>
        </w:tblPrEx>
        <w:tc>
          <w:tcPr>
            <w:tcW w:w="2250" w:type="dxa"/>
            <w:vAlign w:val="bottom"/>
          </w:tcPr>
          <w:p w14:paraId="21BD5A13" w14:textId="623A60F4" w:rsidR="001B4CB8" w:rsidRPr="009D6B85" w:rsidRDefault="001B4CB8" w:rsidP="000A3F24">
            <w:pPr>
              <w:pStyle w:val="NoSpacing"/>
              <w:rPr>
                <w:rFonts w:ascii="Times New Roman" w:hAnsi="Times New Roman" w:cs="Times New Roman"/>
              </w:rPr>
            </w:pPr>
            <w:r w:rsidRPr="009D6B85">
              <w:rPr>
                <w:rFonts w:ascii="Times New Roman" w:hAnsi="Times New Roman" w:cs="Times New Roman"/>
              </w:rPr>
              <w:t>Reid, Walter</w:t>
            </w:r>
          </w:p>
        </w:tc>
        <w:tc>
          <w:tcPr>
            <w:tcW w:w="4230" w:type="dxa"/>
            <w:vAlign w:val="bottom"/>
          </w:tcPr>
          <w:p w14:paraId="78356005" w14:textId="217FFBC9" w:rsidR="001B4CB8" w:rsidRPr="009D6B85" w:rsidRDefault="001B4CB8" w:rsidP="000A3F24">
            <w:pPr>
              <w:pStyle w:val="NoSpacing"/>
              <w:rPr>
                <w:rFonts w:ascii="Times New Roman" w:hAnsi="Times New Roman" w:cs="Times New Roman"/>
              </w:rPr>
            </w:pPr>
            <w:r w:rsidRPr="009D6B85">
              <w:rPr>
                <w:rFonts w:ascii="Times New Roman" w:hAnsi="Times New Roman" w:cs="Times New Roman"/>
              </w:rPr>
              <w:t>APA</w:t>
            </w:r>
          </w:p>
        </w:tc>
        <w:tc>
          <w:tcPr>
            <w:tcW w:w="2880" w:type="dxa"/>
          </w:tcPr>
          <w:p w14:paraId="32B186D8" w14:textId="1974DA78" w:rsidR="001B4CB8" w:rsidRPr="00EE0F74" w:rsidRDefault="001B4CB8" w:rsidP="000A3F24">
            <w:pPr>
              <w:pStyle w:val="NoSpacing"/>
              <w:rPr>
                <w:rFonts w:ascii="Times New Roman" w:hAnsi="Times New Roman" w:cs="Times New Roman"/>
                <w:highlight w:val="lightGray"/>
              </w:rPr>
            </w:pPr>
          </w:p>
        </w:tc>
      </w:tr>
      <w:tr w:rsidR="009D6B85" w:rsidRPr="009E6504" w14:paraId="15FB1178" w14:textId="77777777" w:rsidTr="00BB76AD">
        <w:tblPrEx>
          <w:tblLook w:val="0000" w:firstRow="0" w:lastRow="0" w:firstColumn="0" w:lastColumn="0" w:noHBand="0" w:noVBand="0"/>
        </w:tblPrEx>
        <w:tc>
          <w:tcPr>
            <w:tcW w:w="2250" w:type="dxa"/>
            <w:vAlign w:val="bottom"/>
          </w:tcPr>
          <w:p w14:paraId="738142E2" w14:textId="6C0626B9"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Ritch, John</w:t>
            </w:r>
          </w:p>
        </w:tc>
        <w:tc>
          <w:tcPr>
            <w:tcW w:w="4230" w:type="dxa"/>
            <w:vAlign w:val="bottom"/>
          </w:tcPr>
          <w:p w14:paraId="40EFD5D5" w14:textId="0C06CA98"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NextEra Energy</w:t>
            </w:r>
          </w:p>
        </w:tc>
        <w:tc>
          <w:tcPr>
            <w:tcW w:w="2880" w:type="dxa"/>
          </w:tcPr>
          <w:p w14:paraId="4BEB1E6D" w14:textId="77777777" w:rsidR="009D6B85" w:rsidRPr="00EE0F74" w:rsidRDefault="009D6B85" w:rsidP="000A3F24">
            <w:pPr>
              <w:pStyle w:val="NoSpacing"/>
              <w:rPr>
                <w:rFonts w:ascii="Times New Roman" w:hAnsi="Times New Roman" w:cs="Times New Roman"/>
                <w:highlight w:val="lightGray"/>
              </w:rPr>
            </w:pPr>
          </w:p>
        </w:tc>
      </w:tr>
      <w:tr w:rsidR="00790B63" w:rsidRPr="009E6504" w14:paraId="3A3FE7AD" w14:textId="77777777" w:rsidTr="00BB76AD">
        <w:tblPrEx>
          <w:tblLook w:val="0000" w:firstRow="0" w:lastRow="0" w:firstColumn="0" w:lastColumn="0" w:noHBand="0" w:noVBand="0"/>
        </w:tblPrEx>
        <w:tc>
          <w:tcPr>
            <w:tcW w:w="2250" w:type="dxa"/>
            <w:vAlign w:val="bottom"/>
          </w:tcPr>
          <w:p w14:paraId="2EE38B3B" w14:textId="49CB3F3F" w:rsidR="00790B63" w:rsidRPr="0026371B" w:rsidRDefault="00790B63" w:rsidP="000A3F24">
            <w:pPr>
              <w:pStyle w:val="NoSpacing"/>
              <w:rPr>
                <w:rFonts w:ascii="Times New Roman" w:hAnsi="Times New Roman" w:cs="Times New Roman"/>
                <w:highlight w:val="yellow"/>
                <w:rPrChange w:id="4" w:author="Scott, Kathy D" w:date="2023-01-16T23:27:00Z">
                  <w:rPr>
                    <w:rFonts w:ascii="Times New Roman" w:hAnsi="Times New Roman" w:cs="Times New Roman"/>
                  </w:rPr>
                </w:rPrChange>
              </w:rPr>
            </w:pPr>
            <w:del w:id="5" w:author="Scott, Kathy D" w:date="2023-01-16T23:27:00Z">
              <w:r w:rsidRPr="0026371B" w:rsidDel="0026371B">
                <w:rPr>
                  <w:rFonts w:ascii="Times New Roman" w:hAnsi="Times New Roman" w:cs="Times New Roman"/>
                  <w:highlight w:val="yellow"/>
                  <w:rPrChange w:id="6" w:author="Scott, Kathy D" w:date="2023-01-16T23:27:00Z">
                    <w:rPr>
                      <w:rFonts w:ascii="Times New Roman" w:hAnsi="Times New Roman" w:cs="Times New Roman"/>
                    </w:rPr>
                  </w:rPrChange>
                </w:rPr>
                <w:delText>Scott, Kathy</w:delText>
              </w:r>
            </w:del>
          </w:p>
        </w:tc>
        <w:tc>
          <w:tcPr>
            <w:tcW w:w="4230" w:type="dxa"/>
            <w:vAlign w:val="bottom"/>
          </w:tcPr>
          <w:p w14:paraId="6A612987" w14:textId="5E750199" w:rsidR="00790B63" w:rsidRPr="0026371B" w:rsidRDefault="0037559D" w:rsidP="000A3F24">
            <w:pPr>
              <w:pStyle w:val="NoSpacing"/>
              <w:rPr>
                <w:rFonts w:ascii="Times New Roman" w:hAnsi="Times New Roman" w:cs="Times New Roman"/>
                <w:highlight w:val="yellow"/>
                <w:rPrChange w:id="7" w:author="Scott, Kathy D" w:date="2023-01-16T23:27:00Z">
                  <w:rPr>
                    <w:rFonts w:ascii="Times New Roman" w:hAnsi="Times New Roman" w:cs="Times New Roman"/>
                  </w:rPr>
                </w:rPrChange>
              </w:rPr>
            </w:pPr>
            <w:del w:id="8" w:author="Scott, Kathy D" w:date="2023-01-16T23:27:00Z">
              <w:r w:rsidRPr="0026371B" w:rsidDel="0026371B">
                <w:rPr>
                  <w:rFonts w:ascii="Times New Roman" w:hAnsi="Times New Roman" w:cs="Times New Roman"/>
                  <w:highlight w:val="yellow"/>
                  <w:rPrChange w:id="9" w:author="Scott, Kathy D" w:date="2023-01-16T23:27:00Z">
                    <w:rPr>
                      <w:rFonts w:ascii="Times New Roman" w:hAnsi="Times New Roman" w:cs="Times New Roman"/>
                    </w:rPr>
                  </w:rPrChange>
                </w:rPr>
                <w:delText>CNP</w:delText>
              </w:r>
            </w:del>
          </w:p>
        </w:tc>
        <w:tc>
          <w:tcPr>
            <w:tcW w:w="2880" w:type="dxa"/>
          </w:tcPr>
          <w:p w14:paraId="2C830ABE" w14:textId="27CA6990" w:rsidR="00790B63" w:rsidRPr="00EE0F74" w:rsidRDefault="00790B63" w:rsidP="000A3F24">
            <w:pPr>
              <w:pStyle w:val="NoSpacing"/>
              <w:rPr>
                <w:rFonts w:ascii="Times New Roman" w:hAnsi="Times New Roman" w:cs="Times New Roman"/>
                <w:highlight w:val="lightGray"/>
              </w:rPr>
            </w:pPr>
          </w:p>
        </w:tc>
      </w:tr>
      <w:tr w:rsidR="00CF2145" w:rsidRPr="009E6504" w14:paraId="1C0D8033" w14:textId="77777777" w:rsidTr="00BB76AD">
        <w:tblPrEx>
          <w:tblLook w:val="0000" w:firstRow="0" w:lastRow="0" w:firstColumn="0" w:lastColumn="0" w:noHBand="0" w:noVBand="0"/>
        </w:tblPrEx>
        <w:tc>
          <w:tcPr>
            <w:tcW w:w="2250" w:type="dxa"/>
            <w:vAlign w:val="bottom"/>
          </w:tcPr>
          <w:p w14:paraId="7F230724" w14:textId="77777777" w:rsidR="00CF2145" w:rsidRPr="00BB76AD" w:rsidRDefault="00CF2145" w:rsidP="000A3F24">
            <w:pPr>
              <w:pStyle w:val="NoSpacing"/>
              <w:rPr>
                <w:rFonts w:ascii="Times New Roman" w:hAnsi="Times New Roman" w:cs="Times New Roman"/>
              </w:rPr>
            </w:pPr>
            <w:r w:rsidRPr="00BB76AD">
              <w:rPr>
                <w:rFonts w:ascii="Times New Roman" w:hAnsi="Times New Roman" w:cs="Times New Roman"/>
              </w:rPr>
              <w:t>Siddiqi, Shams</w:t>
            </w:r>
          </w:p>
        </w:tc>
        <w:tc>
          <w:tcPr>
            <w:tcW w:w="4230" w:type="dxa"/>
            <w:vAlign w:val="bottom"/>
          </w:tcPr>
          <w:p w14:paraId="7DD5DC6C" w14:textId="1ADC6977" w:rsidR="00CF2145" w:rsidRPr="00BB76AD" w:rsidRDefault="0086249C" w:rsidP="000A3F24">
            <w:pPr>
              <w:pStyle w:val="NoSpacing"/>
              <w:rPr>
                <w:rFonts w:ascii="Times New Roman" w:hAnsi="Times New Roman" w:cs="Times New Roman"/>
              </w:rPr>
            </w:pPr>
            <w:r w:rsidRPr="00BB76AD">
              <w:rPr>
                <w:rFonts w:ascii="Times New Roman" w:hAnsi="Times New Roman" w:cs="Times New Roman"/>
              </w:rPr>
              <w:t>Crescent Power Consulting</w:t>
            </w:r>
          </w:p>
        </w:tc>
        <w:tc>
          <w:tcPr>
            <w:tcW w:w="2880" w:type="dxa"/>
          </w:tcPr>
          <w:p w14:paraId="10760E41" w14:textId="32EDF274" w:rsidR="00CF2145" w:rsidRPr="00EE0F74" w:rsidRDefault="00CF2145" w:rsidP="000A3F24">
            <w:pPr>
              <w:pStyle w:val="NoSpacing"/>
              <w:rPr>
                <w:rFonts w:ascii="Times New Roman" w:hAnsi="Times New Roman" w:cs="Times New Roman"/>
                <w:highlight w:val="lightGray"/>
              </w:rPr>
            </w:pPr>
          </w:p>
        </w:tc>
      </w:tr>
      <w:tr w:rsidR="009D6B85" w:rsidRPr="009E6504" w14:paraId="0195EA69" w14:textId="77777777" w:rsidTr="00BB76AD">
        <w:tblPrEx>
          <w:tblLook w:val="0000" w:firstRow="0" w:lastRow="0" w:firstColumn="0" w:lastColumn="0" w:noHBand="0" w:noVBand="0"/>
        </w:tblPrEx>
        <w:trPr>
          <w:trHeight w:val="20"/>
        </w:trPr>
        <w:tc>
          <w:tcPr>
            <w:tcW w:w="2250" w:type="dxa"/>
            <w:vAlign w:val="bottom"/>
          </w:tcPr>
          <w:p w14:paraId="23089E22" w14:textId="3AE36717"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Sithuraj, Murali</w:t>
            </w:r>
          </w:p>
        </w:tc>
        <w:tc>
          <w:tcPr>
            <w:tcW w:w="4230" w:type="dxa"/>
          </w:tcPr>
          <w:p w14:paraId="1CA7514D" w14:textId="0CACA542"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LCRA</w:t>
            </w:r>
          </w:p>
        </w:tc>
        <w:tc>
          <w:tcPr>
            <w:tcW w:w="2880" w:type="dxa"/>
          </w:tcPr>
          <w:p w14:paraId="59E6AD5F" w14:textId="77777777" w:rsidR="009D6B85" w:rsidRPr="00EE0F74" w:rsidRDefault="009D6B85" w:rsidP="000A3F24">
            <w:pPr>
              <w:pStyle w:val="NoSpacing"/>
              <w:rPr>
                <w:rFonts w:ascii="Times New Roman" w:hAnsi="Times New Roman" w:cs="Times New Roman"/>
                <w:bCs/>
                <w:highlight w:val="lightGray"/>
              </w:rPr>
            </w:pPr>
          </w:p>
        </w:tc>
      </w:tr>
      <w:tr w:rsidR="00877C4E" w:rsidRPr="009E6504" w14:paraId="2D2CACDE" w14:textId="77777777" w:rsidTr="00BB76AD">
        <w:tblPrEx>
          <w:tblLook w:val="0000" w:firstRow="0" w:lastRow="0" w:firstColumn="0" w:lastColumn="0" w:noHBand="0" w:noVBand="0"/>
        </w:tblPrEx>
        <w:trPr>
          <w:trHeight w:val="20"/>
        </w:trPr>
        <w:tc>
          <w:tcPr>
            <w:tcW w:w="2250" w:type="dxa"/>
            <w:vAlign w:val="bottom"/>
          </w:tcPr>
          <w:p w14:paraId="15E13725" w14:textId="6B38E1CD" w:rsidR="00877C4E" w:rsidRPr="00BB76AD" w:rsidRDefault="00877C4E" w:rsidP="000A3F24">
            <w:pPr>
              <w:pStyle w:val="NoSpacing"/>
              <w:rPr>
                <w:rFonts w:ascii="Times New Roman" w:hAnsi="Times New Roman" w:cs="Times New Roman"/>
              </w:rPr>
            </w:pPr>
            <w:r w:rsidRPr="00BB76AD">
              <w:rPr>
                <w:rFonts w:ascii="Times New Roman" w:hAnsi="Times New Roman" w:cs="Times New Roman"/>
              </w:rPr>
              <w:t>Snyder, Bill</w:t>
            </w:r>
          </w:p>
        </w:tc>
        <w:tc>
          <w:tcPr>
            <w:tcW w:w="4230" w:type="dxa"/>
          </w:tcPr>
          <w:p w14:paraId="7C0D52F1" w14:textId="3988DF43" w:rsidR="00877C4E" w:rsidRPr="00BB76AD" w:rsidRDefault="00877C4E" w:rsidP="000A3F24">
            <w:pPr>
              <w:pStyle w:val="NoSpacing"/>
              <w:rPr>
                <w:rFonts w:ascii="Times New Roman" w:hAnsi="Times New Roman" w:cs="Times New Roman"/>
              </w:rPr>
            </w:pPr>
            <w:r w:rsidRPr="00BB76AD">
              <w:rPr>
                <w:rFonts w:ascii="Times New Roman" w:hAnsi="Times New Roman" w:cs="Times New Roman"/>
              </w:rPr>
              <w:t>AEPSC</w:t>
            </w:r>
          </w:p>
        </w:tc>
        <w:tc>
          <w:tcPr>
            <w:tcW w:w="2880" w:type="dxa"/>
          </w:tcPr>
          <w:p w14:paraId="2633D2DA" w14:textId="6D7B2334" w:rsidR="00877C4E" w:rsidRPr="00EE0F74" w:rsidRDefault="00877C4E" w:rsidP="000A3F24">
            <w:pPr>
              <w:pStyle w:val="NoSpacing"/>
              <w:rPr>
                <w:rFonts w:ascii="Times New Roman" w:hAnsi="Times New Roman" w:cs="Times New Roman"/>
                <w:highlight w:val="lightGray"/>
              </w:rPr>
            </w:pPr>
          </w:p>
        </w:tc>
      </w:tr>
      <w:tr w:rsidR="00BB76AD" w:rsidRPr="009E6504" w14:paraId="0596F4F9" w14:textId="77777777" w:rsidTr="00BB76AD">
        <w:tblPrEx>
          <w:tblLook w:val="0000" w:firstRow="0" w:lastRow="0" w:firstColumn="0" w:lastColumn="0" w:noHBand="0" w:noVBand="0"/>
        </w:tblPrEx>
        <w:trPr>
          <w:trHeight w:val="20"/>
        </w:trPr>
        <w:tc>
          <w:tcPr>
            <w:tcW w:w="2250" w:type="dxa"/>
            <w:vAlign w:val="bottom"/>
          </w:tcPr>
          <w:p w14:paraId="2E2E6264" w14:textId="39EC952B" w:rsidR="00BB76AD" w:rsidRPr="00BB76AD" w:rsidRDefault="00BB76AD" w:rsidP="000A3F24">
            <w:pPr>
              <w:pStyle w:val="NoSpacing"/>
              <w:rPr>
                <w:rFonts w:ascii="Times New Roman" w:hAnsi="Times New Roman" w:cs="Times New Roman"/>
              </w:rPr>
            </w:pPr>
            <w:r>
              <w:rPr>
                <w:rFonts w:ascii="Times New Roman" w:hAnsi="Times New Roman" w:cs="Times New Roman"/>
              </w:rPr>
              <w:t>Trefny, Floyd</w:t>
            </w:r>
          </w:p>
        </w:tc>
        <w:tc>
          <w:tcPr>
            <w:tcW w:w="4230" w:type="dxa"/>
          </w:tcPr>
          <w:p w14:paraId="44815D6F" w14:textId="77777777" w:rsidR="00BB76AD" w:rsidRPr="00BB76AD" w:rsidRDefault="00BB76AD" w:rsidP="000A3F24">
            <w:pPr>
              <w:pStyle w:val="NoSpacing"/>
              <w:rPr>
                <w:rFonts w:ascii="Times New Roman" w:hAnsi="Times New Roman" w:cs="Times New Roman"/>
              </w:rPr>
            </w:pPr>
          </w:p>
        </w:tc>
        <w:tc>
          <w:tcPr>
            <w:tcW w:w="2880" w:type="dxa"/>
          </w:tcPr>
          <w:p w14:paraId="31EA53A0" w14:textId="77777777" w:rsidR="00BB76AD" w:rsidRPr="00EE0F74" w:rsidRDefault="00BB76AD" w:rsidP="000A3F24">
            <w:pPr>
              <w:pStyle w:val="NoSpacing"/>
              <w:rPr>
                <w:rFonts w:ascii="Times New Roman" w:hAnsi="Times New Roman" w:cs="Times New Roman"/>
                <w:highlight w:val="lightGray"/>
              </w:rPr>
            </w:pPr>
          </w:p>
        </w:tc>
      </w:tr>
      <w:tr w:rsidR="001B4CB8" w:rsidRPr="009E6504" w14:paraId="61776440" w14:textId="77777777" w:rsidTr="00BB76AD">
        <w:tblPrEx>
          <w:tblLook w:val="0000" w:firstRow="0" w:lastRow="0" w:firstColumn="0" w:lastColumn="0" w:noHBand="0" w:noVBand="0"/>
        </w:tblPrEx>
        <w:trPr>
          <w:trHeight w:val="20"/>
        </w:trPr>
        <w:tc>
          <w:tcPr>
            <w:tcW w:w="2250" w:type="dxa"/>
            <w:vAlign w:val="bottom"/>
          </w:tcPr>
          <w:p w14:paraId="0A8184D8" w14:textId="09C42808"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True, Roy</w:t>
            </w:r>
          </w:p>
        </w:tc>
        <w:tc>
          <w:tcPr>
            <w:tcW w:w="4230" w:type="dxa"/>
          </w:tcPr>
          <w:p w14:paraId="25D1F95C" w14:textId="16F113E3" w:rsidR="001B4CB8" w:rsidRPr="00BB76AD" w:rsidRDefault="001B4CB8" w:rsidP="000A3F24">
            <w:pPr>
              <w:pStyle w:val="NoSpacing"/>
              <w:rPr>
                <w:rFonts w:ascii="Times New Roman" w:hAnsi="Times New Roman" w:cs="Times New Roman"/>
              </w:rPr>
            </w:pPr>
            <w:r w:rsidRPr="00BB76AD">
              <w:rPr>
                <w:rFonts w:ascii="Times New Roman" w:hAnsi="Times New Roman" w:cs="Times New Roman"/>
              </w:rPr>
              <w:t>ACES</w:t>
            </w:r>
          </w:p>
        </w:tc>
        <w:tc>
          <w:tcPr>
            <w:tcW w:w="2880" w:type="dxa"/>
          </w:tcPr>
          <w:p w14:paraId="0357FC51" w14:textId="03A76013" w:rsidR="001B4CB8" w:rsidRPr="00EE0F74" w:rsidRDefault="001B4CB8" w:rsidP="000A3F24">
            <w:pPr>
              <w:pStyle w:val="NoSpacing"/>
              <w:rPr>
                <w:rFonts w:ascii="Times New Roman" w:hAnsi="Times New Roman" w:cs="Times New Roman"/>
                <w:highlight w:val="lightGray"/>
              </w:rPr>
            </w:pPr>
          </w:p>
        </w:tc>
      </w:tr>
      <w:tr w:rsidR="009D6B85" w:rsidRPr="009E6504" w14:paraId="743312A3" w14:textId="77777777" w:rsidTr="00BB76AD">
        <w:tblPrEx>
          <w:tblLook w:val="0000" w:firstRow="0" w:lastRow="0" w:firstColumn="0" w:lastColumn="0" w:noHBand="0" w:noVBand="0"/>
        </w:tblPrEx>
        <w:trPr>
          <w:trHeight w:val="20"/>
        </w:trPr>
        <w:tc>
          <w:tcPr>
            <w:tcW w:w="2250" w:type="dxa"/>
            <w:vAlign w:val="bottom"/>
          </w:tcPr>
          <w:p w14:paraId="37AE7490" w14:textId="1087C59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Velasquez, Ivan</w:t>
            </w:r>
          </w:p>
        </w:tc>
        <w:tc>
          <w:tcPr>
            <w:tcW w:w="4230" w:type="dxa"/>
          </w:tcPr>
          <w:p w14:paraId="3ABA9D04" w14:textId="21F946E8"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Oncor</w:t>
            </w:r>
          </w:p>
        </w:tc>
        <w:tc>
          <w:tcPr>
            <w:tcW w:w="2880" w:type="dxa"/>
          </w:tcPr>
          <w:p w14:paraId="24268117"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38059EC3" w14:textId="77777777" w:rsidTr="00BB76AD">
        <w:tblPrEx>
          <w:tblLook w:val="0000" w:firstRow="0" w:lastRow="0" w:firstColumn="0" w:lastColumn="0" w:noHBand="0" w:noVBand="0"/>
        </w:tblPrEx>
        <w:trPr>
          <w:trHeight w:val="20"/>
        </w:trPr>
        <w:tc>
          <w:tcPr>
            <w:tcW w:w="2250" w:type="dxa"/>
            <w:vAlign w:val="bottom"/>
          </w:tcPr>
          <w:p w14:paraId="110DC6DA" w14:textId="3BA37A88" w:rsidR="00BB76AD" w:rsidRPr="009D6B85" w:rsidRDefault="00BB76AD" w:rsidP="000A3F24">
            <w:pPr>
              <w:pStyle w:val="NoSpacing"/>
              <w:rPr>
                <w:rFonts w:ascii="Times New Roman" w:hAnsi="Times New Roman" w:cs="Times New Roman"/>
              </w:rPr>
            </w:pPr>
            <w:r>
              <w:rPr>
                <w:rFonts w:ascii="Times New Roman" w:hAnsi="Times New Roman" w:cs="Times New Roman"/>
              </w:rPr>
              <w:t>Wall, Perrin</w:t>
            </w:r>
          </w:p>
        </w:tc>
        <w:tc>
          <w:tcPr>
            <w:tcW w:w="4230" w:type="dxa"/>
          </w:tcPr>
          <w:p w14:paraId="58926206" w14:textId="20C188A2" w:rsidR="00BB76AD" w:rsidRPr="009D6B85" w:rsidRDefault="00BB76AD" w:rsidP="000A3F24">
            <w:pPr>
              <w:pStyle w:val="NoSpacing"/>
              <w:rPr>
                <w:rFonts w:ascii="Times New Roman" w:hAnsi="Times New Roman" w:cs="Times New Roman"/>
              </w:rPr>
            </w:pPr>
            <w:r>
              <w:rPr>
                <w:rFonts w:ascii="Times New Roman" w:hAnsi="Times New Roman" w:cs="Times New Roman"/>
              </w:rPr>
              <w:t>CNP</w:t>
            </w:r>
          </w:p>
        </w:tc>
        <w:tc>
          <w:tcPr>
            <w:tcW w:w="2880" w:type="dxa"/>
          </w:tcPr>
          <w:p w14:paraId="02C76F4D" w14:textId="77777777" w:rsidR="00BB76AD" w:rsidRPr="00EE0F74" w:rsidRDefault="00BB76AD" w:rsidP="000A3F24">
            <w:pPr>
              <w:pStyle w:val="NoSpacing"/>
              <w:rPr>
                <w:rFonts w:ascii="Times New Roman" w:hAnsi="Times New Roman" w:cs="Times New Roman"/>
                <w:highlight w:val="lightGray"/>
              </w:rPr>
            </w:pPr>
          </w:p>
        </w:tc>
      </w:tr>
      <w:tr w:rsidR="009D6B85" w:rsidRPr="009E6504" w14:paraId="34B32E85" w14:textId="77777777" w:rsidTr="00BB76AD">
        <w:tblPrEx>
          <w:tblLook w:val="0000" w:firstRow="0" w:lastRow="0" w:firstColumn="0" w:lastColumn="0" w:noHBand="0" w:noVBand="0"/>
        </w:tblPrEx>
        <w:trPr>
          <w:trHeight w:val="20"/>
        </w:trPr>
        <w:tc>
          <w:tcPr>
            <w:tcW w:w="2250" w:type="dxa"/>
            <w:vAlign w:val="bottom"/>
          </w:tcPr>
          <w:p w14:paraId="61928485" w14:textId="1EF071EB"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Walker, Floyd</w:t>
            </w:r>
          </w:p>
        </w:tc>
        <w:tc>
          <w:tcPr>
            <w:tcW w:w="4230" w:type="dxa"/>
          </w:tcPr>
          <w:p w14:paraId="4CF2C17A" w14:textId="59A16D7E" w:rsidR="009D6B85" w:rsidRPr="009D6B85" w:rsidRDefault="009D6B85" w:rsidP="000A3F24">
            <w:pPr>
              <w:pStyle w:val="NoSpacing"/>
              <w:rPr>
                <w:rFonts w:ascii="Times New Roman" w:hAnsi="Times New Roman" w:cs="Times New Roman"/>
              </w:rPr>
            </w:pPr>
            <w:r w:rsidRPr="009D6B85">
              <w:rPr>
                <w:rFonts w:ascii="Times New Roman" w:hAnsi="Times New Roman" w:cs="Times New Roman"/>
              </w:rPr>
              <w:t>PUCT</w:t>
            </w:r>
          </w:p>
        </w:tc>
        <w:tc>
          <w:tcPr>
            <w:tcW w:w="2880" w:type="dxa"/>
          </w:tcPr>
          <w:p w14:paraId="17F53306" w14:textId="77777777" w:rsidR="009D6B85" w:rsidRPr="00EE0F74" w:rsidRDefault="009D6B85" w:rsidP="000A3F24">
            <w:pPr>
              <w:pStyle w:val="NoSpacing"/>
              <w:rPr>
                <w:rFonts w:ascii="Times New Roman" w:hAnsi="Times New Roman" w:cs="Times New Roman"/>
                <w:highlight w:val="lightGray"/>
              </w:rPr>
            </w:pPr>
          </w:p>
        </w:tc>
      </w:tr>
      <w:tr w:rsidR="005755BA" w:rsidRPr="009E6504" w14:paraId="33D89C56" w14:textId="77777777" w:rsidTr="00BB76AD">
        <w:tblPrEx>
          <w:tblLook w:val="0000" w:firstRow="0" w:lastRow="0" w:firstColumn="0" w:lastColumn="0" w:noHBand="0" w:noVBand="0"/>
        </w:tblPrEx>
        <w:trPr>
          <w:trHeight w:val="20"/>
        </w:trPr>
        <w:tc>
          <w:tcPr>
            <w:tcW w:w="2250" w:type="dxa"/>
            <w:vAlign w:val="bottom"/>
          </w:tcPr>
          <w:p w14:paraId="5AC257FF" w14:textId="5ABAEA92" w:rsidR="005755BA" w:rsidRPr="009C4ABF" w:rsidRDefault="005755BA" w:rsidP="000A3F24">
            <w:pPr>
              <w:pStyle w:val="NoSpacing"/>
              <w:rPr>
                <w:rFonts w:ascii="Times New Roman" w:hAnsi="Times New Roman" w:cs="Times New Roman"/>
              </w:rPr>
            </w:pPr>
            <w:r w:rsidRPr="009C4ABF">
              <w:rPr>
                <w:rFonts w:ascii="Times New Roman" w:hAnsi="Times New Roman" w:cs="Times New Roman"/>
              </w:rPr>
              <w:t>Wittmeyer, Bob</w:t>
            </w:r>
          </w:p>
        </w:tc>
        <w:tc>
          <w:tcPr>
            <w:tcW w:w="4230" w:type="dxa"/>
          </w:tcPr>
          <w:p w14:paraId="6CB6C7CC" w14:textId="124B1222" w:rsidR="005755BA" w:rsidRPr="009C4ABF" w:rsidRDefault="00CE2887" w:rsidP="000A3F24">
            <w:pPr>
              <w:pStyle w:val="NoSpacing"/>
              <w:rPr>
                <w:rFonts w:ascii="Times New Roman" w:hAnsi="Times New Roman" w:cs="Times New Roman"/>
              </w:rPr>
            </w:pPr>
            <w:r w:rsidRPr="009C4ABF">
              <w:rPr>
                <w:rFonts w:ascii="Times New Roman" w:hAnsi="Times New Roman" w:cs="Times New Roman"/>
              </w:rPr>
              <w:t xml:space="preserve">Broad Reach Power </w:t>
            </w:r>
            <w:r w:rsidR="005755BA" w:rsidRPr="009C4ABF">
              <w:rPr>
                <w:rFonts w:ascii="Times New Roman" w:hAnsi="Times New Roman" w:cs="Times New Roman"/>
              </w:rPr>
              <w:t xml:space="preserve"> </w:t>
            </w:r>
          </w:p>
        </w:tc>
        <w:tc>
          <w:tcPr>
            <w:tcW w:w="2880" w:type="dxa"/>
          </w:tcPr>
          <w:p w14:paraId="3B1BC81C" w14:textId="3F8B62DE" w:rsidR="005755BA" w:rsidRPr="00EE0F74" w:rsidRDefault="005755BA" w:rsidP="000A3F24">
            <w:pPr>
              <w:pStyle w:val="NoSpacing"/>
              <w:rPr>
                <w:rFonts w:ascii="Times New Roman" w:hAnsi="Times New Roman" w:cs="Times New Roman"/>
                <w:highlight w:val="lightGray"/>
              </w:rPr>
            </w:pPr>
          </w:p>
        </w:tc>
      </w:tr>
      <w:tr w:rsidR="002D0445" w:rsidRPr="009E6504" w14:paraId="1C548D23" w14:textId="77777777" w:rsidTr="00BB76AD">
        <w:tblPrEx>
          <w:tblLook w:val="0000" w:firstRow="0" w:lastRow="0" w:firstColumn="0" w:lastColumn="0" w:noHBand="0" w:noVBand="0"/>
        </w:tblPrEx>
        <w:trPr>
          <w:trHeight w:val="20"/>
        </w:trPr>
        <w:tc>
          <w:tcPr>
            <w:tcW w:w="2250" w:type="dxa"/>
            <w:vAlign w:val="bottom"/>
          </w:tcPr>
          <w:p w14:paraId="00168E25" w14:textId="5019C14C" w:rsidR="002D0445" w:rsidRPr="009C4ABF" w:rsidRDefault="002D0445" w:rsidP="000A3F24">
            <w:pPr>
              <w:pStyle w:val="NoSpacing"/>
              <w:rPr>
                <w:rFonts w:ascii="Times New Roman" w:hAnsi="Times New Roman" w:cs="Times New Roman"/>
              </w:rPr>
            </w:pPr>
            <w:r w:rsidRPr="009C4ABF">
              <w:rPr>
                <w:rFonts w:ascii="Times New Roman" w:hAnsi="Times New Roman" w:cs="Times New Roman"/>
              </w:rPr>
              <w:t>Xie, Fei</w:t>
            </w:r>
          </w:p>
        </w:tc>
        <w:tc>
          <w:tcPr>
            <w:tcW w:w="4230" w:type="dxa"/>
          </w:tcPr>
          <w:p w14:paraId="7C57C3C1" w14:textId="7E3C3DB0" w:rsidR="002D0445" w:rsidRPr="009C4ABF" w:rsidRDefault="002D0445" w:rsidP="000A3F24">
            <w:pPr>
              <w:pStyle w:val="NoSpacing"/>
              <w:rPr>
                <w:rFonts w:ascii="Times New Roman" w:hAnsi="Times New Roman" w:cs="Times New Roman"/>
              </w:rPr>
            </w:pPr>
            <w:r w:rsidRPr="009C4ABF">
              <w:rPr>
                <w:rFonts w:ascii="Times New Roman" w:hAnsi="Times New Roman" w:cs="Times New Roman"/>
              </w:rPr>
              <w:t>Austin Energy</w:t>
            </w:r>
          </w:p>
        </w:tc>
        <w:tc>
          <w:tcPr>
            <w:tcW w:w="2880" w:type="dxa"/>
          </w:tcPr>
          <w:p w14:paraId="4DFDCAA9" w14:textId="77777777" w:rsidR="002D0445" w:rsidRPr="00EE0F74" w:rsidRDefault="002D0445" w:rsidP="000A3F24">
            <w:pPr>
              <w:pStyle w:val="NoSpacing"/>
              <w:rPr>
                <w:rFonts w:ascii="Times New Roman" w:hAnsi="Times New Roman" w:cs="Times New Roman"/>
                <w:bCs/>
                <w:highlight w:val="lightGray"/>
              </w:rPr>
            </w:pPr>
          </w:p>
        </w:tc>
      </w:tr>
      <w:tr w:rsidR="00CF2145" w:rsidRPr="009E6504" w14:paraId="5001E0F4" w14:textId="77777777" w:rsidTr="00BB76AD">
        <w:tblPrEx>
          <w:tblLook w:val="0000" w:firstRow="0" w:lastRow="0" w:firstColumn="0" w:lastColumn="0" w:noHBand="0" w:noVBand="0"/>
        </w:tblPrEx>
        <w:trPr>
          <w:trHeight w:val="20"/>
        </w:trPr>
        <w:tc>
          <w:tcPr>
            <w:tcW w:w="2250" w:type="dxa"/>
            <w:vAlign w:val="bottom"/>
          </w:tcPr>
          <w:p w14:paraId="38C072F8" w14:textId="77777777" w:rsidR="009F1137" w:rsidRPr="009D6B85" w:rsidRDefault="009F1137" w:rsidP="000A3F24">
            <w:pPr>
              <w:pStyle w:val="NoSpacing"/>
              <w:rPr>
                <w:rFonts w:ascii="Times New Roman" w:hAnsi="Times New Roman" w:cs="Times New Roman"/>
                <w:i/>
              </w:rPr>
            </w:pPr>
          </w:p>
          <w:p w14:paraId="5CDE9554" w14:textId="77777777" w:rsidR="00CF2145" w:rsidRPr="009D6B85" w:rsidRDefault="00CF2145" w:rsidP="000A3F24">
            <w:pPr>
              <w:pStyle w:val="NoSpacing"/>
              <w:rPr>
                <w:rFonts w:ascii="Times New Roman" w:hAnsi="Times New Roman" w:cs="Times New Roman"/>
                <w:i/>
              </w:rPr>
            </w:pPr>
            <w:r w:rsidRPr="009D6B85">
              <w:rPr>
                <w:rFonts w:ascii="Times New Roman" w:hAnsi="Times New Roman" w:cs="Times New Roman"/>
                <w:i/>
              </w:rPr>
              <w:t>ERCOT Staff</w:t>
            </w:r>
          </w:p>
        </w:tc>
        <w:tc>
          <w:tcPr>
            <w:tcW w:w="4230" w:type="dxa"/>
          </w:tcPr>
          <w:p w14:paraId="62139925" w14:textId="77777777" w:rsidR="00CF2145" w:rsidRPr="00EE0F74" w:rsidRDefault="00CF2145" w:rsidP="000A3F24">
            <w:pPr>
              <w:pStyle w:val="NoSpacing"/>
              <w:rPr>
                <w:rFonts w:ascii="Times New Roman" w:hAnsi="Times New Roman" w:cs="Times New Roman"/>
                <w:i/>
                <w:highlight w:val="lightGray"/>
              </w:rPr>
            </w:pPr>
          </w:p>
        </w:tc>
        <w:tc>
          <w:tcPr>
            <w:tcW w:w="2880" w:type="dxa"/>
          </w:tcPr>
          <w:p w14:paraId="24E71448" w14:textId="77777777" w:rsidR="00CF2145" w:rsidRPr="00EE0F74" w:rsidRDefault="00CF2145" w:rsidP="000A3F24">
            <w:pPr>
              <w:pStyle w:val="NoSpacing"/>
              <w:rPr>
                <w:rFonts w:ascii="Times New Roman" w:hAnsi="Times New Roman" w:cs="Times New Roman"/>
                <w:i/>
                <w:highlight w:val="lightGray"/>
              </w:rPr>
            </w:pPr>
          </w:p>
        </w:tc>
      </w:tr>
      <w:tr w:rsidR="00CF2145" w:rsidRPr="009E6504" w14:paraId="2E8E1A11" w14:textId="77777777" w:rsidTr="00BB76AD">
        <w:tblPrEx>
          <w:tblLook w:val="0000" w:firstRow="0" w:lastRow="0" w:firstColumn="0" w:lastColumn="0" w:noHBand="0" w:noVBand="0"/>
        </w:tblPrEx>
        <w:trPr>
          <w:trHeight w:val="20"/>
        </w:trPr>
        <w:tc>
          <w:tcPr>
            <w:tcW w:w="2250" w:type="dxa"/>
            <w:vAlign w:val="bottom"/>
          </w:tcPr>
          <w:p w14:paraId="731FBF76" w14:textId="77777777" w:rsidR="00CF2145" w:rsidRPr="009D6B85" w:rsidRDefault="00CF2145" w:rsidP="000A3F24">
            <w:pPr>
              <w:pStyle w:val="NoSpacing"/>
              <w:rPr>
                <w:rFonts w:ascii="Times New Roman" w:hAnsi="Times New Roman" w:cs="Times New Roman"/>
              </w:rPr>
            </w:pPr>
            <w:r w:rsidRPr="009D6B85">
              <w:rPr>
                <w:rFonts w:ascii="Times New Roman" w:hAnsi="Times New Roman" w:cs="Times New Roman"/>
              </w:rPr>
              <w:t>Albracht, Brittney</w:t>
            </w:r>
          </w:p>
        </w:tc>
        <w:tc>
          <w:tcPr>
            <w:tcW w:w="4230" w:type="dxa"/>
          </w:tcPr>
          <w:p w14:paraId="2401155E"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589D8898" w14:textId="67BDBF69" w:rsidR="00CF2145" w:rsidRPr="00EE0F74" w:rsidRDefault="00CF2145" w:rsidP="000A3F24">
            <w:pPr>
              <w:pStyle w:val="NoSpacing"/>
              <w:rPr>
                <w:rFonts w:ascii="Times New Roman" w:hAnsi="Times New Roman" w:cs="Times New Roman"/>
                <w:highlight w:val="lightGray"/>
              </w:rPr>
            </w:pPr>
          </w:p>
        </w:tc>
      </w:tr>
      <w:tr w:rsidR="00CF2145" w:rsidRPr="009E6504" w14:paraId="1E99E30B" w14:textId="77777777" w:rsidTr="00BB76AD">
        <w:tblPrEx>
          <w:tblLook w:val="0000" w:firstRow="0" w:lastRow="0" w:firstColumn="0" w:lastColumn="0" w:noHBand="0" w:noVBand="0"/>
        </w:tblPrEx>
        <w:trPr>
          <w:trHeight w:val="20"/>
        </w:trPr>
        <w:tc>
          <w:tcPr>
            <w:tcW w:w="2250" w:type="dxa"/>
            <w:vAlign w:val="bottom"/>
          </w:tcPr>
          <w:p w14:paraId="6F60AFA7" w14:textId="77777777" w:rsidR="00CF2145" w:rsidRPr="009D6B85" w:rsidRDefault="00CF2145" w:rsidP="000A3F24">
            <w:pPr>
              <w:pStyle w:val="NoSpacing"/>
              <w:rPr>
                <w:rFonts w:ascii="Times New Roman" w:hAnsi="Times New Roman" w:cs="Times New Roman"/>
              </w:rPr>
            </w:pPr>
            <w:r w:rsidRPr="009D6B85">
              <w:rPr>
                <w:rFonts w:ascii="Times New Roman" w:hAnsi="Times New Roman" w:cs="Times New Roman"/>
              </w:rPr>
              <w:t>Anderson, Troy</w:t>
            </w:r>
          </w:p>
        </w:tc>
        <w:tc>
          <w:tcPr>
            <w:tcW w:w="4230" w:type="dxa"/>
          </w:tcPr>
          <w:p w14:paraId="6B3F7DC5"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7DC8E22D" w14:textId="412ABA7D" w:rsidR="00CF2145" w:rsidRPr="00EE0F74" w:rsidRDefault="00CF2145" w:rsidP="000A3F24">
            <w:pPr>
              <w:pStyle w:val="NoSpacing"/>
              <w:rPr>
                <w:rFonts w:ascii="Times New Roman" w:hAnsi="Times New Roman" w:cs="Times New Roman"/>
                <w:highlight w:val="lightGray"/>
              </w:rPr>
            </w:pPr>
          </w:p>
        </w:tc>
      </w:tr>
      <w:tr w:rsidR="004A2CBD" w:rsidRPr="009E6504" w14:paraId="2D22BC8D" w14:textId="77777777" w:rsidTr="00BB76AD">
        <w:tblPrEx>
          <w:tblLook w:val="0000" w:firstRow="0" w:lastRow="0" w:firstColumn="0" w:lastColumn="0" w:noHBand="0" w:noVBand="0"/>
        </w:tblPrEx>
        <w:trPr>
          <w:trHeight w:val="20"/>
        </w:trPr>
        <w:tc>
          <w:tcPr>
            <w:tcW w:w="2250" w:type="dxa"/>
            <w:vAlign w:val="bottom"/>
          </w:tcPr>
          <w:p w14:paraId="5C5E3032" w14:textId="37BCEE63" w:rsidR="004A2CBD" w:rsidRPr="00EE0F74" w:rsidRDefault="004A2CBD" w:rsidP="000A3F24">
            <w:pPr>
              <w:pStyle w:val="NoSpacing"/>
              <w:rPr>
                <w:rFonts w:ascii="Times New Roman" w:hAnsi="Times New Roman" w:cs="Times New Roman"/>
                <w:highlight w:val="lightGray"/>
              </w:rPr>
            </w:pPr>
            <w:r w:rsidRPr="009D6B85">
              <w:rPr>
                <w:rFonts w:ascii="Times New Roman" w:hAnsi="Times New Roman" w:cs="Times New Roman"/>
              </w:rPr>
              <w:t>Bigbee, Nathan</w:t>
            </w:r>
          </w:p>
        </w:tc>
        <w:tc>
          <w:tcPr>
            <w:tcW w:w="4230" w:type="dxa"/>
          </w:tcPr>
          <w:p w14:paraId="246BC814" w14:textId="77777777" w:rsidR="004A2CBD" w:rsidRPr="00EE0F74" w:rsidRDefault="004A2CBD" w:rsidP="000A3F24">
            <w:pPr>
              <w:pStyle w:val="NoSpacing"/>
              <w:rPr>
                <w:rFonts w:ascii="Times New Roman" w:hAnsi="Times New Roman" w:cs="Times New Roman"/>
                <w:highlight w:val="lightGray"/>
              </w:rPr>
            </w:pPr>
          </w:p>
        </w:tc>
        <w:tc>
          <w:tcPr>
            <w:tcW w:w="2880" w:type="dxa"/>
          </w:tcPr>
          <w:p w14:paraId="55E77FE8" w14:textId="756504BF" w:rsidR="004A2CBD" w:rsidRPr="00EE0F74" w:rsidRDefault="004A2CBD" w:rsidP="000A3F24">
            <w:pPr>
              <w:pStyle w:val="NoSpacing"/>
              <w:rPr>
                <w:rFonts w:ascii="Times New Roman" w:hAnsi="Times New Roman" w:cs="Times New Roman"/>
                <w:bCs/>
                <w:highlight w:val="lightGray"/>
              </w:rPr>
            </w:pPr>
          </w:p>
        </w:tc>
      </w:tr>
      <w:tr w:rsidR="001C48A7" w:rsidRPr="009E6504" w14:paraId="79890D9F" w14:textId="77777777" w:rsidTr="00BB76AD">
        <w:tblPrEx>
          <w:tblLook w:val="0000" w:firstRow="0" w:lastRow="0" w:firstColumn="0" w:lastColumn="0" w:noHBand="0" w:noVBand="0"/>
        </w:tblPrEx>
        <w:trPr>
          <w:trHeight w:val="20"/>
        </w:trPr>
        <w:tc>
          <w:tcPr>
            <w:tcW w:w="2250" w:type="dxa"/>
            <w:vAlign w:val="bottom"/>
          </w:tcPr>
          <w:p w14:paraId="6C6C3DE6" w14:textId="07D20FA3" w:rsidR="001C48A7" w:rsidRPr="00EE0F74" w:rsidRDefault="001C48A7" w:rsidP="000A3F24">
            <w:pPr>
              <w:pStyle w:val="NoSpacing"/>
              <w:rPr>
                <w:rFonts w:ascii="Times New Roman" w:hAnsi="Times New Roman" w:cs="Times New Roman"/>
                <w:highlight w:val="lightGray"/>
              </w:rPr>
            </w:pPr>
            <w:r w:rsidRPr="009D6B85">
              <w:rPr>
                <w:rFonts w:ascii="Times New Roman" w:hAnsi="Times New Roman" w:cs="Times New Roman"/>
              </w:rPr>
              <w:t>Billo, Jeff</w:t>
            </w:r>
          </w:p>
        </w:tc>
        <w:tc>
          <w:tcPr>
            <w:tcW w:w="4230" w:type="dxa"/>
          </w:tcPr>
          <w:p w14:paraId="0F8F9C44" w14:textId="77777777" w:rsidR="001C48A7" w:rsidRPr="00EE0F74" w:rsidRDefault="001C48A7" w:rsidP="000A3F24">
            <w:pPr>
              <w:pStyle w:val="NoSpacing"/>
              <w:rPr>
                <w:rFonts w:ascii="Times New Roman" w:hAnsi="Times New Roman" w:cs="Times New Roman"/>
                <w:highlight w:val="lightGray"/>
              </w:rPr>
            </w:pPr>
          </w:p>
        </w:tc>
        <w:tc>
          <w:tcPr>
            <w:tcW w:w="2880" w:type="dxa"/>
          </w:tcPr>
          <w:p w14:paraId="136A8BFC" w14:textId="3F73F8EA" w:rsidR="001C48A7" w:rsidRPr="00EE0F74" w:rsidRDefault="001C48A7" w:rsidP="000A3F24">
            <w:pPr>
              <w:pStyle w:val="NoSpacing"/>
              <w:rPr>
                <w:rFonts w:ascii="Times New Roman" w:hAnsi="Times New Roman" w:cs="Times New Roman"/>
                <w:highlight w:val="lightGray"/>
              </w:rPr>
            </w:pPr>
          </w:p>
        </w:tc>
      </w:tr>
      <w:tr w:rsidR="009D6B85" w:rsidRPr="009E6504" w14:paraId="6C3FA40B" w14:textId="77777777" w:rsidTr="00BB76AD">
        <w:tblPrEx>
          <w:tblLook w:val="0000" w:firstRow="0" w:lastRow="0" w:firstColumn="0" w:lastColumn="0" w:noHBand="0" w:noVBand="0"/>
        </w:tblPrEx>
        <w:trPr>
          <w:trHeight w:val="20"/>
        </w:trPr>
        <w:tc>
          <w:tcPr>
            <w:tcW w:w="2250" w:type="dxa"/>
            <w:vAlign w:val="bottom"/>
          </w:tcPr>
          <w:p w14:paraId="6A345381" w14:textId="5E150979" w:rsidR="009D6B85" w:rsidRPr="009D6B85" w:rsidRDefault="009D6B85" w:rsidP="000A3F24">
            <w:pPr>
              <w:pStyle w:val="NoSpacing"/>
              <w:rPr>
                <w:rFonts w:ascii="Times New Roman" w:hAnsi="Times New Roman" w:cs="Times New Roman"/>
              </w:rPr>
            </w:pPr>
            <w:r>
              <w:rPr>
                <w:rFonts w:ascii="Times New Roman" w:hAnsi="Times New Roman" w:cs="Times New Roman"/>
              </w:rPr>
              <w:t xml:space="preserve">Blevins, Bill </w:t>
            </w:r>
          </w:p>
        </w:tc>
        <w:tc>
          <w:tcPr>
            <w:tcW w:w="4230" w:type="dxa"/>
          </w:tcPr>
          <w:p w14:paraId="7474603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2F9B19F5" w14:textId="77777777" w:rsidR="009D6B85" w:rsidRPr="00EE0F74" w:rsidRDefault="009D6B85" w:rsidP="000A3F24">
            <w:pPr>
              <w:pStyle w:val="NoSpacing"/>
              <w:rPr>
                <w:rFonts w:ascii="Times New Roman" w:hAnsi="Times New Roman" w:cs="Times New Roman"/>
                <w:highlight w:val="lightGray"/>
              </w:rPr>
            </w:pPr>
          </w:p>
        </w:tc>
      </w:tr>
      <w:tr w:rsidR="00CF2145" w:rsidRPr="009E6504" w14:paraId="18855D44" w14:textId="77777777" w:rsidTr="00BB76AD">
        <w:tblPrEx>
          <w:tblLook w:val="0000" w:firstRow="0" w:lastRow="0" w:firstColumn="0" w:lastColumn="0" w:noHBand="0" w:noVBand="0"/>
        </w:tblPrEx>
        <w:trPr>
          <w:trHeight w:val="20"/>
        </w:trPr>
        <w:tc>
          <w:tcPr>
            <w:tcW w:w="2250" w:type="dxa"/>
            <w:vAlign w:val="bottom"/>
          </w:tcPr>
          <w:p w14:paraId="493081E1" w14:textId="77777777" w:rsidR="00CF2145" w:rsidRPr="00EE0F74" w:rsidRDefault="00CF2145" w:rsidP="000A3F24">
            <w:pPr>
              <w:pStyle w:val="NoSpacing"/>
              <w:rPr>
                <w:rFonts w:ascii="Times New Roman" w:hAnsi="Times New Roman" w:cs="Times New Roman"/>
                <w:highlight w:val="lightGray"/>
              </w:rPr>
            </w:pPr>
            <w:r w:rsidRPr="009D6B85">
              <w:rPr>
                <w:rFonts w:ascii="Times New Roman" w:hAnsi="Times New Roman" w:cs="Times New Roman"/>
              </w:rPr>
              <w:t>Boren, Ann</w:t>
            </w:r>
          </w:p>
        </w:tc>
        <w:tc>
          <w:tcPr>
            <w:tcW w:w="4230" w:type="dxa"/>
          </w:tcPr>
          <w:p w14:paraId="64F36D14" w14:textId="77777777" w:rsidR="00CF2145" w:rsidRPr="00EE0F74" w:rsidRDefault="00CF2145" w:rsidP="000A3F24">
            <w:pPr>
              <w:pStyle w:val="NoSpacing"/>
              <w:rPr>
                <w:rFonts w:ascii="Times New Roman" w:hAnsi="Times New Roman" w:cs="Times New Roman"/>
                <w:highlight w:val="lightGray"/>
              </w:rPr>
            </w:pPr>
          </w:p>
        </w:tc>
        <w:tc>
          <w:tcPr>
            <w:tcW w:w="2880" w:type="dxa"/>
          </w:tcPr>
          <w:p w14:paraId="69AC7806" w14:textId="2A35CCB0" w:rsidR="00CF2145" w:rsidRPr="00EE0F74" w:rsidRDefault="00CF2145" w:rsidP="000A3F24">
            <w:pPr>
              <w:pStyle w:val="NoSpacing"/>
              <w:rPr>
                <w:rFonts w:ascii="Times New Roman" w:hAnsi="Times New Roman" w:cs="Times New Roman"/>
                <w:highlight w:val="lightGray"/>
              </w:rPr>
            </w:pPr>
          </w:p>
        </w:tc>
      </w:tr>
      <w:tr w:rsidR="00CF35BB" w:rsidRPr="009E6504" w14:paraId="7AEF9958" w14:textId="77777777" w:rsidTr="00BB76AD">
        <w:tblPrEx>
          <w:tblLook w:val="0000" w:firstRow="0" w:lastRow="0" w:firstColumn="0" w:lastColumn="0" w:noHBand="0" w:noVBand="0"/>
        </w:tblPrEx>
        <w:trPr>
          <w:trHeight w:val="20"/>
        </w:trPr>
        <w:tc>
          <w:tcPr>
            <w:tcW w:w="2250" w:type="dxa"/>
          </w:tcPr>
          <w:p w14:paraId="2D3440FE" w14:textId="625FD0C6" w:rsidR="00CF35BB" w:rsidRPr="009D6B85" w:rsidRDefault="00CF35BB" w:rsidP="000A3F24">
            <w:pPr>
              <w:pStyle w:val="NoSpacing"/>
              <w:rPr>
                <w:rFonts w:ascii="Times New Roman" w:hAnsi="Times New Roman" w:cs="Times New Roman"/>
              </w:rPr>
            </w:pPr>
            <w:r w:rsidRPr="009D6B85">
              <w:rPr>
                <w:rFonts w:ascii="Times New Roman" w:hAnsi="Times New Roman" w:cs="Times New Roman"/>
              </w:rPr>
              <w:t>Castillo, Leo</w:t>
            </w:r>
          </w:p>
        </w:tc>
        <w:tc>
          <w:tcPr>
            <w:tcW w:w="4230" w:type="dxa"/>
          </w:tcPr>
          <w:p w14:paraId="48AE0F96" w14:textId="77777777" w:rsidR="00CF35BB" w:rsidRPr="00EE0F74" w:rsidRDefault="00CF35BB" w:rsidP="000A3F24">
            <w:pPr>
              <w:pStyle w:val="NoSpacing"/>
              <w:rPr>
                <w:rFonts w:ascii="Times New Roman" w:hAnsi="Times New Roman" w:cs="Times New Roman"/>
                <w:highlight w:val="lightGray"/>
              </w:rPr>
            </w:pPr>
          </w:p>
        </w:tc>
        <w:tc>
          <w:tcPr>
            <w:tcW w:w="2880" w:type="dxa"/>
          </w:tcPr>
          <w:p w14:paraId="5898D9FD" w14:textId="112F083B" w:rsidR="00CF35BB" w:rsidRPr="00EE0F74" w:rsidRDefault="00CF35BB" w:rsidP="000A3F24">
            <w:pPr>
              <w:pStyle w:val="NoSpacing"/>
              <w:rPr>
                <w:rFonts w:ascii="Times New Roman" w:hAnsi="Times New Roman" w:cs="Times New Roman"/>
                <w:highlight w:val="lightGray"/>
              </w:rPr>
            </w:pPr>
          </w:p>
        </w:tc>
      </w:tr>
      <w:tr w:rsidR="002E7241" w:rsidRPr="009E6504" w14:paraId="08BDDF62" w14:textId="77777777" w:rsidTr="00BB76AD">
        <w:tblPrEx>
          <w:tblLook w:val="0000" w:firstRow="0" w:lastRow="0" w:firstColumn="0" w:lastColumn="0" w:noHBand="0" w:noVBand="0"/>
        </w:tblPrEx>
        <w:trPr>
          <w:trHeight w:val="20"/>
        </w:trPr>
        <w:tc>
          <w:tcPr>
            <w:tcW w:w="2250" w:type="dxa"/>
          </w:tcPr>
          <w:p w14:paraId="71302BC5" w14:textId="0D078966" w:rsidR="002E7241" w:rsidRPr="009D6B85" w:rsidRDefault="002E7241" w:rsidP="000A3F24">
            <w:pPr>
              <w:pStyle w:val="NoSpacing"/>
              <w:rPr>
                <w:rFonts w:ascii="Times New Roman" w:hAnsi="Times New Roman" w:cs="Times New Roman"/>
              </w:rPr>
            </w:pPr>
            <w:r w:rsidRPr="009D6B85">
              <w:rPr>
                <w:rFonts w:ascii="Times New Roman" w:hAnsi="Times New Roman" w:cs="Times New Roman"/>
              </w:rPr>
              <w:t>Chambers, Jason</w:t>
            </w:r>
          </w:p>
        </w:tc>
        <w:tc>
          <w:tcPr>
            <w:tcW w:w="4230" w:type="dxa"/>
          </w:tcPr>
          <w:p w14:paraId="600C1508"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4A8FC679" w14:textId="545B7741" w:rsidR="002E7241" w:rsidRPr="00EE0F74" w:rsidRDefault="002E7241" w:rsidP="000A3F24">
            <w:pPr>
              <w:pStyle w:val="NoSpacing"/>
              <w:rPr>
                <w:rFonts w:ascii="Times New Roman" w:hAnsi="Times New Roman" w:cs="Times New Roman"/>
                <w:highlight w:val="lightGray"/>
              </w:rPr>
            </w:pPr>
          </w:p>
        </w:tc>
      </w:tr>
      <w:tr w:rsidR="006F26CC" w:rsidRPr="009E6504" w14:paraId="6067401C" w14:textId="77777777" w:rsidTr="00BB76AD">
        <w:tblPrEx>
          <w:tblLook w:val="0000" w:firstRow="0" w:lastRow="0" w:firstColumn="0" w:lastColumn="0" w:noHBand="0" w:noVBand="0"/>
        </w:tblPrEx>
        <w:trPr>
          <w:trHeight w:val="20"/>
        </w:trPr>
        <w:tc>
          <w:tcPr>
            <w:tcW w:w="2250" w:type="dxa"/>
          </w:tcPr>
          <w:p w14:paraId="253DD413" w14:textId="620EEC8B" w:rsidR="000A45AC" w:rsidRPr="00EE0F74" w:rsidRDefault="006F26CC" w:rsidP="000A3F24">
            <w:pPr>
              <w:pStyle w:val="NoSpacing"/>
              <w:rPr>
                <w:rFonts w:ascii="Times New Roman" w:hAnsi="Times New Roman" w:cs="Times New Roman"/>
                <w:highlight w:val="lightGray"/>
              </w:rPr>
            </w:pPr>
            <w:r w:rsidRPr="009D6B85">
              <w:rPr>
                <w:rFonts w:ascii="Times New Roman" w:hAnsi="Times New Roman" w:cs="Times New Roman"/>
              </w:rPr>
              <w:t>Clifton, Suzy</w:t>
            </w:r>
          </w:p>
        </w:tc>
        <w:tc>
          <w:tcPr>
            <w:tcW w:w="4230" w:type="dxa"/>
          </w:tcPr>
          <w:p w14:paraId="4FFDAFD9" w14:textId="77777777" w:rsidR="006F26CC" w:rsidRPr="00EE0F74" w:rsidRDefault="006F26CC" w:rsidP="000A3F24">
            <w:pPr>
              <w:pStyle w:val="NoSpacing"/>
              <w:rPr>
                <w:rFonts w:ascii="Times New Roman" w:hAnsi="Times New Roman" w:cs="Times New Roman"/>
                <w:highlight w:val="lightGray"/>
              </w:rPr>
            </w:pPr>
          </w:p>
        </w:tc>
        <w:tc>
          <w:tcPr>
            <w:tcW w:w="2880" w:type="dxa"/>
          </w:tcPr>
          <w:p w14:paraId="524FF498" w14:textId="559D9FCF" w:rsidR="006F26CC" w:rsidRPr="00EE0F74" w:rsidRDefault="006F26CC" w:rsidP="000A3F24">
            <w:pPr>
              <w:pStyle w:val="NoSpacing"/>
              <w:rPr>
                <w:rFonts w:ascii="Times New Roman" w:hAnsi="Times New Roman" w:cs="Times New Roman"/>
                <w:highlight w:val="lightGray"/>
              </w:rPr>
            </w:pPr>
          </w:p>
        </w:tc>
      </w:tr>
      <w:tr w:rsidR="009D6B85" w:rsidRPr="009E6504" w14:paraId="4890EDF8" w14:textId="77777777" w:rsidTr="00BB76AD">
        <w:tblPrEx>
          <w:tblLook w:val="0000" w:firstRow="0" w:lastRow="0" w:firstColumn="0" w:lastColumn="0" w:noHBand="0" w:noVBand="0"/>
        </w:tblPrEx>
        <w:trPr>
          <w:trHeight w:val="20"/>
        </w:trPr>
        <w:tc>
          <w:tcPr>
            <w:tcW w:w="2250" w:type="dxa"/>
          </w:tcPr>
          <w:p w14:paraId="36F50F7A" w14:textId="52D11F64" w:rsidR="009D6B85" w:rsidRPr="009D6B85" w:rsidRDefault="009D6B85" w:rsidP="000A3F24">
            <w:pPr>
              <w:pStyle w:val="NoSpacing"/>
              <w:rPr>
                <w:rFonts w:ascii="Times New Roman" w:hAnsi="Times New Roman" w:cs="Times New Roman"/>
              </w:rPr>
            </w:pPr>
            <w:r>
              <w:rPr>
                <w:rFonts w:ascii="Times New Roman" w:hAnsi="Times New Roman" w:cs="Times New Roman"/>
              </w:rPr>
              <w:t>Dinopol, Ohlen</w:t>
            </w:r>
          </w:p>
        </w:tc>
        <w:tc>
          <w:tcPr>
            <w:tcW w:w="4230" w:type="dxa"/>
          </w:tcPr>
          <w:p w14:paraId="725F9754"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83D73D1" w14:textId="77777777" w:rsidR="009D6B85" w:rsidRPr="00EE0F74" w:rsidRDefault="009D6B85" w:rsidP="000A3F24">
            <w:pPr>
              <w:pStyle w:val="NoSpacing"/>
              <w:rPr>
                <w:rFonts w:ascii="Times New Roman" w:hAnsi="Times New Roman" w:cs="Times New Roman"/>
                <w:highlight w:val="lightGray"/>
              </w:rPr>
            </w:pPr>
          </w:p>
        </w:tc>
      </w:tr>
      <w:tr w:rsidR="001C48A7" w:rsidRPr="009E6504" w14:paraId="0351204E" w14:textId="77777777" w:rsidTr="00BB76AD">
        <w:tblPrEx>
          <w:tblLook w:val="0000" w:firstRow="0" w:lastRow="0" w:firstColumn="0" w:lastColumn="0" w:noHBand="0" w:noVBand="0"/>
        </w:tblPrEx>
        <w:trPr>
          <w:trHeight w:val="20"/>
        </w:trPr>
        <w:tc>
          <w:tcPr>
            <w:tcW w:w="2250" w:type="dxa"/>
          </w:tcPr>
          <w:p w14:paraId="5106165D" w14:textId="6DD6B712" w:rsidR="001C48A7" w:rsidRPr="00EE0F74" w:rsidRDefault="001C48A7" w:rsidP="000A3F24">
            <w:pPr>
              <w:pStyle w:val="NoSpacing"/>
              <w:rPr>
                <w:rFonts w:ascii="Times New Roman" w:hAnsi="Times New Roman" w:cs="Times New Roman"/>
                <w:highlight w:val="lightGray"/>
              </w:rPr>
            </w:pPr>
            <w:r w:rsidRPr="009D6B85">
              <w:rPr>
                <w:rFonts w:ascii="Times New Roman" w:hAnsi="Times New Roman" w:cs="Times New Roman"/>
              </w:rPr>
              <w:t>Fohn, Doug</w:t>
            </w:r>
          </w:p>
        </w:tc>
        <w:tc>
          <w:tcPr>
            <w:tcW w:w="4230" w:type="dxa"/>
          </w:tcPr>
          <w:p w14:paraId="7194BC28" w14:textId="77777777" w:rsidR="001C48A7" w:rsidRPr="00EE0F74" w:rsidRDefault="001C48A7" w:rsidP="000A3F24">
            <w:pPr>
              <w:pStyle w:val="NoSpacing"/>
              <w:rPr>
                <w:rFonts w:ascii="Times New Roman" w:hAnsi="Times New Roman" w:cs="Times New Roman"/>
                <w:highlight w:val="lightGray"/>
              </w:rPr>
            </w:pPr>
          </w:p>
        </w:tc>
        <w:tc>
          <w:tcPr>
            <w:tcW w:w="2880" w:type="dxa"/>
          </w:tcPr>
          <w:p w14:paraId="72034A95" w14:textId="5A42C879" w:rsidR="001C48A7" w:rsidRPr="00EE0F74" w:rsidRDefault="001C48A7" w:rsidP="000A3F24">
            <w:pPr>
              <w:pStyle w:val="NoSpacing"/>
              <w:rPr>
                <w:rFonts w:ascii="Times New Roman" w:hAnsi="Times New Roman" w:cs="Times New Roman"/>
                <w:bCs/>
                <w:highlight w:val="lightGray"/>
              </w:rPr>
            </w:pPr>
          </w:p>
        </w:tc>
      </w:tr>
      <w:tr w:rsidR="002E7241" w:rsidRPr="009E6504" w14:paraId="62D38379" w14:textId="77777777" w:rsidTr="00BB76AD">
        <w:tblPrEx>
          <w:tblLook w:val="0000" w:firstRow="0" w:lastRow="0" w:firstColumn="0" w:lastColumn="0" w:noHBand="0" w:noVBand="0"/>
        </w:tblPrEx>
        <w:trPr>
          <w:trHeight w:val="20"/>
        </w:trPr>
        <w:tc>
          <w:tcPr>
            <w:tcW w:w="2250" w:type="dxa"/>
          </w:tcPr>
          <w:p w14:paraId="44541442" w14:textId="1CC01711" w:rsidR="002E7241" w:rsidRPr="00EE0F74" w:rsidRDefault="002E7241" w:rsidP="000A3F24">
            <w:pPr>
              <w:pStyle w:val="NoSpacing"/>
              <w:rPr>
                <w:rFonts w:ascii="Times New Roman" w:hAnsi="Times New Roman" w:cs="Times New Roman"/>
                <w:highlight w:val="lightGray"/>
              </w:rPr>
            </w:pPr>
            <w:r w:rsidRPr="009D6B85">
              <w:rPr>
                <w:rFonts w:ascii="Times New Roman" w:hAnsi="Times New Roman" w:cs="Times New Roman"/>
              </w:rPr>
              <w:t>Frosch, Colleen</w:t>
            </w:r>
          </w:p>
        </w:tc>
        <w:tc>
          <w:tcPr>
            <w:tcW w:w="4230" w:type="dxa"/>
          </w:tcPr>
          <w:p w14:paraId="689A0436"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77A07C75" w14:textId="4F11ADE9" w:rsidR="002E7241" w:rsidRPr="00EE0F74" w:rsidRDefault="002E7241" w:rsidP="000A3F24">
            <w:pPr>
              <w:pStyle w:val="NoSpacing"/>
              <w:rPr>
                <w:rFonts w:ascii="Times New Roman" w:hAnsi="Times New Roman" w:cs="Times New Roman"/>
                <w:bCs/>
                <w:highlight w:val="lightGray"/>
              </w:rPr>
            </w:pPr>
          </w:p>
        </w:tc>
      </w:tr>
      <w:tr w:rsidR="009D6B85" w:rsidRPr="009E6504" w14:paraId="64BF40C0" w14:textId="77777777" w:rsidTr="00BB76AD">
        <w:tblPrEx>
          <w:tblLook w:val="0000" w:firstRow="0" w:lastRow="0" w:firstColumn="0" w:lastColumn="0" w:noHBand="0" w:noVBand="0"/>
        </w:tblPrEx>
        <w:trPr>
          <w:trHeight w:val="20"/>
        </w:trPr>
        <w:tc>
          <w:tcPr>
            <w:tcW w:w="2250" w:type="dxa"/>
          </w:tcPr>
          <w:p w14:paraId="62F17AC9" w14:textId="5E8452DE" w:rsidR="009D6B85" w:rsidRPr="009D6B85" w:rsidRDefault="009D6B85" w:rsidP="000A3F24">
            <w:pPr>
              <w:pStyle w:val="NoSpacing"/>
              <w:rPr>
                <w:rFonts w:ascii="Times New Roman" w:hAnsi="Times New Roman" w:cs="Times New Roman"/>
              </w:rPr>
            </w:pPr>
            <w:r>
              <w:rPr>
                <w:rFonts w:ascii="Times New Roman" w:hAnsi="Times New Roman" w:cs="Times New Roman"/>
              </w:rPr>
              <w:t>Garcia, Freddy</w:t>
            </w:r>
          </w:p>
        </w:tc>
        <w:tc>
          <w:tcPr>
            <w:tcW w:w="4230" w:type="dxa"/>
          </w:tcPr>
          <w:p w14:paraId="650050ED"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82D811E" w14:textId="77777777" w:rsidR="009D6B85" w:rsidRPr="00EE0F74" w:rsidRDefault="009D6B85" w:rsidP="000A3F24">
            <w:pPr>
              <w:pStyle w:val="NoSpacing"/>
              <w:rPr>
                <w:rFonts w:ascii="Times New Roman" w:hAnsi="Times New Roman" w:cs="Times New Roman"/>
                <w:bCs/>
                <w:highlight w:val="lightGray"/>
              </w:rPr>
            </w:pPr>
          </w:p>
        </w:tc>
      </w:tr>
      <w:tr w:rsidR="002E7241" w:rsidRPr="009E6504" w14:paraId="7328EA56" w14:textId="77777777" w:rsidTr="00BB76AD">
        <w:tblPrEx>
          <w:tblLook w:val="0000" w:firstRow="0" w:lastRow="0" w:firstColumn="0" w:lastColumn="0" w:noHBand="0" w:noVBand="0"/>
        </w:tblPrEx>
        <w:trPr>
          <w:trHeight w:val="20"/>
        </w:trPr>
        <w:tc>
          <w:tcPr>
            <w:tcW w:w="2250" w:type="dxa"/>
          </w:tcPr>
          <w:p w14:paraId="10DAC1D6" w14:textId="3F614324" w:rsidR="002E7241" w:rsidRPr="00EE0F74" w:rsidRDefault="002E7241" w:rsidP="000A3F24">
            <w:pPr>
              <w:pStyle w:val="NoSpacing"/>
              <w:rPr>
                <w:rFonts w:ascii="Times New Roman" w:hAnsi="Times New Roman" w:cs="Times New Roman"/>
                <w:highlight w:val="lightGray"/>
              </w:rPr>
            </w:pPr>
            <w:r w:rsidRPr="009D6B85">
              <w:rPr>
                <w:rFonts w:ascii="Times New Roman" w:hAnsi="Times New Roman" w:cs="Times New Roman"/>
              </w:rPr>
              <w:t>Gallo, Andy</w:t>
            </w:r>
          </w:p>
        </w:tc>
        <w:tc>
          <w:tcPr>
            <w:tcW w:w="4230" w:type="dxa"/>
          </w:tcPr>
          <w:p w14:paraId="334AF720" w14:textId="77777777" w:rsidR="002E7241" w:rsidRPr="00EE0F74" w:rsidRDefault="002E7241" w:rsidP="000A3F24">
            <w:pPr>
              <w:pStyle w:val="NoSpacing"/>
              <w:rPr>
                <w:rFonts w:ascii="Times New Roman" w:hAnsi="Times New Roman" w:cs="Times New Roman"/>
                <w:highlight w:val="lightGray"/>
              </w:rPr>
            </w:pPr>
          </w:p>
        </w:tc>
        <w:tc>
          <w:tcPr>
            <w:tcW w:w="2880" w:type="dxa"/>
          </w:tcPr>
          <w:p w14:paraId="5DF74BEF" w14:textId="7449A952" w:rsidR="002E7241" w:rsidRPr="00EE0F74" w:rsidRDefault="002E7241" w:rsidP="000A3F24">
            <w:pPr>
              <w:pStyle w:val="NoSpacing"/>
              <w:rPr>
                <w:rFonts w:ascii="Times New Roman" w:hAnsi="Times New Roman" w:cs="Times New Roman"/>
                <w:bCs/>
                <w:highlight w:val="lightGray"/>
              </w:rPr>
            </w:pPr>
          </w:p>
        </w:tc>
      </w:tr>
      <w:tr w:rsidR="009D6B85" w:rsidRPr="009E6504" w14:paraId="13C9388F" w14:textId="77777777" w:rsidTr="00BB76AD">
        <w:tblPrEx>
          <w:tblLook w:val="0000" w:firstRow="0" w:lastRow="0" w:firstColumn="0" w:lastColumn="0" w:noHBand="0" w:noVBand="0"/>
        </w:tblPrEx>
        <w:trPr>
          <w:trHeight w:val="20"/>
        </w:trPr>
        <w:tc>
          <w:tcPr>
            <w:tcW w:w="2250" w:type="dxa"/>
          </w:tcPr>
          <w:p w14:paraId="6B6C03D3" w14:textId="0C7470E3" w:rsidR="009D6B85" w:rsidRPr="009D6B85" w:rsidRDefault="009D6B85" w:rsidP="000A3F24">
            <w:pPr>
              <w:pStyle w:val="NoSpacing"/>
              <w:rPr>
                <w:rFonts w:ascii="Times New Roman" w:hAnsi="Times New Roman" w:cs="Times New Roman"/>
              </w:rPr>
            </w:pPr>
            <w:r>
              <w:rPr>
                <w:rFonts w:ascii="Times New Roman" w:hAnsi="Times New Roman" w:cs="Times New Roman"/>
              </w:rPr>
              <w:t>Herrera, Shane</w:t>
            </w:r>
          </w:p>
        </w:tc>
        <w:tc>
          <w:tcPr>
            <w:tcW w:w="4230" w:type="dxa"/>
          </w:tcPr>
          <w:p w14:paraId="29DB9D48"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92D8EB9" w14:textId="77777777" w:rsidR="009D6B85" w:rsidRPr="00EE0F74" w:rsidRDefault="009D6B85" w:rsidP="000A3F24">
            <w:pPr>
              <w:pStyle w:val="NoSpacing"/>
              <w:rPr>
                <w:rFonts w:ascii="Times New Roman" w:hAnsi="Times New Roman" w:cs="Times New Roman"/>
                <w:bCs/>
                <w:highlight w:val="lightGray"/>
              </w:rPr>
            </w:pPr>
          </w:p>
        </w:tc>
      </w:tr>
      <w:tr w:rsidR="006C0E3F" w:rsidRPr="009E6504" w14:paraId="53485BFC" w14:textId="77777777" w:rsidTr="00BB76AD">
        <w:tblPrEx>
          <w:tblLook w:val="0000" w:firstRow="0" w:lastRow="0" w:firstColumn="0" w:lastColumn="0" w:noHBand="0" w:noVBand="0"/>
        </w:tblPrEx>
        <w:trPr>
          <w:trHeight w:val="20"/>
        </w:trPr>
        <w:tc>
          <w:tcPr>
            <w:tcW w:w="2250" w:type="dxa"/>
          </w:tcPr>
          <w:p w14:paraId="5A7A4C2B" w14:textId="3B5EC737" w:rsidR="006C0E3F" w:rsidRPr="009D6B85" w:rsidRDefault="006C0E3F" w:rsidP="000A3F24">
            <w:pPr>
              <w:pStyle w:val="NoSpacing"/>
              <w:rPr>
                <w:rFonts w:ascii="Times New Roman" w:hAnsi="Times New Roman" w:cs="Times New Roman"/>
              </w:rPr>
            </w:pPr>
            <w:r w:rsidRPr="009D6B85">
              <w:rPr>
                <w:rFonts w:ascii="Times New Roman" w:hAnsi="Times New Roman" w:cs="Times New Roman"/>
              </w:rPr>
              <w:t>Huang, Fred</w:t>
            </w:r>
          </w:p>
        </w:tc>
        <w:tc>
          <w:tcPr>
            <w:tcW w:w="4230" w:type="dxa"/>
          </w:tcPr>
          <w:p w14:paraId="20C8FB05" w14:textId="77777777" w:rsidR="006C0E3F" w:rsidRPr="00EE0F74" w:rsidRDefault="006C0E3F" w:rsidP="000A3F24">
            <w:pPr>
              <w:pStyle w:val="NoSpacing"/>
              <w:rPr>
                <w:rFonts w:ascii="Times New Roman" w:hAnsi="Times New Roman" w:cs="Times New Roman"/>
                <w:highlight w:val="lightGray"/>
              </w:rPr>
            </w:pPr>
          </w:p>
        </w:tc>
        <w:tc>
          <w:tcPr>
            <w:tcW w:w="2880" w:type="dxa"/>
          </w:tcPr>
          <w:p w14:paraId="5952A9C9" w14:textId="44F3AF0F" w:rsidR="006C0E3F" w:rsidRPr="00EE0F74" w:rsidRDefault="006C0E3F" w:rsidP="000A3F24">
            <w:pPr>
              <w:pStyle w:val="NoSpacing"/>
              <w:rPr>
                <w:rFonts w:ascii="Times New Roman" w:hAnsi="Times New Roman" w:cs="Times New Roman"/>
                <w:highlight w:val="lightGray"/>
              </w:rPr>
            </w:pPr>
          </w:p>
        </w:tc>
      </w:tr>
      <w:tr w:rsidR="008230A4" w:rsidRPr="009E6504" w14:paraId="3DF900AE" w14:textId="77777777" w:rsidTr="00BB76AD">
        <w:tblPrEx>
          <w:tblLook w:val="0000" w:firstRow="0" w:lastRow="0" w:firstColumn="0" w:lastColumn="0" w:noHBand="0" w:noVBand="0"/>
        </w:tblPrEx>
        <w:trPr>
          <w:trHeight w:val="20"/>
        </w:trPr>
        <w:tc>
          <w:tcPr>
            <w:tcW w:w="2250" w:type="dxa"/>
          </w:tcPr>
          <w:p w14:paraId="4CC0AF4F" w14:textId="604E123B" w:rsidR="008230A4" w:rsidRPr="009D6B85" w:rsidRDefault="008230A4" w:rsidP="000A3F24">
            <w:pPr>
              <w:pStyle w:val="NoSpacing"/>
              <w:rPr>
                <w:rFonts w:ascii="Times New Roman" w:hAnsi="Times New Roman" w:cs="Times New Roman"/>
              </w:rPr>
            </w:pPr>
            <w:r w:rsidRPr="009D6B85">
              <w:rPr>
                <w:rFonts w:ascii="Times New Roman" w:hAnsi="Times New Roman" w:cs="Times New Roman"/>
              </w:rPr>
              <w:t>Kang, Sun Wook</w:t>
            </w:r>
          </w:p>
        </w:tc>
        <w:tc>
          <w:tcPr>
            <w:tcW w:w="4230" w:type="dxa"/>
          </w:tcPr>
          <w:p w14:paraId="171248B6" w14:textId="77777777" w:rsidR="008230A4" w:rsidRPr="00EE0F74" w:rsidRDefault="008230A4" w:rsidP="000A3F24">
            <w:pPr>
              <w:pStyle w:val="NoSpacing"/>
              <w:rPr>
                <w:rFonts w:ascii="Times New Roman" w:hAnsi="Times New Roman" w:cs="Times New Roman"/>
                <w:highlight w:val="lightGray"/>
              </w:rPr>
            </w:pPr>
          </w:p>
        </w:tc>
        <w:tc>
          <w:tcPr>
            <w:tcW w:w="2880" w:type="dxa"/>
          </w:tcPr>
          <w:p w14:paraId="337C2DE2" w14:textId="538FB162" w:rsidR="008230A4" w:rsidRPr="00EE0F74" w:rsidRDefault="008230A4" w:rsidP="000A3F24">
            <w:pPr>
              <w:pStyle w:val="NoSpacing"/>
              <w:rPr>
                <w:rFonts w:ascii="Times New Roman" w:hAnsi="Times New Roman" w:cs="Times New Roman"/>
                <w:highlight w:val="lightGray"/>
              </w:rPr>
            </w:pPr>
          </w:p>
        </w:tc>
      </w:tr>
      <w:tr w:rsidR="009D6B85" w:rsidRPr="009E6504" w14:paraId="15410E77" w14:textId="77777777" w:rsidTr="00BB76AD">
        <w:tblPrEx>
          <w:tblLook w:val="0000" w:firstRow="0" w:lastRow="0" w:firstColumn="0" w:lastColumn="0" w:noHBand="0" w:noVBand="0"/>
        </w:tblPrEx>
        <w:trPr>
          <w:trHeight w:val="20"/>
        </w:trPr>
        <w:tc>
          <w:tcPr>
            <w:tcW w:w="2250" w:type="dxa"/>
          </w:tcPr>
          <w:p w14:paraId="34D180AE" w14:textId="3F43FB88" w:rsidR="009D6B85" w:rsidRPr="009D6B85" w:rsidRDefault="009D6B85" w:rsidP="000A3F24">
            <w:pPr>
              <w:pStyle w:val="NoSpacing"/>
              <w:rPr>
                <w:rFonts w:ascii="Times New Roman" w:hAnsi="Times New Roman" w:cs="Times New Roman"/>
              </w:rPr>
            </w:pPr>
            <w:r>
              <w:rPr>
                <w:rFonts w:ascii="Times New Roman" w:hAnsi="Times New Roman" w:cs="Times New Roman"/>
              </w:rPr>
              <w:t>Koepke, Joel</w:t>
            </w:r>
          </w:p>
        </w:tc>
        <w:tc>
          <w:tcPr>
            <w:tcW w:w="4230" w:type="dxa"/>
          </w:tcPr>
          <w:p w14:paraId="6442578B"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256282" w14:textId="77777777" w:rsidR="009D6B85" w:rsidRPr="00EE0F74" w:rsidRDefault="009D6B85" w:rsidP="000A3F24">
            <w:pPr>
              <w:pStyle w:val="NoSpacing"/>
              <w:rPr>
                <w:rFonts w:ascii="Times New Roman" w:hAnsi="Times New Roman" w:cs="Times New Roman"/>
                <w:highlight w:val="lightGray"/>
              </w:rPr>
            </w:pPr>
          </w:p>
        </w:tc>
      </w:tr>
      <w:tr w:rsidR="009D6B85" w:rsidRPr="009E6504" w14:paraId="57C1E156" w14:textId="77777777" w:rsidTr="00BB76AD">
        <w:tblPrEx>
          <w:tblLook w:val="0000" w:firstRow="0" w:lastRow="0" w:firstColumn="0" w:lastColumn="0" w:noHBand="0" w:noVBand="0"/>
        </w:tblPrEx>
        <w:trPr>
          <w:trHeight w:val="20"/>
        </w:trPr>
        <w:tc>
          <w:tcPr>
            <w:tcW w:w="2250" w:type="dxa"/>
          </w:tcPr>
          <w:p w14:paraId="4CC90FF9" w14:textId="6E854006" w:rsidR="009D6B85" w:rsidRPr="00EE0F74" w:rsidRDefault="009D6B85" w:rsidP="000A3F24">
            <w:pPr>
              <w:pStyle w:val="NoSpacing"/>
              <w:rPr>
                <w:rFonts w:ascii="Times New Roman" w:hAnsi="Times New Roman" w:cs="Times New Roman"/>
                <w:highlight w:val="lightGray"/>
              </w:rPr>
            </w:pPr>
            <w:r w:rsidRPr="009D6B85">
              <w:rPr>
                <w:rFonts w:ascii="Times New Roman" w:hAnsi="Times New Roman" w:cs="Times New Roman"/>
              </w:rPr>
              <w:t>Loera, Amy</w:t>
            </w:r>
          </w:p>
        </w:tc>
        <w:tc>
          <w:tcPr>
            <w:tcW w:w="4230" w:type="dxa"/>
          </w:tcPr>
          <w:p w14:paraId="5876B0A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C62DCEA" w14:textId="77777777" w:rsidR="009D6B85" w:rsidRPr="00EE0F74" w:rsidRDefault="009D6B85" w:rsidP="000A3F24">
            <w:pPr>
              <w:pStyle w:val="NoSpacing"/>
              <w:rPr>
                <w:rFonts w:ascii="Times New Roman" w:hAnsi="Times New Roman" w:cs="Times New Roman"/>
                <w:highlight w:val="lightGray"/>
              </w:rPr>
            </w:pPr>
          </w:p>
        </w:tc>
      </w:tr>
      <w:tr w:rsidR="009D6B85" w:rsidRPr="009E6504" w14:paraId="5C1386EB" w14:textId="77777777" w:rsidTr="00BB76AD">
        <w:tblPrEx>
          <w:tblLook w:val="0000" w:firstRow="0" w:lastRow="0" w:firstColumn="0" w:lastColumn="0" w:noHBand="0" w:noVBand="0"/>
        </w:tblPrEx>
        <w:trPr>
          <w:trHeight w:val="20"/>
        </w:trPr>
        <w:tc>
          <w:tcPr>
            <w:tcW w:w="2250" w:type="dxa"/>
          </w:tcPr>
          <w:p w14:paraId="44050A83" w14:textId="4A53FF1F" w:rsidR="009D6B85" w:rsidRPr="009D6B85" w:rsidRDefault="009D6B85" w:rsidP="000A3F24">
            <w:pPr>
              <w:pStyle w:val="NoSpacing"/>
              <w:rPr>
                <w:rFonts w:ascii="Times New Roman" w:hAnsi="Times New Roman" w:cs="Times New Roman"/>
              </w:rPr>
            </w:pPr>
            <w:r>
              <w:rPr>
                <w:rFonts w:ascii="Times New Roman" w:hAnsi="Times New Roman" w:cs="Times New Roman"/>
              </w:rPr>
              <w:t>Maggio, Dave</w:t>
            </w:r>
          </w:p>
        </w:tc>
        <w:tc>
          <w:tcPr>
            <w:tcW w:w="4230" w:type="dxa"/>
          </w:tcPr>
          <w:p w14:paraId="10712C0B"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B35D6A" w14:textId="77777777" w:rsidR="009D6B85" w:rsidRPr="00EE0F74" w:rsidRDefault="009D6B85" w:rsidP="000A3F24">
            <w:pPr>
              <w:pStyle w:val="NoSpacing"/>
              <w:rPr>
                <w:rFonts w:ascii="Times New Roman" w:hAnsi="Times New Roman" w:cs="Times New Roman"/>
                <w:highlight w:val="lightGray"/>
              </w:rPr>
            </w:pPr>
          </w:p>
        </w:tc>
      </w:tr>
      <w:tr w:rsidR="009B6F01" w:rsidRPr="009E6504" w14:paraId="1378617A" w14:textId="77777777" w:rsidTr="00BB76AD">
        <w:tblPrEx>
          <w:tblLook w:val="0000" w:firstRow="0" w:lastRow="0" w:firstColumn="0" w:lastColumn="0" w:noHBand="0" w:noVBand="0"/>
        </w:tblPrEx>
        <w:trPr>
          <w:trHeight w:val="20"/>
        </w:trPr>
        <w:tc>
          <w:tcPr>
            <w:tcW w:w="2250" w:type="dxa"/>
          </w:tcPr>
          <w:p w14:paraId="16CB244C" w14:textId="474698D8" w:rsidR="009B6F01" w:rsidRPr="00EE0F74" w:rsidRDefault="009B6F01" w:rsidP="000A3F24">
            <w:pPr>
              <w:pStyle w:val="NoSpacing"/>
              <w:rPr>
                <w:rFonts w:ascii="Times New Roman" w:hAnsi="Times New Roman" w:cs="Times New Roman"/>
                <w:highlight w:val="lightGray"/>
              </w:rPr>
            </w:pPr>
            <w:r w:rsidRPr="009D6B85">
              <w:rPr>
                <w:rFonts w:ascii="Times New Roman" w:hAnsi="Times New Roman" w:cs="Times New Roman"/>
              </w:rPr>
              <w:t>Mago, Nitika</w:t>
            </w:r>
          </w:p>
        </w:tc>
        <w:tc>
          <w:tcPr>
            <w:tcW w:w="4230" w:type="dxa"/>
          </w:tcPr>
          <w:p w14:paraId="0A3C2ADD"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41451D0D" w14:textId="4BBF958A" w:rsidR="009B6F01" w:rsidRPr="00EE0F74" w:rsidRDefault="009B6F01" w:rsidP="000A3F24">
            <w:pPr>
              <w:pStyle w:val="NoSpacing"/>
              <w:rPr>
                <w:rFonts w:ascii="Times New Roman" w:hAnsi="Times New Roman" w:cs="Times New Roman"/>
                <w:highlight w:val="lightGray"/>
              </w:rPr>
            </w:pPr>
          </w:p>
        </w:tc>
      </w:tr>
      <w:tr w:rsidR="00BB76AD" w:rsidRPr="009E6504" w14:paraId="37D244EC" w14:textId="77777777" w:rsidTr="00BB76AD">
        <w:tblPrEx>
          <w:tblLook w:val="0000" w:firstRow="0" w:lastRow="0" w:firstColumn="0" w:lastColumn="0" w:noHBand="0" w:noVBand="0"/>
        </w:tblPrEx>
        <w:trPr>
          <w:trHeight w:val="20"/>
        </w:trPr>
        <w:tc>
          <w:tcPr>
            <w:tcW w:w="2250" w:type="dxa"/>
          </w:tcPr>
          <w:p w14:paraId="471E9E81" w14:textId="5B758170" w:rsidR="00BB76AD" w:rsidRPr="00BB76AD" w:rsidRDefault="00BB76AD" w:rsidP="000A3F24">
            <w:pPr>
              <w:pStyle w:val="NoSpacing"/>
              <w:rPr>
                <w:rFonts w:ascii="Times New Roman" w:hAnsi="Times New Roman" w:cs="Times New Roman"/>
              </w:rPr>
            </w:pPr>
            <w:r>
              <w:rPr>
                <w:rFonts w:ascii="Times New Roman" w:hAnsi="Times New Roman" w:cs="Times New Roman"/>
              </w:rPr>
              <w:t>Magarinos, Marcelo</w:t>
            </w:r>
          </w:p>
        </w:tc>
        <w:tc>
          <w:tcPr>
            <w:tcW w:w="4230" w:type="dxa"/>
          </w:tcPr>
          <w:p w14:paraId="7CB3A363"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128FF5B8" w14:textId="77777777" w:rsidR="00BB76AD" w:rsidRPr="00EE0F74" w:rsidRDefault="00BB76AD" w:rsidP="000A3F24">
            <w:pPr>
              <w:pStyle w:val="NoSpacing"/>
              <w:rPr>
                <w:rFonts w:ascii="Times New Roman" w:hAnsi="Times New Roman" w:cs="Times New Roman"/>
                <w:highlight w:val="lightGray"/>
              </w:rPr>
            </w:pPr>
          </w:p>
        </w:tc>
      </w:tr>
      <w:tr w:rsidR="00F807C7" w:rsidRPr="009E6504" w14:paraId="1781BF34" w14:textId="77777777" w:rsidTr="00BB76AD">
        <w:tblPrEx>
          <w:tblLook w:val="0000" w:firstRow="0" w:lastRow="0" w:firstColumn="0" w:lastColumn="0" w:noHBand="0" w:noVBand="0"/>
        </w:tblPrEx>
        <w:trPr>
          <w:trHeight w:val="20"/>
        </w:trPr>
        <w:tc>
          <w:tcPr>
            <w:tcW w:w="2250" w:type="dxa"/>
          </w:tcPr>
          <w:p w14:paraId="2E5ECBC4" w14:textId="2029D61A" w:rsidR="00F807C7" w:rsidRPr="00EE0F74" w:rsidRDefault="00F807C7" w:rsidP="000A3F24">
            <w:pPr>
              <w:pStyle w:val="NoSpacing"/>
              <w:rPr>
                <w:rFonts w:ascii="Times New Roman" w:hAnsi="Times New Roman" w:cs="Times New Roman"/>
                <w:highlight w:val="lightGray"/>
              </w:rPr>
            </w:pPr>
            <w:r w:rsidRPr="00BB76AD">
              <w:rPr>
                <w:rFonts w:ascii="Times New Roman" w:hAnsi="Times New Roman" w:cs="Times New Roman"/>
              </w:rPr>
              <w:t>Maul, Donald</w:t>
            </w:r>
          </w:p>
        </w:tc>
        <w:tc>
          <w:tcPr>
            <w:tcW w:w="4230" w:type="dxa"/>
          </w:tcPr>
          <w:p w14:paraId="05BBE1A4" w14:textId="77777777" w:rsidR="00F807C7" w:rsidRPr="00EE0F74" w:rsidRDefault="00F807C7" w:rsidP="000A3F24">
            <w:pPr>
              <w:pStyle w:val="NoSpacing"/>
              <w:rPr>
                <w:rFonts w:ascii="Times New Roman" w:hAnsi="Times New Roman" w:cs="Times New Roman"/>
                <w:highlight w:val="lightGray"/>
              </w:rPr>
            </w:pPr>
          </w:p>
        </w:tc>
        <w:tc>
          <w:tcPr>
            <w:tcW w:w="2880" w:type="dxa"/>
          </w:tcPr>
          <w:p w14:paraId="13CC1657" w14:textId="0FD8B6D6" w:rsidR="00F807C7" w:rsidRPr="00EE0F74" w:rsidRDefault="00F807C7" w:rsidP="000A3F24">
            <w:pPr>
              <w:pStyle w:val="NoSpacing"/>
              <w:rPr>
                <w:rFonts w:ascii="Times New Roman" w:hAnsi="Times New Roman" w:cs="Times New Roman"/>
                <w:highlight w:val="lightGray"/>
              </w:rPr>
            </w:pPr>
          </w:p>
        </w:tc>
      </w:tr>
      <w:tr w:rsidR="009D6B85" w:rsidRPr="009E6504" w14:paraId="2FFD3307" w14:textId="77777777" w:rsidTr="00BB76AD">
        <w:tblPrEx>
          <w:tblLook w:val="0000" w:firstRow="0" w:lastRow="0" w:firstColumn="0" w:lastColumn="0" w:noHBand="0" w:noVBand="0"/>
        </w:tblPrEx>
        <w:trPr>
          <w:trHeight w:val="20"/>
        </w:trPr>
        <w:tc>
          <w:tcPr>
            <w:tcW w:w="2250" w:type="dxa"/>
          </w:tcPr>
          <w:p w14:paraId="6139BED3" w14:textId="0EEB683A" w:rsidR="009D6B85" w:rsidRPr="009D6B85" w:rsidRDefault="009D6B85" w:rsidP="000A3F24">
            <w:pPr>
              <w:pStyle w:val="NoSpacing"/>
              <w:rPr>
                <w:rFonts w:ascii="Times New Roman" w:hAnsi="Times New Roman" w:cs="Times New Roman"/>
              </w:rPr>
            </w:pPr>
            <w:r>
              <w:rPr>
                <w:rFonts w:ascii="Times New Roman" w:hAnsi="Times New Roman" w:cs="Times New Roman"/>
              </w:rPr>
              <w:t>Pedigo, Jake</w:t>
            </w:r>
          </w:p>
        </w:tc>
        <w:tc>
          <w:tcPr>
            <w:tcW w:w="4230" w:type="dxa"/>
          </w:tcPr>
          <w:p w14:paraId="7F5A8F92"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5042DBF5" w14:textId="77777777" w:rsidR="009D6B85" w:rsidRPr="00EE0F74" w:rsidRDefault="009D6B85" w:rsidP="000A3F24">
            <w:pPr>
              <w:pStyle w:val="NoSpacing"/>
              <w:rPr>
                <w:rFonts w:ascii="Times New Roman" w:hAnsi="Times New Roman" w:cs="Times New Roman"/>
                <w:highlight w:val="lightGray"/>
              </w:rPr>
            </w:pPr>
          </w:p>
        </w:tc>
      </w:tr>
      <w:tr w:rsidR="009B6F01" w:rsidRPr="009E6504" w14:paraId="6C6A137A" w14:textId="77777777" w:rsidTr="00BB76AD">
        <w:tblPrEx>
          <w:tblLook w:val="0000" w:firstRow="0" w:lastRow="0" w:firstColumn="0" w:lastColumn="0" w:noHBand="0" w:noVBand="0"/>
        </w:tblPrEx>
        <w:trPr>
          <w:trHeight w:val="20"/>
        </w:trPr>
        <w:tc>
          <w:tcPr>
            <w:tcW w:w="2250" w:type="dxa"/>
          </w:tcPr>
          <w:p w14:paraId="562DBBF0" w14:textId="504A5569" w:rsidR="009B6F01" w:rsidRPr="00EE0F74" w:rsidRDefault="009B6F01" w:rsidP="000A3F24">
            <w:pPr>
              <w:pStyle w:val="NoSpacing"/>
              <w:rPr>
                <w:rFonts w:ascii="Times New Roman" w:hAnsi="Times New Roman" w:cs="Times New Roman"/>
                <w:highlight w:val="lightGray"/>
              </w:rPr>
            </w:pPr>
            <w:r w:rsidRPr="009D6B85">
              <w:rPr>
                <w:rFonts w:ascii="Times New Roman" w:hAnsi="Times New Roman" w:cs="Times New Roman"/>
              </w:rPr>
              <w:t>Phillips, Cory</w:t>
            </w:r>
          </w:p>
        </w:tc>
        <w:tc>
          <w:tcPr>
            <w:tcW w:w="4230" w:type="dxa"/>
          </w:tcPr>
          <w:p w14:paraId="338FBFF4"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2CC3BE58" w14:textId="5DFD1C8B" w:rsidR="009B6F01" w:rsidRPr="00EE0F74" w:rsidRDefault="009B6F01" w:rsidP="000A3F24">
            <w:pPr>
              <w:pStyle w:val="NoSpacing"/>
              <w:rPr>
                <w:rFonts w:ascii="Times New Roman" w:hAnsi="Times New Roman" w:cs="Times New Roman"/>
                <w:highlight w:val="lightGray"/>
              </w:rPr>
            </w:pPr>
          </w:p>
        </w:tc>
      </w:tr>
      <w:tr w:rsidR="00BB76AD" w:rsidRPr="009E6504" w14:paraId="77AD7E30" w14:textId="77777777" w:rsidTr="00BB76AD">
        <w:tblPrEx>
          <w:tblLook w:val="0000" w:firstRow="0" w:lastRow="0" w:firstColumn="0" w:lastColumn="0" w:noHBand="0" w:noVBand="0"/>
        </w:tblPrEx>
        <w:trPr>
          <w:trHeight w:val="20"/>
        </w:trPr>
        <w:tc>
          <w:tcPr>
            <w:tcW w:w="2250" w:type="dxa"/>
          </w:tcPr>
          <w:p w14:paraId="5B1D388E" w14:textId="44E3DA8B" w:rsidR="00BB76AD" w:rsidRPr="00BB76AD" w:rsidRDefault="00BB76AD" w:rsidP="000A3F24">
            <w:pPr>
              <w:pStyle w:val="NoSpacing"/>
              <w:rPr>
                <w:rFonts w:ascii="Times New Roman" w:hAnsi="Times New Roman" w:cs="Times New Roman"/>
              </w:rPr>
            </w:pPr>
            <w:r>
              <w:rPr>
                <w:rFonts w:ascii="Times New Roman" w:hAnsi="Times New Roman" w:cs="Times New Roman"/>
              </w:rPr>
              <w:t>Roberts, Randy</w:t>
            </w:r>
          </w:p>
        </w:tc>
        <w:tc>
          <w:tcPr>
            <w:tcW w:w="4230" w:type="dxa"/>
          </w:tcPr>
          <w:p w14:paraId="0B0F7C5A"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6C223739" w14:textId="77777777" w:rsidR="00BB76AD" w:rsidRPr="00EE0F74" w:rsidRDefault="00BB76AD" w:rsidP="000A3F24">
            <w:pPr>
              <w:pStyle w:val="NoSpacing"/>
              <w:rPr>
                <w:rFonts w:ascii="Times New Roman" w:hAnsi="Times New Roman" w:cs="Times New Roman"/>
                <w:highlight w:val="lightGray"/>
              </w:rPr>
            </w:pPr>
          </w:p>
        </w:tc>
      </w:tr>
      <w:tr w:rsidR="009B6F01" w:rsidRPr="009E6504" w14:paraId="7382679C" w14:textId="77777777" w:rsidTr="00BB76AD">
        <w:tblPrEx>
          <w:tblLook w:val="0000" w:firstRow="0" w:lastRow="0" w:firstColumn="0" w:lastColumn="0" w:noHBand="0" w:noVBand="0"/>
        </w:tblPrEx>
        <w:trPr>
          <w:trHeight w:val="20"/>
        </w:trPr>
        <w:tc>
          <w:tcPr>
            <w:tcW w:w="2250" w:type="dxa"/>
          </w:tcPr>
          <w:p w14:paraId="69502ED2" w14:textId="7D13A618" w:rsidR="009B6F01" w:rsidRPr="00EE0F74" w:rsidRDefault="009B6F01" w:rsidP="000A3F24">
            <w:pPr>
              <w:pStyle w:val="NoSpacing"/>
              <w:rPr>
                <w:rFonts w:ascii="Times New Roman" w:hAnsi="Times New Roman" w:cs="Times New Roman"/>
                <w:highlight w:val="lightGray"/>
              </w:rPr>
            </w:pPr>
            <w:r w:rsidRPr="00BB76AD">
              <w:rPr>
                <w:rFonts w:ascii="Times New Roman" w:hAnsi="Times New Roman" w:cs="Times New Roman"/>
              </w:rPr>
              <w:t>Rosel, Austin</w:t>
            </w:r>
          </w:p>
        </w:tc>
        <w:tc>
          <w:tcPr>
            <w:tcW w:w="4230" w:type="dxa"/>
          </w:tcPr>
          <w:p w14:paraId="44212666" w14:textId="77777777" w:rsidR="009B6F01" w:rsidRPr="00EE0F74" w:rsidRDefault="009B6F01" w:rsidP="000A3F24">
            <w:pPr>
              <w:pStyle w:val="NoSpacing"/>
              <w:rPr>
                <w:rFonts w:ascii="Times New Roman" w:hAnsi="Times New Roman" w:cs="Times New Roman"/>
                <w:highlight w:val="lightGray"/>
              </w:rPr>
            </w:pPr>
          </w:p>
        </w:tc>
        <w:tc>
          <w:tcPr>
            <w:tcW w:w="2880" w:type="dxa"/>
          </w:tcPr>
          <w:p w14:paraId="46CAF76A" w14:textId="5B5A9326" w:rsidR="009B6F01" w:rsidRPr="00EE0F74" w:rsidRDefault="009B6F01" w:rsidP="000A3F24">
            <w:pPr>
              <w:pStyle w:val="NoSpacing"/>
              <w:rPr>
                <w:rFonts w:ascii="Times New Roman" w:hAnsi="Times New Roman" w:cs="Times New Roman"/>
                <w:highlight w:val="lightGray"/>
              </w:rPr>
            </w:pPr>
          </w:p>
        </w:tc>
      </w:tr>
      <w:tr w:rsidR="009D6B85" w:rsidRPr="009E6504" w14:paraId="126CF7D5" w14:textId="77777777" w:rsidTr="00BB76AD">
        <w:tblPrEx>
          <w:tblLook w:val="0000" w:firstRow="0" w:lastRow="0" w:firstColumn="0" w:lastColumn="0" w:noHBand="0" w:noVBand="0"/>
        </w:tblPrEx>
        <w:trPr>
          <w:trHeight w:val="20"/>
        </w:trPr>
        <w:tc>
          <w:tcPr>
            <w:tcW w:w="2250" w:type="dxa"/>
          </w:tcPr>
          <w:p w14:paraId="1B0A1FFF" w14:textId="52713912" w:rsidR="009D6B85" w:rsidRPr="009D6B85" w:rsidRDefault="009D6B85" w:rsidP="000A3F24">
            <w:pPr>
              <w:pStyle w:val="NoSpacing"/>
              <w:rPr>
                <w:rFonts w:ascii="Times New Roman" w:hAnsi="Times New Roman" w:cs="Times New Roman"/>
              </w:rPr>
            </w:pPr>
            <w:r>
              <w:rPr>
                <w:rFonts w:ascii="Times New Roman" w:hAnsi="Times New Roman" w:cs="Times New Roman"/>
              </w:rPr>
              <w:t>Sanchez, Daniel</w:t>
            </w:r>
          </w:p>
        </w:tc>
        <w:tc>
          <w:tcPr>
            <w:tcW w:w="4230" w:type="dxa"/>
          </w:tcPr>
          <w:p w14:paraId="6E7A2D09"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601EA356" w14:textId="77777777" w:rsidR="009D6B85" w:rsidRPr="00EE0F74" w:rsidRDefault="009D6B85" w:rsidP="000A3F24">
            <w:pPr>
              <w:pStyle w:val="NoSpacing"/>
              <w:rPr>
                <w:rFonts w:ascii="Times New Roman" w:hAnsi="Times New Roman" w:cs="Times New Roman"/>
                <w:highlight w:val="lightGray"/>
              </w:rPr>
            </w:pPr>
          </w:p>
        </w:tc>
      </w:tr>
      <w:tr w:rsidR="002D0445" w:rsidRPr="009E6504" w14:paraId="64601FCC" w14:textId="77777777" w:rsidTr="00BB76AD">
        <w:tblPrEx>
          <w:tblLook w:val="0000" w:firstRow="0" w:lastRow="0" w:firstColumn="0" w:lastColumn="0" w:noHBand="0" w:noVBand="0"/>
        </w:tblPrEx>
        <w:trPr>
          <w:trHeight w:val="20"/>
        </w:trPr>
        <w:tc>
          <w:tcPr>
            <w:tcW w:w="2250" w:type="dxa"/>
          </w:tcPr>
          <w:p w14:paraId="68BDDE10" w14:textId="4D387FF5" w:rsidR="002D0445" w:rsidRPr="00EE0F74" w:rsidRDefault="002D0445" w:rsidP="000A3F24">
            <w:pPr>
              <w:pStyle w:val="NoSpacing"/>
              <w:rPr>
                <w:rFonts w:ascii="Times New Roman" w:hAnsi="Times New Roman" w:cs="Times New Roman"/>
                <w:highlight w:val="lightGray"/>
              </w:rPr>
            </w:pPr>
            <w:r w:rsidRPr="009D6B85">
              <w:rPr>
                <w:rFonts w:ascii="Times New Roman" w:hAnsi="Times New Roman" w:cs="Times New Roman"/>
              </w:rPr>
              <w:t>Shaw, Pamela</w:t>
            </w:r>
          </w:p>
        </w:tc>
        <w:tc>
          <w:tcPr>
            <w:tcW w:w="4230" w:type="dxa"/>
          </w:tcPr>
          <w:p w14:paraId="56FCF4DC" w14:textId="77777777" w:rsidR="002D0445" w:rsidRPr="00EE0F74" w:rsidRDefault="002D0445" w:rsidP="000A3F24">
            <w:pPr>
              <w:pStyle w:val="NoSpacing"/>
              <w:rPr>
                <w:rFonts w:ascii="Times New Roman" w:hAnsi="Times New Roman" w:cs="Times New Roman"/>
                <w:highlight w:val="lightGray"/>
              </w:rPr>
            </w:pPr>
          </w:p>
        </w:tc>
        <w:tc>
          <w:tcPr>
            <w:tcW w:w="2880" w:type="dxa"/>
          </w:tcPr>
          <w:p w14:paraId="414A8F16" w14:textId="7A0E143E" w:rsidR="002D0445" w:rsidRPr="00EE0F74" w:rsidRDefault="002D0445" w:rsidP="000A3F24">
            <w:pPr>
              <w:pStyle w:val="NoSpacing"/>
              <w:rPr>
                <w:rFonts w:ascii="Times New Roman" w:hAnsi="Times New Roman" w:cs="Times New Roman"/>
                <w:highlight w:val="lightGray"/>
              </w:rPr>
            </w:pPr>
          </w:p>
        </w:tc>
      </w:tr>
      <w:tr w:rsidR="009D6B85" w:rsidRPr="009E6504" w14:paraId="4974663F" w14:textId="77777777" w:rsidTr="00BB76AD">
        <w:tblPrEx>
          <w:tblLook w:val="0000" w:firstRow="0" w:lastRow="0" w:firstColumn="0" w:lastColumn="0" w:noHBand="0" w:noVBand="0"/>
        </w:tblPrEx>
        <w:trPr>
          <w:trHeight w:val="20"/>
        </w:trPr>
        <w:tc>
          <w:tcPr>
            <w:tcW w:w="2250" w:type="dxa"/>
          </w:tcPr>
          <w:p w14:paraId="38E35858" w14:textId="72440F2B" w:rsidR="009D6B85" w:rsidRPr="00EE0F74" w:rsidRDefault="009D6B85" w:rsidP="000A3F24">
            <w:pPr>
              <w:pStyle w:val="NoSpacing"/>
              <w:rPr>
                <w:rFonts w:ascii="Times New Roman" w:hAnsi="Times New Roman" w:cs="Times New Roman"/>
                <w:highlight w:val="lightGray"/>
              </w:rPr>
            </w:pPr>
            <w:r w:rsidRPr="009D6B85">
              <w:rPr>
                <w:rFonts w:ascii="Times New Roman" w:hAnsi="Times New Roman" w:cs="Times New Roman"/>
              </w:rPr>
              <w:t>Teixeira, Jay</w:t>
            </w:r>
          </w:p>
        </w:tc>
        <w:tc>
          <w:tcPr>
            <w:tcW w:w="4230" w:type="dxa"/>
          </w:tcPr>
          <w:p w14:paraId="04C0E890" w14:textId="77777777" w:rsidR="009D6B85" w:rsidRPr="00EE0F74" w:rsidRDefault="009D6B85" w:rsidP="000A3F24">
            <w:pPr>
              <w:pStyle w:val="NoSpacing"/>
              <w:rPr>
                <w:rFonts w:ascii="Times New Roman" w:hAnsi="Times New Roman" w:cs="Times New Roman"/>
                <w:highlight w:val="lightGray"/>
              </w:rPr>
            </w:pPr>
          </w:p>
        </w:tc>
        <w:tc>
          <w:tcPr>
            <w:tcW w:w="2880" w:type="dxa"/>
          </w:tcPr>
          <w:p w14:paraId="77A67F73" w14:textId="77777777" w:rsidR="009D6B85" w:rsidRPr="00EE0F74" w:rsidRDefault="009D6B85" w:rsidP="000A3F24">
            <w:pPr>
              <w:pStyle w:val="NoSpacing"/>
              <w:rPr>
                <w:rFonts w:ascii="Times New Roman" w:hAnsi="Times New Roman" w:cs="Times New Roman"/>
                <w:highlight w:val="lightGray"/>
              </w:rPr>
            </w:pPr>
          </w:p>
        </w:tc>
      </w:tr>
      <w:tr w:rsidR="00BB76AD" w:rsidRPr="009E6504" w14:paraId="4172495E" w14:textId="77777777" w:rsidTr="00BB76AD">
        <w:tblPrEx>
          <w:tblLook w:val="0000" w:firstRow="0" w:lastRow="0" w:firstColumn="0" w:lastColumn="0" w:noHBand="0" w:noVBand="0"/>
        </w:tblPrEx>
        <w:trPr>
          <w:trHeight w:val="20"/>
        </w:trPr>
        <w:tc>
          <w:tcPr>
            <w:tcW w:w="2250" w:type="dxa"/>
          </w:tcPr>
          <w:p w14:paraId="483F30FD" w14:textId="77777777" w:rsidR="00BB76AD" w:rsidRDefault="00BB76AD" w:rsidP="000A3F24">
            <w:pPr>
              <w:pStyle w:val="NoSpacing"/>
              <w:rPr>
                <w:rFonts w:ascii="Times New Roman" w:hAnsi="Times New Roman" w:cs="Times New Roman"/>
              </w:rPr>
            </w:pPr>
            <w:r>
              <w:rPr>
                <w:rFonts w:ascii="Times New Roman" w:hAnsi="Times New Roman" w:cs="Times New Roman"/>
              </w:rPr>
              <w:t>Tucker, Don</w:t>
            </w:r>
          </w:p>
          <w:p w14:paraId="71A2F008" w14:textId="1D6BAC32" w:rsidR="004F6AF6" w:rsidRDefault="004F6AF6" w:rsidP="000A3F24">
            <w:pPr>
              <w:pStyle w:val="NoSpacing"/>
              <w:rPr>
                <w:rFonts w:ascii="Times New Roman" w:hAnsi="Times New Roman" w:cs="Times New Roman"/>
              </w:rPr>
            </w:pPr>
            <w:r>
              <w:rPr>
                <w:rFonts w:ascii="Times New Roman" w:hAnsi="Times New Roman" w:cs="Times New Roman"/>
              </w:rPr>
              <w:t>Troublefield, Jordan</w:t>
            </w:r>
          </w:p>
          <w:p w14:paraId="04531377" w14:textId="063C4AFF" w:rsidR="004F6AF6" w:rsidRPr="009D6B85" w:rsidRDefault="004F6AF6" w:rsidP="000A3F24">
            <w:pPr>
              <w:pStyle w:val="NoSpacing"/>
              <w:rPr>
                <w:rFonts w:ascii="Times New Roman" w:hAnsi="Times New Roman" w:cs="Times New Roman"/>
              </w:rPr>
            </w:pPr>
            <w:r>
              <w:rPr>
                <w:rFonts w:ascii="Times New Roman" w:hAnsi="Times New Roman" w:cs="Times New Roman"/>
              </w:rPr>
              <w:t>Wasik-Gutierrez, Erin</w:t>
            </w:r>
          </w:p>
        </w:tc>
        <w:tc>
          <w:tcPr>
            <w:tcW w:w="4230" w:type="dxa"/>
          </w:tcPr>
          <w:p w14:paraId="021E764E" w14:textId="77777777" w:rsidR="00BB76AD" w:rsidRPr="00EE0F74" w:rsidRDefault="00BB76AD" w:rsidP="000A3F24">
            <w:pPr>
              <w:pStyle w:val="NoSpacing"/>
              <w:rPr>
                <w:rFonts w:ascii="Times New Roman" w:hAnsi="Times New Roman" w:cs="Times New Roman"/>
                <w:highlight w:val="lightGray"/>
              </w:rPr>
            </w:pPr>
          </w:p>
        </w:tc>
        <w:tc>
          <w:tcPr>
            <w:tcW w:w="2880" w:type="dxa"/>
          </w:tcPr>
          <w:p w14:paraId="65AD390B" w14:textId="77777777" w:rsidR="00BB76AD" w:rsidRPr="00EE0F74" w:rsidRDefault="00BB76AD" w:rsidP="000A3F24">
            <w:pPr>
              <w:pStyle w:val="NoSpacing"/>
              <w:rPr>
                <w:rFonts w:ascii="Times New Roman" w:hAnsi="Times New Roman" w:cs="Times New Roman"/>
                <w:highlight w:val="lightGray"/>
              </w:rPr>
            </w:pPr>
          </w:p>
        </w:tc>
      </w:tr>
    </w:tbl>
    <w:bookmarkEnd w:id="3"/>
    <w:p w14:paraId="5A656F6C" w14:textId="25221929" w:rsidR="00EB6CF3" w:rsidRPr="00CB2759" w:rsidRDefault="00EF73CC" w:rsidP="002968F0">
      <w:pPr>
        <w:pStyle w:val="NoSpacing"/>
        <w:jc w:val="both"/>
        <w:rPr>
          <w:rFonts w:ascii="Times New Roman" w:hAnsi="Times New Roman" w:cs="Times New Roman"/>
          <w:i/>
        </w:rPr>
      </w:pPr>
      <w:r w:rsidRPr="00CB2759">
        <w:rPr>
          <w:rFonts w:ascii="Times New Roman" w:hAnsi="Times New Roman" w:cs="Times New Roman"/>
          <w:i/>
        </w:rPr>
        <w:lastRenderedPageBreak/>
        <w:t xml:space="preserve">Unless otherwise indicated, all Market Segments </w:t>
      </w:r>
      <w:r w:rsidR="001C3550" w:rsidRPr="00CB2759">
        <w:rPr>
          <w:rFonts w:ascii="Times New Roman" w:hAnsi="Times New Roman" w:cs="Times New Roman"/>
          <w:i/>
        </w:rPr>
        <w:t>participated</w:t>
      </w:r>
      <w:r w:rsidR="008954B2" w:rsidRPr="00CB2759">
        <w:rPr>
          <w:rFonts w:ascii="Times New Roman" w:hAnsi="Times New Roman" w:cs="Times New Roman"/>
          <w:i/>
        </w:rPr>
        <w:t xml:space="preserve"> in the votes</w:t>
      </w:r>
      <w:r w:rsidR="00CB2571" w:rsidRPr="00CB2759">
        <w:rPr>
          <w:rFonts w:ascii="Times New Roman" w:hAnsi="Times New Roman" w:cs="Times New Roman"/>
          <w:i/>
        </w:rPr>
        <w:t>.</w:t>
      </w:r>
    </w:p>
    <w:p w14:paraId="26FB822E" w14:textId="1F5674AE" w:rsidR="005755BA" w:rsidRDefault="005755BA" w:rsidP="002968F0">
      <w:pPr>
        <w:pStyle w:val="NoSpacing"/>
        <w:jc w:val="both"/>
        <w:rPr>
          <w:rFonts w:ascii="Times New Roman" w:hAnsi="Times New Roman" w:cs="Times New Roman"/>
          <w:i/>
        </w:rPr>
      </w:pPr>
    </w:p>
    <w:p w14:paraId="52C6F254" w14:textId="77777777" w:rsidR="003A2958" w:rsidRPr="00CB2759" w:rsidRDefault="003A2958" w:rsidP="002968F0">
      <w:pPr>
        <w:pStyle w:val="NoSpacing"/>
        <w:jc w:val="both"/>
        <w:rPr>
          <w:rFonts w:ascii="Times New Roman" w:hAnsi="Times New Roman" w:cs="Times New Roman"/>
          <w:i/>
        </w:rPr>
      </w:pPr>
    </w:p>
    <w:p w14:paraId="6B63C1F9" w14:textId="6AA79253" w:rsidR="00CE2887" w:rsidRPr="00CB2759" w:rsidRDefault="00522E0D" w:rsidP="002968F0">
      <w:pPr>
        <w:pStyle w:val="NoSpacing"/>
        <w:jc w:val="both"/>
        <w:rPr>
          <w:rFonts w:ascii="Times New Roman" w:hAnsi="Times New Roman" w:cs="Times New Roman"/>
        </w:rPr>
      </w:pPr>
      <w:r w:rsidRPr="00CB2759">
        <w:rPr>
          <w:rFonts w:ascii="Times New Roman" w:hAnsi="Times New Roman" w:cs="Times New Roman"/>
        </w:rPr>
        <w:t>Martha Henson c</w:t>
      </w:r>
      <w:r w:rsidR="005C0DB3" w:rsidRPr="00CB2759">
        <w:rPr>
          <w:rFonts w:ascii="Times New Roman" w:hAnsi="Times New Roman" w:cs="Times New Roman"/>
        </w:rPr>
        <w:t xml:space="preserve">alled the </w:t>
      </w:r>
      <w:r w:rsidR="00EE0F74">
        <w:rPr>
          <w:rFonts w:ascii="Times New Roman" w:hAnsi="Times New Roman" w:cs="Times New Roman"/>
        </w:rPr>
        <w:t>November 11</w:t>
      </w:r>
      <w:r w:rsidR="006A1FD0" w:rsidRPr="00CB2759">
        <w:rPr>
          <w:rFonts w:ascii="Times New Roman" w:hAnsi="Times New Roman" w:cs="Times New Roman"/>
        </w:rPr>
        <w:t xml:space="preserve">, </w:t>
      </w:r>
      <w:r w:rsidRPr="00CB2759">
        <w:rPr>
          <w:rFonts w:ascii="Times New Roman" w:hAnsi="Times New Roman" w:cs="Times New Roman"/>
        </w:rPr>
        <w:t>2</w:t>
      </w:r>
      <w:r w:rsidR="005C0DB3" w:rsidRPr="00CB2759">
        <w:rPr>
          <w:rFonts w:ascii="Times New Roman" w:hAnsi="Times New Roman" w:cs="Times New Roman"/>
        </w:rPr>
        <w:t xml:space="preserve">022 </w:t>
      </w:r>
      <w:r w:rsidR="00895FFF" w:rsidRPr="00CB2759">
        <w:rPr>
          <w:rFonts w:ascii="Times New Roman" w:hAnsi="Times New Roman" w:cs="Times New Roman"/>
        </w:rPr>
        <w:t xml:space="preserve">PRS meeting to order at </w:t>
      </w:r>
      <w:r w:rsidR="00EE0F74">
        <w:rPr>
          <w:rFonts w:ascii="Times New Roman" w:hAnsi="Times New Roman" w:cs="Times New Roman"/>
        </w:rPr>
        <w:t>9:30 a</w:t>
      </w:r>
      <w:r w:rsidR="002F025F" w:rsidRPr="00CB2759">
        <w:rPr>
          <w:rFonts w:ascii="Times New Roman" w:hAnsi="Times New Roman" w:cs="Times New Roman"/>
        </w:rPr>
        <w:t xml:space="preserve">.m. </w:t>
      </w:r>
      <w:r w:rsidR="00B41984" w:rsidRPr="00CB2759">
        <w:rPr>
          <w:rFonts w:ascii="Times New Roman" w:hAnsi="Times New Roman" w:cs="Times New Roman"/>
        </w:rPr>
        <w:t xml:space="preserve"> </w:t>
      </w:r>
      <w:r w:rsidR="0082225D" w:rsidRPr="00CB2759">
        <w:rPr>
          <w:rFonts w:ascii="Times New Roman" w:hAnsi="Times New Roman" w:cs="Times New Roman"/>
        </w:rPr>
        <w:t xml:space="preserve"> </w:t>
      </w:r>
    </w:p>
    <w:p w14:paraId="203762A4" w14:textId="77777777" w:rsidR="003A2958" w:rsidRDefault="003A2958" w:rsidP="0024622C">
      <w:pPr>
        <w:pStyle w:val="NoSpacing"/>
        <w:tabs>
          <w:tab w:val="center" w:pos="4680"/>
        </w:tabs>
        <w:jc w:val="both"/>
        <w:rPr>
          <w:rFonts w:ascii="Times New Roman" w:hAnsi="Times New Roman" w:cs="Times New Roman"/>
          <w:u w:val="single"/>
        </w:rPr>
      </w:pPr>
    </w:p>
    <w:p w14:paraId="50638071" w14:textId="77777777" w:rsidR="003A2958" w:rsidRDefault="003A2958" w:rsidP="0024622C">
      <w:pPr>
        <w:pStyle w:val="NoSpacing"/>
        <w:tabs>
          <w:tab w:val="center" w:pos="4680"/>
        </w:tabs>
        <w:jc w:val="both"/>
        <w:rPr>
          <w:rFonts w:ascii="Times New Roman" w:hAnsi="Times New Roman" w:cs="Times New Roman"/>
          <w:u w:val="single"/>
        </w:rPr>
      </w:pPr>
    </w:p>
    <w:p w14:paraId="265FA3FF" w14:textId="07CFF7D6" w:rsidR="00895FFF" w:rsidRPr="00CB2759" w:rsidRDefault="00895FFF" w:rsidP="0024622C">
      <w:pPr>
        <w:pStyle w:val="NoSpacing"/>
        <w:tabs>
          <w:tab w:val="center" w:pos="4680"/>
        </w:tabs>
        <w:jc w:val="both"/>
        <w:rPr>
          <w:rFonts w:ascii="Times New Roman" w:hAnsi="Times New Roman" w:cs="Times New Roman"/>
          <w:u w:val="single"/>
        </w:rPr>
      </w:pPr>
      <w:r w:rsidRPr="00CB2759">
        <w:rPr>
          <w:rFonts w:ascii="Times New Roman" w:hAnsi="Times New Roman" w:cs="Times New Roman"/>
          <w:u w:val="single"/>
        </w:rPr>
        <w:t>Antitrust Admonition</w:t>
      </w:r>
    </w:p>
    <w:p w14:paraId="3E2342D5" w14:textId="748B933B" w:rsidR="00895FFF" w:rsidRPr="00CB2759" w:rsidRDefault="00895FFF" w:rsidP="002968F0">
      <w:pPr>
        <w:pStyle w:val="NoSpacing"/>
        <w:jc w:val="both"/>
        <w:rPr>
          <w:rFonts w:ascii="Times New Roman" w:hAnsi="Times New Roman" w:cs="Times New Roman"/>
        </w:rPr>
      </w:pPr>
      <w:r w:rsidRPr="00CB2759">
        <w:rPr>
          <w:rFonts w:ascii="Times New Roman" w:hAnsi="Times New Roman" w:cs="Times New Roman"/>
        </w:rPr>
        <w:t xml:space="preserve">Ms. </w:t>
      </w:r>
      <w:r w:rsidR="00522E0D" w:rsidRPr="00CB2759">
        <w:rPr>
          <w:rFonts w:ascii="Times New Roman" w:hAnsi="Times New Roman" w:cs="Times New Roman"/>
        </w:rPr>
        <w:t xml:space="preserve">Henson </w:t>
      </w:r>
      <w:r w:rsidR="005C0DB3" w:rsidRPr="00CB2759">
        <w:rPr>
          <w:rFonts w:ascii="Times New Roman" w:hAnsi="Times New Roman" w:cs="Times New Roman"/>
        </w:rPr>
        <w:t xml:space="preserve">directed </w:t>
      </w:r>
      <w:r w:rsidRPr="00CB2759">
        <w:rPr>
          <w:rFonts w:ascii="Times New Roman" w:hAnsi="Times New Roman" w:cs="Times New Roman"/>
        </w:rPr>
        <w:t xml:space="preserve">attention to the Antitrust Admonition, which was displayed.  </w:t>
      </w:r>
    </w:p>
    <w:p w14:paraId="23AD62D0" w14:textId="52BAC71A" w:rsidR="00DF055E" w:rsidRPr="00CB2759" w:rsidRDefault="00DF055E" w:rsidP="00DF055E">
      <w:pPr>
        <w:pStyle w:val="NoSpacing"/>
        <w:rPr>
          <w:rFonts w:ascii="Times New Roman" w:hAnsi="Times New Roman" w:cs="Times New Roman"/>
        </w:rPr>
      </w:pPr>
    </w:p>
    <w:p w14:paraId="7399819B" w14:textId="77777777" w:rsidR="005C0DB3" w:rsidRPr="005B04C2" w:rsidRDefault="005C0DB3" w:rsidP="002955CF">
      <w:pPr>
        <w:pStyle w:val="NoSpacing"/>
        <w:jc w:val="both"/>
        <w:rPr>
          <w:rFonts w:ascii="Times New Roman" w:hAnsi="Times New Roman" w:cs="Times New Roman"/>
          <w:highlight w:val="lightGray"/>
        </w:rPr>
      </w:pPr>
    </w:p>
    <w:p w14:paraId="42EBE117" w14:textId="3148D689" w:rsidR="00740665" w:rsidRPr="005B04C2" w:rsidRDefault="00740665" w:rsidP="00740665">
      <w:pPr>
        <w:pStyle w:val="NoSpacing"/>
        <w:jc w:val="both"/>
        <w:rPr>
          <w:rFonts w:ascii="Times New Roman" w:hAnsi="Times New Roman" w:cs="Times New Roman"/>
          <w:u w:val="single"/>
        </w:rPr>
      </w:pPr>
      <w:r w:rsidRPr="005B04C2">
        <w:rPr>
          <w:rFonts w:ascii="Times New Roman" w:hAnsi="Times New Roman" w:cs="Times New Roman"/>
          <w:u w:val="single"/>
        </w:rPr>
        <w:t>Approval of Minutes</w:t>
      </w:r>
      <w:r w:rsidR="00A86961" w:rsidRPr="005B04C2">
        <w:rPr>
          <w:rFonts w:ascii="Times New Roman" w:hAnsi="Times New Roman" w:cs="Times New Roman"/>
          <w:u w:val="single"/>
        </w:rPr>
        <w:t xml:space="preserve"> (see Key Documents)</w:t>
      </w:r>
      <w:r w:rsidR="00A86961" w:rsidRPr="005B04C2">
        <w:rPr>
          <w:rStyle w:val="FootnoteReference"/>
          <w:rFonts w:ascii="Times New Roman" w:hAnsi="Times New Roman" w:cs="Times New Roman"/>
          <w:u w:val="single"/>
        </w:rPr>
        <w:footnoteReference w:id="1"/>
      </w:r>
    </w:p>
    <w:p w14:paraId="555D5231" w14:textId="4E88D280" w:rsidR="005B04C2" w:rsidRPr="005B04C2" w:rsidRDefault="00CB5146" w:rsidP="00B85A82">
      <w:pPr>
        <w:pStyle w:val="NoSpacing"/>
        <w:jc w:val="both"/>
        <w:rPr>
          <w:rFonts w:ascii="Times New Roman" w:hAnsi="Times New Roman" w:cs="Times New Roman"/>
          <w:i/>
        </w:rPr>
      </w:pPr>
      <w:r>
        <w:rPr>
          <w:rFonts w:ascii="Times New Roman" w:hAnsi="Times New Roman" w:cs="Times New Roman"/>
          <w:i/>
        </w:rPr>
        <w:t xml:space="preserve">October 13, 2022 </w:t>
      </w:r>
    </w:p>
    <w:p w14:paraId="29C69125" w14:textId="4E5BD1E6" w:rsidR="004B6313" w:rsidRPr="005B04C2" w:rsidRDefault="00A86961" w:rsidP="00B85A82">
      <w:pPr>
        <w:pStyle w:val="NoSpacing"/>
        <w:jc w:val="both"/>
        <w:rPr>
          <w:rFonts w:ascii="Times New Roman" w:hAnsi="Times New Roman" w:cs="Times New Roman"/>
          <w:iCs/>
        </w:rPr>
      </w:pPr>
      <w:r w:rsidRPr="005B04C2">
        <w:rPr>
          <w:rFonts w:ascii="Times New Roman" w:hAnsi="Times New Roman" w:cs="Times New Roman"/>
          <w:iCs/>
        </w:rPr>
        <w:t xml:space="preserve">Market Participants reviewed the </w:t>
      </w:r>
      <w:r w:rsidR="00CB5146">
        <w:rPr>
          <w:rFonts w:ascii="Times New Roman" w:hAnsi="Times New Roman" w:cs="Times New Roman"/>
          <w:iCs/>
        </w:rPr>
        <w:t>October 13,</w:t>
      </w:r>
      <w:r w:rsidR="005B04C2" w:rsidRPr="005B04C2">
        <w:rPr>
          <w:rFonts w:ascii="Times New Roman" w:hAnsi="Times New Roman" w:cs="Times New Roman"/>
          <w:iCs/>
        </w:rPr>
        <w:t xml:space="preserve"> 2022 </w:t>
      </w:r>
      <w:r w:rsidRPr="005B04C2">
        <w:rPr>
          <w:rFonts w:ascii="Times New Roman" w:hAnsi="Times New Roman" w:cs="Times New Roman"/>
          <w:iCs/>
        </w:rPr>
        <w:t xml:space="preserve">PRS Meeting Minutes.  </w:t>
      </w:r>
      <w:bookmarkStart w:id="10" w:name="_Hlk113819385"/>
      <w:r w:rsidRPr="005B04C2">
        <w:rPr>
          <w:rFonts w:ascii="Times New Roman" w:hAnsi="Times New Roman" w:cs="Times New Roman"/>
          <w:iCs/>
        </w:rPr>
        <w:t>Ms. Henson noted th</w:t>
      </w:r>
      <w:r w:rsidR="00E7705F" w:rsidRPr="005B04C2">
        <w:rPr>
          <w:rFonts w:ascii="Times New Roman" w:hAnsi="Times New Roman" w:cs="Times New Roman"/>
          <w:iCs/>
        </w:rPr>
        <w:t xml:space="preserve">is item </w:t>
      </w:r>
      <w:r w:rsidRPr="005B04C2">
        <w:rPr>
          <w:rFonts w:ascii="Times New Roman" w:hAnsi="Times New Roman" w:cs="Times New Roman"/>
          <w:iCs/>
        </w:rPr>
        <w:t xml:space="preserve">could be considered for inclusion in </w:t>
      </w:r>
      <w:r w:rsidRPr="005B04C2">
        <w:rPr>
          <w:rFonts w:ascii="Times New Roman" w:hAnsi="Times New Roman" w:cs="Times New Roman"/>
        </w:rPr>
        <w:t xml:space="preserve">the </w:t>
      </w:r>
      <w:hyperlink w:anchor="Combined_Ballot" w:history="1">
        <w:r w:rsidRPr="009F0C88">
          <w:rPr>
            <w:rStyle w:val="Hyperlink"/>
            <w:rFonts w:ascii="Times New Roman" w:hAnsi="Times New Roman" w:cs="Times New Roman"/>
          </w:rPr>
          <w:t>Combined Ballot.</w:t>
        </w:r>
      </w:hyperlink>
    </w:p>
    <w:bookmarkEnd w:id="10"/>
    <w:p w14:paraId="22DDB6A0" w14:textId="5046DFA7" w:rsidR="00B4449F" w:rsidRPr="005B04C2" w:rsidRDefault="00B4449F" w:rsidP="00740665">
      <w:pPr>
        <w:pStyle w:val="NoSpacing"/>
        <w:jc w:val="both"/>
        <w:rPr>
          <w:rFonts w:ascii="Times New Roman" w:hAnsi="Times New Roman" w:cs="Times New Roman"/>
          <w:b/>
          <w:highlight w:val="lightGray"/>
        </w:rPr>
      </w:pPr>
    </w:p>
    <w:p w14:paraId="49FEF3B1" w14:textId="77777777" w:rsidR="00A86961" w:rsidRPr="005B04C2" w:rsidRDefault="00A86961" w:rsidP="00740665">
      <w:pPr>
        <w:pStyle w:val="NoSpacing"/>
        <w:jc w:val="both"/>
        <w:rPr>
          <w:rFonts w:ascii="Times New Roman" w:hAnsi="Times New Roman" w:cs="Times New Roman"/>
          <w:b/>
          <w:highlight w:val="lightGray"/>
        </w:rPr>
      </w:pPr>
    </w:p>
    <w:p w14:paraId="765050AF" w14:textId="141AF1D3" w:rsidR="007A0397" w:rsidRPr="001A3228" w:rsidRDefault="007A0397" w:rsidP="002968F0">
      <w:pPr>
        <w:pStyle w:val="NoSpacing"/>
        <w:jc w:val="both"/>
        <w:rPr>
          <w:rFonts w:ascii="Times New Roman" w:hAnsi="Times New Roman" w:cs="Times New Roman"/>
          <w:u w:val="single"/>
        </w:rPr>
      </w:pPr>
      <w:r w:rsidRPr="001A3228">
        <w:rPr>
          <w:rFonts w:ascii="Times New Roman" w:hAnsi="Times New Roman" w:cs="Times New Roman"/>
          <w:u w:val="single"/>
        </w:rPr>
        <w:t xml:space="preserve">Technical Advisory Committee (TAC) </w:t>
      </w:r>
      <w:r w:rsidR="00885AC5" w:rsidRPr="001A3228">
        <w:rPr>
          <w:rFonts w:ascii="Times New Roman" w:hAnsi="Times New Roman" w:cs="Times New Roman"/>
          <w:u w:val="single"/>
        </w:rPr>
        <w:t>Update</w:t>
      </w:r>
      <w:r w:rsidR="003A4157" w:rsidRPr="001A3228">
        <w:rPr>
          <w:rFonts w:ascii="Times New Roman" w:hAnsi="Times New Roman" w:cs="Times New Roman"/>
          <w:u w:val="single"/>
        </w:rPr>
        <w:t xml:space="preserve"> </w:t>
      </w:r>
    </w:p>
    <w:p w14:paraId="53A445AA" w14:textId="7F89708F" w:rsidR="00CB5146" w:rsidRPr="00CB5146" w:rsidRDefault="00CB5146" w:rsidP="002968F0">
      <w:pPr>
        <w:pStyle w:val="NoSpacing"/>
        <w:jc w:val="both"/>
        <w:rPr>
          <w:rFonts w:ascii="Times New Roman" w:hAnsi="Times New Roman" w:cs="Times New Roman"/>
          <w:i/>
          <w:iCs/>
          <w:highlight w:val="lightGray"/>
        </w:rPr>
      </w:pPr>
      <w:r w:rsidRPr="00CB5146">
        <w:rPr>
          <w:rFonts w:ascii="Times New Roman" w:hAnsi="Times New Roman" w:cs="Times New Roman"/>
          <w:i/>
          <w:iCs/>
        </w:rPr>
        <w:t>Draft N</w:t>
      </w:r>
      <w:r>
        <w:rPr>
          <w:rFonts w:ascii="Times New Roman" w:hAnsi="Times New Roman" w:cs="Times New Roman"/>
          <w:i/>
          <w:iCs/>
        </w:rPr>
        <w:t>odal Protocol Revision Request (N</w:t>
      </w:r>
      <w:r w:rsidRPr="00CB5146">
        <w:rPr>
          <w:rFonts w:ascii="Times New Roman" w:hAnsi="Times New Roman" w:cs="Times New Roman"/>
          <w:i/>
          <w:iCs/>
        </w:rPr>
        <w:t>PRR</w:t>
      </w:r>
      <w:r>
        <w:rPr>
          <w:rFonts w:ascii="Times New Roman" w:hAnsi="Times New Roman" w:cs="Times New Roman"/>
          <w:i/>
          <w:iCs/>
        </w:rPr>
        <w:t>)</w:t>
      </w:r>
      <w:r w:rsidRPr="00CB5146">
        <w:rPr>
          <w:rFonts w:ascii="Times New Roman" w:hAnsi="Times New Roman" w:cs="Times New Roman"/>
          <w:i/>
          <w:iCs/>
        </w:rPr>
        <w:t>, Priority Revision Request Process</w:t>
      </w:r>
    </w:p>
    <w:p w14:paraId="0560C04B" w14:textId="007A6064" w:rsidR="00711330" w:rsidRPr="00B6675F" w:rsidRDefault="00255E2A" w:rsidP="002968F0">
      <w:pPr>
        <w:pStyle w:val="NoSpacing"/>
        <w:jc w:val="both"/>
        <w:rPr>
          <w:rFonts w:ascii="Times New Roman" w:hAnsi="Times New Roman" w:cs="Times New Roman"/>
        </w:rPr>
      </w:pPr>
      <w:r w:rsidRPr="00B6675F">
        <w:rPr>
          <w:rFonts w:ascii="Times New Roman" w:hAnsi="Times New Roman" w:cs="Times New Roman"/>
        </w:rPr>
        <w:t xml:space="preserve">Ms. Henson </w:t>
      </w:r>
      <w:r w:rsidR="00B93DA0" w:rsidRPr="00B6675F">
        <w:rPr>
          <w:rFonts w:ascii="Times New Roman" w:hAnsi="Times New Roman" w:cs="Times New Roman"/>
        </w:rPr>
        <w:t>reviewed</w:t>
      </w:r>
      <w:r w:rsidR="001A3228" w:rsidRPr="00B6675F">
        <w:rPr>
          <w:rFonts w:ascii="Times New Roman" w:hAnsi="Times New Roman" w:cs="Times New Roman"/>
        </w:rPr>
        <w:t xml:space="preserve"> </w:t>
      </w:r>
      <w:r w:rsidR="00B93DA0" w:rsidRPr="00B6675F">
        <w:rPr>
          <w:rFonts w:ascii="Times New Roman" w:hAnsi="Times New Roman" w:cs="Times New Roman"/>
        </w:rPr>
        <w:t xml:space="preserve">the disposition of items considered </w:t>
      </w:r>
      <w:r w:rsidR="001A3228" w:rsidRPr="00B6675F">
        <w:rPr>
          <w:rFonts w:ascii="Times New Roman" w:hAnsi="Times New Roman" w:cs="Times New Roman"/>
        </w:rPr>
        <w:t xml:space="preserve">at the </w:t>
      </w:r>
      <w:r w:rsidR="00D962C8" w:rsidRPr="00B6675F">
        <w:rPr>
          <w:rFonts w:ascii="Times New Roman" w:hAnsi="Times New Roman" w:cs="Times New Roman"/>
        </w:rPr>
        <w:t xml:space="preserve">October 26, </w:t>
      </w:r>
      <w:r w:rsidR="004F6AF6" w:rsidRPr="00B6675F">
        <w:rPr>
          <w:rFonts w:ascii="Times New Roman" w:hAnsi="Times New Roman" w:cs="Times New Roman"/>
        </w:rPr>
        <w:t>202</w:t>
      </w:r>
      <w:r w:rsidR="004F6AF6">
        <w:rPr>
          <w:rFonts w:ascii="Times New Roman" w:hAnsi="Times New Roman" w:cs="Times New Roman"/>
        </w:rPr>
        <w:t xml:space="preserve">2 </w:t>
      </w:r>
      <w:r w:rsidR="00B6675F">
        <w:rPr>
          <w:rFonts w:ascii="Times New Roman" w:hAnsi="Times New Roman" w:cs="Times New Roman"/>
        </w:rPr>
        <w:t>TAC meeting</w:t>
      </w:r>
      <w:r w:rsidR="00D962C8" w:rsidRPr="00B6675F">
        <w:rPr>
          <w:rFonts w:ascii="Times New Roman" w:hAnsi="Times New Roman" w:cs="Times New Roman"/>
        </w:rPr>
        <w:t xml:space="preserve">, reminded Market Participants of the </w:t>
      </w:r>
      <w:r w:rsidR="00711330" w:rsidRPr="00B6675F">
        <w:rPr>
          <w:rFonts w:ascii="Times New Roman" w:hAnsi="Times New Roman" w:cs="Times New Roman"/>
        </w:rPr>
        <w:t xml:space="preserve">TAC </w:t>
      </w:r>
      <w:r w:rsidR="00B93DA0" w:rsidRPr="00B6675F">
        <w:rPr>
          <w:rFonts w:ascii="Times New Roman" w:hAnsi="Times New Roman" w:cs="Times New Roman"/>
        </w:rPr>
        <w:t xml:space="preserve">request for PRS to develop </w:t>
      </w:r>
      <w:r w:rsidR="00A04FA9">
        <w:rPr>
          <w:rFonts w:ascii="Times New Roman" w:hAnsi="Times New Roman" w:cs="Times New Roman"/>
        </w:rPr>
        <w:t>a</w:t>
      </w:r>
      <w:r w:rsidR="00B93DA0" w:rsidRPr="00B6675F">
        <w:rPr>
          <w:rFonts w:ascii="Times New Roman" w:hAnsi="Times New Roman" w:cs="Times New Roman"/>
        </w:rPr>
        <w:t xml:space="preserve"> Revision Request to codify the Priority Revision Request Process</w:t>
      </w:r>
      <w:r w:rsidR="00D962C8" w:rsidRPr="00B6675F">
        <w:rPr>
          <w:rFonts w:ascii="Times New Roman" w:hAnsi="Times New Roman" w:cs="Times New Roman"/>
        </w:rPr>
        <w:t>, and presented draft concepts</w:t>
      </w:r>
      <w:r w:rsidR="00711330" w:rsidRPr="00B6675F">
        <w:rPr>
          <w:rFonts w:ascii="Times New Roman" w:hAnsi="Times New Roman" w:cs="Times New Roman"/>
        </w:rPr>
        <w:t xml:space="preserve">.  </w:t>
      </w:r>
      <w:r w:rsidR="00D962C8" w:rsidRPr="00B6675F">
        <w:rPr>
          <w:rFonts w:ascii="Times New Roman" w:hAnsi="Times New Roman" w:cs="Times New Roman"/>
        </w:rPr>
        <w:t xml:space="preserve">In response to Market Participants concerns on </w:t>
      </w:r>
      <w:r w:rsidR="000D5072">
        <w:rPr>
          <w:rFonts w:ascii="Times New Roman" w:hAnsi="Times New Roman" w:cs="Times New Roman"/>
        </w:rPr>
        <w:t>a</w:t>
      </w:r>
      <w:r w:rsidR="000D5072" w:rsidRPr="00B6675F">
        <w:rPr>
          <w:rFonts w:ascii="Times New Roman" w:hAnsi="Times New Roman" w:cs="Times New Roman"/>
        </w:rPr>
        <w:t xml:space="preserve"> </w:t>
      </w:r>
      <w:r w:rsidR="00A04FA9">
        <w:rPr>
          <w:rFonts w:ascii="Times New Roman" w:hAnsi="Times New Roman" w:cs="Times New Roman"/>
        </w:rPr>
        <w:t xml:space="preserve">proposed </w:t>
      </w:r>
      <w:r w:rsidR="00D962C8" w:rsidRPr="00B6675F">
        <w:rPr>
          <w:rFonts w:ascii="Times New Roman" w:hAnsi="Times New Roman" w:cs="Times New Roman"/>
        </w:rPr>
        <w:t>180</w:t>
      </w:r>
      <w:r w:rsidR="000D5072">
        <w:rPr>
          <w:rFonts w:ascii="Times New Roman" w:hAnsi="Times New Roman" w:cs="Times New Roman"/>
        </w:rPr>
        <w:t>-</w:t>
      </w:r>
      <w:r w:rsidR="00D962C8" w:rsidRPr="00B6675F">
        <w:rPr>
          <w:rFonts w:ascii="Times New Roman" w:hAnsi="Times New Roman" w:cs="Times New Roman"/>
        </w:rPr>
        <w:t>day timeline</w:t>
      </w:r>
      <w:r w:rsidR="00B6675F">
        <w:rPr>
          <w:rFonts w:ascii="Times New Roman" w:hAnsi="Times New Roman" w:cs="Times New Roman"/>
        </w:rPr>
        <w:t xml:space="preserve">, </w:t>
      </w:r>
      <w:r w:rsidR="00D962C8" w:rsidRPr="00B6675F">
        <w:rPr>
          <w:rFonts w:ascii="Times New Roman" w:hAnsi="Times New Roman" w:cs="Times New Roman"/>
        </w:rPr>
        <w:t xml:space="preserve">Ms. Henson noted the </w:t>
      </w:r>
      <w:r w:rsidR="00255688" w:rsidRPr="00B6675F">
        <w:rPr>
          <w:rFonts w:ascii="Times New Roman" w:hAnsi="Times New Roman" w:cs="Times New Roman"/>
        </w:rPr>
        <w:t xml:space="preserve">current tools available to PRS, including urgent status and special PRS meetings.  Ms. Henson encouraged Market Participants to forward </w:t>
      </w:r>
      <w:r w:rsidR="000E12D7">
        <w:rPr>
          <w:rFonts w:ascii="Times New Roman" w:hAnsi="Times New Roman" w:cs="Times New Roman"/>
        </w:rPr>
        <w:t xml:space="preserve">proposed </w:t>
      </w:r>
      <w:r w:rsidR="00B6675F" w:rsidRPr="00B6675F">
        <w:rPr>
          <w:rFonts w:ascii="Times New Roman" w:hAnsi="Times New Roman" w:cs="Times New Roman"/>
        </w:rPr>
        <w:t xml:space="preserve">edits or comments </w:t>
      </w:r>
      <w:r w:rsidR="00255688" w:rsidRPr="00B6675F">
        <w:rPr>
          <w:rFonts w:ascii="Times New Roman" w:hAnsi="Times New Roman" w:cs="Times New Roman"/>
        </w:rPr>
        <w:t xml:space="preserve">to the draft concepts to PRS leadership </w:t>
      </w:r>
      <w:r w:rsidR="00B6675F" w:rsidRPr="00B6675F">
        <w:rPr>
          <w:rFonts w:ascii="Times New Roman" w:hAnsi="Times New Roman" w:cs="Times New Roman"/>
        </w:rPr>
        <w:t xml:space="preserve">in advance of the </w:t>
      </w:r>
      <w:r w:rsidR="00255688" w:rsidRPr="00B6675F">
        <w:rPr>
          <w:rFonts w:ascii="Times New Roman" w:hAnsi="Times New Roman" w:cs="Times New Roman"/>
        </w:rPr>
        <w:t>November 18, 2022</w:t>
      </w:r>
      <w:r w:rsidR="00B6675F" w:rsidRPr="00B6675F">
        <w:rPr>
          <w:rFonts w:ascii="Times New Roman" w:hAnsi="Times New Roman" w:cs="Times New Roman"/>
        </w:rPr>
        <w:t xml:space="preserve"> submittal date and noted the Revision Request would be considered at the December 8, 2022 PRS meeting.  </w:t>
      </w:r>
    </w:p>
    <w:p w14:paraId="67C9D406" w14:textId="77777777" w:rsidR="00711330" w:rsidRPr="00711330" w:rsidRDefault="00711330" w:rsidP="002968F0">
      <w:pPr>
        <w:pStyle w:val="NoSpacing"/>
        <w:jc w:val="both"/>
        <w:rPr>
          <w:rFonts w:ascii="Times New Roman" w:hAnsi="Times New Roman" w:cs="Times New Roman"/>
        </w:rPr>
      </w:pPr>
    </w:p>
    <w:p w14:paraId="0E7E390B" w14:textId="77777777" w:rsidR="001A3228" w:rsidRPr="009E6504" w:rsidRDefault="001A3228" w:rsidP="002968F0">
      <w:pPr>
        <w:pStyle w:val="NoSpacing"/>
        <w:jc w:val="both"/>
        <w:rPr>
          <w:rFonts w:ascii="Times New Roman" w:hAnsi="Times New Roman" w:cs="Times New Roman"/>
          <w:highlight w:val="lightGray"/>
        </w:rPr>
      </w:pPr>
    </w:p>
    <w:p w14:paraId="22730CAF" w14:textId="7ACD95DB" w:rsidR="00C2506A" w:rsidRPr="00DB69E8" w:rsidRDefault="00131680" w:rsidP="00C2506A">
      <w:pPr>
        <w:pStyle w:val="NoSpacing"/>
        <w:jc w:val="both"/>
        <w:rPr>
          <w:rFonts w:ascii="Times New Roman" w:hAnsi="Times New Roman" w:cs="Times New Roman"/>
          <w:u w:val="single"/>
        </w:rPr>
      </w:pPr>
      <w:r w:rsidRPr="00B6675F">
        <w:rPr>
          <w:rFonts w:ascii="Times New Roman" w:hAnsi="Times New Roman" w:cs="Times New Roman"/>
          <w:u w:val="single"/>
        </w:rPr>
        <w:t xml:space="preserve">Project </w:t>
      </w:r>
      <w:r w:rsidR="00D16019" w:rsidRPr="00B6675F">
        <w:rPr>
          <w:rFonts w:ascii="Times New Roman" w:hAnsi="Times New Roman" w:cs="Times New Roman"/>
          <w:u w:val="single"/>
        </w:rPr>
        <w:t xml:space="preserve">Update </w:t>
      </w:r>
      <w:r w:rsidR="00A86961" w:rsidRPr="00B6675F">
        <w:rPr>
          <w:rFonts w:ascii="Times New Roman" w:hAnsi="Times New Roman" w:cs="Times New Roman"/>
          <w:u w:val="single"/>
        </w:rPr>
        <w:t>(see Key Documents)</w:t>
      </w:r>
    </w:p>
    <w:p w14:paraId="75F23793" w14:textId="1AD6C6E8" w:rsidR="003E72C4" w:rsidRDefault="0060378E" w:rsidP="00D92956">
      <w:pPr>
        <w:pStyle w:val="NoSpacing"/>
        <w:jc w:val="both"/>
        <w:rPr>
          <w:rFonts w:ascii="Times New Roman" w:hAnsi="Times New Roman" w:cs="Times New Roman"/>
        </w:rPr>
      </w:pPr>
      <w:r w:rsidRPr="003306A6">
        <w:rPr>
          <w:rFonts w:ascii="Times New Roman" w:hAnsi="Times New Roman" w:cs="Times New Roman"/>
        </w:rPr>
        <w:t xml:space="preserve">Troy Anderson </w:t>
      </w:r>
      <w:r w:rsidR="00D16019" w:rsidRPr="003306A6">
        <w:rPr>
          <w:rFonts w:ascii="Times New Roman" w:hAnsi="Times New Roman" w:cs="Times New Roman"/>
        </w:rPr>
        <w:t>pr</w:t>
      </w:r>
      <w:r w:rsidR="00817ED3" w:rsidRPr="003306A6">
        <w:rPr>
          <w:rFonts w:ascii="Times New Roman" w:hAnsi="Times New Roman" w:cs="Times New Roman"/>
        </w:rPr>
        <w:t xml:space="preserve">ovided </w:t>
      </w:r>
      <w:r w:rsidR="0032670B" w:rsidRPr="003306A6">
        <w:rPr>
          <w:rFonts w:ascii="Times New Roman" w:hAnsi="Times New Roman" w:cs="Times New Roman"/>
        </w:rPr>
        <w:t>project highlights</w:t>
      </w:r>
      <w:r w:rsidR="001C6BD0" w:rsidRPr="003306A6">
        <w:rPr>
          <w:rFonts w:ascii="Times New Roman" w:hAnsi="Times New Roman" w:cs="Times New Roman"/>
        </w:rPr>
        <w:t xml:space="preserve">, </w:t>
      </w:r>
      <w:r w:rsidR="00837D74" w:rsidRPr="003306A6">
        <w:rPr>
          <w:rFonts w:ascii="Times New Roman" w:hAnsi="Times New Roman" w:cs="Times New Roman"/>
        </w:rPr>
        <w:t xml:space="preserve">summarized </w:t>
      </w:r>
      <w:r w:rsidR="0032670B" w:rsidRPr="003306A6">
        <w:rPr>
          <w:rFonts w:ascii="Times New Roman" w:hAnsi="Times New Roman" w:cs="Times New Roman"/>
        </w:rPr>
        <w:t>the 202</w:t>
      </w:r>
      <w:r w:rsidR="00255E2A" w:rsidRPr="003306A6">
        <w:rPr>
          <w:rFonts w:ascii="Times New Roman" w:hAnsi="Times New Roman" w:cs="Times New Roman"/>
        </w:rPr>
        <w:t xml:space="preserve">2 </w:t>
      </w:r>
      <w:r w:rsidR="00B6675F" w:rsidRPr="003306A6">
        <w:rPr>
          <w:rFonts w:ascii="Times New Roman" w:hAnsi="Times New Roman" w:cs="Times New Roman"/>
        </w:rPr>
        <w:t xml:space="preserve">and 2023 </w:t>
      </w:r>
      <w:r w:rsidR="0032670B" w:rsidRPr="003306A6">
        <w:rPr>
          <w:rFonts w:ascii="Times New Roman" w:hAnsi="Times New Roman" w:cs="Times New Roman"/>
        </w:rPr>
        <w:t>release target</w:t>
      </w:r>
      <w:r w:rsidR="001C6BD0" w:rsidRPr="003306A6">
        <w:rPr>
          <w:rFonts w:ascii="Times New Roman" w:hAnsi="Times New Roman" w:cs="Times New Roman"/>
        </w:rPr>
        <w:t xml:space="preserve">s, </w:t>
      </w:r>
      <w:r w:rsidR="0036490C" w:rsidRPr="003306A6">
        <w:rPr>
          <w:rFonts w:ascii="Times New Roman" w:hAnsi="Times New Roman" w:cs="Times New Roman"/>
        </w:rPr>
        <w:t>reviewed the additional project status information</w:t>
      </w:r>
      <w:r w:rsidR="00817ED3" w:rsidRPr="003306A6">
        <w:rPr>
          <w:rFonts w:ascii="Times New Roman" w:hAnsi="Times New Roman" w:cs="Times New Roman"/>
        </w:rPr>
        <w:t xml:space="preserve">, </w:t>
      </w:r>
      <w:r w:rsidR="00717997" w:rsidRPr="003306A6">
        <w:rPr>
          <w:rFonts w:ascii="Times New Roman" w:hAnsi="Times New Roman" w:cs="Times New Roman"/>
        </w:rPr>
        <w:t xml:space="preserve">and </w:t>
      </w:r>
      <w:r w:rsidR="00CE2ABE" w:rsidRPr="003306A6">
        <w:rPr>
          <w:rFonts w:ascii="Times New Roman" w:hAnsi="Times New Roman" w:cs="Times New Roman"/>
        </w:rPr>
        <w:t>presented the priority and rank options for Revision Requests requiring projects</w:t>
      </w:r>
      <w:r w:rsidR="00D32C6E" w:rsidRPr="003306A6">
        <w:rPr>
          <w:rFonts w:ascii="Times New Roman" w:hAnsi="Times New Roman" w:cs="Times New Roman"/>
        </w:rPr>
        <w:t xml:space="preserve">. </w:t>
      </w:r>
      <w:r w:rsidR="003306A6">
        <w:rPr>
          <w:rFonts w:ascii="Times New Roman" w:hAnsi="Times New Roman" w:cs="Times New Roman"/>
        </w:rPr>
        <w:t xml:space="preserve">Mr. Anderson </w:t>
      </w:r>
      <w:r w:rsidR="003E72C4">
        <w:rPr>
          <w:rFonts w:ascii="Times New Roman" w:hAnsi="Times New Roman" w:cs="Times New Roman"/>
        </w:rPr>
        <w:t xml:space="preserve">summarized discussion at the </w:t>
      </w:r>
      <w:r w:rsidR="003306A6">
        <w:rPr>
          <w:rFonts w:ascii="Times New Roman" w:hAnsi="Times New Roman" w:cs="Times New Roman"/>
        </w:rPr>
        <w:t>November 10, 2022 Technology Working Group (TWG) meeting</w:t>
      </w:r>
      <w:r w:rsidR="003E72C4">
        <w:rPr>
          <w:rFonts w:ascii="Times New Roman" w:hAnsi="Times New Roman" w:cs="Times New Roman"/>
        </w:rPr>
        <w:t xml:space="preserve"> and stated that enhanced communication and Market Participants efforts resulted in a successful </w:t>
      </w:r>
      <w:r w:rsidR="003306A6">
        <w:rPr>
          <w:rFonts w:ascii="Times New Roman" w:hAnsi="Times New Roman" w:cs="Times New Roman"/>
        </w:rPr>
        <w:t>implementation of the F</w:t>
      </w:r>
      <w:r w:rsidR="003306A6" w:rsidRPr="003306A6">
        <w:rPr>
          <w:rFonts w:ascii="Times New Roman" w:hAnsi="Times New Roman" w:cs="Times New Roman"/>
        </w:rPr>
        <w:t>ast-Frequency Response Advancement (FFRA) and Firm Fuel Supply Service (FFSS)</w:t>
      </w:r>
      <w:r w:rsidR="003306A6">
        <w:rPr>
          <w:rFonts w:ascii="Times New Roman" w:hAnsi="Times New Roman" w:cs="Times New Roman"/>
        </w:rPr>
        <w:t xml:space="preserve"> projects</w:t>
      </w:r>
      <w:r w:rsidR="003E72C4">
        <w:rPr>
          <w:rFonts w:ascii="Times New Roman" w:hAnsi="Times New Roman" w:cs="Times New Roman"/>
        </w:rPr>
        <w:t xml:space="preserve">.  </w:t>
      </w:r>
      <w:r w:rsidR="003306A6">
        <w:rPr>
          <w:rFonts w:ascii="Times New Roman" w:hAnsi="Times New Roman" w:cs="Times New Roman"/>
        </w:rPr>
        <w:t xml:space="preserve"> </w:t>
      </w:r>
    </w:p>
    <w:p w14:paraId="75F77EAA" w14:textId="0308FC60" w:rsidR="001C3E40" w:rsidRDefault="00D32C6E" w:rsidP="00D92956">
      <w:pPr>
        <w:pStyle w:val="NoSpacing"/>
        <w:jc w:val="both"/>
        <w:rPr>
          <w:rFonts w:ascii="Times New Roman" w:hAnsi="Times New Roman" w:cs="Times New Roman"/>
          <w:iCs/>
        </w:rPr>
      </w:pPr>
      <w:r w:rsidRPr="00205709">
        <w:rPr>
          <w:rFonts w:ascii="Times New Roman" w:hAnsi="Times New Roman" w:cs="Times New Roman"/>
          <w:highlight w:val="lightGray"/>
        </w:rPr>
        <w:t xml:space="preserve"> </w:t>
      </w:r>
    </w:p>
    <w:p w14:paraId="1F4980AF" w14:textId="77777777" w:rsidR="003A2958" w:rsidRDefault="003A2958" w:rsidP="00D92956">
      <w:pPr>
        <w:pStyle w:val="NoSpacing"/>
        <w:jc w:val="both"/>
        <w:rPr>
          <w:rFonts w:ascii="Times New Roman" w:hAnsi="Times New Roman" w:cs="Times New Roman"/>
          <w:iCs/>
        </w:rPr>
      </w:pPr>
    </w:p>
    <w:p w14:paraId="28A4F1E9" w14:textId="6266B77F" w:rsidR="003A2958" w:rsidRDefault="00CB5146" w:rsidP="002968F0">
      <w:pPr>
        <w:pStyle w:val="NoSpacing"/>
        <w:jc w:val="both"/>
        <w:rPr>
          <w:rFonts w:ascii="Times New Roman" w:hAnsi="Times New Roman" w:cs="Times New Roman"/>
          <w:u w:val="single"/>
        </w:rPr>
      </w:pPr>
      <w:r w:rsidRPr="00CB5146">
        <w:rPr>
          <w:rFonts w:ascii="Times New Roman" w:hAnsi="Times New Roman" w:cs="Times New Roman"/>
          <w:u w:val="single"/>
        </w:rPr>
        <w:t>Urgency Vote (Vote)</w:t>
      </w:r>
      <w:r>
        <w:rPr>
          <w:rFonts w:ascii="Times New Roman" w:hAnsi="Times New Roman" w:cs="Times New Roman"/>
          <w:u w:val="single"/>
        </w:rPr>
        <w:t xml:space="preserve"> (see Key Documents)</w:t>
      </w:r>
    </w:p>
    <w:p w14:paraId="0B0946E9" w14:textId="1D2E183B" w:rsidR="00CB5146" w:rsidRDefault="00CB5146" w:rsidP="002968F0">
      <w:pPr>
        <w:pStyle w:val="NoSpacing"/>
        <w:jc w:val="both"/>
        <w:rPr>
          <w:rFonts w:ascii="Times New Roman" w:hAnsi="Times New Roman" w:cs="Times New Roman"/>
          <w:i/>
          <w:iCs/>
        </w:rPr>
      </w:pPr>
      <w:r w:rsidRPr="00CB5146">
        <w:rPr>
          <w:rFonts w:ascii="Times New Roman" w:hAnsi="Times New Roman" w:cs="Times New Roman"/>
          <w:i/>
          <w:iCs/>
        </w:rPr>
        <w:t>NPRR1152, Remove Requirements to Submit Emergency Operations Plans, Weatherization Plans, and Declarations of Summer/Winter Weather Preparedness</w:t>
      </w:r>
    </w:p>
    <w:p w14:paraId="3C0C81E5" w14:textId="313C5369" w:rsidR="00E43362" w:rsidRPr="005B04C2" w:rsidRDefault="003E72C4" w:rsidP="00E43362">
      <w:pPr>
        <w:pStyle w:val="NoSpacing"/>
        <w:jc w:val="both"/>
        <w:rPr>
          <w:rFonts w:ascii="Times New Roman" w:hAnsi="Times New Roman" w:cs="Times New Roman"/>
          <w:iCs/>
        </w:rPr>
      </w:pPr>
      <w:r>
        <w:rPr>
          <w:rFonts w:ascii="Times New Roman" w:hAnsi="Times New Roman" w:cs="Times New Roman"/>
        </w:rPr>
        <w:t>Andy Gallo summarized NPRR1152</w:t>
      </w:r>
      <w:r w:rsidR="00E43362">
        <w:rPr>
          <w:rFonts w:ascii="Times New Roman" w:hAnsi="Times New Roman" w:cs="Times New Roman"/>
        </w:rPr>
        <w:t xml:space="preserve"> and the request for Urgent status.  </w:t>
      </w:r>
      <w:bookmarkStart w:id="11" w:name="_Hlk124351763"/>
      <w:r w:rsidR="00E43362" w:rsidRPr="005B04C2">
        <w:rPr>
          <w:rFonts w:ascii="Times New Roman" w:hAnsi="Times New Roman" w:cs="Times New Roman"/>
          <w:iCs/>
        </w:rPr>
        <w:t xml:space="preserve">Ms. Henson noted this item could be considered for inclusion in </w:t>
      </w:r>
      <w:r w:rsidR="00E43362" w:rsidRPr="005B04C2">
        <w:rPr>
          <w:rFonts w:ascii="Times New Roman" w:hAnsi="Times New Roman" w:cs="Times New Roman"/>
        </w:rPr>
        <w:t xml:space="preserve">the </w:t>
      </w:r>
      <w:hyperlink w:anchor="Ballot" w:history="1">
        <w:r w:rsidR="00E43362" w:rsidRPr="005B04C2">
          <w:rPr>
            <w:rStyle w:val="Hyperlink"/>
            <w:rFonts w:ascii="Times New Roman" w:hAnsi="Times New Roman" w:cs="Times New Roman"/>
          </w:rPr>
          <w:t>Combined Ballot.</w:t>
        </w:r>
      </w:hyperlink>
    </w:p>
    <w:bookmarkEnd w:id="11"/>
    <w:p w14:paraId="5CA13A12" w14:textId="46DFF48D" w:rsidR="00CB5146" w:rsidRPr="003E72C4" w:rsidRDefault="003E72C4" w:rsidP="002968F0">
      <w:pPr>
        <w:pStyle w:val="NoSpacing"/>
        <w:jc w:val="both"/>
        <w:rPr>
          <w:rFonts w:ascii="Times New Roman" w:hAnsi="Times New Roman" w:cs="Times New Roman"/>
        </w:rPr>
      </w:pPr>
      <w:r>
        <w:rPr>
          <w:rFonts w:ascii="Times New Roman" w:hAnsi="Times New Roman" w:cs="Times New Roman"/>
        </w:rPr>
        <w:t xml:space="preserve">  </w:t>
      </w:r>
    </w:p>
    <w:p w14:paraId="000A56FD" w14:textId="77777777" w:rsidR="008A3234" w:rsidRDefault="008A3234" w:rsidP="002968F0">
      <w:pPr>
        <w:pStyle w:val="NoSpacing"/>
        <w:jc w:val="both"/>
        <w:rPr>
          <w:rFonts w:ascii="Times New Roman" w:hAnsi="Times New Roman" w:cs="Times New Roman"/>
          <w:i/>
          <w:iCs/>
        </w:rPr>
      </w:pPr>
    </w:p>
    <w:p w14:paraId="48E30A89" w14:textId="0AC699E3" w:rsidR="00CB5146" w:rsidRPr="00CB5146" w:rsidRDefault="00CB5146" w:rsidP="002968F0">
      <w:pPr>
        <w:pStyle w:val="NoSpacing"/>
        <w:jc w:val="both"/>
        <w:rPr>
          <w:rFonts w:ascii="Times New Roman" w:hAnsi="Times New Roman" w:cs="Times New Roman"/>
          <w:i/>
          <w:iCs/>
        </w:rPr>
      </w:pPr>
      <w:r w:rsidRPr="00CB5146">
        <w:rPr>
          <w:rFonts w:ascii="Times New Roman" w:hAnsi="Times New Roman" w:cs="Times New Roman"/>
          <w:i/>
          <w:iCs/>
        </w:rPr>
        <w:t>NPRR1154, Include Alternate Resource in the Availability Plan for the Firm Fuel Supply Service</w:t>
      </w:r>
    </w:p>
    <w:p w14:paraId="4258ED9E" w14:textId="77777777" w:rsidR="004A51F2" w:rsidRPr="005B04C2" w:rsidRDefault="00E43362" w:rsidP="004A51F2">
      <w:pPr>
        <w:pStyle w:val="NoSpacing"/>
        <w:jc w:val="both"/>
        <w:rPr>
          <w:rFonts w:ascii="Times New Roman" w:hAnsi="Times New Roman" w:cs="Times New Roman"/>
          <w:iCs/>
        </w:rPr>
      </w:pPr>
      <w:r>
        <w:rPr>
          <w:rFonts w:ascii="Times New Roman" w:hAnsi="Times New Roman" w:cs="Times New Roman"/>
        </w:rPr>
        <w:t>Emily Jolly reviewed the request for Urgent status.  Market Participants expressed support to consider NPRR1154 for Urgent status.  Ms. Jolly provided an overview of NPRR1154</w:t>
      </w:r>
      <w:r w:rsidR="004A51F2">
        <w:rPr>
          <w:rFonts w:ascii="Times New Roman" w:hAnsi="Times New Roman" w:cs="Times New Roman"/>
        </w:rPr>
        <w:t xml:space="preserve"> and the 11/9/22 LCRA </w:t>
      </w:r>
      <w:r w:rsidR="004A51F2">
        <w:rPr>
          <w:rFonts w:ascii="Times New Roman" w:hAnsi="Times New Roman" w:cs="Times New Roman"/>
        </w:rPr>
        <w:lastRenderedPageBreak/>
        <w:t>comments</w:t>
      </w:r>
      <w:r>
        <w:rPr>
          <w:rFonts w:ascii="Times New Roman" w:hAnsi="Times New Roman" w:cs="Times New Roman"/>
        </w:rPr>
        <w:t xml:space="preserve">. </w:t>
      </w:r>
      <w:r w:rsidR="004A51F2">
        <w:rPr>
          <w:rFonts w:ascii="Times New Roman" w:hAnsi="Times New Roman" w:cs="Times New Roman"/>
        </w:rPr>
        <w:t xml:space="preserve">Austin Rosel reviewed NPRR1154 calculations.  </w:t>
      </w:r>
      <w:bookmarkStart w:id="12" w:name="_Hlk124352215"/>
      <w:r w:rsidR="004A51F2" w:rsidRPr="005B04C2">
        <w:rPr>
          <w:rFonts w:ascii="Times New Roman" w:hAnsi="Times New Roman" w:cs="Times New Roman"/>
          <w:iCs/>
        </w:rPr>
        <w:t xml:space="preserve">Ms. Henson noted this item could be considered for inclusion in </w:t>
      </w:r>
      <w:r w:rsidR="004A51F2" w:rsidRPr="005B04C2">
        <w:rPr>
          <w:rFonts w:ascii="Times New Roman" w:hAnsi="Times New Roman" w:cs="Times New Roman"/>
        </w:rPr>
        <w:t xml:space="preserve">the </w:t>
      </w:r>
      <w:bookmarkStart w:id="13" w:name="_Hlk124359295"/>
      <w:r w:rsidR="004A51F2">
        <w:fldChar w:fldCharType="begin"/>
      </w:r>
      <w:r w:rsidR="004A51F2">
        <w:instrText xml:space="preserve"> HYPERLINK \l "Combined_Ballot" </w:instrText>
      </w:r>
      <w:r w:rsidR="004A51F2">
        <w:fldChar w:fldCharType="separate"/>
      </w:r>
      <w:r w:rsidR="004A51F2" w:rsidRPr="005B04C2">
        <w:rPr>
          <w:rStyle w:val="Hyperlink"/>
          <w:rFonts w:ascii="Times New Roman" w:hAnsi="Times New Roman" w:cs="Times New Roman"/>
        </w:rPr>
        <w:t>Combined Ballot.</w:t>
      </w:r>
      <w:r w:rsidR="004A51F2">
        <w:rPr>
          <w:rStyle w:val="Hyperlink"/>
          <w:rFonts w:ascii="Times New Roman" w:hAnsi="Times New Roman" w:cs="Times New Roman"/>
        </w:rPr>
        <w:fldChar w:fldCharType="end"/>
      </w:r>
    </w:p>
    <w:bookmarkEnd w:id="12"/>
    <w:bookmarkEnd w:id="13"/>
    <w:p w14:paraId="485DA33A" w14:textId="68A0A495" w:rsidR="00CB5146" w:rsidRPr="00E43362" w:rsidRDefault="00CB5146" w:rsidP="002968F0">
      <w:pPr>
        <w:pStyle w:val="NoSpacing"/>
        <w:jc w:val="both"/>
        <w:rPr>
          <w:rFonts w:ascii="Times New Roman" w:hAnsi="Times New Roman" w:cs="Times New Roman"/>
        </w:rPr>
      </w:pPr>
    </w:p>
    <w:p w14:paraId="45ACBCFF" w14:textId="0EDB57E9" w:rsidR="00CB5146" w:rsidRDefault="00CB5146" w:rsidP="002968F0">
      <w:pPr>
        <w:pStyle w:val="NoSpacing"/>
        <w:jc w:val="both"/>
        <w:rPr>
          <w:rFonts w:ascii="Times New Roman" w:hAnsi="Times New Roman" w:cs="Times New Roman"/>
          <w:u w:val="single"/>
        </w:rPr>
      </w:pPr>
    </w:p>
    <w:p w14:paraId="6E83AC3A" w14:textId="354B666B" w:rsidR="00A27CA4" w:rsidRPr="009E6504" w:rsidRDefault="00A27CA4" w:rsidP="002968F0">
      <w:pPr>
        <w:pStyle w:val="NoSpacing"/>
        <w:jc w:val="both"/>
        <w:rPr>
          <w:rFonts w:ascii="Times New Roman" w:hAnsi="Times New Roman" w:cs="Times New Roman"/>
          <w:u w:val="single"/>
        </w:rPr>
      </w:pPr>
      <w:r w:rsidRPr="009E6504">
        <w:rPr>
          <w:rFonts w:ascii="Times New Roman" w:hAnsi="Times New Roman" w:cs="Times New Roman"/>
          <w:u w:val="single"/>
        </w:rPr>
        <w:t>Review PRS Reports, Impact Analyses, and Prioritization</w:t>
      </w:r>
      <w:r w:rsidR="00DC19C8" w:rsidRPr="009E6504">
        <w:rPr>
          <w:rFonts w:ascii="Times New Roman" w:hAnsi="Times New Roman" w:cs="Times New Roman"/>
          <w:u w:val="single"/>
        </w:rPr>
        <w:t xml:space="preserve"> (see Key Documents)</w:t>
      </w:r>
    </w:p>
    <w:p w14:paraId="28143D9E" w14:textId="3617B622" w:rsidR="00CB5146" w:rsidRPr="00985ADF" w:rsidRDefault="00CB5146" w:rsidP="009E6504">
      <w:pPr>
        <w:pStyle w:val="NoSpacing"/>
        <w:jc w:val="both"/>
        <w:rPr>
          <w:rFonts w:ascii="Times New Roman" w:hAnsi="Times New Roman" w:cs="Times New Roman"/>
          <w:i/>
        </w:rPr>
      </w:pPr>
      <w:r w:rsidRPr="00985ADF">
        <w:rPr>
          <w:rFonts w:ascii="Times New Roman" w:hAnsi="Times New Roman" w:cs="Times New Roman"/>
          <w:i/>
        </w:rPr>
        <w:t>NPRR1132, Communicate Operating Limitations during Cold and Hot Weather Conditions</w:t>
      </w:r>
    </w:p>
    <w:p w14:paraId="16268682" w14:textId="77777777" w:rsidR="009F0C88" w:rsidRPr="005B04C2" w:rsidRDefault="00985ADF" w:rsidP="009F0C88">
      <w:pPr>
        <w:pStyle w:val="NoSpacing"/>
        <w:jc w:val="both"/>
        <w:rPr>
          <w:rFonts w:ascii="Times New Roman" w:hAnsi="Times New Roman" w:cs="Times New Roman"/>
          <w:iCs/>
        </w:rPr>
      </w:pPr>
      <w:r w:rsidRPr="00985ADF">
        <w:rPr>
          <w:rFonts w:ascii="Times New Roman" w:hAnsi="Times New Roman" w:cs="Times New Roman"/>
          <w:iCs/>
        </w:rPr>
        <w:t>Nitika Mago summarized the 10/14/22 ERCOT comments to NPRR1132</w:t>
      </w:r>
      <w:r>
        <w:rPr>
          <w:rFonts w:ascii="Times New Roman" w:hAnsi="Times New Roman" w:cs="Times New Roman"/>
          <w:iCs/>
        </w:rPr>
        <w:t xml:space="preserve">.  </w:t>
      </w:r>
      <w:r w:rsidR="00AB11E4" w:rsidRPr="00985ADF">
        <w:rPr>
          <w:rFonts w:ascii="Times New Roman" w:hAnsi="Times New Roman" w:cs="Times New Roman"/>
          <w:iCs/>
        </w:rPr>
        <w:t>Market Participants reviewed the 10/13/22 PRS Report</w:t>
      </w:r>
      <w:r w:rsidRPr="00985ADF">
        <w:rPr>
          <w:rFonts w:ascii="Times New Roman" w:hAnsi="Times New Roman" w:cs="Times New Roman"/>
          <w:iCs/>
        </w:rPr>
        <w:t xml:space="preserve">, </w:t>
      </w:r>
      <w:r w:rsidR="00AB11E4" w:rsidRPr="00985ADF">
        <w:rPr>
          <w:rFonts w:ascii="Times New Roman" w:hAnsi="Times New Roman" w:cs="Times New Roman"/>
          <w:iCs/>
        </w:rPr>
        <w:t>11/1/22 Revised Impact Analysis</w:t>
      </w:r>
      <w:r w:rsidRPr="00985ADF">
        <w:rPr>
          <w:rFonts w:ascii="Times New Roman" w:hAnsi="Times New Roman" w:cs="Times New Roman"/>
          <w:iCs/>
        </w:rPr>
        <w:t>, and appropriate priority and rank for NPRR1132</w:t>
      </w:r>
      <w:r>
        <w:rPr>
          <w:rFonts w:ascii="Times New Roman" w:hAnsi="Times New Roman" w:cs="Times New Roman"/>
          <w:iCs/>
        </w:rPr>
        <w:t xml:space="preserve">.  </w:t>
      </w:r>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6C602DE4" w14:textId="5F02DC53" w:rsidR="00985ADF" w:rsidRPr="005B04C2" w:rsidRDefault="00985ADF" w:rsidP="00985ADF">
      <w:pPr>
        <w:pStyle w:val="NoSpacing"/>
        <w:jc w:val="both"/>
        <w:rPr>
          <w:rFonts w:ascii="Times New Roman" w:hAnsi="Times New Roman" w:cs="Times New Roman"/>
          <w:iCs/>
        </w:rPr>
      </w:pPr>
    </w:p>
    <w:p w14:paraId="16FFC894" w14:textId="40CD7A84" w:rsidR="00985ADF" w:rsidRDefault="00985ADF" w:rsidP="009E6504">
      <w:pPr>
        <w:pStyle w:val="NoSpacing"/>
        <w:jc w:val="both"/>
        <w:rPr>
          <w:rFonts w:ascii="Times New Roman" w:hAnsi="Times New Roman" w:cs="Times New Roman"/>
          <w:iCs/>
          <w:highlight w:val="lightGray"/>
        </w:rPr>
      </w:pPr>
    </w:p>
    <w:p w14:paraId="42532AA3" w14:textId="44E2BE39" w:rsidR="009E6504" w:rsidRDefault="009E6504" w:rsidP="009E6504">
      <w:pPr>
        <w:pStyle w:val="NoSpacing"/>
        <w:jc w:val="both"/>
        <w:rPr>
          <w:rFonts w:ascii="Times New Roman" w:hAnsi="Times New Roman" w:cs="Times New Roman"/>
          <w:i/>
          <w:highlight w:val="lightGray"/>
        </w:rPr>
      </w:pPr>
      <w:r w:rsidRPr="009E6504">
        <w:rPr>
          <w:rFonts w:ascii="Times New Roman" w:hAnsi="Times New Roman" w:cs="Times New Roman"/>
          <w:i/>
        </w:rPr>
        <w:t>S</w:t>
      </w:r>
      <w:r>
        <w:rPr>
          <w:rFonts w:ascii="Times New Roman" w:hAnsi="Times New Roman" w:cs="Times New Roman"/>
          <w:i/>
        </w:rPr>
        <w:t>ystem Change Request (S</w:t>
      </w:r>
      <w:r w:rsidRPr="009E6504">
        <w:rPr>
          <w:rFonts w:ascii="Times New Roman" w:hAnsi="Times New Roman" w:cs="Times New Roman"/>
          <w:i/>
        </w:rPr>
        <w:t>CR</w:t>
      </w:r>
      <w:r>
        <w:rPr>
          <w:rFonts w:ascii="Times New Roman" w:hAnsi="Times New Roman" w:cs="Times New Roman"/>
          <w:i/>
        </w:rPr>
        <w:t xml:space="preserve">) </w:t>
      </w:r>
      <w:r w:rsidRPr="009E6504">
        <w:rPr>
          <w:rFonts w:ascii="Times New Roman" w:hAnsi="Times New Roman" w:cs="Times New Roman"/>
          <w:i/>
        </w:rPr>
        <w:t>821, Voltage Set Point Target Information for Distribution Generation Resource (DGR) or Distribution Energy Storage Resource (DESR)</w:t>
      </w:r>
    </w:p>
    <w:p w14:paraId="48600D47" w14:textId="3D837982" w:rsidR="0014512F" w:rsidRPr="0014512F" w:rsidRDefault="009664A3" w:rsidP="00E074F8">
      <w:pPr>
        <w:pStyle w:val="NoSpacing"/>
        <w:jc w:val="both"/>
        <w:rPr>
          <w:rFonts w:ascii="Times New Roman" w:hAnsi="Times New Roman" w:cs="Times New Roman"/>
          <w:iCs/>
        </w:rPr>
      </w:pPr>
      <w:r w:rsidRPr="0014512F">
        <w:rPr>
          <w:rFonts w:ascii="Times New Roman" w:hAnsi="Times New Roman" w:cs="Times New Roman"/>
          <w:iCs/>
        </w:rPr>
        <w:t xml:space="preserve">Market Participants </w:t>
      </w:r>
      <w:r w:rsidR="0014512F" w:rsidRPr="0014512F">
        <w:rPr>
          <w:rFonts w:ascii="Times New Roman" w:hAnsi="Times New Roman" w:cs="Times New Roman"/>
          <w:iCs/>
        </w:rPr>
        <w:t>reviewed the 9/15/22 PRS Report and 11/8/22 Impact Analysis and discussed the appropriate priority and rank for SCR821.  Some Market Participants expressed concern that implementation of SCR821 not adversely affect the high priority Energy Management System (EMS) upgrade.</w:t>
      </w:r>
    </w:p>
    <w:p w14:paraId="3D6244C1" w14:textId="7DF480C4" w:rsidR="0014512F" w:rsidRDefault="0014512F" w:rsidP="00646CCD">
      <w:pPr>
        <w:pStyle w:val="NoSpacing"/>
        <w:jc w:val="both"/>
        <w:rPr>
          <w:rFonts w:ascii="Times New Roman" w:hAnsi="Times New Roman" w:cs="Times New Roman"/>
          <w:iCs/>
        </w:rPr>
      </w:pPr>
    </w:p>
    <w:p w14:paraId="2B50A905" w14:textId="77777777" w:rsidR="002B4471" w:rsidRDefault="0014512F" w:rsidP="00646CCD">
      <w:pPr>
        <w:pStyle w:val="NoSpacing"/>
        <w:jc w:val="both"/>
        <w:rPr>
          <w:rFonts w:ascii="Times New Roman" w:hAnsi="Times New Roman" w:cs="Times New Roman"/>
          <w:bCs/>
          <w:i/>
          <w:iCs/>
        </w:rPr>
      </w:pPr>
      <w:r w:rsidRPr="002B4471">
        <w:rPr>
          <w:rFonts w:ascii="Times New Roman" w:hAnsi="Times New Roman" w:cs="Times New Roman"/>
          <w:b/>
          <w:bCs/>
          <w:iCs/>
        </w:rPr>
        <w:t xml:space="preserve">Blake Gross moved to endorse and forward </w:t>
      </w:r>
      <w:r w:rsidR="00646CCD" w:rsidRPr="002B4471">
        <w:rPr>
          <w:rFonts w:ascii="Times New Roman" w:hAnsi="Times New Roman" w:cs="Times New Roman"/>
          <w:b/>
          <w:bCs/>
          <w:iCs/>
        </w:rPr>
        <w:t>to TAC the 9/15/22 PRS Report and 11/8/22 Impact Analysis for SCR821 with a recommended priority of 2024 and rank of 4000</w:t>
      </w:r>
      <w:r w:rsidRPr="002B4471">
        <w:rPr>
          <w:rFonts w:ascii="Times New Roman" w:hAnsi="Times New Roman" w:cs="Times New Roman"/>
          <w:b/>
          <w:bCs/>
          <w:iCs/>
        </w:rPr>
        <w:t xml:space="preserve">.  Ms. Jolly seconded the motion.  The motion carried with two abstentions from the </w:t>
      </w:r>
      <w:r w:rsidR="002B4471" w:rsidRPr="002B4471">
        <w:rPr>
          <w:rFonts w:ascii="Times New Roman" w:hAnsi="Times New Roman" w:cs="Times New Roman"/>
          <w:b/>
          <w:bCs/>
          <w:iCs/>
        </w:rPr>
        <w:t>Investor Owned Utility (IOU) (Oncor, CNP) Market Segment.</w:t>
      </w:r>
      <w:r w:rsidR="002B4471">
        <w:rPr>
          <w:rFonts w:ascii="Times New Roman" w:hAnsi="Times New Roman" w:cs="Times New Roman"/>
          <w:iCs/>
        </w:rPr>
        <w:t xml:space="preserve">  </w:t>
      </w:r>
      <w:r w:rsidR="002B4471" w:rsidRPr="009C14C8">
        <w:rPr>
          <w:rFonts w:ascii="Times New Roman" w:hAnsi="Times New Roman" w:cs="Times New Roman"/>
          <w:bCs/>
          <w:i/>
          <w:iCs/>
        </w:rPr>
        <w:t>(Please see ballot posted with Key Documents.)</w:t>
      </w:r>
    </w:p>
    <w:p w14:paraId="19C0E663" w14:textId="77777777" w:rsidR="002B4471" w:rsidRDefault="002B4471" w:rsidP="00646CCD">
      <w:pPr>
        <w:pStyle w:val="NoSpacing"/>
        <w:jc w:val="both"/>
        <w:rPr>
          <w:rFonts w:ascii="Times New Roman" w:hAnsi="Times New Roman" w:cs="Times New Roman"/>
          <w:bCs/>
          <w:i/>
          <w:iCs/>
        </w:rPr>
      </w:pPr>
    </w:p>
    <w:p w14:paraId="09BE324C" w14:textId="64301885" w:rsidR="00CF3FF3" w:rsidRDefault="00CB5146" w:rsidP="00807815">
      <w:pPr>
        <w:pStyle w:val="NoSpacing"/>
        <w:jc w:val="both"/>
        <w:rPr>
          <w:rFonts w:ascii="Times New Roman" w:hAnsi="Times New Roman" w:cs="Times New Roman"/>
          <w:i/>
        </w:rPr>
      </w:pPr>
      <w:r w:rsidRPr="00CB5146">
        <w:rPr>
          <w:rFonts w:ascii="Times New Roman" w:hAnsi="Times New Roman" w:cs="Times New Roman"/>
          <w:i/>
        </w:rPr>
        <w:t>N</w:t>
      </w:r>
      <w:r>
        <w:rPr>
          <w:rFonts w:ascii="Times New Roman" w:hAnsi="Times New Roman" w:cs="Times New Roman"/>
          <w:i/>
        </w:rPr>
        <w:t>odal Operating Guide Revision Request (N</w:t>
      </w:r>
      <w:r w:rsidRPr="00CB5146">
        <w:rPr>
          <w:rFonts w:ascii="Times New Roman" w:hAnsi="Times New Roman" w:cs="Times New Roman"/>
          <w:i/>
        </w:rPr>
        <w:t>OGRR</w:t>
      </w:r>
      <w:r>
        <w:rPr>
          <w:rFonts w:ascii="Times New Roman" w:hAnsi="Times New Roman" w:cs="Times New Roman"/>
          <w:i/>
        </w:rPr>
        <w:t xml:space="preserve">) </w:t>
      </w:r>
      <w:r w:rsidRPr="00CB5146">
        <w:rPr>
          <w:rFonts w:ascii="Times New Roman" w:hAnsi="Times New Roman" w:cs="Times New Roman"/>
          <w:i/>
        </w:rPr>
        <w:t>226, Addition of Supplemental UFLS Stages (Waive Notice)</w:t>
      </w:r>
    </w:p>
    <w:p w14:paraId="07D2B4CF" w14:textId="53B86723" w:rsidR="009F0C88" w:rsidRPr="005B04C2" w:rsidRDefault="00F87E64" w:rsidP="009F0C88">
      <w:pPr>
        <w:pStyle w:val="NoSpacing"/>
        <w:jc w:val="both"/>
        <w:rPr>
          <w:rFonts w:ascii="Times New Roman" w:hAnsi="Times New Roman" w:cs="Times New Roman"/>
          <w:iCs/>
        </w:rPr>
      </w:pPr>
      <w:r w:rsidRPr="00442B5A">
        <w:rPr>
          <w:rFonts w:ascii="Times New Roman" w:hAnsi="Times New Roman" w:cs="Times New Roman"/>
          <w:iCs/>
        </w:rPr>
        <w:t xml:space="preserve">Ms. Henson noted that due to the timing of the November 7, 2022 Reliability and Operations Subcommittee (ROS) meeting and endorsement of NOGRR226, a successful motion to waive notice would be required for PRS to take action on </w:t>
      </w:r>
      <w:r w:rsidR="00A04FA9">
        <w:rPr>
          <w:rFonts w:ascii="Times New Roman" w:hAnsi="Times New Roman" w:cs="Times New Roman"/>
          <w:iCs/>
        </w:rPr>
        <w:t>NOGRR226</w:t>
      </w:r>
      <w:r w:rsidRPr="00442B5A">
        <w:rPr>
          <w:rFonts w:ascii="Times New Roman" w:hAnsi="Times New Roman" w:cs="Times New Roman"/>
          <w:iCs/>
        </w:rPr>
        <w:t xml:space="preserve">.  Market Participants expressed support to waive notice to consider NOGRR226.  Ms. Mago summarized the </w:t>
      </w:r>
      <w:r w:rsidR="00442B5A" w:rsidRPr="00442B5A">
        <w:rPr>
          <w:rFonts w:ascii="Times New Roman" w:hAnsi="Times New Roman" w:cs="Times New Roman"/>
          <w:iCs/>
        </w:rPr>
        <w:t>implementation timeline concerns discussed at the November 7, 2022 ROS meeting and stated th</w:t>
      </w:r>
      <w:r w:rsidR="009F0C88">
        <w:rPr>
          <w:rFonts w:ascii="Times New Roman" w:hAnsi="Times New Roman" w:cs="Times New Roman"/>
          <w:iCs/>
        </w:rPr>
        <w:t>at</w:t>
      </w:r>
      <w:r w:rsidR="00442B5A" w:rsidRPr="00442B5A">
        <w:rPr>
          <w:rFonts w:ascii="Times New Roman" w:hAnsi="Times New Roman" w:cs="Times New Roman"/>
          <w:iCs/>
        </w:rPr>
        <w:t xml:space="preserve"> ERCOT would be providing clarifications in advance of the December 5, 2023 TAC meeting</w:t>
      </w:r>
      <w:r w:rsidR="00442B5A">
        <w:rPr>
          <w:rFonts w:ascii="Times New Roman" w:hAnsi="Times New Roman" w:cs="Times New Roman"/>
          <w:iCs/>
        </w:rPr>
        <w:t xml:space="preserve">.  </w:t>
      </w:r>
      <w:r w:rsidR="00442B5A" w:rsidRPr="00442B5A">
        <w:rPr>
          <w:rFonts w:ascii="Times New Roman" w:hAnsi="Times New Roman" w:cs="Times New Roman"/>
          <w:iCs/>
        </w:rPr>
        <w:t xml:space="preserve">Market Participants reviewed the 11/7/22 ROS Report, 11/1/22 Impact Analysis and recommended priority and rank for </w:t>
      </w:r>
      <w:r w:rsidR="00442B5A">
        <w:rPr>
          <w:rFonts w:ascii="Times New Roman" w:hAnsi="Times New Roman" w:cs="Times New Roman"/>
          <w:iCs/>
        </w:rPr>
        <w:t>NOGRR226</w:t>
      </w:r>
      <w:r w:rsidR="00442B5A" w:rsidRPr="00442B5A">
        <w:rPr>
          <w:rFonts w:ascii="Times New Roman" w:hAnsi="Times New Roman" w:cs="Times New Roman"/>
          <w:iCs/>
        </w:rPr>
        <w:t xml:space="preserve">.  </w:t>
      </w:r>
      <w:r w:rsidR="00442B5A" w:rsidRPr="00985ADF">
        <w:rPr>
          <w:rFonts w:ascii="Times New Roman" w:hAnsi="Times New Roman" w:cs="Times New Roman"/>
          <w:iCs/>
        </w:rPr>
        <w:t>Ms. Henson noted</w:t>
      </w:r>
      <w:r w:rsidR="00442B5A" w:rsidRPr="005B04C2">
        <w:rPr>
          <w:rFonts w:ascii="Times New Roman" w:hAnsi="Times New Roman" w:cs="Times New Roman"/>
          <w:iCs/>
        </w:rPr>
        <w:t xml:space="preserve"> this item could be considered for inclusion in </w:t>
      </w:r>
      <w:r w:rsidR="00442B5A"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3DE0D82" w14:textId="396F291D" w:rsidR="00CB5146" w:rsidRDefault="00CB5146" w:rsidP="00807815">
      <w:pPr>
        <w:pStyle w:val="NoSpacing"/>
        <w:jc w:val="both"/>
        <w:rPr>
          <w:rFonts w:ascii="Times New Roman" w:hAnsi="Times New Roman" w:cs="Times New Roman"/>
          <w:i/>
          <w:highlight w:val="lightGray"/>
        </w:rPr>
      </w:pPr>
    </w:p>
    <w:p w14:paraId="5DD72D46" w14:textId="77777777" w:rsidR="00442B5A" w:rsidRPr="00CB5146" w:rsidRDefault="00442B5A" w:rsidP="00807815">
      <w:pPr>
        <w:pStyle w:val="NoSpacing"/>
        <w:jc w:val="both"/>
        <w:rPr>
          <w:rFonts w:ascii="Times New Roman" w:hAnsi="Times New Roman" w:cs="Times New Roman"/>
          <w:i/>
          <w:highlight w:val="lightGray"/>
        </w:rPr>
      </w:pPr>
    </w:p>
    <w:p w14:paraId="0518BEF7" w14:textId="2162B5A4" w:rsidR="004B343F" w:rsidRPr="009E6504" w:rsidRDefault="004B343F" w:rsidP="004B343F">
      <w:pPr>
        <w:pStyle w:val="NoSpacing"/>
        <w:jc w:val="both"/>
        <w:rPr>
          <w:rFonts w:ascii="Times New Roman" w:hAnsi="Times New Roman" w:cs="Times New Roman"/>
          <w:u w:val="single"/>
        </w:rPr>
      </w:pPr>
      <w:r w:rsidRPr="009E6504">
        <w:rPr>
          <w:rFonts w:ascii="Times New Roman" w:hAnsi="Times New Roman" w:cs="Times New Roman"/>
          <w:u w:val="single"/>
        </w:rPr>
        <w:t>Revision Requests Tabled at PRS (see Key Documents)</w:t>
      </w:r>
    </w:p>
    <w:p w14:paraId="1A48C6F9" w14:textId="0666D332"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NPRR956, Designation of Providers of Transmission Additions</w:t>
      </w:r>
    </w:p>
    <w:p w14:paraId="2C9CA5E6" w14:textId="1D40C214" w:rsidR="009E6504" w:rsidRDefault="009E6504" w:rsidP="004B343F">
      <w:pPr>
        <w:pStyle w:val="NoSpacing"/>
        <w:jc w:val="both"/>
        <w:rPr>
          <w:rFonts w:ascii="Times New Roman" w:hAnsi="Times New Roman" w:cs="Times New Roman"/>
          <w:i/>
          <w:highlight w:val="lightGray"/>
        </w:rPr>
      </w:pPr>
      <w:r w:rsidRPr="009E6504">
        <w:rPr>
          <w:rFonts w:ascii="Times New Roman" w:hAnsi="Times New Roman" w:cs="Times New Roman"/>
          <w:i/>
        </w:rPr>
        <w:t>NPRR1067, Market Entry Qualifications, Continued Participation Requirements, and Credit Risk Assessment</w:t>
      </w:r>
    </w:p>
    <w:p w14:paraId="5D8188E6" w14:textId="4C63D2D9" w:rsidR="002372DE" w:rsidRPr="009E6504" w:rsidRDefault="002372DE" w:rsidP="004B343F">
      <w:pPr>
        <w:pStyle w:val="NoSpacing"/>
        <w:jc w:val="both"/>
        <w:rPr>
          <w:rFonts w:ascii="Times New Roman" w:hAnsi="Times New Roman" w:cs="Times New Roman"/>
          <w:i/>
        </w:rPr>
      </w:pPr>
      <w:r w:rsidRPr="009E6504">
        <w:rPr>
          <w:rFonts w:ascii="Times New Roman" w:hAnsi="Times New Roman" w:cs="Times New Roman"/>
          <w:i/>
        </w:rPr>
        <w:t>NPRR1070, Planning Criteria for GTC Exit Solutions</w:t>
      </w:r>
    </w:p>
    <w:p w14:paraId="7AAF7A1B" w14:textId="001DD98D" w:rsidR="00CB5146" w:rsidRDefault="00CB5146" w:rsidP="00D91FAA">
      <w:pPr>
        <w:pStyle w:val="NoSpacing"/>
        <w:jc w:val="both"/>
        <w:rPr>
          <w:rFonts w:ascii="Times New Roman" w:hAnsi="Times New Roman" w:cs="Times New Roman"/>
          <w:i/>
        </w:rPr>
      </w:pPr>
      <w:r w:rsidRPr="00CB5146">
        <w:rPr>
          <w:rFonts w:ascii="Times New Roman" w:hAnsi="Times New Roman" w:cs="Times New Roman"/>
          <w:i/>
        </w:rPr>
        <w:t>NPRR1143, Provide ERCOT Flexibility to Determine When ESRs May Charge During an EEA Level 3</w:t>
      </w:r>
    </w:p>
    <w:p w14:paraId="46F03D12" w14:textId="58624312" w:rsidR="00D91FAA" w:rsidRDefault="00D91FAA" w:rsidP="00D91FAA">
      <w:pPr>
        <w:pStyle w:val="NoSpacing"/>
        <w:jc w:val="both"/>
        <w:rPr>
          <w:rFonts w:ascii="Times New Roman" w:hAnsi="Times New Roman" w:cs="Times New Roman"/>
          <w:i/>
        </w:rPr>
      </w:pPr>
      <w:r w:rsidRPr="009E6504">
        <w:rPr>
          <w:rFonts w:ascii="Times New Roman" w:hAnsi="Times New Roman" w:cs="Times New Roman"/>
          <w:i/>
        </w:rPr>
        <w:t>NPRR1145, Use of State Estimator-Calculated ERCOT-Wide TLFs in Lieu of Seasonal Base Case ERCOT-Wide TLFs for Settlement</w:t>
      </w:r>
    </w:p>
    <w:p w14:paraId="135ACC17" w14:textId="77777777" w:rsidR="009E6504" w:rsidRPr="009E6504" w:rsidRDefault="009E6504" w:rsidP="009E6504">
      <w:pPr>
        <w:pStyle w:val="NoSpacing"/>
        <w:jc w:val="both"/>
        <w:rPr>
          <w:rFonts w:ascii="Times New Roman" w:hAnsi="Times New Roman" w:cs="Times New Roman"/>
          <w:i/>
        </w:rPr>
      </w:pPr>
      <w:r w:rsidRPr="009E6504">
        <w:rPr>
          <w:rFonts w:ascii="Times New Roman" w:hAnsi="Times New Roman" w:cs="Times New Roman"/>
          <w:i/>
        </w:rPr>
        <w:t>NPRR1146, Credit Changes to Appropriately Reflect TAO Exposure</w:t>
      </w:r>
    </w:p>
    <w:p w14:paraId="634B6629" w14:textId="517E883E"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NPRR1149, Implementation of Systematic Ancillary Service Failed Quantity Charges</w:t>
      </w:r>
    </w:p>
    <w:p w14:paraId="6A64F63E" w14:textId="13CA361E" w:rsidR="0003311B" w:rsidRPr="005D6F81" w:rsidRDefault="00F46FB6" w:rsidP="00B11410">
      <w:pPr>
        <w:pStyle w:val="NoSpacing"/>
        <w:jc w:val="both"/>
        <w:rPr>
          <w:rFonts w:ascii="Times New Roman" w:hAnsi="Times New Roman" w:cs="Times New Roman"/>
        </w:rPr>
      </w:pPr>
      <w:r w:rsidRPr="00AC599F">
        <w:rPr>
          <w:rFonts w:ascii="Times New Roman" w:hAnsi="Times New Roman" w:cs="Times New Roman"/>
        </w:rPr>
        <w:t>PRS took no action on these items.</w:t>
      </w:r>
      <w:r w:rsidRPr="005D6F81">
        <w:rPr>
          <w:rFonts w:ascii="Times New Roman" w:hAnsi="Times New Roman" w:cs="Times New Roman"/>
        </w:rPr>
        <w:t xml:space="preserve">  </w:t>
      </w:r>
    </w:p>
    <w:p w14:paraId="2A5F4E40" w14:textId="47EF784B" w:rsidR="00C1313A" w:rsidRPr="009E6504" w:rsidRDefault="00C1313A" w:rsidP="008501D7">
      <w:pPr>
        <w:pStyle w:val="NoSpacing"/>
        <w:jc w:val="both"/>
        <w:rPr>
          <w:rFonts w:ascii="Times New Roman" w:hAnsi="Times New Roman" w:cs="Times New Roman"/>
          <w:highlight w:val="lightGray"/>
        </w:rPr>
      </w:pPr>
    </w:p>
    <w:p w14:paraId="3E66C081" w14:textId="13E37375" w:rsidR="00AC599F" w:rsidRPr="009E6504" w:rsidRDefault="00AC599F" w:rsidP="00AC599F">
      <w:pPr>
        <w:pStyle w:val="NoSpacing"/>
        <w:jc w:val="both"/>
        <w:rPr>
          <w:rFonts w:ascii="Times New Roman" w:hAnsi="Times New Roman" w:cs="Times New Roman"/>
          <w:i/>
          <w:iCs/>
        </w:rPr>
      </w:pPr>
      <w:r w:rsidRPr="009E6504">
        <w:rPr>
          <w:rFonts w:ascii="Times New Roman" w:hAnsi="Times New Roman" w:cs="Times New Roman"/>
          <w:i/>
          <w:iCs/>
        </w:rPr>
        <w:t>NPRR1138, Communication of Capability and Status of Online IRRs at 0 MW Output</w:t>
      </w:r>
    </w:p>
    <w:p w14:paraId="2902DA10" w14:textId="77777777" w:rsidR="009F0C88" w:rsidRPr="005B04C2" w:rsidRDefault="00AC599F" w:rsidP="009F0C88">
      <w:pPr>
        <w:pStyle w:val="NoSpacing"/>
        <w:jc w:val="both"/>
        <w:rPr>
          <w:rFonts w:ascii="Times New Roman" w:hAnsi="Times New Roman" w:cs="Times New Roman"/>
          <w:iCs/>
        </w:rPr>
      </w:pPr>
      <w:r w:rsidRPr="006D556D">
        <w:rPr>
          <w:rFonts w:ascii="Times New Roman" w:hAnsi="Times New Roman" w:cs="Times New Roman"/>
        </w:rPr>
        <w:t xml:space="preserve">Ms. Henson reminded Market Participants of the NPRR1138 discussion at the October 13, 2022 PRS meeting.  </w:t>
      </w:r>
      <w:r w:rsidR="006D556D" w:rsidRPr="006D556D">
        <w:rPr>
          <w:rFonts w:ascii="Times New Roman" w:hAnsi="Times New Roman" w:cs="Times New Roman"/>
        </w:rPr>
        <w:t xml:space="preserve">Market Participants reviewed the 11/7/22 Luminant comments; the 11/10/22 ERCOT comments </w:t>
      </w:r>
      <w:r w:rsidR="006D556D" w:rsidRPr="006D556D">
        <w:rPr>
          <w:rFonts w:ascii="Times New Roman" w:hAnsi="Times New Roman" w:cs="Times New Roman"/>
        </w:rPr>
        <w:lastRenderedPageBreak/>
        <w:t>and the request for urgency; and ROS’s endorsement of NPRR1138 as amended by the 11/7/22 Luminant comments at the November 7, 2022 ROS meeting</w:t>
      </w:r>
      <w:r w:rsidR="006D556D">
        <w:rPr>
          <w:rFonts w:ascii="Times New Roman" w:hAnsi="Times New Roman" w:cs="Times New Roman"/>
        </w:rPr>
        <w:t xml:space="preserve">. </w:t>
      </w:r>
      <w:r w:rsidR="005D56F7">
        <w:rPr>
          <w:rFonts w:ascii="Times New Roman" w:hAnsi="Times New Roman" w:cs="Times New Roman"/>
        </w:rPr>
        <w:t xml:space="preserve"> </w:t>
      </w:r>
      <w:r w:rsidR="005D56F7" w:rsidRPr="00985ADF">
        <w:rPr>
          <w:rFonts w:ascii="Times New Roman" w:hAnsi="Times New Roman" w:cs="Times New Roman"/>
          <w:iCs/>
        </w:rPr>
        <w:t>Ms. Henson noted</w:t>
      </w:r>
      <w:r w:rsidR="005D56F7" w:rsidRPr="005B04C2">
        <w:rPr>
          <w:rFonts w:ascii="Times New Roman" w:hAnsi="Times New Roman" w:cs="Times New Roman"/>
          <w:iCs/>
        </w:rPr>
        <w:t xml:space="preserve"> this item could be considered for inclusion in </w:t>
      </w:r>
      <w:r w:rsidR="005D56F7"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78B34522" w14:textId="6D745986" w:rsidR="006D556D" w:rsidRPr="00B731AD" w:rsidRDefault="006D556D" w:rsidP="00B731AD">
      <w:pPr>
        <w:pStyle w:val="NoSpacing"/>
        <w:jc w:val="both"/>
        <w:rPr>
          <w:rFonts w:ascii="Times New Roman" w:hAnsi="Times New Roman" w:cs="Times New Roman"/>
        </w:rPr>
      </w:pPr>
    </w:p>
    <w:p w14:paraId="4A5B5A19" w14:textId="77777777" w:rsidR="00646CCD" w:rsidRPr="009E6504" w:rsidRDefault="00646CCD" w:rsidP="00646CCD">
      <w:pPr>
        <w:pStyle w:val="NoSpacing"/>
        <w:jc w:val="both"/>
        <w:rPr>
          <w:rFonts w:ascii="Times New Roman" w:hAnsi="Times New Roman" w:cs="Times New Roman"/>
          <w:i/>
        </w:rPr>
      </w:pPr>
      <w:r w:rsidRPr="009C4ABF">
        <w:rPr>
          <w:rFonts w:ascii="Times New Roman" w:hAnsi="Times New Roman" w:cs="Times New Roman"/>
          <w:i/>
        </w:rPr>
        <w:t>NPRR1144, Station Service Backup Power Metering</w:t>
      </w:r>
    </w:p>
    <w:p w14:paraId="3D634CDC" w14:textId="09E65061" w:rsidR="00F00307" w:rsidRDefault="006D556D" w:rsidP="00F00307">
      <w:pPr>
        <w:pStyle w:val="NoSpacing"/>
        <w:jc w:val="both"/>
        <w:rPr>
          <w:rFonts w:ascii="Times New Roman" w:hAnsi="Times New Roman" w:cs="Times New Roman"/>
        </w:rPr>
      </w:pPr>
      <w:r>
        <w:rPr>
          <w:rFonts w:ascii="Times New Roman" w:hAnsi="Times New Roman" w:cs="Times New Roman"/>
        </w:rPr>
        <w:t xml:space="preserve">Market Participants reviewed NPRR1144, the 8/29/22 Joint Commenters comments and the 11/9/22 WMS comments.  Some Market Participants expressed concern for the concepts in NPRR1144 and conflicts with their company standards.  </w:t>
      </w:r>
    </w:p>
    <w:p w14:paraId="63A64691" w14:textId="7CEE24C1" w:rsidR="006D556D" w:rsidRDefault="006D556D" w:rsidP="00F00307">
      <w:pPr>
        <w:pStyle w:val="NoSpacing"/>
        <w:jc w:val="both"/>
        <w:rPr>
          <w:rFonts w:ascii="Times New Roman" w:hAnsi="Times New Roman" w:cs="Times New Roman"/>
        </w:rPr>
      </w:pPr>
    </w:p>
    <w:p w14:paraId="5704F886" w14:textId="21AFB024" w:rsidR="006D556D" w:rsidRPr="006D556D" w:rsidRDefault="006D556D" w:rsidP="00F00307">
      <w:pPr>
        <w:pStyle w:val="NoSpacing"/>
        <w:jc w:val="both"/>
        <w:rPr>
          <w:rFonts w:ascii="Times New Roman" w:hAnsi="Times New Roman" w:cs="Times New Roman"/>
          <w:i/>
          <w:iCs/>
        </w:rPr>
      </w:pPr>
      <w:r w:rsidRPr="006D556D">
        <w:rPr>
          <w:rFonts w:ascii="Times New Roman" w:hAnsi="Times New Roman" w:cs="Times New Roman"/>
          <w:b/>
          <w:bCs/>
        </w:rPr>
        <w:t>Bob Wittmeyer moved to recommend approval of NPRR1144 as amended by the 8/29/22 Joint Commenters comments.  David Mindham seconded the motion.  The motion carried with three abstentions from Consumer (Occidental), Cooperative (LCRA), and IOU (CNP) Market Segments.</w:t>
      </w:r>
      <w:r>
        <w:rPr>
          <w:rFonts w:ascii="Times New Roman" w:hAnsi="Times New Roman" w:cs="Times New Roman"/>
        </w:rPr>
        <w:t xml:space="preserve">  </w:t>
      </w:r>
      <w:r w:rsidRPr="006D556D">
        <w:rPr>
          <w:rFonts w:ascii="Times New Roman" w:hAnsi="Times New Roman" w:cs="Times New Roman"/>
          <w:i/>
          <w:iCs/>
        </w:rPr>
        <w:t>(Please see ballot posted with Key Documents.)</w:t>
      </w:r>
    </w:p>
    <w:p w14:paraId="25C39C59" w14:textId="5C51C46B" w:rsidR="006D556D" w:rsidRDefault="006D556D" w:rsidP="00F00307">
      <w:pPr>
        <w:pStyle w:val="NoSpacing"/>
        <w:jc w:val="both"/>
        <w:rPr>
          <w:rFonts w:ascii="Times New Roman" w:hAnsi="Times New Roman" w:cs="Times New Roman"/>
        </w:rPr>
      </w:pPr>
    </w:p>
    <w:p w14:paraId="69AFAB5C" w14:textId="77777777" w:rsidR="00AC599F" w:rsidRDefault="00AC599F" w:rsidP="00AC599F">
      <w:pPr>
        <w:pStyle w:val="NoSpacing"/>
        <w:jc w:val="both"/>
        <w:rPr>
          <w:rFonts w:ascii="Times New Roman" w:hAnsi="Times New Roman" w:cs="Times New Roman"/>
          <w:i/>
        </w:rPr>
      </w:pPr>
      <w:r w:rsidRPr="009E6504">
        <w:rPr>
          <w:rFonts w:ascii="Times New Roman" w:hAnsi="Times New Roman" w:cs="Times New Roman"/>
          <w:i/>
        </w:rPr>
        <w:t>NPRR1147, Update and Improve Notification and Evaluation Processes Associated with Reliability Must-Run (RMR)</w:t>
      </w:r>
    </w:p>
    <w:p w14:paraId="30306439" w14:textId="77777777" w:rsidR="009F0C88" w:rsidRPr="005B04C2" w:rsidRDefault="005D56F7" w:rsidP="009F0C88">
      <w:pPr>
        <w:pStyle w:val="NoSpacing"/>
        <w:jc w:val="both"/>
        <w:rPr>
          <w:rFonts w:ascii="Times New Roman" w:hAnsi="Times New Roman" w:cs="Times New Roman"/>
          <w:iCs/>
        </w:rPr>
      </w:pPr>
      <w:r>
        <w:rPr>
          <w:rFonts w:ascii="Times New Roman" w:hAnsi="Times New Roman" w:cs="Times New Roman"/>
          <w:iCs/>
        </w:rPr>
        <w:t xml:space="preserve">Market Participants reviewed NPRR1147 and noted the ROS endorsement of NPRR1147 as submitted.  </w:t>
      </w:r>
      <w:bookmarkStart w:id="14" w:name="_Hlk124355952"/>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bookmarkEnd w:id="14"/>
      <w:r w:rsidR="009F0C88">
        <w:fldChar w:fldCharType="begin"/>
      </w:r>
      <w:r w:rsidR="009F0C88">
        <w:instrText xml:space="preserve"> HYPERLINK \l "Combined_Ballot" </w:instrText>
      </w:r>
      <w:r w:rsidR="009F0C88">
        <w:fldChar w:fldCharType="separate"/>
      </w:r>
      <w:r w:rsidR="009F0C88" w:rsidRPr="005B04C2">
        <w:rPr>
          <w:rStyle w:val="Hyperlink"/>
          <w:rFonts w:ascii="Times New Roman" w:hAnsi="Times New Roman" w:cs="Times New Roman"/>
        </w:rPr>
        <w:t>Combined Ballot.</w:t>
      </w:r>
      <w:r w:rsidR="009F0C88">
        <w:rPr>
          <w:rStyle w:val="Hyperlink"/>
          <w:rFonts w:ascii="Times New Roman" w:hAnsi="Times New Roman" w:cs="Times New Roman"/>
        </w:rPr>
        <w:fldChar w:fldCharType="end"/>
      </w:r>
    </w:p>
    <w:p w14:paraId="6F59F8EE" w14:textId="4B81A8BC" w:rsidR="00AC599F" w:rsidRDefault="00AC599F" w:rsidP="00646CCD">
      <w:pPr>
        <w:pStyle w:val="NoSpacing"/>
        <w:jc w:val="both"/>
        <w:rPr>
          <w:rFonts w:ascii="Times New Roman" w:hAnsi="Times New Roman" w:cs="Times New Roman"/>
          <w:iCs/>
        </w:rPr>
      </w:pPr>
    </w:p>
    <w:p w14:paraId="750B18FD" w14:textId="62ADAFAE" w:rsidR="00E21C05" w:rsidRDefault="00AC599F" w:rsidP="006B77E2">
      <w:pPr>
        <w:pStyle w:val="NoSpacing"/>
        <w:jc w:val="both"/>
        <w:rPr>
          <w:rFonts w:ascii="Times New Roman" w:hAnsi="Times New Roman" w:cs="Times New Roman"/>
          <w:i/>
        </w:rPr>
      </w:pPr>
      <w:r w:rsidRPr="00AC599F">
        <w:rPr>
          <w:rFonts w:ascii="Times New Roman" w:hAnsi="Times New Roman" w:cs="Times New Roman"/>
          <w:i/>
        </w:rPr>
        <w:t>NPRR1150, Related to NOGRR230, WAN Participant Security</w:t>
      </w:r>
    </w:p>
    <w:p w14:paraId="776ACA35" w14:textId="77777777" w:rsidR="009F0C88" w:rsidRPr="005B04C2" w:rsidRDefault="005D56F7" w:rsidP="009F0C88">
      <w:pPr>
        <w:pStyle w:val="NoSpacing"/>
        <w:jc w:val="both"/>
        <w:rPr>
          <w:rFonts w:ascii="Times New Roman" w:hAnsi="Times New Roman" w:cs="Times New Roman"/>
          <w:iCs/>
        </w:rPr>
      </w:pPr>
      <w:r>
        <w:rPr>
          <w:rFonts w:ascii="Times New Roman" w:hAnsi="Times New Roman" w:cs="Times New Roman"/>
          <w:iCs/>
        </w:rPr>
        <w:t>Market P</w:t>
      </w:r>
      <w:r w:rsidRPr="005D56F7">
        <w:rPr>
          <w:rFonts w:ascii="Times New Roman" w:hAnsi="Times New Roman" w:cs="Times New Roman"/>
          <w:iCs/>
        </w:rPr>
        <w:t>articipants reviewed NPRR1150</w:t>
      </w:r>
      <w:r w:rsidR="00A04FA9">
        <w:rPr>
          <w:rFonts w:ascii="Times New Roman" w:hAnsi="Times New Roman" w:cs="Times New Roman"/>
          <w:iCs/>
        </w:rPr>
        <w:t xml:space="preserve">, the </w:t>
      </w:r>
      <w:r w:rsidRPr="005D56F7">
        <w:rPr>
          <w:rFonts w:ascii="Times New Roman" w:hAnsi="Times New Roman" w:cs="Times New Roman"/>
          <w:iCs/>
        </w:rPr>
        <w:t>10/24/22 ERCOT</w:t>
      </w:r>
      <w:r w:rsidR="00A04FA9">
        <w:rPr>
          <w:rFonts w:ascii="Times New Roman" w:hAnsi="Times New Roman" w:cs="Times New Roman"/>
          <w:iCs/>
        </w:rPr>
        <w:t xml:space="preserve"> comments, </w:t>
      </w:r>
      <w:r w:rsidRPr="005D56F7">
        <w:rPr>
          <w:rFonts w:ascii="Times New Roman" w:hAnsi="Times New Roman" w:cs="Times New Roman"/>
          <w:iCs/>
        </w:rPr>
        <w:t>10/26/22 ERCOT</w:t>
      </w:r>
      <w:r w:rsidR="00A04FA9">
        <w:rPr>
          <w:rFonts w:ascii="Times New Roman" w:hAnsi="Times New Roman" w:cs="Times New Roman"/>
          <w:iCs/>
        </w:rPr>
        <w:t xml:space="preserve"> comments</w:t>
      </w:r>
      <w:r w:rsidRPr="005D56F7">
        <w:rPr>
          <w:rFonts w:ascii="Times New Roman" w:hAnsi="Times New Roman" w:cs="Times New Roman"/>
          <w:iCs/>
        </w:rPr>
        <w:t>, and 11/4/22 ACES comments</w:t>
      </w:r>
      <w:r>
        <w:rPr>
          <w:rFonts w:ascii="Times New Roman" w:hAnsi="Times New Roman" w:cs="Times New Roman"/>
          <w:iCs/>
        </w:rPr>
        <w:t xml:space="preserve">, </w:t>
      </w:r>
      <w:r w:rsidRPr="005D56F7">
        <w:rPr>
          <w:rFonts w:ascii="Times New Roman" w:hAnsi="Times New Roman" w:cs="Times New Roman"/>
          <w:iCs/>
        </w:rPr>
        <w:t>and requested that NPRR1150 be tabled and referred to ROS in anticipation of continued NOGRR230 discussion</w:t>
      </w:r>
      <w:r>
        <w:rPr>
          <w:rFonts w:ascii="Times New Roman" w:hAnsi="Times New Roman" w:cs="Times New Roman"/>
          <w:iCs/>
        </w:rPr>
        <w:t xml:space="preserve">.  </w:t>
      </w:r>
      <w:bookmarkStart w:id="15" w:name="_Hlk124356101"/>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C230575" w14:textId="56DC593A" w:rsidR="005D56F7" w:rsidRPr="005B04C2" w:rsidRDefault="005D56F7" w:rsidP="005D56F7">
      <w:pPr>
        <w:pStyle w:val="NoSpacing"/>
        <w:jc w:val="both"/>
        <w:rPr>
          <w:rFonts w:ascii="Times New Roman" w:hAnsi="Times New Roman" w:cs="Times New Roman"/>
          <w:iCs/>
        </w:rPr>
      </w:pPr>
    </w:p>
    <w:bookmarkEnd w:id="15"/>
    <w:p w14:paraId="3C397FAD" w14:textId="56952628" w:rsidR="00AC599F" w:rsidRPr="005D56F7" w:rsidRDefault="00AC599F" w:rsidP="006B77E2">
      <w:pPr>
        <w:pStyle w:val="NoSpacing"/>
        <w:jc w:val="both"/>
        <w:rPr>
          <w:rFonts w:ascii="Times New Roman" w:hAnsi="Times New Roman" w:cs="Times New Roman"/>
          <w:iCs/>
        </w:rPr>
      </w:pPr>
    </w:p>
    <w:p w14:paraId="7A7352BE" w14:textId="1D846622" w:rsidR="00CC228B" w:rsidRPr="009E6504" w:rsidRDefault="00CC228B" w:rsidP="002968F0">
      <w:pPr>
        <w:pStyle w:val="NoSpacing"/>
        <w:jc w:val="both"/>
        <w:rPr>
          <w:rFonts w:ascii="Times New Roman" w:hAnsi="Times New Roman" w:cs="Times New Roman"/>
          <w:u w:val="single"/>
        </w:rPr>
      </w:pPr>
      <w:r w:rsidRPr="009E6504">
        <w:rPr>
          <w:rFonts w:ascii="Times New Roman" w:hAnsi="Times New Roman" w:cs="Times New Roman"/>
          <w:u w:val="single"/>
        </w:rPr>
        <w:t xml:space="preserve">Review of Revision Request Language </w:t>
      </w:r>
      <w:r w:rsidR="00B11410" w:rsidRPr="009E6504">
        <w:rPr>
          <w:rFonts w:ascii="Times New Roman" w:hAnsi="Times New Roman" w:cs="Times New Roman"/>
          <w:u w:val="single"/>
        </w:rPr>
        <w:t xml:space="preserve">(see Key Documents) </w:t>
      </w:r>
    </w:p>
    <w:p w14:paraId="72C0868A" w14:textId="3E726F86" w:rsidR="00CB5146" w:rsidRDefault="00CB5146" w:rsidP="009E6504">
      <w:pPr>
        <w:pStyle w:val="NoSpacing"/>
        <w:jc w:val="both"/>
        <w:rPr>
          <w:rFonts w:ascii="Times New Roman" w:hAnsi="Times New Roman" w:cs="Times New Roman"/>
          <w:i/>
        </w:rPr>
      </w:pPr>
      <w:bookmarkStart w:id="16" w:name="_Hlk92458741"/>
      <w:r w:rsidRPr="00CB5146">
        <w:rPr>
          <w:rFonts w:ascii="Times New Roman" w:hAnsi="Times New Roman" w:cs="Times New Roman"/>
          <w:i/>
        </w:rPr>
        <w:t>NPRR1151, Protocol Revision Subcommittee Meeting Requirement</w:t>
      </w:r>
    </w:p>
    <w:p w14:paraId="01913F04" w14:textId="77777777" w:rsidR="009F0C88" w:rsidRPr="005B04C2" w:rsidRDefault="00BF6607" w:rsidP="009F0C88">
      <w:pPr>
        <w:pStyle w:val="NoSpacing"/>
        <w:jc w:val="both"/>
        <w:rPr>
          <w:rFonts w:ascii="Times New Roman" w:hAnsi="Times New Roman" w:cs="Times New Roman"/>
          <w:iCs/>
        </w:rPr>
      </w:pPr>
      <w:r>
        <w:rPr>
          <w:rFonts w:ascii="Times New Roman" w:hAnsi="Times New Roman" w:cs="Times New Roman"/>
          <w:iCs/>
        </w:rPr>
        <w:t xml:space="preserve">Ms. Henson summarized NPRR1151.  </w:t>
      </w:r>
      <w:r w:rsidRPr="00985ADF">
        <w:rPr>
          <w:rFonts w:ascii="Times New Roman" w:hAnsi="Times New Roman" w:cs="Times New Roman"/>
          <w:iCs/>
        </w:rPr>
        <w:t>Ms. Henson noted</w:t>
      </w:r>
      <w:r w:rsidRPr="005B04C2">
        <w:rPr>
          <w:rFonts w:ascii="Times New Roman" w:hAnsi="Times New Roman" w:cs="Times New Roman"/>
          <w:iCs/>
        </w:rPr>
        <w:t xml:space="preserve"> this item could be considered for inclusion in </w:t>
      </w:r>
      <w:r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22118054" w14:textId="3C2B27D6" w:rsidR="00BF6607" w:rsidRPr="00BF6607" w:rsidRDefault="00BF6607" w:rsidP="009E6504">
      <w:pPr>
        <w:pStyle w:val="NoSpacing"/>
        <w:jc w:val="both"/>
        <w:rPr>
          <w:rFonts w:ascii="Times New Roman" w:hAnsi="Times New Roman" w:cs="Times New Roman"/>
          <w:iCs/>
        </w:rPr>
      </w:pPr>
    </w:p>
    <w:p w14:paraId="471A158C" w14:textId="18B58E35"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NPRR1152, Remove Requirements to Submit Emergency Operations Plans, Weatherization Plans, and Declarations of Summer/Winter Weather Preparedness</w:t>
      </w:r>
    </w:p>
    <w:p w14:paraId="081D3796" w14:textId="2FB2CBEB" w:rsidR="00E43362" w:rsidRDefault="00E43362" w:rsidP="009E6504">
      <w:pPr>
        <w:pStyle w:val="NoSpacing"/>
        <w:jc w:val="both"/>
        <w:rPr>
          <w:rFonts w:ascii="Times New Roman" w:hAnsi="Times New Roman" w:cs="Times New Roman"/>
          <w:iCs/>
        </w:rPr>
      </w:pPr>
      <w:r>
        <w:rPr>
          <w:rFonts w:ascii="Times New Roman" w:hAnsi="Times New Roman" w:cs="Times New Roman"/>
          <w:iCs/>
        </w:rPr>
        <w:t xml:space="preserve">This item was considered with Urgent status.  </w:t>
      </w:r>
    </w:p>
    <w:p w14:paraId="7945C8DD" w14:textId="77777777" w:rsidR="00BF6607" w:rsidRPr="00E43362" w:rsidRDefault="00BF6607" w:rsidP="009E6504">
      <w:pPr>
        <w:pStyle w:val="NoSpacing"/>
        <w:jc w:val="both"/>
        <w:rPr>
          <w:rFonts w:ascii="Times New Roman" w:hAnsi="Times New Roman" w:cs="Times New Roman"/>
          <w:iCs/>
        </w:rPr>
      </w:pPr>
    </w:p>
    <w:p w14:paraId="03CF24A1" w14:textId="2CCC8C22" w:rsidR="00CB5146" w:rsidRDefault="00CB5146" w:rsidP="009E6504">
      <w:pPr>
        <w:pStyle w:val="NoSpacing"/>
        <w:jc w:val="both"/>
        <w:rPr>
          <w:rFonts w:ascii="Times New Roman" w:hAnsi="Times New Roman" w:cs="Times New Roman"/>
          <w:i/>
        </w:rPr>
      </w:pPr>
      <w:r w:rsidRPr="00CB5146">
        <w:rPr>
          <w:rFonts w:ascii="Times New Roman" w:hAnsi="Times New Roman" w:cs="Times New Roman"/>
          <w:i/>
        </w:rPr>
        <w:t>NPRR1153, ERCOT Fee Schedule Changes</w:t>
      </w:r>
    </w:p>
    <w:p w14:paraId="00D99F6D" w14:textId="77777777" w:rsidR="009F0C88" w:rsidRPr="005B04C2" w:rsidRDefault="00BF6607" w:rsidP="009F0C88">
      <w:pPr>
        <w:pStyle w:val="NoSpacing"/>
        <w:jc w:val="both"/>
        <w:rPr>
          <w:rFonts w:ascii="Times New Roman" w:hAnsi="Times New Roman" w:cs="Times New Roman"/>
          <w:iCs/>
        </w:rPr>
      </w:pPr>
      <w:r w:rsidRPr="001E350C">
        <w:rPr>
          <w:rFonts w:ascii="Times New Roman" w:hAnsi="Times New Roman" w:cs="Times New Roman"/>
          <w:iCs/>
        </w:rPr>
        <w:t xml:space="preserve">Doug Fohn summarized NPRR1153.  </w:t>
      </w:r>
      <w:r w:rsidR="001E350C" w:rsidRPr="001E350C">
        <w:rPr>
          <w:rFonts w:ascii="Times New Roman" w:hAnsi="Times New Roman" w:cs="Times New Roman"/>
          <w:iCs/>
        </w:rPr>
        <w:t xml:space="preserve">Market Participants requested additional time to review the issues. </w:t>
      </w:r>
      <w:r w:rsidR="001E350C" w:rsidRPr="00985ADF">
        <w:rPr>
          <w:rFonts w:ascii="Times New Roman" w:hAnsi="Times New Roman" w:cs="Times New Roman"/>
          <w:iCs/>
        </w:rPr>
        <w:t>Ms. Henson noted</w:t>
      </w:r>
      <w:r w:rsidR="001E350C" w:rsidRPr="005B04C2">
        <w:rPr>
          <w:rFonts w:ascii="Times New Roman" w:hAnsi="Times New Roman" w:cs="Times New Roman"/>
          <w:iCs/>
        </w:rPr>
        <w:t xml:space="preserve"> this item could be considered for inclusion in </w:t>
      </w:r>
      <w:r w:rsidR="001E350C" w:rsidRPr="005B04C2">
        <w:rPr>
          <w:rFonts w:ascii="Times New Roman" w:hAnsi="Times New Roman" w:cs="Times New Roman"/>
        </w:rPr>
        <w:t xml:space="preserve">the </w:t>
      </w:r>
      <w:hyperlink w:anchor="Combined_Ballot" w:history="1">
        <w:r w:rsidR="009F0C88" w:rsidRPr="005B04C2">
          <w:rPr>
            <w:rStyle w:val="Hyperlink"/>
            <w:rFonts w:ascii="Times New Roman" w:hAnsi="Times New Roman" w:cs="Times New Roman"/>
          </w:rPr>
          <w:t>Combined Ballot.</w:t>
        </w:r>
      </w:hyperlink>
    </w:p>
    <w:p w14:paraId="51D56CC2" w14:textId="1EA096E2" w:rsidR="008A3234" w:rsidRDefault="001E350C" w:rsidP="008A3234">
      <w:pPr>
        <w:pStyle w:val="NoSpacing"/>
        <w:jc w:val="both"/>
        <w:rPr>
          <w:rFonts w:ascii="Times New Roman" w:hAnsi="Times New Roman" w:cs="Times New Roman"/>
          <w:iCs/>
          <w:u w:val="single"/>
        </w:rPr>
      </w:pPr>
      <w:r w:rsidRPr="001E350C">
        <w:rPr>
          <w:rFonts w:ascii="Times New Roman" w:hAnsi="Times New Roman" w:cs="Times New Roman"/>
          <w:iCs/>
        </w:rPr>
        <w:t xml:space="preserve"> </w:t>
      </w:r>
    </w:p>
    <w:p w14:paraId="6D2A671C" w14:textId="77777777" w:rsidR="009F0C88" w:rsidRDefault="009F0C88" w:rsidP="008A3234">
      <w:pPr>
        <w:pStyle w:val="NoSpacing"/>
        <w:jc w:val="both"/>
        <w:rPr>
          <w:rFonts w:ascii="Times New Roman" w:hAnsi="Times New Roman" w:cs="Times New Roman"/>
          <w:iCs/>
          <w:u w:val="single"/>
        </w:rPr>
      </w:pPr>
    </w:p>
    <w:p w14:paraId="1D91B929" w14:textId="11C928AE" w:rsidR="008A3234" w:rsidRPr="00CB5146" w:rsidRDefault="008A3234" w:rsidP="008A3234">
      <w:pPr>
        <w:pStyle w:val="NoSpacing"/>
        <w:jc w:val="both"/>
        <w:rPr>
          <w:rFonts w:ascii="Times New Roman" w:hAnsi="Times New Roman" w:cs="Times New Roman"/>
          <w:iCs/>
          <w:u w:val="single"/>
        </w:rPr>
      </w:pPr>
      <w:r w:rsidRPr="00CB5146">
        <w:rPr>
          <w:rFonts w:ascii="Times New Roman" w:hAnsi="Times New Roman" w:cs="Times New Roman"/>
          <w:iCs/>
          <w:u w:val="single"/>
        </w:rPr>
        <w:t>Notice of Withdrawal</w:t>
      </w:r>
      <w:r>
        <w:rPr>
          <w:rFonts w:ascii="Times New Roman" w:hAnsi="Times New Roman" w:cs="Times New Roman"/>
          <w:iCs/>
          <w:u w:val="single"/>
        </w:rPr>
        <w:t xml:space="preserve"> </w:t>
      </w:r>
    </w:p>
    <w:p w14:paraId="7A791A8E" w14:textId="77777777" w:rsidR="008A3234" w:rsidRPr="00CB5146" w:rsidRDefault="008A3234" w:rsidP="008A3234">
      <w:pPr>
        <w:pStyle w:val="NoSpacing"/>
        <w:jc w:val="both"/>
        <w:rPr>
          <w:rFonts w:ascii="Times New Roman" w:hAnsi="Times New Roman" w:cs="Times New Roman"/>
          <w:i/>
          <w:highlight w:val="lightGray"/>
        </w:rPr>
      </w:pPr>
      <w:r w:rsidRPr="00CB5146">
        <w:rPr>
          <w:rFonts w:ascii="Times New Roman" w:hAnsi="Times New Roman" w:cs="Times New Roman"/>
          <w:i/>
        </w:rPr>
        <w:t>NPRR1089, Requiring Highest-Ranking Representative, Official, or Officer of a Resource Entity to Execute Weatherization and Natural Gas Declarations</w:t>
      </w:r>
    </w:p>
    <w:p w14:paraId="133E04A0" w14:textId="77777777" w:rsidR="008A3234" w:rsidRPr="00646CCD" w:rsidRDefault="008A3234" w:rsidP="008A3234">
      <w:pPr>
        <w:pStyle w:val="NoSpacing"/>
        <w:jc w:val="both"/>
        <w:rPr>
          <w:rFonts w:ascii="Times New Roman" w:hAnsi="Times New Roman" w:cs="Times New Roman"/>
        </w:rPr>
      </w:pPr>
      <w:r w:rsidRPr="00646CCD">
        <w:rPr>
          <w:rFonts w:ascii="Times New Roman" w:hAnsi="Times New Roman" w:cs="Times New Roman"/>
        </w:rPr>
        <w:t xml:space="preserve">Ms. Henson noted the withdrawal of NPRR1089.  </w:t>
      </w:r>
    </w:p>
    <w:bookmarkEnd w:id="16"/>
    <w:p w14:paraId="4062500C" w14:textId="77777777" w:rsidR="009F0C88" w:rsidRDefault="009F0C88" w:rsidP="00613152">
      <w:pPr>
        <w:pStyle w:val="NoSpacing"/>
        <w:rPr>
          <w:rFonts w:ascii="Times New Roman" w:hAnsi="Times New Roman" w:cs="Times New Roman"/>
          <w:u w:val="single"/>
        </w:rPr>
      </w:pPr>
    </w:p>
    <w:p w14:paraId="64F2A8DC" w14:textId="77777777" w:rsidR="000E12D7" w:rsidRDefault="000E12D7" w:rsidP="00613152">
      <w:pPr>
        <w:pStyle w:val="NoSpacing"/>
        <w:rPr>
          <w:rFonts w:ascii="Times New Roman" w:hAnsi="Times New Roman" w:cs="Times New Roman"/>
          <w:u w:val="single"/>
        </w:rPr>
      </w:pPr>
      <w:bookmarkStart w:id="17" w:name="Combined_Ballot"/>
    </w:p>
    <w:p w14:paraId="4DCB0280" w14:textId="3C996CE0" w:rsidR="00613152" w:rsidRPr="009E6504" w:rsidRDefault="00613152" w:rsidP="00613152">
      <w:pPr>
        <w:pStyle w:val="NoSpacing"/>
        <w:rPr>
          <w:rFonts w:ascii="Times New Roman" w:hAnsi="Times New Roman" w:cs="Times New Roman"/>
          <w:u w:val="single"/>
        </w:rPr>
      </w:pPr>
      <w:r w:rsidRPr="009E6504">
        <w:rPr>
          <w:rFonts w:ascii="Times New Roman" w:hAnsi="Times New Roman" w:cs="Times New Roman"/>
          <w:u w:val="single"/>
        </w:rPr>
        <w:t>Combined Ballot</w:t>
      </w:r>
    </w:p>
    <w:bookmarkEnd w:id="17"/>
    <w:p w14:paraId="002BC890" w14:textId="656CEA3A" w:rsidR="00613152" w:rsidRPr="009E6504" w:rsidRDefault="00BF6607" w:rsidP="0004041A">
      <w:pPr>
        <w:pStyle w:val="NoSpacing"/>
        <w:jc w:val="both"/>
        <w:rPr>
          <w:rFonts w:ascii="Times New Roman" w:hAnsi="Times New Roman" w:cs="Times New Roman"/>
          <w:b/>
        </w:rPr>
      </w:pPr>
      <w:r>
        <w:rPr>
          <w:rFonts w:ascii="Times New Roman" w:hAnsi="Times New Roman" w:cs="Times New Roman"/>
          <w:b/>
        </w:rPr>
        <w:t>Ms. Jolly</w:t>
      </w:r>
      <w:r w:rsidR="009E6504" w:rsidRPr="009E6504">
        <w:rPr>
          <w:rFonts w:ascii="Times New Roman" w:hAnsi="Times New Roman" w:cs="Times New Roman"/>
          <w:b/>
        </w:rPr>
        <w:t xml:space="preserve"> </w:t>
      </w:r>
      <w:r w:rsidR="00613152" w:rsidRPr="009E6504">
        <w:rPr>
          <w:rFonts w:ascii="Times New Roman" w:hAnsi="Times New Roman" w:cs="Times New Roman"/>
          <w:b/>
        </w:rPr>
        <w:t>moved to approve the Combined Ballot as follows:</w:t>
      </w:r>
    </w:p>
    <w:p w14:paraId="67868811" w14:textId="7A0FF422" w:rsidR="005A74BA" w:rsidRDefault="005A74BA" w:rsidP="005A74BA">
      <w:pPr>
        <w:pStyle w:val="NoSpacing"/>
        <w:numPr>
          <w:ilvl w:val="0"/>
          <w:numId w:val="14"/>
        </w:numPr>
        <w:jc w:val="both"/>
        <w:rPr>
          <w:rFonts w:ascii="Times New Roman" w:hAnsi="Times New Roman" w:cs="Times New Roman"/>
          <w:b/>
        </w:rPr>
      </w:pPr>
      <w:r w:rsidRPr="005A74BA">
        <w:rPr>
          <w:rFonts w:ascii="Times New Roman" w:hAnsi="Times New Roman" w:cs="Times New Roman"/>
          <w:b/>
        </w:rPr>
        <w:t xml:space="preserve">To approve the </w:t>
      </w:r>
      <w:r w:rsidR="00CB5146">
        <w:rPr>
          <w:rFonts w:ascii="Times New Roman" w:hAnsi="Times New Roman" w:cs="Times New Roman"/>
          <w:b/>
        </w:rPr>
        <w:t>October 13</w:t>
      </w:r>
      <w:r w:rsidRPr="005A74BA">
        <w:rPr>
          <w:rFonts w:ascii="Times New Roman" w:hAnsi="Times New Roman" w:cs="Times New Roman"/>
          <w:b/>
        </w:rPr>
        <w:t>, 2022 PRS Meeting Minutes as presented</w:t>
      </w:r>
    </w:p>
    <w:p w14:paraId="5115B5F6" w14:textId="67AE7661" w:rsidR="00E43362" w:rsidRPr="005A74BA" w:rsidRDefault="00E43362" w:rsidP="005A74BA">
      <w:pPr>
        <w:pStyle w:val="NoSpacing"/>
        <w:numPr>
          <w:ilvl w:val="0"/>
          <w:numId w:val="14"/>
        </w:numPr>
        <w:jc w:val="both"/>
        <w:rPr>
          <w:rFonts w:ascii="Times New Roman" w:hAnsi="Times New Roman" w:cs="Times New Roman"/>
          <w:b/>
        </w:rPr>
      </w:pPr>
      <w:r>
        <w:rPr>
          <w:rFonts w:ascii="Times New Roman" w:hAnsi="Times New Roman" w:cs="Times New Roman"/>
          <w:b/>
        </w:rPr>
        <w:lastRenderedPageBreak/>
        <w:t>T</w:t>
      </w:r>
      <w:r w:rsidRPr="00E43362">
        <w:rPr>
          <w:rFonts w:ascii="Times New Roman" w:hAnsi="Times New Roman" w:cs="Times New Roman"/>
          <w:b/>
        </w:rPr>
        <w:t>o grant NPRR1152 Urgent status; to recommend approval of NPRR1152 as submitted; and to forward to TAC NPRR1152 and the 10/20/22 Impact Analysis</w:t>
      </w:r>
    </w:p>
    <w:p w14:paraId="33BB8F94" w14:textId="77777777" w:rsidR="004A51F2" w:rsidRPr="004A51F2" w:rsidRDefault="004A51F2" w:rsidP="00E43362">
      <w:pPr>
        <w:pStyle w:val="NoSpacing"/>
        <w:numPr>
          <w:ilvl w:val="0"/>
          <w:numId w:val="15"/>
        </w:numPr>
        <w:jc w:val="both"/>
        <w:rPr>
          <w:rFonts w:ascii="Times New Roman" w:hAnsi="Times New Roman" w:cs="Times New Roman"/>
          <w:b/>
        </w:rPr>
      </w:pPr>
      <w:r w:rsidRPr="004A51F2">
        <w:rPr>
          <w:rFonts w:ascii="Times New Roman" w:hAnsi="Times New Roman" w:cs="Times New Roman"/>
          <w:b/>
        </w:rPr>
        <w:t>To grant NPRR1154 Urgent status; to recommend approval of NPRR1154 as amended by the 11/9/22 LCRA comments; and to forward to TAC NPRR1154</w:t>
      </w:r>
    </w:p>
    <w:p w14:paraId="551BAF1F" w14:textId="5EB0B00B" w:rsidR="00985ADF" w:rsidRPr="00985ADF" w:rsidRDefault="00985ADF" w:rsidP="00E43362">
      <w:pPr>
        <w:pStyle w:val="NoSpacing"/>
        <w:numPr>
          <w:ilvl w:val="0"/>
          <w:numId w:val="15"/>
        </w:numPr>
        <w:jc w:val="both"/>
        <w:rPr>
          <w:rFonts w:ascii="Times New Roman" w:hAnsi="Times New Roman" w:cs="Times New Roman"/>
          <w:b/>
        </w:rPr>
      </w:pPr>
      <w:r w:rsidRPr="00985ADF">
        <w:rPr>
          <w:rFonts w:ascii="Times New Roman" w:hAnsi="Times New Roman" w:cs="Times New Roman"/>
          <w:b/>
        </w:rPr>
        <w:t>To endorse and forward to TAC the 10/13/22 PRS Report as amended by the 10/14/22 ERCOT comments and 11/1/22 Revised Impact Analysis for NPRR1132 with a recommended priority of 2023 and rank of 340</w:t>
      </w:r>
    </w:p>
    <w:p w14:paraId="07DA9206" w14:textId="47A0C541" w:rsidR="002B4471" w:rsidRPr="002B4471" w:rsidRDefault="002B4471" w:rsidP="00E43362">
      <w:pPr>
        <w:pStyle w:val="NoSpacing"/>
        <w:numPr>
          <w:ilvl w:val="0"/>
          <w:numId w:val="15"/>
        </w:numPr>
        <w:jc w:val="both"/>
        <w:rPr>
          <w:rFonts w:ascii="Times New Roman" w:hAnsi="Times New Roman" w:cs="Times New Roman"/>
          <w:b/>
        </w:rPr>
      </w:pPr>
      <w:r w:rsidRPr="002B4471">
        <w:rPr>
          <w:rFonts w:ascii="Times New Roman" w:hAnsi="Times New Roman" w:cs="Times New Roman"/>
          <w:b/>
        </w:rPr>
        <w:t>To waive notice for NOGRR226 and endorse the ROS recommended priority of 2023 and rank of 3900 for NOGRR226</w:t>
      </w:r>
    </w:p>
    <w:p w14:paraId="0AA3AE0D" w14:textId="2040BF7C" w:rsidR="006D556D" w:rsidRPr="006D556D" w:rsidRDefault="006D556D" w:rsidP="00E43362">
      <w:pPr>
        <w:pStyle w:val="NoSpacing"/>
        <w:numPr>
          <w:ilvl w:val="0"/>
          <w:numId w:val="15"/>
        </w:numPr>
        <w:jc w:val="both"/>
        <w:rPr>
          <w:rFonts w:ascii="Times New Roman" w:hAnsi="Times New Roman" w:cs="Times New Roman"/>
          <w:b/>
        </w:rPr>
      </w:pPr>
      <w:r w:rsidRPr="006D556D">
        <w:rPr>
          <w:rFonts w:ascii="Times New Roman" w:hAnsi="Times New Roman" w:cs="Times New Roman"/>
          <w:b/>
        </w:rPr>
        <w:t xml:space="preserve">To grant NPRR1138 Urgent status; to recommend approval of NPRR1138 as amended by the 11/7/22 Luminant comments; and to forward to TAC NPRR1138 and the 5/25/22 Impact Analysis </w:t>
      </w:r>
    </w:p>
    <w:p w14:paraId="4E454612" w14:textId="7DC1BAE7" w:rsidR="00E43362" w:rsidRPr="005D56F7" w:rsidRDefault="00E43362" w:rsidP="00E43362">
      <w:pPr>
        <w:pStyle w:val="NoSpacing"/>
        <w:numPr>
          <w:ilvl w:val="0"/>
          <w:numId w:val="15"/>
        </w:numPr>
        <w:jc w:val="both"/>
        <w:rPr>
          <w:rFonts w:ascii="Times New Roman" w:hAnsi="Times New Roman" w:cs="Times New Roman"/>
          <w:b/>
        </w:rPr>
      </w:pPr>
      <w:r w:rsidRPr="005D56F7">
        <w:rPr>
          <w:rFonts w:ascii="Times New Roman" w:hAnsi="Times New Roman" w:cs="Times New Roman"/>
          <w:b/>
        </w:rPr>
        <w:t>To recommend approval of NPRR1147 as submitted</w:t>
      </w:r>
    </w:p>
    <w:p w14:paraId="529E08EA" w14:textId="0C2C361E" w:rsidR="00E43362" w:rsidRPr="005D56F7" w:rsidRDefault="00E43362" w:rsidP="00E43362">
      <w:pPr>
        <w:pStyle w:val="NoSpacing"/>
        <w:numPr>
          <w:ilvl w:val="0"/>
          <w:numId w:val="15"/>
        </w:numPr>
        <w:jc w:val="both"/>
        <w:rPr>
          <w:rFonts w:ascii="Times New Roman" w:hAnsi="Times New Roman" w:cs="Times New Roman"/>
          <w:b/>
        </w:rPr>
      </w:pPr>
      <w:r w:rsidRPr="005D56F7">
        <w:rPr>
          <w:rFonts w:ascii="Times New Roman" w:hAnsi="Times New Roman" w:cs="Times New Roman"/>
          <w:b/>
        </w:rPr>
        <w:t>To table NPRR1150 and refer the issue to ROS</w:t>
      </w:r>
    </w:p>
    <w:p w14:paraId="13C8D3D3" w14:textId="66F30C4F" w:rsidR="00E43362" w:rsidRPr="00BF6607" w:rsidRDefault="00BF6607" w:rsidP="00E43362">
      <w:pPr>
        <w:pStyle w:val="NoSpacing"/>
        <w:numPr>
          <w:ilvl w:val="0"/>
          <w:numId w:val="15"/>
        </w:numPr>
        <w:jc w:val="both"/>
        <w:rPr>
          <w:rFonts w:ascii="Times New Roman" w:hAnsi="Times New Roman" w:cs="Times New Roman"/>
          <w:b/>
        </w:rPr>
      </w:pPr>
      <w:r w:rsidRPr="00BF6607">
        <w:rPr>
          <w:rFonts w:ascii="Times New Roman" w:hAnsi="Times New Roman" w:cs="Times New Roman"/>
          <w:b/>
        </w:rPr>
        <w:t>To</w:t>
      </w:r>
      <w:r w:rsidR="00E43362" w:rsidRPr="00BF6607">
        <w:rPr>
          <w:rFonts w:ascii="Times New Roman" w:hAnsi="Times New Roman" w:cs="Times New Roman"/>
          <w:b/>
        </w:rPr>
        <w:t xml:space="preserve"> recommend approval of NPRR1151 as submitted</w:t>
      </w:r>
    </w:p>
    <w:p w14:paraId="0D12C0BC" w14:textId="670A15B4" w:rsidR="00E43362" w:rsidRPr="00BF6607" w:rsidRDefault="00BF6607" w:rsidP="00E43362">
      <w:pPr>
        <w:pStyle w:val="NoSpacing"/>
        <w:numPr>
          <w:ilvl w:val="0"/>
          <w:numId w:val="15"/>
        </w:numPr>
        <w:jc w:val="both"/>
        <w:rPr>
          <w:rFonts w:ascii="Times New Roman" w:hAnsi="Times New Roman" w:cs="Times New Roman"/>
          <w:bCs/>
        </w:rPr>
      </w:pPr>
      <w:r w:rsidRPr="00BF6607">
        <w:rPr>
          <w:rFonts w:ascii="Times New Roman" w:hAnsi="Times New Roman" w:cs="Times New Roman"/>
          <w:b/>
        </w:rPr>
        <w:t xml:space="preserve">To </w:t>
      </w:r>
      <w:r w:rsidR="00E43362" w:rsidRPr="00BF6607">
        <w:rPr>
          <w:rFonts w:ascii="Times New Roman" w:hAnsi="Times New Roman" w:cs="Times New Roman"/>
          <w:b/>
        </w:rPr>
        <w:t>table NPRR1153</w:t>
      </w:r>
    </w:p>
    <w:p w14:paraId="1E741E9C" w14:textId="757289A3" w:rsidR="00BF1C3F" w:rsidRPr="009C14C8" w:rsidRDefault="00BF6607" w:rsidP="005A74BA">
      <w:pPr>
        <w:pStyle w:val="NoSpacing"/>
        <w:jc w:val="both"/>
        <w:rPr>
          <w:rFonts w:ascii="Times New Roman" w:hAnsi="Times New Roman" w:cs="Times New Roman"/>
          <w:bCs/>
          <w:i/>
          <w:iCs/>
        </w:rPr>
      </w:pPr>
      <w:r w:rsidRPr="00BF6607">
        <w:rPr>
          <w:rFonts w:ascii="Times New Roman" w:hAnsi="Times New Roman" w:cs="Times New Roman"/>
          <w:b/>
          <w:iCs/>
        </w:rPr>
        <w:t xml:space="preserve">Mr. Wittmeyer </w:t>
      </w:r>
      <w:r w:rsidR="009E6504" w:rsidRPr="00BF6607">
        <w:rPr>
          <w:rFonts w:ascii="Times New Roman" w:hAnsi="Times New Roman" w:cs="Times New Roman"/>
          <w:b/>
          <w:iCs/>
        </w:rPr>
        <w:t>s</w:t>
      </w:r>
      <w:r w:rsidR="004129C1" w:rsidRPr="00BF6607">
        <w:rPr>
          <w:rFonts w:ascii="Times New Roman" w:hAnsi="Times New Roman" w:cs="Times New Roman"/>
          <w:b/>
        </w:rPr>
        <w:t>econded the motion</w:t>
      </w:r>
      <w:r w:rsidR="00C633DC" w:rsidRPr="00BF6607">
        <w:rPr>
          <w:rFonts w:ascii="Times New Roman" w:hAnsi="Times New Roman" w:cs="Times New Roman"/>
          <w:b/>
        </w:rPr>
        <w:t xml:space="preserve">.  </w:t>
      </w:r>
      <w:r w:rsidR="00971B32" w:rsidRPr="00BF6607">
        <w:rPr>
          <w:rFonts w:ascii="Times New Roman" w:hAnsi="Times New Roman" w:cs="Times New Roman"/>
          <w:b/>
        </w:rPr>
        <w:t>The motion carried</w:t>
      </w:r>
      <w:r w:rsidRPr="00BF6607">
        <w:rPr>
          <w:rFonts w:ascii="Times New Roman" w:hAnsi="Times New Roman" w:cs="Times New Roman"/>
          <w:b/>
        </w:rPr>
        <w:t xml:space="preserve"> unanimously.  </w:t>
      </w:r>
      <w:bookmarkStart w:id="18" w:name="_Hlk124352755"/>
      <w:r w:rsidR="006C0889" w:rsidRPr="009C14C8">
        <w:rPr>
          <w:rFonts w:ascii="Times New Roman" w:hAnsi="Times New Roman" w:cs="Times New Roman"/>
          <w:bCs/>
          <w:i/>
          <w:iCs/>
        </w:rPr>
        <w:t>(P</w:t>
      </w:r>
      <w:r w:rsidR="00BF1C3F" w:rsidRPr="009C14C8">
        <w:rPr>
          <w:rFonts w:ascii="Times New Roman" w:hAnsi="Times New Roman" w:cs="Times New Roman"/>
          <w:bCs/>
          <w:i/>
          <w:iCs/>
        </w:rPr>
        <w:t xml:space="preserve">lease see ballot posted with Key Documents.) </w:t>
      </w:r>
      <w:bookmarkEnd w:id="18"/>
    </w:p>
    <w:p w14:paraId="76F51EE3" w14:textId="3ECD01C6" w:rsidR="00D938F4" w:rsidRPr="009C14C8" w:rsidRDefault="00D938F4" w:rsidP="00A86961">
      <w:pPr>
        <w:pStyle w:val="NoSpacing"/>
        <w:jc w:val="both"/>
        <w:rPr>
          <w:rFonts w:ascii="Times New Roman" w:hAnsi="Times New Roman" w:cs="Times New Roman"/>
          <w:bCs/>
          <w:i/>
          <w:iCs/>
        </w:rPr>
      </w:pPr>
    </w:p>
    <w:p w14:paraId="59C9E3D1" w14:textId="77777777" w:rsidR="00EA1C56" w:rsidRPr="009E6504" w:rsidRDefault="00EA1C56" w:rsidP="00A86961">
      <w:pPr>
        <w:pStyle w:val="NoSpacing"/>
        <w:jc w:val="both"/>
        <w:rPr>
          <w:rFonts w:ascii="Times New Roman" w:hAnsi="Times New Roman" w:cs="Times New Roman"/>
          <w:bCs/>
          <w:i/>
          <w:iCs/>
          <w:highlight w:val="lightGray"/>
        </w:rPr>
      </w:pPr>
    </w:p>
    <w:p w14:paraId="763FDEE1" w14:textId="624E7AAF" w:rsidR="00F06013" w:rsidRPr="0068332B" w:rsidRDefault="00F06013" w:rsidP="00355F2D">
      <w:pPr>
        <w:pStyle w:val="NoSpacing"/>
        <w:tabs>
          <w:tab w:val="left" w:pos="4140"/>
        </w:tabs>
        <w:jc w:val="both"/>
        <w:rPr>
          <w:rFonts w:ascii="Times New Roman" w:hAnsi="Times New Roman" w:cs="Times New Roman"/>
          <w:u w:val="single"/>
        </w:rPr>
      </w:pPr>
      <w:r w:rsidRPr="0068332B">
        <w:rPr>
          <w:rFonts w:ascii="Times New Roman" w:hAnsi="Times New Roman" w:cs="Times New Roman"/>
          <w:u w:val="single"/>
        </w:rPr>
        <w:t>Other Business</w:t>
      </w:r>
      <w:r w:rsidR="00481F3C" w:rsidRPr="0068332B">
        <w:rPr>
          <w:rFonts w:ascii="Times New Roman" w:hAnsi="Times New Roman" w:cs="Times New Roman"/>
          <w:u w:val="single"/>
        </w:rPr>
        <w:t xml:space="preserve"> </w:t>
      </w:r>
    </w:p>
    <w:p w14:paraId="0FFB0D33" w14:textId="3545389A" w:rsidR="009E6504" w:rsidRDefault="009E6504" w:rsidP="00B85DEA">
      <w:pPr>
        <w:pStyle w:val="NoSpacing"/>
        <w:tabs>
          <w:tab w:val="left" w:pos="8122"/>
        </w:tabs>
        <w:jc w:val="both"/>
        <w:rPr>
          <w:rFonts w:ascii="Times New Roman" w:hAnsi="Times New Roman" w:cs="Times New Roman"/>
          <w:i/>
          <w:iCs/>
        </w:rPr>
      </w:pPr>
      <w:r w:rsidRPr="009E6504">
        <w:rPr>
          <w:rFonts w:ascii="Times New Roman" w:hAnsi="Times New Roman" w:cs="Times New Roman"/>
          <w:i/>
          <w:iCs/>
        </w:rPr>
        <w:t>2023 ERCOT Membership/Segment Representative Elections</w:t>
      </w:r>
    </w:p>
    <w:p w14:paraId="03D8CD88" w14:textId="12C069CA" w:rsidR="001E350C" w:rsidRDefault="001E350C" w:rsidP="00AD4EB2">
      <w:pPr>
        <w:pStyle w:val="NoSpacing"/>
        <w:jc w:val="both"/>
        <w:rPr>
          <w:rFonts w:ascii="Times New Roman" w:hAnsi="Times New Roman" w:cs="Times New Roman"/>
        </w:rPr>
      </w:pPr>
      <w:r>
        <w:rPr>
          <w:rFonts w:ascii="Times New Roman" w:hAnsi="Times New Roman" w:cs="Times New Roman"/>
        </w:rPr>
        <w:t xml:space="preserve">Suzy Clifton </w:t>
      </w:r>
      <w:r w:rsidRPr="007044A1">
        <w:rPr>
          <w:rFonts w:ascii="Times New Roman" w:hAnsi="Times New Roman" w:cs="Times New Roman"/>
        </w:rPr>
        <w:t>reminded Market Participants that the membership date of record is Friday, November 18, 2022</w:t>
      </w:r>
      <w:r w:rsidR="009F0C88">
        <w:rPr>
          <w:rFonts w:ascii="Times New Roman" w:hAnsi="Times New Roman" w:cs="Times New Roman"/>
        </w:rPr>
        <w:t xml:space="preserve">, </w:t>
      </w:r>
      <w:r w:rsidRPr="007044A1">
        <w:rPr>
          <w:rFonts w:ascii="Times New Roman" w:hAnsi="Times New Roman" w:cs="Times New Roman"/>
        </w:rPr>
        <w:t xml:space="preserve">and stated that 2023 Segment Representative Elections for TAC and Subcommittees would begin the week after the record date.  </w:t>
      </w:r>
    </w:p>
    <w:p w14:paraId="67D69C19" w14:textId="77777777" w:rsidR="001E350C" w:rsidRDefault="001E350C" w:rsidP="00AD4EB2">
      <w:pPr>
        <w:pStyle w:val="NoSpacing"/>
        <w:jc w:val="both"/>
        <w:rPr>
          <w:rFonts w:ascii="Times New Roman" w:hAnsi="Times New Roman" w:cs="Times New Roman"/>
        </w:rPr>
      </w:pPr>
    </w:p>
    <w:p w14:paraId="461A44E3" w14:textId="58EB29D1"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Future PRS Meetings</w:t>
      </w:r>
    </w:p>
    <w:p w14:paraId="50B021FF" w14:textId="373A401D"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December 8, 2023</w:t>
      </w:r>
    </w:p>
    <w:p w14:paraId="50BA6D94" w14:textId="4D48AEC2" w:rsidR="001E350C" w:rsidRDefault="001E350C" w:rsidP="00AD4EB2">
      <w:pPr>
        <w:pStyle w:val="NoSpacing"/>
        <w:jc w:val="both"/>
        <w:rPr>
          <w:rFonts w:ascii="Times New Roman" w:hAnsi="Times New Roman" w:cs="Times New Roman"/>
          <w:i/>
          <w:iCs/>
        </w:rPr>
      </w:pPr>
      <w:r>
        <w:rPr>
          <w:rFonts w:ascii="Times New Roman" w:hAnsi="Times New Roman" w:cs="Times New Roman"/>
          <w:i/>
          <w:iCs/>
        </w:rPr>
        <w:t>January 12, 2023</w:t>
      </w:r>
    </w:p>
    <w:p w14:paraId="266BA5C4" w14:textId="7956CAE1" w:rsidR="001E350C" w:rsidRDefault="001E350C" w:rsidP="00AD4EB2">
      <w:pPr>
        <w:pStyle w:val="NoSpacing"/>
        <w:jc w:val="both"/>
        <w:rPr>
          <w:rFonts w:ascii="Times New Roman" w:hAnsi="Times New Roman" w:cs="Times New Roman"/>
        </w:rPr>
      </w:pPr>
      <w:r>
        <w:rPr>
          <w:rFonts w:ascii="Times New Roman" w:hAnsi="Times New Roman" w:cs="Times New Roman"/>
        </w:rPr>
        <w:t xml:space="preserve">Ms. Henson noted that should there </w:t>
      </w:r>
      <w:r w:rsidR="00DC38A6">
        <w:rPr>
          <w:rFonts w:ascii="Times New Roman" w:hAnsi="Times New Roman" w:cs="Times New Roman"/>
        </w:rPr>
        <w:t>a</w:t>
      </w:r>
      <w:r>
        <w:rPr>
          <w:rFonts w:ascii="Times New Roman" w:hAnsi="Times New Roman" w:cs="Times New Roman"/>
        </w:rPr>
        <w:t xml:space="preserve"> conflict with </w:t>
      </w:r>
      <w:r w:rsidR="009F0C88">
        <w:rPr>
          <w:rFonts w:ascii="Times New Roman" w:hAnsi="Times New Roman" w:cs="Times New Roman"/>
        </w:rPr>
        <w:t xml:space="preserve">a </w:t>
      </w:r>
      <w:r w:rsidR="00DC38A6">
        <w:rPr>
          <w:rFonts w:ascii="Times New Roman" w:hAnsi="Times New Roman" w:cs="Times New Roman"/>
        </w:rPr>
        <w:t xml:space="preserve">potential </w:t>
      </w:r>
      <w:r w:rsidR="009F0C88">
        <w:rPr>
          <w:rFonts w:ascii="Times New Roman" w:hAnsi="Times New Roman" w:cs="Times New Roman"/>
        </w:rPr>
        <w:t>P</w:t>
      </w:r>
      <w:r>
        <w:rPr>
          <w:rFonts w:ascii="Times New Roman" w:hAnsi="Times New Roman" w:cs="Times New Roman"/>
        </w:rPr>
        <w:t>ublic Utility Commission (PUCT) Open meeting on December 8, 2022, the December PRS meeting will be rescheduled to Tuesday, December 13, 202</w:t>
      </w:r>
      <w:r w:rsidR="00DC38A6">
        <w:rPr>
          <w:rFonts w:ascii="Times New Roman" w:hAnsi="Times New Roman" w:cs="Times New Roman"/>
        </w:rPr>
        <w:t>2</w:t>
      </w:r>
      <w:r>
        <w:rPr>
          <w:rFonts w:ascii="Times New Roman" w:hAnsi="Times New Roman" w:cs="Times New Roman"/>
        </w:rPr>
        <w:t xml:space="preserve">.  Ms. Henson stated that the January 12, 2023 PUCT Open meeting will necessitate a reschedule of the January 12, 2023 PRS meeting, and that a reschedule date will be confirmed as soon as possible. </w:t>
      </w:r>
    </w:p>
    <w:p w14:paraId="05B067B7" w14:textId="5B8793F2" w:rsidR="001E350C" w:rsidRDefault="001E350C" w:rsidP="00AD4EB2">
      <w:pPr>
        <w:pStyle w:val="NoSpacing"/>
        <w:jc w:val="both"/>
        <w:rPr>
          <w:rFonts w:ascii="Times New Roman" w:hAnsi="Times New Roman" w:cs="Times New Roman"/>
        </w:rPr>
      </w:pPr>
    </w:p>
    <w:p w14:paraId="7B439B27" w14:textId="77777777" w:rsidR="001E350C" w:rsidRPr="001E350C" w:rsidRDefault="001E350C" w:rsidP="00AD4EB2">
      <w:pPr>
        <w:pStyle w:val="NoSpacing"/>
        <w:jc w:val="both"/>
        <w:rPr>
          <w:rFonts w:ascii="Times New Roman" w:hAnsi="Times New Roman" w:cs="Times New Roman"/>
        </w:rPr>
      </w:pPr>
    </w:p>
    <w:p w14:paraId="16231DA0" w14:textId="2F2F569B" w:rsidR="00707A79" w:rsidRPr="0068332B" w:rsidRDefault="005762EB" w:rsidP="00AD4EB2">
      <w:pPr>
        <w:pStyle w:val="NoSpacing"/>
        <w:jc w:val="both"/>
        <w:rPr>
          <w:rFonts w:ascii="Times New Roman" w:hAnsi="Times New Roman" w:cs="Times New Roman"/>
          <w:u w:val="single"/>
        </w:rPr>
      </w:pPr>
      <w:r w:rsidRPr="0068332B">
        <w:rPr>
          <w:rFonts w:ascii="Times New Roman" w:hAnsi="Times New Roman" w:cs="Times New Roman"/>
          <w:u w:val="single"/>
        </w:rPr>
        <w:t>A</w:t>
      </w:r>
      <w:r w:rsidR="00707A79" w:rsidRPr="0068332B">
        <w:rPr>
          <w:rFonts w:ascii="Times New Roman" w:hAnsi="Times New Roman" w:cs="Times New Roman"/>
          <w:u w:val="single"/>
        </w:rPr>
        <w:t>djournment</w:t>
      </w:r>
    </w:p>
    <w:p w14:paraId="2854BC9C" w14:textId="52FBBD63" w:rsidR="009E6504" w:rsidRPr="009E6504" w:rsidRDefault="00707A79" w:rsidP="003A2958">
      <w:pPr>
        <w:pStyle w:val="NoSpacing"/>
        <w:tabs>
          <w:tab w:val="left" w:pos="8122"/>
        </w:tabs>
        <w:jc w:val="both"/>
      </w:pPr>
      <w:r w:rsidRPr="0068332B">
        <w:rPr>
          <w:rFonts w:ascii="Times New Roman" w:hAnsi="Times New Roman" w:cs="Times New Roman"/>
        </w:rPr>
        <w:t>M</w:t>
      </w:r>
      <w:r w:rsidR="00A14CCE" w:rsidRPr="0068332B">
        <w:rPr>
          <w:rFonts w:ascii="Times New Roman" w:hAnsi="Times New Roman" w:cs="Times New Roman"/>
        </w:rPr>
        <w:t xml:space="preserve">s. </w:t>
      </w:r>
      <w:r w:rsidR="005A4743" w:rsidRPr="0068332B">
        <w:rPr>
          <w:rFonts w:ascii="Times New Roman" w:hAnsi="Times New Roman" w:cs="Times New Roman"/>
        </w:rPr>
        <w:t xml:space="preserve">Henson </w:t>
      </w:r>
      <w:r w:rsidRPr="0068332B">
        <w:rPr>
          <w:rFonts w:ascii="Times New Roman" w:hAnsi="Times New Roman" w:cs="Times New Roman"/>
        </w:rPr>
        <w:t xml:space="preserve">adjourned </w:t>
      </w:r>
      <w:r w:rsidR="005E4263" w:rsidRPr="0068332B">
        <w:rPr>
          <w:rFonts w:ascii="Times New Roman" w:hAnsi="Times New Roman" w:cs="Times New Roman"/>
        </w:rPr>
        <w:t xml:space="preserve">the </w:t>
      </w:r>
      <w:r w:rsidR="009915F6">
        <w:rPr>
          <w:rFonts w:ascii="Times New Roman" w:hAnsi="Times New Roman" w:cs="Times New Roman"/>
        </w:rPr>
        <w:t>November 11</w:t>
      </w:r>
      <w:r w:rsidR="006A3071" w:rsidRPr="0068332B">
        <w:rPr>
          <w:rFonts w:ascii="Times New Roman" w:hAnsi="Times New Roman" w:cs="Times New Roman"/>
        </w:rPr>
        <w:t xml:space="preserve">, </w:t>
      </w:r>
      <w:r w:rsidR="00E7705F" w:rsidRPr="0068332B">
        <w:rPr>
          <w:rFonts w:ascii="Times New Roman" w:hAnsi="Times New Roman" w:cs="Times New Roman"/>
        </w:rPr>
        <w:t xml:space="preserve">2022 </w:t>
      </w:r>
      <w:r w:rsidRPr="0068332B">
        <w:rPr>
          <w:rFonts w:ascii="Times New Roman" w:hAnsi="Times New Roman" w:cs="Times New Roman"/>
        </w:rPr>
        <w:t>PRS</w:t>
      </w:r>
      <w:r w:rsidR="00E7705F" w:rsidRPr="0068332B">
        <w:rPr>
          <w:rFonts w:ascii="Times New Roman" w:hAnsi="Times New Roman" w:cs="Times New Roman"/>
        </w:rPr>
        <w:t xml:space="preserve"> </w:t>
      </w:r>
      <w:r w:rsidR="00E7705F" w:rsidRPr="001E350C">
        <w:rPr>
          <w:rFonts w:ascii="Times New Roman" w:hAnsi="Times New Roman" w:cs="Times New Roman"/>
        </w:rPr>
        <w:t>m</w:t>
      </w:r>
      <w:r w:rsidRPr="001E350C">
        <w:rPr>
          <w:rFonts w:ascii="Times New Roman" w:hAnsi="Times New Roman" w:cs="Times New Roman"/>
        </w:rPr>
        <w:t xml:space="preserve">eeting at </w:t>
      </w:r>
      <w:r w:rsidR="00F91C4C" w:rsidRPr="001E350C">
        <w:rPr>
          <w:rFonts w:ascii="Times New Roman" w:hAnsi="Times New Roman" w:cs="Times New Roman"/>
        </w:rPr>
        <w:t>1</w:t>
      </w:r>
      <w:r w:rsidR="003A2958" w:rsidRPr="001E350C">
        <w:rPr>
          <w:rFonts w:ascii="Times New Roman" w:hAnsi="Times New Roman" w:cs="Times New Roman"/>
        </w:rPr>
        <w:t>1</w:t>
      </w:r>
      <w:r w:rsidR="00F91C4C" w:rsidRPr="001E350C">
        <w:rPr>
          <w:rFonts w:ascii="Times New Roman" w:hAnsi="Times New Roman" w:cs="Times New Roman"/>
        </w:rPr>
        <w:t>:</w:t>
      </w:r>
      <w:r w:rsidR="001E350C" w:rsidRPr="001E350C">
        <w:rPr>
          <w:rFonts w:ascii="Times New Roman" w:hAnsi="Times New Roman" w:cs="Times New Roman"/>
        </w:rPr>
        <w:t>3</w:t>
      </w:r>
      <w:r w:rsidR="00F91C4C" w:rsidRPr="001E350C">
        <w:rPr>
          <w:rFonts w:ascii="Times New Roman" w:hAnsi="Times New Roman" w:cs="Times New Roman"/>
        </w:rPr>
        <w:t>1 a</w:t>
      </w:r>
      <w:r w:rsidR="0002632F" w:rsidRPr="001E350C">
        <w:rPr>
          <w:rFonts w:ascii="Times New Roman" w:hAnsi="Times New Roman" w:cs="Times New Roman"/>
        </w:rPr>
        <w:t>.m.</w:t>
      </w:r>
      <w:r w:rsidR="0002632F" w:rsidRPr="0002632F">
        <w:rPr>
          <w:rFonts w:ascii="Times New Roman" w:hAnsi="Times New Roman" w:cs="Times New Roman"/>
        </w:rPr>
        <w:t xml:space="preserve"> </w:t>
      </w:r>
      <w:r w:rsidR="00806CAD" w:rsidRPr="00806CAD">
        <w:rPr>
          <w:rFonts w:ascii="Times New Roman" w:hAnsi="Times New Roman" w:cs="Times New Roman"/>
        </w:rPr>
        <w:t xml:space="preserve"> </w:t>
      </w:r>
      <w:r w:rsidR="008B612D" w:rsidRPr="008B612D">
        <w:rPr>
          <w:rFonts w:ascii="Times New Roman" w:hAnsi="Times New Roman" w:cs="Times New Roman"/>
        </w:rPr>
        <w:t xml:space="preserve"> </w:t>
      </w:r>
      <w:r w:rsidR="00BE3300" w:rsidRPr="00BE3300">
        <w:rPr>
          <w:rFonts w:ascii="Times New Roman" w:hAnsi="Times New Roman" w:cs="Times New Roman"/>
        </w:rPr>
        <w:t xml:space="preserve"> </w:t>
      </w:r>
    </w:p>
    <w:p w14:paraId="3A0EB75E" w14:textId="07EBFEEA" w:rsidR="009E6504" w:rsidRPr="009E6504" w:rsidRDefault="009E6504" w:rsidP="009E6504">
      <w:pPr>
        <w:tabs>
          <w:tab w:val="left" w:pos="4116"/>
        </w:tabs>
      </w:pPr>
    </w:p>
    <w:sectPr w:rsidR="009E6504" w:rsidRPr="009E6504"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5928B" w14:textId="77777777" w:rsidR="00940961" w:rsidRDefault="00940961" w:rsidP="00C96B32">
      <w:pPr>
        <w:spacing w:after="0" w:line="240" w:lineRule="auto"/>
      </w:pPr>
      <w:r>
        <w:separator/>
      </w:r>
    </w:p>
  </w:endnote>
  <w:endnote w:type="continuationSeparator" w:id="0">
    <w:p w14:paraId="7DC75B23" w14:textId="77777777" w:rsidR="00940961" w:rsidRDefault="00940961"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0D38DBAC" w:rsidR="000477D6" w:rsidRPr="00EF73CC" w:rsidRDefault="000477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 xml:space="preserve">Minutes of </w:t>
    </w:r>
    <w:r>
      <w:rPr>
        <w:rFonts w:ascii="Times New Roman" w:hAnsi="Times New Roman" w:cs="Times New Roman"/>
        <w:b/>
        <w:sz w:val="16"/>
        <w:szCs w:val="16"/>
      </w:rPr>
      <w:t xml:space="preserve">the </w:t>
    </w:r>
    <w:r w:rsidR="00EE0F74">
      <w:rPr>
        <w:rFonts w:ascii="Times New Roman" w:hAnsi="Times New Roman" w:cs="Times New Roman"/>
        <w:b/>
        <w:sz w:val="16"/>
        <w:szCs w:val="16"/>
      </w:rPr>
      <w:t>November 11</w:t>
    </w:r>
    <w:r w:rsidR="006A1FD0">
      <w:rPr>
        <w:rFonts w:ascii="Times New Roman" w:hAnsi="Times New Roman" w:cs="Times New Roman"/>
        <w:b/>
        <w:sz w:val="16"/>
        <w:szCs w:val="16"/>
      </w:rPr>
      <w:t xml:space="preserve">, </w:t>
    </w:r>
    <w:r w:rsidR="004B6313">
      <w:rPr>
        <w:rFonts w:ascii="Times New Roman" w:hAnsi="Times New Roman" w:cs="Times New Roman"/>
        <w:b/>
        <w:sz w:val="16"/>
        <w:szCs w:val="16"/>
      </w:rPr>
      <w:t xml:space="preserve">2022 </w:t>
    </w:r>
    <w:r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50BD" w14:textId="77777777" w:rsidR="00940961" w:rsidRDefault="00940961" w:rsidP="00C96B32">
      <w:pPr>
        <w:spacing w:after="0" w:line="240" w:lineRule="auto"/>
      </w:pPr>
      <w:r>
        <w:separator/>
      </w:r>
    </w:p>
  </w:footnote>
  <w:footnote w:type="continuationSeparator" w:id="0">
    <w:p w14:paraId="66F32F9B" w14:textId="77777777" w:rsidR="00940961" w:rsidRDefault="00940961" w:rsidP="00C96B32">
      <w:pPr>
        <w:spacing w:after="0" w:line="240" w:lineRule="auto"/>
      </w:pPr>
      <w:r>
        <w:continuationSeparator/>
      </w:r>
    </w:p>
  </w:footnote>
  <w:footnote w:id="1">
    <w:p w14:paraId="525B0D8D" w14:textId="36DC6B70" w:rsidR="00A86961" w:rsidRPr="00AD3C4C" w:rsidRDefault="00A86961" w:rsidP="00A86961">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3E72C4" w:rsidRPr="008425B4">
          <w:rPr>
            <w:rStyle w:val="Hyperlink"/>
            <w:rFonts w:ascii="Times New Roman" w:hAnsi="Times New Roman" w:cs="Times New Roman"/>
            <w:sz w:val="20"/>
            <w:szCs w:val="20"/>
          </w:rPr>
          <w:t>https://www.ercot.com/calendar/11112022-PRS-Meeting-by-Webex</w:t>
        </w:r>
      </w:hyperlink>
      <w:r w:rsidR="003E72C4">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4"/>
  </w:num>
  <w:num w:numId="4">
    <w:abstractNumId w:val="4"/>
  </w:num>
  <w:num w:numId="5">
    <w:abstractNumId w:val="13"/>
  </w:num>
  <w:num w:numId="6">
    <w:abstractNumId w:val="10"/>
  </w:num>
  <w:num w:numId="7">
    <w:abstractNumId w:val="8"/>
  </w:num>
  <w:num w:numId="8">
    <w:abstractNumId w:val="9"/>
  </w:num>
  <w:num w:numId="9">
    <w:abstractNumId w:val="3"/>
  </w:num>
  <w:num w:numId="10">
    <w:abstractNumId w:val="11"/>
  </w:num>
  <w:num w:numId="11">
    <w:abstractNumId w:val="5"/>
  </w:num>
  <w:num w:numId="12">
    <w:abstractNumId w:val="1"/>
  </w:num>
  <w:num w:numId="13">
    <w:abstractNumId w:val="6"/>
  </w:num>
  <w:num w:numId="14">
    <w:abstractNumId w:val="2"/>
  </w:num>
  <w:num w:numId="15">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10B3"/>
    <w:rsid w:val="000012D9"/>
    <w:rsid w:val="00001493"/>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C2A"/>
    <w:rsid w:val="00056EEC"/>
    <w:rsid w:val="00057F42"/>
    <w:rsid w:val="000601C1"/>
    <w:rsid w:val="00061062"/>
    <w:rsid w:val="0006179C"/>
    <w:rsid w:val="00062290"/>
    <w:rsid w:val="00062BE3"/>
    <w:rsid w:val="00063117"/>
    <w:rsid w:val="000633E5"/>
    <w:rsid w:val="00063ECF"/>
    <w:rsid w:val="00063F95"/>
    <w:rsid w:val="00065005"/>
    <w:rsid w:val="000659E0"/>
    <w:rsid w:val="00065F67"/>
    <w:rsid w:val="000667A5"/>
    <w:rsid w:val="00066992"/>
    <w:rsid w:val="000669DF"/>
    <w:rsid w:val="0006761D"/>
    <w:rsid w:val="00070136"/>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95A"/>
    <w:rsid w:val="00076DAA"/>
    <w:rsid w:val="0007701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6164"/>
    <w:rsid w:val="000A72A7"/>
    <w:rsid w:val="000A7459"/>
    <w:rsid w:val="000A7A50"/>
    <w:rsid w:val="000B06BB"/>
    <w:rsid w:val="000B0BB2"/>
    <w:rsid w:val="000B141A"/>
    <w:rsid w:val="000B2EEF"/>
    <w:rsid w:val="000B3275"/>
    <w:rsid w:val="000B366C"/>
    <w:rsid w:val="000B3991"/>
    <w:rsid w:val="000B3E37"/>
    <w:rsid w:val="000B3EAF"/>
    <w:rsid w:val="000B3ECC"/>
    <w:rsid w:val="000B49B1"/>
    <w:rsid w:val="000B49FA"/>
    <w:rsid w:val="000B5D7A"/>
    <w:rsid w:val="000B6B82"/>
    <w:rsid w:val="000B6DB9"/>
    <w:rsid w:val="000B6E73"/>
    <w:rsid w:val="000B70AA"/>
    <w:rsid w:val="000B78D8"/>
    <w:rsid w:val="000C0CFF"/>
    <w:rsid w:val="000C0EBD"/>
    <w:rsid w:val="000C1009"/>
    <w:rsid w:val="000C232B"/>
    <w:rsid w:val="000C23C3"/>
    <w:rsid w:val="000C3C53"/>
    <w:rsid w:val="000C5F47"/>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33BA"/>
    <w:rsid w:val="000D4D1E"/>
    <w:rsid w:val="000D5072"/>
    <w:rsid w:val="000D5106"/>
    <w:rsid w:val="000D5476"/>
    <w:rsid w:val="000D56C7"/>
    <w:rsid w:val="000D5C00"/>
    <w:rsid w:val="000D6358"/>
    <w:rsid w:val="000D6EEB"/>
    <w:rsid w:val="000D72BE"/>
    <w:rsid w:val="000D7AE3"/>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23B2"/>
    <w:rsid w:val="000F331D"/>
    <w:rsid w:val="000F3991"/>
    <w:rsid w:val="000F40E1"/>
    <w:rsid w:val="000F45FE"/>
    <w:rsid w:val="000F54BB"/>
    <w:rsid w:val="000F5DA9"/>
    <w:rsid w:val="000F6C63"/>
    <w:rsid w:val="000F6D5C"/>
    <w:rsid w:val="000F7A6D"/>
    <w:rsid w:val="000F7B3A"/>
    <w:rsid w:val="00100CDA"/>
    <w:rsid w:val="00101483"/>
    <w:rsid w:val="00102321"/>
    <w:rsid w:val="00102C2F"/>
    <w:rsid w:val="00103E54"/>
    <w:rsid w:val="00104076"/>
    <w:rsid w:val="001041CB"/>
    <w:rsid w:val="0010475B"/>
    <w:rsid w:val="00104BA9"/>
    <w:rsid w:val="00104C8D"/>
    <w:rsid w:val="00104F0F"/>
    <w:rsid w:val="0010577C"/>
    <w:rsid w:val="001057A9"/>
    <w:rsid w:val="00105813"/>
    <w:rsid w:val="001061BC"/>
    <w:rsid w:val="001062F0"/>
    <w:rsid w:val="00106675"/>
    <w:rsid w:val="00107004"/>
    <w:rsid w:val="00107211"/>
    <w:rsid w:val="00107479"/>
    <w:rsid w:val="001076B5"/>
    <w:rsid w:val="00107729"/>
    <w:rsid w:val="00110094"/>
    <w:rsid w:val="001104F4"/>
    <w:rsid w:val="00110AFF"/>
    <w:rsid w:val="0011176F"/>
    <w:rsid w:val="00111D9D"/>
    <w:rsid w:val="00112409"/>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7BA5"/>
    <w:rsid w:val="0012015D"/>
    <w:rsid w:val="001203FC"/>
    <w:rsid w:val="0012052D"/>
    <w:rsid w:val="00120702"/>
    <w:rsid w:val="00121299"/>
    <w:rsid w:val="001212C3"/>
    <w:rsid w:val="001215FA"/>
    <w:rsid w:val="00121953"/>
    <w:rsid w:val="00121F25"/>
    <w:rsid w:val="00121F72"/>
    <w:rsid w:val="001229CB"/>
    <w:rsid w:val="00122EFF"/>
    <w:rsid w:val="00123202"/>
    <w:rsid w:val="00123454"/>
    <w:rsid w:val="0012369F"/>
    <w:rsid w:val="00123F81"/>
    <w:rsid w:val="001240E3"/>
    <w:rsid w:val="0012493B"/>
    <w:rsid w:val="00125208"/>
    <w:rsid w:val="00125DB7"/>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CAC"/>
    <w:rsid w:val="00146E06"/>
    <w:rsid w:val="0014718E"/>
    <w:rsid w:val="00147982"/>
    <w:rsid w:val="001479E4"/>
    <w:rsid w:val="00147CCF"/>
    <w:rsid w:val="00147D91"/>
    <w:rsid w:val="0015055F"/>
    <w:rsid w:val="00150960"/>
    <w:rsid w:val="00150F98"/>
    <w:rsid w:val="0015141D"/>
    <w:rsid w:val="0015153B"/>
    <w:rsid w:val="0015185A"/>
    <w:rsid w:val="00151AE4"/>
    <w:rsid w:val="00152D9A"/>
    <w:rsid w:val="00152F70"/>
    <w:rsid w:val="0015357F"/>
    <w:rsid w:val="00153D62"/>
    <w:rsid w:val="001542BB"/>
    <w:rsid w:val="00154322"/>
    <w:rsid w:val="00155564"/>
    <w:rsid w:val="00155984"/>
    <w:rsid w:val="00155DFD"/>
    <w:rsid w:val="001561DD"/>
    <w:rsid w:val="00156A06"/>
    <w:rsid w:val="001578C3"/>
    <w:rsid w:val="001600CA"/>
    <w:rsid w:val="001605BE"/>
    <w:rsid w:val="00160B46"/>
    <w:rsid w:val="00161B32"/>
    <w:rsid w:val="00161D23"/>
    <w:rsid w:val="00161FC6"/>
    <w:rsid w:val="0016304F"/>
    <w:rsid w:val="001631DD"/>
    <w:rsid w:val="00164358"/>
    <w:rsid w:val="00164C84"/>
    <w:rsid w:val="001659E8"/>
    <w:rsid w:val="001661C8"/>
    <w:rsid w:val="001663BC"/>
    <w:rsid w:val="001667C2"/>
    <w:rsid w:val="00166A7E"/>
    <w:rsid w:val="00166B61"/>
    <w:rsid w:val="00167798"/>
    <w:rsid w:val="001677CA"/>
    <w:rsid w:val="00167F74"/>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B77"/>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E72"/>
    <w:rsid w:val="00192230"/>
    <w:rsid w:val="001923A2"/>
    <w:rsid w:val="0019249D"/>
    <w:rsid w:val="00192598"/>
    <w:rsid w:val="00192B26"/>
    <w:rsid w:val="00193282"/>
    <w:rsid w:val="0019369A"/>
    <w:rsid w:val="00193D79"/>
    <w:rsid w:val="00193DD7"/>
    <w:rsid w:val="00193F76"/>
    <w:rsid w:val="00194AA1"/>
    <w:rsid w:val="001954B9"/>
    <w:rsid w:val="001957E7"/>
    <w:rsid w:val="001959AC"/>
    <w:rsid w:val="00195BCB"/>
    <w:rsid w:val="00196CEE"/>
    <w:rsid w:val="00196EA9"/>
    <w:rsid w:val="00197066"/>
    <w:rsid w:val="001972CA"/>
    <w:rsid w:val="0019737D"/>
    <w:rsid w:val="001A0954"/>
    <w:rsid w:val="001A0A98"/>
    <w:rsid w:val="001A1212"/>
    <w:rsid w:val="001A1327"/>
    <w:rsid w:val="001A16FB"/>
    <w:rsid w:val="001A1F1D"/>
    <w:rsid w:val="001A2105"/>
    <w:rsid w:val="001A29B2"/>
    <w:rsid w:val="001A2AD1"/>
    <w:rsid w:val="001A2C74"/>
    <w:rsid w:val="001A2E88"/>
    <w:rsid w:val="001A2E8B"/>
    <w:rsid w:val="001A3228"/>
    <w:rsid w:val="001A3906"/>
    <w:rsid w:val="001A3EB9"/>
    <w:rsid w:val="001A4233"/>
    <w:rsid w:val="001A481A"/>
    <w:rsid w:val="001A5048"/>
    <w:rsid w:val="001A67B0"/>
    <w:rsid w:val="001A68F3"/>
    <w:rsid w:val="001A6ABC"/>
    <w:rsid w:val="001A7714"/>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C61"/>
    <w:rsid w:val="001B4CB8"/>
    <w:rsid w:val="001B57FA"/>
    <w:rsid w:val="001B5FB3"/>
    <w:rsid w:val="001B6474"/>
    <w:rsid w:val="001B68A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3892"/>
    <w:rsid w:val="001D47AC"/>
    <w:rsid w:val="001D4B18"/>
    <w:rsid w:val="001D4D30"/>
    <w:rsid w:val="001D4D68"/>
    <w:rsid w:val="001D5A4A"/>
    <w:rsid w:val="001D5FDD"/>
    <w:rsid w:val="001D62DE"/>
    <w:rsid w:val="001D6A31"/>
    <w:rsid w:val="001D6E36"/>
    <w:rsid w:val="001D72B4"/>
    <w:rsid w:val="001D7B4B"/>
    <w:rsid w:val="001D7E76"/>
    <w:rsid w:val="001E21D8"/>
    <w:rsid w:val="001E27A0"/>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3392"/>
    <w:rsid w:val="001F3767"/>
    <w:rsid w:val="001F3CE2"/>
    <w:rsid w:val="001F422A"/>
    <w:rsid w:val="001F452C"/>
    <w:rsid w:val="001F4C04"/>
    <w:rsid w:val="001F516D"/>
    <w:rsid w:val="001F551B"/>
    <w:rsid w:val="001F5794"/>
    <w:rsid w:val="001F5D9F"/>
    <w:rsid w:val="001F6997"/>
    <w:rsid w:val="001F6BCA"/>
    <w:rsid w:val="001F7539"/>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3E95"/>
    <w:rsid w:val="00234085"/>
    <w:rsid w:val="002344CF"/>
    <w:rsid w:val="002346C3"/>
    <w:rsid w:val="00234CA3"/>
    <w:rsid w:val="002350FB"/>
    <w:rsid w:val="0023519B"/>
    <w:rsid w:val="00235746"/>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5688"/>
    <w:rsid w:val="00255E2A"/>
    <w:rsid w:val="002569C3"/>
    <w:rsid w:val="00256BA9"/>
    <w:rsid w:val="002570B7"/>
    <w:rsid w:val="00257696"/>
    <w:rsid w:val="002601AD"/>
    <w:rsid w:val="002608F0"/>
    <w:rsid w:val="00261174"/>
    <w:rsid w:val="002613E5"/>
    <w:rsid w:val="00261945"/>
    <w:rsid w:val="0026371B"/>
    <w:rsid w:val="002640A5"/>
    <w:rsid w:val="0026464B"/>
    <w:rsid w:val="0026496D"/>
    <w:rsid w:val="00264D1E"/>
    <w:rsid w:val="00265146"/>
    <w:rsid w:val="002651B2"/>
    <w:rsid w:val="00265609"/>
    <w:rsid w:val="00265A28"/>
    <w:rsid w:val="002669D5"/>
    <w:rsid w:val="00266BDC"/>
    <w:rsid w:val="002674EF"/>
    <w:rsid w:val="0026779F"/>
    <w:rsid w:val="00267B7B"/>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3E6E"/>
    <w:rsid w:val="002854CB"/>
    <w:rsid w:val="00287F31"/>
    <w:rsid w:val="00290409"/>
    <w:rsid w:val="00290A6A"/>
    <w:rsid w:val="00290D0B"/>
    <w:rsid w:val="00291D9B"/>
    <w:rsid w:val="0029256D"/>
    <w:rsid w:val="0029277C"/>
    <w:rsid w:val="00292BF1"/>
    <w:rsid w:val="00292DA4"/>
    <w:rsid w:val="00292F30"/>
    <w:rsid w:val="00293140"/>
    <w:rsid w:val="00293894"/>
    <w:rsid w:val="002955CF"/>
    <w:rsid w:val="002968F0"/>
    <w:rsid w:val="00296ABD"/>
    <w:rsid w:val="00296CB2"/>
    <w:rsid w:val="00296DD8"/>
    <w:rsid w:val="00296ED7"/>
    <w:rsid w:val="002974EB"/>
    <w:rsid w:val="002979DE"/>
    <w:rsid w:val="00297EC6"/>
    <w:rsid w:val="002A031C"/>
    <w:rsid w:val="002A0821"/>
    <w:rsid w:val="002A0D2F"/>
    <w:rsid w:val="002A223E"/>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31D7"/>
    <w:rsid w:val="002B339E"/>
    <w:rsid w:val="002B388F"/>
    <w:rsid w:val="002B38DC"/>
    <w:rsid w:val="002B3ABB"/>
    <w:rsid w:val="002B3FA5"/>
    <w:rsid w:val="002B4471"/>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8C4"/>
    <w:rsid w:val="002C5B5C"/>
    <w:rsid w:val="002C5CED"/>
    <w:rsid w:val="002C6EFE"/>
    <w:rsid w:val="002C7D42"/>
    <w:rsid w:val="002C7E65"/>
    <w:rsid w:val="002C7F16"/>
    <w:rsid w:val="002D0445"/>
    <w:rsid w:val="002D2004"/>
    <w:rsid w:val="002D26D5"/>
    <w:rsid w:val="002D2FAB"/>
    <w:rsid w:val="002D31E6"/>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B8E"/>
    <w:rsid w:val="002E5F69"/>
    <w:rsid w:val="002E5F71"/>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335B"/>
    <w:rsid w:val="002F3715"/>
    <w:rsid w:val="002F4081"/>
    <w:rsid w:val="002F49AB"/>
    <w:rsid w:val="002F4E34"/>
    <w:rsid w:val="002F5448"/>
    <w:rsid w:val="002F58B3"/>
    <w:rsid w:val="002F5A75"/>
    <w:rsid w:val="002F5C54"/>
    <w:rsid w:val="002F636D"/>
    <w:rsid w:val="002F66FB"/>
    <w:rsid w:val="002F676A"/>
    <w:rsid w:val="002F68C4"/>
    <w:rsid w:val="002F6BE6"/>
    <w:rsid w:val="002F6E89"/>
    <w:rsid w:val="002F7093"/>
    <w:rsid w:val="002F7E12"/>
    <w:rsid w:val="002F7F34"/>
    <w:rsid w:val="00301023"/>
    <w:rsid w:val="00301253"/>
    <w:rsid w:val="003017FE"/>
    <w:rsid w:val="0030218F"/>
    <w:rsid w:val="0030248D"/>
    <w:rsid w:val="003026BE"/>
    <w:rsid w:val="00304F64"/>
    <w:rsid w:val="003056FA"/>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1719C"/>
    <w:rsid w:val="00320E99"/>
    <w:rsid w:val="003218EC"/>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A6"/>
    <w:rsid w:val="003306B7"/>
    <w:rsid w:val="003309B8"/>
    <w:rsid w:val="00330B34"/>
    <w:rsid w:val="00330D82"/>
    <w:rsid w:val="00330FBD"/>
    <w:rsid w:val="003314FB"/>
    <w:rsid w:val="0033172B"/>
    <w:rsid w:val="00332A20"/>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33EF"/>
    <w:rsid w:val="00363747"/>
    <w:rsid w:val="00364264"/>
    <w:rsid w:val="00364363"/>
    <w:rsid w:val="0036490C"/>
    <w:rsid w:val="0036493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E1C"/>
    <w:rsid w:val="0037502A"/>
    <w:rsid w:val="00375599"/>
    <w:rsid w:val="0037559D"/>
    <w:rsid w:val="00375678"/>
    <w:rsid w:val="00375EBA"/>
    <w:rsid w:val="003764EE"/>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FFA"/>
    <w:rsid w:val="003847C9"/>
    <w:rsid w:val="00384C2C"/>
    <w:rsid w:val="00385D74"/>
    <w:rsid w:val="003860B9"/>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7B8"/>
    <w:rsid w:val="003947D6"/>
    <w:rsid w:val="0039490F"/>
    <w:rsid w:val="00394C84"/>
    <w:rsid w:val="003957BF"/>
    <w:rsid w:val="00395EEB"/>
    <w:rsid w:val="003963CB"/>
    <w:rsid w:val="00396CE4"/>
    <w:rsid w:val="00397705"/>
    <w:rsid w:val="00397F1B"/>
    <w:rsid w:val="003A03AB"/>
    <w:rsid w:val="003A1BB0"/>
    <w:rsid w:val="003A2958"/>
    <w:rsid w:val="003A2E58"/>
    <w:rsid w:val="003A3247"/>
    <w:rsid w:val="003A4157"/>
    <w:rsid w:val="003A4BA9"/>
    <w:rsid w:val="003A4FCA"/>
    <w:rsid w:val="003A5018"/>
    <w:rsid w:val="003A5AAF"/>
    <w:rsid w:val="003A5AF7"/>
    <w:rsid w:val="003A6F50"/>
    <w:rsid w:val="003A6F69"/>
    <w:rsid w:val="003B097D"/>
    <w:rsid w:val="003B33AD"/>
    <w:rsid w:val="003B46F8"/>
    <w:rsid w:val="003B4A37"/>
    <w:rsid w:val="003B4D1A"/>
    <w:rsid w:val="003B5714"/>
    <w:rsid w:val="003B5B78"/>
    <w:rsid w:val="003B6446"/>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4328"/>
    <w:rsid w:val="003F5853"/>
    <w:rsid w:val="003F5BE1"/>
    <w:rsid w:val="003F5F22"/>
    <w:rsid w:val="003F6CDB"/>
    <w:rsid w:val="003F711A"/>
    <w:rsid w:val="003F7409"/>
    <w:rsid w:val="00400418"/>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315"/>
    <w:rsid w:val="00411BA5"/>
    <w:rsid w:val="004129C1"/>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BAD"/>
    <w:rsid w:val="00421BD0"/>
    <w:rsid w:val="00421EE7"/>
    <w:rsid w:val="00421F23"/>
    <w:rsid w:val="00422313"/>
    <w:rsid w:val="00422A2A"/>
    <w:rsid w:val="004230D5"/>
    <w:rsid w:val="00423E8B"/>
    <w:rsid w:val="00424195"/>
    <w:rsid w:val="00424290"/>
    <w:rsid w:val="004247B2"/>
    <w:rsid w:val="00424BEF"/>
    <w:rsid w:val="004250B7"/>
    <w:rsid w:val="00425E35"/>
    <w:rsid w:val="00426D44"/>
    <w:rsid w:val="0042713D"/>
    <w:rsid w:val="004271BE"/>
    <w:rsid w:val="00427AEF"/>
    <w:rsid w:val="00430F57"/>
    <w:rsid w:val="004316ED"/>
    <w:rsid w:val="004317E1"/>
    <w:rsid w:val="004325EF"/>
    <w:rsid w:val="00432C03"/>
    <w:rsid w:val="00434650"/>
    <w:rsid w:val="004348CD"/>
    <w:rsid w:val="00434D17"/>
    <w:rsid w:val="00434D20"/>
    <w:rsid w:val="00434ECE"/>
    <w:rsid w:val="004351CF"/>
    <w:rsid w:val="0043543C"/>
    <w:rsid w:val="0043551F"/>
    <w:rsid w:val="00435812"/>
    <w:rsid w:val="0043583A"/>
    <w:rsid w:val="00436FF3"/>
    <w:rsid w:val="00437098"/>
    <w:rsid w:val="0044007A"/>
    <w:rsid w:val="004407C1"/>
    <w:rsid w:val="004408EA"/>
    <w:rsid w:val="00441071"/>
    <w:rsid w:val="004424E3"/>
    <w:rsid w:val="004426F8"/>
    <w:rsid w:val="00442791"/>
    <w:rsid w:val="00442949"/>
    <w:rsid w:val="00442B5A"/>
    <w:rsid w:val="00442C5A"/>
    <w:rsid w:val="00442C64"/>
    <w:rsid w:val="00442C9C"/>
    <w:rsid w:val="0044315E"/>
    <w:rsid w:val="004438C9"/>
    <w:rsid w:val="00443B4C"/>
    <w:rsid w:val="00444F91"/>
    <w:rsid w:val="00445CD1"/>
    <w:rsid w:val="00445F44"/>
    <w:rsid w:val="004472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570"/>
    <w:rsid w:val="004648FB"/>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75E"/>
    <w:rsid w:val="004A2CBD"/>
    <w:rsid w:val="004A2F61"/>
    <w:rsid w:val="004A311C"/>
    <w:rsid w:val="004A31C6"/>
    <w:rsid w:val="004A3814"/>
    <w:rsid w:val="004A476C"/>
    <w:rsid w:val="004A4F46"/>
    <w:rsid w:val="004A51C2"/>
    <w:rsid w:val="004A51F2"/>
    <w:rsid w:val="004A522E"/>
    <w:rsid w:val="004A52C1"/>
    <w:rsid w:val="004A5C7F"/>
    <w:rsid w:val="004A5DBA"/>
    <w:rsid w:val="004A5FC8"/>
    <w:rsid w:val="004A62DF"/>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5C9"/>
    <w:rsid w:val="004B4A1B"/>
    <w:rsid w:val="004B5987"/>
    <w:rsid w:val="004B6313"/>
    <w:rsid w:val="004B668F"/>
    <w:rsid w:val="004B672F"/>
    <w:rsid w:val="004B6E07"/>
    <w:rsid w:val="004B705B"/>
    <w:rsid w:val="004B7152"/>
    <w:rsid w:val="004B74D9"/>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6D"/>
    <w:rsid w:val="004C4D94"/>
    <w:rsid w:val="004C4E6E"/>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A60"/>
    <w:rsid w:val="004E2505"/>
    <w:rsid w:val="004E2E3D"/>
    <w:rsid w:val="004E3062"/>
    <w:rsid w:val="004E39E5"/>
    <w:rsid w:val="004E3E17"/>
    <w:rsid w:val="004E4B25"/>
    <w:rsid w:val="004E4F04"/>
    <w:rsid w:val="004E4F9D"/>
    <w:rsid w:val="004E5A33"/>
    <w:rsid w:val="004E5E39"/>
    <w:rsid w:val="004E608F"/>
    <w:rsid w:val="004E67A0"/>
    <w:rsid w:val="004E69D6"/>
    <w:rsid w:val="004E7572"/>
    <w:rsid w:val="004E771C"/>
    <w:rsid w:val="004E7BE1"/>
    <w:rsid w:val="004E7FB6"/>
    <w:rsid w:val="004F0358"/>
    <w:rsid w:val="004F0456"/>
    <w:rsid w:val="004F06CB"/>
    <w:rsid w:val="004F3518"/>
    <w:rsid w:val="004F3925"/>
    <w:rsid w:val="004F5604"/>
    <w:rsid w:val="004F6042"/>
    <w:rsid w:val="004F61C9"/>
    <w:rsid w:val="004F6226"/>
    <w:rsid w:val="004F6AF6"/>
    <w:rsid w:val="004F6F32"/>
    <w:rsid w:val="004F741A"/>
    <w:rsid w:val="004F7DDE"/>
    <w:rsid w:val="004F7EDC"/>
    <w:rsid w:val="004F7F3F"/>
    <w:rsid w:val="004F7FDF"/>
    <w:rsid w:val="00500DE8"/>
    <w:rsid w:val="00501130"/>
    <w:rsid w:val="00501801"/>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61CA"/>
    <w:rsid w:val="00516838"/>
    <w:rsid w:val="00516E61"/>
    <w:rsid w:val="00516FB8"/>
    <w:rsid w:val="00517153"/>
    <w:rsid w:val="005178BB"/>
    <w:rsid w:val="0052035F"/>
    <w:rsid w:val="0052082B"/>
    <w:rsid w:val="00520B67"/>
    <w:rsid w:val="00520DC6"/>
    <w:rsid w:val="00520F1F"/>
    <w:rsid w:val="00521827"/>
    <w:rsid w:val="0052185C"/>
    <w:rsid w:val="00521ED9"/>
    <w:rsid w:val="0052202A"/>
    <w:rsid w:val="0052205C"/>
    <w:rsid w:val="00522310"/>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1F9E"/>
    <w:rsid w:val="005422E8"/>
    <w:rsid w:val="00542F36"/>
    <w:rsid w:val="0054310D"/>
    <w:rsid w:val="00543AFA"/>
    <w:rsid w:val="00543BC4"/>
    <w:rsid w:val="00543E7B"/>
    <w:rsid w:val="00544032"/>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08F"/>
    <w:rsid w:val="0055230E"/>
    <w:rsid w:val="005526F8"/>
    <w:rsid w:val="00553151"/>
    <w:rsid w:val="005536DB"/>
    <w:rsid w:val="005539EE"/>
    <w:rsid w:val="005543B8"/>
    <w:rsid w:val="00554592"/>
    <w:rsid w:val="00554930"/>
    <w:rsid w:val="00554BDD"/>
    <w:rsid w:val="005568F5"/>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FE6"/>
    <w:rsid w:val="00593825"/>
    <w:rsid w:val="00593D4D"/>
    <w:rsid w:val="00593DBE"/>
    <w:rsid w:val="00595376"/>
    <w:rsid w:val="005958CE"/>
    <w:rsid w:val="0059594C"/>
    <w:rsid w:val="00595DA7"/>
    <w:rsid w:val="00595EEA"/>
    <w:rsid w:val="00596246"/>
    <w:rsid w:val="005963FF"/>
    <w:rsid w:val="00596597"/>
    <w:rsid w:val="005975BE"/>
    <w:rsid w:val="00597745"/>
    <w:rsid w:val="005978EF"/>
    <w:rsid w:val="00597E79"/>
    <w:rsid w:val="005A074A"/>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EF4"/>
    <w:rsid w:val="005A5F4B"/>
    <w:rsid w:val="005A7067"/>
    <w:rsid w:val="005A74BA"/>
    <w:rsid w:val="005B0110"/>
    <w:rsid w:val="005B04C2"/>
    <w:rsid w:val="005B0537"/>
    <w:rsid w:val="005B0998"/>
    <w:rsid w:val="005B0CD4"/>
    <w:rsid w:val="005B11BF"/>
    <w:rsid w:val="005B14A2"/>
    <w:rsid w:val="005B18CE"/>
    <w:rsid w:val="005B1EC0"/>
    <w:rsid w:val="005B233F"/>
    <w:rsid w:val="005B24D3"/>
    <w:rsid w:val="005B2593"/>
    <w:rsid w:val="005B3442"/>
    <w:rsid w:val="005B3E47"/>
    <w:rsid w:val="005B4A25"/>
    <w:rsid w:val="005B4ADD"/>
    <w:rsid w:val="005B4D66"/>
    <w:rsid w:val="005B4E6F"/>
    <w:rsid w:val="005B51F2"/>
    <w:rsid w:val="005B5295"/>
    <w:rsid w:val="005B54EA"/>
    <w:rsid w:val="005B5972"/>
    <w:rsid w:val="005B5B24"/>
    <w:rsid w:val="005B5D33"/>
    <w:rsid w:val="005B608D"/>
    <w:rsid w:val="005B6345"/>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5400"/>
    <w:rsid w:val="005C57B5"/>
    <w:rsid w:val="005C5B1D"/>
    <w:rsid w:val="005C6231"/>
    <w:rsid w:val="005C67A1"/>
    <w:rsid w:val="005C6A3F"/>
    <w:rsid w:val="005C7376"/>
    <w:rsid w:val="005C74D5"/>
    <w:rsid w:val="005C7C2D"/>
    <w:rsid w:val="005D060A"/>
    <w:rsid w:val="005D0EC4"/>
    <w:rsid w:val="005D11E9"/>
    <w:rsid w:val="005D1523"/>
    <w:rsid w:val="005D1FC7"/>
    <w:rsid w:val="005D28A3"/>
    <w:rsid w:val="005D2C31"/>
    <w:rsid w:val="005D4E3F"/>
    <w:rsid w:val="005D54CC"/>
    <w:rsid w:val="005D56F7"/>
    <w:rsid w:val="005D5B31"/>
    <w:rsid w:val="005D68FE"/>
    <w:rsid w:val="005D6B7F"/>
    <w:rsid w:val="005D6F81"/>
    <w:rsid w:val="005D7102"/>
    <w:rsid w:val="005D758D"/>
    <w:rsid w:val="005E04F7"/>
    <w:rsid w:val="005E07CA"/>
    <w:rsid w:val="005E0A81"/>
    <w:rsid w:val="005E0E34"/>
    <w:rsid w:val="005E1529"/>
    <w:rsid w:val="005E1AB3"/>
    <w:rsid w:val="005E1F39"/>
    <w:rsid w:val="005E2332"/>
    <w:rsid w:val="005E2F77"/>
    <w:rsid w:val="005E35AD"/>
    <w:rsid w:val="005E3FE4"/>
    <w:rsid w:val="005E4263"/>
    <w:rsid w:val="005E4CAD"/>
    <w:rsid w:val="005E57F9"/>
    <w:rsid w:val="005E5CCB"/>
    <w:rsid w:val="005E65D8"/>
    <w:rsid w:val="005E66B2"/>
    <w:rsid w:val="005E69A3"/>
    <w:rsid w:val="005E7C1F"/>
    <w:rsid w:val="005E7C24"/>
    <w:rsid w:val="005E7C49"/>
    <w:rsid w:val="005E7EC8"/>
    <w:rsid w:val="005E7F8E"/>
    <w:rsid w:val="005F0897"/>
    <w:rsid w:val="005F0F22"/>
    <w:rsid w:val="005F14D1"/>
    <w:rsid w:val="005F1B17"/>
    <w:rsid w:val="005F1DCD"/>
    <w:rsid w:val="005F216B"/>
    <w:rsid w:val="005F4FCE"/>
    <w:rsid w:val="005F513E"/>
    <w:rsid w:val="005F56F4"/>
    <w:rsid w:val="005F575D"/>
    <w:rsid w:val="005F6CAA"/>
    <w:rsid w:val="005F75EB"/>
    <w:rsid w:val="006003FB"/>
    <w:rsid w:val="0060055E"/>
    <w:rsid w:val="006005D5"/>
    <w:rsid w:val="00600E61"/>
    <w:rsid w:val="0060234E"/>
    <w:rsid w:val="00602BCC"/>
    <w:rsid w:val="00602C3B"/>
    <w:rsid w:val="00603156"/>
    <w:rsid w:val="0060378E"/>
    <w:rsid w:val="00603C66"/>
    <w:rsid w:val="00604A91"/>
    <w:rsid w:val="00605899"/>
    <w:rsid w:val="00605A0A"/>
    <w:rsid w:val="00607FCE"/>
    <w:rsid w:val="006104F3"/>
    <w:rsid w:val="00610D9A"/>
    <w:rsid w:val="00610DFC"/>
    <w:rsid w:val="0061131E"/>
    <w:rsid w:val="00612204"/>
    <w:rsid w:val="006128EC"/>
    <w:rsid w:val="00612C51"/>
    <w:rsid w:val="00613002"/>
    <w:rsid w:val="00613152"/>
    <w:rsid w:val="00613250"/>
    <w:rsid w:val="00613294"/>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F43"/>
    <w:rsid w:val="006343D2"/>
    <w:rsid w:val="006369B6"/>
    <w:rsid w:val="00636AE5"/>
    <w:rsid w:val="006372D3"/>
    <w:rsid w:val="00640A6F"/>
    <w:rsid w:val="006410E0"/>
    <w:rsid w:val="00641A83"/>
    <w:rsid w:val="00641E37"/>
    <w:rsid w:val="006431CE"/>
    <w:rsid w:val="006438A6"/>
    <w:rsid w:val="006440B2"/>
    <w:rsid w:val="006442C0"/>
    <w:rsid w:val="00644879"/>
    <w:rsid w:val="006449CF"/>
    <w:rsid w:val="00644F69"/>
    <w:rsid w:val="00645375"/>
    <w:rsid w:val="0064626A"/>
    <w:rsid w:val="00646BB5"/>
    <w:rsid w:val="00646CCD"/>
    <w:rsid w:val="00647349"/>
    <w:rsid w:val="006475AC"/>
    <w:rsid w:val="00650093"/>
    <w:rsid w:val="006504FF"/>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14D"/>
    <w:rsid w:val="006736C4"/>
    <w:rsid w:val="00673E7A"/>
    <w:rsid w:val="00673E9A"/>
    <w:rsid w:val="00674831"/>
    <w:rsid w:val="00674FFE"/>
    <w:rsid w:val="00675227"/>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E6D"/>
    <w:rsid w:val="00686F2D"/>
    <w:rsid w:val="00687914"/>
    <w:rsid w:val="0069073A"/>
    <w:rsid w:val="00691746"/>
    <w:rsid w:val="006923F5"/>
    <w:rsid w:val="00692637"/>
    <w:rsid w:val="006926FC"/>
    <w:rsid w:val="00692887"/>
    <w:rsid w:val="00693B73"/>
    <w:rsid w:val="00693CA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2AE"/>
    <w:rsid w:val="006B2392"/>
    <w:rsid w:val="006B2D5D"/>
    <w:rsid w:val="006B2F63"/>
    <w:rsid w:val="006B34F8"/>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66F2"/>
    <w:rsid w:val="006C7A95"/>
    <w:rsid w:val="006D0850"/>
    <w:rsid w:val="006D178F"/>
    <w:rsid w:val="006D20CD"/>
    <w:rsid w:val="006D25FB"/>
    <w:rsid w:val="006D2F77"/>
    <w:rsid w:val="006D35D2"/>
    <w:rsid w:val="006D4D2F"/>
    <w:rsid w:val="006D556D"/>
    <w:rsid w:val="006D57BD"/>
    <w:rsid w:val="006D5F62"/>
    <w:rsid w:val="006D7602"/>
    <w:rsid w:val="006D7A4C"/>
    <w:rsid w:val="006D7A9B"/>
    <w:rsid w:val="006D7E03"/>
    <w:rsid w:val="006E0B1A"/>
    <w:rsid w:val="006E1BD5"/>
    <w:rsid w:val="006E1DA8"/>
    <w:rsid w:val="006E2346"/>
    <w:rsid w:val="006E2D0B"/>
    <w:rsid w:val="006E2E12"/>
    <w:rsid w:val="006E3C11"/>
    <w:rsid w:val="006E6080"/>
    <w:rsid w:val="006E63DC"/>
    <w:rsid w:val="006E6694"/>
    <w:rsid w:val="006E68AC"/>
    <w:rsid w:val="006E7374"/>
    <w:rsid w:val="006F0591"/>
    <w:rsid w:val="006F0721"/>
    <w:rsid w:val="006F1BD8"/>
    <w:rsid w:val="006F26CC"/>
    <w:rsid w:val="006F2E9F"/>
    <w:rsid w:val="006F3B81"/>
    <w:rsid w:val="006F47DD"/>
    <w:rsid w:val="006F4853"/>
    <w:rsid w:val="006F4B93"/>
    <w:rsid w:val="006F5682"/>
    <w:rsid w:val="006F7A0F"/>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708C"/>
    <w:rsid w:val="007670D7"/>
    <w:rsid w:val="00767576"/>
    <w:rsid w:val="00767D7F"/>
    <w:rsid w:val="00770F76"/>
    <w:rsid w:val="00771D6A"/>
    <w:rsid w:val="00771E14"/>
    <w:rsid w:val="00772029"/>
    <w:rsid w:val="00772FBC"/>
    <w:rsid w:val="007732C0"/>
    <w:rsid w:val="00773A90"/>
    <w:rsid w:val="007745FF"/>
    <w:rsid w:val="00774757"/>
    <w:rsid w:val="00774973"/>
    <w:rsid w:val="00774D29"/>
    <w:rsid w:val="00774F98"/>
    <w:rsid w:val="00775890"/>
    <w:rsid w:val="00775B3A"/>
    <w:rsid w:val="007761BA"/>
    <w:rsid w:val="00776460"/>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5081"/>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FA2"/>
    <w:rsid w:val="0079519F"/>
    <w:rsid w:val="007976C6"/>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9C"/>
    <w:rsid w:val="007B43C2"/>
    <w:rsid w:val="007B43DE"/>
    <w:rsid w:val="007B471C"/>
    <w:rsid w:val="007B5181"/>
    <w:rsid w:val="007B5623"/>
    <w:rsid w:val="007B6089"/>
    <w:rsid w:val="007B79D3"/>
    <w:rsid w:val="007B7E30"/>
    <w:rsid w:val="007C0A59"/>
    <w:rsid w:val="007C1253"/>
    <w:rsid w:val="007C1626"/>
    <w:rsid w:val="007C19ED"/>
    <w:rsid w:val="007C1F01"/>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7538"/>
    <w:rsid w:val="007D03D9"/>
    <w:rsid w:val="007D1391"/>
    <w:rsid w:val="007D13B9"/>
    <w:rsid w:val="007D279F"/>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D28"/>
    <w:rsid w:val="007F2292"/>
    <w:rsid w:val="007F246C"/>
    <w:rsid w:val="007F24AB"/>
    <w:rsid w:val="007F259C"/>
    <w:rsid w:val="007F2836"/>
    <w:rsid w:val="007F3126"/>
    <w:rsid w:val="007F35DA"/>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E61"/>
    <w:rsid w:val="0080248A"/>
    <w:rsid w:val="00802A75"/>
    <w:rsid w:val="008036FF"/>
    <w:rsid w:val="0080375E"/>
    <w:rsid w:val="0080383F"/>
    <w:rsid w:val="00803BA0"/>
    <w:rsid w:val="00804391"/>
    <w:rsid w:val="00804410"/>
    <w:rsid w:val="008047BB"/>
    <w:rsid w:val="00805193"/>
    <w:rsid w:val="00805536"/>
    <w:rsid w:val="008060C8"/>
    <w:rsid w:val="008068B8"/>
    <w:rsid w:val="00806CAD"/>
    <w:rsid w:val="00806FB6"/>
    <w:rsid w:val="00807815"/>
    <w:rsid w:val="00810617"/>
    <w:rsid w:val="00810B3A"/>
    <w:rsid w:val="00810B6E"/>
    <w:rsid w:val="00810E55"/>
    <w:rsid w:val="008119B5"/>
    <w:rsid w:val="00811F8B"/>
    <w:rsid w:val="008120B5"/>
    <w:rsid w:val="0081281B"/>
    <w:rsid w:val="00812A75"/>
    <w:rsid w:val="00812ECA"/>
    <w:rsid w:val="00813233"/>
    <w:rsid w:val="008135A3"/>
    <w:rsid w:val="0081442D"/>
    <w:rsid w:val="00814486"/>
    <w:rsid w:val="00815031"/>
    <w:rsid w:val="008158AA"/>
    <w:rsid w:val="00815B9A"/>
    <w:rsid w:val="0081623D"/>
    <w:rsid w:val="00816844"/>
    <w:rsid w:val="00816A2E"/>
    <w:rsid w:val="00816D1F"/>
    <w:rsid w:val="00816E5E"/>
    <w:rsid w:val="008179A8"/>
    <w:rsid w:val="00817ED3"/>
    <w:rsid w:val="00817F0C"/>
    <w:rsid w:val="0082050B"/>
    <w:rsid w:val="00820A91"/>
    <w:rsid w:val="00821226"/>
    <w:rsid w:val="00821ADA"/>
    <w:rsid w:val="0082225D"/>
    <w:rsid w:val="00822B8B"/>
    <w:rsid w:val="00822FB5"/>
    <w:rsid w:val="008230A4"/>
    <w:rsid w:val="00824435"/>
    <w:rsid w:val="00824866"/>
    <w:rsid w:val="00824CD0"/>
    <w:rsid w:val="00824D6C"/>
    <w:rsid w:val="00825687"/>
    <w:rsid w:val="0082582F"/>
    <w:rsid w:val="00826039"/>
    <w:rsid w:val="008262F9"/>
    <w:rsid w:val="00826471"/>
    <w:rsid w:val="008267F3"/>
    <w:rsid w:val="0082682E"/>
    <w:rsid w:val="00826CA2"/>
    <w:rsid w:val="00826D7C"/>
    <w:rsid w:val="00826EBE"/>
    <w:rsid w:val="0082776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E1A"/>
    <w:rsid w:val="00837BBE"/>
    <w:rsid w:val="00837D74"/>
    <w:rsid w:val="008403CA"/>
    <w:rsid w:val="00840714"/>
    <w:rsid w:val="0084083F"/>
    <w:rsid w:val="008409A5"/>
    <w:rsid w:val="00840D83"/>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3A5C"/>
    <w:rsid w:val="00853AF5"/>
    <w:rsid w:val="00854744"/>
    <w:rsid w:val="008548CF"/>
    <w:rsid w:val="008555CA"/>
    <w:rsid w:val="008558C6"/>
    <w:rsid w:val="00855F47"/>
    <w:rsid w:val="008567C6"/>
    <w:rsid w:val="00856861"/>
    <w:rsid w:val="00856B56"/>
    <w:rsid w:val="0085709D"/>
    <w:rsid w:val="00857383"/>
    <w:rsid w:val="00857570"/>
    <w:rsid w:val="00857595"/>
    <w:rsid w:val="0085791A"/>
    <w:rsid w:val="00857A3C"/>
    <w:rsid w:val="00860207"/>
    <w:rsid w:val="00860399"/>
    <w:rsid w:val="008604F6"/>
    <w:rsid w:val="008610D9"/>
    <w:rsid w:val="00861B57"/>
    <w:rsid w:val="00861C8C"/>
    <w:rsid w:val="00861DBC"/>
    <w:rsid w:val="00861F99"/>
    <w:rsid w:val="0086206C"/>
    <w:rsid w:val="008620A3"/>
    <w:rsid w:val="0086249C"/>
    <w:rsid w:val="00862B3C"/>
    <w:rsid w:val="00863209"/>
    <w:rsid w:val="008632ED"/>
    <w:rsid w:val="00863C4B"/>
    <w:rsid w:val="008641FF"/>
    <w:rsid w:val="00864F2F"/>
    <w:rsid w:val="0086556A"/>
    <w:rsid w:val="0086640F"/>
    <w:rsid w:val="00866442"/>
    <w:rsid w:val="00866EC2"/>
    <w:rsid w:val="00870D4A"/>
    <w:rsid w:val="00871B40"/>
    <w:rsid w:val="00871B87"/>
    <w:rsid w:val="00871EAD"/>
    <w:rsid w:val="008720B0"/>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4E"/>
    <w:rsid w:val="00877CFA"/>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AE"/>
    <w:rsid w:val="008A3D7A"/>
    <w:rsid w:val="008A47B7"/>
    <w:rsid w:val="008A4E4B"/>
    <w:rsid w:val="008A595D"/>
    <w:rsid w:val="008A5C3B"/>
    <w:rsid w:val="008A5E93"/>
    <w:rsid w:val="008A66BF"/>
    <w:rsid w:val="008A6F70"/>
    <w:rsid w:val="008A6FA9"/>
    <w:rsid w:val="008A73D1"/>
    <w:rsid w:val="008A78F4"/>
    <w:rsid w:val="008A7972"/>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3858"/>
    <w:rsid w:val="008E3F76"/>
    <w:rsid w:val="008E4203"/>
    <w:rsid w:val="008E49C8"/>
    <w:rsid w:val="008E4DFE"/>
    <w:rsid w:val="008E52A8"/>
    <w:rsid w:val="008E5727"/>
    <w:rsid w:val="008E57C0"/>
    <w:rsid w:val="008E6C9E"/>
    <w:rsid w:val="008E6F0F"/>
    <w:rsid w:val="008E7021"/>
    <w:rsid w:val="008E7371"/>
    <w:rsid w:val="008F060F"/>
    <w:rsid w:val="008F06EF"/>
    <w:rsid w:val="008F08B5"/>
    <w:rsid w:val="008F1144"/>
    <w:rsid w:val="008F1592"/>
    <w:rsid w:val="008F376B"/>
    <w:rsid w:val="008F37DE"/>
    <w:rsid w:val="008F3D22"/>
    <w:rsid w:val="008F416E"/>
    <w:rsid w:val="008F4212"/>
    <w:rsid w:val="008F46FA"/>
    <w:rsid w:val="008F4D8A"/>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4F"/>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E1A"/>
    <w:rsid w:val="00923F1B"/>
    <w:rsid w:val="0092400F"/>
    <w:rsid w:val="0092438C"/>
    <w:rsid w:val="00924658"/>
    <w:rsid w:val="00924C45"/>
    <w:rsid w:val="009250BF"/>
    <w:rsid w:val="009252F4"/>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961"/>
    <w:rsid w:val="00940A40"/>
    <w:rsid w:val="00940BE4"/>
    <w:rsid w:val="009412B5"/>
    <w:rsid w:val="00941346"/>
    <w:rsid w:val="009414C0"/>
    <w:rsid w:val="009419B3"/>
    <w:rsid w:val="00943461"/>
    <w:rsid w:val="00943AAD"/>
    <w:rsid w:val="009442B3"/>
    <w:rsid w:val="00944BC2"/>
    <w:rsid w:val="00944E78"/>
    <w:rsid w:val="00944F1E"/>
    <w:rsid w:val="00945405"/>
    <w:rsid w:val="00945743"/>
    <w:rsid w:val="009461ED"/>
    <w:rsid w:val="00946948"/>
    <w:rsid w:val="00946BEF"/>
    <w:rsid w:val="00950D73"/>
    <w:rsid w:val="009510CE"/>
    <w:rsid w:val="009510FE"/>
    <w:rsid w:val="00951209"/>
    <w:rsid w:val="0095149F"/>
    <w:rsid w:val="0095258F"/>
    <w:rsid w:val="00952E5D"/>
    <w:rsid w:val="0095533D"/>
    <w:rsid w:val="0095657D"/>
    <w:rsid w:val="00956961"/>
    <w:rsid w:val="0095731B"/>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B32"/>
    <w:rsid w:val="009725CD"/>
    <w:rsid w:val="00972832"/>
    <w:rsid w:val="00974281"/>
    <w:rsid w:val="0097432F"/>
    <w:rsid w:val="0097441A"/>
    <w:rsid w:val="00974926"/>
    <w:rsid w:val="00974D08"/>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4F7D"/>
    <w:rsid w:val="00985A35"/>
    <w:rsid w:val="00985A91"/>
    <w:rsid w:val="00985AD5"/>
    <w:rsid w:val="00985ADF"/>
    <w:rsid w:val="00986A8A"/>
    <w:rsid w:val="0098713B"/>
    <w:rsid w:val="00990137"/>
    <w:rsid w:val="009901D1"/>
    <w:rsid w:val="0099026E"/>
    <w:rsid w:val="009915F6"/>
    <w:rsid w:val="00991BB6"/>
    <w:rsid w:val="00991CF9"/>
    <w:rsid w:val="0099225B"/>
    <w:rsid w:val="00992331"/>
    <w:rsid w:val="00992348"/>
    <w:rsid w:val="00992AD2"/>
    <w:rsid w:val="00993118"/>
    <w:rsid w:val="0099344C"/>
    <w:rsid w:val="009939C6"/>
    <w:rsid w:val="00993EEB"/>
    <w:rsid w:val="00994621"/>
    <w:rsid w:val="00994AB1"/>
    <w:rsid w:val="0099557B"/>
    <w:rsid w:val="00995A6A"/>
    <w:rsid w:val="00995F77"/>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E24"/>
    <w:rsid w:val="009D5035"/>
    <w:rsid w:val="009D58FE"/>
    <w:rsid w:val="009D6B85"/>
    <w:rsid w:val="009D6F65"/>
    <w:rsid w:val="009D793A"/>
    <w:rsid w:val="009D7BA6"/>
    <w:rsid w:val="009E002F"/>
    <w:rsid w:val="009E0381"/>
    <w:rsid w:val="009E1048"/>
    <w:rsid w:val="009E13B7"/>
    <w:rsid w:val="009E15F9"/>
    <w:rsid w:val="009E1714"/>
    <w:rsid w:val="009E1DD2"/>
    <w:rsid w:val="009E279A"/>
    <w:rsid w:val="009E27D4"/>
    <w:rsid w:val="009E2BD6"/>
    <w:rsid w:val="009E6504"/>
    <w:rsid w:val="009E7043"/>
    <w:rsid w:val="009E70CE"/>
    <w:rsid w:val="009E7987"/>
    <w:rsid w:val="009F0B92"/>
    <w:rsid w:val="009F0C88"/>
    <w:rsid w:val="009F10F3"/>
    <w:rsid w:val="009F1137"/>
    <w:rsid w:val="009F11DB"/>
    <w:rsid w:val="009F17FC"/>
    <w:rsid w:val="009F1B8B"/>
    <w:rsid w:val="009F1FD3"/>
    <w:rsid w:val="009F226C"/>
    <w:rsid w:val="009F2D78"/>
    <w:rsid w:val="009F3604"/>
    <w:rsid w:val="009F3A4E"/>
    <w:rsid w:val="009F401C"/>
    <w:rsid w:val="009F51CD"/>
    <w:rsid w:val="009F51D4"/>
    <w:rsid w:val="009F6410"/>
    <w:rsid w:val="009F6494"/>
    <w:rsid w:val="009F684F"/>
    <w:rsid w:val="009F7789"/>
    <w:rsid w:val="00A0054A"/>
    <w:rsid w:val="00A0178C"/>
    <w:rsid w:val="00A01992"/>
    <w:rsid w:val="00A02998"/>
    <w:rsid w:val="00A0319B"/>
    <w:rsid w:val="00A031E4"/>
    <w:rsid w:val="00A03831"/>
    <w:rsid w:val="00A041E5"/>
    <w:rsid w:val="00A04565"/>
    <w:rsid w:val="00A0484A"/>
    <w:rsid w:val="00A04BF4"/>
    <w:rsid w:val="00A04FA9"/>
    <w:rsid w:val="00A0510E"/>
    <w:rsid w:val="00A0564B"/>
    <w:rsid w:val="00A05808"/>
    <w:rsid w:val="00A0591C"/>
    <w:rsid w:val="00A05DEE"/>
    <w:rsid w:val="00A10233"/>
    <w:rsid w:val="00A1182D"/>
    <w:rsid w:val="00A119B3"/>
    <w:rsid w:val="00A11C9A"/>
    <w:rsid w:val="00A127DA"/>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4198"/>
    <w:rsid w:val="00A44EEA"/>
    <w:rsid w:val="00A465F6"/>
    <w:rsid w:val="00A469E4"/>
    <w:rsid w:val="00A47264"/>
    <w:rsid w:val="00A476E7"/>
    <w:rsid w:val="00A47E9B"/>
    <w:rsid w:val="00A50CE4"/>
    <w:rsid w:val="00A510D5"/>
    <w:rsid w:val="00A51239"/>
    <w:rsid w:val="00A5190E"/>
    <w:rsid w:val="00A51C4C"/>
    <w:rsid w:val="00A52774"/>
    <w:rsid w:val="00A52BF9"/>
    <w:rsid w:val="00A52CF3"/>
    <w:rsid w:val="00A52D00"/>
    <w:rsid w:val="00A52F38"/>
    <w:rsid w:val="00A5300B"/>
    <w:rsid w:val="00A539DD"/>
    <w:rsid w:val="00A54171"/>
    <w:rsid w:val="00A54404"/>
    <w:rsid w:val="00A549E2"/>
    <w:rsid w:val="00A55291"/>
    <w:rsid w:val="00A553A4"/>
    <w:rsid w:val="00A560A6"/>
    <w:rsid w:val="00A56219"/>
    <w:rsid w:val="00A56313"/>
    <w:rsid w:val="00A57349"/>
    <w:rsid w:val="00A573A5"/>
    <w:rsid w:val="00A573FA"/>
    <w:rsid w:val="00A6001E"/>
    <w:rsid w:val="00A61569"/>
    <w:rsid w:val="00A6362E"/>
    <w:rsid w:val="00A63BF3"/>
    <w:rsid w:val="00A64125"/>
    <w:rsid w:val="00A64B2E"/>
    <w:rsid w:val="00A655AA"/>
    <w:rsid w:val="00A65EBC"/>
    <w:rsid w:val="00A66068"/>
    <w:rsid w:val="00A66784"/>
    <w:rsid w:val="00A66B16"/>
    <w:rsid w:val="00A67F84"/>
    <w:rsid w:val="00A70276"/>
    <w:rsid w:val="00A704FE"/>
    <w:rsid w:val="00A70B91"/>
    <w:rsid w:val="00A70FB4"/>
    <w:rsid w:val="00A710DA"/>
    <w:rsid w:val="00A715E7"/>
    <w:rsid w:val="00A71826"/>
    <w:rsid w:val="00A71C06"/>
    <w:rsid w:val="00A73273"/>
    <w:rsid w:val="00A7464E"/>
    <w:rsid w:val="00A74849"/>
    <w:rsid w:val="00A75DD9"/>
    <w:rsid w:val="00A76025"/>
    <w:rsid w:val="00A76217"/>
    <w:rsid w:val="00A76376"/>
    <w:rsid w:val="00A77E51"/>
    <w:rsid w:val="00A80027"/>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F43"/>
    <w:rsid w:val="00A97033"/>
    <w:rsid w:val="00A97EE5"/>
    <w:rsid w:val="00AA0192"/>
    <w:rsid w:val="00AA042F"/>
    <w:rsid w:val="00AA0B26"/>
    <w:rsid w:val="00AA1619"/>
    <w:rsid w:val="00AA231F"/>
    <w:rsid w:val="00AA2560"/>
    <w:rsid w:val="00AA26DE"/>
    <w:rsid w:val="00AA2F46"/>
    <w:rsid w:val="00AA316B"/>
    <w:rsid w:val="00AA3C04"/>
    <w:rsid w:val="00AA3EC5"/>
    <w:rsid w:val="00AA436C"/>
    <w:rsid w:val="00AA4930"/>
    <w:rsid w:val="00AA5AB2"/>
    <w:rsid w:val="00AA62A0"/>
    <w:rsid w:val="00AA6580"/>
    <w:rsid w:val="00AA6853"/>
    <w:rsid w:val="00AA7025"/>
    <w:rsid w:val="00AA7366"/>
    <w:rsid w:val="00AA781C"/>
    <w:rsid w:val="00AA7B59"/>
    <w:rsid w:val="00AB0085"/>
    <w:rsid w:val="00AB05BB"/>
    <w:rsid w:val="00AB11E4"/>
    <w:rsid w:val="00AB1A5F"/>
    <w:rsid w:val="00AB1E5F"/>
    <w:rsid w:val="00AB224C"/>
    <w:rsid w:val="00AB27BD"/>
    <w:rsid w:val="00AB2836"/>
    <w:rsid w:val="00AB3C43"/>
    <w:rsid w:val="00AB53DD"/>
    <w:rsid w:val="00AB5E6A"/>
    <w:rsid w:val="00AB632D"/>
    <w:rsid w:val="00AB6C0B"/>
    <w:rsid w:val="00AB6D3B"/>
    <w:rsid w:val="00AB6DB5"/>
    <w:rsid w:val="00AB706E"/>
    <w:rsid w:val="00AB72C6"/>
    <w:rsid w:val="00AB79CB"/>
    <w:rsid w:val="00AB7DCA"/>
    <w:rsid w:val="00AC00CD"/>
    <w:rsid w:val="00AC0183"/>
    <w:rsid w:val="00AC0E19"/>
    <w:rsid w:val="00AC161C"/>
    <w:rsid w:val="00AC18AC"/>
    <w:rsid w:val="00AC2ACD"/>
    <w:rsid w:val="00AC2DE0"/>
    <w:rsid w:val="00AC2F48"/>
    <w:rsid w:val="00AC3B28"/>
    <w:rsid w:val="00AC3F48"/>
    <w:rsid w:val="00AC4308"/>
    <w:rsid w:val="00AC466A"/>
    <w:rsid w:val="00AC599F"/>
    <w:rsid w:val="00AC6199"/>
    <w:rsid w:val="00AC6485"/>
    <w:rsid w:val="00AC68C5"/>
    <w:rsid w:val="00AC6EDE"/>
    <w:rsid w:val="00AD065F"/>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34B3"/>
    <w:rsid w:val="00B0359D"/>
    <w:rsid w:val="00B03F10"/>
    <w:rsid w:val="00B043E7"/>
    <w:rsid w:val="00B0469E"/>
    <w:rsid w:val="00B047E0"/>
    <w:rsid w:val="00B04854"/>
    <w:rsid w:val="00B04F7A"/>
    <w:rsid w:val="00B0552D"/>
    <w:rsid w:val="00B06FE3"/>
    <w:rsid w:val="00B0718A"/>
    <w:rsid w:val="00B07E10"/>
    <w:rsid w:val="00B07EA2"/>
    <w:rsid w:val="00B106B3"/>
    <w:rsid w:val="00B10A18"/>
    <w:rsid w:val="00B11105"/>
    <w:rsid w:val="00B11410"/>
    <w:rsid w:val="00B11915"/>
    <w:rsid w:val="00B11970"/>
    <w:rsid w:val="00B11B31"/>
    <w:rsid w:val="00B12126"/>
    <w:rsid w:val="00B13BDB"/>
    <w:rsid w:val="00B141F8"/>
    <w:rsid w:val="00B14961"/>
    <w:rsid w:val="00B14B3F"/>
    <w:rsid w:val="00B14D10"/>
    <w:rsid w:val="00B14D53"/>
    <w:rsid w:val="00B17B00"/>
    <w:rsid w:val="00B2134C"/>
    <w:rsid w:val="00B217FC"/>
    <w:rsid w:val="00B21F0D"/>
    <w:rsid w:val="00B2219E"/>
    <w:rsid w:val="00B22321"/>
    <w:rsid w:val="00B22560"/>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633D"/>
    <w:rsid w:val="00B36729"/>
    <w:rsid w:val="00B36B07"/>
    <w:rsid w:val="00B36B43"/>
    <w:rsid w:val="00B37026"/>
    <w:rsid w:val="00B3791A"/>
    <w:rsid w:val="00B37DDD"/>
    <w:rsid w:val="00B37E07"/>
    <w:rsid w:val="00B405E1"/>
    <w:rsid w:val="00B40773"/>
    <w:rsid w:val="00B4121D"/>
    <w:rsid w:val="00B413A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D89"/>
    <w:rsid w:val="00B5388D"/>
    <w:rsid w:val="00B53937"/>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11D5"/>
    <w:rsid w:val="00B616A5"/>
    <w:rsid w:val="00B61D28"/>
    <w:rsid w:val="00B6237F"/>
    <w:rsid w:val="00B624A9"/>
    <w:rsid w:val="00B626BE"/>
    <w:rsid w:val="00B642CB"/>
    <w:rsid w:val="00B64EEA"/>
    <w:rsid w:val="00B6621C"/>
    <w:rsid w:val="00B6675F"/>
    <w:rsid w:val="00B66C91"/>
    <w:rsid w:val="00B66DD1"/>
    <w:rsid w:val="00B676C0"/>
    <w:rsid w:val="00B67D1F"/>
    <w:rsid w:val="00B67E98"/>
    <w:rsid w:val="00B7148B"/>
    <w:rsid w:val="00B71CD8"/>
    <w:rsid w:val="00B7214B"/>
    <w:rsid w:val="00B7257F"/>
    <w:rsid w:val="00B72C72"/>
    <w:rsid w:val="00B731AD"/>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1497"/>
    <w:rsid w:val="00B81931"/>
    <w:rsid w:val="00B81A39"/>
    <w:rsid w:val="00B827BF"/>
    <w:rsid w:val="00B82CA2"/>
    <w:rsid w:val="00B832E1"/>
    <w:rsid w:val="00B847D1"/>
    <w:rsid w:val="00B8483D"/>
    <w:rsid w:val="00B85A82"/>
    <w:rsid w:val="00B85AC3"/>
    <w:rsid w:val="00B85BF5"/>
    <w:rsid w:val="00B85DEA"/>
    <w:rsid w:val="00B86229"/>
    <w:rsid w:val="00B86B50"/>
    <w:rsid w:val="00B86D21"/>
    <w:rsid w:val="00B87AC9"/>
    <w:rsid w:val="00B87C2A"/>
    <w:rsid w:val="00B907B5"/>
    <w:rsid w:val="00B90D6E"/>
    <w:rsid w:val="00B9123F"/>
    <w:rsid w:val="00B914E1"/>
    <w:rsid w:val="00B91BF8"/>
    <w:rsid w:val="00B9270A"/>
    <w:rsid w:val="00B92AEB"/>
    <w:rsid w:val="00B93296"/>
    <w:rsid w:val="00B93386"/>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F56"/>
    <w:rsid w:val="00BB2FA7"/>
    <w:rsid w:val="00BB33AA"/>
    <w:rsid w:val="00BB38F2"/>
    <w:rsid w:val="00BB3FCA"/>
    <w:rsid w:val="00BB4731"/>
    <w:rsid w:val="00BB4B50"/>
    <w:rsid w:val="00BB5029"/>
    <w:rsid w:val="00BB51B2"/>
    <w:rsid w:val="00BB544C"/>
    <w:rsid w:val="00BB593A"/>
    <w:rsid w:val="00BB5B4D"/>
    <w:rsid w:val="00BB5BA9"/>
    <w:rsid w:val="00BB5F3B"/>
    <w:rsid w:val="00BB5F8F"/>
    <w:rsid w:val="00BB6895"/>
    <w:rsid w:val="00BB6D9A"/>
    <w:rsid w:val="00BB7096"/>
    <w:rsid w:val="00BB72A6"/>
    <w:rsid w:val="00BB76AD"/>
    <w:rsid w:val="00BB78B1"/>
    <w:rsid w:val="00BB799E"/>
    <w:rsid w:val="00BB7A74"/>
    <w:rsid w:val="00BB7B28"/>
    <w:rsid w:val="00BC03FC"/>
    <w:rsid w:val="00BC1530"/>
    <w:rsid w:val="00BC167D"/>
    <w:rsid w:val="00BC171A"/>
    <w:rsid w:val="00BC17A6"/>
    <w:rsid w:val="00BC2399"/>
    <w:rsid w:val="00BC2789"/>
    <w:rsid w:val="00BC29E2"/>
    <w:rsid w:val="00BC2B43"/>
    <w:rsid w:val="00BC30EB"/>
    <w:rsid w:val="00BC32D3"/>
    <w:rsid w:val="00BC33DD"/>
    <w:rsid w:val="00BC4334"/>
    <w:rsid w:val="00BC49B1"/>
    <w:rsid w:val="00BC49F7"/>
    <w:rsid w:val="00BC4C31"/>
    <w:rsid w:val="00BC4ECF"/>
    <w:rsid w:val="00BC4F65"/>
    <w:rsid w:val="00BC4FD6"/>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5728"/>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4FA"/>
    <w:rsid w:val="00C021FC"/>
    <w:rsid w:val="00C02459"/>
    <w:rsid w:val="00C027C5"/>
    <w:rsid w:val="00C029E1"/>
    <w:rsid w:val="00C030E6"/>
    <w:rsid w:val="00C0353E"/>
    <w:rsid w:val="00C03636"/>
    <w:rsid w:val="00C039AC"/>
    <w:rsid w:val="00C03D4F"/>
    <w:rsid w:val="00C0431A"/>
    <w:rsid w:val="00C05102"/>
    <w:rsid w:val="00C05A39"/>
    <w:rsid w:val="00C06644"/>
    <w:rsid w:val="00C06DE5"/>
    <w:rsid w:val="00C10B60"/>
    <w:rsid w:val="00C10E4F"/>
    <w:rsid w:val="00C12BB3"/>
    <w:rsid w:val="00C12DDB"/>
    <w:rsid w:val="00C12E3B"/>
    <w:rsid w:val="00C12EE5"/>
    <w:rsid w:val="00C1313A"/>
    <w:rsid w:val="00C13CA6"/>
    <w:rsid w:val="00C143A8"/>
    <w:rsid w:val="00C14639"/>
    <w:rsid w:val="00C14E37"/>
    <w:rsid w:val="00C15DE5"/>
    <w:rsid w:val="00C16F2D"/>
    <w:rsid w:val="00C173FC"/>
    <w:rsid w:val="00C17B27"/>
    <w:rsid w:val="00C17BA6"/>
    <w:rsid w:val="00C20424"/>
    <w:rsid w:val="00C2061E"/>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5307"/>
    <w:rsid w:val="00C45317"/>
    <w:rsid w:val="00C4544C"/>
    <w:rsid w:val="00C45574"/>
    <w:rsid w:val="00C45761"/>
    <w:rsid w:val="00C4674D"/>
    <w:rsid w:val="00C4699B"/>
    <w:rsid w:val="00C47BD0"/>
    <w:rsid w:val="00C47CA9"/>
    <w:rsid w:val="00C47EC9"/>
    <w:rsid w:val="00C50379"/>
    <w:rsid w:val="00C504DE"/>
    <w:rsid w:val="00C50937"/>
    <w:rsid w:val="00C50DA3"/>
    <w:rsid w:val="00C50DE9"/>
    <w:rsid w:val="00C50F67"/>
    <w:rsid w:val="00C51B7A"/>
    <w:rsid w:val="00C52B18"/>
    <w:rsid w:val="00C52BAC"/>
    <w:rsid w:val="00C5347A"/>
    <w:rsid w:val="00C5357F"/>
    <w:rsid w:val="00C5381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A59"/>
    <w:rsid w:val="00C64C6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4BB"/>
    <w:rsid w:val="00C81879"/>
    <w:rsid w:val="00C81964"/>
    <w:rsid w:val="00C821EE"/>
    <w:rsid w:val="00C828CB"/>
    <w:rsid w:val="00C82AA3"/>
    <w:rsid w:val="00C8348D"/>
    <w:rsid w:val="00C83532"/>
    <w:rsid w:val="00C8375D"/>
    <w:rsid w:val="00C8391A"/>
    <w:rsid w:val="00C84F10"/>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209"/>
    <w:rsid w:val="00C953F1"/>
    <w:rsid w:val="00C95FE7"/>
    <w:rsid w:val="00C95FFA"/>
    <w:rsid w:val="00C960CD"/>
    <w:rsid w:val="00C961A4"/>
    <w:rsid w:val="00C964F6"/>
    <w:rsid w:val="00C96934"/>
    <w:rsid w:val="00C96B1C"/>
    <w:rsid w:val="00C96B32"/>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F18"/>
    <w:rsid w:val="00CD62A3"/>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26A8"/>
    <w:rsid w:val="00CF30B0"/>
    <w:rsid w:val="00CF312F"/>
    <w:rsid w:val="00CF35BB"/>
    <w:rsid w:val="00CF3EE8"/>
    <w:rsid w:val="00CF3FF3"/>
    <w:rsid w:val="00CF4664"/>
    <w:rsid w:val="00CF4865"/>
    <w:rsid w:val="00CF4B83"/>
    <w:rsid w:val="00CF5151"/>
    <w:rsid w:val="00CF66C0"/>
    <w:rsid w:val="00CF672C"/>
    <w:rsid w:val="00CF6CA7"/>
    <w:rsid w:val="00CF7537"/>
    <w:rsid w:val="00CF7C05"/>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555"/>
    <w:rsid w:val="00D07AAF"/>
    <w:rsid w:val="00D1017F"/>
    <w:rsid w:val="00D10929"/>
    <w:rsid w:val="00D111D1"/>
    <w:rsid w:val="00D11BB4"/>
    <w:rsid w:val="00D1207B"/>
    <w:rsid w:val="00D12A40"/>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AB5"/>
    <w:rsid w:val="00D21F1D"/>
    <w:rsid w:val="00D21FCC"/>
    <w:rsid w:val="00D22169"/>
    <w:rsid w:val="00D22946"/>
    <w:rsid w:val="00D22959"/>
    <w:rsid w:val="00D2370D"/>
    <w:rsid w:val="00D24908"/>
    <w:rsid w:val="00D24DC8"/>
    <w:rsid w:val="00D24F02"/>
    <w:rsid w:val="00D25D87"/>
    <w:rsid w:val="00D2629B"/>
    <w:rsid w:val="00D26698"/>
    <w:rsid w:val="00D27587"/>
    <w:rsid w:val="00D30A36"/>
    <w:rsid w:val="00D30F0A"/>
    <w:rsid w:val="00D31CA7"/>
    <w:rsid w:val="00D32C6E"/>
    <w:rsid w:val="00D34FF1"/>
    <w:rsid w:val="00D35DED"/>
    <w:rsid w:val="00D36029"/>
    <w:rsid w:val="00D360CF"/>
    <w:rsid w:val="00D36C17"/>
    <w:rsid w:val="00D370A1"/>
    <w:rsid w:val="00D37180"/>
    <w:rsid w:val="00D371B7"/>
    <w:rsid w:val="00D372C9"/>
    <w:rsid w:val="00D4023A"/>
    <w:rsid w:val="00D4045E"/>
    <w:rsid w:val="00D409EC"/>
    <w:rsid w:val="00D41799"/>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504AE"/>
    <w:rsid w:val="00D508CB"/>
    <w:rsid w:val="00D509BB"/>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AB2"/>
    <w:rsid w:val="00D62AFC"/>
    <w:rsid w:val="00D62EF6"/>
    <w:rsid w:val="00D63048"/>
    <w:rsid w:val="00D6396A"/>
    <w:rsid w:val="00D63B77"/>
    <w:rsid w:val="00D6531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30C2"/>
    <w:rsid w:val="00D83707"/>
    <w:rsid w:val="00D8406B"/>
    <w:rsid w:val="00D84269"/>
    <w:rsid w:val="00D842F3"/>
    <w:rsid w:val="00D85175"/>
    <w:rsid w:val="00D8562B"/>
    <w:rsid w:val="00D85913"/>
    <w:rsid w:val="00D85AC0"/>
    <w:rsid w:val="00D85D7E"/>
    <w:rsid w:val="00D864C2"/>
    <w:rsid w:val="00D8675F"/>
    <w:rsid w:val="00D868EA"/>
    <w:rsid w:val="00D869E5"/>
    <w:rsid w:val="00D86E04"/>
    <w:rsid w:val="00D87736"/>
    <w:rsid w:val="00D879DC"/>
    <w:rsid w:val="00D913DB"/>
    <w:rsid w:val="00D91467"/>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A18F7"/>
    <w:rsid w:val="00DA1E73"/>
    <w:rsid w:val="00DA21CF"/>
    <w:rsid w:val="00DA2296"/>
    <w:rsid w:val="00DA29C6"/>
    <w:rsid w:val="00DA2A3F"/>
    <w:rsid w:val="00DA2CB0"/>
    <w:rsid w:val="00DA2D84"/>
    <w:rsid w:val="00DA36C5"/>
    <w:rsid w:val="00DA3B0E"/>
    <w:rsid w:val="00DA3FA9"/>
    <w:rsid w:val="00DA409D"/>
    <w:rsid w:val="00DA4480"/>
    <w:rsid w:val="00DA4F2A"/>
    <w:rsid w:val="00DA4F71"/>
    <w:rsid w:val="00DA6A6A"/>
    <w:rsid w:val="00DA6F00"/>
    <w:rsid w:val="00DA738E"/>
    <w:rsid w:val="00DA793E"/>
    <w:rsid w:val="00DA7E45"/>
    <w:rsid w:val="00DA7FE2"/>
    <w:rsid w:val="00DB0505"/>
    <w:rsid w:val="00DB0C16"/>
    <w:rsid w:val="00DB1458"/>
    <w:rsid w:val="00DB1676"/>
    <w:rsid w:val="00DB27D6"/>
    <w:rsid w:val="00DB313A"/>
    <w:rsid w:val="00DB3662"/>
    <w:rsid w:val="00DB410F"/>
    <w:rsid w:val="00DB4621"/>
    <w:rsid w:val="00DB4F02"/>
    <w:rsid w:val="00DB53F7"/>
    <w:rsid w:val="00DB5536"/>
    <w:rsid w:val="00DB56EE"/>
    <w:rsid w:val="00DB69E8"/>
    <w:rsid w:val="00DB6E07"/>
    <w:rsid w:val="00DB750B"/>
    <w:rsid w:val="00DB751F"/>
    <w:rsid w:val="00DB7ACB"/>
    <w:rsid w:val="00DC19C8"/>
    <w:rsid w:val="00DC2025"/>
    <w:rsid w:val="00DC2F7F"/>
    <w:rsid w:val="00DC31E2"/>
    <w:rsid w:val="00DC38A6"/>
    <w:rsid w:val="00DC41EB"/>
    <w:rsid w:val="00DC44D6"/>
    <w:rsid w:val="00DC633B"/>
    <w:rsid w:val="00DC6992"/>
    <w:rsid w:val="00DC72C2"/>
    <w:rsid w:val="00DC76C3"/>
    <w:rsid w:val="00DC788A"/>
    <w:rsid w:val="00DD05A0"/>
    <w:rsid w:val="00DD0926"/>
    <w:rsid w:val="00DD1E0C"/>
    <w:rsid w:val="00DD26D7"/>
    <w:rsid w:val="00DD3216"/>
    <w:rsid w:val="00DD3858"/>
    <w:rsid w:val="00DD386F"/>
    <w:rsid w:val="00DD38AC"/>
    <w:rsid w:val="00DD3B82"/>
    <w:rsid w:val="00DD3D31"/>
    <w:rsid w:val="00DD4A93"/>
    <w:rsid w:val="00DD4E21"/>
    <w:rsid w:val="00DD5200"/>
    <w:rsid w:val="00DD55DB"/>
    <w:rsid w:val="00DD5D4D"/>
    <w:rsid w:val="00DD694E"/>
    <w:rsid w:val="00DD7454"/>
    <w:rsid w:val="00DD7CEF"/>
    <w:rsid w:val="00DE0C68"/>
    <w:rsid w:val="00DE0D44"/>
    <w:rsid w:val="00DE0DB3"/>
    <w:rsid w:val="00DE11E7"/>
    <w:rsid w:val="00DE131B"/>
    <w:rsid w:val="00DE1846"/>
    <w:rsid w:val="00DE191B"/>
    <w:rsid w:val="00DE1B09"/>
    <w:rsid w:val="00DE2174"/>
    <w:rsid w:val="00DE2B40"/>
    <w:rsid w:val="00DE3A06"/>
    <w:rsid w:val="00DE4291"/>
    <w:rsid w:val="00DE4A90"/>
    <w:rsid w:val="00DE4C1C"/>
    <w:rsid w:val="00DE5F19"/>
    <w:rsid w:val="00DE5FA8"/>
    <w:rsid w:val="00DE647D"/>
    <w:rsid w:val="00DE73F7"/>
    <w:rsid w:val="00DE7ABF"/>
    <w:rsid w:val="00DE7AE4"/>
    <w:rsid w:val="00DE7E57"/>
    <w:rsid w:val="00DF0253"/>
    <w:rsid w:val="00DF055E"/>
    <w:rsid w:val="00DF0AA2"/>
    <w:rsid w:val="00DF0B26"/>
    <w:rsid w:val="00DF0FB2"/>
    <w:rsid w:val="00DF137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4F8"/>
    <w:rsid w:val="00E078CB"/>
    <w:rsid w:val="00E07A08"/>
    <w:rsid w:val="00E10D27"/>
    <w:rsid w:val="00E10D6A"/>
    <w:rsid w:val="00E10E4A"/>
    <w:rsid w:val="00E111C2"/>
    <w:rsid w:val="00E12329"/>
    <w:rsid w:val="00E13404"/>
    <w:rsid w:val="00E144EB"/>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803"/>
    <w:rsid w:val="00E5461C"/>
    <w:rsid w:val="00E54B3E"/>
    <w:rsid w:val="00E54DA8"/>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6265"/>
    <w:rsid w:val="00E6627E"/>
    <w:rsid w:val="00E66380"/>
    <w:rsid w:val="00E663BF"/>
    <w:rsid w:val="00E663CA"/>
    <w:rsid w:val="00E66E28"/>
    <w:rsid w:val="00E6712E"/>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3F1A"/>
    <w:rsid w:val="00EA40AF"/>
    <w:rsid w:val="00EA4511"/>
    <w:rsid w:val="00EA49A7"/>
    <w:rsid w:val="00EA4AFB"/>
    <w:rsid w:val="00EA4C2B"/>
    <w:rsid w:val="00EA5386"/>
    <w:rsid w:val="00EA5776"/>
    <w:rsid w:val="00EA58C2"/>
    <w:rsid w:val="00EA5B34"/>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6B8"/>
    <w:rsid w:val="00EB48B7"/>
    <w:rsid w:val="00EB51A0"/>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E7B"/>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3B5"/>
    <w:rsid w:val="00ED3D38"/>
    <w:rsid w:val="00ED4A85"/>
    <w:rsid w:val="00ED51D7"/>
    <w:rsid w:val="00ED59DB"/>
    <w:rsid w:val="00ED5A47"/>
    <w:rsid w:val="00ED706E"/>
    <w:rsid w:val="00ED7207"/>
    <w:rsid w:val="00ED7760"/>
    <w:rsid w:val="00ED7B81"/>
    <w:rsid w:val="00EE0A92"/>
    <w:rsid w:val="00EE0F74"/>
    <w:rsid w:val="00EE1C59"/>
    <w:rsid w:val="00EE1C7A"/>
    <w:rsid w:val="00EE1DB2"/>
    <w:rsid w:val="00EE21C2"/>
    <w:rsid w:val="00EE2437"/>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A3B"/>
    <w:rsid w:val="00F07C4F"/>
    <w:rsid w:val="00F07D75"/>
    <w:rsid w:val="00F10455"/>
    <w:rsid w:val="00F10A68"/>
    <w:rsid w:val="00F10CD5"/>
    <w:rsid w:val="00F10DAE"/>
    <w:rsid w:val="00F11DE2"/>
    <w:rsid w:val="00F1349F"/>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D93"/>
    <w:rsid w:val="00F37DF3"/>
    <w:rsid w:val="00F4066C"/>
    <w:rsid w:val="00F40D8F"/>
    <w:rsid w:val="00F4105F"/>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C36"/>
    <w:rsid w:val="00F57F35"/>
    <w:rsid w:val="00F57FA5"/>
    <w:rsid w:val="00F60A77"/>
    <w:rsid w:val="00F611D1"/>
    <w:rsid w:val="00F6161F"/>
    <w:rsid w:val="00F62078"/>
    <w:rsid w:val="00F62BDD"/>
    <w:rsid w:val="00F6300A"/>
    <w:rsid w:val="00F63A66"/>
    <w:rsid w:val="00F63D5B"/>
    <w:rsid w:val="00F63F8A"/>
    <w:rsid w:val="00F643FF"/>
    <w:rsid w:val="00F645D7"/>
    <w:rsid w:val="00F652F1"/>
    <w:rsid w:val="00F653FB"/>
    <w:rsid w:val="00F658AD"/>
    <w:rsid w:val="00F66060"/>
    <w:rsid w:val="00F6667E"/>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E98"/>
    <w:rsid w:val="00F75EE3"/>
    <w:rsid w:val="00F75EE4"/>
    <w:rsid w:val="00F76030"/>
    <w:rsid w:val="00F76245"/>
    <w:rsid w:val="00F7646E"/>
    <w:rsid w:val="00F76854"/>
    <w:rsid w:val="00F76BE9"/>
    <w:rsid w:val="00F76C4F"/>
    <w:rsid w:val="00F7736B"/>
    <w:rsid w:val="00F77844"/>
    <w:rsid w:val="00F804DE"/>
    <w:rsid w:val="00F807C7"/>
    <w:rsid w:val="00F81DE0"/>
    <w:rsid w:val="00F82419"/>
    <w:rsid w:val="00F83083"/>
    <w:rsid w:val="00F83320"/>
    <w:rsid w:val="00F8361B"/>
    <w:rsid w:val="00F8367B"/>
    <w:rsid w:val="00F836EF"/>
    <w:rsid w:val="00F840DB"/>
    <w:rsid w:val="00F846A1"/>
    <w:rsid w:val="00F8482E"/>
    <w:rsid w:val="00F84870"/>
    <w:rsid w:val="00F8592A"/>
    <w:rsid w:val="00F86060"/>
    <w:rsid w:val="00F8670F"/>
    <w:rsid w:val="00F867CD"/>
    <w:rsid w:val="00F86B27"/>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5700"/>
    <w:rsid w:val="00F96380"/>
    <w:rsid w:val="00F963D2"/>
    <w:rsid w:val="00F968AE"/>
    <w:rsid w:val="00F969EE"/>
    <w:rsid w:val="00F972A9"/>
    <w:rsid w:val="00F979F1"/>
    <w:rsid w:val="00FA01C2"/>
    <w:rsid w:val="00FA01FD"/>
    <w:rsid w:val="00FA047D"/>
    <w:rsid w:val="00FA0A26"/>
    <w:rsid w:val="00FA0B9C"/>
    <w:rsid w:val="00FA22AD"/>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350A"/>
    <w:rsid w:val="00FC3549"/>
    <w:rsid w:val="00FC48F4"/>
    <w:rsid w:val="00FC4B84"/>
    <w:rsid w:val="00FC537E"/>
    <w:rsid w:val="00FC5723"/>
    <w:rsid w:val="00FC5A52"/>
    <w:rsid w:val="00FC5B5B"/>
    <w:rsid w:val="00FC6311"/>
    <w:rsid w:val="00FC6576"/>
    <w:rsid w:val="00FC71E3"/>
    <w:rsid w:val="00FC7D23"/>
    <w:rsid w:val="00FC7D2D"/>
    <w:rsid w:val="00FC7D8A"/>
    <w:rsid w:val="00FC7ED6"/>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142F"/>
    <w:rsid w:val="00FF2CA5"/>
    <w:rsid w:val="00FF3224"/>
    <w:rsid w:val="00FF3D36"/>
    <w:rsid w:val="00FF49A6"/>
    <w:rsid w:val="00FF4D04"/>
    <w:rsid w:val="00FF52B5"/>
    <w:rsid w:val="00FF5303"/>
    <w:rsid w:val="00FF5DAC"/>
    <w:rsid w:val="00FF5F8A"/>
    <w:rsid w:val="00FF5F8E"/>
    <w:rsid w:val="00FF655A"/>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chartTrackingRefBased/>
  <w15:docId w15:val="{E263F2C2-F159-4EF9-B65B-0AB74AB4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semiHidden/>
    <w:unhideWhenUsed/>
    <w:rsid w:val="00767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1112022-PRS-Meeting-by-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1953</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Scott, Kathy D</cp:lastModifiedBy>
  <cp:revision>2</cp:revision>
  <cp:lastPrinted>2016-08-15T23:02:00Z</cp:lastPrinted>
  <dcterms:created xsi:type="dcterms:W3CDTF">2023-01-17T05:28:00Z</dcterms:created>
  <dcterms:modified xsi:type="dcterms:W3CDTF">2023-01-17T05:28:00Z</dcterms:modified>
</cp:coreProperties>
</file>