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05E7E" w14:paraId="2D7870D8" w14:textId="77777777">
        <w:tc>
          <w:tcPr>
            <w:tcW w:w="1620" w:type="dxa"/>
            <w:tcBorders>
              <w:bottom w:val="single" w:sz="4" w:space="0" w:color="auto"/>
            </w:tcBorders>
            <w:shd w:val="clear" w:color="auto" w:fill="FFFFFF"/>
            <w:vAlign w:val="center"/>
          </w:tcPr>
          <w:p w14:paraId="29FFE055" w14:textId="77777777" w:rsidR="00305E7E" w:rsidRDefault="00305E7E" w:rsidP="00305E7E">
            <w:pPr>
              <w:pStyle w:val="Header"/>
              <w:rPr>
                <w:rFonts w:ascii="Verdana" w:hAnsi="Verdana"/>
                <w:sz w:val="22"/>
              </w:rPr>
            </w:pPr>
            <w:r>
              <w:t>NPRR Number</w:t>
            </w:r>
          </w:p>
        </w:tc>
        <w:tc>
          <w:tcPr>
            <w:tcW w:w="1260" w:type="dxa"/>
            <w:tcBorders>
              <w:bottom w:val="single" w:sz="4" w:space="0" w:color="auto"/>
            </w:tcBorders>
            <w:vAlign w:val="center"/>
          </w:tcPr>
          <w:p w14:paraId="584DF811" w14:textId="00F8687E" w:rsidR="00305E7E" w:rsidRDefault="00735E15" w:rsidP="00305E7E">
            <w:pPr>
              <w:pStyle w:val="Header"/>
            </w:pPr>
            <w:hyperlink r:id="rId7" w:history="1">
              <w:r w:rsidR="00305E7E" w:rsidRPr="0009028E">
                <w:rPr>
                  <w:rStyle w:val="Hyperlink"/>
                </w:rPr>
                <w:t>1146</w:t>
              </w:r>
            </w:hyperlink>
          </w:p>
        </w:tc>
        <w:tc>
          <w:tcPr>
            <w:tcW w:w="900" w:type="dxa"/>
            <w:tcBorders>
              <w:bottom w:val="single" w:sz="4" w:space="0" w:color="auto"/>
            </w:tcBorders>
            <w:shd w:val="clear" w:color="auto" w:fill="FFFFFF"/>
            <w:vAlign w:val="center"/>
          </w:tcPr>
          <w:p w14:paraId="42328030" w14:textId="77777777" w:rsidR="00305E7E" w:rsidRDefault="00305E7E" w:rsidP="00305E7E">
            <w:pPr>
              <w:pStyle w:val="Header"/>
            </w:pPr>
            <w:r>
              <w:t>NPRR Title</w:t>
            </w:r>
          </w:p>
        </w:tc>
        <w:tc>
          <w:tcPr>
            <w:tcW w:w="6660" w:type="dxa"/>
            <w:tcBorders>
              <w:bottom w:val="single" w:sz="4" w:space="0" w:color="auto"/>
            </w:tcBorders>
            <w:vAlign w:val="center"/>
          </w:tcPr>
          <w:p w14:paraId="266C8D60" w14:textId="3840A34F" w:rsidR="00305E7E" w:rsidRDefault="00305E7E" w:rsidP="00305E7E">
            <w:pPr>
              <w:pStyle w:val="Header"/>
            </w:pPr>
            <w:r>
              <w:t xml:space="preserve">Credit Changes to Appropriately </w:t>
            </w:r>
            <w:r>
              <w:rPr>
                <w:iCs/>
                <w:kern w:val="2"/>
              </w:rPr>
              <w:t>Reflect TAO Exposure</w:t>
            </w:r>
          </w:p>
        </w:tc>
      </w:tr>
      <w:tr w:rsidR="00305E7E" w14:paraId="18F32300" w14:textId="77777777">
        <w:trPr>
          <w:trHeight w:val="413"/>
        </w:trPr>
        <w:tc>
          <w:tcPr>
            <w:tcW w:w="2880" w:type="dxa"/>
            <w:gridSpan w:val="2"/>
            <w:tcBorders>
              <w:top w:val="nil"/>
              <w:left w:val="nil"/>
              <w:bottom w:val="single" w:sz="4" w:space="0" w:color="auto"/>
              <w:right w:val="nil"/>
            </w:tcBorders>
            <w:vAlign w:val="center"/>
          </w:tcPr>
          <w:p w14:paraId="008DE790" w14:textId="77777777" w:rsidR="00305E7E" w:rsidRDefault="00305E7E" w:rsidP="00305E7E">
            <w:pPr>
              <w:pStyle w:val="NormalArial"/>
            </w:pPr>
          </w:p>
        </w:tc>
        <w:tc>
          <w:tcPr>
            <w:tcW w:w="7560" w:type="dxa"/>
            <w:gridSpan w:val="2"/>
            <w:tcBorders>
              <w:top w:val="single" w:sz="4" w:space="0" w:color="auto"/>
              <w:left w:val="nil"/>
              <w:bottom w:val="nil"/>
              <w:right w:val="nil"/>
            </w:tcBorders>
            <w:vAlign w:val="center"/>
          </w:tcPr>
          <w:p w14:paraId="5EF931AA" w14:textId="77777777" w:rsidR="00305E7E" w:rsidRDefault="00305E7E" w:rsidP="00305E7E">
            <w:pPr>
              <w:pStyle w:val="NormalArial"/>
            </w:pPr>
          </w:p>
        </w:tc>
      </w:tr>
      <w:tr w:rsidR="00305E7E" w14:paraId="201EB65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2926694" w14:textId="77777777" w:rsidR="00305E7E" w:rsidRDefault="00305E7E" w:rsidP="00305E7E">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7622B9" w14:textId="592A4010" w:rsidR="00305E7E" w:rsidRDefault="00AE7FEC" w:rsidP="00305E7E">
            <w:pPr>
              <w:pStyle w:val="NormalArial"/>
            </w:pPr>
            <w:r>
              <w:t xml:space="preserve">September </w:t>
            </w:r>
            <w:r w:rsidR="00735E15">
              <w:t>16</w:t>
            </w:r>
            <w:r>
              <w:t>, 2022</w:t>
            </w:r>
          </w:p>
        </w:tc>
      </w:tr>
      <w:tr w:rsidR="00305E7E" w14:paraId="294088D1" w14:textId="77777777">
        <w:trPr>
          <w:trHeight w:val="467"/>
        </w:trPr>
        <w:tc>
          <w:tcPr>
            <w:tcW w:w="2880" w:type="dxa"/>
            <w:gridSpan w:val="2"/>
            <w:tcBorders>
              <w:top w:val="single" w:sz="4" w:space="0" w:color="auto"/>
              <w:left w:val="nil"/>
              <w:bottom w:val="nil"/>
              <w:right w:val="nil"/>
            </w:tcBorders>
            <w:shd w:val="clear" w:color="auto" w:fill="FFFFFF"/>
            <w:vAlign w:val="center"/>
          </w:tcPr>
          <w:p w14:paraId="55465570" w14:textId="77777777" w:rsidR="00305E7E" w:rsidRDefault="00305E7E" w:rsidP="00305E7E">
            <w:pPr>
              <w:pStyle w:val="NormalArial"/>
            </w:pPr>
          </w:p>
        </w:tc>
        <w:tc>
          <w:tcPr>
            <w:tcW w:w="7560" w:type="dxa"/>
            <w:gridSpan w:val="2"/>
            <w:tcBorders>
              <w:top w:val="nil"/>
              <w:left w:val="nil"/>
              <w:bottom w:val="nil"/>
              <w:right w:val="nil"/>
            </w:tcBorders>
            <w:vAlign w:val="center"/>
          </w:tcPr>
          <w:p w14:paraId="0648931E" w14:textId="77777777" w:rsidR="00305E7E" w:rsidRDefault="00305E7E" w:rsidP="00305E7E">
            <w:pPr>
              <w:pStyle w:val="NormalArial"/>
            </w:pPr>
          </w:p>
        </w:tc>
      </w:tr>
      <w:tr w:rsidR="00305E7E" w14:paraId="069F6F6B" w14:textId="77777777">
        <w:trPr>
          <w:trHeight w:val="440"/>
        </w:trPr>
        <w:tc>
          <w:tcPr>
            <w:tcW w:w="10440" w:type="dxa"/>
            <w:gridSpan w:val="4"/>
            <w:tcBorders>
              <w:top w:val="single" w:sz="4" w:space="0" w:color="auto"/>
            </w:tcBorders>
            <w:shd w:val="clear" w:color="auto" w:fill="FFFFFF"/>
            <w:vAlign w:val="center"/>
          </w:tcPr>
          <w:p w14:paraId="2BCD8621" w14:textId="77777777" w:rsidR="00305E7E" w:rsidRDefault="00305E7E" w:rsidP="00305E7E">
            <w:pPr>
              <w:pStyle w:val="Header"/>
              <w:jc w:val="center"/>
            </w:pPr>
            <w:r>
              <w:t>Submitter’s Information</w:t>
            </w:r>
          </w:p>
        </w:tc>
      </w:tr>
      <w:tr w:rsidR="00305E7E" w14:paraId="1DC4B08F" w14:textId="77777777">
        <w:trPr>
          <w:trHeight w:val="350"/>
        </w:trPr>
        <w:tc>
          <w:tcPr>
            <w:tcW w:w="2880" w:type="dxa"/>
            <w:gridSpan w:val="2"/>
            <w:shd w:val="clear" w:color="auto" w:fill="FFFFFF"/>
            <w:vAlign w:val="center"/>
          </w:tcPr>
          <w:p w14:paraId="2D81FDAA" w14:textId="77777777" w:rsidR="00305E7E" w:rsidRPr="00EC55B3" w:rsidRDefault="00305E7E" w:rsidP="00305E7E">
            <w:pPr>
              <w:pStyle w:val="Header"/>
            </w:pPr>
            <w:r w:rsidRPr="00EC55B3">
              <w:t>Name</w:t>
            </w:r>
          </w:p>
        </w:tc>
        <w:tc>
          <w:tcPr>
            <w:tcW w:w="7560" w:type="dxa"/>
            <w:gridSpan w:val="2"/>
            <w:vAlign w:val="center"/>
          </w:tcPr>
          <w:p w14:paraId="6EED3986" w14:textId="7D47F5DC" w:rsidR="00305E7E" w:rsidRDefault="00AE7FEC" w:rsidP="00305E7E">
            <w:pPr>
              <w:pStyle w:val="NormalArial"/>
            </w:pPr>
            <w:r>
              <w:t>Mark Ruane</w:t>
            </w:r>
          </w:p>
        </w:tc>
      </w:tr>
      <w:tr w:rsidR="00305E7E" w14:paraId="3988425F" w14:textId="77777777">
        <w:trPr>
          <w:trHeight w:val="350"/>
        </w:trPr>
        <w:tc>
          <w:tcPr>
            <w:tcW w:w="2880" w:type="dxa"/>
            <w:gridSpan w:val="2"/>
            <w:shd w:val="clear" w:color="auto" w:fill="FFFFFF"/>
            <w:vAlign w:val="center"/>
          </w:tcPr>
          <w:p w14:paraId="1DB62090" w14:textId="77777777" w:rsidR="00305E7E" w:rsidRPr="00EC55B3" w:rsidRDefault="00305E7E" w:rsidP="00305E7E">
            <w:pPr>
              <w:pStyle w:val="Header"/>
            </w:pPr>
            <w:r w:rsidRPr="00EC55B3">
              <w:t>E-mail Address</w:t>
            </w:r>
          </w:p>
        </w:tc>
        <w:tc>
          <w:tcPr>
            <w:tcW w:w="7560" w:type="dxa"/>
            <w:gridSpan w:val="2"/>
            <w:vAlign w:val="center"/>
          </w:tcPr>
          <w:p w14:paraId="6F0BFA25" w14:textId="38A5FF77" w:rsidR="00305E7E" w:rsidRDefault="00735E15" w:rsidP="00305E7E">
            <w:pPr>
              <w:pStyle w:val="NormalArial"/>
            </w:pPr>
            <w:hyperlink r:id="rId8" w:history="1">
              <w:r w:rsidR="0050300E" w:rsidRPr="006F722E">
                <w:rPr>
                  <w:rStyle w:val="Hyperlink"/>
                </w:rPr>
                <w:t>mruane@ercot.com</w:t>
              </w:r>
            </w:hyperlink>
          </w:p>
        </w:tc>
      </w:tr>
      <w:tr w:rsidR="00305E7E" w14:paraId="27C357E9" w14:textId="77777777">
        <w:trPr>
          <w:trHeight w:val="350"/>
        </w:trPr>
        <w:tc>
          <w:tcPr>
            <w:tcW w:w="2880" w:type="dxa"/>
            <w:gridSpan w:val="2"/>
            <w:shd w:val="clear" w:color="auto" w:fill="FFFFFF"/>
            <w:vAlign w:val="center"/>
          </w:tcPr>
          <w:p w14:paraId="3B6703C3" w14:textId="77777777" w:rsidR="00305E7E" w:rsidRPr="00EC55B3" w:rsidRDefault="00305E7E" w:rsidP="00305E7E">
            <w:pPr>
              <w:pStyle w:val="Header"/>
            </w:pPr>
            <w:r w:rsidRPr="00EC55B3">
              <w:t>Company</w:t>
            </w:r>
          </w:p>
        </w:tc>
        <w:tc>
          <w:tcPr>
            <w:tcW w:w="7560" w:type="dxa"/>
            <w:gridSpan w:val="2"/>
            <w:vAlign w:val="center"/>
          </w:tcPr>
          <w:p w14:paraId="7A083417" w14:textId="021B3FA6" w:rsidR="00305E7E" w:rsidRDefault="00305E7E" w:rsidP="00305E7E">
            <w:pPr>
              <w:pStyle w:val="NormalArial"/>
            </w:pPr>
            <w:r>
              <w:t>ERCOT</w:t>
            </w:r>
          </w:p>
        </w:tc>
      </w:tr>
      <w:tr w:rsidR="00305E7E" w14:paraId="6E1EB1EE" w14:textId="77777777">
        <w:trPr>
          <w:trHeight w:val="350"/>
        </w:trPr>
        <w:tc>
          <w:tcPr>
            <w:tcW w:w="2880" w:type="dxa"/>
            <w:gridSpan w:val="2"/>
            <w:tcBorders>
              <w:bottom w:val="single" w:sz="4" w:space="0" w:color="auto"/>
            </w:tcBorders>
            <w:shd w:val="clear" w:color="auto" w:fill="FFFFFF"/>
            <w:vAlign w:val="center"/>
          </w:tcPr>
          <w:p w14:paraId="0C103B5F" w14:textId="77777777" w:rsidR="00305E7E" w:rsidRPr="00EC55B3" w:rsidRDefault="00305E7E" w:rsidP="00305E7E">
            <w:pPr>
              <w:pStyle w:val="Header"/>
            </w:pPr>
            <w:r w:rsidRPr="00EC55B3">
              <w:t>Phone Number</w:t>
            </w:r>
          </w:p>
        </w:tc>
        <w:tc>
          <w:tcPr>
            <w:tcW w:w="7560" w:type="dxa"/>
            <w:gridSpan w:val="2"/>
            <w:tcBorders>
              <w:bottom w:val="single" w:sz="4" w:space="0" w:color="auto"/>
            </w:tcBorders>
            <w:vAlign w:val="center"/>
          </w:tcPr>
          <w:p w14:paraId="65C2680D" w14:textId="49772A6F" w:rsidR="00305E7E" w:rsidRDefault="00305E7E" w:rsidP="00305E7E">
            <w:pPr>
              <w:pStyle w:val="NormalArial"/>
            </w:pPr>
            <w:r>
              <w:t>512-248-6534</w:t>
            </w:r>
          </w:p>
        </w:tc>
      </w:tr>
      <w:tr w:rsidR="00305E7E" w14:paraId="206731A4" w14:textId="77777777">
        <w:trPr>
          <w:trHeight w:val="350"/>
        </w:trPr>
        <w:tc>
          <w:tcPr>
            <w:tcW w:w="2880" w:type="dxa"/>
            <w:gridSpan w:val="2"/>
            <w:shd w:val="clear" w:color="auto" w:fill="FFFFFF"/>
            <w:vAlign w:val="center"/>
          </w:tcPr>
          <w:p w14:paraId="2A9CF74A" w14:textId="77777777" w:rsidR="00305E7E" w:rsidRPr="00EC55B3" w:rsidRDefault="00305E7E" w:rsidP="00305E7E">
            <w:pPr>
              <w:pStyle w:val="Header"/>
            </w:pPr>
            <w:r>
              <w:t>Cell</w:t>
            </w:r>
            <w:r w:rsidRPr="00EC55B3">
              <w:t xml:space="preserve"> Number</w:t>
            </w:r>
          </w:p>
        </w:tc>
        <w:tc>
          <w:tcPr>
            <w:tcW w:w="7560" w:type="dxa"/>
            <w:gridSpan w:val="2"/>
            <w:vAlign w:val="center"/>
          </w:tcPr>
          <w:p w14:paraId="62C7A739" w14:textId="4CF520A2" w:rsidR="00305E7E" w:rsidRDefault="00305E7E" w:rsidP="00305E7E">
            <w:pPr>
              <w:pStyle w:val="NormalArial"/>
            </w:pPr>
          </w:p>
        </w:tc>
      </w:tr>
      <w:tr w:rsidR="00305E7E" w14:paraId="395C7598" w14:textId="77777777">
        <w:trPr>
          <w:trHeight w:val="350"/>
        </w:trPr>
        <w:tc>
          <w:tcPr>
            <w:tcW w:w="2880" w:type="dxa"/>
            <w:gridSpan w:val="2"/>
            <w:tcBorders>
              <w:bottom w:val="single" w:sz="4" w:space="0" w:color="auto"/>
            </w:tcBorders>
            <w:shd w:val="clear" w:color="auto" w:fill="FFFFFF"/>
            <w:vAlign w:val="center"/>
          </w:tcPr>
          <w:p w14:paraId="31E824B0" w14:textId="77777777" w:rsidR="00305E7E" w:rsidRPr="00EC55B3" w:rsidDel="00075A94" w:rsidRDefault="00305E7E" w:rsidP="00305E7E">
            <w:pPr>
              <w:pStyle w:val="Header"/>
            </w:pPr>
            <w:r>
              <w:t>Market Segment</w:t>
            </w:r>
          </w:p>
        </w:tc>
        <w:tc>
          <w:tcPr>
            <w:tcW w:w="7560" w:type="dxa"/>
            <w:gridSpan w:val="2"/>
            <w:tcBorders>
              <w:bottom w:val="single" w:sz="4" w:space="0" w:color="auto"/>
            </w:tcBorders>
            <w:vAlign w:val="center"/>
          </w:tcPr>
          <w:p w14:paraId="31D4520C" w14:textId="3635AE74" w:rsidR="00305E7E" w:rsidRDefault="00305E7E" w:rsidP="00305E7E">
            <w:pPr>
              <w:pStyle w:val="NormalArial"/>
            </w:pPr>
            <w:r>
              <w:t>N</w:t>
            </w:r>
            <w:r w:rsidR="0050300E">
              <w:t>ot applicable</w:t>
            </w:r>
          </w:p>
        </w:tc>
      </w:tr>
    </w:tbl>
    <w:p w14:paraId="2B181CE4" w14:textId="3F8EDD63"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0300E" w14:paraId="33145E42" w14:textId="77777777" w:rsidTr="007F1C47">
        <w:trPr>
          <w:trHeight w:val="350"/>
        </w:trPr>
        <w:tc>
          <w:tcPr>
            <w:tcW w:w="10440" w:type="dxa"/>
            <w:tcBorders>
              <w:bottom w:val="single" w:sz="4" w:space="0" w:color="auto"/>
            </w:tcBorders>
            <w:shd w:val="clear" w:color="auto" w:fill="FFFFFF"/>
            <w:vAlign w:val="center"/>
          </w:tcPr>
          <w:p w14:paraId="0000A05A" w14:textId="5DA49CD5" w:rsidR="0050300E" w:rsidRDefault="0050300E" w:rsidP="007F1C47">
            <w:pPr>
              <w:pStyle w:val="Header"/>
              <w:jc w:val="center"/>
            </w:pPr>
            <w:r>
              <w:t>Comments</w:t>
            </w:r>
          </w:p>
        </w:tc>
      </w:tr>
    </w:tbl>
    <w:p w14:paraId="6D5B584A" w14:textId="7DAB00EE" w:rsidR="00BD7258" w:rsidRDefault="00AE7FEC" w:rsidP="0050300E">
      <w:pPr>
        <w:pStyle w:val="NormalArial"/>
        <w:spacing w:before="120" w:after="120"/>
      </w:pPr>
      <w:r>
        <w:t xml:space="preserve">ERCOT appreciates the opportunity to file comments to </w:t>
      </w:r>
      <w:r w:rsidR="0050300E">
        <w:t>Nodal Protocol Revision Request (</w:t>
      </w:r>
      <w:r>
        <w:t>NPRR</w:t>
      </w:r>
      <w:r w:rsidR="0050300E">
        <w:t>)</w:t>
      </w:r>
      <w:r>
        <w:t xml:space="preserve"> 1146</w:t>
      </w:r>
      <w:r w:rsidR="0031008D">
        <w:t xml:space="preserve">.  For the following reasons, ERCOT </w:t>
      </w:r>
      <w:r w:rsidR="007A2340">
        <w:t>does not support adoption</w:t>
      </w:r>
      <w:r w:rsidR="0031008D">
        <w:t xml:space="preserve"> of this NPRR in its current form</w:t>
      </w:r>
      <w:r>
        <w:t xml:space="preserve">. </w:t>
      </w:r>
    </w:p>
    <w:p w14:paraId="5B1977C6" w14:textId="20B1BDBB" w:rsidR="00AE7FEC" w:rsidRDefault="0031008D" w:rsidP="0050300E">
      <w:pPr>
        <w:pStyle w:val="NormalArial"/>
        <w:numPr>
          <w:ilvl w:val="0"/>
          <w:numId w:val="35"/>
        </w:numPr>
        <w:spacing w:before="120" w:after="120"/>
      </w:pPr>
      <w:r>
        <w:t xml:space="preserve">As proposed, </w:t>
      </w:r>
      <w:r w:rsidR="00214105">
        <w:t xml:space="preserve">NPRR </w:t>
      </w:r>
      <w:r>
        <w:t xml:space="preserve">1146 would </w:t>
      </w:r>
      <w:r w:rsidR="00214105">
        <w:t xml:space="preserve">require </w:t>
      </w:r>
      <w:r w:rsidR="001B5DE5">
        <w:t xml:space="preserve">certain </w:t>
      </w:r>
      <w:r w:rsidR="0050300E">
        <w:t>Qualified Scheduling Entities (</w:t>
      </w:r>
      <w:r w:rsidR="00214105">
        <w:t>QSEs</w:t>
      </w:r>
      <w:r w:rsidR="0050300E">
        <w:t>)</w:t>
      </w:r>
      <w:r w:rsidR="00214105">
        <w:t xml:space="preserve"> to suspend all </w:t>
      </w:r>
      <w:r w:rsidR="0050300E">
        <w:t>Real-Time Market (</w:t>
      </w:r>
      <w:r w:rsidR="00214105">
        <w:t>RTM</w:t>
      </w:r>
      <w:r w:rsidR="0050300E">
        <w:t>)</w:t>
      </w:r>
      <w:r w:rsidR="00214105">
        <w:t xml:space="preserve"> activity</w:t>
      </w:r>
      <w:r w:rsidR="003C0080">
        <w:t xml:space="preserve"> for all Operating Days following the Operating </w:t>
      </w:r>
      <w:r w:rsidR="003C0080" w:rsidRPr="00C860ED">
        <w:t>Day on which the Counter-Party representing the QSE receives notice of suspension from ERCOT in accordance with paragraph (5) of Section 16.11.5</w:t>
      </w:r>
      <w:r w:rsidR="0050300E" w:rsidRPr="00C860ED">
        <w:t>, Monitoring of a Counter-Party’s Creditworthiness and Credit Exposure by ERCOT,</w:t>
      </w:r>
      <w:r w:rsidR="00FA22D2" w:rsidRPr="00C860ED">
        <w:t xml:space="preserve"> (note that</w:t>
      </w:r>
      <w:r w:rsidR="002016AE" w:rsidRPr="00C860ED">
        <w:t>, under the ERCOT Protocols,</w:t>
      </w:r>
      <w:r w:rsidR="00FA22D2" w:rsidRPr="00C860ED">
        <w:t xml:space="preserve"> Day-Ahead and </w:t>
      </w:r>
      <w:r w:rsidR="0050300E" w:rsidRPr="00C860ED">
        <w:t>Congestion Revenue Right (</w:t>
      </w:r>
      <w:r w:rsidR="00FA22D2">
        <w:t>CRR</w:t>
      </w:r>
      <w:r w:rsidR="0050300E">
        <w:t>)</w:t>
      </w:r>
      <w:r w:rsidR="00FA22D2">
        <w:t xml:space="preserve"> activity are </w:t>
      </w:r>
      <w:r w:rsidR="002016AE">
        <w:t xml:space="preserve">already </w:t>
      </w:r>
      <w:r w:rsidR="00FA22D2">
        <w:t>constrained by credit limits</w:t>
      </w:r>
      <w:r w:rsidR="0050300E">
        <w:t>)</w:t>
      </w:r>
      <w:r w:rsidR="003C0080">
        <w:t xml:space="preserve">. </w:t>
      </w:r>
      <w:r w:rsidR="0050300E">
        <w:t xml:space="preserve"> </w:t>
      </w:r>
      <w:r w:rsidR="003C0080">
        <w:t>E</w:t>
      </w:r>
      <w:r w:rsidR="00FA22D2">
        <w:t>RCOT notes that this provision would need to be automated, as there currently is no system mechanism to temporarily suspend Counter-Parties.</w:t>
      </w:r>
    </w:p>
    <w:p w14:paraId="4DC1E833" w14:textId="552C5A00" w:rsidR="00FA22D2" w:rsidRDefault="00FA22D2" w:rsidP="0050300E">
      <w:pPr>
        <w:pStyle w:val="NormalArial"/>
        <w:spacing w:before="120" w:after="120"/>
        <w:ind w:left="720"/>
      </w:pPr>
      <w:r>
        <w:t xml:space="preserve">The NPRR specifies that QSEs that do not represent </w:t>
      </w:r>
      <w:r w:rsidR="0050300E">
        <w:t>Load Service Entities (</w:t>
      </w:r>
      <w:r>
        <w:t>LSEs</w:t>
      </w:r>
      <w:r w:rsidR="0050300E">
        <w:t>)</w:t>
      </w:r>
      <w:r>
        <w:t xml:space="preserve"> or Re</w:t>
      </w:r>
      <w:r w:rsidR="0050300E">
        <w:t>source Entitie</w:t>
      </w:r>
      <w:r>
        <w:t>s may request an M1 of two days</w:t>
      </w:r>
      <w:r w:rsidR="001B5DE5">
        <w:t xml:space="preserve"> under certain conditions</w:t>
      </w:r>
      <w:r>
        <w:t xml:space="preserve">. </w:t>
      </w:r>
      <w:r w:rsidR="0050300E">
        <w:t xml:space="preserve"> </w:t>
      </w:r>
      <w:r>
        <w:t>M1 is a factor in the Total Potential Exposure (TPE) calculation that provides for forward risk during a Counter-Party termination upon default</w:t>
      </w:r>
      <w:r w:rsidR="00710B17">
        <w:t xml:space="preserve"> (M1a)</w:t>
      </w:r>
      <w:r>
        <w:t>, and, as applicable, during the period it would take to execute a Mass Transition</w:t>
      </w:r>
      <w:r w:rsidR="00710B17">
        <w:t xml:space="preserve"> (M1b)</w:t>
      </w:r>
      <w:r>
        <w:t xml:space="preserve">. </w:t>
      </w:r>
      <w:r w:rsidR="0050300E">
        <w:t xml:space="preserve"> </w:t>
      </w:r>
      <w:r w:rsidR="00710B17">
        <w:t xml:space="preserve">The current M1a value is based on a base value of eight Bank Business Days. </w:t>
      </w:r>
      <w:r w:rsidR="0050300E">
        <w:t xml:space="preserve"> </w:t>
      </w:r>
      <w:r w:rsidR="00710B17">
        <w:t xml:space="preserve">This was determined based on a worst-case scenario of how long it might take to terminate a defaulting Counter-Party relative to an Operating Day. </w:t>
      </w:r>
      <w:r w:rsidR="0050300E">
        <w:t xml:space="preserve"> </w:t>
      </w:r>
      <w:r w:rsidR="0031008D">
        <w:t>If the proposal in NPRR 1146 to permit the TPE calculation for certain QSEs to include  a</w:t>
      </w:r>
      <w:r w:rsidR="00710B17">
        <w:t>n M1 value of two days</w:t>
      </w:r>
      <w:r w:rsidR="0031008D">
        <w:t xml:space="preserve"> were to be adopted</w:t>
      </w:r>
      <w:r w:rsidR="00710B17">
        <w:t xml:space="preserve">, </w:t>
      </w:r>
      <w:r w:rsidR="0031008D">
        <w:t xml:space="preserve">such would result in </w:t>
      </w:r>
      <w:r w:rsidR="00710B17">
        <w:t>collateral only be</w:t>
      </w:r>
      <w:r w:rsidR="0031008D">
        <w:t>ing</w:t>
      </w:r>
      <w:r w:rsidR="00710B17">
        <w:t xml:space="preserve"> </w:t>
      </w:r>
      <w:r w:rsidR="0031008D">
        <w:t>requir</w:t>
      </w:r>
      <w:r w:rsidR="00710B17">
        <w:t>ed for that Operating Day and the following day</w:t>
      </w:r>
      <w:r w:rsidR="00C81E88">
        <w:t xml:space="preserve"> on which the collateral call would be issued. </w:t>
      </w:r>
      <w:r w:rsidR="0050300E">
        <w:t xml:space="preserve"> </w:t>
      </w:r>
      <w:r w:rsidR="00C81E88">
        <w:t>This minimal leve</w:t>
      </w:r>
      <w:r w:rsidR="000E2338">
        <w:t>l</w:t>
      </w:r>
      <w:r w:rsidR="00C81E88">
        <w:t xml:space="preserve"> of risk coverage means that a Counter-Party suspension would have to be immediately executed upon detection of the collateral shortfall</w:t>
      </w:r>
      <w:r w:rsidR="000E2338">
        <w:t xml:space="preserve">, and therefore automation would be </w:t>
      </w:r>
      <w:r w:rsidR="000E2338">
        <w:lastRenderedPageBreak/>
        <w:t>necessary.</w:t>
      </w:r>
      <w:r w:rsidR="00ED3411">
        <w:t xml:space="preserve"> Although an Impact Analysis has not been completed, ERCOT </w:t>
      </w:r>
      <w:r w:rsidR="003F7F1E">
        <w:t xml:space="preserve">asserts </w:t>
      </w:r>
      <w:r w:rsidR="00ED3411">
        <w:t xml:space="preserve">the required system enhancements would bear a substantial cost.  </w:t>
      </w:r>
    </w:p>
    <w:p w14:paraId="1276AEAB" w14:textId="1E60659A" w:rsidR="001324B3" w:rsidRDefault="001324B3" w:rsidP="0050300E">
      <w:pPr>
        <w:pStyle w:val="NormalArial"/>
        <w:numPr>
          <w:ilvl w:val="0"/>
          <w:numId w:val="35"/>
        </w:numPr>
        <w:spacing w:before="120" w:after="120"/>
      </w:pPr>
      <w:r>
        <w:t>NPRR</w:t>
      </w:r>
      <w:r w:rsidR="0031008D">
        <w:t xml:space="preserve"> 1146, in its current form, would also</w:t>
      </w:r>
      <w:r>
        <w:t xml:space="preserve"> eliminate the Unbilled Real-Time Amount (URTA) for Trading Activity Only (TAO) QSEs. </w:t>
      </w:r>
      <w:r w:rsidR="0050300E">
        <w:t xml:space="preserve"> </w:t>
      </w:r>
      <w:r>
        <w:t xml:space="preserve">Currently, the TPE calculations for trading Counter-Parties takes the maximum of URTA and RTLCNS (Real-Time Liability Completed and not Settled). </w:t>
      </w:r>
      <w:r w:rsidR="0050300E">
        <w:t xml:space="preserve"> </w:t>
      </w:r>
      <w:r>
        <w:t>Using the maximum of different estimations of unsettled RT liability is a means of maintaining conservatism in the TPE calculation</w:t>
      </w:r>
      <w:r w:rsidR="001B5DE5">
        <w:t xml:space="preserve">, limiting Market Participants’ exposure to the costs of default by </w:t>
      </w:r>
      <w:r w:rsidR="009D155B">
        <w:t>Counter-Parties</w:t>
      </w:r>
      <w:r>
        <w:t xml:space="preserve">. </w:t>
      </w:r>
      <w:r w:rsidR="0050300E">
        <w:t xml:space="preserve"> </w:t>
      </w:r>
      <w:r>
        <w:t xml:space="preserve">ERCOT does not </w:t>
      </w:r>
      <w:r w:rsidR="000E2338">
        <w:t>believe</w:t>
      </w:r>
      <w:r>
        <w:t xml:space="preserve"> that making credit requirements less conservative for one subset of Counter-Parties is appropriate from an equity perspective.</w:t>
      </w:r>
    </w:p>
    <w:p w14:paraId="034000F7" w14:textId="160F2CE0" w:rsidR="00C81E88" w:rsidRDefault="001B5DE5" w:rsidP="0050300E">
      <w:pPr>
        <w:pStyle w:val="NormalArial"/>
        <w:numPr>
          <w:ilvl w:val="0"/>
          <w:numId w:val="35"/>
        </w:numPr>
        <w:spacing w:before="120" w:after="120"/>
      </w:pPr>
      <w:r>
        <w:t xml:space="preserve">Finally, as proposed, NPRR 1146 couples </w:t>
      </w:r>
      <w:r w:rsidR="00C81E88">
        <w:t>market suspension with minimal collateral requirements</w:t>
      </w:r>
      <w:r w:rsidR="007A2340">
        <w:t xml:space="preserve"> for certain QSEs.  ERCOT is concerned this combination</w:t>
      </w:r>
      <w:r w:rsidR="00C81E88">
        <w:t xml:space="preserve"> would create an incentive for </w:t>
      </w:r>
      <w:bookmarkStart w:id="0" w:name="_Hlk113978947"/>
      <w:r w:rsidR="00C81E88">
        <w:t xml:space="preserve">TAO </w:t>
      </w:r>
      <w:bookmarkEnd w:id="0"/>
      <w:r w:rsidR="00C81E88">
        <w:t>Counter-Parties to rely on automatic suspensions to avoid having to post additional collateral during periods of high prices</w:t>
      </w:r>
      <w:r w:rsidR="001324B3">
        <w:t>, and that this is not optimal in terms of market design.</w:t>
      </w:r>
      <w:r w:rsidR="002F06A5">
        <w:t xml:space="preserve">  </w:t>
      </w:r>
      <w:r w:rsidR="00C860ED" w:rsidRPr="00C860ED">
        <w:t xml:space="preserve">Moreover, this ability to leverage suspension in lieu of posting required collateral, and not cure collateral requests within two Bank Business Days, would not be available to all Market Participants.  </w:t>
      </w:r>
    </w:p>
    <w:p w14:paraId="1102342A" w14:textId="74212D44" w:rsidR="000F5C84" w:rsidRDefault="000F5C84" w:rsidP="0050300E">
      <w:pPr>
        <w:pStyle w:val="NormalArial"/>
        <w:spacing w:before="120" w:after="120"/>
      </w:pPr>
      <w:r w:rsidRPr="00ED3411">
        <w:t>For the foregoing reasons, ERCOT does not support NPRR1146</w:t>
      </w:r>
      <w:r w:rsidR="00ED3411">
        <w:t xml:space="preserve">. </w:t>
      </w:r>
      <w:r w:rsidRPr="00ED3411">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C0805" w14:paraId="3FA417E4" w14:textId="77777777" w:rsidTr="008C40E8">
        <w:trPr>
          <w:trHeight w:val="350"/>
        </w:trPr>
        <w:tc>
          <w:tcPr>
            <w:tcW w:w="10440" w:type="dxa"/>
            <w:tcBorders>
              <w:bottom w:val="single" w:sz="4" w:space="0" w:color="auto"/>
            </w:tcBorders>
            <w:shd w:val="clear" w:color="auto" w:fill="FFFFFF"/>
            <w:vAlign w:val="center"/>
          </w:tcPr>
          <w:p w14:paraId="20217C23" w14:textId="77777777" w:rsidR="001C0805" w:rsidRDefault="001C0805" w:rsidP="008C40E8">
            <w:pPr>
              <w:pStyle w:val="Header"/>
              <w:jc w:val="center"/>
            </w:pPr>
            <w:r>
              <w:t>Revised Cover Page Language</w:t>
            </w:r>
          </w:p>
        </w:tc>
      </w:tr>
    </w:tbl>
    <w:p w14:paraId="37D276BA" w14:textId="0DE2AAFC" w:rsidR="001C0805" w:rsidRDefault="001C0805" w:rsidP="0050300E">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C0805" w14:paraId="7ADD18CE" w14:textId="77777777" w:rsidTr="008C40E8">
        <w:trPr>
          <w:trHeight w:val="350"/>
        </w:trPr>
        <w:tc>
          <w:tcPr>
            <w:tcW w:w="10440" w:type="dxa"/>
            <w:tcBorders>
              <w:bottom w:val="single" w:sz="4" w:space="0" w:color="auto"/>
            </w:tcBorders>
            <w:shd w:val="clear" w:color="auto" w:fill="FFFFFF"/>
            <w:vAlign w:val="center"/>
          </w:tcPr>
          <w:p w14:paraId="1DF5D445" w14:textId="77777777" w:rsidR="001C0805" w:rsidRDefault="001C0805" w:rsidP="008C40E8">
            <w:pPr>
              <w:pStyle w:val="Header"/>
              <w:jc w:val="center"/>
            </w:pPr>
            <w:r>
              <w:t>Revised Proposed Protocol Language</w:t>
            </w:r>
          </w:p>
        </w:tc>
      </w:tr>
    </w:tbl>
    <w:p w14:paraId="4BC63E0B" w14:textId="62309E12" w:rsidR="001C0805" w:rsidRDefault="001C0805" w:rsidP="0050300E">
      <w:pPr>
        <w:pStyle w:val="NormalArial"/>
        <w:spacing w:before="120" w:after="120"/>
      </w:pPr>
      <w:r>
        <w:t>None</w:t>
      </w:r>
    </w:p>
    <w:sectPr w:rsidR="001C0805"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A4318" w14:textId="77777777" w:rsidR="00807E98" w:rsidRDefault="00807E98">
      <w:r>
        <w:separator/>
      </w:r>
    </w:p>
  </w:endnote>
  <w:endnote w:type="continuationSeparator" w:id="0">
    <w:p w14:paraId="7DD7AA4F" w14:textId="77777777" w:rsidR="00807E98" w:rsidRDefault="00807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F7BAA" w14:textId="2E717DF4"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735E15">
      <w:rPr>
        <w:rFonts w:ascii="Arial" w:hAnsi="Arial"/>
        <w:noProof/>
        <w:sz w:val="18"/>
      </w:rPr>
      <w:t>1146NPRR-04 ERCOT Comments 091622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535830C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BC184" w14:textId="77777777" w:rsidR="00807E98" w:rsidRDefault="00807E98">
      <w:r>
        <w:separator/>
      </w:r>
    </w:p>
  </w:footnote>
  <w:footnote w:type="continuationSeparator" w:id="0">
    <w:p w14:paraId="16AA2147" w14:textId="77777777" w:rsidR="00807E98" w:rsidRDefault="00807E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8D3DA" w14:textId="77777777" w:rsidR="00EE6681" w:rsidRDefault="00EE6681">
    <w:pPr>
      <w:pStyle w:val="Header"/>
      <w:jc w:val="center"/>
      <w:rPr>
        <w:sz w:val="32"/>
      </w:rPr>
    </w:pPr>
    <w:r>
      <w:rPr>
        <w:sz w:val="32"/>
      </w:rPr>
      <w:t>NPRR Comments</w:t>
    </w:r>
  </w:p>
  <w:p w14:paraId="32642092"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5"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3BB5DB1"/>
    <w:multiLevelType w:val="hybridMultilevel"/>
    <w:tmpl w:val="3B50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2DD72E3"/>
    <w:multiLevelType w:val="hybridMultilevel"/>
    <w:tmpl w:val="DC2C3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1"/>
  </w:num>
  <w:num w:numId="3">
    <w:abstractNumId w:val="32"/>
  </w:num>
  <w:num w:numId="4">
    <w:abstractNumId w:val="1"/>
  </w:num>
  <w:num w:numId="5">
    <w:abstractNumId w:val="25"/>
  </w:num>
  <w:num w:numId="6">
    <w:abstractNumId w:val="9"/>
  </w:num>
  <w:num w:numId="7">
    <w:abstractNumId w:val="23"/>
  </w:num>
  <w:num w:numId="8">
    <w:abstractNumId w:val="28"/>
  </w:num>
  <w:num w:numId="9">
    <w:abstractNumId w:val="30"/>
  </w:num>
  <w:num w:numId="10">
    <w:abstractNumId w:val="10"/>
  </w:num>
  <w:num w:numId="11">
    <w:abstractNumId w:val="26"/>
  </w:num>
  <w:num w:numId="12">
    <w:abstractNumId w:val="6"/>
  </w:num>
  <w:num w:numId="13">
    <w:abstractNumId w:val="17"/>
  </w:num>
  <w:num w:numId="14">
    <w:abstractNumId w:val="29"/>
  </w:num>
  <w:num w:numId="15">
    <w:abstractNumId w:val="2"/>
  </w:num>
  <w:num w:numId="16">
    <w:abstractNumId w:val="21"/>
  </w:num>
  <w:num w:numId="17">
    <w:abstractNumId w:val="19"/>
  </w:num>
  <w:num w:numId="18">
    <w:abstractNumId w:val="13"/>
  </w:num>
  <w:num w:numId="19">
    <w:abstractNumId w:val="12"/>
  </w:num>
  <w:num w:numId="20">
    <w:abstractNumId w:val="24"/>
  </w:num>
  <w:num w:numId="21">
    <w:abstractNumId w:val="22"/>
  </w:num>
  <w:num w:numId="22">
    <w:abstractNumId w:val="34"/>
  </w:num>
  <w:num w:numId="23">
    <w:abstractNumId w:val="3"/>
  </w:num>
  <w:num w:numId="24">
    <w:abstractNumId w:val="8"/>
  </w:num>
  <w:num w:numId="25">
    <w:abstractNumId w:val="16"/>
  </w:num>
  <w:num w:numId="26">
    <w:abstractNumId w:val="27"/>
  </w:num>
  <w:num w:numId="27">
    <w:abstractNumId w:val="5"/>
  </w:num>
  <w:num w:numId="28">
    <w:abstractNumId w:val="7"/>
  </w:num>
  <w:num w:numId="29">
    <w:abstractNumId w:val="11"/>
  </w:num>
  <w:num w:numId="30">
    <w:abstractNumId w:val="33"/>
  </w:num>
  <w:num w:numId="31">
    <w:abstractNumId w:val="15"/>
  </w:num>
  <w:num w:numId="32">
    <w:abstractNumId w:val="4"/>
  </w:num>
  <w:num w:numId="33">
    <w:abstractNumId w:val="18"/>
  </w:num>
  <w:num w:numId="34">
    <w:abstractNumId w:val="1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63BC6"/>
    <w:rsid w:val="00075A94"/>
    <w:rsid w:val="000E0A27"/>
    <w:rsid w:val="000E2338"/>
    <w:rsid w:val="000F5C84"/>
    <w:rsid w:val="001064DF"/>
    <w:rsid w:val="001324B3"/>
    <w:rsid w:val="00132855"/>
    <w:rsid w:val="00152993"/>
    <w:rsid w:val="00170297"/>
    <w:rsid w:val="001A227D"/>
    <w:rsid w:val="001B5DE5"/>
    <w:rsid w:val="001C0805"/>
    <w:rsid w:val="001D505B"/>
    <w:rsid w:val="001E2032"/>
    <w:rsid w:val="00200A7A"/>
    <w:rsid w:val="002016AE"/>
    <w:rsid w:val="00214105"/>
    <w:rsid w:val="002F06A5"/>
    <w:rsid w:val="002F7ED9"/>
    <w:rsid w:val="003010C0"/>
    <w:rsid w:val="00305E7E"/>
    <w:rsid w:val="0031008D"/>
    <w:rsid w:val="00332A97"/>
    <w:rsid w:val="00350C00"/>
    <w:rsid w:val="00366113"/>
    <w:rsid w:val="003C0080"/>
    <w:rsid w:val="003C270C"/>
    <w:rsid w:val="003D0994"/>
    <w:rsid w:val="003F7F1E"/>
    <w:rsid w:val="004007E4"/>
    <w:rsid w:val="00423824"/>
    <w:rsid w:val="0043567D"/>
    <w:rsid w:val="004B7B90"/>
    <w:rsid w:val="004C498E"/>
    <w:rsid w:val="004E2C19"/>
    <w:rsid w:val="0050300E"/>
    <w:rsid w:val="005C7EF0"/>
    <w:rsid w:val="005D284C"/>
    <w:rsid w:val="00604512"/>
    <w:rsid w:val="00633E23"/>
    <w:rsid w:val="0067107E"/>
    <w:rsid w:val="00673B94"/>
    <w:rsid w:val="00680AC6"/>
    <w:rsid w:val="006835D8"/>
    <w:rsid w:val="006C316E"/>
    <w:rsid w:val="006D0F7C"/>
    <w:rsid w:val="00710B17"/>
    <w:rsid w:val="007269C4"/>
    <w:rsid w:val="00735E15"/>
    <w:rsid w:val="0074209E"/>
    <w:rsid w:val="007A2340"/>
    <w:rsid w:val="007F2CA8"/>
    <w:rsid w:val="007F7161"/>
    <w:rsid w:val="00807E98"/>
    <w:rsid w:val="0085559E"/>
    <w:rsid w:val="00866DAD"/>
    <w:rsid w:val="00896B1B"/>
    <w:rsid w:val="008E559E"/>
    <w:rsid w:val="00916080"/>
    <w:rsid w:val="00921A68"/>
    <w:rsid w:val="009D155B"/>
    <w:rsid w:val="009F7237"/>
    <w:rsid w:val="00A015C4"/>
    <w:rsid w:val="00A15172"/>
    <w:rsid w:val="00A61751"/>
    <w:rsid w:val="00AE7FEC"/>
    <w:rsid w:val="00B5080A"/>
    <w:rsid w:val="00B943AE"/>
    <w:rsid w:val="00BD7258"/>
    <w:rsid w:val="00C0598D"/>
    <w:rsid w:val="00C07417"/>
    <w:rsid w:val="00C11956"/>
    <w:rsid w:val="00C602E5"/>
    <w:rsid w:val="00C748FD"/>
    <w:rsid w:val="00C81E88"/>
    <w:rsid w:val="00C860ED"/>
    <w:rsid w:val="00D4046E"/>
    <w:rsid w:val="00D4362F"/>
    <w:rsid w:val="00DD4739"/>
    <w:rsid w:val="00DE5F33"/>
    <w:rsid w:val="00E07B54"/>
    <w:rsid w:val="00E11F78"/>
    <w:rsid w:val="00E621E1"/>
    <w:rsid w:val="00EC55B3"/>
    <w:rsid w:val="00ED3411"/>
    <w:rsid w:val="00EE6681"/>
    <w:rsid w:val="00F95058"/>
    <w:rsid w:val="00F96FB2"/>
    <w:rsid w:val="00FA22D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3247DC"/>
  <w15:chartTrackingRefBased/>
  <w15:docId w15:val="{0A2C5AD2-F12A-4ADB-806C-6D5CA7C8D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Char"/>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pPr>
      <w:spacing w:before="120" w:after="120"/>
    </w:pPr>
  </w:style>
  <w:style w:type="paragraph" w:styleId="BodyTextIndent">
    <w:name w:val="Body Text Indent"/>
    <w:aliases w:val=" Char1"/>
    <w:basedOn w:val="Normal"/>
    <w:link w:val="BodyTextIndentChar"/>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table" w:customStyle="1" w:styleId="BoxedLanguage">
    <w:name w:val="Boxed Language"/>
    <w:basedOn w:val="TableNormal"/>
    <w:rsid w:val="00063BC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063BC6"/>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063BC6"/>
    <w:rPr>
      <w:sz w:val="18"/>
      <w:szCs w:val="20"/>
    </w:rPr>
  </w:style>
  <w:style w:type="character" w:customStyle="1" w:styleId="FootnoteTextChar">
    <w:name w:val="Footnote Text Char"/>
    <w:basedOn w:val="DefaultParagraphFont"/>
    <w:link w:val="FootnoteText"/>
    <w:rsid w:val="00063BC6"/>
    <w:rPr>
      <w:sz w:val="18"/>
    </w:rPr>
  </w:style>
  <w:style w:type="paragraph" w:customStyle="1" w:styleId="Formula">
    <w:name w:val="Formula"/>
    <w:basedOn w:val="Normal"/>
    <w:autoRedefine/>
    <w:rsid w:val="00063BC6"/>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063BC6"/>
    <w:pPr>
      <w:tabs>
        <w:tab w:val="left" w:pos="2340"/>
        <w:tab w:val="left" w:pos="3420"/>
      </w:tabs>
      <w:spacing w:after="240"/>
      <w:ind w:left="3420" w:hanging="2700"/>
    </w:pPr>
    <w:rPr>
      <w:b/>
      <w:bCs/>
    </w:rPr>
  </w:style>
  <w:style w:type="table" w:customStyle="1" w:styleId="FormulaVariableTable">
    <w:name w:val="Formula Variable Table"/>
    <w:basedOn w:val="TableNormal"/>
    <w:rsid w:val="00063BC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063BC6"/>
    <w:pPr>
      <w:numPr>
        <w:ilvl w:val="0"/>
        <w:numId w:val="0"/>
      </w:numPr>
      <w:tabs>
        <w:tab w:val="left" w:pos="900"/>
      </w:tabs>
      <w:ind w:left="900" w:hanging="900"/>
    </w:pPr>
  </w:style>
  <w:style w:type="paragraph" w:customStyle="1" w:styleId="H3">
    <w:name w:val="H3"/>
    <w:basedOn w:val="Heading3"/>
    <w:next w:val="BodyText"/>
    <w:link w:val="H3Char1"/>
    <w:rsid w:val="00063BC6"/>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063BC6"/>
    <w:pPr>
      <w:numPr>
        <w:ilvl w:val="0"/>
        <w:numId w:val="0"/>
      </w:numPr>
      <w:tabs>
        <w:tab w:val="left" w:pos="1260"/>
      </w:tabs>
      <w:spacing w:before="240"/>
      <w:ind w:left="1260" w:hanging="1260"/>
    </w:pPr>
  </w:style>
  <w:style w:type="paragraph" w:customStyle="1" w:styleId="H5">
    <w:name w:val="H5"/>
    <w:basedOn w:val="Heading5"/>
    <w:next w:val="BodyText"/>
    <w:rsid w:val="00063BC6"/>
    <w:pPr>
      <w:keepNext/>
      <w:tabs>
        <w:tab w:val="left" w:pos="1620"/>
      </w:tabs>
      <w:spacing w:after="240"/>
      <w:ind w:left="1620" w:hanging="1620"/>
    </w:pPr>
    <w:rPr>
      <w:bCs/>
      <w:iCs/>
      <w:sz w:val="24"/>
      <w:szCs w:val="26"/>
    </w:rPr>
  </w:style>
  <w:style w:type="paragraph" w:customStyle="1" w:styleId="H6">
    <w:name w:val="H6"/>
    <w:basedOn w:val="Heading6"/>
    <w:next w:val="BodyText"/>
    <w:rsid w:val="00063BC6"/>
    <w:pPr>
      <w:keepNext/>
      <w:tabs>
        <w:tab w:val="left" w:pos="1800"/>
      </w:tabs>
      <w:spacing w:after="240"/>
      <w:ind w:left="1800" w:hanging="1800"/>
    </w:pPr>
    <w:rPr>
      <w:bCs/>
      <w:sz w:val="24"/>
      <w:szCs w:val="22"/>
    </w:rPr>
  </w:style>
  <w:style w:type="paragraph" w:customStyle="1" w:styleId="H7">
    <w:name w:val="H7"/>
    <w:basedOn w:val="Heading7"/>
    <w:next w:val="BodyText"/>
    <w:rsid w:val="00063BC6"/>
    <w:pPr>
      <w:keepNext/>
      <w:tabs>
        <w:tab w:val="left" w:pos="1980"/>
      </w:tabs>
      <w:spacing w:after="240"/>
      <w:ind w:left="1980" w:hanging="1980"/>
    </w:pPr>
    <w:rPr>
      <w:b/>
      <w:i/>
      <w:szCs w:val="24"/>
    </w:rPr>
  </w:style>
  <w:style w:type="paragraph" w:customStyle="1" w:styleId="H8">
    <w:name w:val="H8"/>
    <w:basedOn w:val="Heading8"/>
    <w:next w:val="BodyText"/>
    <w:rsid w:val="00063BC6"/>
    <w:pPr>
      <w:keepNext/>
      <w:tabs>
        <w:tab w:val="left" w:pos="2160"/>
      </w:tabs>
      <w:spacing w:after="240"/>
      <w:ind w:left="2160" w:hanging="2160"/>
    </w:pPr>
    <w:rPr>
      <w:b/>
      <w:i w:val="0"/>
      <w:iCs/>
      <w:szCs w:val="24"/>
    </w:rPr>
  </w:style>
  <w:style w:type="paragraph" w:customStyle="1" w:styleId="H9">
    <w:name w:val="H9"/>
    <w:basedOn w:val="Heading9"/>
    <w:next w:val="BodyText"/>
    <w:rsid w:val="00063BC6"/>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063BC6"/>
    <w:pPr>
      <w:keepNext/>
      <w:spacing w:before="240" w:after="240"/>
    </w:pPr>
    <w:rPr>
      <w:b/>
      <w:iCs/>
      <w:szCs w:val="20"/>
    </w:rPr>
  </w:style>
  <w:style w:type="paragraph" w:customStyle="1" w:styleId="Instructions">
    <w:name w:val="Instructions"/>
    <w:basedOn w:val="BodyText"/>
    <w:link w:val="InstructionsChar"/>
    <w:rsid w:val="00063BC6"/>
    <w:pPr>
      <w:spacing w:before="0" w:after="240"/>
    </w:pPr>
    <w:rPr>
      <w:b/>
      <w:i/>
      <w:iCs/>
    </w:rPr>
  </w:style>
  <w:style w:type="paragraph" w:styleId="List">
    <w:name w:val="List"/>
    <w:aliases w:val=" Char2 Char Char Char Char, Char2 Char"/>
    <w:basedOn w:val="Normal"/>
    <w:link w:val="ListChar"/>
    <w:rsid w:val="00063BC6"/>
    <w:pPr>
      <w:spacing w:after="240"/>
      <w:ind w:left="720" w:hanging="720"/>
    </w:pPr>
    <w:rPr>
      <w:szCs w:val="20"/>
    </w:rPr>
  </w:style>
  <w:style w:type="paragraph" w:styleId="List2">
    <w:name w:val="List 2"/>
    <w:basedOn w:val="Normal"/>
    <w:rsid w:val="00063BC6"/>
    <w:pPr>
      <w:spacing w:after="240"/>
      <w:ind w:left="1440" w:hanging="720"/>
    </w:pPr>
    <w:rPr>
      <w:szCs w:val="20"/>
    </w:rPr>
  </w:style>
  <w:style w:type="paragraph" w:styleId="List3">
    <w:name w:val="List 3"/>
    <w:basedOn w:val="Normal"/>
    <w:rsid w:val="00063BC6"/>
    <w:pPr>
      <w:spacing w:after="240"/>
      <w:ind w:left="2160" w:hanging="720"/>
    </w:pPr>
    <w:rPr>
      <w:szCs w:val="20"/>
    </w:rPr>
  </w:style>
  <w:style w:type="paragraph" w:customStyle="1" w:styleId="ListIntroduction">
    <w:name w:val="List Introduction"/>
    <w:basedOn w:val="BodyText"/>
    <w:link w:val="ListIntroductionChar"/>
    <w:rsid w:val="00063BC6"/>
    <w:pPr>
      <w:keepNext/>
      <w:spacing w:before="0" w:after="240"/>
    </w:pPr>
    <w:rPr>
      <w:iCs/>
      <w:szCs w:val="20"/>
    </w:rPr>
  </w:style>
  <w:style w:type="paragraph" w:customStyle="1" w:styleId="ListSub">
    <w:name w:val="List Sub"/>
    <w:basedOn w:val="List"/>
    <w:rsid w:val="00063BC6"/>
    <w:pPr>
      <w:ind w:firstLine="0"/>
    </w:pPr>
  </w:style>
  <w:style w:type="character" w:styleId="PageNumber">
    <w:name w:val="page number"/>
    <w:basedOn w:val="DefaultParagraphFont"/>
    <w:rsid w:val="00063BC6"/>
  </w:style>
  <w:style w:type="paragraph" w:customStyle="1" w:styleId="Spaceafterbox">
    <w:name w:val="Space after box"/>
    <w:basedOn w:val="Normal"/>
    <w:rsid w:val="00063BC6"/>
    <w:rPr>
      <w:szCs w:val="20"/>
    </w:rPr>
  </w:style>
  <w:style w:type="paragraph" w:customStyle="1" w:styleId="TableBody">
    <w:name w:val="Table Body"/>
    <w:basedOn w:val="BodyText"/>
    <w:rsid w:val="00063BC6"/>
    <w:pPr>
      <w:spacing w:before="0" w:after="60"/>
    </w:pPr>
    <w:rPr>
      <w:iCs/>
      <w:sz w:val="20"/>
      <w:szCs w:val="20"/>
    </w:rPr>
  </w:style>
  <w:style w:type="paragraph" w:customStyle="1" w:styleId="TableBullet">
    <w:name w:val="Table Bullet"/>
    <w:basedOn w:val="TableBody"/>
    <w:rsid w:val="00063BC6"/>
    <w:pPr>
      <w:numPr>
        <w:numId w:val="6"/>
      </w:numPr>
      <w:ind w:left="0" w:firstLine="0"/>
    </w:pPr>
  </w:style>
  <w:style w:type="paragraph" w:customStyle="1" w:styleId="TableHead">
    <w:name w:val="Table Head"/>
    <w:basedOn w:val="BodyText"/>
    <w:rsid w:val="00063BC6"/>
    <w:pPr>
      <w:spacing w:before="0" w:after="240"/>
    </w:pPr>
    <w:rPr>
      <w:b/>
      <w:iCs/>
      <w:sz w:val="20"/>
      <w:szCs w:val="20"/>
    </w:rPr>
  </w:style>
  <w:style w:type="paragraph" w:styleId="TOC1">
    <w:name w:val="toc 1"/>
    <w:basedOn w:val="Normal"/>
    <w:next w:val="Normal"/>
    <w:autoRedefine/>
    <w:uiPriority w:val="39"/>
    <w:rsid w:val="00063BC6"/>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063BC6"/>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063BC6"/>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063BC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063BC6"/>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063BC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063BC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063BC6"/>
    <w:pPr>
      <w:ind w:left="1680"/>
    </w:pPr>
    <w:rPr>
      <w:sz w:val="18"/>
      <w:szCs w:val="18"/>
    </w:rPr>
  </w:style>
  <w:style w:type="paragraph" w:styleId="TOC9">
    <w:name w:val="toc 9"/>
    <w:basedOn w:val="Normal"/>
    <w:next w:val="Normal"/>
    <w:autoRedefine/>
    <w:uiPriority w:val="39"/>
    <w:rsid w:val="00063BC6"/>
    <w:pPr>
      <w:ind w:left="1920"/>
    </w:pPr>
    <w:rPr>
      <w:sz w:val="18"/>
      <w:szCs w:val="18"/>
    </w:rPr>
  </w:style>
  <w:style w:type="paragraph" w:customStyle="1" w:styleId="VariableDefinition">
    <w:name w:val="Variable Definition"/>
    <w:basedOn w:val="BodyTextIndent"/>
    <w:rsid w:val="00063BC6"/>
    <w:pPr>
      <w:tabs>
        <w:tab w:val="left" w:pos="2160"/>
      </w:tabs>
      <w:spacing w:before="0" w:after="240"/>
      <w:ind w:left="2160" w:hanging="1440"/>
      <w:contextualSpacing/>
    </w:pPr>
    <w:rPr>
      <w:iCs/>
      <w:szCs w:val="20"/>
    </w:rPr>
  </w:style>
  <w:style w:type="table" w:customStyle="1" w:styleId="VariableTable">
    <w:name w:val="Variable Table"/>
    <w:basedOn w:val="TableNormal"/>
    <w:rsid w:val="00063BC6"/>
    <w:tblPr/>
  </w:style>
  <w:style w:type="character" w:customStyle="1" w:styleId="NormalArialChar">
    <w:name w:val="Normal+Arial Char"/>
    <w:link w:val="NormalArial"/>
    <w:rsid w:val="00063BC6"/>
    <w:rPr>
      <w:rFonts w:ascii="Arial" w:hAnsi="Arial"/>
      <w:sz w:val="24"/>
      <w:szCs w:val="24"/>
    </w:rPr>
  </w:style>
  <w:style w:type="character" w:styleId="FollowedHyperlink">
    <w:name w:val="FollowedHyperlink"/>
    <w:rsid w:val="00063BC6"/>
    <w:rPr>
      <w:color w:val="800080"/>
      <w:u w:val="single"/>
    </w:rPr>
  </w:style>
  <w:style w:type="paragraph" w:styleId="NormalWeb">
    <w:name w:val="Normal (Web)"/>
    <w:basedOn w:val="Normal"/>
    <w:uiPriority w:val="99"/>
    <w:unhideWhenUsed/>
    <w:rsid w:val="00063BC6"/>
    <w:pPr>
      <w:spacing w:before="100" w:beforeAutospacing="1" w:after="100" w:afterAutospacing="1"/>
    </w:pPr>
  </w:style>
  <w:style w:type="character" w:customStyle="1" w:styleId="ListChar">
    <w:name w:val="List Char"/>
    <w:aliases w:val=" Char2 Char Char Char Char Char, Char2 Char Char"/>
    <w:link w:val="List"/>
    <w:rsid w:val="00063BC6"/>
    <w:rPr>
      <w:sz w:val="24"/>
    </w:rPr>
  </w:style>
  <w:style w:type="paragraph" w:styleId="Revision">
    <w:name w:val="Revision"/>
    <w:hidden/>
    <w:rsid w:val="00063BC6"/>
    <w:rPr>
      <w:sz w:val="24"/>
      <w:szCs w:val="24"/>
    </w:rPr>
  </w:style>
  <w:style w:type="character" w:customStyle="1" w:styleId="WW8Num4z0">
    <w:name w:val="WW8Num4z0"/>
    <w:rsid w:val="00063BC6"/>
    <w:rPr>
      <w:rFonts w:ascii="Symbol" w:hAnsi="Symbol" w:cs="Symbol" w:hint="default"/>
    </w:rPr>
  </w:style>
  <w:style w:type="numbering" w:customStyle="1" w:styleId="NoList1">
    <w:name w:val="No List1"/>
    <w:next w:val="NoList"/>
    <w:uiPriority w:val="99"/>
    <w:semiHidden/>
    <w:unhideWhenUsed/>
    <w:rsid w:val="00063BC6"/>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063BC6"/>
    <w:rPr>
      <w:sz w:val="24"/>
      <w:szCs w:val="24"/>
    </w:rPr>
  </w:style>
  <w:style w:type="character" w:customStyle="1" w:styleId="Heading4Char">
    <w:name w:val="Heading 4 Char"/>
    <w:aliases w:val="h4 Char, Char Char"/>
    <w:link w:val="Heading4"/>
    <w:rsid w:val="00063BC6"/>
    <w:rPr>
      <w:b/>
      <w:bCs/>
      <w:snapToGrid w:val="0"/>
      <w:sz w:val="24"/>
    </w:rPr>
  </w:style>
  <w:style w:type="character" w:customStyle="1" w:styleId="InstructionsChar">
    <w:name w:val="Instructions Char"/>
    <w:link w:val="Instructions"/>
    <w:rsid w:val="00063BC6"/>
    <w:rPr>
      <w:b/>
      <w:i/>
      <w:iCs/>
      <w:sz w:val="24"/>
      <w:szCs w:val="24"/>
    </w:rPr>
  </w:style>
  <w:style w:type="character" w:customStyle="1" w:styleId="BodyTextIndentChar">
    <w:name w:val="Body Text Indent Char"/>
    <w:aliases w:val=" Char1 Char"/>
    <w:link w:val="BodyTextIndent"/>
    <w:rsid w:val="00063BC6"/>
    <w:rPr>
      <w:sz w:val="24"/>
      <w:szCs w:val="24"/>
    </w:rPr>
  </w:style>
  <w:style w:type="character" w:customStyle="1" w:styleId="BulletChar">
    <w:name w:val="Bullet Char"/>
    <w:link w:val="Bullet"/>
    <w:rsid w:val="00063BC6"/>
    <w:rPr>
      <w:sz w:val="24"/>
    </w:rPr>
  </w:style>
  <w:style w:type="character" w:customStyle="1" w:styleId="BulletIndentChar">
    <w:name w:val="Bullet Indent Char"/>
    <w:link w:val="BulletIndent"/>
    <w:rsid w:val="00063BC6"/>
    <w:rPr>
      <w:sz w:val="24"/>
    </w:rPr>
  </w:style>
  <w:style w:type="character" w:customStyle="1" w:styleId="H4Char">
    <w:name w:val="H4 Char"/>
    <w:link w:val="H4"/>
    <w:rsid w:val="00063BC6"/>
    <w:rPr>
      <w:b/>
      <w:bCs/>
      <w:snapToGrid w:val="0"/>
      <w:sz w:val="24"/>
    </w:rPr>
  </w:style>
  <w:style w:type="paragraph" w:styleId="BodyText2">
    <w:name w:val="Body Text 2"/>
    <w:basedOn w:val="Normal"/>
    <w:link w:val="BodyText2Char"/>
    <w:rsid w:val="00063BC6"/>
    <w:pPr>
      <w:spacing w:after="120" w:line="480" w:lineRule="auto"/>
      <w:ind w:left="1440" w:hanging="720"/>
    </w:pPr>
    <w:rPr>
      <w:szCs w:val="20"/>
    </w:rPr>
  </w:style>
  <w:style w:type="character" w:customStyle="1" w:styleId="BodyText2Char">
    <w:name w:val="Body Text 2 Char"/>
    <w:basedOn w:val="DefaultParagraphFont"/>
    <w:link w:val="BodyText2"/>
    <w:rsid w:val="00063BC6"/>
    <w:rPr>
      <w:sz w:val="24"/>
    </w:rPr>
  </w:style>
  <w:style w:type="paragraph" w:customStyle="1" w:styleId="BodyTextNumbered">
    <w:name w:val="Body Text Numbered"/>
    <w:basedOn w:val="BodyText"/>
    <w:link w:val="BodyTextNumberedChar"/>
    <w:rsid w:val="00063BC6"/>
    <w:pPr>
      <w:spacing w:before="0" w:after="240"/>
      <w:ind w:left="720" w:hanging="720"/>
    </w:pPr>
    <w:rPr>
      <w:iCs/>
      <w:szCs w:val="20"/>
    </w:rPr>
  </w:style>
  <w:style w:type="character" w:customStyle="1" w:styleId="CharChar5">
    <w:name w:val="Char Char5"/>
    <w:rsid w:val="00063BC6"/>
    <w:rPr>
      <w:sz w:val="24"/>
      <w:lang w:val="en-US" w:eastAsia="en-US" w:bidi="ar-SA"/>
    </w:rPr>
  </w:style>
  <w:style w:type="paragraph" w:customStyle="1" w:styleId="Style1">
    <w:name w:val="Style1"/>
    <w:basedOn w:val="Formula"/>
    <w:rsid w:val="00063BC6"/>
    <w:pPr>
      <w:ind w:left="1440" w:hanging="720"/>
    </w:pPr>
  </w:style>
  <w:style w:type="character" w:customStyle="1" w:styleId="CharChar2">
    <w:name w:val="Char Char2"/>
    <w:rsid w:val="00063BC6"/>
    <w:rPr>
      <w:sz w:val="24"/>
      <w:lang w:val="en-US" w:eastAsia="en-US" w:bidi="ar-SA"/>
    </w:rPr>
  </w:style>
  <w:style w:type="character" w:customStyle="1" w:styleId="CharChar3">
    <w:name w:val="Char Char3"/>
    <w:rsid w:val="00063BC6"/>
    <w:rPr>
      <w:b/>
      <w:bCs/>
      <w:snapToGrid w:val="0"/>
      <w:sz w:val="24"/>
      <w:lang w:val="en-US" w:eastAsia="en-US" w:bidi="ar-SA"/>
    </w:rPr>
  </w:style>
  <w:style w:type="character" w:customStyle="1" w:styleId="CharChar1">
    <w:name w:val="Char Char1"/>
    <w:aliases w:val=" Char1 Char Char2"/>
    <w:rsid w:val="00063BC6"/>
    <w:rPr>
      <w:iCs/>
      <w:sz w:val="24"/>
      <w:lang w:val="en-US" w:eastAsia="en-US" w:bidi="ar-SA"/>
    </w:rPr>
  </w:style>
  <w:style w:type="character" w:customStyle="1" w:styleId="CharChar">
    <w:name w:val="Char Char"/>
    <w:aliases w:val=" Char1 Char Char1"/>
    <w:rsid w:val="00063BC6"/>
    <w:rPr>
      <w:iCs/>
      <w:sz w:val="24"/>
      <w:lang w:val="en-US" w:eastAsia="en-US" w:bidi="ar-SA"/>
    </w:rPr>
  </w:style>
  <w:style w:type="character" w:customStyle="1" w:styleId="newsummary">
    <w:name w:val="newsummary"/>
    <w:basedOn w:val="DefaultParagraphFont"/>
    <w:rsid w:val="00063BC6"/>
  </w:style>
  <w:style w:type="character" w:customStyle="1" w:styleId="CharCharCharChar1">
    <w:name w:val="Char Char Char Char1"/>
    <w:rsid w:val="00063BC6"/>
    <w:rPr>
      <w:sz w:val="24"/>
      <w:lang w:val="en-US" w:eastAsia="en-US" w:bidi="ar-SA"/>
    </w:rPr>
  </w:style>
  <w:style w:type="character" w:customStyle="1" w:styleId="BodyTextNumberedChar">
    <w:name w:val="Body Text Numbered Char"/>
    <w:link w:val="BodyTextNumbered"/>
    <w:rsid w:val="00063BC6"/>
    <w:rPr>
      <w:iCs/>
      <w:sz w:val="24"/>
    </w:rPr>
  </w:style>
  <w:style w:type="paragraph" w:customStyle="1" w:styleId="Style2">
    <w:name w:val="Style2"/>
    <w:basedOn w:val="BodyText2"/>
    <w:rsid w:val="00063BC6"/>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063BC6"/>
    <w:rPr>
      <w:iCs/>
      <w:sz w:val="24"/>
      <w:lang w:val="en-US" w:eastAsia="en-US" w:bidi="ar-SA"/>
    </w:rPr>
  </w:style>
  <w:style w:type="character" w:customStyle="1" w:styleId="CharCharChar2">
    <w:name w:val="Char Char Char2"/>
    <w:rsid w:val="00063BC6"/>
    <w:rPr>
      <w:b/>
      <w:bCs/>
      <w:snapToGrid w:val="0"/>
      <w:sz w:val="24"/>
      <w:lang w:val="en-US" w:eastAsia="en-US" w:bidi="ar-SA"/>
    </w:rPr>
  </w:style>
  <w:style w:type="character" w:customStyle="1" w:styleId="CharCharChar1">
    <w:name w:val="Char Char Char1"/>
    <w:rsid w:val="00063BC6"/>
    <w:rPr>
      <w:sz w:val="24"/>
      <w:lang w:val="en-US" w:eastAsia="en-US" w:bidi="ar-SA"/>
    </w:rPr>
  </w:style>
  <w:style w:type="character" w:customStyle="1" w:styleId="H4CharChar">
    <w:name w:val="H4 Char Char"/>
    <w:rsid w:val="00063BC6"/>
    <w:rPr>
      <w:b w:val="0"/>
      <w:bCs w:val="0"/>
      <w:snapToGrid w:val="0"/>
      <w:sz w:val="24"/>
      <w:lang w:val="en-US" w:eastAsia="en-US" w:bidi="ar-SA"/>
    </w:rPr>
  </w:style>
  <w:style w:type="character" w:customStyle="1" w:styleId="Char1CharChar">
    <w:name w:val="Char1 Char Char"/>
    <w:rsid w:val="00063BC6"/>
    <w:rPr>
      <w:iCs/>
      <w:sz w:val="24"/>
      <w:lang w:val="en-US" w:eastAsia="en-US" w:bidi="ar-SA"/>
    </w:rPr>
  </w:style>
  <w:style w:type="character" w:customStyle="1" w:styleId="BodyTextChar">
    <w:name w:val="Body Text Char"/>
    <w:aliases w:val=" Char Char Char Char,Body Text Char2 Char Char Char,Body Text Char2 Char Char Char Char Char Char Char Char Char Char Char Char,Body Text Char2 Char Char1"/>
    <w:rsid w:val="00063BC6"/>
    <w:rPr>
      <w:iCs/>
      <w:sz w:val="24"/>
      <w:lang w:val="en-US" w:eastAsia="en-US" w:bidi="ar-SA"/>
    </w:rPr>
  </w:style>
  <w:style w:type="paragraph" w:styleId="DocumentMap">
    <w:name w:val="Document Map"/>
    <w:basedOn w:val="Normal"/>
    <w:link w:val="DocumentMapChar"/>
    <w:rsid w:val="00063BC6"/>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63BC6"/>
    <w:rPr>
      <w:rFonts w:ascii="Tahoma" w:hAnsi="Tahoma" w:cs="Tahoma"/>
      <w:shd w:val="clear" w:color="auto" w:fill="000080"/>
    </w:rPr>
  </w:style>
  <w:style w:type="character" w:customStyle="1" w:styleId="BodyTextNumberedChar1">
    <w:name w:val="Body Text Numbered Char1"/>
    <w:rsid w:val="00063BC6"/>
    <w:rPr>
      <w:sz w:val="24"/>
      <w:szCs w:val="24"/>
      <w:lang w:val="en-US" w:eastAsia="en-US" w:bidi="ar-SA"/>
    </w:rPr>
  </w:style>
  <w:style w:type="character" w:customStyle="1" w:styleId="Heading3Char">
    <w:name w:val="Heading 3 Char"/>
    <w:aliases w:val="h3 Char"/>
    <w:link w:val="Heading3"/>
    <w:rsid w:val="00063BC6"/>
    <w:rPr>
      <w:b/>
      <w:bCs/>
      <w:i/>
      <w:iCs/>
      <w:sz w:val="24"/>
    </w:rPr>
  </w:style>
  <w:style w:type="paragraph" w:customStyle="1" w:styleId="Char3">
    <w:name w:val="Char3"/>
    <w:basedOn w:val="Normal"/>
    <w:rsid w:val="00063BC6"/>
    <w:pPr>
      <w:spacing w:after="160" w:line="240" w:lineRule="exact"/>
    </w:pPr>
    <w:rPr>
      <w:rFonts w:ascii="Verdana" w:hAnsi="Verdana"/>
      <w:sz w:val="16"/>
      <w:szCs w:val="20"/>
    </w:rPr>
  </w:style>
  <w:style w:type="character" w:customStyle="1" w:styleId="H3Char1">
    <w:name w:val="H3 Char1"/>
    <w:link w:val="H3"/>
    <w:rsid w:val="00063BC6"/>
    <w:rPr>
      <w:b/>
      <w:bCs/>
      <w:i/>
      <w:sz w:val="24"/>
    </w:rPr>
  </w:style>
  <w:style w:type="character" w:customStyle="1" w:styleId="H2Char">
    <w:name w:val="H2 Char"/>
    <w:link w:val="H2"/>
    <w:rsid w:val="00063BC6"/>
    <w:rPr>
      <w:b/>
      <w:sz w:val="24"/>
    </w:rPr>
  </w:style>
  <w:style w:type="character" w:customStyle="1" w:styleId="HeaderChar">
    <w:name w:val="Header Char"/>
    <w:link w:val="Header"/>
    <w:rsid w:val="00063BC6"/>
    <w:rPr>
      <w:rFonts w:ascii="Arial" w:hAnsi="Arial"/>
      <w:b/>
      <w:bCs/>
      <w:sz w:val="24"/>
      <w:szCs w:val="24"/>
    </w:rPr>
  </w:style>
  <w:style w:type="character" w:customStyle="1" w:styleId="H3Char">
    <w:name w:val="H3 Char"/>
    <w:rsid w:val="00063BC6"/>
    <w:rPr>
      <w:b/>
      <w:bCs/>
      <w:i/>
      <w:sz w:val="24"/>
      <w:lang w:val="en-US" w:eastAsia="en-US" w:bidi="ar-SA"/>
    </w:rPr>
  </w:style>
  <w:style w:type="paragraph" w:styleId="ListParagraph">
    <w:name w:val="List Paragraph"/>
    <w:basedOn w:val="Normal"/>
    <w:qFormat/>
    <w:rsid w:val="00063BC6"/>
    <w:pPr>
      <w:spacing w:after="200" w:line="276" w:lineRule="auto"/>
      <w:ind w:left="720"/>
      <w:contextualSpacing/>
    </w:pPr>
    <w:rPr>
      <w:rFonts w:ascii="Calibri" w:hAnsi="Calibri"/>
      <w:sz w:val="22"/>
      <w:szCs w:val="22"/>
    </w:rPr>
  </w:style>
  <w:style w:type="paragraph" w:styleId="NoSpacing">
    <w:name w:val="No Spacing"/>
    <w:qFormat/>
    <w:rsid w:val="00063BC6"/>
    <w:rPr>
      <w:rFonts w:ascii="Calibri" w:hAnsi="Calibri"/>
      <w:sz w:val="22"/>
      <w:szCs w:val="22"/>
    </w:rPr>
  </w:style>
  <w:style w:type="character" w:customStyle="1" w:styleId="ListIntroductionChar">
    <w:name w:val="List Introduction Char"/>
    <w:link w:val="ListIntroduction"/>
    <w:rsid w:val="00063BC6"/>
    <w:rPr>
      <w:iCs/>
      <w:sz w:val="24"/>
    </w:rPr>
  </w:style>
  <w:style w:type="character" w:styleId="FootnoteReference">
    <w:name w:val="footnote reference"/>
    <w:rsid w:val="00063BC6"/>
    <w:rPr>
      <w:vertAlign w:val="superscript"/>
    </w:rPr>
  </w:style>
  <w:style w:type="character" w:customStyle="1" w:styleId="FormulaBoldChar">
    <w:name w:val="Formula Bold Char"/>
    <w:link w:val="FormulaBold"/>
    <w:rsid w:val="00063BC6"/>
    <w:rPr>
      <w:b/>
      <w:bCs/>
      <w:sz w:val="24"/>
      <w:szCs w:val="24"/>
    </w:rPr>
  </w:style>
  <w:style w:type="character" w:customStyle="1" w:styleId="CommentTextChar">
    <w:name w:val="Comment Text Char"/>
    <w:link w:val="CommentText"/>
    <w:rsid w:val="00063BC6"/>
  </w:style>
  <w:style w:type="character" w:styleId="UnresolvedMention">
    <w:name w:val="Unresolved Mention"/>
    <w:basedOn w:val="DefaultParagraphFont"/>
    <w:uiPriority w:val="99"/>
    <w:semiHidden/>
    <w:unhideWhenUsed/>
    <w:rsid w:val="00063B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ruane@ercot.com" TargetMode="External"/><Relationship Id="rId3" Type="http://schemas.openxmlformats.org/officeDocument/2006/relationships/settings" Target="settings.xml"/><Relationship Id="rId7" Type="http://schemas.openxmlformats.org/officeDocument/2006/relationships/hyperlink" Target="https://www.ercot.com/mktrules/issues/NPRR114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563</Words>
  <Characters>3281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3</cp:revision>
  <cp:lastPrinted>2001-06-20T16:28:00Z</cp:lastPrinted>
  <dcterms:created xsi:type="dcterms:W3CDTF">2022-09-15T17:58:00Z</dcterms:created>
  <dcterms:modified xsi:type="dcterms:W3CDTF">2022-09-16T15:22:00Z</dcterms:modified>
</cp:coreProperties>
</file>