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CC2759"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F0AFF06" w:rsidR="00067FE2" w:rsidRPr="00E01925" w:rsidRDefault="00247F94" w:rsidP="00F44236">
            <w:pPr>
              <w:pStyle w:val="NormalArial"/>
            </w:pPr>
            <w:r>
              <w:t>November 22,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3A697603"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613F2783" w:rsidR="00CF73CA" w:rsidRPr="00FB509B" w:rsidRDefault="00CF73CA" w:rsidP="00CF73CA">
            <w:pPr>
              <w:pStyle w:val="NormalArial"/>
              <w:spacing w:after="120"/>
            </w:pPr>
            <w:proofErr w:type="spellStart"/>
            <w:r>
              <w:t>Verfiable</w:t>
            </w:r>
            <w:proofErr w:type="spellEnd"/>
            <w:r>
              <w:t xml:space="preserve"> Cost Manual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A42F17" w14:textId="77777777" w:rsidR="009D17F0" w:rsidRDefault="00E728AA" w:rsidP="00E728A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EC7E2FB" w14:textId="64F1C77B" w:rsidR="00E728AA" w:rsidRDefault="00E728AA" w:rsidP="00E728AA">
            <w:pPr>
              <w:pStyle w:val="NormalArial"/>
              <w:numPr>
                <w:ilvl w:val="0"/>
                <w:numId w:val="21"/>
              </w:numPr>
              <w:spacing w:before="120" w:after="120"/>
              <w:ind w:left="406"/>
            </w:pPr>
            <w:r>
              <w:t xml:space="preserve">ERCOT, upon direction from the Public Utility Commission of Texas (PUCT) </w:t>
            </w:r>
            <w:r w:rsidR="003F7225">
              <w:t xml:space="preserve">through a PUCT order </w:t>
            </w:r>
            <w:r>
              <w:t>and/or ERCOT Board of Directors</w:t>
            </w:r>
            <w:r w:rsidR="003F7225">
              <w:t xml:space="preserve"> vote</w:t>
            </w:r>
            <w:r>
              <w:t>, to submit a Priority Revision Request; and</w:t>
            </w:r>
          </w:p>
          <w:p w14:paraId="6A00AE95" w14:textId="1333F8E1" w:rsidR="00E728AA" w:rsidRPr="00FB509B" w:rsidRDefault="00E728AA" w:rsidP="00E728AA">
            <w:pPr>
              <w:pStyle w:val="NormalArial"/>
              <w:numPr>
                <w:ilvl w:val="0"/>
                <w:numId w:val="21"/>
              </w:numPr>
              <w:spacing w:before="120" w:after="120"/>
              <w:ind w:left="406"/>
            </w:pPr>
            <w:r>
              <w:t xml:space="preserve">Revision Request sponsors, once </w:t>
            </w:r>
            <w:r w:rsidR="007D00DD">
              <w:t xml:space="preserve">180 </w:t>
            </w:r>
            <w:r>
              <w:t>days have passed since the initial posting date of the Revision Request, to request the Technical Advisory Committee (TAC) grant their Revision Request priority status.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8F8C1E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F89B21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0271B72"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7BF71A43"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44984F97"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12360731"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 xml:space="preserve">Given the scope and urgency of several issues (e.g., Firm Fuel Supply Service (FFSS), Securitization, </w:t>
            </w:r>
            <w:proofErr w:type="spellStart"/>
            <w:r>
              <w:t>etc</w:t>
            </w:r>
            <w:proofErr w:type="spellEnd"/>
            <w:r>
              <w:t>…)</w:t>
            </w:r>
            <w:r w:rsidR="00C44875">
              <w:t>, the PUCT has identified the need for a more expeditious path for Protocol revisions, while retaining forums for stakeholder feedback.</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CC2759">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CC2759">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bookmarkStart w:id="0" w:name="_Toc248135829"/>
      <w:bookmarkStart w:id="1" w:name="_Toc331403489"/>
      <w:bookmarkStart w:id="2" w:name="_Toc248135836"/>
      <w:bookmarkStart w:id="3" w:name="_Toc331403496"/>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4"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5" w:author="Oncor" w:date="2022-10-03T11:53:00Z">
        <w:r>
          <w:rPr>
            <w:szCs w:val="20"/>
          </w:rPr>
          <w:t>(2)</w:t>
        </w:r>
        <w:r>
          <w:rPr>
            <w:szCs w:val="20"/>
          </w:rPr>
          <w:tab/>
        </w:r>
      </w:ins>
      <w:ins w:id="6"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7"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lastRenderedPageBreak/>
        <w:t>(</w:t>
      </w:r>
      <w:ins w:id="8" w:author="Oncor" w:date="2022-10-03T11:58:00Z">
        <w:r w:rsidR="00F45860">
          <w:rPr>
            <w:iCs/>
            <w:szCs w:val="20"/>
          </w:rPr>
          <w:t>3</w:t>
        </w:r>
      </w:ins>
      <w:del w:id="9"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0" w:author="Oncor" w:date="2022-10-03T12:05:00Z">
        <w:r w:rsidR="00E41387">
          <w:rPr>
            <w:szCs w:val="20"/>
          </w:rPr>
          <w:t>Sponsor-Designated Priority Revision Reques</w:t>
        </w:r>
      </w:ins>
      <w:ins w:id="11" w:author="Oncor" w:date="2022-10-03T12:47:00Z">
        <w:r w:rsidR="008A00FA">
          <w:rPr>
            <w:szCs w:val="20"/>
          </w:rPr>
          <w:t>t</w:t>
        </w:r>
      </w:ins>
      <w:ins w:id="12"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13" w:author="Oncor" w:date="2022-10-03T12:46:00Z"/>
          <w:szCs w:val="20"/>
        </w:rPr>
      </w:pPr>
      <w:r w:rsidRPr="00B36F25">
        <w:rPr>
          <w:szCs w:val="20"/>
        </w:rPr>
        <w:t>(a)</w:t>
      </w:r>
      <w:r w:rsidRPr="00B36F25">
        <w:rPr>
          <w:szCs w:val="20"/>
        </w:rPr>
        <w:tab/>
        <w:t>Recommend approval of the Revision Request</w:t>
      </w:r>
      <w:ins w:id="14" w:author="Oncor" w:date="2022-10-03T12:46:00Z">
        <w:r w:rsidR="008A00FA">
          <w:rPr>
            <w:szCs w:val="20"/>
          </w:rPr>
          <w:t>:</w:t>
        </w:r>
      </w:ins>
    </w:p>
    <w:p w14:paraId="7206D27A" w14:textId="170BCF93" w:rsidR="00B36F25" w:rsidRDefault="008A00FA">
      <w:pPr>
        <w:spacing w:after="240"/>
        <w:ind w:left="2160" w:hanging="720"/>
        <w:rPr>
          <w:ins w:id="15" w:author="Oncor" w:date="2022-10-03T12:47:00Z"/>
          <w:szCs w:val="20"/>
        </w:rPr>
        <w:pPrChange w:id="16" w:author="Oncor" w:date="2022-10-03T12:49:00Z">
          <w:pPr>
            <w:spacing w:after="240"/>
            <w:ind w:left="1440"/>
          </w:pPr>
        </w:pPrChange>
      </w:pPr>
      <w:ins w:id="17" w:author="Oncor" w:date="2022-10-03T12:46:00Z">
        <w:r>
          <w:rPr>
            <w:szCs w:val="20"/>
          </w:rPr>
          <w:t>(i)</w:t>
        </w:r>
        <w:r>
          <w:rPr>
            <w:szCs w:val="20"/>
          </w:rPr>
          <w:tab/>
        </w:r>
      </w:ins>
      <w:del w:id="18" w:author="Oncor" w:date="2022-10-03T12:46:00Z">
        <w:r w:rsidR="00B36F25" w:rsidRPr="00B36F25" w:rsidDel="008A00FA">
          <w:rPr>
            <w:szCs w:val="20"/>
          </w:rPr>
          <w:delText xml:space="preserve"> a</w:delText>
        </w:r>
      </w:del>
      <w:ins w:id="19"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0"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1" w:author="Oncor" w:date="2022-10-03T12:47:00Z">
        <w:r>
          <w:rPr>
            <w:szCs w:val="20"/>
          </w:rPr>
          <w:t>(ii)</w:t>
        </w:r>
        <w:r>
          <w:rPr>
            <w:szCs w:val="20"/>
          </w:rPr>
          <w:tab/>
          <w:t>For Sponsor-Designated Priority Revision Requests, as submitted</w:t>
        </w:r>
      </w:ins>
      <w:ins w:id="22" w:author="Oncor" w:date="2022-10-03T12:48:00Z">
        <w:r>
          <w:rPr>
            <w:szCs w:val="20"/>
          </w:rPr>
          <w:t xml:space="preserve"> or as modified by TAC</w:t>
        </w:r>
      </w:ins>
      <w:ins w:id="23" w:author="Oncor" w:date="2022-10-03T12:50:00Z">
        <w:r>
          <w:rPr>
            <w:szCs w:val="20"/>
          </w:rPr>
          <w:t xml:space="preserve">, including </w:t>
        </w:r>
        <w:r w:rsidRPr="00B36F25">
          <w:rPr>
            <w:szCs w:val="20"/>
          </w:rPr>
          <w:t>the recommended priority and rank if the Revision Request requires a project</w:t>
        </w:r>
      </w:ins>
      <w:ins w:id="24"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25" w:author="Oncor" w:date="2022-10-03T11:58:00Z">
        <w:r w:rsidR="00F45860">
          <w:rPr>
            <w:iCs/>
            <w:szCs w:val="20"/>
          </w:rPr>
          <w:t>4</w:t>
        </w:r>
      </w:ins>
      <w:del w:id="26"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27" w:author="Oncor" w:date="2022-10-03T11:58:00Z">
        <w:r w:rsidR="00F45860">
          <w:rPr>
            <w:iCs/>
            <w:szCs w:val="20"/>
          </w:rPr>
          <w:t>5</w:t>
        </w:r>
      </w:ins>
      <w:del w:id="28"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lastRenderedPageBreak/>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29" w:author="Oncor" w:date="2022-10-03T11:58:00Z">
        <w:r w:rsidR="00F45860">
          <w:rPr>
            <w:iCs/>
            <w:szCs w:val="20"/>
          </w:rPr>
          <w:t>6</w:t>
        </w:r>
      </w:ins>
      <w:del w:id="30"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1" w:name="_Toc248135831"/>
      <w:bookmarkStart w:id="32" w:name="_Toc331403491"/>
      <w:r w:rsidRPr="00DE47C3">
        <w:rPr>
          <w:b/>
          <w:bCs/>
          <w:i/>
          <w:szCs w:val="20"/>
        </w:rPr>
        <w:t>21.4.10</w:t>
      </w:r>
      <w:r w:rsidRPr="00DE47C3">
        <w:rPr>
          <w:b/>
          <w:bCs/>
          <w:i/>
          <w:szCs w:val="20"/>
        </w:rPr>
        <w:tab/>
        <w:t>ERCOT Board Vote</w:t>
      </w:r>
      <w:bookmarkEnd w:id="31"/>
      <w:bookmarkEnd w:id="32"/>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33" w:author="Oncor" w:date="2022-10-20T14:30:00Z">
        <w:r w:rsidR="00307F06">
          <w:rPr>
            <w:iCs/>
            <w:szCs w:val="20"/>
          </w:rPr>
          <w:t>consider</w:t>
        </w:r>
      </w:ins>
      <w:del w:id="34"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35" w:author="Oncor" w:date="2022-10-03T11:53:00Z">
        <w:r>
          <w:rPr>
            <w:szCs w:val="20"/>
          </w:rPr>
          <w:t>(2)</w:t>
        </w:r>
        <w:r>
          <w:rPr>
            <w:szCs w:val="20"/>
          </w:rPr>
          <w:tab/>
        </w:r>
      </w:ins>
      <w:ins w:id="36" w:author="Oncor" w:date="2022-10-03T14:18:00Z">
        <w:r>
          <w:rPr>
            <w:szCs w:val="20"/>
          </w:rPr>
          <w:t>The ERCOT Board</w:t>
        </w:r>
      </w:ins>
      <w:ins w:id="37" w:author="Oncor" w:date="2022-10-03T11:53:00Z">
        <w:r>
          <w:rPr>
            <w:szCs w:val="20"/>
          </w:rPr>
          <w:t xml:space="preserve"> shall </w:t>
        </w:r>
      </w:ins>
      <w:ins w:id="38" w:author="Oncor" w:date="2022-10-03T11:55:00Z">
        <w:r>
          <w:rPr>
            <w:szCs w:val="20"/>
          </w:rPr>
          <w:t xml:space="preserve">also </w:t>
        </w:r>
      </w:ins>
      <w:ins w:id="39" w:author="Oncor" w:date="2022-10-20T14:30:00Z">
        <w:r w:rsidR="00307F06">
          <w:rPr>
            <w:szCs w:val="20"/>
          </w:rPr>
          <w:t>consider</w:t>
        </w:r>
      </w:ins>
      <w:ins w:id="40" w:author="Oncor" w:date="2022-10-03T11:53:00Z">
        <w:r>
          <w:rPr>
            <w:szCs w:val="20"/>
          </w:rPr>
          <w:t xml:space="preserve"> any </w:t>
        </w:r>
      </w:ins>
      <w:ins w:id="41" w:author="Oncor" w:date="2022-10-03T14:31:00Z">
        <w:r w:rsidR="00A81E12">
          <w:t>PUCT</w:t>
        </w:r>
      </w:ins>
      <w:ins w:id="42" w:author="Oncor" w:date="2022-10-31T09:30:00Z">
        <w:r w:rsidR="00237CB0">
          <w:t xml:space="preserve"> and</w:t>
        </w:r>
      </w:ins>
      <w:ins w:id="43" w:author="Oncor" w:date="2022-10-03T14:31:00Z">
        <w:r w:rsidR="00A81E12">
          <w:t xml:space="preserve"> Board D</w:t>
        </w:r>
      </w:ins>
      <w:ins w:id="44" w:author="Oncor" w:date="2022-10-20T14:30:00Z">
        <w:r w:rsidR="00307F06">
          <w:t>esignated</w:t>
        </w:r>
      </w:ins>
      <w:ins w:id="45" w:author="Oncor" w:date="2022-10-03T11:56:00Z">
        <w:r>
          <w:rPr>
            <w:szCs w:val="20"/>
          </w:rPr>
          <w:t xml:space="preserve"> Priority Revision Requests pursuant to paragraph (1)</w:t>
        </w:r>
      </w:ins>
      <w:ins w:id="46" w:author="Oncor" w:date="2022-10-03T11:57:00Z">
        <w:r>
          <w:rPr>
            <w:szCs w:val="20"/>
          </w:rPr>
          <w:t>(</w:t>
        </w:r>
      </w:ins>
      <w:ins w:id="47" w:author="Oncor" w:date="2022-10-03T14:31:00Z">
        <w:r w:rsidR="00A81E12">
          <w:rPr>
            <w:szCs w:val="20"/>
          </w:rPr>
          <w:t>a</w:t>
        </w:r>
      </w:ins>
      <w:ins w:id="48" w:author="Oncor" w:date="2022-10-03T11:57:00Z">
        <w:r>
          <w:rPr>
            <w:szCs w:val="20"/>
          </w:rPr>
          <w:t>)</w:t>
        </w:r>
      </w:ins>
      <w:ins w:id="49"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0"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1" w:author="Oncor" w:date="2022-10-03T14:31:00Z">
        <w:r w:rsidR="00A81E12">
          <w:rPr>
            <w:iCs/>
            <w:szCs w:val="20"/>
          </w:rPr>
          <w:t>3</w:t>
        </w:r>
      </w:ins>
      <w:del w:id="52"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3" w:author="Oncor" w:date="2022-10-03T14:34:00Z">
        <w:r w:rsidR="00004313">
          <w:rPr>
            <w:iCs/>
            <w:szCs w:val="20"/>
          </w:rPr>
          <w:t xml:space="preserve"> </w:t>
        </w:r>
        <w:r w:rsidR="00A81E12">
          <w:t xml:space="preserve">PUCT </w:t>
        </w:r>
      </w:ins>
      <w:ins w:id="54" w:author="Oncor" w:date="2022-10-31T09:30:00Z">
        <w:r w:rsidR="00237CB0">
          <w:t xml:space="preserve">and </w:t>
        </w:r>
      </w:ins>
      <w:ins w:id="55" w:author="Oncor" w:date="2022-10-03T14:34:00Z">
        <w:r w:rsidR="00A81E12">
          <w:t xml:space="preserve">Board </w:t>
        </w:r>
      </w:ins>
      <w:ins w:id="56" w:author="Oncor" w:date="2022-10-20T14:31:00Z">
        <w:r w:rsidR="00307F06">
          <w:t>Designated</w:t>
        </w:r>
      </w:ins>
      <w:ins w:id="57"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58" w:author="Oncor" w:date="2022-10-03T14:34:00Z"/>
          <w:szCs w:val="20"/>
        </w:rPr>
      </w:pPr>
      <w:r w:rsidRPr="00DE47C3">
        <w:rPr>
          <w:szCs w:val="20"/>
        </w:rPr>
        <w:t>(a)</w:t>
      </w:r>
      <w:r w:rsidRPr="00DE47C3">
        <w:rPr>
          <w:szCs w:val="20"/>
        </w:rPr>
        <w:tab/>
      </w:r>
      <w:ins w:id="59" w:author="Oncor" w:date="2022-10-03T14:34:00Z">
        <w:r w:rsidR="00004313">
          <w:rPr>
            <w:szCs w:val="20"/>
          </w:rPr>
          <w:t>Recommend approval of</w:t>
        </w:r>
      </w:ins>
      <w:del w:id="60" w:author="Oncor" w:date="2022-10-03T14:34:00Z">
        <w:r w:rsidRPr="00DE47C3" w:rsidDel="00004313">
          <w:rPr>
            <w:szCs w:val="20"/>
          </w:rPr>
          <w:delText>Approve</w:delText>
        </w:r>
      </w:del>
      <w:r w:rsidRPr="00DE47C3">
        <w:rPr>
          <w:szCs w:val="20"/>
        </w:rPr>
        <w:t xml:space="preserve"> the Revision Request</w:t>
      </w:r>
      <w:ins w:id="61" w:author="Oncor" w:date="2022-10-03T14:34:00Z">
        <w:r w:rsidR="00004313">
          <w:rPr>
            <w:szCs w:val="20"/>
          </w:rPr>
          <w:t>:</w:t>
        </w:r>
      </w:ins>
    </w:p>
    <w:p w14:paraId="67B256EF" w14:textId="6864C3D5" w:rsidR="00004313" w:rsidRDefault="00004313">
      <w:pPr>
        <w:spacing w:after="240"/>
        <w:ind w:left="1440"/>
        <w:rPr>
          <w:ins w:id="62" w:author="Oncor" w:date="2022-10-03T14:35:00Z"/>
          <w:szCs w:val="20"/>
        </w:rPr>
        <w:pPrChange w:id="63" w:author="Oncor" w:date="2022-10-03T14:37:00Z">
          <w:pPr>
            <w:spacing w:after="240"/>
            <w:ind w:left="2160" w:hanging="720"/>
          </w:pPr>
        </w:pPrChange>
      </w:pPr>
      <w:ins w:id="64" w:author="Oncor" w:date="2022-10-03T14:34:00Z">
        <w:r>
          <w:rPr>
            <w:szCs w:val="20"/>
          </w:rPr>
          <w:t>(i)</w:t>
        </w:r>
        <w:r>
          <w:rPr>
            <w:szCs w:val="20"/>
          </w:rPr>
          <w:tab/>
        </w:r>
      </w:ins>
      <w:del w:id="65" w:author="Oncor" w:date="2022-10-03T14:34:00Z">
        <w:r w:rsidR="00DE47C3" w:rsidRPr="00DE47C3" w:rsidDel="00004313">
          <w:rPr>
            <w:szCs w:val="20"/>
          </w:rPr>
          <w:delText xml:space="preserve"> </w:delText>
        </w:r>
      </w:del>
      <w:ins w:id="66" w:author="Oncor" w:date="2022-10-03T14:34:00Z">
        <w:r>
          <w:rPr>
            <w:szCs w:val="20"/>
          </w:rPr>
          <w:t>A</w:t>
        </w:r>
      </w:ins>
      <w:del w:id="67" w:author="Oncor" w:date="2022-10-03T14:34:00Z">
        <w:r w:rsidR="00DE47C3" w:rsidRPr="00DE47C3" w:rsidDel="00004313">
          <w:rPr>
            <w:szCs w:val="20"/>
          </w:rPr>
          <w:delText>a</w:delText>
        </w:r>
      </w:del>
      <w:r w:rsidR="00DE47C3" w:rsidRPr="00DE47C3">
        <w:rPr>
          <w:szCs w:val="20"/>
        </w:rPr>
        <w:t>s recommended in the TAC Report or as modified by the ERCOT Board;</w:t>
      </w:r>
      <w:ins w:id="68" w:author="Oncor" w:date="2022-10-03T14:35:00Z">
        <w:r>
          <w:rPr>
            <w:szCs w:val="20"/>
          </w:rPr>
          <w:t xml:space="preserve"> or</w:t>
        </w:r>
      </w:ins>
    </w:p>
    <w:p w14:paraId="6755F559" w14:textId="75FD15DA" w:rsidR="00004313" w:rsidRPr="00DE47C3" w:rsidRDefault="00004313">
      <w:pPr>
        <w:spacing w:after="240"/>
        <w:ind w:left="2160" w:hanging="720"/>
        <w:rPr>
          <w:szCs w:val="20"/>
        </w:rPr>
        <w:pPrChange w:id="69" w:author="Oncor" w:date="2022-10-03T14:35:00Z">
          <w:pPr>
            <w:spacing w:after="240"/>
            <w:ind w:left="1440" w:hanging="720"/>
          </w:pPr>
        </w:pPrChange>
      </w:pPr>
      <w:ins w:id="70" w:author="Oncor" w:date="2022-10-03T14:35:00Z">
        <w:r>
          <w:rPr>
            <w:szCs w:val="20"/>
          </w:rPr>
          <w:t>(ii)</w:t>
        </w:r>
        <w:r>
          <w:rPr>
            <w:szCs w:val="20"/>
          </w:rPr>
          <w:tab/>
          <w:t xml:space="preserve">For </w:t>
        </w:r>
      </w:ins>
      <w:ins w:id="71" w:author="Oncor" w:date="2022-10-03T14:36:00Z">
        <w:r>
          <w:t>PUCT</w:t>
        </w:r>
      </w:ins>
      <w:ins w:id="72" w:author="Oncor" w:date="2022-10-31T09:31:00Z">
        <w:r w:rsidR="00237CB0">
          <w:t xml:space="preserve"> and </w:t>
        </w:r>
      </w:ins>
      <w:ins w:id="73" w:author="Oncor" w:date="2022-10-03T14:36:00Z">
        <w:r>
          <w:t>Board D</w:t>
        </w:r>
      </w:ins>
      <w:ins w:id="74" w:author="Oncor" w:date="2022-10-20T14:31:00Z">
        <w:r w:rsidR="00307F06">
          <w:t>esignated</w:t>
        </w:r>
      </w:ins>
      <w:ins w:id="75" w:author="Oncor" w:date="2022-10-03T14:35:00Z">
        <w:r>
          <w:rPr>
            <w:szCs w:val="20"/>
          </w:rPr>
          <w:t xml:space="preserve"> Priority Revision Requests, as submitted or as modified by </w:t>
        </w:r>
      </w:ins>
      <w:ins w:id="76" w:author="Oncor" w:date="2022-10-03T14:36:00Z">
        <w:r>
          <w:rPr>
            <w:szCs w:val="20"/>
          </w:rPr>
          <w:t>the ERCOT Board</w:t>
        </w:r>
      </w:ins>
      <w:ins w:id="77"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78" w:author="Oncor" w:date="2022-10-03T14:31:00Z">
        <w:r w:rsidR="00A81E12">
          <w:rPr>
            <w:iCs/>
            <w:szCs w:val="20"/>
          </w:rPr>
          <w:t>4</w:t>
        </w:r>
      </w:ins>
      <w:del w:id="79"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lastRenderedPageBreak/>
        <w:t>(</w:t>
      </w:r>
      <w:ins w:id="80" w:author="Oncor" w:date="2022-10-03T14:31:00Z">
        <w:r w:rsidR="00A81E12">
          <w:rPr>
            <w:iCs/>
            <w:szCs w:val="20"/>
          </w:rPr>
          <w:t>5</w:t>
        </w:r>
      </w:ins>
      <w:del w:id="81"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82"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83" w:author="Oncor" w:date="2022-10-03T10:42:00Z"/>
        </w:rPr>
      </w:pPr>
      <w:bookmarkStart w:id="84" w:name="_Toc248135832"/>
      <w:bookmarkStart w:id="85" w:name="_Toc331403492"/>
      <w:ins w:id="86" w:author="Oncor" w:date="2022-10-03T10:42:00Z">
        <w:r w:rsidRPr="0067292F">
          <w:t>21.</w:t>
        </w:r>
        <w:r>
          <w:t>5</w:t>
        </w:r>
        <w:r w:rsidRPr="0067292F">
          <w:t>.1</w:t>
        </w:r>
        <w:r>
          <w:tab/>
          <w:t>Urgent R</w:t>
        </w:r>
      </w:ins>
      <w:ins w:id="87" w:author="Oncor" w:date="2022-10-03T10:43:00Z">
        <w:r>
          <w:t>evision Requests</w:t>
        </w:r>
      </w:ins>
      <w:bookmarkEnd w:id="84"/>
      <w:bookmarkEnd w:id="85"/>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88" w:author="Oncor" w:date="2022-10-03T10:45:00Z"/>
        </w:rPr>
      </w:pPr>
      <w:del w:id="89"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0" w:author="Oncor" w:date="2022-10-24T14:29:00Z">
        <w:r w:rsidR="00C2438D">
          <w:t>3</w:t>
        </w:r>
      </w:ins>
      <w:del w:id="91" w:author="Oncor" w:date="2022-10-24T14:29:00Z">
        <w:r w:rsidDel="00C2438D">
          <w:delText>4</w:delText>
        </w:r>
      </w:del>
      <w:r>
        <w:t>)</w:t>
      </w:r>
      <w:r>
        <w:tab/>
        <w:t xml:space="preserve">ERCOT shall prepare an Impact Analysis for Urgent </w:t>
      </w:r>
      <w:del w:id="92"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93" w:author="Oncor" w:date="2022-10-24T14:29:00Z">
        <w:r w:rsidR="00C2438D">
          <w:t>4</w:t>
        </w:r>
      </w:ins>
      <w:del w:id="94" w:author="Oncor" w:date="2022-10-24T14:29:00Z">
        <w:r w:rsidDel="00C2438D">
          <w:delText>5</w:delText>
        </w:r>
      </w:del>
      <w:r>
        <w:t>)</w:t>
      </w:r>
      <w:r>
        <w:tab/>
        <w:t xml:space="preserve">The PRS shall consider the Urgent </w:t>
      </w:r>
      <w:del w:id="95"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6"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97" w:author="Oncor" w:date="2022-10-24T14:29:00Z">
        <w:r w:rsidR="00C2438D">
          <w:t>5</w:t>
        </w:r>
      </w:ins>
      <w:del w:id="98"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99" w:author="Oncor" w:date="2022-10-24T14:29:00Z">
        <w:r w:rsidR="00C2438D">
          <w:t>6</w:t>
        </w:r>
      </w:ins>
      <w:del w:id="100" w:author="Oncor" w:date="2022-10-24T14:29:00Z">
        <w:r w:rsidDel="00C2438D">
          <w:delText>7</w:delText>
        </w:r>
      </w:del>
      <w:r>
        <w:t>)</w:t>
      </w:r>
      <w:r>
        <w:tab/>
        <w:t xml:space="preserve">Any Urgent </w:t>
      </w:r>
      <w:del w:id="101" w:author="Oncor" w:date="2022-10-03T10:45:00Z">
        <w:r w:rsidDel="009C1C52">
          <w:delText xml:space="preserve">or Board Priority </w:delText>
        </w:r>
      </w:del>
      <w:r>
        <w:t xml:space="preserve">Revision Requests shall be subject to an Impact Analysis pursuant to Section 21.4.9, ERCOT Impact Analysis Based on Technical Advisory </w:t>
      </w:r>
      <w:r>
        <w:lastRenderedPageBreak/>
        <w:t>Committee Report, and ERCOT Board consideration pursuant to Section 21.4.10, ERCOT Board Vote.</w:t>
      </w:r>
    </w:p>
    <w:p w14:paraId="58955937" w14:textId="21EFAF95" w:rsidR="009C1C52" w:rsidRDefault="009C1C52" w:rsidP="009C1C52">
      <w:pPr>
        <w:pStyle w:val="H3"/>
        <w:rPr>
          <w:ins w:id="102" w:author="Oncor" w:date="2022-10-03T10:43:00Z"/>
        </w:rPr>
      </w:pPr>
      <w:ins w:id="103"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04" w:author="Oncor" w:date="2022-10-03T10:48:00Z"/>
        </w:rPr>
      </w:pPr>
      <w:ins w:id="105" w:author="Oncor" w:date="2022-10-03T10:46:00Z">
        <w:r>
          <w:t>(1)</w:t>
        </w:r>
        <w:r>
          <w:tab/>
        </w:r>
      </w:ins>
      <w:ins w:id="106" w:author="Oncor" w:date="2022-10-03T10:47:00Z">
        <w:r>
          <w:t xml:space="preserve">A </w:t>
        </w:r>
      </w:ins>
      <w:ins w:id="107" w:author="Oncor" w:date="2022-10-03T10:50:00Z">
        <w:r w:rsidR="008256D6">
          <w:t xml:space="preserve">Revision Request shall be considered a </w:t>
        </w:r>
      </w:ins>
      <w:ins w:id="108" w:author="Oncor" w:date="2022-10-03T10:48:00Z">
        <w:r>
          <w:t xml:space="preserve">Priority </w:t>
        </w:r>
      </w:ins>
      <w:ins w:id="109" w:author="Oncor" w:date="2022-10-03T10:47:00Z">
        <w:r>
          <w:t>Revision Request</w:t>
        </w:r>
      </w:ins>
      <w:ins w:id="110" w:author="Oncor" w:date="2022-10-03T10:48:00Z">
        <w:r>
          <w:t xml:space="preserve"> i</w:t>
        </w:r>
      </w:ins>
      <w:ins w:id="111" w:author="Oncor" w:date="2022-10-03T10:50:00Z">
        <w:r w:rsidR="008256D6">
          <w:t>f</w:t>
        </w:r>
      </w:ins>
      <w:ins w:id="112" w:author="Oncor" w:date="2022-10-03T10:48:00Z">
        <w:r>
          <w:t>:</w:t>
        </w:r>
      </w:ins>
    </w:p>
    <w:p w14:paraId="2A6A8C10" w14:textId="50DAA3FD" w:rsidR="00FA0937" w:rsidRPr="00FA0937" w:rsidRDefault="00FA0937" w:rsidP="00FA0937">
      <w:pPr>
        <w:pStyle w:val="List"/>
        <w:ind w:left="1440"/>
        <w:rPr>
          <w:ins w:id="113" w:author="Oncor" w:date="2022-10-27T13:52:00Z"/>
        </w:rPr>
      </w:pPr>
      <w:ins w:id="114" w:author="Oncor" w:date="2022-10-27T13:52:00Z">
        <w:r>
          <w:t>(a)</w:t>
        </w:r>
        <w:r>
          <w:tab/>
          <w:t>The PUCT directs through a PUCT order and/or the ERCOT Board votes to direct ERCOT to file a Priority Revision Request, or designates an existing Revision Request as a Priority Revision Request (“PUCT</w:t>
        </w:r>
      </w:ins>
      <w:ins w:id="115" w:author="Oncor" w:date="2022-10-31T09:32:00Z">
        <w:r w:rsidR="00237CB0">
          <w:t xml:space="preserve"> and </w:t>
        </w:r>
      </w:ins>
      <w:ins w:id="116" w:author="Oncor" w:date="2022-10-27T13:52:00Z">
        <w:r>
          <w:t xml:space="preserve">Board Designated”); </w:t>
        </w:r>
        <w:r w:rsidRPr="00FA0937">
          <w:t>or</w:t>
        </w:r>
      </w:ins>
    </w:p>
    <w:p w14:paraId="548C03AC" w14:textId="77777777" w:rsidR="00FA0937" w:rsidRDefault="00FA0937" w:rsidP="00FA0937">
      <w:pPr>
        <w:pStyle w:val="List"/>
        <w:ind w:left="1440"/>
        <w:rPr>
          <w:ins w:id="117" w:author="Oncor" w:date="2022-10-27T13:52:00Z"/>
        </w:rPr>
      </w:pPr>
      <w:ins w:id="118"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19" w:author="Oncor" w:date="2022-10-03T11:00:00Z"/>
        </w:rPr>
      </w:pPr>
      <w:ins w:id="120" w:author="Oncor" w:date="2022-10-03T10:59:00Z">
        <w:r>
          <w:t>(2)</w:t>
        </w:r>
        <w:r>
          <w:tab/>
          <w:t xml:space="preserve">For </w:t>
        </w:r>
      </w:ins>
      <w:ins w:id="121" w:author="Oncor" w:date="2022-10-03T11:00:00Z">
        <w:r w:rsidR="00B0614E">
          <w:t>PUCT</w:t>
        </w:r>
      </w:ins>
      <w:ins w:id="122" w:author="Oncor" w:date="2022-10-31T09:32:00Z">
        <w:r w:rsidR="00237CB0">
          <w:t xml:space="preserve"> and </w:t>
        </w:r>
      </w:ins>
      <w:ins w:id="123" w:author="Oncor" w:date="2022-10-03T11:00:00Z">
        <w:r w:rsidR="00B0614E">
          <w:t>Board D</w:t>
        </w:r>
      </w:ins>
      <w:ins w:id="124" w:author="Oncor" w:date="2022-10-24T14:29:00Z">
        <w:r w:rsidR="00C2438D">
          <w:t>esignat</w:t>
        </w:r>
      </w:ins>
      <w:ins w:id="125" w:author="Oncor" w:date="2022-10-03T11:00:00Z">
        <w:r w:rsidR="00B0614E">
          <w:t>ed</w:t>
        </w:r>
      </w:ins>
      <w:ins w:id="126" w:author="Oncor" w:date="2022-10-03T11:55:00Z">
        <w:r w:rsidR="00F45860">
          <w:t xml:space="preserve"> Priority Revision Requests,</w:t>
        </w:r>
      </w:ins>
      <w:ins w:id="127" w:author="Oncor" w:date="2022-10-03T11:02:00Z">
        <w:r w:rsidR="00B0614E">
          <w:t xml:space="preserve"> the following shall apply</w:t>
        </w:r>
      </w:ins>
      <w:ins w:id="128" w:author="Oncor" w:date="2022-10-03T11:00:00Z">
        <w:r w:rsidR="00B0614E">
          <w:t>:</w:t>
        </w:r>
      </w:ins>
    </w:p>
    <w:p w14:paraId="53C41B3B" w14:textId="3AE38343" w:rsidR="00B0614E" w:rsidRDefault="00B0614E" w:rsidP="00B0614E">
      <w:pPr>
        <w:spacing w:after="240"/>
        <w:ind w:left="1440" w:hanging="720"/>
        <w:rPr>
          <w:ins w:id="129" w:author="Oncor" w:date="2022-10-03T11:26:00Z"/>
        </w:rPr>
      </w:pPr>
      <w:ins w:id="130" w:author="Oncor" w:date="2022-10-03T11:01:00Z">
        <w:r>
          <w:t>(a)</w:t>
        </w:r>
        <w:r>
          <w:tab/>
          <w:t>The</w:t>
        </w:r>
      </w:ins>
      <w:ins w:id="131" w:author="Oncor" w:date="2022-10-03T11:20:00Z">
        <w:r w:rsidR="00C40447">
          <w:t xml:space="preserve"> Revision Request shall be </w:t>
        </w:r>
      </w:ins>
      <w:ins w:id="132" w:author="Oncor" w:date="2022-10-03T11:22:00Z">
        <w:r w:rsidR="00C40447">
          <w:t>reviewed</w:t>
        </w:r>
      </w:ins>
      <w:ins w:id="133" w:author="Oncor" w:date="2022-10-03T11:20:00Z">
        <w:r w:rsidR="00C40447">
          <w:t xml:space="preserve"> at the </w:t>
        </w:r>
      </w:ins>
      <w:ins w:id="134" w:author="Oncor" w:date="2022-10-03T11:22:00Z">
        <w:r w:rsidR="00C40447">
          <w:t>next regularly scheduled TAC meeting</w:t>
        </w:r>
      </w:ins>
      <w:ins w:id="135"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36" w:author="Oncor" w:date="2022-10-03T11:01:00Z"/>
        </w:rPr>
      </w:pPr>
      <w:ins w:id="137" w:author="Oncor" w:date="2022-10-03T11:26:00Z">
        <w:r>
          <w:t>(b)</w:t>
        </w:r>
        <w:r>
          <w:tab/>
          <w:t xml:space="preserve">Upon review, TAC may vote to file comments </w:t>
        </w:r>
      </w:ins>
      <w:ins w:id="138" w:author="Oncor" w:date="2022-10-03T11:28:00Z">
        <w:r>
          <w:t xml:space="preserve">to </w:t>
        </w:r>
      </w:ins>
      <w:ins w:id="139" w:author="Oncor" w:date="2022-10-03T11:26:00Z">
        <w:r>
          <w:t xml:space="preserve">the ERCOT Board </w:t>
        </w:r>
      </w:ins>
      <w:ins w:id="140" w:author="Oncor" w:date="2022-10-03T11:28:00Z">
        <w:r>
          <w:t>recommending approval, rejection</w:t>
        </w:r>
      </w:ins>
      <w:ins w:id="141" w:author="Oncor" w:date="2022-10-03T11:26:00Z">
        <w:r>
          <w:t xml:space="preserve">, </w:t>
        </w:r>
      </w:ins>
      <w:ins w:id="142" w:author="Oncor" w:date="2022-10-31T10:51:00Z">
        <w:r w:rsidR="00135FF7">
          <w:t>o</w:t>
        </w:r>
      </w:ins>
      <w:ins w:id="143" w:author="Oncor" w:date="2022-10-31T10:53:00Z">
        <w:r w:rsidR="00135FF7">
          <w:t>r</w:t>
        </w:r>
      </w:ins>
      <w:ins w:id="144" w:author="Oncor" w:date="2022-10-31T10:51:00Z">
        <w:r w:rsidR="00135FF7">
          <w:t xml:space="preserve"> </w:t>
        </w:r>
      </w:ins>
      <w:ins w:id="145" w:author="Oncor" w:date="2022-10-03T11:26:00Z">
        <w:r>
          <w:t>tabl</w:t>
        </w:r>
      </w:ins>
      <w:ins w:id="146" w:author="Oncor" w:date="2022-10-03T11:28:00Z">
        <w:r>
          <w:t>ing of the</w:t>
        </w:r>
      </w:ins>
      <w:ins w:id="147" w:author="Oncor" w:date="2022-10-03T11:29:00Z">
        <w:r>
          <w:t xml:space="preserve"> Revision Request, however, </w:t>
        </w:r>
      </w:ins>
      <w:ins w:id="148" w:author="Oncor" w:date="2022-10-20T14:35:00Z">
        <w:r w:rsidR="00307F06">
          <w:t>the PUCT</w:t>
        </w:r>
      </w:ins>
      <w:ins w:id="149" w:author="Oncor" w:date="2022-10-31T09:31:00Z">
        <w:r w:rsidR="00237CB0">
          <w:t xml:space="preserve"> and </w:t>
        </w:r>
      </w:ins>
      <w:ins w:id="150" w:author="Oncor" w:date="2022-10-20T14:35:00Z">
        <w:r w:rsidR="00307F06">
          <w:t>Board D</w:t>
        </w:r>
      </w:ins>
      <w:ins w:id="151" w:author="Oncor" w:date="2022-10-24T14:30:00Z">
        <w:r w:rsidR="00C2438D">
          <w:t>esignat</w:t>
        </w:r>
      </w:ins>
      <w:ins w:id="15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53" w:author="Oncor" w:date="2022-10-03T11:01:00Z"/>
        </w:rPr>
      </w:pPr>
      <w:ins w:id="154" w:author="Oncor" w:date="2022-10-03T11:01:00Z">
        <w:r>
          <w:t>(3)</w:t>
        </w:r>
        <w:r>
          <w:tab/>
        </w:r>
      </w:ins>
      <w:ins w:id="155" w:author="Oncor" w:date="2022-10-03T11:55:00Z">
        <w:r w:rsidR="00F45860">
          <w:t xml:space="preserve">For Sponsor-Designated Priority Revision Requests, </w:t>
        </w:r>
      </w:ins>
      <w:ins w:id="156" w:author="Oncor" w:date="2022-10-03T11:02:00Z">
        <w:r>
          <w:t>the following shall apply</w:t>
        </w:r>
      </w:ins>
      <w:ins w:id="157" w:author="Oncor" w:date="2022-10-03T11:01:00Z">
        <w:r>
          <w:t>:</w:t>
        </w:r>
      </w:ins>
    </w:p>
    <w:p w14:paraId="5CED2D8D" w14:textId="71D1EC34" w:rsidR="00B0614E" w:rsidRDefault="00B0614E" w:rsidP="00B0614E">
      <w:pPr>
        <w:spacing w:after="240"/>
        <w:ind w:left="1440" w:hanging="720"/>
        <w:rPr>
          <w:ins w:id="158" w:author="Oncor" w:date="2022-10-03T13:01:00Z"/>
        </w:rPr>
      </w:pPr>
      <w:ins w:id="159" w:author="Oncor" w:date="2022-10-03T11:01:00Z">
        <w:r>
          <w:t>(a)</w:t>
        </w:r>
        <w:r>
          <w:tab/>
          <w:t>The</w:t>
        </w:r>
      </w:ins>
      <w:ins w:id="16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61" w:author="Oncor" w:date="2022-10-03T13:01:00Z">
        <w:r>
          <w:t>(b)</w:t>
        </w:r>
        <w:r>
          <w:tab/>
        </w:r>
      </w:ins>
      <w:ins w:id="162" w:author="Oncor" w:date="2022-10-03T13:04:00Z">
        <w:r>
          <w:t xml:space="preserve">TAC shall consider the </w:t>
        </w:r>
      </w:ins>
      <w:ins w:id="163" w:author="Oncor" w:date="2022-10-03T13:02:00Z">
        <w:r>
          <w:t>Revision Request</w:t>
        </w:r>
      </w:ins>
      <w:ins w:id="164" w:author="Oncor" w:date="2022-10-03T13:06:00Z">
        <w:r w:rsidR="001A2FFC">
          <w:t xml:space="preserve"> pursuant to </w:t>
        </w:r>
      </w:ins>
      <w:ins w:id="165" w:author="Oncor" w:date="2022-10-03T13:02:00Z">
        <w:r w:rsidRPr="00372A88">
          <w:t>21.4.8</w:t>
        </w:r>
      </w:ins>
      <w:ins w:id="166" w:author="Oncor" w:date="2022-10-03T13:06:00Z">
        <w:r w:rsidR="001A2FFC">
          <w:t xml:space="preserve">, </w:t>
        </w:r>
      </w:ins>
      <w:ins w:id="167" w:author="Oncor" w:date="2022-10-03T13:02:00Z">
        <w:r w:rsidRPr="00372A88">
          <w:t>Technical Advisory Committee Vote</w:t>
        </w:r>
      </w:ins>
      <w:ins w:id="168" w:author="Oncor" w:date="2022-10-20T14:35:00Z">
        <w:r w:rsidR="00307F06">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52AEC3"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 xml:space="preserve">-01 </w:t>
    </w:r>
    <w:r w:rsidR="00C44875" w:rsidRPr="00C44875">
      <w:rPr>
        <w:rFonts w:ascii="Arial" w:hAnsi="Arial" w:cs="Arial"/>
        <w:sz w:val="18"/>
      </w:rPr>
      <w:t>Priority Revision Request Process</w:t>
    </w:r>
    <w:r w:rsidR="00C44875">
      <w:rPr>
        <w:rFonts w:ascii="Arial" w:hAnsi="Arial" w:cs="Arial"/>
        <w:sz w:val="18"/>
      </w:rPr>
      <w:t xml:space="preserve"> </w:t>
    </w:r>
    <w:r>
      <w:rPr>
        <w:rFonts w:ascii="Arial" w:hAnsi="Arial" w:cs="Arial"/>
        <w:sz w:val="18"/>
      </w:rPr>
      <w:t>1122</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E08A9"/>
    <w:rsid w:val="002F1EDD"/>
    <w:rsid w:val="003013F2"/>
    <w:rsid w:val="0030232A"/>
    <w:rsid w:val="0030694A"/>
    <w:rsid w:val="003069F4"/>
    <w:rsid w:val="00307F06"/>
    <w:rsid w:val="00360920"/>
    <w:rsid w:val="00372A88"/>
    <w:rsid w:val="00384709"/>
    <w:rsid w:val="00386C35"/>
    <w:rsid w:val="00396DA0"/>
    <w:rsid w:val="003A3D77"/>
    <w:rsid w:val="003B5AED"/>
    <w:rsid w:val="003C6B7B"/>
    <w:rsid w:val="003D415E"/>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2759"/>
    <w:rsid w:val="00CC4F39"/>
    <w:rsid w:val="00CD544C"/>
    <w:rsid w:val="00CF4256"/>
    <w:rsid w:val="00CF73CA"/>
    <w:rsid w:val="00D04FE8"/>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1625</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2023-01-03T16:24:00Z</dcterms:created>
  <dcterms:modified xsi:type="dcterms:W3CDTF">2023-01-03T16:24:00Z</dcterms:modified>
</cp:coreProperties>
</file>