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D9EE962"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0" w:author="ERCOT" w:date="2022-10-31T17:15:00Z">
        <w:r w:rsidR="00C8656F" w:rsidDel="009800C9">
          <w:rPr>
            <w:sz w:val="32"/>
            <w:szCs w:val="32"/>
          </w:rPr>
          <w:delText>4</w:delText>
        </w:r>
      </w:del>
      <w:ins w:id="1" w:author="ERCOT" w:date="2022-10-31T17:15:00Z">
        <w:r w:rsidR="00C36324">
          <w:rPr>
            <w:sz w:val="32"/>
            <w:szCs w:val="32"/>
          </w:rPr>
          <w:t>X</w:t>
        </w:r>
      </w:ins>
      <w:r w:rsidR="00426BBD">
        <w:rPr>
          <w:sz w:val="32"/>
          <w:szCs w:val="32"/>
        </w:rPr>
        <w:t>/</w:t>
      </w:r>
      <w:del w:id="2" w:author="ERCOT" w:date="2022-10-31T17:15:00Z">
        <w:r w:rsidR="00C8656F" w:rsidDel="009800C9">
          <w:rPr>
            <w:sz w:val="32"/>
            <w:szCs w:val="32"/>
          </w:rPr>
          <w:delText>28</w:delText>
        </w:r>
      </w:del>
      <w:ins w:id="3" w:author="ERCOT" w:date="2022-10-31T17:15:00Z">
        <w:r w:rsidR="00C36324">
          <w:rPr>
            <w:sz w:val="32"/>
            <w:szCs w:val="32"/>
          </w:rPr>
          <w:t>XX</w:t>
        </w:r>
      </w:ins>
      <w:r w:rsidR="00426BBD">
        <w:rPr>
          <w:sz w:val="32"/>
          <w:szCs w:val="32"/>
        </w:rPr>
        <w:t>/</w:t>
      </w:r>
      <w:ins w:id="4" w:author="ERCOT" w:date="2022-10-31T17:15:00Z">
        <w:r w:rsidR="00C36324">
          <w:rPr>
            <w:sz w:val="32"/>
            <w:szCs w:val="32"/>
          </w:rPr>
          <w:t>XXXX</w:t>
        </w:r>
      </w:ins>
      <w:del w:id="5" w:author="ERCOT" w:date="2022-10-31T17:15:00Z">
        <w:r w:rsidR="00426BBD" w:rsidDel="009800C9">
          <w:rPr>
            <w:sz w:val="32"/>
            <w:szCs w:val="32"/>
          </w:rPr>
          <w:delText>202</w:delText>
        </w:r>
        <w:r w:rsidR="00C8656F" w:rsidDel="009800C9">
          <w:rPr>
            <w:sz w:val="32"/>
            <w:szCs w:val="32"/>
          </w:rPr>
          <w:delText>2</w:delText>
        </w:r>
      </w:del>
    </w:p>
    <w:p w14:paraId="51CCD585" w14:textId="0E04DFBD" w:rsidR="00D62FE5" w:rsidRPr="00D62FE5" w:rsidRDefault="00D62FE5">
      <w:pPr>
        <w:pStyle w:val="BodyTextIndent"/>
        <w:jc w:val="center"/>
        <w:rPr>
          <w:sz w:val="32"/>
          <w:szCs w:val="32"/>
        </w:rPr>
      </w:pPr>
      <w:r w:rsidRPr="00F90EF2">
        <w:rPr>
          <w:sz w:val="32"/>
          <w:szCs w:val="32"/>
        </w:rPr>
        <w:t xml:space="preserve">Effective Date of </w:t>
      </w:r>
      <w:del w:id="6" w:author="ERCOT" w:date="2022-10-31T17:15:00Z">
        <w:r w:rsidR="00782438" w:rsidDel="00C36324">
          <w:rPr>
            <w:sz w:val="32"/>
            <w:szCs w:val="32"/>
          </w:rPr>
          <w:delText>5</w:delText>
        </w:r>
      </w:del>
      <w:ins w:id="7" w:author="ERCOT" w:date="2022-10-31T17:15:00Z">
        <w:r w:rsidR="00C36324">
          <w:rPr>
            <w:sz w:val="32"/>
            <w:szCs w:val="32"/>
          </w:rPr>
          <w:t>1</w:t>
        </w:r>
      </w:ins>
      <w:r w:rsidR="00782438">
        <w:rPr>
          <w:sz w:val="32"/>
          <w:szCs w:val="32"/>
        </w:rPr>
        <w:t>/</w:t>
      </w:r>
      <w:del w:id="8" w:author="ERCOT" w:date="2022-10-31T17:15:00Z">
        <w:r w:rsidR="00782438" w:rsidDel="00C36324">
          <w:rPr>
            <w:sz w:val="32"/>
            <w:szCs w:val="32"/>
          </w:rPr>
          <w:delText>27</w:delText>
        </w:r>
      </w:del>
      <w:ins w:id="9" w:author="ERCOT" w:date="2022-10-31T17:15:00Z">
        <w:r w:rsidR="00C36324">
          <w:rPr>
            <w:sz w:val="32"/>
            <w:szCs w:val="32"/>
          </w:rPr>
          <w:t>1</w:t>
        </w:r>
      </w:ins>
      <w:r w:rsidRPr="00F90EF2">
        <w:rPr>
          <w:sz w:val="32"/>
          <w:szCs w:val="32"/>
        </w:rPr>
        <w:t>/</w:t>
      </w:r>
      <w:r w:rsidR="006F34CB" w:rsidRPr="00F90EF2">
        <w:rPr>
          <w:sz w:val="32"/>
          <w:szCs w:val="32"/>
        </w:rPr>
        <w:t>20</w:t>
      </w:r>
      <w:r w:rsidR="00032A17">
        <w:rPr>
          <w:sz w:val="32"/>
          <w:szCs w:val="32"/>
        </w:rPr>
        <w:t>2</w:t>
      </w:r>
      <w:del w:id="10" w:author="ERCOT" w:date="2022-10-31T17:15:00Z">
        <w:r w:rsidR="000B6B05" w:rsidDel="00C36324">
          <w:rPr>
            <w:sz w:val="32"/>
            <w:szCs w:val="32"/>
          </w:rPr>
          <w:delText>2</w:delText>
        </w:r>
      </w:del>
      <w:ins w:id="11" w:author="ERCOT" w:date="2022-10-31T17:15:00Z">
        <w:r w:rsidR="00C36324">
          <w:rPr>
            <w:sz w:val="32"/>
            <w:szCs w:val="32"/>
          </w:rPr>
          <w:t>3</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7645675E" w14:textId="4DE54763" w:rsidR="001B0813"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19506472" w:history="1">
        <w:r w:rsidR="001B0813" w:rsidRPr="00E277AF">
          <w:rPr>
            <w:rStyle w:val="Hyperlink"/>
            <w:noProof/>
          </w:rPr>
          <w:t>Introduction</w:t>
        </w:r>
        <w:r w:rsidR="001B0813">
          <w:rPr>
            <w:noProof/>
            <w:webHidden/>
          </w:rPr>
          <w:tab/>
        </w:r>
        <w:r w:rsidR="001B0813">
          <w:rPr>
            <w:noProof/>
            <w:webHidden/>
          </w:rPr>
          <w:fldChar w:fldCharType="begin"/>
        </w:r>
        <w:r w:rsidR="001B0813">
          <w:rPr>
            <w:noProof/>
            <w:webHidden/>
          </w:rPr>
          <w:instrText xml:space="preserve"> PAGEREF _Toc119506472 \h </w:instrText>
        </w:r>
        <w:r w:rsidR="001B0813">
          <w:rPr>
            <w:noProof/>
            <w:webHidden/>
          </w:rPr>
        </w:r>
        <w:r w:rsidR="001B0813">
          <w:rPr>
            <w:noProof/>
            <w:webHidden/>
          </w:rPr>
          <w:fldChar w:fldCharType="separate"/>
        </w:r>
        <w:r w:rsidR="001B0813">
          <w:rPr>
            <w:noProof/>
            <w:webHidden/>
          </w:rPr>
          <w:t>2</w:t>
        </w:r>
        <w:r w:rsidR="001B0813">
          <w:rPr>
            <w:noProof/>
            <w:webHidden/>
          </w:rPr>
          <w:fldChar w:fldCharType="end"/>
        </w:r>
      </w:hyperlink>
    </w:p>
    <w:p w14:paraId="5F9B7E6D" w14:textId="27926430" w:rsidR="001B0813" w:rsidRDefault="00D5453D">
      <w:pPr>
        <w:pStyle w:val="TOC3"/>
        <w:tabs>
          <w:tab w:val="right" w:leader="dot" w:pos="9350"/>
        </w:tabs>
        <w:rPr>
          <w:rFonts w:asciiTheme="minorHAnsi" w:eastAsiaTheme="minorEastAsia" w:hAnsiTheme="minorHAnsi" w:cstheme="minorBidi"/>
          <w:smallCaps w:val="0"/>
          <w:noProof/>
          <w:sz w:val="22"/>
          <w:szCs w:val="22"/>
        </w:rPr>
      </w:pPr>
      <w:hyperlink w:anchor="_Toc119506473" w:history="1">
        <w:r w:rsidR="001B0813" w:rsidRPr="00E277AF">
          <w:rPr>
            <w:rStyle w:val="Hyperlink"/>
            <w:noProof/>
          </w:rPr>
          <w:t>Regulation Service Requirement Details</w:t>
        </w:r>
        <w:r w:rsidR="001B0813">
          <w:rPr>
            <w:noProof/>
            <w:webHidden/>
          </w:rPr>
          <w:tab/>
        </w:r>
        <w:r w:rsidR="001B0813">
          <w:rPr>
            <w:noProof/>
            <w:webHidden/>
          </w:rPr>
          <w:fldChar w:fldCharType="begin"/>
        </w:r>
        <w:r w:rsidR="001B0813">
          <w:rPr>
            <w:noProof/>
            <w:webHidden/>
          </w:rPr>
          <w:instrText xml:space="preserve"> PAGEREF _Toc119506473 \h </w:instrText>
        </w:r>
        <w:r w:rsidR="001B0813">
          <w:rPr>
            <w:noProof/>
            <w:webHidden/>
          </w:rPr>
        </w:r>
        <w:r w:rsidR="001B0813">
          <w:rPr>
            <w:noProof/>
            <w:webHidden/>
          </w:rPr>
          <w:fldChar w:fldCharType="separate"/>
        </w:r>
        <w:r w:rsidR="001B0813">
          <w:rPr>
            <w:noProof/>
            <w:webHidden/>
          </w:rPr>
          <w:t>3</w:t>
        </w:r>
        <w:r w:rsidR="001B0813">
          <w:rPr>
            <w:noProof/>
            <w:webHidden/>
          </w:rPr>
          <w:fldChar w:fldCharType="end"/>
        </w:r>
      </w:hyperlink>
    </w:p>
    <w:p w14:paraId="6B4E1069" w14:textId="697C812F" w:rsidR="001B0813" w:rsidRDefault="00D5453D">
      <w:pPr>
        <w:pStyle w:val="TOC3"/>
        <w:tabs>
          <w:tab w:val="right" w:leader="dot" w:pos="9350"/>
        </w:tabs>
        <w:rPr>
          <w:rFonts w:asciiTheme="minorHAnsi" w:eastAsiaTheme="minorEastAsia" w:hAnsiTheme="minorHAnsi" w:cstheme="minorBidi"/>
          <w:smallCaps w:val="0"/>
          <w:noProof/>
          <w:sz w:val="22"/>
          <w:szCs w:val="22"/>
        </w:rPr>
      </w:pPr>
      <w:hyperlink w:anchor="_Toc119506474" w:history="1">
        <w:r w:rsidR="001B0813" w:rsidRPr="00E277AF">
          <w:rPr>
            <w:rStyle w:val="Hyperlink"/>
            <w:noProof/>
          </w:rPr>
          <w:t>Non-Spinning Reserve (Non-Spin) Requirement Details</w:t>
        </w:r>
        <w:r w:rsidR="001B0813">
          <w:rPr>
            <w:noProof/>
            <w:webHidden/>
          </w:rPr>
          <w:tab/>
        </w:r>
        <w:r w:rsidR="001B0813">
          <w:rPr>
            <w:noProof/>
            <w:webHidden/>
          </w:rPr>
          <w:fldChar w:fldCharType="begin"/>
        </w:r>
        <w:r w:rsidR="001B0813">
          <w:rPr>
            <w:noProof/>
            <w:webHidden/>
          </w:rPr>
          <w:instrText xml:space="preserve"> PAGEREF _Toc119506474 \h </w:instrText>
        </w:r>
        <w:r w:rsidR="001B0813">
          <w:rPr>
            <w:noProof/>
            <w:webHidden/>
          </w:rPr>
        </w:r>
        <w:r w:rsidR="001B0813">
          <w:rPr>
            <w:noProof/>
            <w:webHidden/>
          </w:rPr>
          <w:fldChar w:fldCharType="separate"/>
        </w:r>
        <w:r w:rsidR="001B0813">
          <w:rPr>
            <w:noProof/>
            <w:webHidden/>
          </w:rPr>
          <w:t>9</w:t>
        </w:r>
        <w:r w:rsidR="001B0813">
          <w:rPr>
            <w:noProof/>
            <w:webHidden/>
          </w:rPr>
          <w:fldChar w:fldCharType="end"/>
        </w:r>
      </w:hyperlink>
    </w:p>
    <w:p w14:paraId="2CD86CCE" w14:textId="018EEA5F" w:rsidR="001B0813" w:rsidRDefault="00D5453D">
      <w:pPr>
        <w:pStyle w:val="TOC3"/>
        <w:tabs>
          <w:tab w:val="right" w:leader="dot" w:pos="9350"/>
        </w:tabs>
        <w:rPr>
          <w:rFonts w:asciiTheme="minorHAnsi" w:eastAsiaTheme="minorEastAsia" w:hAnsiTheme="minorHAnsi" w:cstheme="minorBidi"/>
          <w:smallCaps w:val="0"/>
          <w:noProof/>
          <w:sz w:val="22"/>
          <w:szCs w:val="22"/>
        </w:rPr>
      </w:pPr>
      <w:hyperlink w:anchor="_Toc119506475" w:history="1">
        <w:r w:rsidR="001B0813" w:rsidRPr="00E277AF">
          <w:rPr>
            <w:rStyle w:val="Hyperlink"/>
            <w:noProof/>
          </w:rPr>
          <w:t>Responsive Reserve (RRS) Requirement Details</w:t>
        </w:r>
        <w:r w:rsidR="001B0813">
          <w:rPr>
            <w:noProof/>
            <w:webHidden/>
          </w:rPr>
          <w:tab/>
        </w:r>
        <w:r w:rsidR="001B0813">
          <w:rPr>
            <w:noProof/>
            <w:webHidden/>
          </w:rPr>
          <w:fldChar w:fldCharType="begin"/>
        </w:r>
        <w:r w:rsidR="001B0813">
          <w:rPr>
            <w:noProof/>
            <w:webHidden/>
          </w:rPr>
          <w:instrText xml:space="preserve"> PAGEREF _Toc119506475 \h </w:instrText>
        </w:r>
        <w:r w:rsidR="001B0813">
          <w:rPr>
            <w:noProof/>
            <w:webHidden/>
          </w:rPr>
        </w:r>
        <w:r w:rsidR="001B0813">
          <w:rPr>
            <w:noProof/>
            <w:webHidden/>
          </w:rPr>
          <w:fldChar w:fldCharType="separate"/>
        </w:r>
        <w:r w:rsidR="001B0813">
          <w:rPr>
            <w:noProof/>
            <w:webHidden/>
          </w:rPr>
          <w:t>15</w:t>
        </w:r>
        <w:r w:rsidR="001B0813">
          <w:rPr>
            <w:noProof/>
            <w:webHidden/>
          </w:rPr>
          <w:fldChar w:fldCharType="end"/>
        </w:r>
      </w:hyperlink>
    </w:p>
    <w:p w14:paraId="05D2DA9B" w14:textId="1AB8E592" w:rsidR="001B0813" w:rsidRDefault="00D5453D">
      <w:pPr>
        <w:pStyle w:val="TOC3"/>
        <w:tabs>
          <w:tab w:val="right" w:leader="dot" w:pos="9350"/>
        </w:tabs>
        <w:rPr>
          <w:rFonts w:asciiTheme="minorHAnsi" w:eastAsiaTheme="minorEastAsia" w:hAnsiTheme="minorHAnsi" w:cstheme="minorBidi"/>
          <w:smallCaps w:val="0"/>
          <w:noProof/>
          <w:sz w:val="22"/>
          <w:szCs w:val="22"/>
        </w:rPr>
      </w:pPr>
      <w:hyperlink w:anchor="_Toc119506476" w:history="1">
        <w:r w:rsidR="001B0813" w:rsidRPr="00E277AF">
          <w:rPr>
            <w:rStyle w:val="Hyperlink"/>
            <w:noProof/>
          </w:rPr>
          <w:t>ERCOT Contingency Reserve Service (ECRS) Details</w:t>
        </w:r>
        <w:r w:rsidR="001B0813">
          <w:rPr>
            <w:noProof/>
            <w:webHidden/>
          </w:rPr>
          <w:tab/>
        </w:r>
        <w:r w:rsidR="001B0813">
          <w:rPr>
            <w:noProof/>
            <w:webHidden/>
          </w:rPr>
          <w:fldChar w:fldCharType="begin"/>
        </w:r>
        <w:r w:rsidR="001B0813">
          <w:rPr>
            <w:noProof/>
            <w:webHidden/>
          </w:rPr>
          <w:instrText xml:space="preserve"> PAGEREF _Toc119506476 \h </w:instrText>
        </w:r>
        <w:r w:rsidR="001B0813">
          <w:rPr>
            <w:noProof/>
            <w:webHidden/>
          </w:rPr>
        </w:r>
        <w:r w:rsidR="001B0813">
          <w:rPr>
            <w:noProof/>
            <w:webHidden/>
          </w:rPr>
          <w:fldChar w:fldCharType="separate"/>
        </w:r>
        <w:r w:rsidR="001B0813">
          <w:rPr>
            <w:noProof/>
            <w:webHidden/>
          </w:rPr>
          <w:t>16</w:t>
        </w:r>
        <w:r w:rsidR="001B0813">
          <w:rPr>
            <w:noProof/>
            <w:webHidden/>
          </w:rPr>
          <w:fldChar w:fldCharType="end"/>
        </w:r>
      </w:hyperlink>
    </w:p>
    <w:p w14:paraId="3CE33AE1" w14:textId="05190F8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2" w:name="_Toc119506472"/>
      <w:r>
        <w:lastRenderedPageBreak/>
        <w:t>Introduction</w:t>
      </w:r>
      <w:bookmarkEnd w:id="12"/>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3" w:name="_Toc342049962"/>
      <w:r>
        <w:br w:type="page"/>
      </w:r>
      <w:bookmarkStart w:id="14" w:name="_Toc119506473"/>
      <w:r w:rsidR="00B320AB" w:rsidRPr="003A24F9">
        <w:t xml:space="preserve">Regulation </w:t>
      </w:r>
      <w:r w:rsidR="00070BB4" w:rsidRPr="003A24F9">
        <w:t>Service</w:t>
      </w:r>
      <w:r w:rsidR="00B320AB" w:rsidRPr="003A24F9">
        <w:t xml:space="preserve"> Requirement Details</w:t>
      </w:r>
      <w:bookmarkEnd w:id="13"/>
      <w:bookmarkEnd w:id="14"/>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3B873F09"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w:t>
      </w:r>
      <w:del w:id="15" w:author="ERCOT 111722" w:date="2022-11-17T13:44:00Z">
        <w:r w:rsidRPr="003A24F9" w:rsidDel="00B52EA9">
          <w:rPr>
            <w:iCs/>
            <w:szCs w:val="20"/>
          </w:rPr>
          <w:delText xml:space="preserve">Asset </w:delText>
        </w:r>
      </w:del>
      <w:r w:rsidRPr="003A24F9">
        <w:rPr>
          <w:iCs/>
          <w:szCs w:val="20"/>
        </w:rPr>
        <w:t xml:space="preserve">Registration </w:t>
      </w:r>
      <w:del w:id="16" w:author="ERCOT 111722" w:date="2022-11-17T13:44:00Z">
        <w:r w:rsidRPr="003A24F9" w:rsidDel="00B52EA9">
          <w:rPr>
            <w:iCs/>
            <w:szCs w:val="20"/>
          </w:rPr>
          <w:delText xml:space="preserve">Form (RARF) </w:delText>
        </w:r>
      </w:del>
      <w:r w:rsidRPr="003A24F9">
        <w:rPr>
          <w:iCs/>
          <w:szCs w:val="20"/>
        </w:rPr>
        <w:t xml:space="preserve">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70"/>
        <w:gridCol w:w="570"/>
        <w:gridCol w:w="570"/>
        <w:gridCol w:w="570"/>
        <w:gridCol w:w="570"/>
        <w:gridCol w:w="570"/>
        <w:gridCol w:w="570"/>
        <w:gridCol w:w="570"/>
        <w:gridCol w:w="570"/>
        <w:gridCol w:w="570"/>
        <w:gridCol w:w="570"/>
        <w:gridCol w:w="572"/>
        <w:gridCol w:w="574"/>
        <w:gridCol w:w="570"/>
        <w:gridCol w:w="570"/>
        <w:gridCol w:w="570"/>
        <w:gridCol w:w="570"/>
        <w:gridCol w:w="574"/>
        <w:gridCol w:w="574"/>
        <w:gridCol w:w="570"/>
        <w:gridCol w:w="570"/>
        <w:gridCol w:w="570"/>
        <w:gridCol w:w="570"/>
        <w:gridCol w:w="590"/>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B457AF" w:rsidRPr="00CC576E" w14:paraId="72D5D23B"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B457AF" w:rsidRPr="0012615F" w:rsidRDefault="00B457AF" w:rsidP="00B457AF">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29CB1240" w:rsidR="00B457AF" w:rsidRPr="00ED4D8D" w:rsidRDefault="00B457AF" w:rsidP="00B457AF">
            <w:pPr>
              <w:widowControl/>
              <w:autoSpaceDE/>
              <w:autoSpaceDN/>
              <w:adjustRightInd/>
              <w:jc w:val="center"/>
              <w:rPr>
                <w:bCs/>
                <w:sz w:val="22"/>
                <w:szCs w:val="22"/>
              </w:rPr>
            </w:pPr>
            <w:ins w:id="20" w:author="ERCOT" w:date="2022-10-31T17:17:00Z">
              <w:r w:rsidRPr="00ED4D8D">
                <w:rPr>
                  <w:sz w:val="22"/>
                  <w:szCs w:val="22"/>
                </w:rPr>
                <w:t>1.3</w:t>
              </w:r>
            </w:ins>
            <w:del w:id="21"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6F291083" w:rsidR="00B457AF" w:rsidRPr="00ED4D8D" w:rsidRDefault="00B457AF" w:rsidP="00B457AF">
            <w:pPr>
              <w:widowControl/>
              <w:autoSpaceDE/>
              <w:autoSpaceDN/>
              <w:adjustRightInd/>
              <w:jc w:val="center"/>
              <w:rPr>
                <w:bCs/>
                <w:sz w:val="22"/>
                <w:szCs w:val="22"/>
              </w:rPr>
            </w:pPr>
            <w:ins w:id="22" w:author="ERCOT" w:date="2022-10-31T17:17:00Z">
              <w:r w:rsidRPr="00ED4D8D">
                <w:rPr>
                  <w:sz w:val="22"/>
                  <w:szCs w:val="22"/>
                </w:rPr>
                <w:t>1.2</w:t>
              </w:r>
            </w:ins>
            <w:del w:id="23" w:author="ERCOT" w:date="2022-10-31T17:17:00Z">
              <w:r w:rsidRPr="00ED4D8D" w:rsidDel="00BE117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53026CA2" w:rsidR="00B457AF" w:rsidRPr="00ED4D8D" w:rsidRDefault="00B457AF" w:rsidP="00A7655B">
            <w:pPr>
              <w:widowControl/>
              <w:autoSpaceDE/>
              <w:autoSpaceDN/>
              <w:adjustRightInd/>
              <w:jc w:val="center"/>
              <w:rPr>
                <w:bCs/>
                <w:sz w:val="22"/>
                <w:szCs w:val="22"/>
              </w:rPr>
            </w:pPr>
            <w:ins w:id="24" w:author="ERCOT" w:date="2022-10-31T17:17:00Z">
              <w:r w:rsidRPr="00ED4D8D">
                <w:rPr>
                  <w:sz w:val="22"/>
                  <w:szCs w:val="22"/>
                </w:rPr>
                <w:t>1.4</w:t>
              </w:r>
            </w:ins>
            <w:del w:id="25" w:author="ERCOT" w:date="2022-10-31T17:17:00Z">
              <w:r w:rsidRPr="00ED4D8D" w:rsidDel="00BE1172">
                <w:rPr>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0811C0EE" w:rsidR="00B457AF" w:rsidRPr="00ED4D8D" w:rsidRDefault="00B457AF" w:rsidP="00E05571">
            <w:pPr>
              <w:widowControl/>
              <w:autoSpaceDE/>
              <w:autoSpaceDN/>
              <w:adjustRightInd/>
              <w:jc w:val="center"/>
              <w:rPr>
                <w:bCs/>
                <w:sz w:val="22"/>
                <w:szCs w:val="22"/>
              </w:rPr>
            </w:pPr>
            <w:ins w:id="26" w:author="ERCOT" w:date="2022-10-31T17:17:00Z">
              <w:r w:rsidRPr="00ED4D8D">
                <w:rPr>
                  <w:sz w:val="22"/>
                  <w:szCs w:val="22"/>
                </w:rPr>
                <w:t>1.6</w:t>
              </w:r>
            </w:ins>
            <w:del w:id="27"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598B3A01" w:rsidR="00B457AF" w:rsidRPr="00ED4D8D" w:rsidRDefault="00B457AF" w:rsidP="00E810E5">
            <w:pPr>
              <w:widowControl/>
              <w:autoSpaceDE/>
              <w:autoSpaceDN/>
              <w:adjustRightInd/>
              <w:jc w:val="center"/>
              <w:rPr>
                <w:bCs/>
                <w:sz w:val="22"/>
                <w:szCs w:val="22"/>
              </w:rPr>
            </w:pPr>
            <w:ins w:id="28" w:author="ERCOT" w:date="2022-10-31T17:17:00Z">
              <w:r w:rsidRPr="00ED4D8D">
                <w:rPr>
                  <w:sz w:val="22"/>
                  <w:szCs w:val="22"/>
                </w:rPr>
                <w:t>1.8</w:t>
              </w:r>
            </w:ins>
            <w:del w:id="29"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3F489484" w:rsidR="00B457AF" w:rsidRPr="00ED4D8D" w:rsidRDefault="00B457AF" w:rsidP="0040715F">
            <w:pPr>
              <w:widowControl/>
              <w:autoSpaceDE/>
              <w:autoSpaceDN/>
              <w:adjustRightInd/>
              <w:jc w:val="center"/>
              <w:rPr>
                <w:bCs/>
                <w:sz w:val="22"/>
                <w:szCs w:val="22"/>
              </w:rPr>
            </w:pPr>
            <w:ins w:id="30" w:author="ERCOT" w:date="2022-10-31T17:17:00Z">
              <w:r w:rsidRPr="00ED4D8D">
                <w:rPr>
                  <w:sz w:val="22"/>
                  <w:szCs w:val="22"/>
                </w:rPr>
                <w:t>1.0</w:t>
              </w:r>
            </w:ins>
            <w:del w:id="31"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7BD07515" w:rsidR="00B457AF" w:rsidRPr="00ED4D8D" w:rsidRDefault="00B457AF" w:rsidP="00CA359D">
            <w:pPr>
              <w:widowControl/>
              <w:autoSpaceDE/>
              <w:autoSpaceDN/>
              <w:adjustRightInd/>
              <w:jc w:val="center"/>
              <w:rPr>
                <w:bCs/>
                <w:sz w:val="22"/>
                <w:szCs w:val="22"/>
              </w:rPr>
            </w:pPr>
            <w:ins w:id="32" w:author="ERCOT" w:date="2022-10-31T17:17:00Z">
              <w:r w:rsidRPr="00ED4D8D">
                <w:rPr>
                  <w:sz w:val="22"/>
                  <w:szCs w:val="22"/>
                </w:rPr>
                <w:t>1.8</w:t>
              </w:r>
            </w:ins>
            <w:del w:id="33" w:author="ERCOT" w:date="2022-10-31T17:17:00Z">
              <w:r w:rsidRPr="00ED4D8D" w:rsidDel="00BE117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3E332417" w:rsidR="00B457AF" w:rsidRPr="00ED4D8D" w:rsidRDefault="00B457AF" w:rsidP="00B77501">
            <w:pPr>
              <w:widowControl/>
              <w:autoSpaceDE/>
              <w:autoSpaceDN/>
              <w:adjustRightInd/>
              <w:jc w:val="center"/>
              <w:rPr>
                <w:bCs/>
                <w:sz w:val="22"/>
                <w:szCs w:val="22"/>
              </w:rPr>
            </w:pPr>
            <w:ins w:id="34" w:author="ERCOT" w:date="2022-10-31T17:17:00Z">
              <w:r w:rsidRPr="00ED4D8D">
                <w:rPr>
                  <w:sz w:val="22"/>
                  <w:szCs w:val="22"/>
                </w:rPr>
                <w:t>1.8</w:t>
              </w:r>
            </w:ins>
            <w:del w:id="35" w:author="ERCOT" w:date="2022-10-31T17:17:00Z">
              <w:r w:rsidRPr="00ED4D8D" w:rsidDel="00BE117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4BCFF4B2" w:rsidR="00B457AF" w:rsidRPr="00ED4D8D" w:rsidRDefault="00B457AF" w:rsidP="00B77501">
            <w:pPr>
              <w:widowControl/>
              <w:autoSpaceDE/>
              <w:autoSpaceDN/>
              <w:adjustRightInd/>
              <w:jc w:val="center"/>
              <w:rPr>
                <w:bCs/>
                <w:sz w:val="22"/>
                <w:szCs w:val="22"/>
              </w:rPr>
            </w:pPr>
            <w:ins w:id="36" w:author="ERCOT" w:date="2022-10-31T17:17:00Z">
              <w:r w:rsidRPr="00ED4D8D">
                <w:rPr>
                  <w:sz w:val="22"/>
                  <w:szCs w:val="22"/>
                </w:rPr>
                <w:t>3.1</w:t>
              </w:r>
            </w:ins>
            <w:del w:id="37" w:author="ERCOT" w:date="2022-10-31T17:17:00Z">
              <w:r w:rsidRPr="00ED4D8D" w:rsidDel="00BE117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6D82E2C9" w:rsidR="00B457AF" w:rsidRPr="00ED4D8D" w:rsidRDefault="00B457AF" w:rsidP="00B77501">
            <w:pPr>
              <w:widowControl/>
              <w:autoSpaceDE/>
              <w:autoSpaceDN/>
              <w:adjustRightInd/>
              <w:jc w:val="center"/>
              <w:rPr>
                <w:bCs/>
                <w:sz w:val="22"/>
                <w:szCs w:val="22"/>
              </w:rPr>
            </w:pPr>
            <w:ins w:id="38" w:author="ERCOT" w:date="2022-10-31T17:17:00Z">
              <w:r w:rsidRPr="00ED4D8D">
                <w:rPr>
                  <w:sz w:val="22"/>
                  <w:szCs w:val="22"/>
                </w:rPr>
                <w:t>2.1</w:t>
              </w:r>
            </w:ins>
            <w:del w:id="39" w:author="ERCOT" w:date="2022-10-31T17:17:00Z">
              <w:r w:rsidRPr="00ED4D8D" w:rsidDel="00BE117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19C93F1C" w:rsidR="00B457AF" w:rsidRPr="00ED4D8D" w:rsidRDefault="00B457AF" w:rsidP="00B77501">
            <w:pPr>
              <w:widowControl/>
              <w:autoSpaceDE/>
              <w:autoSpaceDN/>
              <w:adjustRightInd/>
              <w:jc w:val="center"/>
              <w:rPr>
                <w:bCs/>
                <w:sz w:val="22"/>
                <w:szCs w:val="22"/>
              </w:rPr>
            </w:pPr>
            <w:ins w:id="40" w:author="ERCOT" w:date="2022-10-31T17:17:00Z">
              <w:r w:rsidRPr="00ED4D8D">
                <w:rPr>
                  <w:sz w:val="22"/>
                  <w:szCs w:val="22"/>
                </w:rPr>
                <w:t>1.2</w:t>
              </w:r>
            </w:ins>
            <w:del w:id="41" w:author="ERCOT" w:date="2022-10-31T17:17:00Z">
              <w:r w:rsidRPr="00ED4D8D" w:rsidDel="00BE1172">
                <w:rPr>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496CD034" w:rsidR="00B457AF" w:rsidRPr="00ED4D8D" w:rsidRDefault="00B457AF" w:rsidP="00B77501">
            <w:pPr>
              <w:widowControl/>
              <w:autoSpaceDE/>
              <w:autoSpaceDN/>
              <w:adjustRightInd/>
              <w:jc w:val="center"/>
              <w:rPr>
                <w:bCs/>
                <w:sz w:val="22"/>
                <w:szCs w:val="22"/>
              </w:rPr>
            </w:pPr>
            <w:ins w:id="42" w:author="ERCOT" w:date="2022-10-31T17:17:00Z">
              <w:r w:rsidRPr="00ED4D8D">
                <w:rPr>
                  <w:sz w:val="22"/>
                  <w:szCs w:val="22"/>
                </w:rPr>
                <w:t>1.4</w:t>
              </w:r>
            </w:ins>
            <w:del w:id="43" w:author="ERCOT" w:date="2022-10-31T17:17:00Z">
              <w:r w:rsidRPr="00ED4D8D" w:rsidDel="00BE1172">
                <w:rPr>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2FAC0856" w:rsidR="00B457AF" w:rsidRPr="00ED4D8D" w:rsidRDefault="00B457AF" w:rsidP="00B77501">
            <w:pPr>
              <w:widowControl/>
              <w:autoSpaceDE/>
              <w:autoSpaceDN/>
              <w:adjustRightInd/>
              <w:jc w:val="center"/>
              <w:rPr>
                <w:bCs/>
                <w:sz w:val="22"/>
                <w:szCs w:val="22"/>
              </w:rPr>
            </w:pPr>
            <w:ins w:id="44" w:author="ERCOT" w:date="2022-10-31T17:17:00Z">
              <w:r w:rsidRPr="00ED4D8D">
                <w:rPr>
                  <w:sz w:val="22"/>
                  <w:szCs w:val="22"/>
                </w:rPr>
                <w:t>1.5</w:t>
              </w:r>
            </w:ins>
            <w:del w:id="45" w:author="ERCOT" w:date="2022-10-31T17:17:00Z">
              <w:r w:rsidRPr="00ED4D8D" w:rsidDel="00BE117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2D5AE956" w:rsidR="00B457AF" w:rsidRPr="00ED4D8D" w:rsidRDefault="00B457AF" w:rsidP="00B77501">
            <w:pPr>
              <w:widowControl/>
              <w:autoSpaceDE/>
              <w:autoSpaceDN/>
              <w:adjustRightInd/>
              <w:jc w:val="center"/>
              <w:rPr>
                <w:bCs/>
                <w:sz w:val="22"/>
                <w:szCs w:val="22"/>
              </w:rPr>
            </w:pPr>
            <w:ins w:id="46" w:author="ERCOT" w:date="2022-10-31T17:17:00Z">
              <w:r w:rsidRPr="00ED4D8D">
                <w:rPr>
                  <w:sz w:val="22"/>
                  <w:szCs w:val="22"/>
                </w:rPr>
                <w:t>1.7</w:t>
              </w:r>
            </w:ins>
            <w:del w:id="47" w:author="ERCOT" w:date="2022-10-31T17:17:00Z">
              <w:r w:rsidRPr="00ED4D8D" w:rsidDel="00BE117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56031B21" w:rsidR="00B457AF" w:rsidRPr="00ED4D8D" w:rsidRDefault="00B457AF" w:rsidP="00B77501">
            <w:pPr>
              <w:widowControl/>
              <w:autoSpaceDE/>
              <w:autoSpaceDN/>
              <w:adjustRightInd/>
              <w:jc w:val="center"/>
              <w:rPr>
                <w:bCs/>
                <w:sz w:val="22"/>
                <w:szCs w:val="22"/>
              </w:rPr>
            </w:pPr>
            <w:ins w:id="48" w:author="ERCOT" w:date="2022-10-31T17:17:00Z">
              <w:r w:rsidRPr="00ED4D8D">
                <w:rPr>
                  <w:sz w:val="22"/>
                  <w:szCs w:val="22"/>
                </w:rPr>
                <w:t>1.7</w:t>
              </w:r>
            </w:ins>
            <w:del w:id="49" w:author="ERCOT" w:date="2022-10-31T17:17:00Z">
              <w:r w:rsidRPr="00ED4D8D" w:rsidDel="00BE117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0E04BE9A" w:rsidR="00B457AF" w:rsidRPr="00ED4D8D" w:rsidRDefault="00B457AF" w:rsidP="00B77501">
            <w:pPr>
              <w:widowControl/>
              <w:autoSpaceDE/>
              <w:autoSpaceDN/>
              <w:adjustRightInd/>
              <w:jc w:val="center"/>
              <w:rPr>
                <w:bCs/>
                <w:sz w:val="22"/>
                <w:szCs w:val="22"/>
              </w:rPr>
            </w:pPr>
            <w:ins w:id="50" w:author="ERCOT" w:date="2022-10-31T17:17:00Z">
              <w:r w:rsidRPr="00ED4D8D">
                <w:rPr>
                  <w:sz w:val="22"/>
                  <w:szCs w:val="22"/>
                </w:rPr>
                <w:t>1.8</w:t>
              </w:r>
            </w:ins>
            <w:del w:id="51"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0E26518F" w:rsidR="00B457AF" w:rsidRPr="00ED4D8D" w:rsidRDefault="00B457AF" w:rsidP="00B77501">
            <w:pPr>
              <w:widowControl/>
              <w:autoSpaceDE/>
              <w:autoSpaceDN/>
              <w:adjustRightInd/>
              <w:jc w:val="center"/>
              <w:rPr>
                <w:bCs/>
                <w:sz w:val="22"/>
                <w:szCs w:val="22"/>
              </w:rPr>
            </w:pPr>
            <w:ins w:id="52" w:author="ERCOT" w:date="2022-10-31T17:17:00Z">
              <w:r w:rsidRPr="00ED4D8D">
                <w:rPr>
                  <w:sz w:val="22"/>
                  <w:szCs w:val="22"/>
                </w:rPr>
                <w:t>2.6</w:t>
              </w:r>
            </w:ins>
            <w:del w:id="53"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5F035DF9" w:rsidR="00B457AF" w:rsidRPr="00ED4D8D" w:rsidRDefault="00B457AF" w:rsidP="00B77501">
            <w:pPr>
              <w:widowControl/>
              <w:autoSpaceDE/>
              <w:autoSpaceDN/>
              <w:adjustRightInd/>
              <w:jc w:val="center"/>
              <w:rPr>
                <w:bCs/>
                <w:sz w:val="22"/>
                <w:szCs w:val="22"/>
              </w:rPr>
            </w:pPr>
            <w:ins w:id="54" w:author="ERCOT" w:date="2022-10-31T17:17:00Z">
              <w:r w:rsidRPr="00ED4D8D">
                <w:rPr>
                  <w:sz w:val="22"/>
                  <w:szCs w:val="22"/>
                </w:rPr>
                <w:t>2.6</w:t>
              </w:r>
            </w:ins>
            <w:del w:id="55" w:author="ERCOT" w:date="2022-10-31T17:17:00Z">
              <w:r w:rsidRPr="00ED4D8D" w:rsidDel="00BE1172">
                <w:rPr>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66CEFCCC" w:rsidR="00B457AF" w:rsidRPr="00ED4D8D" w:rsidRDefault="00B457AF" w:rsidP="00B77501">
            <w:pPr>
              <w:widowControl/>
              <w:autoSpaceDE/>
              <w:autoSpaceDN/>
              <w:adjustRightInd/>
              <w:jc w:val="center"/>
              <w:rPr>
                <w:bCs/>
                <w:sz w:val="22"/>
                <w:szCs w:val="22"/>
              </w:rPr>
            </w:pPr>
            <w:ins w:id="56" w:author="ERCOT" w:date="2022-10-31T17:17:00Z">
              <w:r w:rsidRPr="00ED4D8D">
                <w:rPr>
                  <w:sz w:val="22"/>
                  <w:szCs w:val="22"/>
                </w:rPr>
                <w:t>-0.9</w:t>
              </w:r>
            </w:ins>
            <w:del w:id="57" w:author="ERCOT" w:date="2022-10-31T17:17:00Z">
              <w:r w:rsidRPr="00ED4D8D" w:rsidDel="00BE1172">
                <w:rPr>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7AD01B45" w:rsidR="00B457AF" w:rsidRPr="00ED4D8D" w:rsidRDefault="00B457AF" w:rsidP="00B77501">
            <w:pPr>
              <w:widowControl/>
              <w:autoSpaceDE/>
              <w:autoSpaceDN/>
              <w:adjustRightInd/>
              <w:jc w:val="center"/>
              <w:rPr>
                <w:bCs/>
                <w:sz w:val="22"/>
                <w:szCs w:val="22"/>
              </w:rPr>
            </w:pPr>
            <w:ins w:id="58" w:author="ERCOT" w:date="2022-10-31T17:17:00Z">
              <w:r w:rsidRPr="00ED4D8D">
                <w:rPr>
                  <w:sz w:val="22"/>
                  <w:szCs w:val="22"/>
                </w:rPr>
                <w:t>-0.8</w:t>
              </w:r>
            </w:ins>
            <w:del w:id="59"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1FCFF6D1" w:rsidR="00B457AF" w:rsidRPr="00ED4D8D" w:rsidRDefault="00B457AF" w:rsidP="00B77501">
            <w:pPr>
              <w:widowControl/>
              <w:autoSpaceDE/>
              <w:autoSpaceDN/>
              <w:adjustRightInd/>
              <w:jc w:val="center"/>
              <w:rPr>
                <w:bCs/>
                <w:sz w:val="22"/>
                <w:szCs w:val="22"/>
              </w:rPr>
            </w:pPr>
            <w:ins w:id="60" w:author="ERCOT" w:date="2022-10-31T17:17:00Z">
              <w:r w:rsidRPr="00ED4D8D">
                <w:rPr>
                  <w:sz w:val="22"/>
                  <w:szCs w:val="22"/>
                </w:rPr>
                <w:t>0.6</w:t>
              </w:r>
            </w:ins>
            <w:del w:id="61" w:author="ERCOT" w:date="2022-10-31T17:17:00Z">
              <w:r w:rsidRPr="00ED4D8D" w:rsidDel="00BE117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10B84CD7" w:rsidR="00B457AF" w:rsidRPr="00ED4D8D" w:rsidRDefault="00B457AF" w:rsidP="00B77501">
            <w:pPr>
              <w:widowControl/>
              <w:autoSpaceDE/>
              <w:autoSpaceDN/>
              <w:adjustRightInd/>
              <w:jc w:val="center"/>
              <w:rPr>
                <w:bCs/>
                <w:sz w:val="22"/>
                <w:szCs w:val="22"/>
              </w:rPr>
            </w:pPr>
            <w:ins w:id="62" w:author="ERCOT" w:date="2022-10-31T17:17:00Z">
              <w:r w:rsidRPr="00ED4D8D">
                <w:rPr>
                  <w:sz w:val="22"/>
                  <w:szCs w:val="22"/>
                </w:rPr>
                <w:t>1.4</w:t>
              </w:r>
            </w:ins>
            <w:del w:id="63" w:author="ERCOT" w:date="2022-10-31T17:17:00Z">
              <w:r w:rsidRPr="00ED4D8D" w:rsidDel="00BE117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0DD7E642" w:rsidR="00B457AF" w:rsidRPr="00ED4D8D" w:rsidRDefault="00B457AF" w:rsidP="00B77501">
            <w:pPr>
              <w:widowControl/>
              <w:autoSpaceDE/>
              <w:autoSpaceDN/>
              <w:adjustRightInd/>
              <w:jc w:val="center"/>
              <w:rPr>
                <w:bCs/>
                <w:sz w:val="22"/>
                <w:szCs w:val="22"/>
              </w:rPr>
            </w:pPr>
            <w:ins w:id="64" w:author="ERCOT" w:date="2022-10-31T17:17:00Z">
              <w:r w:rsidRPr="00ED4D8D">
                <w:rPr>
                  <w:sz w:val="22"/>
                  <w:szCs w:val="22"/>
                </w:rPr>
                <w:t>0.5</w:t>
              </w:r>
            </w:ins>
            <w:del w:id="65"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28065C39" w:rsidR="00B457AF" w:rsidRPr="00ED4D8D" w:rsidRDefault="00B457AF" w:rsidP="00B77501">
            <w:pPr>
              <w:widowControl/>
              <w:autoSpaceDE/>
              <w:autoSpaceDN/>
              <w:adjustRightInd/>
              <w:jc w:val="center"/>
              <w:rPr>
                <w:bCs/>
                <w:sz w:val="22"/>
                <w:szCs w:val="22"/>
              </w:rPr>
            </w:pPr>
            <w:ins w:id="66" w:author="ERCOT" w:date="2022-10-31T17:17:00Z">
              <w:r w:rsidRPr="00ED4D8D">
                <w:rPr>
                  <w:sz w:val="22"/>
                  <w:szCs w:val="22"/>
                </w:rPr>
                <w:t>0.7</w:t>
              </w:r>
            </w:ins>
            <w:del w:id="67" w:author="ERCOT" w:date="2022-10-31T17:17:00Z">
              <w:r w:rsidRPr="00ED4D8D" w:rsidDel="00BE1172">
                <w:rPr>
                  <w:sz w:val="22"/>
                  <w:szCs w:val="22"/>
                </w:rPr>
                <w:delText>0.7</w:delText>
              </w:r>
            </w:del>
          </w:p>
        </w:tc>
      </w:tr>
      <w:tr w:rsidR="00B457AF" w:rsidRPr="00CC576E" w14:paraId="234F93C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B457AF" w:rsidRPr="0012615F" w:rsidRDefault="00B457AF" w:rsidP="00B457AF">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5E64E22A" w:rsidR="00B457AF" w:rsidRPr="00ED4D8D" w:rsidRDefault="00B457AF" w:rsidP="00B457AF">
            <w:pPr>
              <w:widowControl/>
              <w:autoSpaceDE/>
              <w:autoSpaceDN/>
              <w:adjustRightInd/>
              <w:jc w:val="center"/>
              <w:rPr>
                <w:bCs/>
                <w:sz w:val="22"/>
                <w:szCs w:val="22"/>
              </w:rPr>
            </w:pPr>
            <w:ins w:id="68" w:author="ERCOT" w:date="2022-10-31T17:17:00Z">
              <w:r w:rsidRPr="00ED4D8D">
                <w:rPr>
                  <w:sz w:val="22"/>
                  <w:szCs w:val="22"/>
                </w:rPr>
                <w:t>1.9</w:t>
              </w:r>
            </w:ins>
            <w:del w:id="69" w:author="ERCOT" w:date="2022-10-31T17:17:00Z">
              <w:r w:rsidRPr="00ED4D8D" w:rsidDel="00BE117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7FFF8353" w:rsidR="00B457AF" w:rsidRPr="00ED4D8D" w:rsidRDefault="00B457AF" w:rsidP="00B457AF">
            <w:pPr>
              <w:widowControl/>
              <w:autoSpaceDE/>
              <w:autoSpaceDN/>
              <w:adjustRightInd/>
              <w:jc w:val="center"/>
              <w:rPr>
                <w:bCs/>
                <w:sz w:val="22"/>
                <w:szCs w:val="22"/>
              </w:rPr>
            </w:pPr>
            <w:ins w:id="70" w:author="ERCOT" w:date="2022-10-31T17:17:00Z">
              <w:r w:rsidRPr="00ED4D8D">
                <w:rPr>
                  <w:sz w:val="22"/>
                  <w:szCs w:val="22"/>
                </w:rPr>
                <w:t>1.4</w:t>
              </w:r>
            </w:ins>
            <w:del w:id="71" w:author="ERCOT" w:date="2022-10-31T17:17:00Z">
              <w:r w:rsidRPr="00ED4D8D" w:rsidDel="00BE1172">
                <w:rPr>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1C49C8D8" w:rsidR="00B457AF" w:rsidRPr="00ED4D8D" w:rsidRDefault="00B457AF" w:rsidP="00A7655B">
            <w:pPr>
              <w:widowControl/>
              <w:autoSpaceDE/>
              <w:autoSpaceDN/>
              <w:adjustRightInd/>
              <w:jc w:val="center"/>
              <w:rPr>
                <w:bCs/>
                <w:sz w:val="22"/>
                <w:szCs w:val="22"/>
              </w:rPr>
            </w:pPr>
            <w:ins w:id="72" w:author="ERCOT" w:date="2022-10-31T17:17:00Z">
              <w:r w:rsidRPr="00ED4D8D">
                <w:rPr>
                  <w:sz w:val="22"/>
                  <w:szCs w:val="22"/>
                </w:rPr>
                <w:t>1.3</w:t>
              </w:r>
            </w:ins>
            <w:del w:id="73"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1186EC45" w:rsidR="00B457AF" w:rsidRPr="00ED4D8D" w:rsidRDefault="00B457AF" w:rsidP="00E05571">
            <w:pPr>
              <w:widowControl/>
              <w:autoSpaceDE/>
              <w:autoSpaceDN/>
              <w:adjustRightInd/>
              <w:jc w:val="center"/>
              <w:rPr>
                <w:bCs/>
                <w:sz w:val="22"/>
                <w:szCs w:val="22"/>
              </w:rPr>
            </w:pPr>
            <w:ins w:id="74" w:author="ERCOT" w:date="2022-10-31T17:17:00Z">
              <w:r w:rsidRPr="00ED4D8D">
                <w:rPr>
                  <w:sz w:val="22"/>
                  <w:szCs w:val="22"/>
                </w:rPr>
                <w:t>1.2</w:t>
              </w:r>
            </w:ins>
            <w:del w:id="75"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535DDAB1" w:rsidR="00B457AF" w:rsidRPr="00ED4D8D" w:rsidRDefault="00B457AF" w:rsidP="00E810E5">
            <w:pPr>
              <w:widowControl/>
              <w:autoSpaceDE/>
              <w:autoSpaceDN/>
              <w:adjustRightInd/>
              <w:jc w:val="center"/>
              <w:rPr>
                <w:bCs/>
                <w:sz w:val="22"/>
                <w:szCs w:val="22"/>
              </w:rPr>
            </w:pPr>
            <w:ins w:id="76" w:author="ERCOT" w:date="2022-10-31T17:17:00Z">
              <w:r w:rsidRPr="00ED4D8D">
                <w:rPr>
                  <w:sz w:val="22"/>
                  <w:szCs w:val="22"/>
                </w:rPr>
                <w:t>1.5</w:t>
              </w:r>
            </w:ins>
            <w:del w:id="77"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34427AA6" w:rsidR="00B457AF" w:rsidRPr="00ED4D8D" w:rsidRDefault="00B457AF" w:rsidP="0040715F">
            <w:pPr>
              <w:widowControl/>
              <w:autoSpaceDE/>
              <w:autoSpaceDN/>
              <w:adjustRightInd/>
              <w:jc w:val="center"/>
              <w:rPr>
                <w:bCs/>
                <w:sz w:val="22"/>
                <w:szCs w:val="22"/>
              </w:rPr>
            </w:pPr>
            <w:ins w:id="78" w:author="ERCOT" w:date="2022-10-31T17:17:00Z">
              <w:r w:rsidRPr="00ED4D8D">
                <w:rPr>
                  <w:sz w:val="22"/>
                  <w:szCs w:val="22"/>
                </w:rPr>
                <w:t>1.2</w:t>
              </w:r>
            </w:ins>
            <w:del w:id="79"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3056BF44" w:rsidR="00B457AF" w:rsidRPr="00ED4D8D" w:rsidRDefault="00B457AF" w:rsidP="00CA359D">
            <w:pPr>
              <w:widowControl/>
              <w:autoSpaceDE/>
              <w:autoSpaceDN/>
              <w:adjustRightInd/>
              <w:jc w:val="center"/>
              <w:rPr>
                <w:bCs/>
                <w:sz w:val="22"/>
                <w:szCs w:val="22"/>
              </w:rPr>
            </w:pPr>
            <w:ins w:id="80" w:author="ERCOT" w:date="2022-10-31T17:17:00Z">
              <w:r w:rsidRPr="00ED4D8D">
                <w:rPr>
                  <w:sz w:val="22"/>
                  <w:szCs w:val="22"/>
                </w:rPr>
                <w:t>1.0</w:t>
              </w:r>
            </w:ins>
            <w:del w:id="81" w:author="ERCOT" w:date="2022-10-31T17:17:00Z">
              <w:r w:rsidRPr="00ED4D8D" w:rsidDel="00BE1172">
                <w:rPr>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5C43D460" w:rsidR="00B457AF" w:rsidRPr="00ED4D8D" w:rsidRDefault="00B457AF" w:rsidP="00B77501">
            <w:pPr>
              <w:widowControl/>
              <w:autoSpaceDE/>
              <w:autoSpaceDN/>
              <w:adjustRightInd/>
              <w:jc w:val="center"/>
              <w:rPr>
                <w:bCs/>
                <w:sz w:val="22"/>
                <w:szCs w:val="22"/>
              </w:rPr>
            </w:pPr>
            <w:ins w:id="82" w:author="ERCOT" w:date="2022-10-31T17:17:00Z">
              <w:r w:rsidRPr="00ED4D8D">
                <w:rPr>
                  <w:sz w:val="22"/>
                  <w:szCs w:val="22"/>
                </w:rPr>
                <w:t>1.6</w:t>
              </w:r>
            </w:ins>
            <w:del w:id="83"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33359610" w:rsidR="00B457AF" w:rsidRPr="00ED4D8D" w:rsidRDefault="00B457AF" w:rsidP="00B77501">
            <w:pPr>
              <w:widowControl/>
              <w:autoSpaceDE/>
              <w:autoSpaceDN/>
              <w:adjustRightInd/>
              <w:jc w:val="center"/>
              <w:rPr>
                <w:bCs/>
                <w:sz w:val="22"/>
                <w:szCs w:val="22"/>
              </w:rPr>
            </w:pPr>
            <w:ins w:id="84" w:author="ERCOT" w:date="2022-10-31T17:17:00Z">
              <w:r w:rsidRPr="00ED4D8D">
                <w:rPr>
                  <w:sz w:val="22"/>
                  <w:szCs w:val="22"/>
                </w:rPr>
                <w:t>2.4</w:t>
              </w:r>
            </w:ins>
            <w:del w:id="85" w:author="ERCOT" w:date="2022-10-31T17:17:00Z">
              <w:r w:rsidRPr="00ED4D8D" w:rsidDel="00BE1172">
                <w:rPr>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600E9608" w:rsidR="00B457AF" w:rsidRPr="00ED4D8D" w:rsidRDefault="00B457AF" w:rsidP="00B77501">
            <w:pPr>
              <w:widowControl/>
              <w:autoSpaceDE/>
              <w:autoSpaceDN/>
              <w:adjustRightInd/>
              <w:jc w:val="center"/>
              <w:rPr>
                <w:bCs/>
                <w:sz w:val="22"/>
                <w:szCs w:val="22"/>
              </w:rPr>
            </w:pPr>
            <w:ins w:id="86" w:author="ERCOT" w:date="2022-10-31T17:17:00Z">
              <w:r w:rsidRPr="00ED4D8D">
                <w:rPr>
                  <w:sz w:val="22"/>
                  <w:szCs w:val="22"/>
                </w:rPr>
                <w:t>2.1</w:t>
              </w:r>
            </w:ins>
            <w:del w:id="87" w:author="ERCOT" w:date="2022-10-31T17:17:00Z">
              <w:r w:rsidRPr="00ED4D8D" w:rsidDel="00BE117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2040476C" w:rsidR="00B457AF" w:rsidRPr="00ED4D8D" w:rsidRDefault="00B457AF" w:rsidP="00B77501">
            <w:pPr>
              <w:widowControl/>
              <w:autoSpaceDE/>
              <w:autoSpaceDN/>
              <w:adjustRightInd/>
              <w:jc w:val="center"/>
              <w:rPr>
                <w:bCs/>
                <w:sz w:val="22"/>
                <w:szCs w:val="22"/>
              </w:rPr>
            </w:pPr>
            <w:ins w:id="88" w:author="ERCOT" w:date="2022-10-31T17:17:00Z">
              <w:r w:rsidRPr="00ED4D8D">
                <w:rPr>
                  <w:sz w:val="22"/>
                  <w:szCs w:val="22"/>
                </w:rPr>
                <w:t>1.3</w:t>
              </w:r>
            </w:ins>
            <w:del w:id="89"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7FEC5B93" w:rsidR="00B457AF" w:rsidRPr="00ED4D8D" w:rsidRDefault="00B457AF" w:rsidP="00B77501">
            <w:pPr>
              <w:widowControl/>
              <w:autoSpaceDE/>
              <w:autoSpaceDN/>
              <w:adjustRightInd/>
              <w:jc w:val="center"/>
              <w:rPr>
                <w:bCs/>
                <w:sz w:val="22"/>
                <w:szCs w:val="22"/>
              </w:rPr>
            </w:pPr>
            <w:ins w:id="90" w:author="ERCOT" w:date="2022-10-31T17:17:00Z">
              <w:r w:rsidRPr="00ED4D8D">
                <w:rPr>
                  <w:sz w:val="22"/>
                  <w:szCs w:val="22"/>
                </w:rPr>
                <w:t>1.5</w:t>
              </w:r>
            </w:ins>
            <w:del w:id="91" w:author="ERCOT" w:date="2022-10-31T17:17:00Z">
              <w:r w:rsidRPr="00ED4D8D" w:rsidDel="00BE1172">
                <w:rPr>
                  <w:sz w:val="22"/>
                  <w:szCs w:val="22"/>
                </w:rPr>
                <w:delText>2.5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00CC317D" w:rsidR="00B457AF" w:rsidRPr="00ED4D8D" w:rsidRDefault="00B457AF" w:rsidP="00B77501">
            <w:pPr>
              <w:widowControl/>
              <w:autoSpaceDE/>
              <w:autoSpaceDN/>
              <w:adjustRightInd/>
              <w:jc w:val="center"/>
              <w:rPr>
                <w:bCs/>
                <w:sz w:val="22"/>
                <w:szCs w:val="22"/>
              </w:rPr>
            </w:pPr>
            <w:ins w:id="92" w:author="ERCOT" w:date="2022-10-31T17:17:00Z">
              <w:r w:rsidRPr="00ED4D8D">
                <w:rPr>
                  <w:sz w:val="22"/>
                  <w:szCs w:val="22"/>
                </w:rPr>
                <w:t>2.1</w:t>
              </w:r>
            </w:ins>
            <w:del w:id="93" w:author="ERCOT" w:date="2022-10-31T17:17:00Z">
              <w:r w:rsidRPr="00ED4D8D" w:rsidDel="00BE117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0E0BB50C" w:rsidR="00B457AF" w:rsidRPr="00ED4D8D" w:rsidRDefault="00B457AF" w:rsidP="00B77501">
            <w:pPr>
              <w:widowControl/>
              <w:autoSpaceDE/>
              <w:autoSpaceDN/>
              <w:adjustRightInd/>
              <w:jc w:val="center"/>
              <w:rPr>
                <w:bCs/>
                <w:sz w:val="22"/>
                <w:szCs w:val="22"/>
              </w:rPr>
            </w:pPr>
            <w:ins w:id="94" w:author="ERCOT" w:date="2022-10-31T17:17:00Z">
              <w:r w:rsidRPr="00ED4D8D">
                <w:rPr>
                  <w:sz w:val="22"/>
                  <w:szCs w:val="22"/>
                </w:rPr>
                <w:t>2.4</w:t>
              </w:r>
            </w:ins>
            <w:del w:id="95"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4FFE723E" w:rsidR="00B457AF" w:rsidRPr="00ED4D8D" w:rsidRDefault="00B457AF" w:rsidP="00B77501">
            <w:pPr>
              <w:widowControl/>
              <w:autoSpaceDE/>
              <w:autoSpaceDN/>
              <w:adjustRightInd/>
              <w:jc w:val="center"/>
              <w:rPr>
                <w:bCs/>
                <w:sz w:val="22"/>
                <w:szCs w:val="22"/>
              </w:rPr>
            </w:pPr>
            <w:ins w:id="96" w:author="ERCOT" w:date="2022-10-31T17:17:00Z">
              <w:r w:rsidRPr="00ED4D8D">
                <w:rPr>
                  <w:sz w:val="22"/>
                  <w:szCs w:val="22"/>
                </w:rPr>
                <w:t>2.2</w:t>
              </w:r>
            </w:ins>
            <w:del w:id="97" w:author="ERCOT" w:date="2022-10-31T17:17:00Z">
              <w:r w:rsidRPr="00ED4D8D" w:rsidDel="00BE117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72135B98" w:rsidR="00B457AF" w:rsidRPr="00ED4D8D" w:rsidRDefault="00B457AF" w:rsidP="00B77501">
            <w:pPr>
              <w:widowControl/>
              <w:autoSpaceDE/>
              <w:autoSpaceDN/>
              <w:adjustRightInd/>
              <w:jc w:val="center"/>
              <w:rPr>
                <w:bCs/>
                <w:sz w:val="22"/>
                <w:szCs w:val="22"/>
              </w:rPr>
            </w:pPr>
            <w:ins w:id="98" w:author="ERCOT" w:date="2022-10-31T17:17:00Z">
              <w:r w:rsidRPr="00ED4D8D">
                <w:rPr>
                  <w:sz w:val="22"/>
                  <w:szCs w:val="22"/>
                </w:rPr>
                <w:t>2.1</w:t>
              </w:r>
            </w:ins>
            <w:del w:id="99"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03C064C0" w:rsidR="00B457AF" w:rsidRPr="00ED4D8D" w:rsidRDefault="00B457AF" w:rsidP="00B77501">
            <w:pPr>
              <w:widowControl/>
              <w:autoSpaceDE/>
              <w:autoSpaceDN/>
              <w:adjustRightInd/>
              <w:jc w:val="center"/>
              <w:rPr>
                <w:bCs/>
                <w:sz w:val="22"/>
                <w:szCs w:val="22"/>
              </w:rPr>
            </w:pPr>
            <w:ins w:id="100" w:author="ERCOT" w:date="2022-10-31T17:17:00Z">
              <w:r w:rsidRPr="00ED4D8D">
                <w:rPr>
                  <w:sz w:val="22"/>
                  <w:szCs w:val="22"/>
                </w:rPr>
                <w:t>2.4</w:t>
              </w:r>
            </w:ins>
            <w:del w:id="101"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36589A44" w:rsidR="00B457AF" w:rsidRPr="00ED4D8D" w:rsidRDefault="00B457AF" w:rsidP="00B77501">
            <w:pPr>
              <w:widowControl/>
              <w:autoSpaceDE/>
              <w:autoSpaceDN/>
              <w:adjustRightInd/>
              <w:jc w:val="center"/>
              <w:rPr>
                <w:bCs/>
                <w:sz w:val="22"/>
                <w:szCs w:val="22"/>
              </w:rPr>
            </w:pPr>
            <w:ins w:id="102" w:author="ERCOT" w:date="2022-10-31T17:17:00Z">
              <w:r w:rsidRPr="00ED4D8D">
                <w:rPr>
                  <w:sz w:val="22"/>
                  <w:szCs w:val="22"/>
                </w:rPr>
                <w:t>1.9</w:t>
              </w:r>
            </w:ins>
            <w:del w:id="103" w:author="ERCOT" w:date="2022-10-31T17:17:00Z">
              <w:r w:rsidRPr="00ED4D8D" w:rsidDel="00BE1172">
                <w:rPr>
                  <w:sz w:val="22"/>
                  <w:szCs w:val="22"/>
                </w:rPr>
                <w:delText>3.5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55739DE1" w:rsidR="00B457AF" w:rsidRPr="00ED4D8D" w:rsidRDefault="00B457AF" w:rsidP="00B77501">
            <w:pPr>
              <w:widowControl/>
              <w:autoSpaceDE/>
              <w:autoSpaceDN/>
              <w:adjustRightInd/>
              <w:jc w:val="center"/>
              <w:rPr>
                <w:bCs/>
                <w:sz w:val="22"/>
                <w:szCs w:val="22"/>
              </w:rPr>
            </w:pPr>
            <w:ins w:id="104" w:author="ERCOT" w:date="2022-10-31T17:17:00Z">
              <w:r w:rsidRPr="00ED4D8D">
                <w:rPr>
                  <w:sz w:val="22"/>
                  <w:szCs w:val="22"/>
                </w:rPr>
                <w:t>0.3</w:t>
              </w:r>
            </w:ins>
            <w:del w:id="105"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7BF7EC2A" w:rsidR="00B457AF" w:rsidRPr="00ED4D8D" w:rsidRDefault="00B457AF" w:rsidP="00B77501">
            <w:pPr>
              <w:widowControl/>
              <w:autoSpaceDE/>
              <w:autoSpaceDN/>
              <w:adjustRightInd/>
              <w:jc w:val="center"/>
              <w:rPr>
                <w:bCs/>
                <w:sz w:val="22"/>
                <w:szCs w:val="22"/>
              </w:rPr>
            </w:pPr>
            <w:ins w:id="106" w:author="ERCOT" w:date="2022-10-31T17:17:00Z">
              <w:r w:rsidRPr="00ED4D8D">
                <w:rPr>
                  <w:sz w:val="22"/>
                  <w:szCs w:val="22"/>
                </w:rPr>
                <w:t>-0.2</w:t>
              </w:r>
            </w:ins>
            <w:del w:id="107"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3E7AEA65" w:rsidR="00B457AF" w:rsidRPr="00ED4D8D" w:rsidRDefault="00B457AF" w:rsidP="00B77501">
            <w:pPr>
              <w:widowControl/>
              <w:autoSpaceDE/>
              <w:autoSpaceDN/>
              <w:adjustRightInd/>
              <w:jc w:val="center"/>
              <w:rPr>
                <w:bCs/>
                <w:sz w:val="22"/>
                <w:szCs w:val="22"/>
              </w:rPr>
            </w:pPr>
            <w:ins w:id="108" w:author="ERCOT" w:date="2022-10-31T17:17:00Z">
              <w:r w:rsidRPr="00ED4D8D">
                <w:rPr>
                  <w:sz w:val="22"/>
                  <w:szCs w:val="22"/>
                </w:rPr>
                <w:t>0.6</w:t>
              </w:r>
            </w:ins>
            <w:del w:id="109"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7D764A68" w:rsidR="00B457AF" w:rsidRPr="00ED4D8D" w:rsidRDefault="00B457AF" w:rsidP="00B77501">
            <w:pPr>
              <w:widowControl/>
              <w:autoSpaceDE/>
              <w:autoSpaceDN/>
              <w:adjustRightInd/>
              <w:jc w:val="center"/>
              <w:rPr>
                <w:bCs/>
                <w:sz w:val="22"/>
                <w:szCs w:val="22"/>
              </w:rPr>
            </w:pPr>
            <w:ins w:id="110" w:author="ERCOT" w:date="2022-10-31T17:17:00Z">
              <w:r w:rsidRPr="00ED4D8D">
                <w:rPr>
                  <w:sz w:val="22"/>
                  <w:szCs w:val="22"/>
                </w:rPr>
                <w:t>1.1</w:t>
              </w:r>
            </w:ins>
            <w:del w:id="111"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3BA87929" w:rsidR="00B457AF" w:rsidRPr="00ED4D8D" w:rsidRDefault="00B457AF" w:rsidP="00B77501">
            <w:pPr>
              <w:widowControl/>
              <w:autoSpaceDE/>
              <w:autoSpaceDN/>
              <w:adjustRightInd/>
              <w:jc w:val="center"/>
              <w:rPr>
                <w:bCs/>
                <w:sz w:val="22"/>
                <w:szCs w:val="22"/>
              </w:rPr>
            </w:pPr>
            <w:ins w:id="112" w:author="ERCOT" w:date="2022-10-31T17:17:00Z">
              <w:r w:rsidRPr="00ED4D8D">
                <w:rPr>
                  <w:sz w:val="22"/>
                  <w:szCs w:val="22"/>
                </w:rPr>
                <w:t>1.2</w:t>
              </w:r>
            </w:ins>
            <w:del w:id="113"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4308DD57" w:rsidR="00B457AF" w:rsidRPr="00ED4D8D" w:rsidRDefault="00B457AF" w:rsidP="00B77501">
            <w:pPr>
              <w:widowControl/>
              <w:autoSpaceDE/>
              <w:autoSpaceDN/>
              <w:adjustRightInd/>
              <w:jc w:val="center"/>
              <w:rPr>
                <w:bCs/>
                <w:sz w:val="22"/>
                <w:szCs w:val="22"/>
              </w:rPr>
            </w:pPr>
            <w:ins w:id="114" w:author="ERCOT" w:date="2022-10-31T17:17:00Z">
              <w:r w:rsidRPr="00ED4D8D">
                <w:rPr>
                  <w:sz w:val="22"/>
                  <w:szCs w:val="22"/>
                </w:rPr>
                <w:t>1.6</w:t>
              </w:r>
            </w:ins>
            <w:del w:id="115" w:author="ERCOT" w:date="2022-10-31T17:17:00Z">
              <w:r w:rsidRPr="00ED4D8D" w:rsidDel="00BE1172">
                <w:rPr>
                  <w:sz w:val="22"/>
                  <w:szCs w:val="22"/>
                </w:rPr>
                <w:delText>0.9</w:delText>
              </w:r>
            </w:del>
          </w:p>
        </w:tc>
      </w:tr>
      <w:tr w:rsidR="00B457AF" w:rsidRPr="00CC576E" w14:paraId="3B034A0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B457AF" w:rsidRPr="0012615F" w:rsidRDefault="00B457AF" w:rsidP="00B457AF">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59535A3C" w:rsidR="00B457AF" w:rsidRPr="00ED4D8D" w:rsidRDefault="00B457AF" w:rsidP="00B457AF">
            <w:pPr>
              <w:widowControl/>
              <w:autoSpaceDE/>
              <w:autoSpaceDN/>
              <w:adjustRightInd/>
              <w:jc w:val="center"/>
              <w:rPr>
                <w:bCs/>
                <w:sz w:val="22"/>
                <w:szCs w:val="22"/>
              </w:rPr>
            </w:pPr>
            <w:ins w:id="116" w:author="ERCOT" w:date="2022-10-31T17:17:00Z">
              <w:r w:rsidRPr="00ED4D8D">
                <w:rPr>
                  <w:sz w:val="22"/>
                  <w:szCs w:val="22"/>
                </w:rPr>
                <w:t>1.6</w:t>
              </w:r>
            </w:ins>
            <w:del w:id="117" w:author="ERCOT" w:date="2022-10-31T17:17:00Z">
              <w:r w:rsidRPr="00ED4D8D" w:rsidDel="00BE1172">
                <w:rPr>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03211589" w:rsidR="00B457AF" w:rsidRPr="00ED4D8D" w:rsidRDefault="00B457AF" w:rsidP="00B457AF">
            <w:pPr>
              <w:widowControl/>
              <w:autoSpaceDE/>
              <w:autoSpaceDN/>
              <w:adjustRightInd/>
              <w:jc w:val="center"/>
              <w:rPr>
                <w:bCs/>
                <w:sz w:val="22"/>
                <w:szCs w:val="22"/>
              </w:rPr>
            </w:pPr>
            <w:ins w:id="118" w:author="ERCOT" w:date="2022-10-31T17:17:00Z">
              <w:r w:rsidRPr="00ED4D8D">
                <w:rPr>
                  <w:sz w:val="22"/>
                  <w:szCs w:val="22"/>
                </w:rPr>
                <w:t>1.7</w:t>
              </w:r>
            </w:ins>
            <w:del w:id="119" w:author="ERCOT" w:date="2022-10-31T17:17:00Z">
              <w:r w:rsidRPr="00ED4D8D" w:rsidDel="00BE1172">
                <w:rPr>
                  <w:sz w:val="22"/>
                  <w:szCs w:val="22"/>
                </w:rPr>
                <w:delText>1.9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71C6EA29" w:rsidR="00B457AF" w:rsidRPr="00ED4D8D" w:rsidRDefault="00B457AF" w:rsidP="00A7655B">
            <w:pPr>
              <w:widowControl/>
              <w:autoSpaceDE/>
              <w:autoSpaceDN/>
              <w:adjustRightInd/>
              <w:jc w:val="center"/>
              <w:rPr>
                <w:bCs/>
                <w:sz w:val="22"/>
                <w:szCs w:val="22"/>
              </w:rPr>
            </w:pPr>
            <w:ins w:id="120" w:author="ERCOT" w:date="2022-10-31T17:17:00Z">
              <w:r w:rsidRPr="00ED4D8D">
                <w:rPr>
                  <w:sz w:val="22"/>
                  <w:szCs w:val="22"/>
                </w:rPr>
                <w:t>1.7</w:t>
              </w:r>
            </w:ins>
            <w:del w:id="121" w:author="ERCOT" w:date="2022-10-31T17:17:00Z">
              <w:r w:rsidRPr="00ED4D8D" w:rsidDel="00BE117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0E13E02D" w:rsidR="00B457AF" w:rsidRPr="00ED4D8D" w:rsidRDefault="00B457AF" w:rsidP="00E05571">
            <w:pPr>
              <w:widowControl/>
              <w:autoSpaceDE/>
              <w:autoSpaceDN/>
              <w:adjustRightInd/>
              <w:jc w:val="center"/>
              <w:rPr>
                <w:bCs/>
                <w:sz w:val="22"/>
                <w:szCs w:val="22"/>
              </w:rPr>
            </w:pPr>
            <w:ins w:id="122" w:author="ERCOT" w:date="2022-10-31T17:17:00Z">
              <w:r w:rsidRPr="00ED4D8D">
                <w:rPr>
                  <w:sz w:val="22"/>
                  <w:szCs w:val="22"/>
                </w:rPr>
                <w:t>1.7</w:t>
              </w:r>
            </w:ins>
            <w:del w:id="123"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2D67E40D" w:rsidR="00B457AF" w:rsidRPr="00ED4D8D" w:rsidRDefault="00B457AF" w:rsidP="00E810E5">
            <w:pPr>
              <w:widowControl/>
              <w:autoSpaceDE/>
              <w:autoSpaceDN/>
              <w:adjustRightInd/>
              <w:jc w:val="center"/>
              <w:rPr>
                <w:bCs/>
                <w:sz w:val="22"/>
                <w:szCs w:val="22"/>
              </w:rPr>
            </w:pPr>
            <w:ins w:id="124" w:author="ERCOT" w:date="2022-10-31T17:17:00Z">
              <w:r w:rsidRPr="00ED4D8D">
                <w:rPr>
                  <w:sz w:val="22"/>
                  <w:szCs w:val="22"/>
                </w:rPr>
                <w:t>1.7</w:t>
              </w:r>
            </w:ins>
            <w:del w:id="125"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153DE22E" w:rsidR="00B457AF" w:rsidRPr="00ED4D8D" w:rsidRDefault="00B457AF" w:rsidP="0040715F">
            <w:pPr>
              <w:widowControl/>
              <w:autoSpaceDE/>
              <w:autoSpaceDN/>
              <w:adjustRightInd/>
              <w:jc w:val="center"/>
              <w:rPr>
                <w:bCs/>
                <w:sz w:val="22"/>
                <w:szCs w:val="22"/>
              </w:rPr>
            </w:pPr>
            <w:ins w:id="126" w:author="ERCOT" w:date="2022-10-31T17:17:00Z">
              <w:r w:rsidRPr="00ED4D8D">
                <w:rPr>
                  <w:sz w:val="22"/>
                  <w:szCs w:val="22"/>
                </w:rPr>
                <w:t>2.0</w:t>
              </w:r>
            </w:ins>
            <w:del w:id="127"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57889235" w:rsidR="00B457AF" w:rsidRPr="00ED4D8D" w:rsidRDefault="00B457AF" w:rsidP="00CA359D">
            <w:pPr>
              <w:widowControl/>
              <w:autoSpaceDE/>
              <w:autoSpaceDN/>
              <w:adjustRightInd/>
              <w:jc w:val="center"/>
              <w:rPr>
                <w:bCs/>
                <w:sz w:val="22"/>
                <w:szCs w:val="22"/>
              </w:rPr>
            </w:pPr>
            <w:ins w:id="128" w:author="ERCOT" w:date="2022-10-31T17:17:00Z">
              <w:r w:rsidRPr="00ED4D8D">
                <w:rPr>
                  <w:sz w:val="22"/>
                  <w:szCs w:val="22"/>
                </w:rPr>
                <w:t>2.0</w:t>
              </w:r>
            </w:ins>
            <w:del w:id="129" w:author="ERCOT" w:date="2022-10-31T17:17:00Z">
              <w:r w:rsidRPr="00ED4D8D" w:rsidDel="00BE117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077977B8" w:rsidR="00B457AF" w:rsidRPr="00ED4D8D" w:rsidRDefault="00B457AF" w:rsidP="00B77501">
            <w:pPr>
              <w:widowControl/>
              <w:autoSpaceDE/>
              <w:autoSpaceDN/>
              <w:adjustRightInd/>
              <w:jc w:val="center"/>
              <w:rPr>
                <w:bCs/>
                <w:sz w:val="22"/>
                <w:szCs w:val="22"/>
              </w:rPr>
            </w:pPr>
            <w:ins w:id="130" w:author="ERCOT" w:date="2022-10-31T17:17:00Z">
              <w:r w:rsidRPr="00ED4D8D">
                <w:rPr>
                  <w:sz w:val="22"/>
                  <w:szCs w:val="22"/>
                </w:rPr>
                <w:t>2.8</w:t>
              </w:r>
            </w:ins>
            <w:del w:id="131" w:author="ERCOT" w:date="2022-10-31T17:17:00Z">
              <w:r w:rsidRPr="00ED4D8D" w:rsidDel="00BE117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4915846A" w:rsidR="00B457AF" w:rsidRPr="00ED4D8D" w:rsidRDefault="00B457AF" w:rsidP="00B77501">
            <w:pPr>
              <w:widowControl/>
              <w:autoSpaceDE/>
              <w:autoSpaceDN/>
              <w:adjustRightInd/>
              <w:jc w:val="center"/>
              <w:rPr>
                <w:bCs/>
                <w:sz w:val="22"/>
                <w:szCs w:val="22"/>
              </w:rPr>
            </w:pPr>
            <w:ins w:id="132" w:author="ERCOT" w:date="2022-10-31T17:17:00Z">
              <w:r w:rsidRPr="00ED4D8D">
                <w:rPr>
                  <w:sz w:val="22"/>
                  <w:szCs w:val="22"/>
                </w:rPr>
                <w:t>3.7</w:t>
              </w:r>
            </w:ins>
            <w:del w:id="133" w:author="ERCOT" w:date="2022-10-31T17:17:00Z">
              <w:r w:rsidRPr="00ED4D8D" w:rsidDel="00BE1172">
                <w:rPr>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7ABC61A1" w:rsidR="00B457AF" w:rsidRPr="00ED4D8D" w:rsidRDefault="00B457AF" w:rsidP="00B77501">
            <w:pPr>
              <w:widowControl/>
              <w:autoSpaceDE/>
              <w:autoSpaceDN/>
              <w:adjustRightInd/>
              <w:jc w:val="center"/>
              <w:rPr>
                <w:bCs/>
                <w:sz w:val="22"/>
                <w:szCs w:val="22"/>
              </w:rPr>
            </w:pPr>
            <w:ins w:id="134" w:author="ERCOT" w:date="2022-10-31T17:17:00Z">
              <w:r w:rsidRPr="00ED4D8D">
                <w:rPr>
                  <w:sz w:val="22"/>
                  <w:szCs w:val="22"/>
                </w:rPr>
                <w:t>2.8</w:t>
              </w:r>
            </w:ins>
            <w:del w:id="135" w:author="ERCOT" w:date="2022-10-31T17:17:00Z">
              <w:r w:rsidRPr="00ED4D8D" w:rsidDel="00BE117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77C6891" w:rsidR="00B457AF" w:rsidRPr="00ED4D8D" w:rsidRDefault="00B457AF" w:rsidP="00B77501">
            <w:pPr>
              <w:widowControl/>
              <w:autoSpaceDE/>
              <w:autoSpaceDN/>
              <w:adjustRightInd/>
              <w:jc w:val="center"/>
              <w:rPr>
                <w:bCs/>
                <w:sz w:val="22"/>
                <w:szCs w:val="22"/>
              </w:rPr>
            </w:pPr>
            <w:ins w:id="136" w:author="ERCOT" w:date="2022-10-31T17:17:00Z">
              <w:r w:rsidRPr="00ED4D8D">
                <w:rPr>
                  <w:sz w:val="22"/>
                  <w:szCs w:val="22"/>
                </w:rPr>
                <w:t>2.3</w:t>
              </w:r>
            </w:ins>
            <w:del w:id="137" w:author="ERCOT" w:date="2022-10-31T17:17:00Z">
              <w:r w:rsidRPr="00ED4D8D" w:rsidDel="00BE1172">
                <w:rPr>
                  <w:sz w:val="22"/>
                  <w:szCs w:val="22"/>
                </w:rPr>
                <w:delText>2.7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2AC79DFF" w:rsidR="00B457AF" w:rsidRPr="00ED4D8D" w:rsidRDefault="00B457AF" w:rsidP="00B77501">
            <w:pPr>
              <w:widowControl/>
              <w:autoSpaceDE/>
              <w:autoSpaceDN/>
              <w:adjustRightInd/>
              <w:jc w:val="center"/>
              <w:rPr>
                <w:bCs/>
                <w:sz w:val="22"/>
                <w:szCs w:val="22"/>
              </w:rPr>
            </w:pPr>
            <w:ins w:id="138" w:author="ERCOT" w:date="2022-10-31T17:17:00Z">
              <w:r w:rsidRPr="00ED4D8D">
                <w:rPr>
                  <w:sz w:val="22"/>
                  <w:szCs w:val="22"/>
                </w:rPr>
                <w:t>2.4</w:t>
              </w:r>
            </w:ins>
            <w:del w:id="139" w:author="ERCOT" w:date="2022-10-31T17:17:00Z">
              <w:r w:rsidRPr="00ED4D8D" w:rsidDel="00BE1172">
                <w:rPr>
                  <w:sz w:val="22"/>
                  <w:szCs w:val="22"/>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27ACA625" w:rsidR="00B457AF" w:rsidRPr="00ED4D8D" w:rsidRDefault="00B457AF" w:rsidP="00B77501">
            <w:pPr>
              <w:widowControl/>
              <w:autoSpaceDE/>
              <w:autoSpaceDN/>
              <w:adjustRightInd/>
              <w:jc w:val="center"/>
              <w:rPr>
                <w:bCs/>
                <w:sz w:val="22"/>
                <w:szCs w:val="22"/>
              </w:rPr>
            </w:pPr>
            <w:ins w:id="140" w:author="ERCOT" w:date="2022-10-31T17:17:00Z">
              <w:r w:rsidRPr="00ED4D8D">
                <w:rPr>
                  <w:sz w:val="22"/>
                  <w:szCs w:val="22"/>
                </w:rPr>
                <w:t>2.5</w:t>
              </w:r>
            </w:ins>
            <w:del w:id="141"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1E5FF6B1" w:rsidR="00B457AF" w:rsidRPr="00ED4D8D" w:rsidRDefault="00B457AF" w:rsidP="00B77501">
            <w:pPr>
              <w:widowControl/>
              <w:autoSpaceDE/>
              <w:autoSpaceDN/>
              <w:adjustRightInd/>
              <w:jc w:val="center"/>
              <w:rPr>
                <w:bCs/>
                <w:sz w:val="22"/>
                <w:szCs w:val="22"/>
              </w:rPr>
            </w:pPr>
            <w:ins w:id="142" w:author="ERCOT" w:date="2022-10-31T17:17:00Z">
              <w:r w:rsidRPr="00ED4D8D">
                <w:rPr>
                  <w:sz w:val="22"/>
                  <w:szCs w:val="22"/>
                </w:rPr>
                <w:t>2.7</w:t>
              </w:r>
            </w:ins>
            <w:del w:id="143"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07355AB3" w:rsidR="00B457AF" w:rsidRPr="00ED4D8D" w:rsidRDefault="00B457AF" w:rsidP="00B77501">
            <w:pPr>
              <w:widowControl/>
              <w:autoSpaceDE/>
              <w:autoSpaceDN/>
              <w:adjustRightInd/>
              <w:jc w:val="center"/>
              <w:rPr>
                <w:bCs/>
                <w:sz w:val="22"/>
                <w:szCs w:val="22"/>
              </w:rPr>
            </w:pPr>
            <w:ins w:id="144" w:author="ERCOT" w:date="2022-10-31T17:17:00Z">
              <w:r w:rsidRPr="00ED4D8D">
                <w:rPr>
                  <w:sz w:val="22"/>
                  <w:szCs w:val="22"/>
                </w:rPr>
                <w:t>2.2</w:t>
              </w:r>
            </w:ins>
            <w:del w:id="145" w:author="ERCOT" w:date="2022-10-31T17:17:00Z">
              <w:r w:rsidRPr="00ED4D8D" w:rsidDel="00BE117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0B42012F" w:rsidR="00B457AF" w:rsidRPr="00ED4D8D" w:rsidRDefault="00B457AF" w:rsidP="00B77501">
            <w:pPr>
              <w:widowControl/>
              <w:autoSpaceDE/>
              <w:autoSpaceDN/>
              <w:adjustRightInd/>
              <w:jc w:val="center"/>
              <w:rPr>
                <w:bCs/>
                <w:sz w:val="22"/>
                <w:szCs w:val="22"/>
              </w:rPr>
            </w:pPr>
            <w:ins w:id="146" w:author="ERCOT" w:date="2022-10-31T17:17:00Z">
              <w:r w:rsidRPr="00ED4D8D">
                <w:rPr>
                  <w:sz w:val="22"/>
                  <w:szCs w:val="22"/>
                </w:rPr>
                <w:t>1.9</w:t>
              </w:r>
            </w:ins>
            <w:del w:id="147" w:author="ERCOT" w:date="2022-10-31T17:17:00Z">
              <w:r w:rsidRPr="00ED4D8D" w:rsidDel="00BE117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2DCA3C26" w:rsidR="00B457AF" w:rsidRPr="00ED4D8D" w:rsidRDefault="00B457AF" w:rsidP="00B77501">
            <w:pPr>
              <w:widowControl/>
              <w:autoSpaceDE/>
              <w:autoSpaceDN/>
              <w:adjustRightInd/>
              <w:jc w:val="center"/>
              <w:rPr>
                <w:bCs/>
                <w:sz w:val="22"/>
                <w:szCs w:val="22"/>
              </w:rPr>
            </w:pPr>
            <w:ins w:id="148" w:author="ERCOT" w:date="2022-10-31T17:17:00Z">
              <w:r w:rsidRPr="00ED4D8D">
                <w:rPr>
                  <w:sz w:val="22"/>
                  <w:szCs w:val="22"/>
                </w:rPr>
                <w:t>1.9</w:t>
              </w:r>
            </w:ins>
            <w:del w:id="149" w:author="ERCOT" w:date="2022-10-31T17:17:00Z">
              <w:r w:rsidRPr="00ED4D8D" w:rsidDel="00BE1172">
                <w:rPr>
                  <w:sz w:val="22"/>
                  <w:szCs w:val="22"/>
                </w:rPr>
                <w:delText>1.0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366E3410" w:rsidR="00B457AF" w:rsidRPr="00ED4D8D" w:rsidRDefault="00B457AF" w:rsidP="00B77501">
            <w:pPr>
              <w:widowControl/>
              <w:autoSpaceDE/>
              <w:autoSpaceDN/>
              <w:adjustRightInd/>
              <w:jc w:val="center"/>
              <w:rPr>
                <w:bCs/>
                <w:sz w:val="22"/>
                <w:szCs w:val="22"/>
              </w:rPr>
            </w:pPr>
            <w:ins w:id="150" w:author="ERCOT" w:date="2022-10-31T17:17:00Z">
              <w:r w:rsidRPr="00ED4D8D">
                <w:rPr>
                  <w:sz w:val="22"/>
                  <w:szCs w:val="22"/>
                </w:rPr>
                <w:t>1.5</w:t>
              </w:r>
            </w:ins>
            <w:del w:id="151" w:author="ERCOT" w:date="2022-10-31T17:17:00Z">
              <w:r w:rsidRPr="00ED4D8D" w:rsidDel="00BE1172">
                <w:rPr>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18E044BD" w:rsidR="00B457AF" w:rsidRPr="00ED4D8D" w:rsidRDefault="00B457AF" w:rsidP="00B77501">
            <w:pPr>
              <w:widowControl/>
              <w:autoSpaceDE/>
              <w:autoSpaceDN/>
              <w:adjustRightInd/>
              <w:jc w:val="center"/>
              <w:rPr>
                <w:bCs/>
                <w:sz w:val="22"/>
                <w:szCs w:val="22"/>
              </w:rPr>
            </w:pPr>
            <w:ins w:id="152" w:author="ERCOT" w:date="2022-10-31T17:17:00Z">
              <w:r w:rsidRPr="00ED4D8D">
                <w:rPr>
                  <w:sz w:val="22"/>
                  <w:szCs w:val="22"/>
                </w:rPr>
                <w:t>1.1</w:t>
              </w:r>
            </w:ins>
            <w:del w:id="153"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672F167D" w:rsidR="00B457AF" w:rsidRPr="00ED4D8D" w:rsidRDefault="00B457AF" w:rsidP="00B77501">
            <w:pPr>
              <w:widowControl/>
              <w:autoSpaceDE/>
              <w:autoSpaceDN/>
              <w:adjustRightInd/>
              <w:jc w:val="center"/>
              <w:rPr>
                <w:bCs/>
                <w:sz w:val="22"/>
                <w:szCs w:val="22"/>
              </w:rPr>
            </w:pPr>
            <w:ins w:id="154" w:author="ERCOT" w:date="2022-10-31T17:17:00Z">
              <w:r w:rsidRPr="00ED4D8D">
                <w:rPr>
                  <w:sz w:val="22"/>
                  <w:szCs w:val="22"/>
                </w:rPr>
                <w:t>1.0</w:t>
              </w:r>
            </w:ins>
            <w:del w:id="155"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5784C8AE" w:rsidR="00B457AF" w:rsidRPr="00ED4D8D" w:rsidRDefault="00B457AF" w:rsidP="00B77501">
            <w:pPr>
              <w:widowControl/>
              <w:autoSpaceDE/>
              <w:autoSpaceDN/>
              <w:adjustRightInd/>
              <w:jc w:val="center"/>
              <w:rPr>
                <w:bCs/>
                <w:sz w:val="22"/>
                <w:szCs w:val="22"/>
              </w:rPr>
            </w:pPr>
            <w:ins w:id="156" w:author="ERCOT" w:date="2022-10-31T17:17:00Z">
              <w:r w:rsidRPr="00ED4D8D">
                <w:rPr>
                  <w:sz w:val="22"/>
                  <w:szCs w:val="22"/>
                </w:rPr>
                <w:t>0.8</w:t>
              </w:r>
            </w:ins>
            <w:del w:id="15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3621A735" w:rsidR="00B457AF" w:rsidRPr="00ED4D8D" w:rsidRDefault="00B457AF" w:rsidP="00B77501">
            <w:pPr>
              <w:widowControl/>
              <w:autoSpaceDE/>
              <w:autoSpaceDN/>
              <w:adjustRightInd/>
              <w:jc w:val="center"/>
              <w:rPr>
                <w:bCs/>
                <w:sz w:val="22"/>
                <w:szCs w:val="22"/>
              </w:rPr>
            </w:pPr>
            <w:ins w:id="158" w:author="ERCOT" w:date="2022-10-31T17:17:00Z">
              <w:r w:rsidRPr="00ED4D8D">
                <w:rPr>
                  <w:sz w:val="22"/>
                  <w:szCs w:val="22"/>
                </w:rPr>
                <w:t>0.4</w:t>
              </w:r>
            </w:ins>
            <w:del w:id="159"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768BEA03" w:rsidR="00B457AF" w:rsidRPr="00ED4D8D" w:rsidRDefault="00B457AF" w:rsidP="00B77501">
            <w:pPr>
              <w:widowControl/>
              <w:autoSpaceDE/>
              <w:autoSpaceDN/>
              <w:adjustRightInd/>
              <w:jc w:val="center"/>
              <w:rPr>
                <w:bCs/>
                <w:sz w:val="22"/>
                <w:szCs w:val="22"/>
              </w:rPr>
            </w:pPr>
            <w:ins w:id="160" w:author="ERCOT" w:date="2022-10-31T17:17:00Z">
              <w:r w:rsidRPr="00ED4D8D">
                <w:rPr>
                  <w:sz w:val="22"/>
                  <w:szCs w:val="22"/>
                </w:rPr>
                <w:t>0.5</w:t>
              </w:r>
            </w:ins>
            <w:del w:id="161"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6330D56C" w:rsidR="00B457AF" w:rsidRPr="00ED4D8D" w:rsidRDefault="00B457AF" w:rsidP="00B77501">
            <w:pPr>
              <w:widowControl/>
              <w:autoSpaceDE/>
              <w:autoSpaceDN/>
              <w:adjustRightInd/>
              <w:jc w:val="center"/>
              <w:rPr>
                <w:bCs/>
                <w:sz w:val="22"/>
                <w:szCs w:val="22"/>
              </w:rPr>
            </w:pPr>
            <w:ins w:id="162" w:author="ERCOT" w:date="2022-10-31T17:17:00Z">
              <w:r w:rsidRPr="00ED4D8D">
                <w:rPr>
                  <w:sz w:val="22"/>
                  <w:szCs w:val="22"/>
                </w:rPr>
                <w:t>0.8</w:t>
              </w:r>
            </w:ins>
            <w:del w:id="163" w:author="ERCOT" w:date="2022-10-31T17:17:00Z">
              <w:r w:rsidRPr="00ED4D8D" w:rsidDel="00BE1172">
                <w:rPr>
                  <w:sz w:val="22"/>
                  <w:szCs w:val="22"/>
                </w:rPr>
                <w:delText>1.1</w:delText>
              </w:r>
            </w:del>
          </w:p>
        </w:tc>
      </w:tr>
      <w:tr w:rsidR="00B457AF" w:rsidRPr="00CC576E" w14:paraId="483B1CD0"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B457AF" w:rsidRPr="0012615F" w:rsidRDefault="00B457AF" w:rsidP="00B457AF">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21783F50" w:rsidR="00B457AF" w:rsidRPr="00ED4D8D" w:rsidRDefault="00B457AF" w:rsidP="00B457AF">
            <w:pPr>
              <w:widowControl/>
              <w:autoSpaceDE/>
              <w:autoSpaceDN/>
              <w:adjustRightInd/>
              <w:jc w:val="center"/>
              <w:rPr>
                <w:bCs/>
                <w:sz w:val="22"/>
                <w:szCs w:val="22"/>
              </w:rPr>
            </w:pPr>
            <w:ins w:id="164" w:author="ERCOT" w:date="2022-10-31T17:17:00Z">
              <w:r w:rsidRPr="00ED4D8D">
                <w:rPr>
                  <w:sz w:val="22"/>
                  <w:szCs w:val="22"/>
                </w:rPr>
                <w:t>0.9</w:t>
              </w:r>
            </w:ins>
            <w:del w:id="165"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2E64CCF1" w:rsidR="00B457AF" w:rsidRPr="00ED4D8D" w:rsidRDefault="00B457AF" w:rsidP="00B457AF">
            <w:pPr>
              <w:widowControl/>
              <w:autoSpaceDE/>
              <w:autoSpaceDN/>
              <w:adjustRightInd/>
              <w:jc w:val="center"/>
              <w:rPr>
                <w:bCs/>
                <w:sz w:val="22"/>
                <w:szCs w:val="22"/>
              </w:rPr>
            </w:pPr>
            <w:ins w:id="166" w:author="ERCOT" w:date="2022-10-31T17:17:00Z">
              <w:r w:rsidRPr="00ED4D8D">
                <w:rPr>
                  <w:sz w:val="22"/>
                  <w:szCs w:val="22"/>
                </w:rPr>
                <w:t>1.4</w:t>
              </w:r>
            </w:ins>
            <w:del w:id="167" w:author="ERCOT" w:date="2022-10-31T17:17:00Z">
              <w:r w:rsidRPr="00ED4D8D" w:rsidDel="00BE1172">
                <w:rPr>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497595D9" w:rsidR="00B457AF" w:rsidRPr="00ED4D8D" w:rsidRDefault="00B457AF" w:rsidP="00A7655B">
            <w:pPr>
              <w:widowControl/>
              <w:autoSpaceDE/>
              <w:autoSpaceDN/>
              <w:adjustRightInd/>
              <w:jc w:val="center"/>
              <w:rPr>
                <w:bCs/>
                <w:sz w:val="22"/>
                <w:szCs w:val="22"/>
              </w:rPr>
            </w:pPr>
            <w:ins w:id="168" w:author="ERCOT" w:date="2022-10-31T17:17:00Z">
              <w:r w:rsidRPr="00ED4D8D">
                <w:rPr>
                  <w:sz w:val="22"/>
                  <w:szCs w:val="22"/>
                </w:rPr>
                <w:t>1.7</w:t>
              </w:r>
            </w:ins>
            <w:del w:id="169"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5F7B290D" w:rsidR="00B457AF" w:rsidRPr="00ED4D8D" w:rsidRDefault="00B457AF" w:rsidP="00E05571">
            <w:pPr>
              <w:widowControl/>
              <w:autoSpaceDE/>
              <w:autoSpaceDN/>
              <w:adjustRightInd/>
              <w:jc w:val="center"/>
              <w:rPr>
                <w:bCs/>
                <w:sz w:val="22"/>
                <w:szCs w:val="22"/>
              </w:rPr>
            </w:pPr>
            <w:ins w:id="170" w:author="ERCOT" w:date="2022-10-31T17:17:00Z">
              <w:r w:rsidRPr="00ED4D8D">
                <w:rPr>
                  <w:sz w:val="22"/>
                  <w:szCs w:val="22"/>
                </w:rPr>
                <w:t>1.8</w:t>
              </w:r>
            </w:ins>
            <w:del w:id="171"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1D77F659" w:rsidR="00B457AF" w:rsidRPr="00ED4D8D" w:rsidRDefault="00B457AF" w:rsidP="00E810E5">
            <w:pPr>
              <w:widowControl/>
              <w:autoSpaceDE/>
              <w:autoSpaceDN/>
              <w:adjustRightInd/>
              <w:jc w:val="center"/>
              <w:rPr>
                <w:bCs/>
                <w:sz w:val="22"/>
                <w:szCs w:val="22"/>
              </w:rPr>
            </w:pPr>
            <w:ins w:id="172" w:author="ERCOT" w:date="2022-10-31T17:17:00Z">
              <w:r w:rsidRPr="00ED4D8D">
                <w:rPr>
                  <w:sz w:val="22"/>
                  <w:szCs w:val="22"/>
                </w:rPr>
                <w:t>1.8</w:t>
              </w:r>
            </w:ins>
            <w:del w:id="173"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13430E25" w:rsidR="00B457AF" w:rsidRPr="00ED4D8D" w:rsidRDefault="00B457AF" w:rsidP="0040715F">
            <w:pPr>
              <w:widowControl/>
              <w:autoSpaceDE/>
              <w:autoSpaceDN/>
              <w:adjustRightInd/>
              <w:jc w:val="center"/>
              <w:rPr>
                <w:bCs/>
                <w:sz w:val="22"/>
                <w:szCs w:val="22"/>
              </w:rPr>
            </w:pPr>
            <w:ins w:id="174" w:author="ERCOT" w:date="2022-10-31T17:17:00Z">
              <w:r w:rsidRPr="00ED4D8D">
                <w:rPr>
                  <w:sz w:val="22"/>
                  <w:szCs w:val="22"/>
                </w:rPr>
                <w:t>1.7</w:t>
              </w:r>
            </w:ins>
            <w:del w:id="175" w:author="ERCOT" w:date="2022-10-31T17:17:00Z">
              <w:r w:rsidRPr="00ED4D8D" w:rsidDel="00BE117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391D4BC0" w:rsidR="00B457AF" w:rsidRPr="00ED4D8D" w:rsidRDefault="00B457AF" w:rsidP="00CA359D">
            <w:pPr>
              <w:widowControl/>
              <w:autoSpaceDE/>
              <w:autoSpaceDN/>
              <w:adjustRightInd/>
              <w:jc w:val="center"/>
              <w:rPr>
                <w:bCs/>
                <w:sz w:val="22"/>
                <w:szCs w:val="22"/>
              </w:rPr>
            </w:pPr>
            <w:ins w:id="176" w:author="ERCOT" w:date="2022-10-31T17:17:00Z">
              <w:r w:rsidRPr="00ED4D8D">
                <w:rPr>
                  <w:sz w:val="22"/>
                  <w:szCs w:val="22"/>
                </w:rPr>
                <w:t>2.2</w:t>
              </w:r>
            </w:ins>
            <w:del w:id="177"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13BC9E38" w:rsidR="00B457AF" w:rsidRPr="00ED4D8D" w:rsidRDefault="00B457AF" w:rsidP="00B77501">
            <w:pPr>
              <w:widowControl/>
              <w:autoSpaceDE/>
              <w:autoSpaceDN/>
              <w:adjustRightInd/>
              <w:jc w:val="center"/>
              <w:rPr>
                <w:bCs/>
                <w:sz w:val="22"/>
                <w:szCs w:val="22"/>
              </w:rPr>
            </w:pPr>
            <w:ins w:id="178" w:author="ERCOT" w:date="2022-10-31T17:17:00Z">
              <w:r w:rsidRPr="00ED4D8D">
                <w:rPr>
                  <w:sz w:val="22"/>
                  <w:szCs w:val="22"/>
                </w:rPr>
                <w:t>3.3</w:t>
              </w:r>
            </w:ins>
            <w:del w:id="179" w:author="ERCOT" w:date="2022-10-31T17:17:00Z">
              <w:r w:rsidRPr="00ED4D8D" w:rsidDel="00BE117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3919C3A1" w:rsidR="00B457AF" w:rsidRPr="00ED4D8D" w:rsidRDefault="00B457AF" w:rsidP="00B77501">
            <w:pPr>
              <w:widowControl/>
              <w:autoSpaceDE/>
              <w:autoSpaceDN/>
              <w:adjustRightInd/>
              <w:jc w:val="center"/>
              <w:rPr>
                <w:bCs/>
                <w:sz w:val="22"/>
                <w:szCs w:val="22"/>
              </w:rPr>
            </w:pPr>
            <w:ins w:id="180" w:author="ERCOT" w:date="2022-10-31T17:17:00Z">
              <w:r w:rsidRPr="00ED4D8D">
                <w:rPr>
                  <w:sz w:val="22"/>
                  <w:szCs w:val="22"/>
                </w:rPr>
                <w:t>3.9</w:t>
              </w:r>
            </w:ins>
            <w:del w:id="181" w:author="ERCOT" w:date="2022-10-31T17:17:00Z">
              <w:r w:rsidRPr="00ED4D8D" w:rsidDel="00BE1172">
                <w:rPr>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49F26AEA" w:rsidR="00B457AF" w:rsidRPr="00ED4D8D" w:rsidRDefault="00B457AF" w:rsidP="00B77501">
            <w:pPr>
              <w:widowControl/>
              <w:autoSpaceDE/>
              <w:autoSpaceDN/>
              <w:adjustRightInd/>
              <w:jc w:val="center"/>
              <w:rPr>
                <w:bCs/>
                <w:sz w:val="22"/>
                <w:szCs w:val="22"/>
              </w:rPr>
            </w:pPr>
            <w:ins w:id="182" w:author="ERCOT" w:date="2022-10-31T17:17:00Z">
              <w:r w:rsidRPr="00ED4D8D">
                <w:rPr>
                  <w:sz w:val="22"/>
                  <w:szCs w:val="22"/>
                </w:rPr>
                <w:t>2.1</w:t>
              </w:r>
            </w:ins>
            <w:del w:id="183" w:author="ERCOT" w:date="2022-10-31T17:17:00Z">
              <w:r w:rsidRPr="00ED4D8D" w:rsidDel="00BE117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361C502D" w:rsidR="00B457AF" w:rsidRPr="00ED4D8D" w:rsidRDefault="00B457AF" w:rsidP="00B77501">
            <w:pPr>
              <w:widowControl/>
              <w:autoSpaceDE/>
              <w:autoSpaceDN/>
              <w:adjustRightInd/>
              <w:jc w:val="center"/>
              <w:rPr>
                <w:bCs/>
                <w:sz w:val="22"/>
                <w:szCs w:val="22"/>
              </w:rPr>
            </w:pPr>
            <w:ins w:id="184" w:author="ERCOT" w:date="2022-10-31T17:17:00Z">
              <w:r w:rsidRPr="00ED4D8D">
                <w:rPr>
                  <w:sz w:val="22"/>
                  <w:szCs w:val="22"/>
                </w:rPr>
                <w:t>2.7</w:t>
              </w:r>
            </w:ins>
            <w:del w:id="185" w:author="ERCOT" w:date="2022-10-31T17:17:00Z">
              <w:r w:rsidRPr="00ED4D8D" w:rsidDel="00BE1172">
                <w:rPr>
                  <w:sz w:val="22"/>
                  <w:szCs w:val="22"/>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6D5D877C" w:rsidR="00B457AF" w:rsidRPr="00ED4D8D" w:rsidRDefault="00B457AF" w:rsidP="00B77501">
            <w:pPr>
              <w:widowControl/>
              <w:autoSpaceDE/>
              <w:autoSpaceDN/>
              <w:adjustRightInd/>
              <w:jc w:val="center"/>
              <w:rPr>
                <w:bCs/>
                <w:sz w:val="22"/>
                <w:szCs w:val="22"/>
              </w:rPr>
            </w:pPr>
            <w:ins w:id="186" w:author="ERCOT" w:date="2022-10-31T17:17:00Z">
              <w:r w:rsidRPr="00ED4D8D">
                <w:rPr>
                  <w:sz w:val="22"/>
                  <w:szCs w:val="22"/>
                </w:rPr>
                <w:t>2.9</w:t>
              </w:r>
            </w:ins>
            <w:del w:id="187"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49B08A08" w:rsidR="00B457AF" w:rsidRPr="00ED4D8D" w:rsidRDefault="00B457AF" w:rsidP="00B77501">
            <w:pPr>
              <w:widowControl/>
              <w:autoSpaceDE/>
              <w:autoSpaceDN/>
              <w:adjustRightInd/>
              <w:jc w:val="center"/>
              <w:rPr>
                <w:bCs/>
                <w:sz w:val="22"/>
                <w:szCs w:val="22"/>
              </w:rPr>
            </w:pPr>
            <w:ins w:id="188" w:author="ERCOT" w:date="2022-10-31T17:17:00Z">
              <w:r w:rsidRPr="00ED4D8D">
                <w:rPr>
                  <w:sz w:val="22"/>
                  <w:szCs w:val="22"/>
                </w:rPr>
                <w:t>2.8</w:t>
              </w:r>
            </w:ins>
            <w:del w:id="189" w:author="ERCOT" w:date="2022-10-31T17:17:00Z">
              <w:r w:rsidRPr="00ED4D8D" w:rsidDel="00BE117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2CB5451F" w:rsidR="00B457AF" w:rsidRPr="00ED4D8D" w:rsidRDefault="00B457AF" w:rsidP="00B77501">
            <w:pPr>
              <w:widowControl/>
              <w:autoSpaceDE/>
              <w:autoSpaceDN/>
              <w:adjustRightInd/>
              <w:jc w:val="center"/>
              <w:rPr>
                <w:bCs/>
                <w:sz w:val="22"/>
                <w:szCs w:val="22"/>
              </w:rPr>
            </w:pPr>
            <w:ins w:id="190" w:author="ERCOT" w:date="2022-10-31T17:17:00Z">
              <w:r w:rsidRPr="00ED4D8D">
                <w:rPr>
                  <w:sz w:val="22"/>
                  <w:szCs w:val="22"/>
                </w:rPr>
                <w:t>2.8</w:t>
              </w:r>
            </w:ins>
            <w:del w:id="191"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6EF5105F" w:rsidR="00B457AF" w:rsidRPr="00ED4D8D" w:rsidRDefault="00B457AF" w:rsidP="00B77501">
            <w:pPr>
              <w:widowControl/>
              <w:autoSpaceDE/>
              <w:autoSpaceDN/>
              <w:adjustRightInd/>
              <w:jc w:val="center"/>
              <w:rPr>
                <w:bCs/>
                <w:sz w:val="22"/>
                <w:szCs w:val="22"/>
              </w:rPr>
            </w:pPr>
            <w:ins w:id="192" w:author="ERCOT" w:date="2022-10-31T17:17:00Z">
              <w:r w:rsidRPr="00ED4D8D">
                <w:rPr>
                  <w:sz w:val="22"/>
                  <w:szCs w:val="22"/>
                </w:rPr>
                <w:t>1.7</w:t>
              </w:r>
            </w:ins>
            <w:del w:id="193"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75E76B93" w:rsidR="00B457AF" w:rsidRPr="00ED4D8D" w:rsidRDefault="00B457AF" w:rsidP="00B77501">
            <w:pPr>
              <w:widowControl/>
              <w:autoSpaceDE/>
              <w:autoSpaceDN/>
              <w:adjustRightInd/>
              <w:jc w:val="center"/>
              <w:rPr>
                <w:bCs/>
                <w:sz w:val="22"/>
                <w:szCs w:val="22"/>
              </w:rPr>
            </w:pPr>
            <w:ins w:id="194" w:author="ERCOT" w:date="2022-10-31T17:17:00Z">
              <w:r w:rsidRPr="00ED4D8D">
                <w:rPr>
                  <w:sz w:val="22"/>
                  <w:szCs w:val="22"/>
                </w:rPr>
                <w:t>1.2</w:t>
              </w:r>
            </w:ins>
            <w:del w:id="195" w:author="ERCOT" w:date="2022-10-31T17:17:00Z">
              <w:r w:rsidRPr="00ED4D8D" w:rsidDel="00BE117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6774E9D9" w:rsidR="00B457AF" w:rsidRPr="00ED4D8D" w:rsidRDefault="00B457AF" w:rsidP="00B77501">
            <w:pPr>
              <w:widowControl/>
              <w:autoSpaceDE/>
              <w:autoSpaceDN/>
              <w:adjustRightInd/>
              <w:jc w:val="center"/>
              <w:rPr>
                <w:bCs/>
                <w:sz w:val="22"/>
                <w:szCs w:val="22"/>
              </w:rPr>
            </w:pPr>
            <w:ins w:id="196" w:author="ERCOT" w:date="2022-10-31T17:17:00Z">
              <w:r w:rsidRPr="00ED4D8D">
                <w:rPr>
                  <w:sz w:val="22"/>
                  <w:szCs w:val="22"/>
                </w:rPr>
                <w:t>0.9</w:t>
              </w:r>
            </w:ins>
            <w:del w:id="197" w:author="ERCOT" w:date="2022-10-31T17:17:00Z">
              <w:r w:rsidRPr="00ED4D8D" w:rsidDel="00BE1172">
                <w:rPr>
                  <w:sz w:val="22"/>
                  <w:szCs w:val="22"/>
                </w:rPr>
                <w:delText>1.2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1E170D97" w:rsidR="00B457AF" w:rsidRPr="00ED4D8D" w:rsidRDefault="00B457AF" w:rsidP="00B77501">
            <w:pPr>
              <w:widowControl/>
              <w:autoSpaceDE/>
              <w:autoSpaceDN/>
              <w:adjustRightInd/>
              <w:jc w:val="center"/>
              <w:rPr>
                <w:bCs/>
                <w:sz w:val="22"/>
                <w:szCs w:val="22"/>
              </w:rPr>
            </w:pPr>
            <w:ins w:id="198" w:author="ERCOT" w:date="2022-10-31T17:17:00Z">
              <w:r w:rsidRPr="00ED4D8D">
                <w:rPr>
                  <w:sz w:val="22"/>
                  <w:szCs w:val="22"/>
                </w:rPr>
                <w:t>0.9</w:t>
              </w:r>
            </w:ins>
            <w:del w:id="199" w:author="ERCOT" w:date="2022-10-31T17:17:00Z">
              <w:r w:rsidRPr="00ED4D8D" w:rsidDel="00BE117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101E84C4" w:rsidR="00B457AF" w:rsidRPr="00ED4D8D" w:rsidRDefault="00B457AF" w:rsidP="00B77501">
            <w:pPr>
              <w:widowControl/>
              <w:autoSpaceDE/>
              <w:autoSpaceDN/>
              <w:adjustRightInd/>
              <w:jc w:val="center"/>
              <w:rPr>
                <w:bCs/>
                <w:sz w:val="22"/>
                <w:szCs w:val="22"/>
              </w:rPr>
            </w:pPr>
            <w:ins w:id="200" w:author="ERCOT" w:date="2022-10-31T17:17:00Z">
              <w:r w:rsidRPr="00ED4D8D">
                <w:rPr>
                  <w:sz w:val="22"/>
                  <w:szCs w:val="22"/>
                </w:rPr>
                <w:t>1.4</w:t>
              </w:r>
            </w:ins>
            <w:del w:id="201"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640F0CAC" w:rsidR="00B457AF" w:rsidRPr="00ED4D8D" w:rsidRDefault="00B457AF" w:rsidP="00B77501">
            <w:pPr>
              <w:widowControl/>
              <w:autoSpaceDE/>
              <w:autoSpaceDN/>
              <w:adjustRightInd/>
              <w:jc w:val="center"/>
              <w:rPr>
                <w:bCs/>
                <w:sz w:val="22"/>
                <w:szCs w:val="22"/>
              </w:rPr>
            </w:pPr>
            <w:ins w:id="202" w:author="ERCOT" w:date="2022-10-31T17:17:00Z">
              <w:r w:rsidRPr="00ED4D8D">
                <w:rPr>
                  <w:sz w:val="22"/>
                  <w:szCs w:val="22"/>
                </w:rPr>
                <w:t>1.5</w:t>
              </w:r>
            </w:ins>
            <w:del w:id="203"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585C1679" w:rsidR="00B457AF" w:rsidRPr="00ED4D8D" w:rsidRDefault="00B457AF" w:rsidP="00B77501">
            <w:pPr>
              <w:widowControl/>
              <w:autoSpaceDE/>
              <w:autoSpaceDN/>
              <w:adjustRightInd/>
              <w:jc w:val="center"/>
              <w:rPr>
                <w:bCs/>
                <w:sz w:val="22"/>
                <w:szCs w:val="22"/>
              </w:rPr>
            </w:pPr>
            <w:ins w:id="204" w:author="ERCOT" w:date="2022-10-31T17:17:00Z">
              <w:r w:rsidRPr="00ED4D8D">
                <w:rPr>
                  <w:sz w:val="22"/>
                  <w:szCs w:val="22"/>
                </w:rPr>
                <w:t>1.3</w:t>
              </w:r>
            </w:ins>
            <w:del w:id="205"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554B1801" w:rsidR="00B457AF" w:rsidRPr="00ED4D8D" w:rsidRDefault="00B457AF" w:rsidP="00B77501">
            <w:pPr>
              <w:widowControl/>
              <w:autoSpaceDE/>
              <w:autoSpaceDN/>
              <w:adjustRightInd/>
              <w:jc w:val="center"/>
              <w:rPr>
                <w:bCs/>
                <w:sz w:val="22"/>
                <w:szCs w:val="22"/>
              </w:rPr>
            </w:pPr>
            <w:ins w:id="206" w:author="ERCOT" w:date="2022-10-31T17:17:00Z">
              <w:r w:rsidRPr="00ED4D8D">
                <w:rPr>
                  <w:sz w:val="22"/>
                  <w:szCs w:val="22"/>
                </w:rPr>
                <w:t>0.6</w:t>
              </w:r>
            </w:ins>
            <w:del w:id="207"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2F755DCD" w:rsidR="00B457AF" w:rsidRPr="00ED4D8D" w:rsidRDefault="00B457AF" w:rsidP="00B77501">
            <w:pPr>
              <w:widowControl/>
              <w:autoSpaceDE/>
              <w:autoSpaceDN/>
              <w:adjustRightInd/>
              <w:jc w:val="center"/>
              <w:rPr>
                <w:bCs/>
                <w:sz w:val="22"/>
                <w:szCs w:val="22"/>
              </w:rPr>
            </w:pPr>
            <w:ins w:id="208" w:author="ERCOT" w:date="2022-10-31T17:17:00Z">
              <w:r w:rsidRPr="00ED4D8D">
                <w:rPr>
                  <w:sz w:val="22"/>
                  <w:szCs w:val="22"/>
                </w:rPr>
                <w:t>0.6</w:t>
              </w:r>
            </w:ins>
            <w:del w:id="209"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3DE0984E" w:rsidR="00B457AF" w:rsidRPr="00ED4D8D" w:rsidRDefault="00B457AF" w:rsidP="00B77501">
            <w:pPr>
              <w:widowControl/>
              <w:autoSpaceDE/>
              <w:autoSpaceDN/>
              <w:adjustRightInd/>
              <w:jc w:val="center"/>
              <w:rPr>
                <w:bCs/>
                <w:sz w:val="22"/>
                <w:szCs w:val="22"/>
              </w:rPr>
            </w:pPr>
            <w:ins w:id="210" w:author="ERCOT" w:date="2022-10-31T17:17:00Z">
              <w:r w:rsidRPr="00ED4D8D">
                <w:rPr>
                  <w:sz w:val="22"/>
                  <w:szCs w:val="22"/>
                </w:rPr>
                <w:t>1.1</w:t>
              </w:r>
            </w:ins>
            <w:del w:id="211" w:author="ERCOT" w:date="2022-10-31T17:17:00Z">
              <w:r w:rsidRPr="00ED4D8D" w:rsidDel="00BE1172">
                <w:rPr>
                  <w:sz w:val="22"/>
                  <w:szCs w:val="22"/>
                </w:rPr>
                <w:delText>0.3</w:delText>
              </w:r>
            </w:del>
          </w:p>
        </w:tc>
      </w:tr>
      <w:tr w:rsidR="00B457AF" w:rsidRPr="00CC576E" w14:paraId="4629A5C3"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B457AF" w:rsidRPr="0012615F" w:rsidRDefault="00B457AF" w:rsidP="00B457AF">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6206ACAD" w:rsidR="00B457AF" w:rsidRPr="00ED4D8D" w:rsidRDefault="00B457AF" w:rsidP="00B457AF">
            <w:pPr>
              <w:widowControl/>
              <w:autoSpaceDE/>
              <w:autoSpaceDN/>
              <w:adjustRightInd/>
              <w:jc w:val="center"/>
              <w:rPr>
                <w:bCs/>
                <w:sz w:val="22"/>
                <w:szCs w:val="22"/>
              </w:rPr>
            </w:pPr>
            <w:ins w:id="212" w:author="ERCOT" w:date="2022-10-31T17:17:00Z">
              <w:r w:rsidRPr="00ED4D8D">
                <w:rPr>
                  <w:sz w:val="22"/>
                  <w:szCs w:val="22"/>
                </w:rPr>
                <w:t>2.2</w:t>
              </w:r>
            </w:ins>
            <w:del w:id="213"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7657F7E0" w:rsidR="00B457AF" w:rsidRPr="00ED4D8D" w:rsidRDefault="00B457AF" w:rsidP="00B457AF">
            <w:pPr>
              <w:widowControl/>
              <w:autoSpaceDE/>
              <w:autoSpaceDN/>
              <w:adjustRightInd/>
              <w:jc w:val="center"/>
              <w:rPr>
                <w:bCs/>
                <w:sz w:val="22"/>
                <w:szCs w:val="22"/>
              </w:rPr>
            </w:pPr>
            <w:ins w:id="214" w:author="ERCOT" w:date="2022-10-31T17:17:00Z">
              <w:r w:rsidRPr="00ED4D8D">
                <w:rPr>
                  <w:sz w:val="22"/>
                  <w:szCs w:val="22"/>
                </w:rPr>
                <w:t>1.7</w:t>
              </w:r>
            </w:ins>
            <w:del w:id="215" w:author="ERCOT" w:date="2022-10-31T17:17:00Z">
              <w:r w:rsidRPr="00ED4D8D" w:rsidDel="00BE1172">
                <w:rPr>
                  <w:sz w:val="22"/>
                  <w:szCs w:val="22"/>
                </w:rPr>
                <w:delText>1.9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0A1C5A39" w:rsidR="00B457AF" w:rsidRPr="00ED4D8D" w:rsidRDefault="00B457AF" w:rsidP="00A7655B">
            <w:pPr>
              <w:widowControl/>
              <w:autoSpaceDE/>
              <w:autoSpaceDN/>
              <w:adjustRightInd/>
              <w:jc w:val="center"/>
              <w:rPr>
                <w:bCs/>
                <w:sz w:val="22"/>
                <w:szCs w:val="22"/>
              </w:rPr>
            </w:pPr>
            <w:ins w:id="216" w:author="ERCOT" w:date="2022-10-31T17:17:00Z">
              <w:r w:rsidRPr="00ED4D8D">
                <w:rPr>
                  <w:sz w:val="22"/>
                  <w:szCs w:val="22"/>
                </w:rPr>
                <w:t>2.6</w:t>
              </w:r>
            </w:ins>
            <w:del w:id="217"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1E40E669" w:rsidR="00B457AF" w:rsidRPr="00ED4D8D" w:rsidRDefault="00B457AF" w:rsidP="00E05571">
            <w:pPr>
              <w:widowControl/>
              <w:autoSpaceDE/>
              <w:autoSpaceDN/>
              <w:adjustRightInd/>
              <w:jc w:val="center"/>
              <w:rPr>
                <w:bCs/>
                <w:sz w:val="22"/>
                <w:szCs w:val="22"/>
              </w:rPr>
            </w:pPr>
            <w:ins w:id="218" w:author="ERCOT" w:date="2022-10-31T17:17:00Z">
              <w:r w:rsidRPr="00ED4D8D">
                <w:rPr>
                  <w:sz w:val="22"/>
                  <w:szCs w:val="22"/>
                </w:rPr>
                <w:t>2.8</w:t>
              </w:r>
            </w:ins>
            <w:del w:id="219"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75E2DE52" w:rsidR="00B457AF" w:rsidRPr="00ED4D8D" w:rsidRDefault="00B457AF" w:rsidP="00E810E5">
            <w:pPr>
              <w:widowControl/>
              <w:autoSpaceDE/>
              <w:autoSpaceDN/>
              <w:adjustRightInd/>
              <w:jc w:val="center"/>
              <w:rPr>
                <w:bCs/>
                <w:sz w:val="22"/>
                <w:szCs w:val="22"/>
              </w:rPr>
            </w:pPr>
            <w:ins w:id="220" w:author="ERCOT" w:date="2022-10-31T17:17:00Z">
              <w:r w:rsidRPr="00ED4D8D">
                <w:rPr>
                  <w:sz w:val="22"/>
                  <w:szCs w:val="22"/>
                </w:rPr>
                <w:t>3.0</w:t>
              </w:r>
            </w:ins>
            <w:del w:id="221"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6366F335" w:rsidR="00B457AF" w:rsidRPr="00ED4D8D" w:rsidRDefault="00B457AF" w:rsidP="0040715F">
            <w:pPr>
              <w:widowControl/>
              <w:autoSpaceDE/>
              <w:autoSpaceDN/>
              <w:adjustRightInd/>
              <w:jc w:val="center"/>
              <w:rPr>
                <w:bCs/>
                <w:sz w:val="22"/>
                <w:szCs w:val="22"/>
              </w:rPr>
            </w:pPr>
            <w:ins w:id="222" w:author="ERCOT" w:date="2022-10-31T17:17:00Z">
              <w:r w:rsidRPr="00ED4D8D">
                <w:rPr>
                  <w:sz w:val="22"/>
                  <w:szCs w:val="22"/>
                </w:rPr>
                <w:t>2.3</w:t>
              </w:r>
            </w:ins>
            <w:del w:id="223" w:author="ERCOT" w:date="2022-10-31T17:17:00Z">
              <w:r w:rsidRPr="00ED4D8D" w:rsidDel="00BE1172">
                <w:rPr>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65D0284A" w:rsidR="00B457AF" w:rsidRPr="00ED4D8D" w:rsidRDefault="00B457AF" w:rsidP="00CA359D">
            <w:pPr>
              <w:widowControl/>
              <w:autoSpaceDE/>
              <w:autoSpaceDN/>
              <w:adjustRightInd/>
              <w:jc w:val="center"/>
              <w:rPr>
                <w:bCs/>
                <w:sz w:val="22"/>
                <w:szCs w:val="22"/>
              </w:rPr>
            </w:pPr>
            <w:ins w:id="224" w:author="ERCOT" w:date="2022-10-31T17:17:00Z">
              <w:r w:rsidRPr="00ED4D8D">
                <w:rPr>
                  <w:sz w:val="22"/>
                  <w:szCs w:val="22"/>
                </w:rPr>
                <w:t>2.4</w:t>
              </w:r>
            </w:ins>
            <w:del w:id="225" w:author="ERCOT" w:date="2022-10-31T17:17:00Z">
              <w:r w:rsidRPr="00ED4D8D" w:rsidDel="00BE117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78830B14" w:rsidR="00B457AF" w:rsidRPr="00ED4D8D" w:rsidRDefault="00B457AF" w:rsidP="00B77501">
            <w:pPr>
              <w:widowControl/>
              <w:autoSpaceDE/>
              <w:autoSpaceDN/>
              <w:adjustRightInd/>
              <w:jc w:val="center"/>
              <w:rPr>
                <w:bCs/>
                <w:sz w:val="22"/>
                <w:szCs w:val="22"/>
              </w:rPr>
            </w:pPr>
            <w:ins w:id="226" w:author="ERCOT" w:date="2022-10-31T17:17:00Z">
              <w:r w:rsidRPr="00ED4D8D">
                <w:rPr>
                  <w:sz w:val="22"/>
                  <w:szCs w:val="22"/>
                </w:rPr>
                <w:t>3.2</w:t>
              </w:r>
            </w:ins>
            <w:del w:id="227" w:author="ERCOT" w:date="2022-10-31T17:17:00Z">
              <w:r w:rsidRPr="00ED4D8D" w:rsidDel="00BE1172">
                <w:rPr>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64188456" w:rsidR="00B457AF" w:rsidRPr="00ED4D8D" w:rsidRDefault="00B457AF" w:rsidP="00B77501">
            <w:pPr>
              <w:widowControl/>
              <w:autoSpaceDE/>
              <w:autoSpaceDN/>
              <w:adjustRightInd/>
              <w:jc w:val="center"/>
              <w:rPr>
                <w:bCs/>
                <w:sz w:val="22"/>
                <w:szCs w:val="22"/>
              </w:rPr>
            </w:pPr>
            <w:ins w:id="228" w:author="ERCOT" w:date="2022-10-31T17:17:00Z">
              <w:r w:rsidRPr="00ED4D8D">
                <w:rPr>
                  <w:sz w:val="22"/>
                  <w:szCs w:val="22"/>
                </w:rPr>
                <w:t>2.5</w:t>
              </w:r>
            </w:ins>
            <w:del w:id="229" w:author="ERCOT" w:date="2022-10-31T17:17:00Z">
              <w:r w:rsidRPr="00ED4D8D" w:rsidDel="00BE117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763EB55A" w:rsidR="00B457AF" w:rsidRPr="00ED4D8D" w:rsidRDefault="00B457AF" w:rsidP="00B77501">
            <w:pPr>
              <w:widowControl/>
              <w:autoSpaceDE/>
              <w:autoSpaceDN/>
              <w:adjustRightInd/>
              <w:jc w:val="center"/>
              <w:rPr>
                <w:bCs/>
                <w:sz w:val="22"/>
                <w:szCs w:val="22"/>
              </w:rPr>
            </w:pPr>
            <w:ins w:id="230" w:author="ERCOT" w:date="2022-10-31T17:17:00Z">
              <w:r w:rsidRPr="00ED4D8D">
                <w:rPr>
                  <w:sz w:val="22"/>
                  <w:szCs w:val="22"/>
                </w:rPr>
                <w:t>1.3</w:t>
              </w:r>
            </w:ins>
            <w:del w:id="231"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100AD29E" w:rsidR="00B457AF" w:rsidRPr="00ED4D8D" w:rsidRDefault="00B457AF" w:rsidP="00B77501">
            <w:pPr>
              <w:widowControl/>
              <w:autoSpaceDE/>
              <w:autoSpaceDN/>
              <w:adjustRightInd/>
              <w:jc w:val="center"/>
              <w:rPr>
                <w:bCs/>
                <w:sz w:val="22"/>
                <w:szCs w:val="22"/>
              </w:rPr>
            </w:pPr>
            <w:ins w:id="232" w:author="ERCOT" w:date="2022-10-31T17:17:00Z">
              <w:r w:rsidRPr="00ED4D8D">
                <w:rPr>
                  <w:sz w:val="22"/>
                  <w:szCs w:val="22"/>
                </w:rPr>
                <w:t>2.6</w:t>
              </w:r>
            </w:ins>
            <w:del w:id="233" w:author="ERCOT" w:date="2022-10-31T17:17:00Z">
              <w:r w:rsidRPr="00ED4D8D" w:rsidDel="00BE1172">
                <w:rPr>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22F7307C" w:rsidR="00B457AF" w:rsidRPr="00ED4D8D" w:rsidRDefault="00B457AF" w:rsidP="00B77501">
            <w:pPr>
              <w:widowControl/>
              <w:autoSpaceDE/>
              <w:autoSpaceDN/>
              <w:adjustRightInd/>
              <w:jc w:val="center"/>
              <w:rPr>
                <w:bCs/>
                <w:sz w:val="22"/>
                <w:szCs w:val="22"/>
              </w:rPr>
            </w:pPr>
            <w:ins w:id="234" w:author="ERCOT" w:date="2022-10-31T17:17:00Z">
              <w:r w:rsidRPr="00ED4D8D">
                <w:rPr>
                  <w:sz w:val="22"/>
                  <w:szCs w:val="22"/>
                </w:rPr>
                <w:t>2.7</w:t>
              </w:r>
            </w:ins>
            <w:del w:id="235" w:author="ERCOT" w:date="2022-10-31T17:17:00Z">
              <w:r w:rsidRPr="00ED4D8D" w:rsidDel="00BE1172">
                <w:rPr>
                  <w:sz w:val="22"/>
                  <w:szCs w:val="22"/>
                </w:rPr>
                <w:delText>4.0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61EB6237" w:rsidR="00B457AF" w:rsidRPr="00ED4D8D" w:rsidRDefault="00B457AF" w:rsidP="00B77501">
            <w:pPr>
              <w:widowControl/>
              <w:autoSpaceDE/>
              <w:autoSpaceDN/>
              <w:adjustRightInd/>
              <w:jc w:val="center"/>
              <w:rPr>
                <w:bCs/>
                <w:sz w:val="22"/>
                <w:szCs w:val="22"/>
              </w:rPr>
            </w:pPr>
            <w:ins w:id="236" w:author="ERCOT" w:date="2022-10-31T17:17:00Z">
              <w:r w:rsidRPr="00ED4D8D">
                <w:rPr>
                  <w:sz w:val="22"/>
                  <w:szCs w:val="22"/>
                </w:rPr>
                <w:t>2.5</w:t>
              </w:r>
            </w:ins>
            <w:del w:id="237" w:author="ERCOT" w:date="2022-10-31T17:17:00Z">
              <w:r w:rsidRPr="00ED4D8D" w:rsidDel="00BE117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5AA04224" w:rsidR="00B457AF" w:rsidRPr="00ED4D8D" w:rsidRDefault="00B457AF" w:rsidP="00B77501">
            <w:pPr>
              <w:widowControl/>
              <w:autoSpaceDE/>
              <w:autoSpaceDN/>
              <w:adjustRightInd/>
              <w:jc w:val="center"/>
              <w:rPr>
                <w:bCs/>
                <w:sz w:val="22"/>
                <w:szCs w:val="22"/>
              </w:rPr>
            </w:pPr>
            <w:ins w:id="238" w:author="ERCOT" w:date="2022-10-31T17:17:00Z">
              <w:r w:rsidRPr="00ED4D8D">
                <w:rPr>
                  <w:sz w:val="22"/>
                  <w:szCs w:val="22"/>
                </w:rPr>
                <w:t>2.8</w:t>
              </w:r>
            </w:ins>
            <w:del w:id="239"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5C9B00A7" w:rsidR="00B457AF" w:rsidRPr="00ED4D8D" w:rsidRDefault="00B457AF" w:rsidP="00B77501">
            <w:pPr>
              <w:widowControl/>
              <w:autoSpaceDE/>
              <w:autoSpaceDN/>
              <w:adjustRightInd/>
              <w:jc w:val="center"/>
              <w:rPr>
                <w:bCs/>
                <w:sz w:val="22"/>
                <w:szCs w:val="22"/>
              </w:rPr>
            </w:pPr>
            <w:ins w:id="240" w:author="ERCOT" w:date="2022-10-31T17:17:00Z">
              <w:r w:rsidRPr="00ED4D8D">
                <w:rPr>
                  <w:sz w:val="22"/>
                  <w:szCs w:val="22"/>
                </w:rPr>
                <w:t>1.7</w:t>
              </w:r>
            </w:ins>
            <w:del w:id="241" w:author="ERCOT" w:date="2022-10-31T17:17:00Z">
              <w:r w:rsidRPr="00ED4D8D" w:rsidDel="00BE117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3FA9E0CC" w:rsidR="00B457AF" w:rsidRPr="00ED4D8D" w:rsidRDefault="00B457AF" w:rsidP="00B77501">
            <w:pPr>
              <w:widowControl/>
              <w:autoSpaceDE/>
              <w:autoSpaceDN/>
              <w:adjustRightInd/>
              <w:jc w:val="center"/>
              <w:rPr>
                <w:bCs/>
                <w:sz w:val="22"/>
                <w:szCs w:val="22"/>
              </w:rPr>
            </w:pPr>
            <w:ins w:id="242" w:author="ERCOT" w:date="2022-10-31T17:17:00Z">
              <w:r w:rsidRPr="00ED4D8D">
                <w:rPr>
                  <w:sz w:val="22"/>
                  <w:szCs w:val="22"/>
                </w:rPr>
                <w:t>0.5</w:t>
              </w:r>
            </w:ins>
            <w:del w:id="243" w:author="ERCOT" w:date="2022-10-31T17:17:00Z">
              <w:r w:rsidRPr="00ED4D8D" w:rsidDel="00BE117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74A80348" w:rsidR="00B457AF" w:rsidRPr="00ED4D8D" w:rsidRDefault="00B457AF" w:rsidP="00B77501">
            <w:pPr>
              <w:widowControl/>
              <w:autoSpaceDE/>
              <w:autoSpaceDN/>
              <w:adjustRightInd/>
              <w:jc w:val="center"/>
              <w:rPr>
                <w:bCs/>
                <w:sz w:val="22"/>
                <w:szCs w:val="22"/>
              </w:rPr>
            </w:pPr>
            <w:ins w:id="244" w:author="ERCOT" w:date="2022-10-31T17:17:00Z">
              <w:r w:rsidRPr="00ED4D8D">
                <w:rPr>
                  <w:sz w:val="22"/>
                  <w:szCs w:val="22"/>
                </w:rPr>
                <w:t>0.0</w:t>
              </w:r>
            </w:ins>
            <w:del w:id="245" w:author="ERCOT" w:date="2022-10-31T17:17:00Z">
              <w:r w:rsidRPr="00ED4D8D" w:rsidDel="00BE1172">
                <w:rPr>
                  <w:sz w:val="22"/>
                  <w:szCs w:val="22"/>
                </w:rPr>
                <w:delText>0.8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56054466" w:rsidR="00B457AF" w:rsidRPr="00ED4D8D" w:rsidRDefault="00B457AF" w:rsidP="00B77501">
            <w:pPr>
              <w:widowControl/>
              <w:autoSpaceDE/>
              <w:autoSpaceDN/>
              <w:adjustRightInd/>
              <w:jc w:val="center"/>
              <w:rPr>
                <w:bCs/>
                <w:sz w:val="22"/>
                <w:szCs w:val="22"/>
              </w:rPr>
            </w:pPr>
            <w:ins w:id="246" w:author="ERCOT" w:date="2022-10-31T17:17:00Z">
              <w:r w:rsidRPr="00ED4D8D">
                <w:rPr>
                  <w:sz w:val="22"/>
                  <w:szCs w:val="22"/>
                </w:rPr>
                <w:t>-0.2</w:t>
              </w:r>
            </w:ins>
            <w:del w:id="247" w:author="ERCOT" w:date="2022-10-31T17:17:00Z">
              <w:r w:rsidRPr="00ED4D8D" w:rsidDel="00BE1172">
                <w:rPr>
                  <w:sz w:val="22"/>
                  <w:szCs w:val="22"/>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4A45A6D0" w:rsidR="00B457AF" w:rsidRPr="00ED4D8D" w:rsidRDefault="00B457AF" w:rsidP="00B77501">
            <w:pPr>
              <w:widowControl/>
              <w:autoSpaceDE/>
              <w:autoSpaceDN/>
              <w:adjustRightInd/>
              <w:jc w:val="center"/>
              <w:rPr>
                <w:bCs/>
                <w:sz w:val="22"/>
                <w:szCs w:val="22"/>
              </w:rPr>
            </w:pPr>
            <w:ins w:id="248" w:author="ERCOT" w:date="2022-10-31T17:17:00Z">
              <w:r w:rsidRPr="00ED4D8D">
                <w:rPr>
                  <w:sz w:val="22"/>
                  <w:szCs w:val="22"/>
                </w:rPr>
                <w:t>0.2</w:t>
              </w:r>
            </w:ins>
            <w:del w:id="249"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18ADECC0" w:rsidR="00B457AF" w:rsidRPr="00ED4D8D" w:rsidRDefault="00B457AF" w:rsidP="00B77501">
            <w:pPr>
              <w:widowControl/>
              <w:autoSpaceDE/>
              <w:autoSpaceDN/>
              <w:adjustRightInd/>
              <w:jc w:val="center"/>
              <w:rPr>
                <w:bCs/>
                <w:sz w:val="22"/>
                <w:szCs w:val="22"/>
              </w:rPr>
            </w:pPr>
            <w:ins w:id="250" w:author="ERCOT" w:date="2022-10-31T17:17:00Z">
              <w:r w:rsidRPr="00ED4D8D">
                <w:rPr>
                  <w:sz w:val="22"/>
                  <w:szCs w:val="22"/>
                </w:rPr>
                <w:t>0.6</w:t>
              </w:r>
            </w:ins>
            <w:del w:id="251" w:author="ERCOT" w:date="2022-10-31T17:17:00Z">
              <w:r w:rsidRPr="00ED4D8D" w:rsidDel="00BE117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C17CD0D" w:rsidR="00B457AF" w:rsidRPr="00ED4D8D" w:rsidRDefault="00B457AF" w:rsidP="00B77501">
            <w:pPr>
              <w:widowControl/>
              <w:autoSpaceDE/>
              <w:autoSpaceDN/>
              <w:adjustRightInd/>
              <w:jc w:val="center"/>
              <w:rPr>
                <w:bCs/>
                <w:sz w:val="22"/>
                <w:szCs w:val="22"/>
              </w:rPr>
            </w:pPr>
            <w:ins w:id="252" w:author="ERCOT" w:date="2022-10-31T17:17:00Z">
              <w:r w:rsidRPr="00ED4D8D">
                <w:rPr>
                  <w:sz w:val="22"/>
                  <w:szCs w:val="22"/>
                </w:rPr>
                <w:t>1.0</w:t>
              </w:r>
            </w:ins>
            <w:del w:id="253"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19FB0736" w:rsidR="00B457AF" w:rsidRPr="00ED4D8D" w:rsidRDefault="00B457AF" w:rsidP="00B77501">
            <w:pPr>
              <w:widowControl/>
              <w:autoSpaceDE/>
              <w:autoSpaceDN/>
              <w:adjustRightInd/>
              <w:jc w:val="center"/>
              <w:rPr>
                <w:bCs/>
                <w:sz w:val="22"/>
                <w:szCs w:val="22"/>
              </w:rPr>
            </w:pPr>
            <w:ins w:id="254" w:author="ERCOT" w:date="2022-10-31T17:17:00Z">
              <w:r w:rsidRPr="00ED4D8D">
                <w:rPr>
                  <w:sz w:val="22"/>
                  <w:szCs w:val="22"/>
                </w:rPr>
                <w:t>0.4</w:t>
              </w:r>
            </w:ins>
            <w:del w:id="255"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7D736C53" w:rsidR="00B457AF" w:rsidRPr="00ED4D8D" w:rsidRDefault="00B457AF" w:rsidP="00B77501">
            <w:pPr>
              <w:widowControl/>
              <w:autoSpaceDE/>
              <w:autoSpaceDN/>
              <w:adjustRightInd/>
              <w:jc w:val="center"/>
              <w:rPr>
                <w:bCs/>
                <w:sz w:val="22"/>
                <w:szCs w:val="22"/>
              </w:rPr>
            </w:pPr>
            <w:ins w:id="256" w:author="ERCOT" w:date="2022-10-31T17:17:00Z">
              <w:r w:rsidRPr="00ED4D8D">
                <w:rPr>
                  <w:sz w:val="22"/>
                  <w:szCs w:val="22"/>
                </w:rPr>
                <w:t>0.6</w:t>
              </w:r>
            </w:ins>
            <w:del w:id="25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0279A639" w:rsidR="00B457AF" w:rsidRPr="00ED4D8D" w:rsidRDefault="00B457AF" w:rsidP="00B77501">
            <w:pPr>
              <w:widowControl/>
              <w:autoSpaceDE/>
              <w:autoSpaceDN/>
              <w:adjustRightInd/>
              <w:jc w:val="center"/>
              <w:rPr>
                <w:bCs/>
                <w:sz w:val="22"/>
                <w:szCs w:val="22"/>
              </w:rPr>
            </w:pPr>
            <w:ins w:id="258" w:author="ERCOT" w:date="2022-10-31T17:17:00Z">
              <w:r w:rsidRPr="00ED4D8D">
                <w:rPr>
                  <w:sz w:val="22"/>
                  <w:szCs w:val="22"/>
                </w:rPr>
                <w:t>1.3</w:t>
              </w:r>
            </w:ins>
            <w:del w:id="259" w:author="ERCOT" w:date="2022-10-31T17:17:00Z">
              <w:r w:rsidRPr="00ED4D8D" w:rsidDel="00BE1172">
                <w:rPr>
                  <w:sz w:val="22"/>
                  <w:szCs w:val="22"/>
                </w:rPr>
                <w:delText>0.2</w:delText>
              </w:r>
            </w:del>
          </w:p>
        </w:tc>
      </w:tr>
      <w:tr w:rsidR="00B457AF" w:rsidRPr="00CC576E" w14:paraId="4F4ACF7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B457AF" w:rsidRPr="0012615F" w:rsidRDefault="00B457AF" w:rsidP="00B457AF">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3480D3B5" w:rsidR="00B457AF" w:rsidRPr="00ED4D8D" w:rsidRDefault="00B457AF" w:rsidP="00B457AF">
            <w:pPr>
              <w:widowControl/>
              <w:autoSpaceDE/>
              <w:autoSpaceDN/>
              <w:adjustRightInd/>
              <w:jc w:val="center"/>
              <w:rPr>
                <w:bCs/>
                <w:sz w:val="22"/>
                <w:szCs w:val="22"/>
              </w:rPr>
            </w:pPr>
            <w:ins w:id="260" w:author="ERCOT" w:date="2022-10-31T17:17:00Z">
              <w:r w:rsidRPr="00ED4D8D">
                <w:rPr>
                  <w:sz w:val="22"/>
                  <w:szCs w:val="22"/>
                </w:rPr>
                <w:t>0.3</w:t>
              </w:r>
            </w:ins>
            <w:del w:id="261"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261660BA" w:rsidR="00B457AF" w:rsidRPr="00ED4D8D" w:rsidRDefault="00B457AF" w:rsidP="00B457AF">
            <w:pPr>
              <w:widowControl/>
              <w:autoSpaceDE/>
              <w:autoSpaceDN/>
              <w:adjustRightInd/>
              <w:jc w:val="center"/>
              <w:rPr>
                <w:bCs/>
                <w:sz w:val="22"/>
                <w:szCs w:val="22"/>
              </w:rPr>
            </w:pPr>
            <w:ins w:id="262" w:author="ERCOT" w:date="2022-10-31T17:17:00Z">
              <w:r w:rsidRPr="00ED4D8D">
                <w:rPr>
                  <w:sz w:val="22"/>
                  <w:szCs w:val="22"/>
                </w:rPr>
                <w:t>1.1</w:t>
              </w:r>
            </w:ins>
            <w:del w:id="263" w:author="ERCOT" w:date="2022-10-31T17:17:00Z">
              <w:r w:rsidRPr="00ED4D8D" w:rsidDel="00BE1172">
                <w:rPr>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0B7CA01F" w:rsidR="00B457AF" w:rsidRPr="00ED4D8D" w:rsidRDefault="00B457AF" w:rsidP="00A7655B">
            <w:pPr>
              <w:widowControl/>
              <w:autoSpaceDE/>
              <w:autoSpaceDN/>
              <w:adjustRightInd/>
              <w:jc w:val="center"/>
              <w:rPr>
                <w:bCs/>
                <w:sz w:val="22"/>
                <w:szCs w:val="22"/>
              </w:rPr>
            </w:pPr>
            <w:ins w:id="264" w:author="ERCOT" w:date="2022-10-31T17:17:00Z">
              <w:r w:rsidRPr="00ED4D8D">
                <w:rPr>
                  <w:sz w:val="22"/>
                  <w:szCs w:val="22"/>
                </w:rPr>
                <w:t>2.2</w:t>
              </w:r>
            </w:ins>
            <w:del w:id="265"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69F5C28A" w:rsidR="00B457AF" w:rsidRPr="00ED4D8D" w:rsidRDefault="00B457AF" w:rsidP="00E05571">
            <w:pPr>
              <w:widowControl/>
              <w:autoSpaceDE/>
              <w:autoSpaceDN/>
              <w:adjustRightInd/>
              <w:jc w:val="center"/>
              <w:rPr>
                <w:bCs/>
                <w:sz w:val="22"/>
                <w:szCs w:val="22"/>
              </w:rPr>
            </w:pPr>
            <w:ins w:id="266" w:author="ERCOT" w:date="2022-10-31T17:17:00Z">
              <w:r w:rsidRPr="00ED4D8D">
                <w:rPr>
                  <w:sz w:val="22"/>
                  <w:szCs w:val="22"/>
                </w:rPr>
                <w:t>2.6</w:t>
              </w:r>
            </w:ins>
            <w:del w:id="267"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516E358F" w:rsidR="00B457AF" w:rsidRPr="00ED4D8D" w:rsidRDefault="00B457AF" w:rsidP="00E810E5">
            <w:pPr>
              <w:widowControl/>
              <w:autoSpaceDE/>
              <w:autoSpaceDN/>
              <w:adjustRightInd/>
              <w:jc w:val="center"/>
              <w:rPr>
                <w:bCs/>
                <w:sz w:val="22"/>
                <w:szCs w:val="22"/>
              </w:rPr>
            </w:pPr>
            <w:ins w:id="268" w:author="ERCOT" w:date="2022-10-31T17:17:00Z">
              <w:r w:rsidRPr="00ED4D8D">
                <w:rPr>
                  <w:sz w:val="22"/>
                  <w:szCs w:val="22"/>
                </w:rPr>
                <w:t>3.1</w:t>
              </w:r>
            </w:ins>
            <w:del w:id="269" w:author="ERCOT" w:date="2022-10-31T17:17:00Z">
              <w:r w:rsidRPr="00ED4D8D" w:rsidDel="00BE117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650AFC77" w:rsidR="00B457AF" w:rsidRPr="00ED4D8D" w:rsidRDefault="00B457AF" w:rsidP="0040715F">
            <w:pPr>
              <w:widowControl/>
              <w:autoSpaceDE/>
              <w:autoSpaceDN/>
              <w:adjustRightInd/>
              <w:jc w:val="center"/>
              <w:rPr>
                <w:bCs/>
                <w:sz w:val="22"/>
                <w:szCs w:val="22"/>
              </w:rPr>
            </w:pPr>
            <w:ins w:id="270" w:author="ERCOT" w:date="2022-10-31T17:17:00Z">
              <w:r w:rsidRPr="00ED4D8D">
                <w:rPr>
                  <w:sz w:val="22"/>
                  <w:szCs w:val="22"/>
                </w:rPr>
                <w:t>2.7</w:t>
              </w:r>
            </w:ins>
            <w:del w:id="271" w:author="ERCOT" w:date="2022-10-31T17:17:00Z">
              <w:r w:rsidRPr="00ED4D8D" w:rsidDel="00BE117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7DAEFB99" w:rsidR="00B457AF" w:rsidRPr="00ED4D8D" w:rsidRDefault="00B457AF" w:rsidP="00CA359D">
            <w:pPr>
              <w:widowControl/>
              <w:autoSpaceDE/>
              <w:autoSpaceDN/>
              <w:adjustRightInd/>
              <w:jc w:val="center"/>
              <w:rPr>
                <w:bCs/>
                <w:sz w:val="22"/>
                <w:szCs w:val="22"/>
              </w:rPr>
            </w:pPr>
            <w:ins w:id="272" w:author="ERCOT" w:date="2022-10-31T17:17:00Z">
              <w:r w:rsidRPr="00ED4D8D">
                <w:rPr>
                  <w:sz w:val="22"/>
                  <w:szCs w:val="22"/>
                </w:rPr>
                <w:t>2.7</w:t>
              </w:r>
            </w:ins>
            <w:del w:id="273" w:author="ERCOT" w:date="2022-10-31T17:17:00Z">
              <w:r w:rsidRPr="00ED4D8D" w:rsidDel="00BE117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6DED2A37" w:rsidR="00B457AF" w:rsidRPr="00ED4D8D" w:rsidRDefault="00B457AF" w:rsidP="00B77501">
            <w:pPr>
              <w:widowControl/>
              <w:autoSpaceDE/>
              <w:autoSpaceDN/>
              <w:adjustRightInd/>
              <w:jc w:val="center"/>
              <w:rPr>
                <w:bCs/>
                <w:sz w:val="22"/>
                <w:szCs w:val="22"/>
              </w:rPr>
            </w:pPr>
            <w:ins w:id="274" w:author="ERCOT" w:date="2022-10-31T17:17:00Z">
              <w:r w:rsidRPr="00ED4D8D">
                <w:rPr>
                  <w:sz w:val="22"/>
                  <w:szCs w:val="22"/>
                </w:rPr>
                <w:t>4.1</w:t>
              </w:r>
            </w:ins>
            <w:del w:id="275" w:author="ERCOT" w:date="2022-10-31T17:17:00Z">
              <w:r w:rsidRPr="00ED4D8D" w:rsidDel="00BE1172">
                <w:rPr>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526EA87A" w:rsidR="00B457AF" w:rsidRPr="00ED4D8D" w:rsidRDefault="00B457AF" w:rsidP="00B77501">
            <w:pPr>
              <w:widowControl/>
              <w:autoSpaceDE/>
              <w:autoSpaceDN/>
              <w:adjustRightInd/>
              <w:jc w:val="center"/>
              <w:rPr>
                <w:bCs/>
                <w:sz w:val="22"/>
                <w:szCs w:val="22"/>
              </w:rPr>
            </w:pPr>
            <w:ins w:id="276" w:author="ERCOT" w:date="2022-10-31T17:17:00Z">
              <w:r w:rsidRPr="00ED4D8D">
                <w:rPr>
                  <w:sz w:val="22"/>
                  <w:szCs w:val="22"/>
                </w:rPr>
                <w:t>3.2</w:t>
              </w:r>
            </w:ins>
            <w:del w:id="277" w:author="ERCOT" w:date="2022-10-31T17:17:00Z">
              <w:r w:rsidRPr="00ED4D8D" w:rsidDel="00BE117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5A85B3F7" w:rsidR="00B457AF" w:rsidRPr="00ED4D8D" w:rsidRDefault="00B457AF" w:rsidP="00B77501">
            <w:pPr>
              <w:widowControl/>
              <w:autoSpaceDE/>
              <w:autoSpaceDN/>
              <w:adjustRightInd/>
              <w:jc w:val="center"/>
              <w:rPr>
                <w:bCs/>
                <w:sz w:val="22"/>
                <w:szCs w:val="22"/>
              </w:rPr>
            </w:pPr>
            <w:ins w:id="278" w:author="ERCOT" w:date="2022-10-31T17:17:00Z">
              <w:r w:rsidRPr="00ED4D8D">
                <w:rPr>
                  <w:sz w:val="22"/>
                  <w:szCs w:val="22"/>
                </w:rPr>
                <w:t>2.1</w:t>
              </w:r>
            </w:ins>
            <w:del w:id="279"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3B929FA8" w:rsidR="00B457AF" w:rsidRPr="00ED4D8D" w:rsidRDefault="00B457AF" w:rsidP="00B77501">
            <w:pPr>
              <w:widowControl/>
              <w:autoSpaceDE/>
              <w:autoSpaceDN/>
              <w:adjustRightInd/>
              <w:jc w:val="center"/>
              <w:rPr>
                <w:bCs/>
                <w:sz w:val="22"/>
                <w:szCs w:val="22"/>
              </w:rPr>
            </w:pPr>
            <w:ins w:id="280" w:author="ERCOT" w:date="2022-10-31T17:17:00Z">
              <w:r w:rsidRPr="00ED4D8D">
                <w:rPr>
                  <w:sz w:val="22"/>
                  <w:szCs w:val="22"/>
                </w:rPr>
                <w:t>3.1</w:t>
              </w:r>
            </w:ins>
            <w:del w:id="281" w:author="ERCOT" w:date="2022-10-31T17:17:00Z">
              <w:r w:rsidRPr="00ED4D8D" w:rsidDel="00BE1172">
                <w:rPr>
                  <w:sz w:val="22"/>
                  <w:szCs w:val="22"/>
                </w:rPr>
                <w:delText>4.5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40C95FB0" w:rsidR="00B457AF" w:rsidRPr="00ED4D8D" w:rsidRDefault="00B457AF" w:rsidP="00B77501">
            <w:pPr>
              <w:widowControl/>
              <w:autoSpaceDE/>
              <w:autoSpaceDN/>
              <w:adjustRightInd/>
              <w:jc w:val="center"/>
              <w:rPr>
                <w:bCs/>
                <w:sz w:val="22"/>
                <w:szCs w:val="22"/>
              </w:rPr>
            </w:pPr>
            <w:ins w:id="282" w:author="ERCOT" w:date="2022-10-31T17:17:00Z">
              <w:r w:rsidRPr="00ED4D8D">
                <w:rPr>
                  <w:sz w:val="22"/>
                  <w:szCs w:val="22"/>
                </w:rPr>
                <w:t>2.6</w:t>
              </w:r>
            </w:ins>
            <w:del w:id="283" w:author="ERCOT" w:date="2022-10-31T17:17:00Z">
              <w:r w:rsidRPr="00ED4D8D" w:rsidDel="00BE1172">
                <w:rPr>
                  <w:sz w:val="22"/>
                  <w:szCs w:val="22"/>
                </w:rPr>
                <w:delText>5.0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349ACCEB" w:rsidR="00B457AF" w:rsidRPr="00ED4D8D" w:rsidRDefault="00B457AF" w:rsidP="00B77501">
            <w:pPr>
              <w:widowControl/>
              <w:autoSpaceDE/>
              <w:autoSpaceDN/>
              <w:adjustRightInd/>
              <w:jc w:val="center"/>
              <w:rPr>
                <w:bCs/>
                <w:sz w:val="22"/>
                <w:szCs w:val="22"/>
              </w:rPr>
            </w:pPr>
            <w:ins w:id="284" w:author="ERCOT" w:date="2022-10-31T17:17:00Z">
              <w:r w:rsidRPr="00ED4D8D">
                <w:rPr>
                  <w:sz w:val="22"/>
                  <w:szCs w:val="22"/>
                </w:rPr>
                <w:t>1.6</w:t>
              </w:r>
            </w:ins>
            <w:del w:id="285" w:author="ERCOT" w:date="2022-10-31T17:17:00Z">
              <w:r w:rsidRPr="00ED4D8D" w:rsidDel="00BE117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6673F697" w:rsidR="00B457AF" w:rsidRPr="00ED4D8D" w:rsidRDefault="00B457AF" w:rsidP="00B77501">
            <w:pPr>
              <w:widowControl/>
              <w:autoSpaceDE/>
              <w:autoSpaceDN/>
              <w:adjustRightInd/>
              <w:jc w:val="center"/>
              <w:rPr>
                <w:bCs/>
                <w:sz w:val="22"/>
                <w:szCs w:val="22"/>
              </w:rPr>
            </w:pPr>
            <w:ins w:id="286" w:author="ERCOT" w:date="2022-10-31T17:17:00Z">
              <w:r w:rsidRPr="00ED4D8D">
                <w:rPr>
                  <w:sz w:val="22"/>
                  <w:szCs w:val="22"/>
                </w:rPr>
                <w:t>1.3</w:t>
              </w:r>
            </w:ins>
            <w:del w:id="287"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57B91DD2" w:rsidR="00B457AF" w:rsidRPr="00ED4D8D" w:rsidRDefault="00B457AF" w:rsidP="00B77501">
            <w:pPr>
              <w:widowControl/>
              <w:autoSpaceDE/>
              <w:autoSpaceDN/>
              <w:adjustRightInd/>
              <w:jc w:val="center"/>
              <w:rPr>
                <w:bCs/>
                <w:sz w:val="22"/>
                <w:szCs w:val="22"/>
              </w:rPr>
            </w:pPr>
            <w:ins w:id="288" w:author="ERCOT" w:date="2022-10-31T17:17:00Z">
              <w:r w:rsidRPr="00ED4D8D">
                <w:rPr>
                  <w:sz w:val="22"/>
                  <w:szCs w:val="22"/>
                </w:rPr>
                <w:t>0.9</w:t>
              </w:r>
            </w:ins>
            <w:del w:id="289" w:author="ERCOT" w:date="2022-10-31T17:17:00Z">
              <w:r w:rsidRPr="00ED4D8D" w:rsidDel="00BE117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3C5A6FB0" w:rsidR="00B457AF" w:rsidRPr="00ED4D8D" w:rsidRDefault="00B457AF" w:rsidP="00B77501">
            <w:pPr>
              <w:widowControl/>
              <w:autoSpaceDE/>
              <w:autoSpaceDN/>
              <w:adjustRightInd/>
              <w:jc w:val="center"/>
              <w:rPr>
                <w:bCs/>
                <w:sz w:val="22"/>
                <w:szCs w:val="22"/>
              </w:rPr>
            </w:pPr>
            <w:ins w:id="290" w:author="ERCOT" w:date="2022-10-31T17:17:00Z">
              <w:r w:rsidRPr="00ED4D8D">
                <w:rPr>
                  <w:sz w:val="22"/>
                  <w:szCs w:val="22"/>
                </w:rPr>
                <w:t>0.1</w:t>
              </w:r>
            </w:ins>
            <w:del w:id="291"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40115FC7" w:rsidR="00B457AF" w:rsidRPr="00ED4D8D" w:rsidRDefault="00B457AF" w:rsidP="00B77501">
            <w:pPr>
              <w:widowControl/>
              <w:autoSpaceDE/>
              <w:autoSpaceDN/>
              <w:adjustRightInd/>
              <w:jc w:val="center"/>
              <w:rPr>
                <w:bCs/>
                <w:sz w:val="22"/>
                <w:szCs w:val="22"/>
              </w:rPr>
            </w:pPr>
            <w:ins w:id="292" w:author="ERCOT" w:date="2022-10-31T17:17:00Z">
              <w:r w:rsidRPr="00ED4D8D">
                <w:rPr>
                  <w:sz w:val="22"/>
                  <w:szCs w:val="22"/>
                </w:rPr>
                <w:t>-0.2</w:t>
              </w:r>
            </w:ins>
            <w:del w:id="293" w:author="ERCOT" w:date="2022-10-31T17:17:00Z">
              <w:r w:rsidRPr="00ED4D8D" w:rsidDel="00BE1172">
                <w:rPr>
                  <w:sz w:val="22"/>
                  <w:szCs w:val="22"/>
                </w:rPr>
                <w:delText>0.3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5342619B" w:rsidR="00B457AF" w:rsidRPr="00ED4D8D" w:rsidRDefault="00B457AF" w:rsidP="00B77501">
            <w:pPr>
              <w:widowControl/>
              <w:autoSpaceDE/>
              <w:autoSpaceDN/>
              <w:adjustRightInd/>
              <w:jc w:val="center"/>
              <w:rPr>
                <w:bCs/>
                <w:sz w:val="22"/>
                <w:szCs w:val="22"/>
              </w:rPr>
            </w:pPr>
            <w:ins w:id="294" w:author="ERCOT" w:date="2022-10-31T17:17:00Z">
              <w:r w:rsidRPr="00ED4D8D">
                <w:rPr>
                  <w:sz w:val="22"/>
                  <w:szCs w:val="22"/>
                </w:rPr>
                <w:t>-0.3</w:t>
              </w:r>
            </w:ins>
            <w:del w:id="295" w:author="ERCOT" w:date="2022-10-31T17:17:00Z">
              <w:r w:rsidRPr="00ED4D8D" w:rsidDel="00BE1172">
                <w:rPr>
                  <w:sz w:val="22"/>
                  <w:szCs w:val="22"/>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1322E1FF" w:rsidR="00B457AF" w:rsidRPr="00ED4D8D" w:rsidRDefault="00B457AF" w:rsidP="00B77501">
            <w:pPr>
              <w:widowControl/>
              <w:autoSpaceDE/>
              <w:autoSpaceDN/>
              <w:adjustRightInd/>
              <w:jc w:val="center"/>
              <w:rPr>
                <w:bCs/>
                <w:sz w:val="22"/>
                <w:szCs w:val="22"/>
              </w:rPr>
            </w:pPr>
            <w:ins w:id="296" w:author="ERCOT" w:date="2022-10-31T17:17:00Z">
              <w:r w:rsidRPr="00ED4D8D">
                <w:rPr>
                  <w:sz w:val="22"/>
                  <w:szCs w:val="22"/>
                </w:rPr>
                <w:t>-0.2</w:t>
              </w:r>
            </w:ins>
            <w:del w:id="297"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308C980E" w:rsidR="00B457AF" w:rsidRPr="00ED4D8D" w:rsidRDefault="00B457AF" w:rsidP="00B77501">
            <w:pPr>
              <w:widowControl/>
              <w:autoSpaceDE/>
              <w:autoSpaceDN/>
              <w:adjustRightInd/>
              <w:jc w:val="center"/>
              <w:rPr>
                <w:bCs/>
                <w:sz w:val="22"/>
                <w:szCs w:val="22"/>
              </w:rPr>
            </w:pPr>
            <w:ins w:id="298" w:author="ERCOT" w:date="2022-10-31T17:17:00Z">
              <w:r w:rsidRPr="00ED4D8D">
                <w:rPr>
                  <w:sz w:val="22"/>
                  <w:szCs w:val="22"/>
                </w:rPr>
                <w:t>0.1</w:t>
              </w:r>
            </w:ins>
            <w:del w:id="299"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766B42B4" w:rsidR="00B457AF" w:rsidRPr="00ED4D8D" w:rsidRDefault="00B457AF" w:rsidP="00B77501">
            <w:pPr>
              <w:widowControl/>
              <w:autoSpaceDE/>
              <w:autoSpaceDN/>
              <w:adjustRightInd/>
              <w:jc w:val="center"/>
              <w:rPr>
                <w:bCs/>
                <w:sz w:val="22"/>
                <w:szCs w:val="22"/>
              </w:rPr>
            </w:pPr>
            <w:ins w:id="300" w:author="ERCOT" w:date="2022-10-31T17:17:00Z">
              <w:r w:rsidRPr="00ED4D8D">
                <w:rPr>
                  <w:sz w:val="22"/>
                  <w:szCs w:val="22"/>
                </w:rPr>
                <w:t>-0.2</w:t>
              </w:r>
            </w:ins>
            <w:del w:id="301"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4D9036FC" w:rsidR="00B457AF" w:rsidRPr="00ED4D8D" w:rsidRDefault="00B457AF" w:rsidP="00B77501">
            <w:pPr>
              <w:widowControl/>
              <w:autoSpaceDE/>
              <w:autoSpaceDN/>
              <w:adjustRightInd/>
              <w:jc w:val="center"/>
              <w:rPr>
                <w:bCs/>
                <w:sz w:val="22"/>
                <w:szCs w:val="22"/>
              </w:rPr>
            </w:pPr>
            <w:ins w:id="302" w:author="ERCOT" w:date="2022-10-31T17:17:00Z">
              <w:r w:rsidRPr="00ED4D8D">
                <w:rPr>
                  <w:sz w:val="22"/>
                  <w:szCs w:val="22"/>
                </w:rPr>
                <w:t>-0.3</w:t>
              </w:r>
            </w:ins>
            <w:del w:id="303"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2991635E" w:rsidR="00B457AF" w:rsidRPr="00ED4D8D" w:rsidRDefault="00B457AF" w:rsidP="00B77501">
            <w:pPr>
              <w:widowControl/>
              <w:autoSpaceDE/>
              <w:autoSpaceDN/>
              <w:adjustRightInd/>
              <w:jc w:val="center"/>
              <w:rPr>
                <w:bCs/>
                <w:sz w:val="22"/>
                <w:szCs w:val="22"/>
              </w:rPr>
            </w:pPr>
            <w:ins w:id="304" w:author="ERCOT" w:date="2022-10-31T17:17:00Z">
              <w:r w:rsidRPr="00ED4D8D">
                <w:rPr>
                  <w:sz w:val="22"/>
                  <w:szCs w:val="22"/>
                </w:rPr>
                <w:t>0.1</w:t>
              </w:r>
            </w:ins>
            <w:del w:id="305"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49996ABF" w:rsidR="00B457AF" w:rsidRPr="00ED4D8D" w:rsidRDefault="00B457AF" w:rsidP="00B77501">
            <w:pPr>
              <w:widowControl/>
              <w:autoSpaceDE/>
              <w:autoSpaceDN/>
              <w:adjustRightInd/>
              <w:jc w:val="center"/>
              <w:rPr>
                <w:bCs/>
                <w:sz w:val="22"/>
                <w:szCs w:val="22"/>
              </w:rPr>
            </w:pPr>
            <w:ins w:id="306" w:author="ERCOT" w:date="2022-10-31T17:17:00Z">
              <w:r w:rsidRPr="00ED4D8D">
                <w:rPr>
                  <w:sz w:val="22"/>
                  <w:szCs w:val="22"/>
                </w:rPr>
                <w:t>0.3</w:t>
              </w:r>
            </w:ins>
            <w:del w:id="307" w:author="ERCOT" w:date="2022-10-31T17:17:00Z">
              <w:r w:rsidRPr="00ED4D8D" w:rsidDel="00BE1172">
                <w:rPr>
                  <w:sz w:val="22"/>
                  <w:szCs w:val="22"/>
                </w:rPr>
                <w:delText>0.0</w:delText>
              </w:r>
            </w:del>
          </w:p>
        </w:tc>
      </w:tr>
      <w:tr w:rsidR="00B457AF" w:rsidRPr="00CC576E" w14:paraId="4B7AA221"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B457AF" w:rsidRPr="0012615F" w:rsidRDefault="00B457AF" w:rsidP="00B457AF">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439094B7" w:rsidR="00B457AF" w:rsidRPr="00ED4D8D" w:rsidRDefault="00B457AF" w:rsidP="00B457AF">
            <w:pPr>
              <w:widowControl/>
              <w:autoSpaceDE/>
              <w:autoSpaceDN/>
              <w:adjustRightInd/>
              <w:jc w:val="center"/>
              <w:rPr>
                <w:bCs/>
                <w:sz w:val="22"/>
                <w:szCs w:val="22"/>
              </w:rPr>
            </w:pPr>
            <w:ins w:id="308" w:author="ERCOT" w:date="2022-10-31T17:17:00Z">
              <w:r w:rsidRPr="00ED4D8D">
                <w:rPr>
                  <w:sz w:val="22"/>
                  <w:szCs w:val="22"/>
                </w:rPr>
                <w:t>0.5</w:t>
              </w:r>
            </w:ins>
            <w:del w:id="309"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2B8A3F12" w:rsidR="00B457AF" w:rsidRPr="00ED4D8D" w:rsidRDefault="00B457AF" w:rsidP="00B457AF">
            <w:pPr>
              <w:widowControl/>
              <w:autoSpaceDE/>
              <w:autoSpaceDN/>
              <w:adjustRightInd/>
              <w:jc w:val="center"/>
              <w:rPr>
                <w:bCs/>
                <w:sz w:val="22"/>
                <w:szCs w:val="22"/>
              </w:rPr>
            </w:pPr>
            <w:ins w:id="310" w:author="ERCOT" w:date="2022-10-31T17:17:00Z">
              <w:r w:rsidRPr="00ED4D8D">
                <w:rPr>
                  <w:sz w:val="22"/>
                  <w:szCs w:val="22"/>
                </w:rPr>
                <w:t>0.5</w:t>
              </w:r>
            </w:ins>
            <w:del w:id="311" w:author="ERCOT" w:date="2022-10-31T17:17:00Z">
              <w:r w:rsidRPr="00ED4D8D" w:rsidDel="00BE1172">
                <w:rPr>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7E1F1ED9" w:rsidR="00B457AF" w:rsidRPr="00ED4D8D" w:rsidRDefault="00B457AF" w:rsidP="00A7655B">
            <w:pPr>
              <w:widowControl/>
              <w:autoSpaceDE/>
              <w:autoSpaceDN/>
              <w:adjustRightInd/>
              <w:jc w:val="center"/>
              <w:rPr>
                <w:bCs/>
                <w:sz w:val="22"/>
                <w:szCs w:val="22"/>
              </w:rPr>
            </w:pPr>
            <w:ins w:id="312" w:author="ERCOT" w:date="2022-10-31T17:17:00Z">
              <w:r w:rsidRPr="00ED4D8D">
                <w:rPr>
                  <w:sz w:val="22"/>
                  <w:szCs w:val="22"/>
                </w:rPr>
                <w:t>1.2</w:t>
              </w:r>
            </w:ins>
            <w:del w:id="313"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1E4605E1" w:rsidR="00B457AF" w:rsidRPr="00ED4D8D" w:rsidRDefault="00B457AF" w:rsidP="00E05571">
            <w:pPr>
              <w:widowControl/>
              <w:autoSpaceDE/>
              <w:autoSpaceDN/>
              <w:adjustRightInd/>
              <w:jc w:val="center"/>
              <w:rPr>
                <w:bCs/>
                <w:sz w:val="22"/>
                <w:szCs w:val="22"/>
              </w:rPr>
            </w:pPr>
            <w:ins w:id="314" w:author="ERCOT" w:date="2022-10-31T17:17:00Z">
              <w:r w:rsidRPr="00ED4D8D">
                <w:rPr>
                  <w:sz w:val="22"/>
                  <w:szCs w:val="22"/>
                </w:rPr>
                <w:t>1.7</w:t>
              </w:r>
            </w:ins>
            <w:del w:id="315" w:author="ERCOT" w:date="2022-10-31T17:17:00Z">
              <w:r w:rsidRPr="00ED4D8D" w:rsidDel="00BE117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14B4CB28" w:rsidR="00B457AF" w:rsidRPr="00ED4D8D" w:rsidRDefault="00B457AF" w:rsidP="00E810E5">
            <w:pPr>
              <w:widowControl/>
              <w:autoSpaceDE/>
              <w:autoSpaceDN/>
              <w:adjustRightInd/>
              <w:jc w:val="center"/>
              <w:rPr>
                <w:bCs/>
                <w:sz w:val="22"/>
                <w:szCs w:val="22"/>
              </w:rPr>
            </w:pPr>
            <w:ins w:id="316" w:author="ERCOT" w:date="2022-10-31T17:17:00Z">
              <w:r w:rsidRPr="00ED4D8D">
                <w:rPr>
                  <w:sz w:val="22"/>
                  <w:szCs w:val="22"/>
                </w:rPr>
                <w:t>2.2</w:t>
              </w:r>
            </w:ins>
            <w:del w:id="317" w:author="ERCOT" w:date="2022-10-31T17:17:00Z">
              <w:r w:rsidRPr="00ED4D8D" w:rsidDel="00BE117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6C26BC94" w:rsidR="00B457AF" w:rsidRPr="00ED4D8D" w:rsidRDefault="00B457AF" w:rsidP="0040715F">
            <w:pPr>
              <w:widowControl/>
              <w:autoSpaceDE/>
              <w:autoSpaceDN/>
              <w:adjustRightInd/>
              <w:jc w:val="center"/>
              <w:rPr>
                <w:bCs/>
                <w:sz w:val="22"/>
                <w:szCs w:val="22"/>
              </w:rPr>
            </w:pPr>
            <w:ins w:id="318" w:author="ERCOT" w:date="2022-10-31T17:17:00Z">
              <w:r w:rsidRPr="00ED4D8D">
                <w:rPr>
                  <w:sz w:val="22"/>
                  <w:szCs w:val="22"/>
                </w:rPr>
                <w:t>2.2</w:t>
              </w:r>
            </w:ins>
            <w:del w:id="319" w:author="ERCOT" w:date="2022-10-31T17:17:00Z">
              <w:r w:rsidRPr="00ED4D8D" w:rsidDel="00BE117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77726A1D" w:rsidR="00B457AF" w:rsidRPr="00ED4D8D" w:rsidRDefault="00B457AF" w:rsidP="00CA359D">
            <w:pPr>
              <w:widowControl/>
              <w:autoSpaceDE/>
              <w:autoSpaceDN/>
              <w:adjustRightInd/>
              <w:jc w:val="center"/>
              <w:rPr>
                <w:bCs/>
                <w:sz w:val="22"/>
                <w:szCs w:val="22"/>
              </w:rPr>
            </w:pPr>
            <w:ins w:id="320" w:author="ERCOT" w:date="2022-10-31T17:17:00Z">
              <w:r w:rsidRPr="00ED4D8D">
                <w:rPr>
                  <w:sz w:val="22"/>
                  <w:szCs w:val="22"/>
                </w:rPr>
                <w:t>2.2</w:t>
              </w:r>
            </w:ins>
            <w:del w:id="321" w:author="ERCOT" w:date="2022-10-31T17:17:00Z">
              <w:r w:rsidRPr="00ED4D8D" w:rsidDel="00BE117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58391207" w:rsidR="00B457AF" w:rsidRPr="00ED4D8D" w:rsidRDefault="00B457AF" w:rsidP="00B77501">
            <w:pPr>
              <w:widowControl/>
              <w:autoSpaceDE/>
              <w:autoSpaceDN/>
              <w:adjustRightInd/>
              <w:jc w:val="center"/>
              <w:rPr>
                <w:bCs/>
                <w:sz w:val="22"/>
                <w:szCs w:val="22"/>
              </w:rPr>
            </w:pPr>
            <w:ins w:id="322" w:author="ERCOT" w:date="2022-10-31T17:17:00Z">
              <w:r w:rsidRPr="00ED4D8D">
                <w:rPr>
                  <w:sz w:val="22"/>
                  <w:szCs w:val="22"/>
                </w:rPr>
                <w:t>4.0</w:t>
              </w:r>
            </w:ins>
            <w:del w:id="323" w:author="ERCOT" w:date="2022-10-31T17:17:00Z">
              <w:r w:rsidRPr="00ED4D8D" w:rsidDel="00BE1172">
                <w:rPr>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55BE21C1" w:rsidR="00B457AF" w:rsidRPr="00ED4D8D" w:rsidRDefault="00B457AF" w:rsidP="00B77501">
            <w:pPr>
              <w:widowControl/>
              <w:autoSpaceDE/>
              <w:autoSpaceDN/>
              <w:adjustRightInd/>
              <w:jc w:val="center"/>
              <w:rPr>
                <w:bCs/>
                <w:sz w:val="22"/>
                <w:szCs w:val="22"/>
              </w:rPr>
            </w:pPr>
            <w:ins w:id="324" w:author="ERCOT" w:date="2022-10-31T17:17:00Z">
              <w:r w:rsidRPr="00ED4D8D">
                <w:rPr>
                  <w:sz w:val="22"/>
                  <w:szCs w:val="22"/>
                </w:rPr>
                <w:t>3.8</w:t>
              </w:r>
            </w:ins>
            <w:del w:id="325" w:author="ERCOT" w:date="2022-10-31T17:17:00Z">
              <w:r w:rsidRPr="00ED4D8D" w:rsidDel="00BE117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7CD095D8" w:rsidR="00B457AF" w:rsidRPr="00ED4D8D" w:rsidRDefault="00B457AF" w:rsidP="00B77501">
            <w:pPr>
              <w:widowControl/>
              <w:autoSpaceDE/>
              <w:autoSpaceDN/>
              <w:adjustRightInd/>
              <w:jc w:val="center"/>
              <w:rPr>
                <w:bCs/>
                <w:sz w:val="22"/>
                <w:szCs w:val="22"/>
              </w:rPr>
            </w:pPr>
            <w:ins w:id="326" w:author="ERCOT" w:date="2022-10-31T17:17:00Z">
              <w:r w:rsidRPr="00ED4D8D">
                <w:rPr>
                  <w:sz w:val="22"/>
                  <w:szCs w:val="22"/>
                </w:rPr>
                <w:t>1.4</w:t>
              </w:r>
            </w:ins>
            <w:del w:id="327"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5D285494" w:rsidR="00B457AF" w:rsidRPr="00ED4D8D" w:rsidRDefault="00B457AF" w:rsidP="00B77501">
            <w:pPr>
              <w:widowControl/>
              <w:autoSpaceDE/>
              <w:autoSpaceDN/>
              <w:adjustRightInd/>
              <w:jc w:val="center"/>
              <w:rPr>
                <w:bCs/>
                <w:sz w:val="22"/>
                <w:szCs w:val="22"/>
              </w:rPr>
            </w:pPr>
            <w:ins w:id="328" w:author="ERCOT" w:date="2022-10-31T17:17:00Z">
              <w:r w:rsidRPr="00ED4D8D">
                <w:rPr>
                  <w:sz w:val="22"/>
                  <w:szCs w:val="22"/>
                </w:rPr>
                <w:t>2.7</w:t>
              </w:r>
            </w:ins>
            <w:del w:id="329" w:author="ERCOT" w:date="2022-10-31T17:17:00Z">
              <w:r w:rsidRPr="00ED4D8D" w:rsidDel="00BE1172">
                <w:rPr>
                  <w:sz w:val="22"/>
                  <w:szCs w:val="22"/>
                </w:rPr>
                <w:delText>4.4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41E01C1C" w:rsidR="00B457AF" w:rsidRPr="00ED4D8D" w:rsidRDefault="00B457AF" w:rsidP="00B77501">
            <w:pPr>
              <w:widowControl/>
              <w:autoSpaceDE/>
              <w:autoSpaceDN/>
              <w:adjustRightInd/>
              <w:jc w:val="center"/>
              <w:rPr>
                <w:bCs/>
                <w:sz w:val="22"/>
                <w:szCs w:val="22"/>
              </w:rPr>
            </w:pPr>
            <w:ins w:id="330" w:author="ERCOT" w:date="2022-10-31T17:17:00Z">
              <w:r w:rsidRPr="00ED4D8D">
                <w:rPr>
                  <w:sz w:val="22"/>
                  <w:szCs w:val="22"/>
                </w:rPr>
                <w:t>2.7</w:t>
              </w:r>
            </w:ins>
            <w:del w:id="331" w:author="ERCOT" w:date="2022-10-31T17:17:00Z">
              <w:r w:rsidRPr="00ED4D8D" w:rsidDel="00BE1172">
                <w:rPr>
                  <w:sz w:val="22"/>
                  <w:szCs w:val="22"/>
                </w:rPr>
                <w:delText>4.4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0791F4D2" w:rsidR="00B457AF" w:rsidRPr="00ED4D8D" w:rsidRDefault="00B457AF" w:rsidP="00B77501">
            <w:pPr>
              <w:widowControl/>
              <w:autoSpaceDE/>
              <w:autoSpaceDN/>
              <w:adjustRightInd/>
              <w:jc w:val="center"/>
              <w:rPr>
                <w:bCs/>
                <w:sz w:val="22"/>
                <w:szCs w:val="22"/>
              </w:rPr>
            </w:pPr>
            <w:ins w:id="332" w:author="ERCOT" w:date="2022-10-31T17:17:00Z">
              <w:r w:rsidRPr="00ED4D8D">
                <w:rPr>
                  <w:sz w:val="22"/>
                  <w:szCs w:val="22"/>
                </w:rPr>
                <w:t>1.3</w:t>
              </w:r>
            </w:ins>
            <w:del w:id="333"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472665F2" w:rsidR="00B457AF" w:rsidRPr="00ED4D8D" w:rsidRDefault="00B457AF" w:rsidP="00B77501">
            <w:pPr>
              <w:widowControl/>
              <w:autoSpaceDE/>
              <w:autoSpaceDN/>
              <w:adjustRightInd/>
              <w:jc w:val="center"/>
              <w:rPr>
                <w:bCs/>
                <w:sz w:val="22"/>
                <w:szCs w:val="22"/>
              </w:rPr>
            </w:pPr>
            <w:ins w:id="334" w:author="ERCOT" w:date="2022-10-31T17:17:00Z">
              <w:r w:rsidRPr="00ED4D8D">
                <w:rPr>
                  <w:sz w:val="22"/>
                  <w:szCs w:val="22"/>
                </w:rPr>
                <w:t>0.4</w:t>
              </w:r>
            </w:ins>
            <w:del w:id="335"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5556672F" w:rsidR="00B457AF" w:rsidRPr="00ED4D8D" w:rsidRDefault="00B457AF" w:rsidP="00B77501">
            <w:pPr>
              <w:widowControl/>
              <w:autoSpaceDE/>
              <w:autoSpaceDN/>
              <w:adjustRightInd/>
              <w:jc w:val="center"/>
              <w:rPr>
                <w:bCs/>
                <w:sz w:val="22"/>
                <w:szCs w:val="22"/>
              </w:rPr>
            </w:pPr>
            <w:ins w:id="336" w:author="ERCOT" w:date="2022-10-31T17:17:00Z">
              <w:r w:rsidRPr="00ED4D8D">
                <w:rPr>
                  <w:sz w:val="22"/>
                  <w:szCs w:val="22"/>
                </w:rPr>
                <w:t>-0.2</w:t>
              </w:r>
            </w:ins>
            <w:del w:id="337"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09B90EF5" w:rsidR="00B457AF" w:rsidRPr="00ED4D8D" w:rsidRDefault="00B457AF" w:rsidP="00B77501">
            <w:pPr>
              <w:widowControl/>
              <w:autoSpaceDE/>
              <w:autoSpaceDN/>
              <w:adjustRightInd/>
              <w:jc w:val="center"/>
              <w:rPr>
                <w:bCs/>
                <w:sz w:val="22"/>
                <w:szCs w:val="22"/>
              </w:rPr>
            </w:pPr>
            <w:ins w:id="338" w:author="ERCOT" w:date="2022-10-31T17:17:00Z">
              <w:r w:rsidRPr="00ED4D8D">
                <w:rPr>
                  <w:sz w:val="22"/>
                  <w:szCs w:val="22"/>
                </w:rPr>
                <w:t>-0.3</w:t>
              </w:r>
            </w:ins>
            <w:del w:id="339"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07C6A576" w:rsidR="00B457AF" w:rsidRPr="00ED4D8D" w:rsidRDefault="00B457AF" w:rsidP="00B77501">
            <w:pPr>
              <w:widowControl/>
              <w:autoSpaceDE/>
              <w:autoSpaceDN/>
              <w:adjustRightInd/>
              <w:jc w:val="center"/>
              <w:rPr>
                <w:bCs/>
                <w:sz w:val="22"/>
                <w:szCs w:val="22"/>
              </w:rPr>
            </w:pPr>
            <w:ins w:id="340" w:author="ERCOT" w:date="2022-10-31T17:17:00Z">
              <w:r w:rsidRPr="00ED4D8D">
                <w:rPr>
                  <w:sz w:val="22"/>
                  <w:szCs w:val="22"/>
                </w:rPr>
                <w:t>0.1</w:t>
              </w:r>
            </w:ins>
            <w:del w:id="341" w:author="ERCOT" w:date="2022-10-31T17:17:00Z">
              <w:r w:rsidRPr="00ED4D8D" w:rsidDel="00BE1172">
                <w:rPr>
                  <w:sz w:val="22"/>
                  <w:szCs w:val="22"/>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536D002D" w:rsidR="00B457AF" w:rsidRPr="00ED4D8D" w:rsidRDefault="00B457AF" w:rsidP="00B77501">
            <w:pPr>
              <w:widowControl/>
              <w:autoSpaceDE/>
              <w:autoSpaceDN/>
              <w:adjustRightInd/>
              <w:jc w:val="center"/>
              <w:rPr>
                <w:bCs/>
                <w:sz w:val="22"/>
                <w:szCs w:val="22"/>
              </w:rPr>
            </w:pPr>
            <w:ins w:id="342" w:author="ERCOT" w:date="2022-10-31T17:17:00Z">
              <w:r w:rsidRPr="00ED4D8D">
                <w:rPr>
                  <w:sz w:val="22"/>
                  <w:szCs w:val="22"/>
                </w:rPr>
                <w:t>0.3</w:t>
              </w:r>
            </w:ins>
            <w:del w:id="343" w:author="ERCOT" w:date="2022-10-31T17:17:00Z">
              <w:r w:rsidRPr="00ED4D8D" w:rsidDel="00BE1172">
                <w:rPr>
                  <w:sz w:val="22"/>
                  <w:szCs w:val="22"/>
                </w:rPr>
                <w:delText>-0.2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5670976A" w:rsidR="00B457AF" w:rsidRPr="00ED4D8D" w:rsidRDefault="00B457AF" w:rsidP="00B77501">
            <w:pPr>
              <w:widowControl/>
              <w:autoSpaceDE/>
              <w:autoSpaceDN/>
              <w:adjustRightInd/>
              <w:jc w:val="center"/>
              <w:rPr>
                <w:bCs/>
                <w:sz w:val="22"/>
                <w:szCs w:val="22"/>
              </w:rPr>
            </w:pPr>
            <w:ins w:id="344" w:author="ERCOT" w:date="2022-10-31T17:17:00Z">
              <w:r w:rsidRPr="00ED4D8D">
                <w:rPr>
                  <w:sz w:val="22"/>
                  <w:szCs w:val="22"/>
                </w:rPr>
                <w:t>0.4</w:t>
              </w:r>
            </w:ins>
            <w:del w:id="345"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61482C80" w:rsidR="00B457AF" w:rsidRPr="00ED4D8D" w:rsidRDefault="00B457AF" w:rsidP="00B77501">
            <w:pPr>
              <w:widowControl/>
              <w:autoSpaceDE/>
              <w:autoSpaceDN/>
              <w:adjustRightInd/>
              <w:jc w:val="center"/>
              <w:rPr>
                <w:bCs/>
                <w:sz w:val="22"/>
                <w:szCs w:val="22"/>
              </w:rPr>
            </w:pPr>
            <w:ins w:id="346" w:author="ERCOT" w:date="2022-10-31T17:17:00Z">
              <w:r w:rsidRPr="00ED4D8D">
                <w:rPr>
                  <w:sz w:val="22"/>
                  <w:szCs w:val="22"/>
                </w:rPr>
                <w:t>0.5</w:t>
              </w:r>
            </w:ins>
            <w:del w:id="34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36C83B9F" w:rsidR="00B457AF" w:rsidRPr="00ED4D8D" w:rsidRDefault="00B457AF" w:rsidP="00B77501">
            <w:pPr>
              <w:widowControl/>
              <w:autoSpaceDE/>
              <w:autoSpaceDN/>
              <w:adjustRightInd/>
              <w:jc w:val="center"/>
              <w:rPr>
                <w:bCs/>
                <w:sz w:val="22"/>
                <w:szCs w:val="22"/>
              </w:rPr>
            </w:pPr>
            <w:ins w:id="348" w:author="ERCOT" w:date="2022-10-31T17:17:00Z">
              <w:r w:rsidRPr="00ED4D8D">
                <w:rPr>
                  <w:sz w:val="22"/>
                  <w:szCs w:val="22"/>
                </w:rPr>
                <w:t>-0.1</w:t>
              </w:r>
            </w:ins>
            <w:del w:id="349" w:author="ERCOT" w:date="2022-10-31T17:17:00Z">
              <w:r w:rsidRPr="00ED4D8D" w:rsidDel="00BE117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42F5E81F" w:rsidR="00B457AF" w:rsidRPr="00ED4D8D" w:rsidRDefault="00B457AF" w:rsidP="00B77501">
            <w:pPr>
              <w:widowControl/>
              <w:autoSpaceDE/>
              <w:autoSpaceDN/>
              <w:adjustRightInd/>
              <w:jc w:val="center"/>
              <w:rPr>
                <w:bCs/>
                <w:sz w:val="22"/>
                <w:szCs w:val="22"/>
              </w:rPr>
            </w:pPr>
            <w:ins w:id="350" w:author="ERCOT" w:date="2022-10-31T17:17:00Z">
              <w:r w:rsidRPr="00ED4D8D">
                <w:rPr>
                  <w:sz w:val="22"/>
                  <w:szCs w:val="22"/>
                </w:rPr>
                <w:t>-0.4</w:t>
              </w:r>
            </w:ins>
            <w:del w:id="351"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3EC99754" w:rsidR="00B457AF" w:rsidRPr="00ED4D8D" w:rsidRDefault="00B457AF" w:rsidP="00B77501">
            <w:pPr>
              <w:widowControl/>
              <w:autoSpaceDE/>
              <w:autoSpaceDN/>
              <w:adjustRightInd/>
              <w:jc w:val="center"/>
              <w:rPr>
                <w:bCs/>
                <w:sz w:val="22"/>
                <w:szCs w:val="22"/>
              </w:rPr>
            </w:pPr>
            <w:ins w:id="352" w:author="ERCOT" w:date="2022-10-31T17:17:00Z">
              <w:r w:rsidRPr="00ED4D8D">
                <w:rPr>
                  <w:sz w:val="22"/>
                  <w:szCs w:val="22"/>
                </w:rPr>
                <w:t>-0.1</w:t>
              </w:r>
            </w:ins>
            <w:del w:id="353"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017BCD9A" w:rsidR="00B457AF" w:rsidRPr="00ED4D8D" w:rsidRDefault="00B457AF" w:rsidP="00B77501">
            <w:pPr>
              <w:widowControl/>
              <w:autoSpaceDE/>
              <w:autoSpaceDN/>
              <w:adjustRightInd/>
              <w:jc w:val="center"/>
              <w:rPr>
                <w:bCs/>
                <w:sz w:val="22"/>
                <w:szCs w:val="22"/>
              </w:rPr>
            </w:pPr>
            <w:ins w:id="354" w:author="ERCOT" w:date="2022-10-31T17:17:00Z">
              <w:r w:rsidRPr="00ED4D8D">
                <w:rPr>
                  <w:sz w:val="22"/>
                  <w:szCs w:val="22"/>
                </w:rPr>
                <w:t>-0.1</w:t>
              </w:r>
            </w:ins>
            <w:del w:id="355" w:author="ERCOT" w:date="2022-10-31T17:17:00Z">
              <w:r w:rsidRPr="00ED4D8D" w:rsidDel="00BE1172">
                <w:rPr>
                  <w:sz w:val="22"/>
                  <w:szCs w:val="22"/>
                </w:rPr>
                <w:delText>0.0</w:delText>
              </w:r>
            </w:del>
          </w:p>
        </w:tc>
      </w:tr>
      <w:tr w:rsidR="00B457AF" w:rsidRPr="00CC576E" w14:paraId="477CB124"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B457AF" w:rsidRPr="0012615F" w:rsidRDefault="00B457AF" w:rsidP="00B457AF">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472B23D3" w:rsidR="00B457AF" w:rsidRPr="00ED4D8D" w:rsidRDefault="00B457AF" w:rsidP="00B457AF">
            <w:pPr>
              <w:widowControl/>
              <w:autoSpaceDE/>
              <w:autoSpaceDN/>
              <w:adjustRightInd/>
              <w:jc w:val="center"/>
              <w:rPr>
                <w:bCs/>
                <w:sz w:val="22"/>
                <w:szCs w:val="22"/>
              </w:rPr>
            </w:pPr>
            <w:ins w:id="356" w:author="ERCOT" w:date="2022-10-31T17:17:00Z">
              <w:r w:rsidRPr="00ED4D8D">
                <w:rPr>
                  <w:sz w:val="22"/>
                  <w:szCs w:val="22"/>
                </w:rPr>
                <w:t>0.4</w:t>
              </w:r>
            </w:ins>
            <w:del w:id="35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6C7A5524" w:rsidR="00B457AF" w:rsidRPr="00ED4D8D" w:rsidRDefault="00B457AF" w:rsidP="00B457AF">
            <w:pPr>
              <w:widowControl/>
              <w:autoSpaceDE/>
              <w:autoSpaceDN/>
              <w:adjustRightInd/>
              <w:jc w:val="center"/>
              <w:rPr>
                <w:bCs/>
                <w:sz w:val="22"/>
                <w:szCs w:val="22"/>
              </w:rPr>
            </w:pPr>
            <w:ins w:id="358" w:author="ERCOT" w:date="2022-10-31T17:17:00Z">
              <w:r w:rsidRPr="00ED4D8D">
                <w:rPr>
                  <w:sz w:val="22"/>
                  <w:szCs w:val="22"/>
                </w:rPr>
                <w:t>0.5</w:t>
              </w:r>
            </w:ins>
            <w:del w:id="359" w:author="ERCOT" w:date="2022-10-31T17:17:00Z">
              <w:r w:rsidRPr="00ED4D8D" w:rsidDel="00BE117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10A6AB88" w:rsidR="00B457AF" w:rsidRPr="00ED4D8D" w:rsidRDefault="00B457AF" w:rsidP="00A7655B">
            <w:pPr>
              <w:widowControl/>
              <w:autoSpaceDE/>
              <w:autoSpaceDN/>
              <w:adjustRightInd/>
              <w:jc w:val="center"/>
              <w:rPr>
                <w:bCs/>
                <w:sz w:val="22"/>
                <w:szCs w:val="22"/>
              </w:rPr>
            </w:pPr>
            <w:ins w:id="360" w:author="ERCOT" w:date="2022-10-31T17:17:00Z">
              <w:r w:rsidRPr="00ED4D8D">
                <w:rPr>
                  <w:sz w:val="22"/>
                  <w:szCs w:val="22"/>
                </w:rPr>
                <w:t>1.1</w:t>
              </w:r>
            </w:ins>
            <w:del w:id="361"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13D8D02E" w:rsidR="00B457AF" w:rsidRPr="00ED4D8D" w:rsidRDefault="00B457AF" w:rsidP="00E05571">
            <w:pPr>
              <w:widowControl/>
              <w:autoSpaceDE/>
              <w:autoSpaceDN/>
              <w:adjustRightInd/>
              <w:jc w:val="center"/>
              <w:rPr>
                <w:bCs/>
                <w:sz w:val="22"/>
                <w:szCs w:val="22"/>
              </w:rPr>
            </w:pPr>
            <w:ins w:id="362" w:author="ERCOT" w:date="2022-10-31T17:17:00Z">
              <w:r w:rsidRPr="00ED4D8D">
                <w:rPr>
                  <w:sz w:val="22"/>
                  <w:szCs w:val="22"/>
                </w:rPr>
                <w:t>1.5</w:t>
              </w:r>
            </w:ins>
            <w:del w:id="363"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337BC95B" w:rsidR="00B457AF" w:rsidRPr="00ED4D8D" w:rsidRDefault="00B457AF" w:rsidP="00E810E5">
            <w:pPr>
              <w:widowControl/>
              <w:autoSpaceDE/>
              <w:autoSpaceDN/>
              <w:adjustRightInd/>
              <w:jc w:val="center"/>
              <w:rPr>
                <w:bCs/>
                <w:sz w:val="22"/>
                <w:szCs w:val="22"/>
              </w:rPr>
            </w:pPr>
            <w:ins w:id="364" w:author="ERCOT" w:date="2022-10-31T17:17:00Z">
              <w:r w:rsidRPr="00ED4D8D">
                <w:rPr>
                  <w:sz w:val="22"/>
                  <w:szCs w:val="22"/>
                </w:rPr>
                <w:t>2.0</w:t>
              </w:r>
            </w:ins>
            <w:del w:id="365"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28872955" w:rsidR="00B457AF" w:rsidRPr="00ED4D8D" w:rsidRDefault="00B457AF" w:rsidP="0040715F">
            <w:pPr>
              <w:widowControl/>
              <w:autoSpaceDE/>
              <w:autoSpaceDN/>
              <w:adjustRightInd/>
              <w:jc w:val="center"/>
              <w:rPr>
                <w:bCs/>
                <w:sz w:val="22"/>
                <w:szCs w:val="22"/>
              </w:rPr>
            </w:pPr>
            <w:ins w:id="366" w:author="ERCOT" w:date="2022-10-31T17:17:00Z">
              <w:r w:rsidRPr="00ED4D8D">
                <w:rPr>
                  <w:sz w:val="22"/>
                  <w:szCs w:val="22"/>
                </w:rPr>
                <w:t>2.1</w:t>
              </w:r>
            </w:ins>
            <w:del w:id="367"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6F9DF039" w:rsidR="00B457AF" w:rsidRPr="00ED4D8D" w:rsidRDefault="00B457AF" w:rsidP="00CA359D">
            <w:pPr>
              <w:widowControl/>
              <w:autoSpaceDE/>
              <w:autoSpaceDN/>
              <w:adjustRightInd/>
              <w:jc w:val="center"/>
              <w:rPr>
                <w:bCs/>
                <w:sz w:val="22"/>
                <w:szCs w:val="22"/>
              </w:rPr>
            </w:pPr>
            <w:ins w:id="368" w:author="ERCOT" w:date="2022-10-31T17:17:00Z">
              <w:r w:rsidRPr="00ED4D8D">
                <w:rPr>
                  <w:sz w:val="22"/>
                  <w:szCs w:val="22"/>
                </w:rPr>
                <w:t>2.1</w:t>
              </w:r>
            </w:ins>
            <w:del w:id="369" w:author="ERCOT" w:date="2022-10-31T17:17:00Z">
              <w:r w:rsidRPr="00ED4D8D" w:rsidDel="00BE117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0BED941" w:rsidR="00B457AF" w:rsidRPr="00ED4D8D" w:rsidRDefault="00B457AF" w:rsidP="00B77501">
            <w:pPr>
              <w:widowControl/>
              <w:autoSpaceDE/>
              <w:autoSpaceDN/>
              <w:adjustRightInd/>
              <w:jc w:val="center"/>
              <w:rPr>
                <w:bCs/>
                <w:sz w:val="22"/>
                <w:szCs w:val="22"/>
              </w:rPr>
            </w:pPr>
            <w:ins w:id="370" w:author="ERCOT" w:date="2022-10-31T17:17:00Z">
              <w:r w:rsidRPr="00ED4D8D">
                <w:rPr>
                  <w:sz w:val="22"/>
                  <w:szCs w:val="22"/>
                </w:rPr>
                <w:t>3.9</w:t>
              </w:r>
            </w:ins>
            <w:del w:id="371" w:author="ERCOT" w:date="2022-10-31T17:17:00Z">
              <w:r w:rsidRPr="00ED4D8D" w:rsidDel="00BE117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20E70329" w:rsidR="00B457AF" w:rsidRPr="00ED4D8D" w:rsidRDefault="00B457AF" w:rsidP="00B77501">
            <w:pPr>
              <w:widowControl/>
              <w:autoSpaceDE/>
              <w:autoSpaceDN/>
              <w:adjustRightInd/>
              <w:jc w:val="center"/>
              <w:rPr>
                <w:bCs/>
                <w:sz w:val="22"/>
                <w:szCs w:val="22"/>
              </w:rPr>
            </w:pPr>
            <w:ins w:id="372" w:author="ERCOT" w:date="2022-10-31T17:17:00Z">
              <w:r w:rsidRPr="00ED4D8D">
                <w:rPr>
                  <w:sz w:val="22"/>
                  <w:szCs w:val="22"/>
                </w:rPr>
                <w:t>5.0</w:t>
              </w:r>
            </w:ins>
            <w:del w:id="373" w:author="ERCOT" w:date="2022-10-31T17:17:00Z">
              <w:r w:rsidRPr="00ED4D8D" w:rsidDel="00BE117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60BAD1B8" w:rsidR="00B457AF" w:rsidRPr="00ED4D8D" w:rsidRDefault="00B457AF" w:rsidP="00B77501">
            <w:pPr>
              <w:widowControl/>
              <w:autoSpaceDE/>
              <w:autoSpaceDN/>
              <w:adjustRightInd/>
              <w:jc w:val="center"/>
              <w:rPr>
                <w:bCs/>
                <w:sz w:val="22"/>
                <w:szCs w:val="22"/>
              </w:rPr>
            </w:pPr>
            <w:ins w:id="374" w:author="ERCOT" w:date="2022-10-31T17:17:00Z">
              <w:r w:rsidRPr="00ED4D8D">
                <w:rPr>
                  <w:sz w:val="22"/>
                  <w:szCs w:val="22"/>
                </w:rPr>
                <w:t>1.3</w:t>
              </w:r>
            </w:ins>
            <w:del w:id="375"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4A181ADF" w:rsidR="00B457AF" w:rsidRPr="00ED4D8D" w:rsidRDefault="00B457AF" w:rsidP="00B77501">
            <w:pPr>
              <w:widowControl/>
              <w:autoSpaceDE/>
              <w:autoSpaceDN/>
              <w:adjustRightInd/>
              <w:jc w:val="center"/>
              <w:rPr>
                <w:bCs/>
                <w:sz w:val="22"/>
                <w:szCs w:val="22"/>
              </w:rPr>
            </w:pPr>
            <w:ins w:id="376" w:author="ERCOT" w:date="2022-10-31T17:17:00Z">
              <w:r w:rsidRPr="00ED4D8D">
                <w:rPr>
                  <w:sz w:val="22"/>
                  <w:szCs w:val="22"/>
                </w:rPr>
                <w:t>2.3</w:t>
              </w:r>
            </w:ins>
            <w:del w:id="377" w:author="ERCOT" w:date="2022-10-31T17:17:00Z">
              <w:r w:rsidRPr="00ED4D8D" w:rsidDel="00BE1172">
                <w:rPr>
                  <w:sz w:val="22"/>
                  <w:szCs w:val="22"/>
                </w:rPr>
                <w:delText>3.4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36E21E7D" w:rsidR="00B457AF" w:rsidRPr="00ED4D8D" w:rsidRDefault="00B457AF" w:rsidP="00B77501">
            <w:pPr>
              <w:widowControl/>
              <w:autoSpaceDE/>
              <w:autoSpaceDN/>
              <w:adjustRightInd/>
              <w:jc w:val="center"/>
              <w:rPr>
                <w:bCs/>
                <w:sz w:val="22"/>
                <w:szCs w:val="22"/>
              </w:rPr>
            </w:pPr>
            <w:ins w:id="378" w:author="ERCOT" w:date="2022-10-31T17:17:00Z">
              <w:r w:rsidRPr="00ED4D8D">
                <w:rPr>
                  <w:sz w:val="22"/>
                  <w:szCs w:val="22"/>
                </w:rPr>
                <w:t>3.2</w:t>
              </w:r>
            </w:ins>
            <w:del w:id="379" w:author="ERCOT" w:date="2022-10-31T17:17:00Z">
              <w:r w:rsidRPr="00ED4D8D" w:rsidDel="00BE1172">
                <w:rPr>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0F57582F" w:rsidR="00B457AF" w:rsidRPr="00ED4D8D" w:rsidRDefault="00B457AF" w:rsidP="00B77501">
            <w:pPr>
              <w:widowControl/>
              <w:autoSpaceDE/>
              <w:autoSpaceDN/>
              <w:adjustRightInd/>
              <w:jc w:val="center"/>
              <w:rPr>
                <w:bCs/>
                <w:sz w:val="22"/>
                <w:szCs w:val="22"/>
              </w:rPr>
            </w:pPr>
            <w:ins w:id="380" w:author="ERCOT" w:date="2022-10-31T17:17:00Z">
              <w:r w:rsidRPr="00ED4D8D">
                <w:rPr>
                  <w:sz w:val="22"/>
                  <w:szCs w:val="22"/>
                </w:rPr>
                <w:t>2.1</w:t>
              </w:r>
            </w:ins>
            <w:del w:id="381"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10390373" w:rsidR="00B457AF" w:rsidRPr="00ED4D8D" w:rsidRDefault="00B457AF" w:rsidP="00B77501">
            <w:pPr>
              <w:widowControl/>
              <w:autoSpaceDE/>
              <w:autoSpaceDN/>
              <w:adjustRightInd/>
              <w:jc w:val="center"/>
              <w:rPr>
                <w:bCs/>
                <w:sz w:val="22"/>
                <w:szCs w:val="22"/>
              </w:rPr>
            </w:pPr>
            <w:ins w:id="382" w:author="ERCOT" w:date="2022-10-31T17:17:00Z">
              <w:r w:rsidRPr="00ED4D8D">
                <w:rPr>
                  <w:sz w:val="22"/>
                  <w:szCs w:val="22"/>
                </w:rPr>
                <w:t>0.5</w:t>
              </w:r>
            </w:ins>
            <w:del w:id="383"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765C8970" w:rsidR="00B457AF" w:rsidRPr="00ED4D8D" w:rsidRDefault="00B457AF" w:rsidP="00B77501">
            <w:pPr>
              <w:widowControl/>
              <w:autoSpaceDE/>
              <w:autoSpaceDN/>
              <w:adjustRightInd/>
              <w:jc w:val="center"/>
              <w:rPr>
                <w:bCs/>
                <w:sz w:val="22"/>
                <w:szCs w:val="22"/>
              </w:rPr>
            </w:pPr>
            <w:ins w:id="384" w:author="ERCOT" w:date="2022-10-31T17:17:00Z">
              <w:r w:rsidRPr="00ED4D8D">
                <w:rPr>
                  <w:sz w:val="22"/>
                  <w:szCs w:val="22"/>
                </w:rPr>
                <w:t>-0.4</w:t>
              </w:r>
            </w:ins>
            <w:del w:id="385"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57FBAFE2" w:rsidR="00B457AF" w:rsidRPr="00ED4D8D" w:rsidRDefault="00B457AF" w:rsidP="00B77501">
            <w:pPr>
              <w:widowControl/>
              <w:autoSpaceDE/>
              <w:autoSpaceDN/>
              <w:adjustRightInd/>
              <w:jc w:val="center"/>
              <w:rPr>
                <w:bCs/>
                <w:sz w:val="22"/>
                <w:szCs w:val="22"/>
              </w:rPr>
            </w:pPr>
            <w:ins w:id="386" w:author="ERCOT" w:date="2022-10-31T17:17:00Z">
              <w:r w:rsidRPr="00ED4D8D">
                <w:rPr>
                  <w:sz w:val="22"/>
                  <w:szCs w:val="22"/>
                </w:rPr>
                <w:t>-0.5</w:t>
              </w:r>
            </w:ins>
            <w:del w:id="38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62AF53DD" w:rsidR="00B457AF" w:rsidRPr="00ED4D8D" w:rsidRDefault="00B457AF" w:rsidP="00B77501">
            <w:pPr>
              <w:widowControl/>
              <w:autoSpaceDE/>
              <w:autoSpaceDN/>
              <w:adjustRightInd/>
              <w:jc w:val="center"/>
              <w:rPr>
                <w:bCs/>
                <w:sz w:val="22"/>
                <w:szCs w:val="22"/>
              </w:rPr>
            </w:pPr>
            <w:ins w:id="388" w:author="ERCOT" w:date="2022-10-31T17:17:00Z">
              <w:r w:rsidRPr="00ED4D8D">
                <w:rPr>
                  <w:sz w:val="22"/>
                  <w:szCs w:val="22"/>
                </w:rPr>
                <w:t>-0.4</w:t>
              </w:r>
            </w:ins>
            <w:del w:id="389" w:author="ERCOT" w:date="2022-10-31T17:17:00Z">
              <w:r w:rsidRPr="00ED4D8D" w:rsidDel="00BE1172">
                <w:rPr>
                  <w:sz w:val="22"/>
                  <w:szCs w:val="22"/>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29FEF835" w:rsidR="00B457AF" w:rsidRPr="00ED4D8D" w:rsidRDefault="00B457AF" w:rsidP="00B77501">
            <w:pPr>
              <w:widowControl/>
              <w:autoSpaceDE/>
              <w:autoSpaceDN/>
              <w:adjustRightInd/>
              <w:jc w:val="center"/>
              <w:rPr>
                <w:bCs/>
                <w:sz w:val="22"/>
                <w:szCs w:val="22"/>
              </w:rPr>
            </w:pPr>
            <w:ins w:id="390" w:author="ERCOT" w:date="2022-10-31T17:17:00Z">
              <w:r w:rsidRPr="00ED4D8D">
                <w:rPr>
                  <w:sz w:val="22"/>
                  <w:szCs w:val="22"/>
                </w:rPr>
                <w:t>-0.4</w:t>
              </w:r>
            </w:ins>
            <w:del w:id="391" w:author="ERCOT" w:date="2022-10-31T17:17:00Z">
              <w:r w:rsidRPr="00ED4D8D" w:rsidDel="00BE1172">
                <w:rPr>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443CF615" w:rsidR="00B457AF" w:rsidRPr="00ED4D8D" w:rsidRDefault="00B457AF" w:rsidP="00B77501">
            <w:pPr>
              <w:widowControl/>
              <w:autoSpaceDE/>
              <w:autoSpaceDN/>
              <w:adjustRightInd/>
              <w:jc w:val="center"/>
              <w:rPr>
                <w:bCs/>
                <w:sz w:val="22"/>
                <w:szCs w:val="22"/>
              </w:rPr>
            </w:pPr>
            <w:ins w:id="392" w:author="ERCOT" w:date="2022-10-31T17:17:00Z">
              <w:r w:rsidRPr="00ED4D8D">
                <w:rPr>
                  <w:sz w:val="22"/>
                  <w:szCs w:val="22"/>
                </w:rPr>
                <w:t>0.3</w:t>
              </w:r>
            </w:ins>
            <w:del w:id="393"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70464AA0" w:rsidR="00B457AF" w:rsidRPr="00ED4D8D" w:rsidRDefault="00B457AF" w:rsidP="00B77501">
            <w:pPr>
              <w:widowControl/>
              <w:autoSpaceDE/>
              <w:autoSpaceDN/>
              <w:adjustRightInd/>
              <w:jc w:val="center"/>
              <w:rPr>
                <w:bCs/>
                <w:sz w:val="22"/>
                <w:szCs w:val="22"/>
              </w:rPr>
            </w:pPr>
            <w:ins w:id="394" w:author="ERCOT" w:date="2022-10-31T17:17:00Z">
              <w:r w:rsidRPr="00ED4D8D">
                <w:rPr>
                  <w:sz w:val="22"/>
                  <w:szCs w:val="22"/>
                </w:rPr>
                <w:t>0.4</w:t>
              </w:r>
            </w:ins>
            <w:del w:id="395"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328E0145" w:rsidR="00B457AF" w:rsidRPr="00ED4D8D" w:rsidRDefault="00B457AF" w:rsidP="00B77501">
            <w:pPr>
              <w:widowControl/>
              <w:autoSpaceDE/>
              <w:autoSpaceDN/>
              <w:adjustRightInd/>
              <w:jc w:val="center"/>
              <w:rPr>
                <w:bCs/>
                <w:sz w:val="22"/>
                <w:szCs w:val="22"/>
              </w:rPr>
            </w:pPr>
            <w:ins w:id="396" w:author="ERCOT" w:date="2022-10-31T17:17:00Z">
              <w:r w:rsidRPr="00ED4D8D">
                <w:rPr>
                  <w:sz w:val="22"/>
                  <w:szCs w:val="22"/>
                </w:rPr>
                <w:t>-0.1</w:t>
              </w:r>
            </w:ins>
            <w:del w:id="397"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28658C92" w:rsidR="00B457AF" w:rsidRPr="00ED4D8D" w:rsidRDefault="00B457AF" w:rsidP="00B77501">
            <w:pPr>
              <w:widowControl/>
              <w:autoSpaceDE/>
              <w:autoSpaceDN/>
              <w:adjustRightInd/>
              <w:jc w:val="center"/>
              <w:rPr>
                <w:bCs/>
                <w:sz w:val="22"/>
                <w:szCs w:val="22"/>
              </w:rPr>
            </w:pPr>
            <w:ins w:id="398" w:author="ERCOT" w:date="2022-10-31T17:17:00Z">
              <w:r w:rsidRPr="00ED4D8D">
                <w:rPr>
                  <w:sz w:val="22"/>
                  <w:szCs w:val="22"/>
                </w:rPr>
                <w:t>-0.1</w:t>
              </w:r>
            </w:ins>
            <w:del w:id="399"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402082B3" w:rsidR="00B457AF" w:rsidRPr="00ED4D8D" w:rsidRDefault="00B457AF" w:rsidP="00B77501">
            <w:pPr>
              <w:widowControl/>
              <w:autoSpaceDE/>
              <w:autoSpaceDN/>
              <w:adjustRightInd/>
              <w:jc w:val="center"/>
              <w:rPr>
                <w:bCs/>
                <w:sz w:val="22"/>
                <w:szCs w:val="22"/>
              </w:rPr>
            </w:pPr>
            <w:ins w:id="400" w:author="ERCOT" w:date="2022-10-31T17:17:00Z">
              <w:r w:rsidRPr="00ED4D8D">
                <w:rPr>
                  <w:sz w:val="22"/>
                  <w:szCs w:val="22"/>
                </w:rPr>
                <w:t>0.0</w:t>
              </w:r>
            </w:ins>
            <w:del w:id="401"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31A2DB36" w:rsidR="00B457AF" w:rsidRPr="00ED4D8D" w:rsidRDefault="00B457AF" w:rsidP="00B77501">
            <w:pPr>
              <w:widowControl/>
              <w:autoSpaceDE/>
              <w:autoSpaceDN/>
              <w:adjustRightInd/>
              <w:jc w:val="center"/>
              <w:rPr>
                <w:bCs/>
                <w:sz w:val="22"/>
                <w:szCs w:val="22"/>
              </w:rPr>
            </w:pPr>
            <w:ins w:id="402" w:author="ERCOT" w:date="2022-10-31T17:17:00Z">
              <w:r w:rsidRPr="00ED4D8D">
                <w:rPr>
                  <w:sz w:val="22"/>
                  <w:szCs w:val="22"/>
                </w:rPr>
                <w:t>0.0</w:t>
              </w:r>
            </w:ins>
            <w:del w:id="403" w:author="ERCOT" w:date="2022-10-31T17:17:00Z">
              <w:r w:rsidRPr="00ED4D8D" w:rsidDel="00BE1172">
                <w:rPr>
                  <w:sz w:val="22"/>
                  <w:szCs w:val="22"/>
                </w:rPr>
                <w:delText>0.0</w:delText>
              </w:r>
            </w:del>
          </w:p>
        </w:tc>
      </w:tr>
      <w:tr w:rsidR="00B457AF" w:rsidRPr="00CC576E" w14:paraId="50906EC9"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B457AF" w:rsidRPr="0012615F" w:rsidRDefault="00B457AF" w:rsidP="00B457AF">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270FBA0C" w:rsidR="00B457AF" w:rsidRPr="00ED4D8D" w:rsidRDefault="00B457AF" w:rsidP="00B457AF">
            <w:pPr>
              <w:widowControl/>
              <w:autoSpaceDE/>
              <w:autoSpaceDN/>
              <w:adjustRightInd/>
              <w:jc w:val="center"/>
              <w:rPr>
                <w:bCs/>
                <w:sz w:val="22"/>
                <w:szCs w:val="22"/>
              </w:rPr>
            </w:pPr>
            <w:ins w:id="404" w:author="ERCOT" w:date="2022-10-31T17:17:00Z">
              <w:r w:rsidRPr="00ED4D8D">
                <w:rPr>
                  <w:sz w:val="22"/>
                  <w:szCs w:val="22"/>
                </w:rPr>
                <w:t>0.3</w:t>
              </w:r>
            </w:ins>
            <w:del w:id="405"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29067617" w:rsidR="00B457AF" w:rsidRPr="00ED4D8D" w:rsidRDefault="00B457AF" w:rsidP="00B457AF">
            <w:pPr>
              <w:widowControl/>
              <w:autoSpaceDE/>
              <w:autoSpaceDN/>
              <w:adjustRightInd/>
              <w:jc w:val="center"/>
              <w:rPr>
                <w:bCs/>
                <w:sz w:val="22"/>
                <w:szCs w:val="22"/>
              </w:rPr>
            </w:pPr>
            <w:ins w:id="406" w:author="ERCOT" w:date="2022-10-31T17:17:00Z">
              <w:r w:rsidRPr="00ED4D8D">
                <w:rPr>
                  <w:sz w:val="22"/>
                  <w:szCs w:val="22"/>
                </w:rPr>
                <w:t>0.7</w:t>
              </w:r>
            </w:ins>
            <w:del w:id="407" w:author="ERCOT" w:date="2022-10-31T17:17:00Z">
              <w:r w:rsidRPr="00ED4D8D" w:rsidDel="00BE117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5DD5103A" w:rsidR="00B457AF" w:rsidRPr="00ED4D8D" w:rsidRDefault="00B457AF" w:rsidP="00A7655B">
            <w:pPr>
              <w:widowControl/>
              <w:autoSpaceDE/>
              <w:autoSpaceDN/>
              <w:adjustRightInd/>
              <w:jc w:val="center"/>
              <w:rPr>
                <w:bCs/>
                <w:sz w:val="22"/>
                <w:szCs w:val="22"/>
              </w:rPr>
            </w:pPr>
            <w:ins w:id="408" w:author="ERCOT" w:date="2022-10-31T17:17:00Z">
              <w:r w:rsidRPr="00ED4D8D">
                <w:rPr>
                  <w:sz w:val="22"/>
                  <w:szCs w:val="22"/>
                </w:rPr>
                <w:t>1.1</w:t>
              </w:r>
            </w:ins>
            <w:del w:id="409"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0EF15ECD" w:rsidR="00B457AF" w:rsidRPr="00ED4D8D" w:rsidRDefault="00B457AF" w:rsidP="00E05571">
            <w:pPr>
              <w:widowControl/>
              <w:autoSpaceDE/>
              <w:autoSpaceDN/>
              <w:adjustRightInd/>
              <w:jc w:val="center"/>
              <w:rPr>
                <w:bCs/>
                <w:sz w:val="22"/>
                <w:szCs w:val="22"/>
              </w:rPr>
            </w:pPr>
            <w:ins w:id="410" w:author="ERCOT" w:date="2022-10-31T17:17:00Z">
              <w:r w:rsidRPr="00ED4D8D">
                <w:rPr>
                  <w:sz w:val="22"/>
                  <w:szCs w:val="22"/>
                </w:rPr>
                <w:t>1.6</w:t>
              </w:r>
            </w:ins>
            <w:del w:id="411" w:author="ERCOT" w:date="2022-10-31T17:17:00Z">
              <w:r w:rsidRPr="00ED4D8D" w:rsidDel="00BE1172">
                <w:rPr>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7C51A27B" w:rsidR="00B457AF" w:rsidRPr="00ED4D8D" w:rsidRDefault="00B457AF" w:rsidP="00E810E5">
            <w:pPr>
              <w:widowControl/>
              <w:autoSpaceDE/>
              <w:autoSpaceDN/>
              <w:adjustRightInd/>
              <w:jc w:val="center"/>
              <w:rPr>
                <w:bCs/>
                <w:sz w:val="22"/>
                <w:szCs w:val="22"/>
              </w:rPr>
            </w:pPr>
            <w:ins w:id="412" w:author="ERCOT" w:date="2022-10-31T17:17:00Z">
              <w:r w:rsidRPr="00ED4D8D">
                <w:rPr>
                  <w:sz w:val="22"/>
                  <w:szCs w:val="22"/>
                </w:rPr>
                <w:t>2.2</w:t>
              </w:r>
            </w:ins>
            <w:del w:id="413"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5C6C978F" w:rsidR="00B457AF" w:rsidRPr="00ED4D8D" w:rsidRDefault="00B457AF" w:rsidP="0040715F">
            <w:pPr>
              <w:widowControl/>
              <w:autoSpaceDE/>
              <w:autoSpaceDN/>
              <w:adjustRightInd/>
              <w:jc w:val="center"/>
              <w:rPr>
                <w:bCs/>
                <w:sz w:val="22"/>
                <w:szCs w:val="22"/>
              </w:rPr>
            </w:pPr>
            <w:ins w:id="414" w:author="ERCOT" w:date="2022-10-31T17:17:00Z">
              <w:r w:rsidRPr="00ED4D8D">
                <w:rPr>
                  <w:sz w:val="22"/>
                  <w:szCs w:val="22"/>
                </w:rPr>
                <w:t>2.2</w:t>
              </w:r>
            </w:ins>
            <w:del w:id="415"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431022E" w:rsidR="00B457AF" w:rsidRPr="00ED4D8D" w:rsidRDefault="00B457AF" w:rsidP="00CA359D">
            <w:pPr>
              <w:widowControl/>
              <w:autoSpaceDE/>
              <w:autoSpaceDN/>
              <w:adjustRightInd/>
              <w:jc w:val="center"/>
              <w:rPr>
                <w:bCs/>
                <w:sz w:val="22"/>
                <w:szCs w:val="22"/>
              </w:rPr>
            </w:pPr>
            <w:ins w:id="416" w:author="ERCOT" w:date="2022-10-31T17:17:00Z">
              <w:r w:rsidRPr="00ED4D8D">
                <w:rPr>
                  <w:sz w:val="22"/>
                  <w:szCs w:val="22"/>
                </w:rPr>
                <w:t>2.0</w:t>
              </w:r>
            </w:ins>
            <w:del w:id="417"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4A1CC0DD" w:rsidR="00B457AF" w:rsidRPr="00ED4D8D" w:rsidRDefault="00B457AF" w:rsidP="00B77501">
            <w:pPr>
              <w:widowControl/>
              <w:autoSpaceDE/>
              <w:autoSpaceDN/>
              <w:adjustRightInd/>
              <w:jc w:val="center"/>
              <w:rPr>
                <w:bCs/>
                <w:sz w:val="22"/>
                <w:szCs w:val="22"/>
              </w:rPr>
            </w:pPr>
            <w:ins w:id="418" w:author="ERCOT" w:date="2022-10-31T17:17:00Z">
              <w:r w:rsidRPr="00ED4D8D">
                <w:rPr>
                  <w:sz w:val="22"/>
                  <w:szCs w:val="22"/>
                </w:rPr>
                <w:t>3.1</w:t>
              </w:r>
            </w:ins>
            <w:del w:id="419" w:author="ERCOT" w:date="2022-10-31T17:17:00Z">
              <w:r w:rsidRPr="00ED4D8D" w:rsidDel="00BE117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78579040" w:rsidR="00B457AF" w:rsidRPr="00ED4D8D" w:rsidRDefault="00B457AF" w:rsidP="00B77501">
            <w:pPr>
              <w:widowControl/>
              <w:autoSpaceDE/>
              <w:autoSpaceDN/>
              <w:adjustRightInd/>
              <w:jc w:val="center"/>
              <w:rPr>
                <w:bCs/>
                <w:sz w:val="22"/>
                <w:szCs w:val="22"/>
              </w:rPr>
            </w:pPr>
            <w:ins w:id="420" w:author="ERCOT" w:date="2022-10-31T17:17:00Z">
              <w:r w:rsidRPr="00ED4D8D">
                <w:rPr>
                  <w:sz w:val="22"/>
                  <w:szCs w:val="22"/>
                </w:rPr>
                <w:t>6.3</w:t>
              </w:r>
            </w:ins>
            <w:del w:id="421" w:author="ERCOT" w:date="2022-10-31T17:17:00Z">
              <w:r w:rsidRPr="00ED4D8D" w:rsidDel="00BE117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5DA50C22" w:rsidR="00B457AF" w:rsidRPr="00ED4D8D" w:rsidRDefault="00B457AF" w:rsidP="00B77501">
            <w:pPr>
              <w:widowControl/>
              <w:autoSpaceDE/>
              <w:autoSpaceDN/>
              <w:adjustRightInd/>
              <w:jc w:val="center"/>
              <w:rPr>
                <w:bCs/>
                <w:sz w:val="22"/>
                <w:szCs w:val="22"/>
              </w:rPr>
            </w:pPr>
            <w:ins w:id="422" w:author="ERCOT" w:date="2022-10-31T17:17:00Z">
              <w:r w:rsidRPr="00ED4D8D">
                <w:rPr>
                  <w:sz w:val="22"/>
                  <w:szCs w:val="22"/>
                </w:rPr>
                <w:t>3.5</w:t>
              </w:r>
            </w:ins>
            <w:del w:id="423" w:author="ERCOT" w:date="2022-10-31T17:17:00Z">
              <w:r w:rsidRPr="00ED4D8D" w:rsidDel="00BE117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6F451BFA" w:rsidR="00B457AF" w:rsidRPr="00ED4D8D" w:rsidRDefault="00B457AF" w:rsidP="00B77501">
            <w:pPr>
              <w:widowControl/>
              <w:autoSpaceDE/>
              <w:autoSpaceDN/>
              <w:adjustRightInd/>
              <w:jc w:val="center"/>
              <w:rPr>
                <w:bCs/>
                <w:sz w:val="22"/>
                <w:szCs w:val="22"/>
              </w:rPr>
            </w:pPr>
            <w:ins w:id="424" w:author="ERCOT" w:date="2022-10-31T17:17:00Z">
              <w:r w:rsidRPr="00ED4D8D">
                <w:rPr>
                  <w:sz w:val="22"/>
                  <w:szCs w:val="22"/>
                </w:rPr>
                <w:t>2.1</w:t>
              </w:r>
            </w:ins>
            <w:del w:id="425" w:author="ERCOT" w:date="2022-10-31T17:17:00Z">
              <w:r w:rsidRPr="00ED4D8D" w:rsidDel="00BE1172">
                <w:rPr>
                  <w:sz w:val="22"/>
                  <w:szCs w:val="22"/>
                </w:rPr>
                <w:delText>1.4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01BF8009" w:rsidR="00B457AF" w:rsidRPr="00ED4D8D" w:rsidRDefault="00B457AF" w:rsidP="00B77501">
            <w:pPr>
              <w:widowControl/>
              <w:autoSpaceDE/>
              <w:autoSpaceDN/>
              <w:adjustRightInd/>
              <w:jc w:val="center"/>
              <w:rPr>
                <w:bCs/>
                <w:sz w:val="22"/>
                <w:szCs w:val="22"/>
              </w:rPr>
            </w:pPr>
            <w:ins w:id="426" w:author="ERCOT" w:date="2022-10-31T17:17:00Z">
              <w:r w:rsidRPr="00ED4D8D">
                <w:rPr>
                  <w:sz w:val="22"/>
                  <w:szCs w:val="22"/>
                </w:rPr>
                <w:t>2.8</w:t>
              </w:r>
            </w:ins>
            <w:del w:id="427" w:author="ERCOT" w:date="2022-10-31T17:17:00Z">
              <w:r w:rsidRPr="00ED4D8D" w:rsidDel="00BE1172">
                <w:rPr>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46CA62D8" w:rsidR="00B457AF" w:rsidRPr="00ED4D8D" w:rsidRDefault="00B457AF" w:rsidP="00B77501">
            <w:pPr>
              <w:widowControl/>
              <w:autoSpaceDE/>
              <w:autoSpaceDN/>
              <w:adjustRightInd/>
              <w:jc w:val="center"/>
              <w:rPr>
                <w:bCs/>
                <w:sz w:val="22"/>
                <w:szCs w:val="22"/>
              </w:rPr>
            </w:pPr>
            <w:ins w:id="428" w:author="ERCOT" w:date="2022-10-31T17:17:00Z">
              <w:r w:rsidRPr="00ED4D8D">
                <w:rPr>
                  <w:sz w:val="22"/>
                  <w:szCs w:val="22"/>
                </w:rPr>
                <w:t>2.1</w:t>
              </w:r>
            </w:ins>
            <w:del w:id="429"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4EAC6BA5" w:rsidR="00B457AF" w:rsidRPr="00ED4D8D" w:rsidRDefault="00B457AF" w:rsidP="00B77501">
            <w:pPr>
              <w:widowControl/>
              <w:autoSpaceDE/>
              <w:autoSpaceDN/>
              <w:adjustRightInd/>
              <w:jc w:val="center"/>
              <w:rPr>
                <w:bCs/>
                <w:sz w:val="22"/>
                <w:szCs w:val="22"/>
              </w:rPr>
            </w:pPr>
            <w:ins w:id="430" w:author="ERCOT" w:date="2022-10-31T17:17:00Z">
              <w:r w:rsidRPr="00ED4D8D">
                <w:rPr>
                  <w:sz w:val="22"/>
                  <w:szCs w:val="22"/>
                </w:rPr>
                <w:t>0.8</w:t>
              </w:r>
            </w:ins>
            <w:del w:id="431"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735259AF" w:rsidR="00B457AF" w:rsidRPr="00ED4D8D" w:rsidRDefault="00B457AF" w:rsidP="00B77501">
            <w:pPr>
              <w:widowControl/>
              <w:autoSpaceDE/>
              <w:autoSpaceDN/>
              <w:adjustRightInd/>
              <w:jc w:val="center"/>
              <w:rPr>
                <w:bCs/>
                <w:sz w:val="22"/>
                <w:szCs w:val="22"/>
              </w:rPr>
            </w:pPr>
            <w:ins w:id="432" w:author="ERCOT" w:date="2022-10-31T17:17:00Z">
              <w:r w:rsidRPr="00ED4D8D">
                <w:rPr>
                  <w:sz w:val="22"/>
                  <w:szCs w:val="22"/>
                </w:rPr>
                <w:t>0.4</w:t>
              </w:r>
            </w:ins>
            <w:del w:id="433"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086E435B" w:rsidR="00B457AF" w:rsidRPr="00ED4D8D" w:rsidRDefault="00B457AF" w:rsidP="00B77501">
            <w:pPr>
              <w:widowControl/>
              <w:autoSpaceDE/>
              <w:autoSpaceDN/>
              <w:adjustRightInd/>
              <w:jc w:val="center"/>
              <w:rPr>
                <w:bCs/>
                <w:sz w:val="22"/>
                <w:szCs w:val="22"/>
              </w:rPr>
            </w:pPr>
            <w:ins w:id="434" w:author="ERCOT" w:date="2022-10-31T17:17:00Z">
              <w:r w:rsidRPr="00ED4D8D">
                <w:rPr>
                  <w:sz w:val="22"/>
                  <w:szCs w:val="22"/>
                </w:rPr>
                <w:t>0.5</w:t>
              </w:r>
            </w:ins>
            <w:del w:id="435"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5EF358C7" w:rsidR="00B457AF" w:rsidRPr="00ED4D8D" w:rsidRDefault="00B457AF" w:rsidP="00B77501">
            <w:pPr>
              <w:widowControl/>
              <w:autoSpaceDE/>
              <w:autoSpaceDN/>
              <w:adjustRightInd/>
              <w:jc w:val="center"/>
              <w:rPr>
                <w:bCs/>
                <w:sz w:val="22"/>
                <w:szCs w:val="22"/>
              </w:rPr>
            </w:pPr>
            <w:ins w:id="436" w:author="ERCOT" w:date="2022-10-31T17:17:00Z">
              <w:r w:rsidRPr="00ED4D8D">
                <w:rPr>
                  <w:sz w:val="22"/>
                  <w:szCs w:val="22"/>
                </w:rPr>
                <w:t>0.4</w:t>
              </w:r>
            </w:ins>
            <w:del w:id="437" w:author="ERCOT" w:date="2022-10-31T17:17:00Z">
              <w:r w:rsidRPr="00ED4D8D" w:rsidDel="00BE1172">
                <w:rPr>
                  <w:sz w:val="22"/>
                  <w:szCs w:val="22"/>
                </w:rPr>
                <w:delText>0.3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2D954D58" w:rsidR="00B457AF" w:rsidRPr="00ED4D8D" w:rsidRDefault="00B457AF" w:rsidP="00B77501">
            <w:pPr>
              <w:widowControl/>
              <w:autoSpaceDE/>
              <w:autoSpaceDN/>
              <w:adjustRightInd/>
              <w:jc w:val="center"/>
              <w:rPr>
                <w:bCs/>
                <w:sz w:val="22"/>
                <w:szCs w:val="22"/>
              </w:rPr>
            </w:pPr>
            <w:ins w:id="438" w:author="ERCOT" w:date="2022-10-31T17:17:00Z">
              <w:r w:rsidRPr="00ED4D8D">
                <w:rPr>
                  <w:sz w:val="22"/>
                  <w:szCs w:val="22"/>
                </w:rPr>
                <w:t>0.0</w:t>
              </w:r>
            </w:ins>
            <w:del w:id="439" w:author="ERCOT" w:date="2022-10-31T17:17:00Z">
              <w:r w:rsidRPr="00ED4D8D" w:rsidDel="00BE1172">
                <w:rPr>
                  <w:sz w:val="22"/>
                  <w:szCs w:val="22"/>
                </w:rPr>
                <w:delText>0.4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430A6A6C" w:rsidR="00B457AF" w:rsidRPr="00ED4D8D" w:rsidRDefault="00B457AF" w:rsidP="00B77501">
            <w:pPr>
              <w:widowControl/>
              <w:autoSpaceDE/>
              <w:autoSpaceDN/>
              <w:adjustRightInd/>
              <w:jc w:val="center"/>
              <w:rPr>
                <w:bCs/>
                <w:sz w:val="22"/>
                <w:szCs w:val="22"/>
              </w:rPr>
            </w:pPr>
            <w:ins w:id="440" w:author="ERCOT" w:date="2022-10-31T17:17:00Z">
              <w:r w:rsidRPr="00ED4D8D">
                <w:rPr>
                  <w:sz w:val="22"/>
                  <w:szCs w:val="22"/>
                </w:rPr>
                <w:t>0.1</w:t>
              </w:r>
            </w:ins>
            <w:del w:id="441" w:author="ERCOT" w:date="2022-10-31T17:17:00Z">
              <w:r w:rsidRPr="00ED4D8D" w:rsidDel="00BE117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2C2D976A" w:rsidR="00B457AF" w:rsidRPr="00ED4D8D" w:rsidRDefault="00B457AF" w:rsidP="00B77501">
            <w:pPr>
              <w:widowControl/>
              <w:autoSpaceDE/>
              <w:autoSpaceDN/>
              <w:adjustRightInd/>
              <w:jc w:val="center"/>
              <w:rPr>
                <w:bCs/>
                <w:sz w:val="22"/>
                <w:szCs w:val="22"/>
              </w:rPr>
            </w:pPr>
            <w:ins w:id="442" w:author="ERCOT" w:date="2022-10-31T17:17:00Z">
              <w:r w:rsidRPr="00ED4D8D">
                <w:rPr>
                  <w:sz w:val="22"/>
                  <w:szCs w:val="22"/>
                </w:rPr>
                <w:t>-0.4</w:t>
              </w:r>
            </w:ins>
            <w:del w:id="443"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36BF50C7" w:rsidR="00B457AF" w:rsidRPr="00ED4D8D" w:rsidRDefault="00B457AF" w:rsidP="00B77501">
            <w:pPr>
              <w:widowControl/>
              <w:autoSpaceDE/>
              <w:autoSpaceDN/>
              <w:adjustRightInd/>
              <w:jc w:val="center"/>
              <w:rPr>
                <w:bCs/>
                <w:sz w:val="22"/>
                <w:szCs w:val="22"/>
              </w:rPr>
            </w:pPr>
            <w:ins w:id="444" w:author="ERCOT" w:date="2022-10-31T17:17:00Z">
              <w:r w:rsidRPr="00ED4D8D">
                <w:rPr>
                  <w:sz w:val="22"/>
                  <w:szCs w:val="22"/>
                </w:rPr>
                <w:t>-0.5</w:t>
              </w:r>
            </w:ins>
            <w:del w:id="445" w:author="ERCOT" w:date="2022-10-31T17:17:00Z">
              <w:r w:rsidRPr="00ED4D8D" w:rsidDel="00BE117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387480A1" w:rsidR="00B457AF" w:rsidRPr="00ED4D8D" w:rsidRDefault="00B457AF" w:rsidP="00B77501">
            <w:pPr>
              <w:widowControl/>
              <w:autoSpaceDE/>
              <w:autoSpaceDN/>
              <w:adjustRightInd/>
              <w:jc w:val="center"/>
              <w:rPr>
                <w:bCs/>
                <w:sz w:val="22"/>
                <w:szCs w:val="22"/>
              </w:rPr>
            </w:pPr>
            <w:ins w:id="446" w:author="ERCOT" w:date="2022-10-31T17:17:00Z">
              <w:r w:rsidRPr="00ED4D8D">
                <w:rPr>
                  <w:sz w:val="22"/>
                  <w:szCs w:val="22"/>
                </w:rPr>
                <w:t>-0.1</w:t>
              </w:r>
            </w:ins>
            <w:del w:id="447"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4971C7A3" w:rsidR="00B457AF" w:rsidRPr="00ED4D8D" w:rsidRDefault="00B457AF" w:rsidP="00B77501">
            <w:pPr>
              <w:widowControl/>
              <w:autoSpaceDE/>
              <w:autoSpaceDN/>
              <w:adjustRightInd/>
              <w:jc w:val="center"/>
              <w:rPr>
                <w:bCs/>
                <w:sz w:val="22"/>
                <w:szCs w:val="22"/>
              </w:rPr>
            </w:pPr>
            <w:ins w:id="448" w:author="ERCOT" w:date="2022-10-31T17:17:00Z">
              <w:r w:rsidRPr="00ED4D8D">
                <w:rPr>
                  <w:sz w:val="22"/>
                  <w:szCs w:val="22"/>
                </w:rPr>
                <w:t>0.0</w:t>
              </w:r>
            </w:ins>
            <w:del w:id="449"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244FAA28" w:rsidR="00B457AF" w:rsidRPr="00ED4D8D" w:rsidRDefault="00B457AF" w:rsidP="00B77501">
            <w:pPr>
              <w:widowControl/>
              <w:autoSpaceDE/>
              <w:autoSpaceDN/>
              <w:adjustRightInd/>
              <w:jc w:val="center"/>
              <w:rPr>
                <w:bCs/>
                <w:sz w:val="22"/>
                <w:szCs w:val="22"/>
              </w:rPr>
            </w:pPr>
            <w:ins w:id="450" w:author="ERCOT" w:date="2022-10-31T17:17:00Z">
              <w:r w:rsidRPr="00ED4D8D">
                <w:rPr>
                  <w:sz w:val="22"/>
                  <w:szCs w:val="22"/>
                </w:rPr>
                <w:t>0.0</w:t>
              </w:r>
            </w:ins>
            <w:del w:id="451" w:author="ERCOT" w:date="2022-10-31T17:17:00Z">
              <w:r w:rsidRPr="00ED4D8D" w:rsidDel="00BE1172">
                <w:rPr>
                  <w:sz w:val="22"/>
                  <w:szCs w:val="22"/>
                </w:rPr>
                <w:delText>0.0</w:delText>
              </w:r>
            </w:del>
          </w:p>
        </w:tc>
      </w:tr>
      <w:tr w:rsidR="00B457AF" w:rsidRPr="00CC576E" w14:paraId="227F5045"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B457AF" w:rsidRPr="0012615F" w:rsidRDefault="00B457AF" w:rsidP="00B457AF">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615AB680" w:rsidR="00B457AF" w:rsidRPr="00ED4D8D" w:rsidRDefault="00B457AF" w:rsidP="00B457AF">
            <w:pPr>
              <w:widowControl/>
              <w:autoSpaceDE/>
              <w:autoSpaceDN/>
              <w:adjustRightInd/>
              <w:jc w:val="center"/>
              <w:rPr>
                <w:bCs/>
                <w:sz w:val="22"/>
                <w:szCs w:val="22"/>
              </w:rPr>
            </w:pPr>
            <w:ins w:id="452" w:author="ERCOT" w:date="2022-10-31T17:17:00Z">
              <w:r w:rsidRPr="00ED4D8D">
                <w:rPr>
                  <w:sz w:val="22"/>
                  <w:szCs w:val="22"/>
                </w:rPr>
                <w:t>0.7</w:t>
              </w:r>
            </w:ins>
            <w:del w:id="453"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6A1EE24B" w:rsidR="00B457AF" w:rsidRPr="00ED4D8D" w:rsidRDefault="00B457AF" w:rsidP="00B457AF">
            <w:pPr>
              <w:widowControl/>
              <w:autoSpaceDE/>
              <w:autoSpaceDN/>
              <w:adjustRightInd/>
              <w:jc w:val="center"/>
              <w:rPr>
                <w:bCs/>
                <w:sz w:val="22"/>
                <w:szCs w:val="22"/>
              </w:rPr>
            </w:pPr>
            <w:ins w:id="454" w:author="ERCOT" w:date="2022-10-31T17:17:00Z">
              <w:r w:rsidRPr="00ED4D8D">
                <w:rPr>
                  <w:sz w:val="22"/>
                  <w:szCs w:val="22"/>
                </w:rPr>
                <w:t>0.6</w:t>
              </w:r>
            </w:ins>
            <w:del w:id="455" w:author="ERCOT" w:date="2022-10-31T17:17:00Z">
              <w:r w:rsidRPr="00ED4D8D" w:rsidDel="00BE117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4467DE40" w:rsidR="00B457AF" w:rsidRPr="00ED4D8D" w:rsidRDefault="00B457AF" w:rsidP="00A7655B">
            <w:pPr>
              <w:widowControl/>
              <w:autoSpaceDE/>
              <w:autoSpaceDN/>
              <w:adjustRightInd/>
              <w:jc w:val="center"/>
              <w:rPr>
                <w:bCs/>
                <w:sz w:val="22"/>
                <w:szCs w:val="22"/>
              </w:rPr>
            </w:pPr>
            <w:ins w:id="456" w:author="ERCOT" w:date="2022-10-31T17:17:00Z">
              <w:r w:rsidRPr="00ED4D8D">
                <w:rPr>
                  <w:sz w:val="22"/>
                  <w:szCs w:val="22"/>
                </w:rPr>
                <w:t>1.0</w:t>
              </w:r>
            </w:ins>
            <w:del w:id="457"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B93747F" w:rsidR="00B457AF" w:rsidRPr="00ED4D8D" w:rsidRDefault="00B457AF" w:rsidP="00E05571">
            <w:pPr>
              <w:widowControl/>
              <w:autoSpaceDE/>
              <w:autoSpaceDN/>
              <w:adjustRightInd/>
              <w:jc w:val="center"/>
              <w:rPr>
                <w:bCs/>
                <w:sz w:val="22"/>
                <w:szCs w:val="22"/>
              </w:rPr>
            </w:pPr>
            <w:ins w:id="458" w:author="ERCOT" w:date="2022-10-31T17:17:00Z">
              <w:r w:rsidRPr="00ED4D8D">
                <w:rPr>
                  <w:sz w:val="22"/>
                  <w:szCs w:val="22"/>
                </w:rPr>
                <w:t>1.2</w:t>
              </w:r>
            </w:ins>
            <w:del w:id="459" w:author="ERCOT" w:date="2022-10-31T17:17:00Z">
              <w:r w:rsidRPr="00ED4D8D" w:rsidDel="00BE1172">
                <w:rPr>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6F8EA563" w:rsidR="00B457AF" w:rsidRPr="00ED4D8D" w:rsidRDefault="00B457AF" w:rsidP="00E810E5">
            <w:pPr>
              <w:widowControl/>
              <w:autoSpaceDE/>
              <w:autoSpaceDN/>
              <w:adjustRightInd/>
              <w:jc w:val="center"/>
              <w:rPr>
                <w:bCs/>
                <w:sz w:val="22"/>
                <w:szCs w:val="22"/>
              </w:rPr>
            </w:pPr>
            <w:ins w:id="460" w:author="ERCOT" w:date="2022-10-31T17:17:00Z">
              <w:r w:rsidRPr="00ED4D8D">
                <w:rPr>
                  <w:sz w:val="22"/>
                  <w:szCs w:val="22"/>
                </w:rPr>
                <w:t>1.7</w:t>
              </w:r>
            </w:ins>
            <w:del w:id="461"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170C96A6" w:rsidR="00B457AF" w:rsidRPr="00ED4D8D" w:rsidRDefault="00B457AF" w:rsidP="0040715F">
            <w:pPr>
              <w:widowControl/>
              <w:autoSpaceDE/>
              <w:autoSpaceDN/>
              <w:adjustRightInd/>
              <w:jc w:val="center"/>
              <w:rPr>
                <w:bCs/>
                <w:sz w:val="22"/>
                <w:szCs w:val="22"/>
              </w:rPr>
            </w:pPr>
            <w:ins w:id="462" w:author="ERCOT" w:date="2022-10-31T17:17:00Z">
              <w:r w:rsidRPr="00ED4D8D">
                <w:rPr>
                  <w:sz w:val="22"/>
                  <w:szCs w:val="22"/>
                </w:rPr>
                <w:t>2.2</w:t>
              </w:r>
            </w:ins>
            <w:del w:id="463" w:author="ERCOT" w:date="2022-10-31T17:17:00Z">
              <w:r w:rsidRPr="00ED4D8D" w:rsidDel="00BE117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5985145A" w:rsidR="00B457AF" w:rsidRPr="00ED4D8D" w:rsidRDefault="00B457AF" w:rsidP="00CA359D">
            <w:pPr>
              <w:widowControl/>
              <w:autoSpaceDE/>
              <w:autoSpaceDN/>
              <w:adjustRightInd/>
              <w:jc w:val="center"/>
              <w:rPr>
                <w:bCs/>
                <w:sz w:val="22"/>
                <w:szCs w:val="22"/>
              </w:rPr>
            </w:pPr>
            <w:ins w:id="464" w:author="ERCOT" w:date="2022-10-31T17:17:00Z">
              <w:r w:rsidRPr="00ED4D8D">
                <w:rPr>
                  <w:sz w:val="22"/>
                  <w:szCs w:val="22"/>
                </w:rPr>
                <w:t>2.4</w:t>
              </w:r>
            </w:ins>
            <w:del w:id="465" w:author="ERCOT" w:date="2022-10-31T17:17:00Z">
              <w:r w:rsidRPr="00ED4D8D" w:rsidDel="00BE117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54B1092B" w:rsidR="00B457AF" w:rsidRPr="00ED4D8D" w:rsidRDefault="00B457AF" w:rsidP="00B77501">
            <w:pPr>
              <w:widowControl/>
              <w:autoSpaceDE/>
              <w:autoSpaceDN/>
              <w:adjustRightInd/>
              <w:jc w:val="center"/>
              <w:rPr>
                <w:bCs/>
                <w:sz w:val="22"/>
                <w:szCs w:val="22"/>
              </w:rPr>
            </w:pPr>
            <w:ins w:id="466" w:author="ERCOT" w:date="2022-10-31T17:17:00Z">
              <w:r w:rsidRPr="00ED4D8D">
                <w:rPr>
                  <w:sz w:val="22"/>
                  <w:szCs w:val="22"/>
                </w:rPr>
                <w:t>2.3</w:t>
              </w:r>
            </w:ins>
            <w:del w:id="467"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3AE74E02" w:rsidR="00B457AF" w:rsidRPr="00ED4D8D" w:rsidRDefault="00B457AF" w:rsidP="00B77501">
            <w:pPr>
              <w:widowControl/>
              <w:autoSpaceDE/>
              <w:autoSpaceDN/>
              <w:adjustRightInd/>
              <w:jc w:val="center"/>
              <w:rPr>
                <w:bCs/>
                <w:sz w:val="22"/>
                <w:szCs w:val="22"/>
              </w:rPr>
            </w:pPr>
            <w:ins w:id="468" w:author="ERCOT" w:date="2022-10-31T17:17:00Z">
              <w:r w:rsidRPr="00ED4D8D">
                <w:rPr>
                  <w:sz w:val="22"/>
                  <w:szCs w:val="22"/>
                </w:rPr>
                <w:t>5.4</w:t>
              </w:r>
            </w:ins>
            <w:del w:id="469" w:author="ERCOT" w:date="2022-10-31T17:17:00Z">
              <w:r w:rsidRPr="00ED4D8D" w:rsidDel="00BE1172">
                <w:rPr>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1A82E40C" w:rsidR="00B457AF" w:rsidRPr="00ED4D8D" w:rsidRDefault="00B457AF" w:rsidP="00B77501">
            <w:pPr>
              <w:widowControl/>
              <w:autoSpaceDE/>
              <w:autoSpaceDN/>
              <w:adjustRightInd/>
              <w:jc w:val="center"/>
              <w:rPr>
                <w:bCs/>
                <w:sz w:val="22"/>
                <w:szCs w:val="22"/>
              </w:rPr>
            </w:pPr>
            <w:ins w:id="470" w:author="ERCOT" w:date="2022-10-31T17:17:00Z">
              <w:r w:rsidRPr="00ED4D8D">
                <w:rPr>
                  <w:sz w:val="22"/>
                  <w:szCs w:val="22"/>
                </w:rPr>
                <w:t>4.3</w:t>
              </w:r>
            </w:ins>
            <w:del w:id="471" w:author="ERCOT" w:date="2022-10-31T17:17:00Z">
              <w:r w:rsidRPr="00ED4D8D" w:rsidDel="00BE1172">
                <w:rPr>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26192245" w:rsidR="00B457AF" w:rsidRPr="00ED4D8D" w:rsidRDefault="00B457AF" w:rsidP="00B77501">
            <w:pPr>
              <w:widowControl/>
              <w:autoSpaceDE/>
              <w:autoSpaceDN/>
              <w:adjustRightInd/>
              <w:jc w:val="center"/>
              <w:rPr>
                <w:bCs/>
                <w:sz w:val="22"/>
                <w:szCs w:val="22"/>
              </w:rPr>
            </w:pPr>
            <w:ins w:id="472" w:author="ERCOT" w:date="2022-10-31T17:17:00Z">
              <w:r w:rsidRPr="00ED4D8D">
                <w:rPr>
                  <w:sz w:val="22"/>
                  <w:szCs w:val="22"/>
                </w:rPr>
                <w:t>1.6</w:t>
              </w:r>
            </w:ins>
            <w:del w:id="473" w:author="ERCOT" w:date="2022-10-31T17:17:00Z">
              <w:r w:rsidRPr="00ED4D8D" w:rsidDel="00BE1172">
                <w:rPr>
                  <w:sz w:val="22"/>
                  <w:szCs w:val="22"/>
                </w:rPr>
                <w:delText>2.6</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3516CB8E" w:rsidR="00B457AF" w:rsidRPr="00ED4D8D" w:rsidRDefault="00B457AF" w:rsidP="00B77501">
            <w:pPr>
              <w:widowControl/>
              <w:autoSpaceDE/>
              <w:autoSpaceDN/>
              <w:adjustRightInd/>
              <w:jc w:val="center"/>
              <w:rPr>
                <w:bCs/>
                <w:sz w:val="22"/>
                <w:szCs w:val="22"/>
              </w:rPr>
            </w:pPr>
            <w:ins w:id="474" w:author="ERCOT" w:date="2022-10-31T17:17:00Z">
              <w:r w:rsidRPr="00ED4D8D">
                <w:rPr>
                  <w:sz w:val="22"/>
                  <w:szCs w:val="22"/>
                </w:rPr>
                <w:t>1.9</w:t>
              </w:r>
            </w:ins>
            <w:del w:id="475" w:author="ERCOT" w:date="2022-10-31T17:17:00Z">
              <w:r w:rsidRPr="00ED4D8D" w:rsidDel="00BE1172">
                <w:rPr>
                  <w:sz w:val="22"/>
                  <w:szCs w:val="22"/>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7E503139" w:rsidR="00B457AF" w:rsidRPr="00ED4D8D" w:rsidRDefault="00B457AF" w:rsidP="00B77501">
            <w:pPr>
              <w:widowControl/>
              <w:autoSpaceDE/>
              <w:autoSpaceDN/>
              <w:adjustRightInd/>
              <w:jc w:val="center"/>
              <w:rPr>
                <w:bCs/>
                <w:sz w:val="22"/>
                <w:szCs w:val="22"/>
              </w:rPr>
            </w:pPr>
            <w:ins w:id="476" w:author="ERCOT" w:date="2022-10-31T17:17:00Z">
              <w:r w:rsidRPr="00ED4D8D">
                <w:rPr>
                  <w:sz w:val="22"/>
                  <w:szCs w:val="22"/>
                </w:rPr>
                <w:t>1.8</w:t>
              </w:r>
            </w:ins>
            <w:del w:id="477"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1620A61E" w:rsidR="00B457AF" w:rsidRPr="00ED4D8D" w:rsidRDefault="00B457AF" w:rsidP="00B77501">
            <w:pPr>
              <w:widowControl/>
              <w:autoSpaceDE/>
              <w:autoSpaceDN/>
              <w:adjustRightInd/>
              <w:jc w:val="center"/>
              <w:rPr>
                <w:bCs/>
                <w:sz w:val="22"/>
                <w:szCs w:val="22"/>
              </w:rPr>
            </w:pPr>
            <w:ins w:id="478" w:author="ERCOT" w:date="2022-10-31T17:17:00Z">
              <w:r w:rsidRPr="00ED4D8D">
                <w:rPr>
                  <w:sz w:val="22"/>
                  <w:szCs w:val="22"/>
                </w:rPr>
                <w:t>0.7</w:t>
              </w:r>
            </w:ins>
            <w:del w:id="479"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55FEA61E" w:rsidR="00B457AF" w:rsidRPr="00ED4D8D" w:rsidRDefault="00B457AF" w:rsidP="00B77501">
            <w:pPr>
              <w:widowControl/>
              <w:autoSpaceDE/>
              <w:autoSpaceDN/>
              <w:adjustRightInd/>
              <w:jc w:val="center"/>
              <w:rPr>
                <w:bCs/>
                <w:sz w:val="22"/>
                <w:szCs w:val="22"/>
              </w:rPr>
            </w:pPr>
            <w:ins w:id="480" w:author="ERCOT" w:date="2022-10-31T17:17:00Z">
              <w:r w:rsidRPr="00ED4D8D">
                <w:rPr>
                  <w:sz w:val="22"/>
                  <w:szCs w:val="22"/>
                </w:rPr>
                <w:t>0.2</w:t>
              </w:r>
            </w:ins>
            <w:del w:id="481"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65771623" w:rsidR="00B457AF" w:rsidRPr="00ED4D8D" w:rsidRDefault="00B457AF" w:rsidP="00B77501">
            <w:pPr>
              <w:widowControl/>
              <w:autoSpaceDE/>
              <w:autoSpaceDN/>
              <w:adjustRightInd/>
              <w:jc w:val="center"/>
              <w:rPr>
                <w:bCs/>
                <w:sz w:val="22"/>
                <w:szCs w:val="22"/>
              </w:rPr>
            </w:pPr>
            <w:ins w:id="482" w:author="ERCOT" w:date="2022-10-31T17:17:00Z">
              <w:r w:rsidRPr="00ED4D8D">
                <w:rPr>
                  <w:sz w:val="22"/>
                  <w:szCs w:val="22"/>
                </w:rPr>
                <w:t>0.5</w:t>
              </w:r>
            </w:ins>
            <w:del w:id="483"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234A717F" w:rsidR="00B457AF" w:rsidRPr="00ED4D8D" w:rsidRDefault="00B457AF" w:rsidP="00B77501">
            <w:pPr>
              <w:widowControl/>
              <w:autoSpaceDE/>
              <w:autoSpaceDN/>
              <w:adjustRightInd/>
              <w:jc w:val="center"/>
              <w:rPr>
                <w:bCs/>
                <w:sz w:val="22"/>
                <w:szCs w:val="22"/>
              </w:rPr>
            </w:pPr>
            <w:ins w:id="484" w:author="ERCOT" w:date="2022-10-31T17:17:00Z">
              <w:r w:rsidRPr="00ED4D8D">
                <w:rPr>
                  <w:sz w:val="22"/>
                  <w:szCs w:val="22"/>
                </w:rPr>
                <w:t>0.7</w:t>
              </w:r>
            </w:ins>
            <w:del w:id="485" w:author="ERCOT" w:date="2022-10-31T17:17:00Z">
              <w:r w:rsidRPr="00ED4D8D" w:rsidDel="00BE1172">
                <w:rPr>
                  <w:sz w:val="22"/>
                  <w:szCs w:val="22"/>
                </w:rPr>
                <w:delText>0.6</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28DF1795" w:rsidR="00B457AF" w:rsidRPr="00ED4D8D" w:rsidRDefault="00B457AF" w:rsidP="00B77501">
            <w:pPr>
              <w:widowControl/>
              <w:autoSpaceDE/>
              <w:autoSpaceDN/>
              <w:adjustRightInd/>
              <w:jc w:val="center"/>
              <w:rPr>
                <w:bCs/>
                <w:sz w:val="22"/>
                <w:szCs w:val="22"/>
              </w:rPr>
            </w:pPr>
            <w:ins w:id="486" w:author="ERCOT" w:date="2022-10-31T17:17:00Z">
              <w:r w:rsidRPr="00ED4D8D">
                <w:rPr>
                  <w:sz w:val="22"/>
                  <w:szCs w:val="22"/>
                </w:rPr>
                <w:t>0.7</w:t>
              </w:r>
            </w:ins>
            <w:del w:id="487" w:author="ERCOT" w:date="2022-10-31T17:17:00Z">
              <w:r w:rsidRPr="00ED4D8D" w:rsidDel="00BE1172">
                <w:rPr>
                  <w:sz w:val="22"/>
                  <w:szCs w:val="22"/>
                </w:rPr>
                <w:delText>0.7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22CE6F26" w:rsidR="00B457AF" w:rsidRPr="00ED4D8D" w:rsidRDefault="00B457AF" w:rsidP="00B77501">
            <w:pPr>
              <w:widowControl/>
              <w:autoSpaceDE/>
              <w:autoSpaceDN/>
              <w:adjustRightInd/>
              <w:jc w:val="center"/>
              <w:rPr>
                <w:bCs/>
                <w:sz w:val="22"/>
                <w:szCs w:val="22"/>
              </w:rPr>
            </w:pPr>
            <w:ins w:id="488" w:author="ERCOT" w:date="2022-10-31T17:17:00Z">
              <w:r w:rsidRPr="00ED4D8D">
                <w:rPr>
                  <w:sz w:val="22"/>
                  <w:szCs w:val="22"/>
                </w:rPr>
                <w:t>0.7</w:t>
              </w:r>
            </w:ins>
            <w:del w:id="489"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3B56169A" w:rsidR="00B457AF" w:rsidRPr="00ED4D8D" w:rsidRDefault="00B457AF" w:rsidP="00B77501">
            <w:pPr>
              <w:widowControl/>
              <w:autoSpaceDE/>
              <w:autoSpaceDN/>
              <w:adjustRightInd/>
              <w:jc w:val="center"/>
              <w:rPr>
                <w:bCs/>
                <w:sz w:val="22"/>
                <w:szCs w:val="22"/>
              </w:rPr>
            </w:pPr>
            <w:ins w:id="490" w:author="ERCOT" w:date="2022-10-31T17:17:00Z">
              <w:r w:rsidRPr="00ED4D8D">
                <w:rPr>
                  <w:sz w:val="22"/>
                  <w:szCs w:val="22"/>
                </w:rPr>
                <w:t>-0.3</w:t>
              </w:r>
            </w:ins>
            <w:del w:id="491"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5991E2D5" w:rsidR="00B457AF" w:rsidRPr="00ED4D8D" w:rsidRDefault="00B457AF" w:rsidP="00B77501">
            <w:pPr>
              <w:widowControl/>
              <w:autoSpaceDE/>
              <w:autoSpaceDN/>
              <w:adjustRightInd/>
              <w:jc w:val="center"/>
              <w:rPr>
                <w:bCs/>
                <w:sz w:val="22"/>
                <w:szCs w:val="22"/>
              </w:rPr>
            </w:pPr>
            <w:ins w:id="492" w:author="ERCOT" w:date="2022-10-31T17:17:00Z">
              <w:r w:rsidRPr="00ED4D8D">
                <w:rPr>
                  <w:sz w:val="22"/>
                  <w:szCs w:val="22"/>
                </w:rPr>
                <w:t>-0.5</w:t>
              </w:r>
            </w:ins>
            <w:del w:id="493"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445A4042" w:rsidR="00B457AF" w:rsidRPr="00ED4D8D" w:rsidRDefault="00B457AF" w:rsidP="00B77501">
            <w:pPr>
              <w:widowControl/>
              <w:autoSpaceDE/>
              <w:autoSpaceDN/>
              <w:adjustRightInd/>
              <w:jc w:val="center"/>
              <w:rPr>
                <w:bCs/>
                <w:sz w:val="22"/>
                <w:szCs w:val="22"/>
              </w:rPr>
            </w:pPr>
            <w:ins w:id="494" w:author="ERCOT" w:date="2022-10-31T17:17:00Z">
              <w:r w:rsidRPr="00ED4D8D">
                <w:rPr>
                  <w:sz w:val="22"/>
                  <w:szCs w:val="22"/>
                </w:rPr>
                <w:t>-0.1</w:t>
              </w:r>
            </w:ins>
            <w:del w:id="495" w:author="ERCOT" w:date="2022-10-31T17:17:00Z">
              <w:r w:rsidRPr="00ED4D8D" w:rsidDel="00BE117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5E9ECC56" w:rsidR="00B457AF" w:rsidRPr="00ED4D8D" w:rsidRDefault="00B457AF" w:rsidP="00B77501">
            <w:pPr>
              <w:widowControl/>
              <w:autoSpaceDE/>
              <w:autoSpaceDN/>
              <w:adjustRightInd/>
              <w:jc w:val="center"/>
              <w:rPr>
                <w:bCs/>
                <w:sz w:val="22"/>
                <w:szCs w:val="22"/>
              </w:rPr>
            </w:pPr>
            <w:ins w:id="496" w:author="ERCOT" w:date="2022-10-31T17:17:00Z">
              <w:r w:rsidRPr="00ED4D8D">
                <w:rPr>
                  <w:sz w:val="22"/>
                  <w:szCs w:val="22"/>
                </w:rPr>
                <w:t>0.0</w:t>
              </w:r>
            </w:ins>
            <w:del w:id="497" w:author="ERCOT" w:date="2022-10-31T17:17:00Z">
              <w:r w:rsidRPr="00ED4D8D" w:rsidDel="00BE1172">
                <w:rPr>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05341917" w:rsidR="00B457AF" w:rsidRPr="00ED4D8D" w:rsidRDefault="00B457AF" w:rsidP="00B77501">
            <w:pPr>
              <w:widowControl/>
              <w:autoSpaceDE/>
              <w:autoSpaceDN/>
              <w:adjustRightInd/>
              <w:jc w:val="center"/>
              <w:rPr>
                <w:bCs/>
                <w:sz w:val="22"/>
                <w:szCs w:val="22"/>
              </w:rPr>
            </w:pPr>
            <w:ins w:id="498" w:author="ERCOT" w:date="2022-10-31T17:17:00Z">
              <w:r w:rsidRPr="00ED4D8D">
                <w:rPr>
                  <w:sz w:val="22"/>
                  <w:szCs w:val="22"/>
                </w:rPr>
                <w:t>0.2</w:t>
              </w:r>
            </w:ins>
            <w:del w:id="499" w:author="ERCOT" w:date="2022-10-31T17:17:00Z">
              <w:r w:rsidRPr="00ED4D8D" w:rsidDel="00BE1172">
                <w:rPr>
                  <w:sz w:val="22"/>
                  <w:szCs w:val="22"/>
                </w:rPr>
                <w:delText>0.3</w:delText>
              </w:r>
            </w:del>
          </w:p>
        </w:tc>
      </w:tr>
      <w:tr w:rsidR="00B457AF" w:rsidRPr="00CC576E" w14:paraId="347345A8"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B457AF" w:rsidRPr="0012615F" w:rsidRDefault="00B457AF" w:rsidP="00B457AF">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0B79F14F" w:rsidR="00B457AF" w:rsidRPr="00ED4D8D" w:rsidRDefault="00B457AF" w:rsidP="00B457AF">
            <w:pPr>
              <w:widowControl/>
              <w:autoSpaceDE/>
              <w:autoSpaceDN/>
              <w:adjustRightInd/>
              <w:jc w:val="center"/>
              <w:rPr>
                <w:bCs/>
                <w:sz w:val="22"/>
                <w:szCs w:val="22"/>
              </w:rPr>
            </w:pPr>
            <w:ins w:id="500" w:author="ERCOT" w:date="2022-10-31T17:17:00Z">
              <w:r w:rsidRPr="00ED4D8D">
                <w:rPr>
                  <w:sz w:val="22"/>
                  <w:szCs w:val="22"/>
                </w:rPr>
                <w:t>0.3</w:t>
              </w:r>
            </w:ins>
            <w:del w:id="501"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71C2D865" w:rsidR="00B457AF" w:rsidRPr="00ED4D8D" w:rsidRDefault="00B457AF" w:rsidP="00B457AF">
            <w:pPr>
              <w:widowControl/>
              <w:autoSpaceDE/>
              <w:autoSpaceDN/>
              <w:adjustRightInd/>
              <w:jc w:val="center"/>
              <w:rPr>
                <w:bCs/>
                <w:sz w:val="22"/>
                <w:szCs w:val="22"/>
              </w:rPr>
            </w:pPr>
            <w:ins w:id="502" w:author="ERCOT" w:date="2022-10-31T17:17:00Z">
              <w:r w:rsidRPr="00ED4D8D">
                <w:rPr>
                  <w:sz w:val="22"/>
                  <w:szCs w:val="22"/>
                </w:rPr>
                <w:t>0.3</w:t>
              </w:r>
            </w:ins>
            <w:del w:id="503" w:author="ERCOT" w:date="2022-10-31T17:17:00Z">
              <w:r w:rsidRPr="00ED4D8D" w:rsidDel="00BE1172">
                <w:rPr>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7223F4C0" w:rsidR="00B457AF" w:rsidRPr="00ED4D8D" w:rsidRDefault="00B457AF" w:rsidP="00A7655B">
            <w:pPr>
              <w:widowControl/>
              <w:autoSpaceDE/>
              <w:autoSpaceDN/>
              <w:adjustRightInd/>
              <w:jc w:val="center"/>
              <w:rPr>
                <w:bCs/>
                <w:sz w:val="22"/>
                <w:szCs w:val="22"/>
              </w:rPr>
            </w:pPr>
            <w:ins w:id="504" w:author="ERCOT" w:date="2022-10-31T17:17:00Z">
              <w:r w:rsidRPr="00ED4D8D">
                <w:rPr>
                  <w:sz w:val="22"/>
                  <w:szCs w:val="22"/>
                </w:rPr>
                <w:t>0.8</w:t>
              </w:r>
            </w:ins>
            <w:del w:id="505"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5FA78215" w:rsidR="00B457AF" w:rsidRPr="00ED4D8D" w:rsidRDefault="00B457AF" w:rsidP="00E05571">
            <w:pPr>
              <w:widowControl/>
              <w:autoSpaceDE/>
              <w:autoSpaceDN/>
              <w:adjustRightInd/>
              <w:jc w:val="center"/>
              <w:rPr>
                <w:bCs/>
                <w:sz w:val="22"/>
                <w:szCs w:val="22"/>
              </w:rPr>
            </w:pPr>
            <w:ins w:id="506" w:author="ERCOT" w:date="2022-10-31T17:17:00Z">
              <w:r w:rsidRPr="00ED4D8D">
                <w:rPr>
                  <w:sz w:val="22"/>
                  <w:szCs w:val="22"/>
                </w:rPr>
                <w:t>1.3</w:t>
              </w:r>
            </w:ins>
            <w:del w:id="507" w:author="ERCOT" w:date="2022-10-31T17:17:00Z">
              <w:r w:rsidRPr="00ED4D8D" w:rsidDel="00BE117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14921365" w:rsidR="00B457AF" w:rsidRPr="00ED4D8D" w:rsidRDefault="00B457AF" w:rsidP="00E810E5">
            <w:pPr>
              <w:widowControl/>
              <w:autoSpaceDE/>
              <w:autoSpaceDN/>
              <w:adjustRightInd/>
              <w:jc w:val="center"/>
              <w:rPr>
                <w:bCs/>
                <w:sz w:val="22"/>
                <w:szCs w:val="22"/>
              </w:rPr>
            </w:pPr>
            <w:ins w:id="508" w:author="ERCOT" w:date="2022-10-31T17:17:00Z">
              <w:r w:rsidRPr="00ED4D8D">
                <w:rPr>
                  <w:sz w:val="22"/>
                  <w:szCs w:val="22"/>
                </w:rPr>
                <w:t>1.7</w:t>
              </w:r>
            </w:ins>
            <w:del w:id="509" w:author="ERCOT" w:date="2022-10-31T17:17:00Z">
              <w:r w:rsidRPr="00ED4D8D" w:rsidDel="00BE117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45522243" w:rsidR="00B457AF" w:rsidRPr="00ED4D8D" w:rsidRDefault="00B457AF" w:rsidP="0040715F">
            <w:pPr>
              <w:widowControl/>
              <w:autoSpaceDE/>
              <w:autoSpaceDN/>
              <w:adjustRightInd/>
              <w:jc w:val="center"/>
              <w:rPr>
                <w:bCs/>
                <w:sz w:val="22"/>
                <w:szCs w:val="22"/>
              </w:rPr>
            </w:pPr>
            <w:ins w:id="510" w:author="ERCOT" w:date="2022-10-31T17:17:00Z">
              <w:r w:rsidRPr="00ED4D8D">
                <w:rPr>
                  <w:sz w:val="22"/>
                  <w:szCs w:val="22"/>
                </w:rPr>
                <w:t>1.8</w:t>
              </w:r>
            </w:ins>
            <w:del w:id="511" w:author="ERCOT" w:date="2022-10-31T17:17:00Z">
              <w:r w:rsidRPr="00ED4D8D" w:rsidDel="00BE117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47435757" w:rsidR="00B457AF" w:rsidRPr="00ED4D8D" w:rsidRDefault="00B457AF" w:rsidP="00CA359D">
            <w:pPr>
              <w:widowControl/>
              <w:autoSpaceDE/>
              <w:autoSpaceDN/>
              <w:adjustRightInd/>
              <w:jc w:val="center"/>
              <w:rPr>
                <w:bCs/>
                <w:sz w:val="22"/>
                <w:szCs w:val="22"/>
              </w:rPr>
            </w:pPr>
            <w:ins w:id="512" w:author="ERCOT" w:date="2022-10-31T17:17:00Z">
              <w:r w:rsidRPr="00ED4D8D">
                <w:rPr>
                  <w:sz w:val="22"/>
                  <w:szCs w:val="22"/>
                </w:rPr>
                <w:t>2.3</w:t>
              </w:r>
            </w:ins>
            <w:del w:id="513" w:author="ERCOT" w:date="2022-10-31T17:17:00Z">
              <w:r w:rsidRPr="00ED4D8D" w:rsidDel="00BE117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5E2C7A47" w:rsidR="00B457AF" w:rsidRPr="00ED4D8D" w:rsidRDefault="00B457AF" w:rsidP="00B77501">
            <w:pPr>
              <w:widowControl/>
              <w:autoSpaceDE/>
              <w:autoSpaceDN/>
              <w:adjustRightInd/>
              <w:jc w:val="center"/>
              <w:rPr>
                <w:bCs/>
                <w:sz w:val="22"/>
                <w:szCs w:val="22"/>
              </w:rPr>
            </w:pPr>
            <w:ins w:id="514" w:author="ERCOT" w:date="2022-10-31T17:17:00Z">
              <w:r w:rsidRPr="00ED4D8D">
                <w:rPr>
                  <w:sz w:val="22"/>
                  <w:szCs w:val="22"/>
                </w:rPr>
                <w:t>2.9</w:t>
              </w:r>
            </w:ins>
            <w:del w:id="515" w:author="ERCOT" w:date="2022-10-31T17:17:00Z">
              <w:r w:rsidRPr="00ED4D8D" w:rsidDel="00BE117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3BE8CF25" w:rsidR="00B457AF" w:rsidRPr="00ED4D8D" w:rsidRDefault="00B457AF" w:rsidP="00B77501">
            <w:pPr>
              <w:widowControl/>
              <w:autoSpaceDE/>
              <w:autoSpaceDN/>
              <w:adjustRightInd/>
              <w:jc w:val="center"/>
              <w:rPr>
                <w:bCs/>
                <w:sz w:val="22"/>
                <w:szCs w:val="22"/>
              </w:rPr>
            </w:pPr>
            <w:ins w:id="516" w:author="ERCOT" w:date="2022-10-31T17:17:00Z">
              <w:r w:rsidRPr="00ED4D8D">
                <w:rPr>
                  <w:sz w:val="22"/>
                  <w:szCs w:val="22"/>
                </w:rPr>
                <w:t>5.5</w:t>
              </w:r>
            </w:ins>
            <w:del w:id="517" w:author="ERCOT" w:date="2022-10-31T17:17:00Z">
              <w:r w:rsidRPr="00ED4D8D" w:rsidDel="00BE1172">
                <w:rPr>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0761D3D5" w:rsidR="00B457AF" w:rsidRPr="00ED4D8D" w:rsidRDefault="00B457AF" w:rsidP="00B77501">
            <w:pPr>
              <w:widowControl/>
              <w:autoSpaceDE/>
              <w:autoSpaceDN/>
              <w:adjustRightInd/>
              <w:jc w:val="center"/>
              <w:rPr>
                <w:bCs/>
                <w:sz w:val="22"/>
                <w:szCs w:val="22"/>
              </w:rPr>
            </w:pPr>
            <w:ins w:id="518" w:author="ERCOT" w:date="2022-10-31T17:17:00Z">
              <w:r w:rsidRPr="00ED4D8D">
                <w:rPr>
                  <w:sz w:val="22"/>
                  <w:szCs w:val="22"/>
                </w:rPr>
                <w:t>4.2</w:t>
              </w:r>
            </w:ins>
            <w:del w:id="519" w:author="ERCOT" w:date="2022-10-31T17:17:00Z">
              <w:r w:rsidRPr="00ED4D8D" w:rsidDel="00BE117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0B6134C0" w:rsidR="00B457AF" w:rsidRPr="00ED4D8D" w:rsidRDefault="00B457AF" w:rsidP="00B77501">
            <w:pPr>
              <w:widowControl/>
              <w:autoSpaceDE/>
              <w:autoSpaceDN/>
              <w:adjustRightInd/>
              <w:jc w:val="center"/>
              <w:rPr>
                <w:bCs/>
                <w:sz w:val="22"/>
                <w:szCs w:val="22"/>
              </w:rPr>
            </w:pPr>
            <w:ins w:id="520" w:author="ERCOT" w:date="2022-10-31T17:17:00Z">
              <w:r w:rsidRPr="00ED4D8D">
                <w:rPr>
                  <w:sz w:val="22"/>
                  <w:szCs w:val="22"/>
                </w:rPr>
                <w:t>2.1</w:t>
              </w:r>
            </w:ins>
            <w:del w:id="521" w:author="ERCOT" w:date="2022-10-31T17:17:00Z">
              <w:r w:rsidRPr="00ED4D8D" w:rsidDel="00BE1172">
                <w:rPr>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22397012" w:rsidR="00B457AF" w:rsidRPr="00ED4D8D" w:rsidRDefault="00B457AF" w:rsidP="00B77501">
            <w:pPr>
              <w:widowControl/>
              <w:autoSpaceDE/>
              <w:autoSpaceDN/>
              <w:adjustRightInd/>
              <w:jc w:val="center"/>
              <w:rPr>
                <w:bCs/>
                <w:sz w:val="22"/>
                <w:szCs w:val="22"/>
              </w:rPr>
            </w:pPr>
            <w:ins w:id="522" w:author="ERCOT" w:date="2022-10-31T17:17:00Z">
              <w:r w:rsidRPr="00ED4D8D">
                <w:rPr>
                  <w:sz w:val="22"/>
                  <w:szCs w:val="22"/>
                </w:rPr>
                <w:t>2.5</w:t>
              </w:r>
            </w:ins>
            <w:del w:id="523" w:author="ERCOT" w:date="2022-10-31T17:17:00Z">
              <w:r w:rsidRPr="00ED4D8D" w:rsidDel="00BE1172">
                <w:rPr>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0F926921" w:rsidR="00B457AF" w:rsidRPr="00ED4D8D" w:rsidRDefault="00B457AF" w:rsidP="00B77501">
            <w:pPr>
              <w:widowControl/>
              <w:autoSpaceDE/>
              <w:autoSpaceDN/>
              <w:adjustRightInd/>
              <w:jc w:val="center"/>
              <w:rPr>
                <w:bCs/>
                <w:sz w:val="22"/>
                <w:szCs w:val="22"/>
              </w:rPr>
            </w:pPr>
            <w:ins w:id="524" w:author="ERCOT" w:date="2022-10-31T17:17:00Z">
              <w:r w:rsidRPr="00ED4D8D">
                <w:rPr>
                  <w:sz w:val="22"/>
                  <w:szCs w:val="22"/>
                </w:rPr>
                <w:t>2.2</w:t>
              </w:r>
            </w:ins>
            <w:del w:id="525"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376DC9AE" w:rsidR="00B457AF" w:rsidRPr="00ED4D8D" w:rsidRDefault="00B457AF" w:rsidP="00B77501">
            <w:pPr>
              <w:widowControl/>
              <w:autoSpaceDE/>
              <w:autoSpaceDN/>
              <w:adjustRightInd/>
              <w:jc w:val="center"/>
              <w:rPr>
                <w:bCs/>
                <w:sz w:val="22"/>
                <w:szCs w:val="22"/>
              </w:rPr>
            </w:pPr>
            <w:ins w:id="526" w:author="ERCOT" w:date="2022-10-31T17:17:00Z">
              <w:r w:rsidRPr="00ED4D8D">
                <w:rPr>
                  <w:sz w:val="22"/>
                  <w:szCs w:val="22"/>
                </w:rPr>
                <w:t>1.3</w:t>
              </w:r>
            </w:ins>
            <w:del w:id="527"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46DC46B5" w:rsidR="00B457AF" w:rsidRPr="00ED4D8D" w:rsidRDefault="00B457AF" w:rsidP="00B77501">
            <w:pPr>
              <w:widowControl/>
              <w:autoSpaceDE/>
              <w:autoSpaceDN/>
              <w:adjustRightInd/>
              <w:jc w:val="center"/>
              <w:rPr>
                <w:bCs/>
                <w:sz w:val="22"/>
                <w:szCs w:val="22"/>
              </w:rPr>
            </w:pPr>
            <w:ins w:id="528" w:author="ERCOT" w:date="2022-10-31T17:17:00Z">
              <w:r w:rsidRPr="00ED4D8D">
                <w:rPr>
                  <w:sz w:val="22"/>
                  <w:szCs w:val="22"/>
                </w:rPr>
                <w:t>0.8</w:t>
              </w:r>
            </w:ins>
            <w:del w:id="529"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654E37BB" w:rsidR="00B457AF" w:rsidRPr="00ED4D8D" w:rsidRDefault="00B457AF" w:rsidP="00B77501">
            <w:pPr>
              <w:widowControl/>
              <w:autoSpaceDE/>
              <w:autoSpaceDN/>
              <w:adjustRightInd/>
              <w:jc w:val="center"/>
              <w:rPr>
                <w:bCs/>
                <w:sz w:val="22"/>
                <w:szCs w:val="22"/>
              </w:rPr>
            </w:pPr>
            <w:ins w:id="530" w:author="ERCOT" w:date="2022-10-31T17:17:00Z">
              <w:r w:rsidRPr="00ED4D8D">
                <w:rPr>
                  <w:sz w:val="22"/>
                  <w:szCs w:val="22"/>
                </w:rPr>
                <w:t>1.0</w:t>
              </w:r>
            </w:ins>
            <w:del w:id="531"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614074A1" w:rsidR="00B457AF" w:rsidRPr="00ED4D8D" w:rsidRDefault="00B457AF" w:rsidP="00B77501">
            <w:pPr>
              <w:widowControl/>
              <w:autoSpaceDE/>
              <w:autoSpaceDN/>
              <w:adjustRightInd/>
              <w:jc w:val="center"/>
              <w:rPr>
                <w:bCs/>
                <w:sz w:val="22"/>
                <w:szCs w:val="22"/>
              </w:rPr>
            </w:pPr>
            <w:ins w:id="532" w:author="ERCOT" w:date="2022-10-31T17:17:00Z">
              <w:r w:rsidRPr="00ED4D8D">
                <w:rPr>
                  <w:sz w:val="22"/>
                  <w:szCs w:val="22"/>
                </w:rPr>
                <w:t>1.4</w:t>
              </w:r>
            </w:ins>
            <w:del w:id="533" w:author="ERCOT" w:date="2022-10-31T17:17:00Z">
              <w:r w:rsidRPr="00ED4D8D" w:rsidDel="00BE1172">
                <w:rPr>
                  <w:sz w:val="22"/>
                  <w:szCs w:val="22"/>
                </w:rPr>
                <w:delText>1.2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71E90DED" w:rsidR="00B457AF" w:rsidRPr="00ED4D8D" w:rsidRDefault="00B457AF" w:rsidP="00B77501">
            <w:pPr>
              <w:widowControl/>
              <w:autoSpaceDE/>
              <w:autoSpaceDN/>
              <w:adjustRightInd/>
              <w:jc w:val="center"/>
              <w:rPr>
                <w:bCs/>
                <w:sz w:val="22"/>
                <w:szCs w:val="22"/>
              </w:rPr>
            </w:pPr>
            <w:ins w:id="534" w:author="ERCOT" w:date="2022-10-31T17:17:00Z">
              <w:r w:rsidRPr="00ED4D8D">
                <w:rPr>
                  <w:sz w:val="22"/>
                  <w:szCs w:val="22"/>
                </w:rPr>
                <w:t>0.1</w:t>
              </w:r>
            </w:ins>
            <w:del w:id="535" w:author="ERCOT" w:date="2022-10-31T17:17:00Z">
              <w:r w:rsidRPr="00ED4D8D" w:rsidDel="00BE1172">
                <w:rPr>
                  <w:sz w:val="22"/>
                  <w:szCs w:val="22"/>
                </w:rPr>
                <w:delText>0.7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5F971F42" w:rsidR="00B457AF" w:rsidRPr="00ED4D8D" w:rsidRDefault="00B457AF" w:rsidP="00B77501">
            <w:pPr>
              <w:widowControl/>
              <w:autoSpaceDE/>
              <w:autoSpaceDN/>
              <w:adjustRightInd/>
              <w:jc w:val="center"/>
              <w:rPr>
                <w:bCs/>
                <w:sz w:val="22"/>
                <w:szCs w:val="22"/>
              </w:rPr>
            </w:pPr>
            <w:ins w:id="536" w:author="ERCOT" w:date="2022-10-31T17:17:00Z">
              <w:r w:rsidRPr="00ED4D8D">
                <w:rPr>
                  <w:sz w:val="22"/>
                  <w:szCs w:val="22"/>
                </w:rPr>
                <w:t>-0.8</w:t>
              </w:r>
            </w:ins>
            <w:del w:id="537"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167F5BA4" w:rsidR="00B457AF" w:rsidRPr="00ED4D8D" w:rsidRDefault="00B457AF" w:rsidP="00B77501">
            <w:pPr>
              <w:widowControl/>
              <w:autoSpaceDE/>
              <w:autoSpaceDN/>
              <w:adjustRightInd/>
              <w:jc w:val="center"/>
              <w:rPr>
                <w:bCs/>
                <w:sz w:val="22"/>
                <w:szCs w:val="22"/>
              </w:rPr>
            </w:pPr>
            <w:ins w:id="538" w:author="ERCOT" w:date="2022-10-31T17:17:00Z">
              <w:r w:rsidRPr="00ED4D8D">
                <w:rPr>
                  <w:sz w:val="22"/>
                  <w:szCs w:val="22"/>
                </w:rPr>
                <w:t>-0.8</w:t>
              </w:r>
            </w:ins>
            <w:del w:id="539"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14235657" w:rsidR="00B457AF" w:rsidRPr="00ED4D8D" w:rsidRDefault="00B457AF" w:rsidP="00B77501">
            <w:pPr>
              <w:widowControl/>
              <w:autoSpaceDE/>
              <w:autoSpaceDN/>
              <w:adjustRightInd/>
              <w:jc w:val="center"/>
              <w:rPr>
                <w:bCs/>
                <w:sz w:val="22"/>
                <w:szCs w:val="22"/>
              </w:rPr>
            </w:pPr>
            <w:ins w:id="540" w:author="ERCOT" w:date="2022-10-31T17:17:00Z">
              <w:r w:rsidRPr="00ED4D8D">
                <w:rPr>
                  <w:sz w:val="22"/>
                  <w:szCs w:val="22"/>
                </w:rPr>
                <w:t>-0.4</w:t>
              </w:r>
            </w:ins>
            <w:del w:id="541"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573DF495" w:rsidR="00B457AF" w:rsidRPr="00ED4D8D" w:rsidRDefault="00B457AF" w:rsidP="00B77501">
            <w:pPr>
              <w:widowControl/>
              <w:autoSpaceDE/>
              <w:autoSpaceDN/>
              <w:adjustRightInd/>
              <w:jc w:val="center"/>
              <w:rPr>
                <w:bCs/>
                <w:sz w:val="22"/>
                <w:szCs w:val="22"/>
              </w:rPr>
            </w:pPr>
            <w:ins w:id="542" w:author="ERCOT" w:date="2022-10-31T17:17:00Z">
              <w:r w:rsidRPr="00ED4D8D">
                <w:rPr>
                  <w:sz w:val="22"/>
                  <w:szCs w:val="22"/>
                </w:rPr>
                <w:t>0.0</w:t>
              </w:r>
            </w:ins>
            <w:del w:id="543" w:author="ERCOT" w:date="2022-10-31T17:17:00Z">
              <w:r w:rsidRPr="00ED4D8D" w:rsidDel="00BE117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79FF76C9" w:rsidR="00B457AF" w:rsidRPr="00ED4D8D" w:rsidRDefault="00B457AF" w:rsidP="00B77501">
            <w:pPr>
              <w:widowControl/>
              <w:autoSpaceDE/>
              <w:autoSpaceDN/>
              <w:adjustRightInd/>
              <w:jc w:val="center"/>
              <w:rPr>
                <w:bCs/>
                <w:sz w:val="22"/>
                <w:szCs w:val="22"/>
              </w:rPr>
            </w:pPr>
            <w:ins w:id="544" w:author="ERCOT" w:date="2022-10-31T17:17:00Z">
              <w:r w:rsidRPr="00ED4D8D">
                <w:rPr>
                  <w:sz w:val="22"/>
                  <w:szCs w:val="22"/>
                </w:rPr>
                <w:t>0.0</w:t>
              </w:r>
            </w:ins>
            <w:del w:id="545"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4E618193" w:rsidR="00B457AF" w:rsidRPr="00ED4D8D" w:rsidRDefault="00B457AF" w:rsidP="00B77501">
            <w:pPr>
              <w:widowControl/>
              <w:autoSpaceDE/>
              <w:autoSpaceDN/>
              <w:adjustRightInd/>
              <w:jc w:val="center"/>
              <w:rPr>
                <w:bCs/>
                <w:sz w:val="22"/>
                <w:szCs w:val="22"/>
              </w:rPr>
            </w:pPr>
            <w:ins w:id="546" w:author="ERCOT" w:date="2022-10-31T17:17:00Z">
              <w:r w:rsidRPr="00ED4D8D">
                <w:rPr>
                  <w:sz w:val="22"/>
                  <w:szCs w:val="22"/>
                </w:rPr>
                <w:t>-0.1</w:t>
              </w:r>
            </w:ins>
            <w:del w:id="547" w:author="ERCOT" w:date="2022-10-31T17:17:00Z">
              <w:r w:rsidRPr="00ED4D8D" w:rsidDel="00BE1172">
                <w:rPr>
                  <w:sz w:val="22"/>
                  <w:szCs w:val="22"/>
                </w:rPr>
                <w:delText>0.3</w:delText>
              </w:r>
            </w:del>
          </w:p>
        </w:tc>
      </w:tr>
      <w:tr w:rsidR="00B457AF" w:rsidRPr="00CC576E" w14:paraId="12253A02" w14:textId="77777777" w:rsidTr="00B457AF">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B457AF" w:rsidRPr="0012615F" w:rsidRDefault="00B457AF" w:rsidP="00B457AF">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69A585AF" w:rsidR="00B457AF" w:rsidRPr="00ED4D8D" w:rsidRDefault="00B457AF" w:rsidP="00B457AF">
            <w:pPr>
              <w:widowControl/>
              <w:autoSpaceDE/>
              <w:autoSpaceDN/>
              <w:adjustRightInd/>
              <w:jc w:val="center"/>
              <w:rPr>
                <w:bCs/>
                <w:sz w:val="22"/>
                <w:szCs w:val="22"/>
              </w:rPr>
            </w:pPr>
            <w:ins w:id="548" w:author="ERCOT" w:date="2022-10-31T17:17:00Z">
              <w:r w:rsidRPr="00ED4D8D">
                <w:rPr>
                  <w:sz w:val="22"/>
                  <w:szCs w:val="22"/>
                </w:rPr>
                <w:t>0.7</w:t>
              </w:r>
            </w:ins>
            <w:del w:id="549" w:author="ERCOT" w:date="2022-10-31T17:17:00Z">
              <w:r w:rsidRPr="00ED4D8D" w:rsidDel="00BE1172">
                <w:rPr>
                  <w:sz w:val="22"/>
                  <w:szCs w:val="22"/>
                </w:rPr>
                <w:delText>1.1</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2B62ED57" w:rsidR="00B457AF" w:rsidRPr="00ED4D8D" w:rsidRDefault="00B457AF" w:rsidP="00B457AF">
            <w:pPr>
              <w:widowControl/>
              <w:autoSpaceDE/>
              <w:autoSpaceDN/>
              <w:adjustRightInd/>
              <w:jc w:val="center"/>
              <w:rPr>
                <w:bCs/>
                <w:sz w:val="22"/>
                <w:szCs w:val="22"/>
              </w:rPr>
            </w:pPr>
            <w:ins w:id="550" w:author="ERCOT" w:date="2022-10-31T17:17:00Z">
              <w:r w:rsidRPr="00ED4D8D">
                <w:rPr>
                  <w:sz w:val="22"/>
                  <w:szCs w:val="22"/>
                </w:rPr>
                <w:t>0.5</w:t>
              </w:r>
            </w:ins>
            <w:del w:id="551" w:author="ERCOT" w:date="2022-10-31T17:17:00Z">
              <w:r w:rsidRPr="00ED4D8D" w:rsidDel="00BE1172">
                <w:rPr>
                  <w:sz w:val="22"/>
                  <w:szCs w:val="22"/>
                </w:rPr>
                <w:delText>1.5</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32C08DEE" w:rsidR="00B457AF" w:rsidRPr="00ED4D8D" w:rsidRDefault="00B457AF" w:rsidP="00A7655B">
            <w:pPr>
              <w:widowControl/>
              <w:autoSpaceDE/>
              <w:autoSpaceDN/>
              <w:adjustRightInd/>
              <w:jc w:val="center"/>
              <w:rPr>
                <w:bCs/>
                <w:sz w:val="22"/>
                <w:szCs w:val="22"/>
              </w:rPr>
            </w:pPr>
            <w:ins w:id="552" w:author="ERCOT" w:date="2022-10-31T17:17:00Z">
              <w:r w:rsidRPr="00ED4D8D">
                <w:rPr>
                  <w:sz w:val="22"/>
                  <w:szCs w:val="22"/>
                </w:rPr>
                <w:t>1.1</w:t>
              </w:r>
            </w:ins>
            <w:del w:id="553" w:author="ERCOT" w:date="2022-10-31T17:17:00Z">
              <w:r w:rsidRPr="00ED4D8D" w:rsidDel="00BE1172">
                <w:rPr>
                  <w:sz w:val="22"/>
                  <w:szCs w:val="22"/>
                </w:rPr>
                <w:delText>1.4</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62D1AD91" w:rsidR="00B457AF" w:rsidRPr="00ED4D8D" w:rsidRDefault="00B457AF" w:rsidP="00E05571">
            <w:pPr>
              <w:widowControl/>
              <w:autoSpaceDE/>
              <w:autoSpaceDN/>
              <w:adjustRightInd/>
              <w:jc w:val="center"/>
              <w:rPr>
                <w:bCs/>
                <w:sz w:val="22"/>
                <w:szCs w:val="22"/>
              </w:rPr>
            </w:pPr>
            <w:ins w:id="554" w:author="ERCOT" w:date="2022-10-31T17:17:00Z">
              <w:r w:rsidRPr="00ED4D8D">
                <w:rPr>
                  <w:sz w:val="22"/>
                  <w:szCs w:val="22"/>
                </w:rPr>
                <w:t>2.2</w:t>
              </w:r>
            </w:ins>
            <w:del w:id="555" w:author="ERCOT" w:date="2022-10-31T17:17:00Z">
              <w:r w:rsidRPr="00ED4D8D" w:rsidDel="00BE1172">
                <w:rPr>
                  <w:sz w:val="22"/>
                  <w:szCs w:val="22"/>
                </w:rPr>
                <w:delText>1.5</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114F781E" w:rsidR="00B457AF" w:rsidRPr="00ED4D8D" w:rsidRDefault="00B457AF" w:rsidP="00E810E5">
            <w:pPr>
              <w:widowControl/>
              <w:autoSpaceDE/>
              <w:autoSpaceDN/>
              <w:adjustRightInd/>
              <w:jc w:val="center"/>
              <w:rPr>
                <w:bCs/>
                <w:sz w:val="22"/>
                <w:szCs w:val="22"/>
              </w:rPr>
            </w:pPr>
            <w:ins w:id="556" w:author="ERCOT" w:date="2022-10-31T17:17:00Z">
              <w:r w:rsidRPr="00ED4D8D">
                <w:rPr>
                  <w:sz w:val="22"/>
                  <w:szCs w:val="22"/>
                </w:rPr>
                <w:t>2.1</w:t>
              </w:r>
            </w:ins>
            <w:del w:id="557" w:author="ERCOT" w:date="2022-10-31T17:17:00Z">
              <w:r w:rsidRPr="00ED4D8D" w:rsidDel="00BE1172">
                <w:rPr>
                  <w:sz w:val="22"/>
                  <w:szCs w:val="22"/>
                </w:rPr>
                <w:delText>2.3</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4892B8BF" w:rsidR="00B457AF" w:rsidRPr="00ED4D8D" w:rsidRDefault="00B457AF" w:rsidP="0040715F">
            <w:pPr>
              <w:widowControl/>
              <w:autoSpaceDE/>
              <w:autoSpaceDN/>
              <w:adjustRightInd/>
              <w:jc w:val="center"/>
              <w:rPr>
                <w:bCs/>
                <w:sz w:val="22"/>
                <w:szCs w:val="22"/>
              </w:rPr>
            </w:pPr>
            <w:ins w:id="558" w:author="ERCOT" w:date="2022-10-31T17:17:00Z">
              <w:r w:rsidRPr="00ED4D8D">
                <w:rPr>
                  <w:sz w:val="22"/>
                  <w:szCs w:val="22"/>
                </w:rPr>
                <w:t>2.0</w:t>
              </w:r>
            </w:ins>
            <w:del w:id="559" w:author="ERCOT" w:date="2022-10-31T17:17:00Z">
              <w:r w:rsidRPr="00ED4D8D" w:rsidDel="00BE1172">
                <w:rPr>
                  <w:sz w:val="22"/>
                  <w:szCs w:val="22"/>
                </w:rPr>
                <w:delText>1.7</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3515DC07" w:rsidR="00B457AF" w:rsidRPr="00ED4D8D" w:rsidRDefault="00B457AF" w:rsidP="00CA359D">
            <w:pPr>
              <w:widowControl/>
              <w:autoSpaceDE/>
              <w:autoSpaceDN/>
              <w:adjustRightInd/>
              <w:jc w:val="center"/>
              <w:rPr>
                <w:bCs/>
                <w:sz w:val="22"/>
                <w:szCs w:val="22"/>
              </w:rPr>
            </w:pPr>
            <w:ins w:id="560" w:author="ERCOT" w:date="2022-10-31T17:17:00Z">
              <w:r w:rsidRPr="00ED4D8D">
                <w:rPr>
                  <w:sz w:val="22"/>
                  <w:szCs w:val="22"/>
                </w:rPr>
                <w:t>1.9</w:t>
              </w:r>
            </w:ins>
            <w:del w:id="561"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75FE5E78" w:rsidR="00B457AF" w:rsidRPr="00ED4D8D" w:rsidRDefault="00B457AF" w:rsidP="00B77501">
            <w:pPr>
              <w:widowControl/>
              <w:autoSpaceDE/>
              <w:autoSpaceDN/>
              <w:adjustRightInd/>
              <w:jc w:val="center"/>
              <w:rPr>
                <w:bCs/>
                <w:sz w:val="22"/>
                <w:szCs w:val="22"/>
              </w:rPr>
            </w:pPr>
            <w:ins w:id="562" w:author="ERCOT" w:date="2022-10-31T17:17:00Z">
              <w:r w:rsidRPr="00ED4D8D">
                <w:rPr>
                  <w:sz w:val="22"/>
                  <w:szCs w:val="22"/>
                </w:rPr>
                <w:t>2.6</w:t>
              </w:r>
            </w:ins>
            <w:del w:id="563" w:author="ERCOT" w:date="2022-10-31T17:17:00Z">
              <w:r w:rsidRPr="00ED4D8D" w:rsidDel="00BE1172">
                <w:rPr>
                  <w:sz w:val="22"/>
                  <w:szCs w:val="22"/>
                </w:rPr>
                <w:delText>2.8</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1D14EB97" w:rsidR="00B457AF" w:rsidRPr="00ED4D8D" w:rsidRDefault="00B457AF" w:rsidP="00B77501">
            <w:pPr>
              <w:widowControl/>
              <w:autoSpaceDE/>
              <w:autoSpaceDN/>
              <w:adjustRightInd/>
              <w:jc w:val="center"/>
              <w:rPr>
                <w:bCs/>
                <w:sz w:val="22"/>
                <w:szCs w:val="22"/>
              </w:rPr>
            </w:pPr>
            <w:ins w:id="564" w:author="ERCOT" w:date="2022-10-31T17:17:00Z">
              <w:r w:rsidRPr="00ED4D8D">
                <w:rPr>
                  <w:sz w:val="22"/>
                  <w:szCs w:val="22"/>
                </w:rPr>
                <w:t>4.9</w:t>
              </w:r>
            </w:ins>
            <w:del w:id="565" w:author="ERCOT" w:date="2022-10-31T17:17:00Z">
              <w:r w:rsidRPr="00ED4D8D" w:rsidDel="00BE1172">
                <w:rPr>
                  <w:sz w:val="22"/>
                  <w:szCs w:val="22"/>
                </w:rPr>
                <w:delText>5.3</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54749178" w:rsidR="00B457AF" w:rsidRPr="00ED4D8D" w:rsidRDefault="00B457AF" w:rsidP="00B77501">
            <w:pPr>
              <w:widowControl/>
              <w:autoSpaceDE/>
              <w:autoSpaceDN/>
              <w:adjustRightInd/>
              <w:jc w:val="center"/>
              <w:rPr>
                <w:bCs/>
                <w:sz w:val="22"/>
                <w:szCs w:val="22"/>
              </w:rPr>
            </w:pPr>
            <w:ins w:id="566" w:author="ERCOT" w:date="2022-10-31T17:17:00Z">
              <w:r w:rsidRPr="00ED4D8D">
                <w:rPr>
                  <w:sz w:val="22"/>
                  <w:szCs w:val="22"/>
                </w:rPr>
                <w:t>5.1</w:t>
              </w:r>
            </w:ins>
            <w:del w:id="567" w:author="ERCOT" w:date="2022-10-31T17:17:00Z">
              <w:r w:rsidRPr="00ED4D8D" w:rsidDel="00BE1172">
                <w:rPr>
                  <w:sz w:val="22"/>
                  <w:szCs w:val="22"/>
                </w:rPr>
                <w:delText>4.0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169B8CD6" w:rsidR="00B457AF" w:rsidRPr="00ED4D8D" w:rsidRDefault="00B457AF" w:rsidP="00B77501">
            <w:pPr>
              <w:widowControl/>
              <w:autoSpaceDE/>
              <w:autoSpaceDN/>
              <w:adjustRightInd/>
              <w:jc w:val="center"/>
              <w:rPr>
                <w:bCs/>
                <w:sz w:val="22"/>
                <w:szCs w:val="22"/>
              </w:rPr>
            </w:pPr>
            <w:ins w:id="568" w:author="ERCOT" w:date="2022-10-31T17:17:00Z">
              <w:r w:rsidRPr="00ED4D8D">
                <w:rPr>
                  <w:sz w:val="22"/>
                  <w:szCs w:val="22"/>
                </w:rPr>
                <w:t>1.0</w:t>
              </w:r>
            </w:ins>
            <w:del w:id="569" w:author="ERCOT" w:date="2022-10-31T17:17:00Z">
              <w:r w:rsidRPr="00ED4D8D" w:rsidDel="00BE1172">
                <w:rPr>
                  <w:sz w:val="22"/>
                  <w:szCs w:val="22"/>
                </w:rPr>
                <w:delText>0.7</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2A335198" w:rsidR="00B457AF" w:rsidRPr="00ED4D8D" w:rsidRDefault="00B457AF" w:rsidP="00B77501">
            <w:pPr>
              <w:widowControl/>
              <w:autoSpaceDE/>
              <w:autoSpaceDN/>
              <w:adjustRightInd/>
              <w:jc w:val="center"/>
              <w:rPr>
                <w:bCs/>
                <w:sz w:val="22"/>
                <w:szCs w:val="22"/>
              </w:rPr>
            </w:pPr>
            <w:ins w:id="570" w:author="ERCOT" w:date="2022-10-31T17:17:00Z">
              <w:r w:rsidRPr="00ED4D8D">
                <w:rPr>
                  <w:sz w:val="22"/>
                  <w:szCs w:val="22"/>
                </w:rPr>
                <w:t>1.3</w:t>
              </w:r>
            </w:ins>
            <w:del w:id="571" w:author="ERCOT" w:date="2022-10-31T17:17:00Z">
              <w:r w:rsidRPr="00ED4D8D" w:rsidDel="00BE1172">
                <w:rPr>
                  <w:sz w:val="22"/>
                  <w:szCs w:val="22"/>
                </w:rPr>
                <w:delText>0.7</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33E193ED" w:rsidR="00B457AF" w:rsidRPr="00ED4D8D" w:rsidRDefault="00B457AF" w:rsidP="00B77501">
            <w:pPr>
              <w:widowControl/>
              <w:autoSpaceDE/>
              <w:autoSpaceDN/>
              <w:adjustRightInd/>
              <w:jc w:val="center"/>
              <w:rPr>
                <w:bCs/>
                <w:sz w:val="22"/>
                <w:szCs w:val="22"/>
              </w:rPr>
            </w:pPr>
            <w:ins w:id="572" w:author="ERCOT" w:date="2022-10-31T17:17:00Z">
              <w:r w:rsidRPr="00ED4D8D">
                <w:rPr>
                  <w:sz w:val="22"/>
                  <w:szCs w:val="22"/>
                </w:rPr>
                <w:t>0.8</w:t>
              </w:r>
            </w:ins>
            <w:del w:id="573" w:author="ERCOT" w:date="2022-10-31T17:17:00Z">
              <w:r w:rsidRPr="00ED4D8D" w:rsidDel="00BE1172">
                <w:rPr>
                  <w:sz w:val="22"/>
                  <w:szCs w:val="22"/>
                </w:rPr>
                <w:delText>2.4</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1A0935D2" w:rsidR="00B457AF" w:rsidRPr="00ED4D8D" w:rsidRDefault="00B457AF" w:rsidP="00B77501">
            <w:pPr>
              <w:widowControl/>
              <w:autoSpaceDE/>
              <w:autoSpaceDN/>
              <w:adjustRightInd/>
              <w:jc w:val="center"/>
              <w:rPr>
                <w:bCs/>
                <w:sz w:val="22"/>
                <w:szCs w:val="22"/>
              </w:rPr>
            </w:pPr>
            <w:ins w:id="574" w:author="ERCOT" w:date="2022-10-31T17:17:00Z">
              <w:r w:rsidRPr="00ED4D8D">
                <w:rPr>
                  <w:sz w:val="22"/>
                  <w:szCs w:val="22"/>
                </w:rPr>
                <w:t>1.3</w:t>
              </w:r>
            </w:ins>
            <w:del w:id="575" w:author="ERCOT" w:date="2022-10-31T17:17:00Z">
              <w:r w:rsidRPr="00ED4D8D" w:rsidDel="00BE1172">
                <w:rPr>
                  <w:sz w:val="22"/>
                  <w:szCs w:val="22"/>
                </w:rPr>
                <w:delText>1.0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551AFD06" w:rsidR="00B457AF" w:rsidRPr="00ED4D8D" w:rsidRDefault="00B457AF" w:rsidP="00B77501">
            <w:pPr>
              <w:widowControl/>
              <w:autoSpaceDE/>
              <w:autoSpaceDN/>
              <w:adjustRightInd/>
              <w:jc w:val="center"/>
              <w:rPr>
                <w:bCs/>
                <w:sz w:val="22"/>
                <w:szCs w:val="22"/>
              </w:rPr>
            </w:pPr>
            <w:ins w:id="576" w:author="ERCOT" w:date="2022-10-31T17:17:00Z">
              <w:r w:rsidRPr="00ED4D8D">
                <w:rPr>
                  <w:sz w:val="22"/>
                  <w:szCs w:val="22"/>
                </w:rPr>
                <w:t>1.7</w:t>
              </w:r>
            </w:ins>
            <w:del w:id="577"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7CEA6673" w:rsidR="00B457AF" w:rsidRPr="00ED4D8D" w:rsidRDefault="00B457AF" w:rsidP="00B77501">
            <w:pPr>
              <w:widowControl/>
              <w:autoSpaceDE/>
              <w:autoSpaceDN/>
              <w:adjustRightInd/>
              <w:jc w:val="center"/>
              <w:rPr>
                <w:bCs/>
                <w:sz w:val="22"/>
                <w:szCs w:val="22"/>
              </w:rPr>
            </w:pPr>
            <w:ins w:id="578" w:author="ERCOT" w:date="2022-10-31T17:17:00Z">
              <w:r w:rsidRPr="00ED4D8D">
                <w:rPr>
                  <w:sz w:val="22"/>
                  <w:szCs w:val="22"/>
                </w:rPr>
                <w:t>1.5</w:t>
              </w:r>
            </w:ins>
            <w:del w:id="579" w:author="ERCOT" w:date="2022-10-31T17:17:00Z">
              <w:r w:rsidRPr="00ED4D8D" w:rsidDel="00BE1172">
                <w:rPr>
                  <w:sz w:val="22"/>
                  <w:szCs w:val="22"/>
                </w:rPr>
                <w:delText>1.6</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2B5F49EB" w:rsidR="00B457AF" w:rsidRPr="00ED4D8D" w:rsidRDefault="00B457AF" w:rsidP="00B77501">
            <w:pPr>
              <w:widowControl/>
              <w:autoSpaceDE/>
              <w:autoSpaceDN/>
              <w:adjustRightInd/>
              <w:jc w:val="center"/>
              <w:rPr>
                <w:bCs/>
                <w:sz w:val="22"/>
                <w:szCs w:val="22"/>
              </w:rPr>
            </w:pPr>
            <w:ins w:id="580" w:author="ERCOT" w:date="2022-10-31T17:17:00Z">
              <w:r w:rsidRPr="00ED4D8D">
                <w:rPr>
                  <w:sz w:val="22"/>
                  <w:szCs w:val="22"/>
                </w:rPr>
                <w:t>2.0</w:t>
              </w:r>
            </w:ins>
            <w:del w:id="581"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7881ECEB" w:rsidR="00B457AF" w:rsidRPr="00ED4D8D" w:rsidRDefault="00B457AF" w:rsidP="00B77501">
            <w:pPr>
              <w:widowControl/>
              <w:autoSpaceDE/>
              <w:autoSpaceDN/>
              <w:adjustRightInd/>
              <w:jc w:val="center"/>
              <w:rPr>
                <w:bCs/>
                <w:sz w:val="22"/>
                <w:szCs w:val="22"/>
              </w:rPr>
            </w:pPr>
            <w:ins w:id="582" w:author="ERCOT" w:date="2022-10-31T17:17:00Z">
              <w:r w:rsidRPr="00ED4D8D">
                <w:rPr>
                  <w:sz w:val="22"/>
                  <w:szCs w:val="22"/>
                </w:rPr>
                <w:t>-0.3</w:t>
              </w:r>
            </w:ins>
            <w:del w:id="583" w:author="ERCOT" w:date="2022-10-31T17:17:00Z">
              <w:r w:rsidRPr="00ED4D8D" w:rsidDel="00BE1172">
                <w:rPr>
                  <w:sz w:val="22"/>
                  <w:szCs w:val="22"/>
                </w:rPr>
                <w:delText>2.8</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427C3B30" w:rsidR="00B457AF" w:rsidRPr="00ED4D8D" w:rsidRDefault="00B457AF" w:rsidP="00B77501">
            <w:pPr>
              <w:widowControl/>
              <w:autoSpaceDE/>
              <w:autoSpaceDN/>
              <w:adjustRightInd/>
              <w:jc w:val="center"/>
              <w:rPr>
                <w:bCs/>
                <w:sz w:val="22"/>
                <w:szCs w:val="22"/>
              </w:rPr>
            </w:pPr>
            <w:ins w:id="584" w:author="ERCOT" w:date="2022-10-31T17:17:00Z">
              <w:r w:rsidRPr="00ED4D8D">
                <w:rPr>
                  <w:sz w:val="22"/>
                  <w:szCs w:val="22"/>
                </w:rPr>
                <w:t>-1.2</w:t>
              </w:r>
            </w:ins>
            <w:del w:id="585" w:author="ERCOT" w:date="2022-10-31T17:17:00Z">
              <w:r w:rsidRPr="00ED4D8D" w:rsidDel="00BE1172">
                <w:rPr>
                  <w:sz w:val="22"/>
                  <w:szCs w:val="22"/>
                </w:rPr>
                <w:delText>-0.9</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5CEF5262" w:rsidR="00B457AF" w:rsidRPr="00ED4D8D" w:rsidRDefault="00B457AF" w:rsidP="00B77501">
            <w:pPr>
              <w:widowControl/>
              <w:autoSpaceDE/>
              <w:autoSpaceDN/>
              <w:adjustRightInd/>
              <w:jc w:val="center"/>
              <w:rPr>
                <w:bCs/>
                <w:sz w:val="22"/>
                <w:szCs w:val="22"/>
              </w:rPr>
            </w:pPr>
            <w:ins w:id="586" w:author="ERCOT" w:date="2022-10-31T17:17:00Z">
              <w:r w:rsidRPr="00ED4D8D">
                <w:rPr>
                  <w:sz w:val="22"/>
                  <w:szCs w:val="22"/>
                </w:rPr>
                <w:t>-0.5</w:t>
              </w:r>
            </w:ins>
            <w:del w:id="587" w:author="ERCOT" w:date="2022-10-31T17:17:00Z">
              <w:r w:rsidRPr="00ED4D8D" w:rsidDel="00BE1172">
                <w:rPr>
                  <w:sz w:val="22"/>
                  <w:szCs w:val="22"/>
                </w:rPr>
                <w:delText>0.1</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62A62809" w:rsidR="00B457AF" w:rsidRPr="00ED4D8D" w:rsidRDefault="00B457AF" w:rsidP="00B77501">
            <w:pPr>
              <w:widowControl/>
              <w:autoSpaceDE/>
              <w:autoSpaceDN/>
              <w:adjustRightInd/>
              <w:jc w:val="center"/>
              <w:rPr>
                <w:bCs/>
                <w:sz w:val="22"/>
                <w:szCs w:val="22"/>
              </w:rPr>
            </w:pPr>
            <w:ins w:id="588" w:author="ERCOT" w:date="2022-10-31T17:17:00Z">
              <w:r w:rsidRPr="00ED4D8D">
                <w:rPr>
                  <w:sz w:val="22"/>
                  <w:szCs w:val="22"/>
                </w:rPr>
                <w:t>-0.1</w:t>
              </w:r>
            </w:ins>
            <w:del w:id="589" w:author="ERCOT" w:date="2022-10-31T17:17:00Z">
              <w:r w:rsidRPr="00ED4D8D" w:rsidDel="00BE1172">
                <w:rPr>
                  <w:sz w:val="22"/>
                  <w:szCs w:val="22"/>
                </w:rPr>
                <w:delText>0.5</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06A2E67D" w:rsidR="00B457AF" w:rsidRPr="00ED4D8D" w:rsidRDefault="00B457AF" w:rsidP="00B77501">
            <w:pPr>
              <w:widowControl/>
              <w:autoSpaceDE/>
              <w:autoSpaceDN/>
              <w:adjustRightInd/>
              <w:jc w:val="center"/>
              <w:rPr>
                <w:bCs/>
                <w:sz w:val="22"/>
                <w:szCs w:val="22"/>
              </w:rPr>
            </w:pPr>
            <w:ins w:id="590" w:author="ERCOT" w:date="2022-10-31T17:17:00Z">
              <w:r w:rsidRPr="00ED4D8D">
                <w:rPr>
                  <w:sz w:val="22"/>
                  <w:szCs w:val="22"/>
                </w:rPr>
                <w:t>0.5</w:t>
              </w:r>
            </w:ins>
            <w:del w:id="591" w:author="ERCOT" w:date="2022-10-31T17:17:00Z">
              <w:r w:rsidRPr="00ED4D8D" w:rsidDel="00BE1172">
                <w:rPr>
                  <w:sz w:val="22"/>
                  <w:szCs w:val="22"/>
                </w:rPr>
                <w:delText>0.6</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347438B2" w:rsidR="00B457AF" w:rsidRPr="00ED4D8D" w:rsidRDefault="00B457AF" w:rsidP="00B77501">
            <w:pPr>
              <w:widowControl/>
              <w:autoSpaceDE/>
              <w:autoSpaceDN/>
              <w:adjustRightInd/>
              <w:jc w:val="center"/>
              <w:rPr>
                <w:bCs/>
                <w:sz w:val="22"/>
                <w:szCs w:val="22"/>
              </w:rPr>
            </w:pPr>
            <w:ins w:id="592" w:author="ERCOT" w:date="2022-10-31T17:17:00Z">
              <w:r w:rsidRPr="00ED4D8D">
                <w:rPr>
                  <w:sz w:val="22"/>
                  <w:szCs w:val="22"/>
                </w:rPr>
                <w:t>0.5</w:t>
              </w:r>
            </w:ins>
            <w:del w:id="593" w:author="ERCOT" w:date="2022-10-31T17:17:00Z">
              <w:r w:rsidRPr="00ED4D8D" w:rsidDel="00BE1172">
                <w:rPr>
                  <w:sz w:val="22"/>
                  <w:szCs w:val="22"/>
                </w:rPr>
                <w:delText>0.7</w:delText>
              </w:r>
            </w:del>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1BCF62D7" w:rsidR="00B457AF" w:rsidRPr="00ED4D8D" w:rsidRDefault="00B457AF" w:rsidP="00B77501">
            <w:pPr>
              <w:widowControl/>
              <w:autoSpaceDE/>
              <w:autoSpaceDN/>
              <w:adjustRightInd/>
              <w:jc w:val="center"/>
              <w:rPr>
                <w:bCs/>
                <w:sz w:val="22"/>
                <w:szCs w:val="22"/>
              </w:rPr>
            </w:pPr>
            <w:ins w:id="594" w:author="ERCOT" w:date="2022-10-31T17:17:00Z">
              <w:r w:rsidRPr="00ED4D8D">
                <w:rPr>
                  <w:sz w:val="22"/>
                  <w:szCs w:val="22"/>
                </w:rPr>
                <w:t>0.3</w:t>
              </w:r>
            </w:ins>
            <w:del w:id="595" w:author="ERCOT" w:date="2022-10-31T17:17:00Z">
              <w:r w:rsidRPr="00ED4D8D" w:rsidDel="00BE1172">
                <w:rPr>
                  <w:sz w:val="22"/>
                  <w:szCs w:val="22"/>
                </w:rPr>
                <w:delText>0.6</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3E3FBD" w:rsidRPr="00CC576E" w14:paraId="65771AFE"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3E3FBD" w:rsidRPr="000357D1" w:rsidRDefault="003E3FBD" w:rsidP="003E3FBD">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6745E817" w:rsidR="003E3FBD" w:rsidRPr="00ED4D8D" w:rsidRDefault="003E3FBD" w:rsidP="003E3FBD">
            <w:pPr>
              <w:widowControl/>
              <w:autoSpaceDE/>
              <w:autoSpaceDN/>
              <w:adjustRightInd/>
              <w:jc w:val="center"/>
              <w:rPr>
                <w:b/>
                <w:bCs/>
                <w:sz w:val="22"/>
                <w:szCs w:val="22"/>
              </w:rPr>
            </w:pPr>
            <w:ins w:id="596" w:author="ERCOT" w:date="2022-10-31T17:18:00Z">
              <w:r w:rsidRPr="00ED4D8D">
                <w:rPr>
                  <w:sz w:val="22"/>
                  <w:szCs w:val="22"/>
                </w:rPr>
                <w:t>1.4</w:t>
              </w:r>
            </w:ins>
            <w:del w:id="597" w:author="ERCOT" w:date="2022-10-31T17:18:00Z">
              <w:r w:rsidRPr="00ED4D8D" w:rsidDel="004128A2">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292D68E7" w:rsidR="003E3FBD" w:rsidRPr="00ED4D8D" w:rsidRDefault="003E3FBD" w:rsidP="003E3FBD">
            <w:pPr>
              <w:widowControl/>
              <w:autoSpaceDE/>
              <w:autoSpaceDN/>
              <w:adjustRightInd/>
              <w:jc w:val="center"/>
              <w:rPr>
                <w:b/>
                <w:bCs/>
                <w:sz w:val="22"/>
                <w:szCs w:val="22"/>
              </w:rPr>
            </w:pPr>
            <w:ins w:id="598" w:author="ERCOT" w:date="2022-10-31T17:18:00Z">
              <w:r w:rsidRPr="00ED4D8D">
                <w:rPr>
                  <w:sz w:val="22"/>
                  <w:szCs w:val="22"/>
                </w:rPr>
                <w:t>0.7</w:t>
              </w:r>
            </w:ins>
            <w:del w:id="599"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75A3F3A2" w:rsidR="003E3FBD" w:rsidRPr="00ED4D8D" w:rsidRDefault="003E3FBD" w:rsidP="003E3FBD">
            <w:pPr>
              <w:widowControl/>
              <w:autoSpaceDE/>
              <w:autoSpaceDN/>
              <w:adjustRightInd/>
              <w:jc w:val="center"/>
              <w:rPr>
                <w:b/>
                <w:bCs/>
                <w:sz w:val="22"/>
                <w:szCs w:val="22"/>
              </w:rPr>
            </w:pPr>
            <w:ins w:id="600" w:author="ERCOT" w:date="2022-10-31T17:18:00Z">
              <w:r w:rsidRPr="00ED4D8D">
                <w:rPr>
                  <w:sz w:val="22"/>
                  <w:szCs w:val="22"/>
                </w:rPr>
                <w:t>0.7</w:t>
              </w:r>
            </w:ins>
            <w:del w:id="601"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34EE44B7" w:rsidR="003E3FBD" w:rsidRPr="00ED4D8D" w:rsidRDefault="003E3FBD" w:rsidP="009A029A">
            <w:pPr>
              <w:widowControl/>
              <w:autoSpaceDE/>
              <w:autoSpaceDN/>
              <w:adjustRightInd/>
              <w:jc w:val="center"/>
              <w:rPr>
                <w:b/>
                <w:bCs/>
                <w:sz w:val="22"/>
                <w:szCs w:val="22"/>
              </w:rPr>
            </w:pPr>
            <w:ins w:id="602" w:author="ERCOT" w:date="2022-10-31T17:18:00Z">
              <w:r w:rsidRPr="00ED4D8D">
                <w:rPr>
                  <w:sz w:val="22"/>
                  <w:szCs w:val="22"/>
                </w:rPr>
                <w:t>-0.3</w:t>
              </w:r>
            </w:ins>
            <w:del w:id="603"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22E7F5AF" w:rsidR="003E3FBD" w:rsidRPr="00ED4D8D" w:rsidRDefault="003E3FBD" w:rsidP="00A7655B">
            <w:pPr>
              <w:widowControl/>
              <w:autoSpaceDE/>
              <w:autoSpaceDN/>
              <w:adjustRightInd/>
              <w:jc w:val="center"/>
              <w:rPr>
                <w:b/>
                <w:bCs/>
                <w:sz w:val="22"/>
                <w:szCs w:val="22"/>
              </w:rPr>
            </w:pPr>
            <w:ins w:id="604" w:author="ERCOT" w:date="2022-10-31T17:18:00Z">
              <w:r w:rsidRPr="00ED4D8D">
                <w:rPr>
                  <w:sz w:val="22"/>
                  <w:szCs w:val="22"/>
                </w:rPr>
                <w:t>0.2</w:t>
              </w:r>
            </w:ins>
            <w:del w:id="605"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34A8C024" w:rsidR="003E3FBD" w:rsidRPr="00ED4D8D" w:rsidRDefault="003E3FBD" w:rsidP="00A7655B">
            <w:pPr>
              <w:widowControl/>
              <w:autoSpaceDE/>
              <w:autoSpaceDN/>
              <w:adjustRightInd/>
              <w:jc w:val="center"/>
              <w:rPr>
                <w:b/>
                <w:bCs/>
                <w:sz w:val="22"/>
                <w:szCs w:val="22"/>
              </w:rPr>
            </w:pPr>
            <w:ins w:id="606" w:author="ERCOT" w:date="2022-10-31T17:18:00Z">
              <w:r w:rsidRPr="00ED4D8D">
                <w:rPr>
                  <w:sz w:val="22"/>
                  <w:szCs w:val="22"/>
                </w:rPr>
                <w:t>0.3</w:t>
              </w:r>
            </w:ins>
            <w:del w:id="607"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554EA304" w:rsidR="003E3FBD" w:rsidRPr="00ED4D8D" w:rsidRDefault="003E3FBD" w:rsidP="00A7655B">
            <w:pPr>
              <w:widowControl/>
              <w:autoSpaceDE/>
              <w:autoSpaceDN/>
              <w:adjustRightInd/>
              <w:jc w:val="center"/>
              <w:rPr>
                <w:b/>
                <w:bCs/>
                <w:sz w:val="22"/>
                <w:szCs w:val="22"/>
              </w:rPr>
            </w:pPr>
            <w:ins w:id="608" w:author="ERCOT" w:date="2022-10-31T17:18:00Z">
              <w:r w:rsidRPr="00ED4D8D">
                <w:rPr>
                  <w:sz w:val="22"/>
                  <w:szCs w:val="22"/>
                </w:rPr>
                <w:t>0.0</w:t>
              </w:r>
            </w:ins>
            <w:del w:id="609"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141EF10D" w:rsidR="003E3FBD" w:rsidRPr="00ED4D8D" w:rsidRDefault="003E3FBD" w:rsidP="00E05571">
            <w:pPr>
              <w:widowControl/>
              <w:autoSpaceDE/>
              <w:autoSpaceDN/>
              <w:adjustRightInd/>
              <w:jc w:val="center"/>
              <w:rPr>
                <w:b/>
                <w:bCs/>
                <w:sz w:val="22"/>
                <w:szCs w:val="22"/>
              </w:rPr>
            </w:pPr>
            <w:ins w:id="610" w:author="ERCOT" w:date="2022-10-31T17:18:00Z">
              <w:r w:rsidRPr="00ED4D8D">
                <w:rPr>
                  <w:sz w:val="22"/>
                  <w:szCs w:val="22"/>
                </w:rPr>
                <w:t>0.1</w:t>
              </w:r>
            </w:ins>
            <w:del w:id="611" w:author="ERCOT" w:date="2022-10-31T17:18:00Z">
              <w:r w:rsidRPr="00ED4D8D" w:rsidDel="004128A2">
                <w:rPr>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0FCFD6DE" w:rsidR="003E3FBD" w:rsidRPr="00ED4D8D" w:rsidRDefault="003E3FBD" w:rsidP="00E810E5">
            <w:pPr>
              <w:widowControl/>
              <w:autoSpaceDE/>
              <w:autoSpaceDN/>
              <w:adjustRightInd/>
              <w:jc w:val="center"/>
              <w:rPr>
                <w:b/>
                <w:bCs/>
                <w:sz w:val="22"/>
                <w:szCs w:val="22"/>
              </w:rPr>
            </w:pPr>
            <w:ins w:id="612" w:author="ERCOT" w:date="2022-10-31T17:18:00Z">
              <w:r w:rsidRPr="00ED4D8D">
                <w:rPr>
                  <w:sz w:val="22"/>
                  <w:szCs w:val="22"/>
                </w:rPr>
                <w:t>-1.7</w:t>
              </w:r>
            </w:ins>
            <w:del w:id="613" w:author="ERCOT" w:date="2022-10-31T17:18:00Z">
              <w:r w:rsidRPr="00ED4D8D" w:rsidDel="004128A2">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512C8489" w:rsidR="003E3FBD" w:rsidRPr="00ED4D8D" w:rsidRDefault="003E3FBD" w:rsidP="0040715F">
            <w:pPr>
              <w:widowControl/>
              <w:autoSpaceDE/>
              <w:autoSpaceDN/>
              <w:adjustRightInd/>
              <w:jc w:val="center"/>
              <w:rPr>
                <w:b/>
                <w:bCs/>
                <w:sz w:val="22"/>
                <w:szCs w:val="22"/>
              </w:rPr>
            </w:pPr>
            <w:ins w:id="614" w:author="ERCOT" w:date="2022-10-31T17:18:00Z">
              <w:r w:rsidRPr="00ED4D8D">
                <w:rPr>
                  <w:sz w:val="22"/>
                  <w:szCs w:val="22"/>
                </w:rPr>
                <w:t>-1.2</w:t>
              </w:r>
            </w:ins>
            <w:del w:id="615"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7F7C9A11" w:rsidR="003E3FBD" w:rsidRPr="00ED4D8D" w:rsidRDefault="003E3FBD" w:rsidP="00CA359D">
            <w:pPr>
              <w:widowControl/>
              <w:autoSpaceDE/>
              <w:autoSpaceDN/>
              <w:adjustRightInd/>
              <w:jc w:val="center"/>
              <w:rPr>
                <w:b/>
                <w:bCs/>
                <w:sz w:val="22"/>
                <w:szCs w:val="22"/>
              </w:rPr>
            </w:pPr>
            <w:ins w:id="616" w:author="ERCOT" w:date="2022-10-31T17:18:00Z">
              <w:r w:rsidRPr="00ED4D8D">
                <w:rPr>
                  <w:sz w:val="22"/>
                  <w:szCs w:val="22"/>
                </w:rPr>
                <w:t>1.5</w:t>
              </w:r>
            </w:ins>
            <w:del w:id="617" w:author="ERCOT" w:date="2022-10-31T17:18:00Z">
              <w:r w:rsidRPr="00ED4D8D" w:rsidDel="004128A2">
                <w:rPr>
                  <w:sz w:val="22"/>
                  <w:szCs w:val="22"/>
                </w:rPr>
                <w:delText>4.3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389D7D2E" w:rsidR="003E3FBD" w:rsidRPr="00ED4D8D" w:rsidRDefault="003E3FBD" w:rsidP="00B77501">
            <w:pPr>
              <w:widowControl/>
              <w:autoSpaceDE/>
              <w:autoSpaceDN/>
              <w:adjustRightInd/>
              <w:jc w:val="center"/>
              <w:rPr>
                <w:b/>
                <w:bCs/>
                <w:sz w:val="22"/>
                <w:szCs w:val="22"/>
              </w:rPr>
            </w:pPr>
            <w:ins w:id="618" w:author="ERCOT" w:date="2022-10-31T17:18:00Z">
              <w:r w:rsidRPr="00ED4D8D">
                <w:rPr>
                  <w:sz w:val="22"/>
                  <w:szCs w:val="22"/>
                </w:rPr>
                <w:t>1.2</w:t>
              </w:r>
            </w:ins>
            <w:del w:id="619" w:author="ERCOT" w:date="2022-10-31T17:18:00Z">
              <w:r w:rsidRPr="00ED4D8D" w:rsidDel="004128A2">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913992E" w:rsidR="003E3FBD" w:rsidRPr="00ED4D8D" w:rsidRDefault="003E3FBD" w:rsidP="00B77501">
            <w:pPr>
              <w:widowControl/>
              <w:autoSpaceDE/>
              <w:autoSpaceDN/>
              <w:adjustRightInd/>
              <w:jc w:val="center"/>
              <w:rPr>
                <w:b/>
                <w:bCs/>
                <w:sz w:val="22"/>
                <w:szCs w:val="22"/>
              </w:rPr>
            </w:pPr>
            <w:ins w:id="620" w:author="ERCOT" w:date="2022-10-31T17:18:00Z">
              <w:r w:rsidRPr="00ED4D8D">
                <w:rPr>
                  <w:sz w:val="22"/>
                  <w:szCs w:val="22"/>
                </w:rPr>
                <w:t>1.0</w:t>
              </w:r>
            </w:ins>
            <w:del w:id="621" w:author="ERCOT" w:date="2022-10-31T17:18:00Z">
              <w:r w:rsidRPr="00ED4D8D" w:rsidDel="004128A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729D0E91" w:rsidR="003E3FBD" w:rsidRPr="00ED4D8D" w:rsidRDefault="003E3FBD" w:rsidP="00B77501">
            <w:pPr>
              <w:widowControl/>
              <w:autoSpaceDE/>
              <w:autoSpaceDN/>
              <w:adjustRightInd/>
              <w:jc w:val="center"/>
              <w:rPr>
                <w:b/>
                <w:bCs/>
                <w:sz w:val="22"/>
                <w:szCs w:val="22"/>
              </w:rPr>
            </w:pPr>
            <w:ins w:id="622" w:author="ERCOT" w:date="2022-10-31T17:18:00Z">
              <w:r w:rsidRPr="00ED4D8D">
                <w:rPr>
                  <w:sz w:val="22"/>
                  <w:szCs w:val="22"/>
                </w:rPr>
                <w:t>0.9</w:t>
              </w:r>
            </w:ins>
            <w:del w:id="623" w:author="ERCOT" w:date="2022-10-31T17:18:00Z">
              <w:r w:rsidRPr="00ED4D8D" w:rsidDel="004128A2">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0110F949" w:rsidR="003E3FBD" w:rsidRPr="00ED4D8D" w:rsidRDefault="003E3FBD" w:rsidP="00B77501">
            <w:pPr>
              <w:widowControl/>
              <w:autoSpaceDE/>
              <w:autoSpaceDN/>
              <w:adjustRightInd/>
              <w:jc w:val="center"/>
              <w:rPr>
                <w:b/>
                <w:bCs/>
                <w:sz w:val="22"/>
                <w:szCs w:val="22"/>
              </w:rPr>
            </w:pPr>
            <w:ins w:id="624" w:author="ERCOT" w:date="2022-10-31T17:18:00Z">
              <w:r w:rsidRPr="00ED4D8D">
                <w:rPr>
                  <w:sz w:val="22"/>
                  <w:szCs w:val="22"/>
                </w:rPr>
                <w:t>1.5</w:t>
              </w:r>
            </w:ins>
            <w:del w:id="625" w:author="ERCOT" w:date="2022-10-31T17:18:00Z">
              <w:r w:rsidRPr="00ED4D8D" w:rsidDel="004128A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19746834" w:rsidR="003E3FBD" w:rsidRPr="00ED4D8D" w:rsidRDefault="003E3FBD" w:rsidP="00B77501">
            <w:pPr>
              <w:widowControl/>
              <w:autoSpaceDE/>
              <w:autoSpaceDN/>
              <w:adjustRightInd/>
              <w:jc w:val="center"/>
              <w:rPr>
                <w:b/>
                <w:bCs/>
                <w:sz w:val="22"/>
                <w:szCs w:val="22"/>
              </w:rPr>
            </w:pPr>
            <w:ins w:id="626" w:author="ERCOT" w:date="2022-10-31T17:18:00Z">
              <w:r w:rsidRPr="00ED4D8D">
                <w:rPr>
                  <w:sz w:val="22"/>
                  <w:szCs w:val="22"/>
                </w:rPr>
                <w:t>0.8</w:t>
              </w:r>
            </w:ins>
            <w:del w:id="627" w:author="ERCOT" w:date="2022-10-31T17:18:00Z">
              <w:r w:rsidRPr="00ED4D8D" w:rsidDel="004128A2">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0083F95D" w:rsidR="003E3FBD" w:rsidRPr="00ED4D8D" w:rsidRDefault="003E3FBD" w:rsidP="00B77501">
            <w:pPr>
              <w:widowControl/>
              <w:autoSpaceDE/>
              <w:autoSpaceDN/>
              <w:adjustRightInd/>
              <w:jc w:val="center"/>
              <w:rPr>
                <w:b/>
                <w:bCs/>
                <w:sz w:val="22"/>
                <w:szCs w:val="22"/>
              </w:rPr>
            </w:pPr>
            <w:ins w:id="628" w:author="ERCOT" w:date="2022-10-31T17:18:00Z">
              <w:r w:rsidRPr="00ED4D8D">
                <w:rPr>
                  <w:sz w:val="22"/>
                  <w:szCs w:val="22"/>
                </w:rPr>
                <w:t>1.2</w:t>
              </w:r>
            </w:ins>
            <w:del w:id="629" w:author="ERCOT" w:date="2022-10-31T17:18:00Z">
              <w:r w:rsidRPr="00ED4D8D" w:rsidDel="004128A2">
                <w:rPr>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026B867B" w:rsidR="003E3FBD" w:rsidRPr="00ED4D8D" w:rsidRDefault="003E3FBD" w:rsidP="00B77501">
            <w:pPr>
              <w:widowControl/>
              <w:autoSpaceDE/>
              <w:autoSpaceDN/>
              <w:adjustRightInd/>
              <w:jc w:val="center"/>
              <w:rPr>
                <w:b/>
                <w:bCs/>
                <w:sz w:val="22"/>
                <w:szCs w:val="22"/>
              </w:rPr>
            </w:pPr>
            <w:ins w:id="630" w:author="ERCOT" w:date="2022-10-31T17:18:00Z">
              <w:r w:rsidRPr="00ED4D8D">
                <w:rPr>
                  <w:sz w:val="22"/>
                  <w:szCs w:val="22"/>
                </w:rPr>
                <w:t>1.0</w:t>
              </w:r>
            </w:ins>
            <w:del w:id="631" w:author="ERCOT" w:date="2022-10-31T17:18:00Z">
              <w:r w:rsidRPr="00ED4D8D" w:rsidDel="004128A2">
                <w:rPr>
                  <w:sz w:val="22"/>
                  <w:szCs w:val="22"/>
                </w:rPr>
                <w:delText>0.7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592CCB05" w:rsidR="003E3FBD" w:rsidRPr="00ED4D8D" w:rsidRDefault="003E3FBD" w:rsidP="00B77501">
            <w:pPr>
              <w:widowControl/>
              <w:autoSpaceDE/>
              <w:autoSpaceDN/>
              <w:adjustRightInd/>
              <w:jc w:val="center"/>
              <w:rPr>
                <w:b/>
                <w:bCs/>
                <w:sz w:val="22"/>
                <w:szCs w:val="22"/>
              </w:rPr>
            </w:pPr>
            <w:ins w:id="632" w:author="ERCOT" w:date="2022-10-31T17:18:00Z">
              <w:r w:rsidRPr="00ED4D8D">
                <w:rPr>
                  <w:sz w:val="22"/>
                  <w:szCs w:val="22"/>
                </w:rPr>
                <w:t>3.9</w:t>
              </w:r>
            </w:ins>
            <w:del w:id="633" w:author="ERCOT" w:date="2022-10-31T17:18:00Z">
              <w:r w:rsidRPr="00ED4D8D" w:rsidDel="004128A2">
                <w:rPr>
                  <w:sz w:val="22"/>
                  <w:szCs w:val="22"/>
                </w:rPr>
                <w:delText>4.1</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02E787E4" w:rsidR="003E3FBD" w:rsidRPr="00ED4D8D" w:rsidRDefault="003E3FBD" w:rsidP="00B77501">
            <w:pPr>
              <w:widowControl/>
              <w:autoSpaceDE/>
              <w:autoSpaceDN/>
              <w:adjustRightInd/>
              <w:jc w:val="center"/>
              <w:rPr>
                <w:b/>
                <w:bCs/>
                <w:sz w:val="22"/>
                <w:szCs w:val="22"/>
              </w:rPr>
            </w:pPr>
            <w:ins w:id="634" w:author="ERCOT" w:date="2022-10-31T17:18:00Z">
              <w:r w:rsidRPr="00ED4D8D">
                <w:rPr>
                  <w:sz w:val="22"/>
                  <w:szCs w:val="22"/>
                </w:rPr>
                <w:t>3.8</w:t>
              </w:r>
            </w:ins>
            <w:del w:id="635" w:author="ERCOT" w:date="2022-10-31T17:18:00Z">
              <w:r w:rsidRPr="00ED4D8D" w:rsidDel="004128A2">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601CA049" w:rsidR="003E3FBD" w:rsidRPr="00ED4D8D" w:rsidRDefault="003E3FBD" w:rsidP="00B77501">
            <w:pPr>
              <w:widowControl/>
              <w:autoSpaceDE/>
              <w:autoSpaceDN/>
              <w:adjustRightInd/>
              <w:jc w:val="center"/>
              <w:rPr>
                <w:b/>
                <w:bCs/>
                <w:sz w:val="22"/>
                <w:szCs w:val="22"/>
              </w:rPr>
            </w:pPr>
            <w:ins w:id="636" w:author="ERCOT" w:date="2022-10-31T17:18:00Z">
              <w:r w:rsidRPr="00ED4D8D">
                <w:rPr>
                  <w:sz w:val="22"/>
                  <w:szCs w:val="22"/>
                </w:rPr>
                <w:t>2.6</w:t>
              </w:r>
            </w:ins>
            <w:del w:id="637" w:author="ERCOT" w:date="2022-10-31T17:18:00Z">
              <w:r w:rsidRPr="00ED4D8D" w:rsidDel="004128A2">
                <w:rPr>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735720F3" w:rsidR="003E3FBD" w:rsidRPr="00ED4D8D" w:rsidRDefault="003E3FBD" w:rsidP="00B77501">
            <w:pPr>
              <w:widowControl/>
              <w:autoSpaceDE/>
              <w:autoSpaceDN/>
              <w:adjustRightInd/>
              <w:jc w:val="center"/>
              <w:rPr>
                <w:b/>
                <w:bCs/>
                <w:sz w:val="22"/>
                <w:szCs w:val="22"/>
              </w:rPr>
            </w:pPr>
            <w:ins w:id="638" w:author="ERCOT" w:date="2022-10-31T17:18:00Z">
              <w:r w:rsidRPr="00ED4D8D">
                <w:rPr>
                  <w:sz w:val="22"/>
                  <w:szCs w:val="22"/>
                </w:rPr>
                <w:t>1.8</w:t>
              </w:r>
            </w:ins>
            <w:del w:id="639" w:author="ERCOT" w:date="2022-10-31T17:18:00Z">
              <w:r w:rsidRPr="00ED4D8D" w:rsidDel="004128A2">
                <w:rPr>
                  <w:sz w:val="22"/>
                  <w:szCs w:val="22"/>
                </w:rPr>
                <w:delText>2.5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12D70E05" w:rsidR="003E3FBD" w:rsidRPr="00ED4D8D" w:rsidRDefault="003E3FBD" w:rsidP="00B77501">
            <w:pPr>
              <w:widowControl/>
              <w:autoSpaceDE/>
              <w:autoSpaceDN/>
              <w:adjustRightInd/>
              <w:jc w:val="center"/>
              <w:rPr>
                <w:b/>
                <w:bCs/>
                <w:sz w:val="22"/>
                <w:szCs w:val="22"/>
              </w:rPr>
            </w:pPr>
            <w:ins w:id="640" w:author="ERCOT" w:date="2022-10-31T17:18:00Z">
              <w:r w:rsidRPr="00ED4D8D">
                <w:rPr>
                  <w:sz w:val="22"/>
                  <w:szCs w:val="22"/>
                </w:rPr>
                <w:t>3.3</w:t>
              </w:r>
            </w:ins>
            <w:del w:id="641" w:author="ERCOT" w:date="2022-10-31T17:18:00Z">
              <w:r w:rsidRPr="00ED4D8D" w:rsidDel="004128A2">
                <w:rPr>
                  <w:sz w:val="22"/>
                  <w:szCs w:val="22"/>
                </w:rPr>
                <w:delText>1.3</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6FBE599B" w:rsidR="003E3FBD" w:rsidRPr="00ED4D8D" w:rsidRDefault="003E3FBD" w:rsidP="00B77501">
            <w:pPr>
              <w:widowControl/>
              <w:autoSpaceDE/>
              <w:autoSpaceDN/>
              <w:adjustRightInd/>
              <w:jc w:val="center"/>
              <w:rPr>
                <w:b/>
                <w:bCs/>
                <w:sz w:val="22"/>
                <w:szCs w:val="22"/>
              </w:rPr>
            </w:pPr>
            <w:ins w:id="642" w:author="ERCOT" w:date="2022-10-31T17:18:00Z">
              <w:r w:rsidRPr="00ED4D8D">
                <w:rPr>
                  <w:sz w:val="22"/>
                  <w:szCs w:val="22"/>
                </w:rPr>
                <w:t>1.8</w:t>
              </w:r>
            </w:ins>
            <w:del w:id="643" w:author="ERCOT" w:date="2022-10-31T17:18:00Z">
              <w:r w:rsidRPr="00ED4D8D" w:rsidDel="004128A2">
                <w:rPr>
                  <w:sz w:val="22"/>
                  <w:szCs w:val="22"/>
                </w:rPr>
                <w:delText>0.9</w:delText>
              </w:r>
            </w:del>
          </w:p>
        </w:tc>
      </w:tr>
      <w:tr w:rsidR="003E3FBD" w:rsidRPr="00CC576E" w14:paraId="363AC7D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3E3FBD" w:rsidRPr="000357D1" w:rsidRDefault="003E3FBD" w:rsidP="003E3FBD">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016AB939" w:rsidR="003E3FBD" w:rsidRPr="00ED4D8D" w:rsidRDefault="003E3FBD" w:rsidP="003E3FBD">
            <w:pPr>
              <w:widowControl/>
              <w:autoSpaceDE/>
              <w:autoSpaceDN/>
              <w:adjustRightInd/>
              <w:jc w:val="center"/>
              <w:rPr>
                <w:b/>
                <w:bCs/>
                <w:sz w:val="22"/>
                <w:szCs w:val="22"/>
              </w:rPr>
            </w:pPr>
            <w:ins w:id="644" w:author="ERCOT" w:date="2022-10-31T17:18:00Z">
              <w:r w:rsidRPr="00ED4D8D">
                <w:rPr>
                  <w:sz w:val="22"/>
                  <w:szCs w:val="22"/>
                </w:rPr>
                <w:t>0.8</w:t>
              </w:r>
            </w:ins>
            <w:del w:id="645" w:author="ERCOT" w:date="2022-10-31T17:18:00Z">
              <w:r w:rsidRPr="00ED4D8D" w:rsidDel="004128A2">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68AED52" w:rsidR="003E3FBD" w:rsidRPr="00ED4D8D" w:rsidRDefault="003E3FBD" w:rsidP="003E3FBD">
            <w:pPr>
              <w:widowControl/>
              <w:autoSpaceDE/>
              <w:autoSpaceDN/>
              <w:adjustRightInd/>
              <w:jc w:val="center"/>
              <w:rPr>
                <w:b/>
                <w:bCs/>
                <w:sz w:val="22"/>
                <w:szCs w:val="22"/>
              </w:rPr>
            </w:pPr>
            <w:ins w:id="646" w:author="ERCOT" w:date="2022-10-31T17:18:00Z">
              <w:r w:rsidRPr="00ED4D8D">
                <w:rPr>
                  <w:sz w:val="22"/>
                  <w:szCs w:val="22"/>
                </w:rPr>
                <w:t>0.4</w:t>
              </w:r>
            </w:ins>
            <w:del w:id="647" w:author="ERCOT" w:date="2022-10-31T17:18:00Z">
              <w:r w:rsidRPr="00ED4D8D" w:rsidDel="004128A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3124B099" w:rsidR="003E3FBD" w:rsidRPr="00ED4D8D" w:rsidRDefault="003E3FBD" w:rsidP="003E3FBD">
            <w:pPr>
              <w:widowControl/>
              <w:autoSpaceDE/>
              <w:autoSpaceDN/>
              <w:adjustRightInd/>
              <w:jc w:val="center"/>
              <w:rPr>
                <w:b/>
                <w:bCs/>
                <w:sz w:val="22"/>
                <w:szCs w:val="22"/>
              </w:rPr>
            </w:pPr>
            <w:ins w:id="648" w:author="ERCOT" w:date="2022-10-31T17:18:00Z">
              <w:r w:rsidRPr="00ED4D8D">
                <w:rPr>
                  <w:sz w:val="22"/>
                  <w:szCs w:val="22"/>
                </w:rPr>
                <w:t>0.3</w:t>
              </w:r>
            </w:ins>
            <w:del w:id="649" w:author="ERCOT" w:date="2022-10-31T17:18:00Z">
              <w:r w:rsidRPr="00ED4D8D" w:rsidDel="004128A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41B803AA" w:rsidR="003E3FBD" w:rsidRPr="00ED4D8D" w:rsidRDefault="003E3FBD" w:rsidP="009A029A">
            <w:pPr>
              <w:widowControl/>
              <w:autoSpaceDE/>
              <w:autoSpaceDN/>
              <w:adjustRightInd/>
              <w:jc w:val="center"/>
              <w:rPr>
                <w:b/>
                <w:bCs/>
                <w:sz w:val="22"/>
                <w:szCs w:val="22"/>
              </w:rPr>
            </w:pPr>
            <w:ins w:id="650" w:author="ERCOT" w:date="2022-10-31T17:18:00Z">
              <w:r w:rsidRPr="00ED4D8D">
                <w:rPr>
                  <w:sz w:val="22"/>
                  <w:szCs w:val="22"/>
                </w:rPr>
                <w:t>0.0</w:t>
              </w:r>
            </w:ins>
            <w:del w:id="651"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5B91648B" w:rsidR="003E3FBD" w:rsidRPr="00ED4D8D" w:rsidRDefault="003E3FBD" w:rsidP="00A7655B">
            <w:pPr>
              <w:widowControl/>
              <w:autoSpaceDE/>
              <w:autoSpaceDN/>
              <w:adjustRightInd/>
              <w:jc w:val="center"/>
              <w:rPr>
                <w:b/>
                <w:bCs/>
                <w:sz w:val="22"/>
                <w:szCs w:val="22"/>
              </w:rPr>
            </w:pPr>
            <w:ins w:id="652" w:author="ERCOT" w:date="2022-10-31T17:18:00Z">
              <w:r w:rsidRPr="00ED4D8D">
                <w:rPr>
                  <w:sz w:val="22"/>
                  <w:szCs w:val="22"/>
                </w:rPr>
                <w:t>0.3</w:t>
              </w:r>
            </w:ins>
            <w:del w:id="653"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4EF4659A" w:rsidR="003E3FBD" w:rsidRPr="00ED4D8D" w:rsidRDefault="003E3FBD" w:rsidP="00A7655B">
            <w:pPr>
              <w:widowControl/>
              <w:autoSpaceDE/>
              <w:autoSpaceDN/>
              <w:adjustRightInd/>
              <w:jc w:val="center"/>
              <w:rPr>
                <w:b/>
                <w:bCs/>
                <w:sz w:val="22"/>
                <w:szCs w:val="22"/>
              </w:rPr>
            </w:pPr>
            <w:ins w:id="654" w:author="ERCOT" w:date="2022-10-31T17:18:00Z">
              <w:r w:rsidRPr="00ED4D8D">
                <w:rPr>
                  <w:sz w:val="22"/>
                  <w:szCs w:val="22"/>
                </w:rPr>
                <w:t>0.2</w:t>
              </w:r>
            </w:ins>
            <w:del w:id="655"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1555C5A0" w:rsidR="003E3FBD" w:rsidRPr="00ED4D8D" w:rsidRDefault="003E3FBD" w:rsidP="00A7655B">
            <w:pPr>
              <w:widowControl/>
              <w:autoSpaceDE/>
              <w:autoSpaceDN/>
              <w:adjustRightInd/>
              <w:jc w:val="center"/>
              <w:rPr>
                <w:b/>
                <w:bCs/>
                <w:sz w:val="22"/>
                <w:szCs w:val="22"/>
              </w:rPr>
            </w:pPr>
            <w:ins w:id="656" w:author="ERCOT" w:date="2022-10-31T17:18:00Z">
              <w:r w:rsidRPr="00ED4D8D">
                <w:rPr>
                  <w:sz w:val="22"/>
                  <w:szCs w:val="22"/>
                </w:rPr>
                <w:t>0.3</w:t>
              </w:r>
            </w:ins>
            <w:del w:id="657"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75D3B84A" w:rsidR="003E3FBD" w:rsidRPr="00ED4D8D" w:rsidRDefault="003E3FBD" w:rsidP="00E05571">
            <w:pPr>
              <w:widowControl/>
              <w:autoSpaceDE/>
              <w:autoSpaceDN/>
              <w:adjustRightInd/>
              <w:jc w:val="center"/>
              <w:rPr>
                <w:b/>
                <w:bCs/>
                <w:sz w:val="22"/>
                <w:szCs w:val="22"/>
              </w:rPr>
            </w:pPr>
            <w:ins w:id="658" w:author="ERCOT" w:date="2022-10-31T17:18:00Z">
              <w:r w:rsidRPr="00ED4D8D">
                <w:rPr>
                  <w:sz w:val="22"/>
                  <w:szCs w:val="22"/>
                </w:rPr>
                <w:t>0.4</w:t>
              </w:r>
            </w:ins>
            <w:del w:id="659" w:author="ERCOT" w:date="2022-10-31T17:18:00Z">
              <w:r w:rsidRPr="00ED4D8D" w:rsidDel="004128A2">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1D8510D0" w:rsidR="003E3FBD" w:rsidRPr="00ED4D8D" w:rsidRDefault="003E3FBD" w:rsidP="00E810E5">
            <w:pPr>
              <w:widowControl/>
              <w:autoSpaceDE/>
              <w:autoSpaceDN/>
              <w:adjustRightInd/>
              <w:jc w:val="center"/>
              <w:rPr>
                <w:b/>
                <w:bCs/>
                <w:sz w:val="22"/>
                <w:szCs w:val="22"/>
              </w:rPr>
            </w:pPr>
            <w:ins w:id="660" w:author="ERCOT" w:date="2022-10-31T17:18:00Z">
              <w:r w:rsidRPr="00ED4D8D">
                <w:rPr>
                  <w:sz w:val="22"/>
                  <w:szCs w:val="22"/>
                </w:rPr>
                <w:t>-0.9</w:t>
              </w:r>
            </w:ins>
            <w:del w:id="661" w:author="ERCOT" w:date="2022-10-31T17:18:00Z">
              <w:r w:rsidRPr="00ED4D8D" w:rsidDel="004128A2">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5C0ACEA2" w:rsidR="003E3FBD" w:rsidRPr="00ED4D8D" w:rsidRDefault="003E3FBD" w:rsidP="0040715F">
            <w:pPr>
              <w:widowControl/>
              <w:autoSpaceDE/>
              <w:autoSpaceDN/>
              <w:adjustRightInd/>
              <w:jc w:val="center"/>
              <w:rPr>
                <w:b/>
                <w:bCs/>
                <w:sz w:val="22"/>
                <w:szCs w:val="22"/>
              </w:rPr>
            </w:pPr>
            <w:ins w:id="662" w:author="ERCOT" w:date="2022-10-31T17:18:00Z">
              <w:r w:rsidRPr="00ED4D8D">
                <w:rPr>
                  <w:sz w:val="22"/>
                  <w:szCs w:val="22"/>
                </w:rPr>
                <w:t>0.4</w:t>
              </w:r>
            </w:ins>
            <w:del w:id="663" w:author="ERCOT" w:date="2022-10-31T17:18:00Z">
              <w:r w:rsidRPr="00ED4D8D" w:rsidDel="004128A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6D4E7AF1" w:rsidR="003E3FBD" w:rsidRPr="00ED4D8D" w:rsidRDefault="003E3FBD" w:rsidP="00CA359D">
            <w:pPr>
              <w:widowControl/>
              <w:autoSpaceDE/>
              <w:autoSpaceDN/>
              <w:adjustRightInd/>
              <w:jc w:val="center"/>
              <w:rPr>
                <w:b/>
                <w:bCs/>
                <w:sz w:val="22"/>
                <w:szCs w:val="22"/>
              </w:rPr>
            </w:pPr>
            <w:ins w:id="664" w:author="ERCOT" w:date="2022-10-31T17:18:00Z">
              <w:r w:rsidRPr="00ED4D8D">
                <w:rPr>
                  <w:sz w:val="22"/>
                  <w:szCs w:val="22"/>
                </w:rPr>
                <w:t>1.9</w:t>
              </w:r>
            </w:ins>
            <w:del w:id="665" w:author="ERCOT" w:date="2022-10-31T17:18:00Z">
              <w:r w:rsidRPr="00ED4D8D" w:rsidDel="004128A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0C55CF97" w:rsidR="003E3FBD" w:rsidRPr="00ED4D8D" w:rsidRDefault="003E3FBD" w:rsidP="00B77501">
            <w:pPr>
              <w:widowControl/>
              <w:autoSpaceDE/>
              <w:autoSpaceDN/>
              <w:adjustRightInd/>
              <w:jc w:val="center"/>
              <w:rPr>
                <w:b/>
                <w:bCs/>
                <w:sz w:val="22"/>
                <w:szCs w:val="22"/>
              </w:rPr>
            </w:pPr>
            <w:ins w:id="666" w:author="ERCOT" w:date="2022-10-31T17:18:00Z">
              <w:r w:rsidRPr="00ED4D8D">
                <w:rPr>
                  <w:sz w:val="22"/>
                  <w:szCs w:val="22"/>
                </w:rPr>
                <w:t>2.0</w:t>
              </w:r>
            </w:ins>
            <w:del w:id="667" w:author="ERCOT" w:date="2022-10-31T17:18:00Z">
              <w:r w:rsidRPr="00ED4D8D" w:rsidDel="004128A2">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2E85A5F8" w:rsidR="003E3FBD" w:rsidRPr="00ED4D8D" w:rsidRDefault="003E3FBD" w:rsidP="00B77501">
            <w:pPr>
              <w:widowControl/>
              <w:autoSpaceDE/>
              <w:autoSpaceDN/>
              <w:adjustRightInd/>
              <w:jc w:val="center"/>
              <w:rPr>
                <w:b/>
                <w:bCs/>
                <w:sz w:val="22"/>
                <w:szCs w:val="22"/>
              </w:rPr>
            </w:pPr>
            <w:ins w:id="668" w:author="ERCOT" w:date="2022-10-31T17:18:00Z">
              <w:r w:rsidRPr="00ED4D8D">
                <w:rPr>
                  <w:sz w:val="22"/>
                  <w:szCs w:val="22"/>
                </w:rPr>
                <w:t>1.4</w:t>
              </w:r>
            </w:ins>
            <w:del w:id="669" w:author="ERCOT" w:date="2022-10-31T17:18:00Z">
              <w:r w:rsidRPr="00ED4D8D" w:rsidDel="004128A2">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318834CC" w:rsidR="003E3FBD" w:rsidRPr="00ED4D8D" w:rsidRDefault="003E3FBD" w:rsidP="00B77501">
            <w:pPr>
              <w:widowControl/>
              <w:autoSpaceDE/>
              <w:autoSpaceDN/>
              <w:adjustRightInd/>
              <w:jc w:val="center"/>
              <w:rPr>
                <w:b/>
                <w:bCs/>
                <w:sz w:val="22"/>
                <w:szCs w:val="22"/>
              </w:rPr>
            </w:pPr>
            <w:ins w:id="670" w:author="ERCOT" w:date="2022-10-31T17:18:00Z">
              <w:r w:rsidRPr="00ED4D8D">
                <w:rPr>
                  <w:sz w:val="22"/>
                  <w:szCs w:val="22"/>
                </w:rPr>
                <w:t>1.2</w:t>
              </w:r>
            </w:ins>
            <w:del w:id="671" w:author="ERCOT" w:date="2022-10-31T17:18:00Z">
              <w:r w:rsidRPr="00ED4D8D" w:rsidDel="004128A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26FD93AE" w:rsidR="003E3FBD" w:rsidRPr="00ED4D8D" w:rsidRDefault="003E3FBD" w:rsidP="00B77501">
            <w:pPr>
              <w:widowControl/>
              <w:autoSpaceDE/>
              <w:autoSpaceDN/>
              <w:adjustRightInd/>
              <w:jc w:val="center"/>
              <w:rPr>
                <w:b/>
                <w:bCs/>
                <w:sz w:val="22"/>
                <w:szCs w:val="22"/>
              </w:rPr>
            </w:pPr>
            <w:ins w:id="672" w:author="ERCOT" w:date="2022-10-31T17:18:00Z">
              <w:r w:rsidRPr="00ED4D8D">
                <w:rPr>
                  <w:sz w:val="22"/>
                  <w:szCs w:val="22"/>
                </w:rPr>
                <w:t>1.5</w:t>
              </w:r>
            </w:ins>
            <w:del w:id="673" w:author="ERCOT" w:date="2022-10-31T17:18:00Z">
              <w:r w:rsidRPr="00ED4D8D" w:rsidDel="004128A2">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3C1AA9C3" w:rsidR="003E3FBD" w:rsidRPr="00ED4D8D" w:rsidRDefault="003E3FBD" w:rsidP="00B77501">
            <w:pPr>
              <w:widowControl/>
              <w:autoSpaceDE/>
              <w:autoSpaceDN/>
              <w:adjustRightInd/>
              <w:jc w:val="center"/>
              <w:rPr>
                <w:b/>
                <w:bCs/>
                <w:sz w:val="22"/>
                <w:szCs w:val="22"/>
              </w:rPr>
            </w:pPr>
            <w:ins w:id="674" w:author="ERCOT" w:date="2022-10-31T17:18:00Z">
              <w:r w:rsidRPr="00ED4D8D">
                <w:rPr>
                  <w:sz w:val="22"/>
                  <w:szCs w:val="22"/>
                </w:rPr>
                <w:t>1.2</w:t>
              </w:r>
            </w:ins>
            <w:del w:id="675" w:author="ERCOT" w:date="2022-10-31T17:18:00Z">
              <w:r w:rsidRPr="00ED4D8D" w:rsidDel="004128A2">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2D1A338B" w:rsidR="003E3FBD" w:rsidRPr="00ED4D8D" w:rsidRDefault="003E3FBD" w:rsidP="00B77501">
            <w:pPr>
              <w:widowControl/>
              <w:autoSpaceDE/>
              <w:autoSpaceDN/>
              <w:adjustRightInd/>
              <w:jc w:val="center"/>
              <w:rPr>
                <w:b/>
                <w:bCs/>
                <w:sz w:val="22"/>
                <w:szCs w:val="22"/>
              </w:rPr>
            </w:pPr>
            <w:ins w:id="676" w:author="ERCOT" w:date="2022-10-31T17:18:00Z">
              <w:r w:rsidRPr="00ED4D8D">
                <w:rPr>
                  <w:sz w:val="22"/>
                  <w:szCs w:val="22"/>
                </w:rPr>
                <w:t>1.4</w:t>
              </w:r>
            </w:ins>
            <w:del w:id="677" w:author="ERCOT" w:date="2022-10-31T17:18:00Z">
              <w:r w:rsidRPr="00ED4D8D" w:rsidDel="004128A2">
                <w:rPr>
                  <w:sz w:val="22"/>
                  <w:szCs w:val="22"/>
                </w:rPr>
                <w:delText>1.6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4074E32E" w:rsidR="003E3FBD" w:rsidRPr="00ED4D8D" w:rsidRDefault="003E3FBD" w:rsidP="00B77501">
            <w:pPr>
              <w:widowControl/>
              <w:autoSpaceDE/>
              <w:autoSpaceDN/>
              <w:adjustRightInd/>
              <w:jc w:val="center"/>
              <w:rPr>
                <w:b/>
                <w:bCs/>
                <w:sz w:val="22"/>
                <w:szCs w:val="22"/>
              </w:rPr>
            </w:pPr>
            <w:ins w:id="678" w:author="ERCOT" w:date="2022-10-31T17:18:00Z">
              <w:r w:rsidRPr="00ED4D8D">
                <w:rPr>
                  <w:sz w:val="22"/>
                  <w:szCs w:val="22"/>
                </w:rPr>
                <w:t>2.4</w:t>
              </w:r>
            </w:ins>
            <w:del w:id="679" w:author="ERCOT" w:date="2022-10-31T17:18:00Z">
              <w:r w:rsidRPr="00ED4D8D" w:rsidDel="004128A2">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217DCF50" w:rsidR="003E3FBD" w:rsidRPr="00ED4D8D" w:rsidRDefault="003E3FBD" w:rsidP="00B77501">
            <w:pPr>
              <w:widowControl/>
              <w:autoSpaceDE/>
              <w:autoSpaceDN/>
              <w:adjustRightInd/>
              <w:jc w:val="center"/>
              <w:rPr>
                <w:b/>
                <w:bCs/>
                <w:sz w:val="22"/>
                <w:szCs w:val="22"/>
              </w:rPr>
            </w:pPr>
            <w:ins w:id="680" w:author="ERCOT" w:date="2022-10-31T17:18:00Z">
              <w:r w:rsidRPr="00ED4D8D">
                <w:rPr>
                  <w:sz w:val="22"/>
                  <w:szCs w:val="22"/>
                </w:rPr>
                <w:t>4.4</w:t>
              </w:r>
            </w:ins>
            <w:del w:id="681" w:author="ERCOT" w:date="2022-10-31T17:18:00Z">
              <w:r w:rsidRPr="00ED4D8D" w:rsidDel="004128A2">
                <w:rPr>
                  <w:sz w:val="22"/>
                  <w:szCs w:val="22"/>
                </w:rPr>
                <w:delText>4.2</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4035045E" w:rsidR="003E3FBD" w:rsidRPr="00ED4D8D" w:rsidRDefault="003E3FBD" w:rsidP="00B77501">
            <w:pPr>
              <w:widowControl/>
              <w:autoSpaceDE/>
              <w:autoSpaceDN/>
              <w:adjustRightInd/>
              <w:jc w:val="center"/>
              <w:rPr>
                <w:b/>
                <w:bCs/>
                <w:sz w:val="22"/>
                <w:szCs w:val="22"/>
              </w:rPr>
            </w:pPr>
            <w:ins w:id="682" w:author="ERCOT" w:date="2022-10-31T17:18:00Z">
              <w:r w:rsidRPr="00ED4D8D">
                <w:rPr>
                  <w:sz w:val="22"/>
                  <w:szCs w:val="22"/>
                </w:rPr>
                <w:t>5.5</w:t>
              </w:r>
            </w:ins>
            <w:del w:id="683" w:author="ERCOT" w:date="2022-10-31T17:18:00Z">
              <w:r w:rsidRPr="00ED4D8D" w:rsidDel="004128A2">
                <w:rPr>
                  <w:sz w:val="22"/>
                  <w:szCs w:val="22"/>
                </w:rPr>
                <w:delText>4.9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7D93AC5F" w:rsidR="003E3FBD" w:rsidRPr="00ED4D8D" w:rsidRDefault="003E3FBD" w:rsidP="00B77501">
            <w:pPr>
              <w:widowControl/>
              <w:autoSpaceDE/>
              <w:autoSpaceDN/>
              <w:adjustRightInd/>
              <w:jc w:val="center"/>
              <w:rPr>
                <w:b/>
                <w:bCs/>
                <w:sz w:val="22"/>
                <w:szCs w:val="22"/>
              </w:rPr>
            </w:pPr>
            <w:ins w:id="684" w:author="ERCOT" w:date="2022-10-31T17:18:00Z">
              <w:r w:rsidRPr="00ED4D8D">
                <w:rPr>
                  <w:sz w:val="22"/>
                  <w:szCs w:val="22"/>
                </w:rPr>
                <w:t>3.6</w:t>
              </w:r>
            </w:ins>
            <w:del w:id="685" w:author="ERCOT" w:date="2022-10-31T17:18:00Z">
              <w:r w:rsidRPr="00ED4D8D" w:rsidDel="004128A2">
                <w:rPr>
                  <w:sz w:val="22"/>
                  <w:szCs w:val="22"/>
                </w:rPr>
                <w:delText>4.1</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70EBE159" w:rsidR="003E3FBD" w:rsidRPr="00ED4D8D" w:rsidRDefault="003E3FBD" w:rsidP="00B77501">
            <w:pPr>
              <w:widowControl/>
              <w:autoSpaceDE/>
              <w:autoSpaceDN/>
              <w:adjustRightInd/>
              <w:jc w:val="center"/>
              <w:rPr>
                <w:b/>
                <w:bCs/>
                <w:sz w:val="22"/>
                <w:szCs w:val="22"/>
              </w:rPr>
            </w:pPr>
            <w:ins w:id="686" w:author="ERCOT" w:date="2022-10-31T17:18:00Z">
              <w:r w:rsidRPr="00ED4D8D">
                <w:rPr>
                  <w:sz w:val="22"/>
                  <w:szCs w:val="22"/>
                </w:rPr>
                <w:t>2.0</w:t>
              </w:r>
            </w:ins>
            <w:del w:id="687" w:author="ERCOT" w:date="2022-10-31T17:18:00Z">
              <w:r w:rsidRPr="00ED4D8D" w:rsidDel="004128A2">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066047A2" w:rsidR="003E3FBD" w:rsidRPr="00ED4D8D" w:rsidRDefault="003E3FBD" w:rsidP="00B77501">
            <w:pPr>
              <w:widowControl/>
              <w:autoSpaceDE/>
              <w:autoSpaceDN/>
              <w:adjustRightInd/>
              <w:jc w:val="center"/>
              <w:rPr>
                <w:b/>
                <w:bCs/>
                <w:sz w:val="22"/>
                <w:szCs w:val="22"/>
              </w:rPr>
            </w:pPr>
            <w:ins w:id="688" w:author="ERCOT" w:date="2022-10-31T17:18:00Z">
              <w:r w:rsidRPr="00ED4D8D">
                <w:rPr>
                  <w:sz w:val="22"/>
                  <w:szCs w:val="22"/>
                </w:rPr>
                <w:t>1.2</w:t>
              </w:r>
            </w:ins>
            <w:del w:id="689" w:author="ERCOT" w:date="2022-10-31T17:18:00Z">
              <w:r w:rsidRPr="00ED4D8D" w:rsidDel="004128A2">
                <w:rPr>
                  <w:sz w:val="22"/>
                  <w:szCs w:val="22"/>
                </w:rPr>
                <w:delText>2.2</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00FDB7D8" w:rsidR="003E3FBD" w:rsidRPr="00ED4D8D" w:rsidRDefault="003E3FBD" w:rsidP="00B77501">
            <w:pPr>
              <w:widowControl/>
              <w:autoSpaceDE/>
              <w:autoSpaceDN/>
              <w:adjustRightInd/>
              <w:jc w:val="center"/>
              <w:rPr>
                <w:b/>
                <w:bCs/>
                <w:sz w:val="22"/>
                <w:szCs w:val="22"/>
              </w:rPr>
            </w:pPr>
            <w:ins w:id="690" w:author="ERCOT" w:date="2022-10-31T17:18:00Z">
              <w:r w:rsidRPr="00ED4D8D">
                <w:rPr>
                  <w:sz w:val="22"/>
                  <w:szCs w:val="22"/>
                </w:rPr>
                <w:t>-0.1</w:t>
              </w:r>
            </w:ins>
            <w:del w:id="691" w:author="ERCOT" w:date="2022-10-31T17:18:00Z">
              <w:r w:rsidRPr="00ED4D8D" w:rsidDel="004128A2">
                <w:rPr>
                  <w:sz w:val="22"/>
                  <w:szCs w:val="22"/>
                </w:rPr>
                <w:delText>2.0</w:delText>
              </w:r>
            </w:del>
          </w:p>
        </w:tc>
      </w:tr>
      <w:tr w:rsidR="003E3FBD" w:rsidRPr="00CC576E" w14:paraId="5FDBAFB4"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3E3FBD" w:rsidRPr="000357D1" w:rsidRDefault="003E3FBD" w:rsidP="003E3FBD">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48387630" w:rsidR="003E3FBD" w:rsidRPr="00ED4D8D" w:rsidRDefault="003E3FBD" w:rsidP="003E3FBD">
            <w:pPr>
              <w:widowControl/>
              <w:autoSpaceDE/>
              <w:autoSpaceDN/>
              <w:adjustRightInd/>
              <w:jc w:val="center"/>
              <w:rPr>
                <w:b/>
                <w:bCs/>
                <w:sz w:val="22"/>
                <w:szCs w:val="22"/>
              </w:rPr>
            </w:pPr>
            <w:ins w:id="692" w:author="ERCOT" w:date="2022-10-31T17:18:00Z">
              <w:r w:rsidRPr="00ED4D8D">
                <w:rPr>
                  <w:sz w:val="22"/>
                  <w:szCs w:val="22"/>
                </w:rPr>
                <w:t>2.8</w:t>
              </w:r>
            </w:ins>
            <w:del w:id="693" w:author="ERCOT" w:date="2022-10-31T17:18:00Z">
              <w:r w:rsidRPr="00ED4D8D" w:rsidDel="004128A2">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56A99F0E" w:rsidR="003E3FBD" w:rsidRPr="00ED4D8D" w:rsidRDefault="003E3FBD" w:rsidP="003E3FBD">
            <w:pPr>
              <w:widowControl/>
              <w:autoSpaceDE/>
              <w:autoSpaceDN/>
              <w:adjustRightInd/>
              <w:jc w:val="center"/>
              <w:rPr>
                <w:b/>
                <w:bCs/>
                <w:sz w:val="22"/>
                <w:szCs w:val="22"/>
              </w:rPr>
            </w:pPr>
            <w:ins w:id="694" w:author="ERCOT" w:date="2022-10-31T17:18:00Z">
              <w:r w:rsidRPr="00ED4D8D">
                <w:rPr>
                  <w:sz w:val="22"/>
                  <w:szCs w:val="22"/>
                </w:rPr>
                <w:t>0.2</w:t>
              </w:r>
            </w:ins>
            <w:del w:id="695" w:author="ERCOT" w:date="2022-10-31T17:18:00Z">
              <w:r w:rsidRPr="00ED4D8D" w:rsidDel="004128A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0E4914B4" w:rsidR="003E3FBD" w:rsidRPr="00ED4D8D" w:rsidRDefault="003E3FBD" w:rsidP="003E3FBD">
            <w:pPr>
              <w:widowControl/>
              <w:autoSpaceDE/>
              <w:autoSpaceDN/>
              <w:adjustRightInd/>
              <w:jc w:val="center"/>
              <w:rPr>
                <w:b/>
                <w:bCs/>
                <w:sz w:val="22"/>
                <w:szCs w:val="22"/>
              </w:rPr>
            </w:pPr>
            <w:ins w:id="696" w:author="ERCOT" w:date="2022-10-31T17:18:00Z">
              <w:r w:rsidRPr="00ED4D8D">
                <w:rPr>
                  <w:sz w:val="22"/>
                  <w:szCs w:val="22"/>
                </w:rPr>
                <w:t>-0.2</w:t>
              </w:r>
            </w:ins>
            <w:del w:id="697"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74D0F478" w:rsidR="003E3FBD" w:rsidRPr="00ED4D8D" w:rsidRDefault="003E3FBD" w:rsidP="009A029A">
            <w:pPr>
              <w:widowControl/>
              <w:autoSpaceDE/>
              <w:autoSpaceDN/>
              <w:adjustRightInd/>
              <w:jc w:val="center"/>
              <w:rPr>
                <w:b/>
                <w:bCs/>
                <w:sz w:val="22"/>
                <w:szCs w:val="22"/>
              </w:rPr>
            </w:pPr>
            <w:ins w:id="698" w:author="ERCOT" w:date="2022-10-31T17:18:00Z">
              <w:r w:rsidRPr="00ED4D8D">
                <w:rPr>
                  <w:sz w:val="22"/>
                  <w:szCs w:val="22"/>
                </w:rPr>
                <w:t>-0.2</w:t>
              </w:r>
            </w:ins>
            <w:del w:id="699"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17D39BFF" w:rsidR="003E3FBD" w:rsidRPr="00ED4D8D" w:rsidRDefault="003E3FBD" w:rsidP="00A7655B">
            <w:pPr>
              <w:widowControl/>
              <w:autoSpaceDE/>
              <w:autoSpaceDN/>
              <w:adjustRightInd/>
              <w:jc w:val="center"/>
              <w:rPr>
                <w:b/>
                <w:bCs/>
                <w:sz w:val="22"/>
                <w:szCs w:val="22"/>
              </w:rPr>
            </w:pPr>
            <w:ins w:id="700" w:author="ERCOT" w:date="2022-10-31T17:18:00Z">
              <w:r w:rsidRPr="00ED4D8D">
                <w:rPr>
                  <w:sz w:val="22"/>
                  <w:szCs w:val="22"/>
                </w:rPr>
                <w:t>0.1</w:t>
              </w:r>
            </w:ins>
            <w:del w:id="701"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1FB77583" w:rsidR="003E3FBD" w:rsidRPr="00ED4D8D" w:rsidRDefault="003E3FBD" w:rsidP="00A7655B">
            <w:pPr>
              <w:widowControl/>
              <w:autoSpaceDE/>
              <w:autoSpaceDN/>
              <w:adjustRightInd/>
              <w:jc w:val="center"/>
              <w:rPr>
                <w:b/>
                <w:bCs/>
                <w:sz w:val="22"/>
                <w:szCs w:val="22"/>
              </w:rPr>
            </w:pPr>
            <w:ins w:id="702" w:author="ERCOT" w:date="2022-10-31T17:18:00Z">
              <w:r w:rsidRPr="00ED4D8D">
                <w:rPr>
                  <w:sz w:val="22"/>
                  <w:szCs w:val="22"/>
                </w:rPr>
                <w:t>0.1</w:t>
              </w:r>
            </w:ins>
            <w:del w:id="703"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6573805F" w:rsidR="003E3FBD" w:rsidRPr="00ED4D8D" w:rsidRDefault="003E3FBD" w:rsidP="00A7655B">
            <w:pPr>
              <w:widowControl/>
              <w:autoSpaceDE/>
              <w:autoSpaceDN/>
              <w:adjustRightInd/>
              <w:jc w:val="center"/>
              <w:rPr>
                <w:b/>
                <w:bCs/>
                <w:sz w:val="22"/>
                <w:szCs w:val="22"/>
              </w:rPr>
            </w:pPr>
            <w:ins w:id="704" w:author="ERCOT" w:date="2022-10-31T17:18:00Z">
              <w:r w:rsidRPr="00ED4D8D">
                <w:rPr>
                  <w:sz w:val="22"/>
                  <w:szCs w:val="22"/>
                </w:rPr>
                <w:t>0.1</w:t>
              </w:r>
            </w:ins>
            <w:del w:id="705"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6AB1BAD5" w:rsidR="003E3FBD" w:rsidRPr="00ED4D8D" w:rsidRDefault="003E3FBD" w:rsidP="00E05571">
            <w:pPr>
              <w:widowControl/>
              <w:autoSpaceDE/>
              <w:autoSpaceDN/>
              <w:adjustRightInd/>
              <w:jc w:val="center"/>
              <w:rPr>
                <w:b/>
                <w:bCs/>
                <w:sz w:val="22"/>
                <w:szCs w:val="22"/>
              </w:rPr>
            </w:pPr>
            <w:ins w:id="706" w:author="ERCOT" w:date="2022-10-31T17:18:00Z">
              <w:r w:rsidRPr="00ED4D8D">
                <w:rPr>
                  <w:sz w:val="22"/>
                  <w:szCs w:val="22"/>
                </w:rPr>
                <w:t>0.1</w:t>
              </w:r>
            </w:ins>
            <w:del w:id="707" w:author="ERCOT" w:date="2022-10-31T17:18:00Z">
              <w:r w:rsidRPr="00ED4D8D" w:rsidDel="004128A2">
                <w:rPr>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66507904" w:rsidR="003E3FBD" w:rsidRPr="00ED4D8D" w:rsidRDefault="003E3FBD" w:rsidP="00E810E5">
            <w:pPr>
              <w:widowControl/>
              <w:autoSpaceDE/>
              <w:autoSpaceDN/>
              <w:adjustRightInd/>
              <w:jc w:val="center"/>
              <w:rPr>
                <w:b/>
                <w:bCs/>
                <w:sz w:val="22"/>
                <w:szCs w:val="22"/>
              </w:rPr>
            </w:pPr>
            <w:ins w:id="708" w:author="ERCOT" w:date="2022-10-31T17:18:00Z">
              <w:r w:rsidRPr="00ED4D8D">
                <w:rPr>
                  <w:sz w:val="22"/>
                  <w:szCs w:val="22"/>
                </w:rPr>
                <w:t>-0.7</w:t>
              </w:r>
            </w:ins>
            <w:del w:id="709" w:author="ERCOT" w:date="2022-10-31T17:18:00Z">
              <w:r w:rsidRPr="00ED4D8D" w:rsidDel="004128A2">
                <w:rPr>
                  <w:sz w:val="22"/>
                  <w:szCs w:val="22"/>
                </w:rPr>
                <w:delText>-0.5</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764B577D" w:rsidR="003E3FBD" w:rsidRPr="00ED4D8D" w:rsidRDefault="003E3FBD" w:rsidP="0040715F">
            <w:pPr>
              <w:widowControl/>
              <w:autoSpaceDE/>
              <w:autoSpaceDN/>
              <w:adjustRightInd/>
              <w:jc w:val="center"/>
              <w:rPr>
                <w:b/>
                <w:bCs/>
                <w:sz w:val="22"/>
                <w:szCs w:val="22"/>
              </w:rPr>
            </w:pPr>
            <w:ins w:id="710" w:author="ERCOT" w:date="2022-10-31T17:18:00Z">
              <w:r w:rsidRPr="00ED4D8D">
                <w:rPr>
                  <w:sz w:val="22"/>
                  <w:szCs w:val="22"/>
                </w:rPr>
                <w:t>1.9</w:t>
              </w:r>
            </w:ins>
            <w:del w:id="711" w:author="ERCOT" w:date="2022-10-31T17:18:00Z">
              <w:r w:rsidRPr="00ED4D8D" w:rsidDel="004128A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1425FE57" w:rsidR="003E3FBD" w:rsidRPr="00ED4D8D" w:rsidRDefault="003E3FBD" w:rsidP="00CA359D">
            <w:pPr>
              <w:widowControl/>
              <w:autoSpaceDE/>
              <w:autoSpaceDN/>
              <w:adjustRightInd/>
              <w:jc w:val="center"/>
              <w:rPr>
                <w:b/>
                <w:bCs/>
                <w:sz w:val="22"/>
                <w:szCs w:val="22"/>
              </w:rPr>
            </w:pPr>
            <w:ins w:id="712" w:author="ERCOT" w:date="2022-10-31T17:18:00Z">
              <w:r w:rsidRPr="00ED4D8D">
                <w:rPr>
                  <w:sz w:val="22"/>
                  <w:szCs w:val="22"/>
                </w:rPr>
                <w:t>2.4</w:t>
              </w:r>
            </w:ins>
            <w:del w:id="713" w:author="ERCOT" w:date="2022-10-31T17:18:00Z">
              <w:r w:rsidRPr="00ED4D8D" w:rsidDel="004128A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27B218B5" w:rsidR="003E3FBD" w:rsidRPr="00ED4D8D" w:rsidRDefault="003E3FBD" w:rsidP="00B77501">
            <w:pPr>
              <w:widowControl/>
              <w:autoSpaceDE/>
              <w:autoSpaceDN/>
              <w:adjustRightInd/>
              <w:jc w:val="center"/>
              <w:rPr>
                <w:b/>
                <w:bCs/>
                <w:sz w:val="22"/>
                <w:szCs w:val="22"/>
              </w:rPr>
            </w:pPr>
            <w:ins w:id="714" w:author="ERCOT" w:date="2022-10-31T17:18:00Z">
              <w:r w:rsidRPr="00ED4D8D">
                <w:rPr>
                  <w:sz w:val="22"/>
                  <w:szCs w:val="22"/>
                </w:rPr>
                <w:t>1.5</w:t>
              </w:r>
            </w:ins>
            <w:del w:id="715" w:author="ERCOT" w:date="2022-10-31T17:18:00Z">
              <w:r w:rsidRPr="00ED4D8D" w:rsidDel="004128A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70B404DF" w:rsidR="003E3FBD" w:rsidRPr="00ED4D8D" w:rsidRDefault="003E3FBD" w:rsidP="00B77501">
            <w:pPr>
              <w:widowControl/>
              <w:autoSpaceDE/>
              <w:autoSpaceDN/>
              <w:adjustRightInd/>
              <w:jc w:val="center"/>
              <w:rPr>
                <w:b/>
                <w:bCs/>
                <w:sz w:val="22"/>
                <w:szCs w:val="22"/>
              </w:rPr>
            </w:pPr>
            <w:ins w:id="716" w:author="ERCOT" w:date="2022-10-31T17:18:00Z">
              <w:r w:rsidRPr="00ED4D8D">
                <w:rPr>
                  <w:sz w:val="22"/>
                  <w:szCs w:val="22"/>
                </w:rPr>
                <w:t>1.0</w:t>
              </w:r>
            </w:ins>
            <w:del w:id="717"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3B1FC0C5" w:rsidR="003E3FBD" w:rsidRPr="00ED4D8D" w:rsidRDefault="003E3FBD" w:rsidP="00B77501">
            <w:pPr>
              <w:widowControl/>
              <w:autoSpaceDE/>
              <w:autoSpaceDN/>
              <w:adjustRightInd/>
              <w:jc w:val="center"/>
              <w:rPr>
                <w:b/>
                <w:bCs/>
                <w:sz w:val="22"/>
                <w:szCs w:val="22"/>
              </w:rPr>
            </w:pPr>
            <w:ins w:id="718" w:author="ERCOT" w:date="2022-10-31T17:18:00Z">
              <w:r w:rsidRPr="00ED4D8D">
                <w:rPr>
                  <w:sz w:val="22"/>
                  <w:szCs w:val="22"/>
                </w:rPr>
                <w:t>1.4</w:t>
              </w:r>
            </w:ins>
            <w:del w:id="719" w:author="ERCOT" w:date="2022-10-31T17:18:00Z">
              <w:r w:rsidRPr="00ED4D8D" w:rsidDel="004128A2">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5CE77161" w:rsidR="003E3FBD" w:rsidRPr="00ED4D8D" w:rsidRDefault="003E3FBD" w:rsidP="00B77501">
            <w:pPr>
              <w:widowControl/>
              <w:autoSpaceDE/>
              <w:autoSpaceDN/>
              <w:adjustRightInd/>
              <w:jc w:val="center"/>
              <w:rPr>
                <w:b/>
                <w:bCs/>
                <w:sz w:val="22"/>
                <w:szCs w:val="22"/>
              </w:rPr>
            </w:pPr>
            <w:ins w:id="720" w:author="ERCOT" w:date="2022-10-31T17:18:00Z">
              <w:r w:rsidRPr="00ED4D8D">
                <w:rPr>
                  <w:sz w:val="22"/>
                  <w:szCs w:val="22"/>
                </w:rPr>
                <w:t>2.0</w:t>
              </w:r>
            </w:ins>
            <w:del w:id="721" w:author="ERCOT" w:date="2022-10-31T17:18:00Z">
              <w:r w:rsidRPr="00ED4D8D" w:rsidDel="004128A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25B3CB9A" w:rsidR="003E3FBD" w:rsidRPr="00ED4D8D" w:rsidRDefault="003E3FBD" w:rsidP="00B77501">
            <w:pPr>
              <w:widowControl/>
              <w:autoSpaceDE/>
              <w:autoSpaceDN/>
              <w:adjustRightInd/>
              <w:jc w:val="center"/>
              <w:rPr>
                <w:b/>
                <w:bCs/>
                <w:sz w:val="22"/>
                <w:szCs w:val="22"/>
              </w:rPr>
            </w:pPr>
            <w:ins w:id="722" w:author="ERCOT" w:date="2022-10-31T17:18:00Z">
              <w:r w:rsidRPr="00ED4D8D">
                <w:rPr>
                  <w:sz w:val="22"/>
                  <w:szCs w:val="22"/>
                </w:rPr>
                <w:t>2.2</w:t>
              </w:r>
            </w:ins>
            <w:del w:id="723" w:author="ERCOT" w:date="2022-10-31T17:18:00Z">
              <w:r w:rsidRPr="00ED4D8D" w:rsidDel="004128A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1433BD73" w:rsidR="003E3FBD" w:rsidRPr="00ED4D8D" w:rsidRDefault="003E3FBD" w:rsidP="00B77501">
            <w:pPr>
              <w:widowControl/>
              <w:autoSpaceDE/>
              <w:autoSpaceDN/>
              <w:adjustRightInd/>
              <w:jc w:val="center"/>
              <w:rPr>
                <w:b/>
                <w:bCs/>
                <w:sz w:val="22"/>
                <w:szCs w:val="22"/>
              </w:rPr>
            </w:pPr>
            <w:ins w:id="724" w:author="ERCOT" w:date="2022-10-31T17:18:00Z">
              <w:r w:rsidRPr="00ED4D8D">
                <w:rPr>
                  <w:sz w:val="22"/>
                  <w:szCs w:val="22"/>
                </w:rPr>
                <w:t>2.2</w:t>
              </w:r>
            </w:ins>
            <w:del w:id="725" w:author="ERCOT" w:date="2022-10-31T17:18:00Z">
              <w:r w:rsidRPr="00ED4D8D" w:rsidDel="004128A2">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7B6766F3" w:rsidR="003E3FBD" w:rsidRPr="00ED4D8D" w:rsidRDefault="003E3FBD" w:rsidP="00B77501">
            <w:pPr>
              <w:widowControl/>
              <w:autoSpaceDE/>
              <w:autoSpaceDN/>
              <w:adjustRightInd/>
              <w:jc w:val="center"/>
              <w:rPr>
                <w:b/>
                <w:bCs/>
                <w:sz w:val="22"/>
                <w:szCs w:val="22"/>
              </w:rPr>
            </w:pPr>
            <w:ins w:id="726" w:author="ERCOT" w:date="2022-10-31T17:18:00Z">
              <w:r w:rsidRPr="00ED4D8D">
                <w:rPr>
                  <w:sz w:val="22"/>
                  <w:szCs w:val="22"/>
                </w:rPr>
                <w:t>2.6</w:t>
              </w:r>
            </w:ins>
            <w:del w:id="727" w:author="ERCOT" w:date="2022-10-31T17:18:00Z">
              <w:r w:rsidRPr="00ED4D8D" w:rsidDel="004128A2">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270F4FA3" w:rsidR="003E3FBD" w:rsidRPr="00ED4D8D" w:rsidRDefault="003E3FBD" w:rsidP="00B77501">
            <w:pPr>
              <w:widowControl/>
              <w:autoSpaceDE/>
              <w:autoSpaceDN/>
              <w:adjustRightInd/>
              <w:jc w:val="center"/>
              <w:rPr>
                <w:b/>
                <w:bCs/>
                <w:sz w:val="22"/>
                <w:szCs w:val="22"/>
              </w:rPr>
            </w:pPr>
            <w:ins w:id="728" w:author="ERCOT" w:date="2022-10-31T17:18:00Z">
              <w:r w:rsidRPr="00ED4D8D">
                <w:rPr>
                  <w:sz w:val="22"/>
                  <w:szCs w:val="22"/>
                </w:rPr>
                <w:t>3.6</w:t>
              </w:r>
            </w:ins>
            <w:del w:id="729" w:author="ERCOT" w:date="2022-10-31T17:18:00Z">
              <w:r w:rsidRPr="00ED4D8D" w:rsidDel="004128A2">
                <w:rPr>
                  <w:sz w:val="22"/>
                  <w:szCs w:val="22"/>
                </w:rPr>
                <w:delText>2.0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68B565AE" w:rsidR="003E3FBD" w:rsidRPr="00ED4D8D" w:rsidRDefault="003E3FBD" w:rsidP="00B77501">
            <w:pPr>
              <w:widowControl/>
              <w:autoSpaceDE/>
              <w:autoSpaceDN/>
              <w:adjustRightInd/>
              <w:jc w:val="center"/>
              <w:rPr>
                <w:b/>
                <w:bCs/>
                <w:sz w:val="22"/>
                <w:szCs w:val="22"/>
              </w:rPr>
            </w:pPr>
            <w:ins w:id="730" w:author="ERCOT" w:date="2022-10-31T17:18:00Z">
              <w:r w:rsidRPr="00ED4D8D">
                <w:rPr>
                  <w:sz w:val="22"/>
                  <w:szCs w:val="22"/>
                </w:rPr>
                <w:t>4.7</w:t>
              </w:r>
            </w:ins>
            <w:del w:id="731" w:author="ERCOT" w:date="2022-10-31T17:18:00Z">
              <w:r w:rsidRPr="00ED4D8D" w:rsidDel="004128A2">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3EAB6FE2" w:rsidR="003E3FBD" w:rsidRPr="00ED4D8D" w:rsidRDefault="003E3FBD" w:rsidP="00B77501">
            <w:pPr>
              <w:widowControl/>
              <w:autoSpaceDE/>
              <w:autoSpaceDN/>
              <w:adjustRightInd/>
              <w:jc w:val="center"/>
              <w:rPr>
                <w:b/>
                <w:bCs/>
                <w:sz w:val="22"/>
                <w:szCs w:val="22"/>
              </w:rPr>
            </w:pPr>
            <w:ins w:id="732" w:author="ERCOT" w:date="2022-10-31T17:18:00Z">
              <w:r w:rsidRPr="00ED4D8D">
                <w:rPr>
                  <w:sz w:val="22"/>
                  <w:szCs w:val="22"/>
                </w:rPr>
                <w:t>4.4</w:t>
              </w:r>
            </w:ins>
            <w:del w:id="733" w:author="ERCOT" w:date="2022-10-31T17:18:00Z">
              <w:r w:rsidRPr="00ED4D8D" w:rsidDel="004128A2">
                <w:rPr>
                  <w:sz w:val="22"/>
                  <w:szCs w:val="22"/>
                </w:rPr>
                <w:delText>5.1</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00AFB36D" w:rsidR="003E3FBD" w:rsidRPr="00ED4D8D" w:rsidRDefault="003E3FBD" w:rsidP="00B77501">
            <w:pPr>
              <w:widowControl/>
              <w:autoSpaceDE/>
              <w:autoSpaceDN/>
              <w:adjustRightInd/>
              <w:jc w:val="center"/>
              <w:rPr>
                <w:b/>
                <w:bCs/>
                <w:sz w:val="22"/>
                <w:szCs w:val="22"/>
              </w:rPr>
            </w:pPr>
            <w:ins w:id="734" w:author="ERCOT" w:date="2022-10-31T17:18:00Z">
              <w:r w:rsidRPr="00ED4D8D">
                <w:rPr>
                  <w:sz w:val="22"/>
                  <w:szCs w:val="22"/>
                </w:rPr>
                <w:t>4.1</w:t>
              </w:r>
            </w:ins>
            <w:del w:id="735" w:author="ERCOT" w:date="2022-10-31T17:18:00Z">
              <w:r w:rsidRPr="00ED4D8D" w:rsidDel="004128A2">
                <w:rPr>
                  <w:sz w:val="22"/>
                  <w:szCs w:val="22"/>
                </w:rPr>
                <w:delText>4.5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10FB66DD" w:rsidR="003E3FBD" w:rsidRPr="00ED4D8D" w:rsidRDefault="003E3FBD" w:rsidP="00B77501">
            <w:pPr>
              <w:widowControl/>
              <w:autoSpaceDE/>
              <w:autoSpaceDN/>
              <w:adjustRightInd/>
              <w:jc w:val="center"/>
              <w:rPr>
                <w:b/>
                <w:bCs/>
                <w:sz w:val="22"/>
                <w:szCs w:val="22"/>
              </w:rPr>
            </w:pPr>
            <w:ins w:id="736" w:author="ERCOT" w:date="2022-10-31T17:18:00Z">
              <w:r w:rsidRPr="00ED4D8D">
                <w:rPr>
                  <w:sz w:val="22"/>
                  <w:szCs w:val="22"/>
                </w:rPr>
                <w:t>2.9</w:t>
              </w:r>
            </w:ins>
            <w:del w:id="737" w:author="ERCOT" w:date="2022-10-31T17:18:00Z">
              <w:r w:rsidRPr="00ED4D8D" w:rsidDel="004128A2">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54602CA9" w:rsidR="003E3FBD" w:rsidRPr="00ED4D8D" w:rsidRDefault="003E3FBD" w:rsidP="00B77501">
            <w:pPr>
              <w:widowControl/>
              <w:autoSpaceDE/>
              <w:autoSpaceDN/>
              <w:adjustRightInd/>
              <w:jc w:val="center"/>
              <w:rPr>
                <w:b/>
                <w:bCs/>
                <w:sz w:val="22"/>
                <w:szCs w:val="22"/>
              </w:rPr>
            </w:pPr>
            <w:ins w:id="738" w:author="ERCOT" w:date="2022-10-31T17:18:00Z">
              <w:r w:rsidRPr="00ED4D8D">
                <w:rPr>
                  <w:sz w:val="22"/>
                  <w:szCs w:val="22"/>
                </w:rPr>
                <w:t>3.1</w:t>
              </w:r>
            </w:ins>
            <w:del w:id="739" w:author="ERCOT" w:date="2022-10-31T17:18:00Z">
              <w:r w:rsidRPr="00ED4D8D" w:rsidDel="004128A2">
                <w:rPr>
                  <w:sz w:val="22"/>
                  <w:szCs w:val="22"/>
                </w:rPr>
                <w:delText>1.9</w:delText>
              </w:r>
            </w:del>
          </w:p>
        </w:tc>
      </w:tr>
      <w:tr w:rsidR="003E3FBD" w:rsidRPr="00CC576E" w14:paraId="6038C8F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3E3FBD" w:rsidRPr="000357D1" w:rsidRDefault="003E3FBD" w:rsidP="003E3FBD">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3AAB85E9" w:rsidR="003E3FBD" w:rsidRPr="00ED4D8D" w:rsidRDefault="003E3FBD" w:rsidP="003E3FBD">
            <w:pPr>
              <w:widowControl/>
              <w:autoSpaceDE/>
              <w:autoSpaceDN/>
              <w:adjustRightInd/>
              <w:jc w:val="center"/>
              <w:rPr>
                <w:b/>
                <w:bCs/>
                <w:sz w:val="22"/>
                <w:szCs w:val="22"/>
              </w:rPr>
            </w:pPr>
            <w:ins w:id="740" w:author="ERCOT" w:date="2022-10-31T17:18:00Z">
              <w:r w:rsidRPr="00ED4D8D">
                <w:rPr>
                  <w:sz w:val="22"/>
                  <w:szCs w:val="22"/>
                </w:rPr>
                <w:t>1.1</w:t>
              </w:r>
            </w:ins>
            <w:del w:id="741" w:author="ERCOT" w:date="2022-10-31T17:18:00Z">
              <w:r w:rsidRPr="00ED4D8D" w:rsidDel="004128A2">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013FB2C6" w:rsidR="003E3FBD" w:rsidRPr="00ED4D8D" w:rsidRDefault="003E3FBD" w:rsidP="003E3FBD">
            <w:pPr>
              <w:widowControl/>
              <w:autoSpaceDE/>
              <w:autoSpaceDN/>
              <w:adjustRightInd/>
              <w:jc w:val="center"/>
              <w:rPr>
                <w:b/>
                <w:bCs/>
                <w:sz w:val="22"/>
                <w:szCs w:val="22"/>
              </w:rPr>
            </w:pPr>
            <w:ins w:id="742" w:author="ERCOT" w:date="2022-10-31T17:18:00Z">
              <w:r w:rsidRPr="00ED4D8D">
                <w:rPr>
                  <w:sz w:val="22"/>
                  <w:szCs w:val="22"/>
                </w:rPr>
                <w:t>0.0</w:t>
              </w:r>
            </w:ins>
            <w:del w:id="743"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10A647E0" w:rsidR="003E3FBD" w:rsidRPr="00ED4D8D" w:rsidRDefault="003E3FBD" w:rsidP="003E3FBD">
            <w:pPr>
              <w:widowControl/>
              <w:autoSpaceDE/>
              <w:autoSpaceDN/>
              <w:adjustRightInd/>
              <w:jc w:val="center"/>
              <w:rPr>
                <w:b/>
                <w:bCs/>
                <w:sz w:val="22"/>
                <w:szCs w:val="22"/>
              </w:rPr>
            </w:pPr>
            <w:ins w:id="744" w:author="ERCOT" w:date="2022-10-31T17:18:00Z">
              <w:r w:rsidRPr="00ED4D8D">
                <w:rPr>
                  <w:sz w:val="22"/>
                  <w:szCs w:val="22"/>
                </w:rPr>
                <w:t>-0.3</w:t>
              </w:r>
            </w:ins>
            <w:del w:id="745"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27674DCF" w:rsidR="003E3FBD" w:rsidRPr="00ED4D8D" w:rsidRDefault="003E3FBD" w:rsidP="009A029A">
            <w:pPr>
              <w:widowControl/>
              <w:autoSpaceDE/>
              <w:autoSpaceDN/>
              <w:adjustRightInd/>
              <w:jc w:val="center"/>
              <w:rPr>
                <w:b/>
                <w:bCs/>
                <w:sz w:val="22"/>
                <w:szCs w:val="22"/>
              </w:rPr>
            </w:pPr>
            <w:ins w:id="746" w:author="ERCOT" w:date="2022-10-31T17:18:00Z">
              <w:r w:rsidRPr="00ED4D8D">
                <w:rPr>
                  <w:sz w:val="22"/>
                  <w:szCs w:val="22"/>
                </w:rPr>
                <w:t>-0.1</w:t>
              </w:r>
            </w:ins>
            <w:del w:id="747"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207212D2" w:rsidR="003E3FBD" w:rsidRPr="00ED4D8D" w:rsidRDefault="003E3FBD" w:rsidP="00A7655B">
            <w:pPr>
              <w:widowControl/>
              <w:autoSpaceDE/>
              <w:autoSpaceDN/>
              <w:adjustRightInd/>
              <w:jc w:val="center"/>
              <w:rPr>
                <w:b/>
                <w:bCs/>
                <w:sz w:val="22"/>
                <w:szCs w:val="22"/>
              </w:rPr>
            </w:pPr>
            <w:ins w:id="748" w:author="ERCOT" w:date="2022-10-31T17:18:00Z">
              <w:r w:rsidRPr="00ED4D8D">
                <w:rPr>
                  <w:sz w:val="22"/>
                  <w:szCs w:val="22"/>
                </w:rPr>
                <w:t>-0.2</w:t>
              </w:r>
            </w:ins>
            <w:del w:id="749"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2A26B2B6" w:rsidR="003E3FBD" w:rsidRPr="00ED4D8D" w:rsidRDefault="003E3FBD" w:rsidP="00A7655B">
            <w:pPr>
              <w:widowControl/>
              <w:autoSpaceDE/>
              <w:autoSpaceDN/>
              <w:adjustRightInd/>
              <w:jc w:val="center"/>
              <w:rPr>
                <w:b/>
                <w:bCs/>
                <w:sz w:val="22"/>
                <w:szCs w:val="22"/>
              </w:rPr>
            </w:pPr>
            <w:ins w:id="750" w:author="ERCOT" w:date="2022-10-31T17:18:00Z">
              <w:r w:rsidRPr="00ED4D8D">
                <w:rPr>
                  <w:sz w:val="22"/>
                  <w:szCs w:val="22"/>
                </w:rPr>
                <w:t>-0.4</w:t>
              </w:r>
            </w:ins>
            <w:del w:id="751"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5FFD694B" w:rsidR="003E3FBD" w:rsidRPr="00ED4D8D" w:rsidRDefault="003E3FBD" w:rsidP="00A7655B">
            <w:pPr>
              <w:widowControl/>
              <w:autoSpaceDE/>
              <w:autoSpaceDN/>
              <w:adjustRightInd/>
              <w:jc w:val="center"/>
              <w:rPr>
                <w:b/>
                <w:bCs/>
                <w:sz w:val="22"/>
                <w:szCs w:val="22"/>
              </w:rPr>
            </w:pPr>
            <w:ins w:id="752" w:author="ERCOT" w:date="2022-10-31T17:18:00Z">
              <w:r w:rsidRPr="00ED4D8D">
                <w:rPr>
                  <w:sz w:val="22"/>
                  <w:szCs w:val="22"/>
                </w:rPr>
                <w:t>-0.1</w:t>
              </w:r>
            </w:ins>
            <w:del w:id="753"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54A527E9" w:rsidR="003E3FBD" w:rsidRPr="00ED4D8D" w:rsidRDefault="003E3FBD" w:rsidP="00E05571">
            <w:pPr>
              <w:widowControl/>
              <w:autoSpaceDE/>
              <w:autoSpaceDN/>
              <w:adjustRightInd/>
              <w:jc w:val="center"/>
              <w:rPr>
                <w:b/>
                <w:bCs/>
                <w:sz w:val="22"/>
                <w:szCs w:val="22"/>
              </w:rPr>
            </w:pPr>
            <w:ins w:id="754" w:author="ERCOT" w:date="2022-10-31T17:18:00Z">
              <w:r w:rsidRPr="00ED4D8D">
                <w:rPr>
                  <w:sz w:val="22"/>
                  <w:szCs w:val="22"/>
                </w:rPr>
                <w:t>-0.2</w:t>
              </w:r>
            </w:ins>
            <w:del w:id="755" w:author="ERCOT" w:date="2022-10-31T17:18:00Z">
              <w:r w:rsidRPr="00ED4D8D" w:rsidDel="004128A2">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0EC05CF5" w:rsidR="003E3FBD" w:rsidRPr="00ED4D8D" w:rsidRDefault="003E3FBD" w:rsidP="00E810E5">
            <w:pPr>
              <w:widowControl/>
              <w:autoSpaceDE/>
              <w:autoSpaceDN/>
              <w:adjustRightInd/>
              <w:jc w:val="center"/>
              <w:rPr>
                <w:b/>
                <w:bCs/>
                <w:sz w:val="22"/>
                <w:szCs w:val="22"/>
              </w:rPr>
            </w:pPr>
            <w:ins w:id="756" w:author="ERCOT" w:date="2022-10-31T17:18:00Z">
              <w:r w:rsidRPr="00ED4D8D">
                <w:rPr>
                  <w:sz w:val="22"/>
                  <w:szCs w:val="22"/>
                </w:rPr>
                <w:t>0.2</w:t>
              </w:r>
            </w:ins>
            <w:del w:id="757" w:author="ERCOT" w:date="2022-10-31T17:18:00Z">
              <w:r w:rsidRPr="00ED4D8D" w:rsidDel="004128A2">
                <w:rPr>
                  <w:sz w:val="22"/>
                  <w:szCs w:val="22"/>
                </w:rPr>
                <w:delText>-0.1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0CE2F3F5" w:rsidR="003E3FBD" w:rsidRPr="00ED4D8D" w:rsidRDefault="003E3FBD" w:rsidP="0040715F">
            <w:pPr>
              <w:widowControl/>
              <w:autoSpaceDE/>
              <w:autoSpaceDN/>
              <w:adjustRightInd/>
              <w:jc w:val="center"/>
              <w:rPr>
                <w:b/>
                <w:bCs/>
                <w:sz w:val="22"/>
                <w:szCs w:val="22"/>
              </w:rPr>
            </w:pPr>
            <w:ins w:id="758" w:author="ERCOT" w:date="2022-10-31T17:18:00Z">
              <w:r w:rsidRPr="00ED4D8D">
                <w:rPr>
                  <w:sz w:val="22"/>
                  <w:szCs w:val="22"/>
                </w:rPr>
                <w:t>2.5</w:t>
              </w:r>
            </w:ins>
            <w:del w:id="759" w:author="ERCOT" w:date="2022-10-31T17:18:00Z">
              <w:r w:rsidRPr="00ED4D8D" w:rsidDel="004128A2">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49FC3224" w:rsidR="003E3FBD" w:rsidRPr="00ED4D8D" w:rsidRDefault="003E3FBD" w:rsidP="00CA359D">
            <w:pPr>
              <w:widowControl/>
              <w:autoSpaceDE/>
              <w:autoSpaceDN/>
              <w:adjustRightInd/>
              <w:jc w:val="center"/>
              <w:rPr>
                <w:b/>
                <w:bCs/>
                <w:sz w:val="22"/>
                <w:szCs w:val="22"/>
              </w:rPr>
            </w:pPr>
            <w:ins w:id="760" w:author="ERCOT" w:date="2022-10-31T17:18:00Z">
              <w:r w:rsidRPr="00ED4D8D">
                <w:rPr>
                  <w:sz w:val="22"/>
                  <w:szCs w:val="22"/>
                </w:rPr>
                <w:t>2.5</w:t>
              </w:r>
            </w:ins>
            <w:del w:id="761" w:author="ERCOT" w:date="2022-10-31T17:18:00Z">
              <w:r w:rsidRPr="00ED4D8D" w:rsidDel="004128A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3BBE135F" w:rsidR="003E3FBD" w:rsidRPr="00ED4D8D" w:rsidRDefault="003E3FBD" w:rsidP="00B77501">
            <w:pPr>
              <w:widowControl/>
              <w:autoSpaceDE/>
              <w:autoSpaceDN/>
              <w:adjustRightInd/>
              <w:jc w:val="center"/>
              <w:rPr>
                <w:b/>
                <w:bCs/>
                <w:sz w:val="22"/>
                <w:szCs w:val="22"/>
              </w:rPr>
            </w:pPr>
            <w:ins w:id="762" w:author="ERCOT" w:date="2022-10-31T17:18:00Z">
              <w:r w:rsidRPr="00ED4D8D">
                <w:rPr>
                  <w:sz w:val="22"/>
                  <w:szCs w:val="22"/>
                </w:rPr>
                <w:t>1.4</w:t>
              </w:r>
            </w:ins>
            <w:del w:id="763" w:author="ERCOT" w:date="2022-10-31T17:18:00Z">
              <w:r w:rsidRPr="00ED4D8D" w:rsidDel="004128A2">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62063C8A" w:rsidR="003E3FBD" w:rsidRPr="00ED4D8D" w:rsidRDefault="003E3FBD" w:rsidP="00B77501">
            <w:pPr>
              <w:widowControl/>
              <w:autoSpaceDE/>
              <w:autoSpaceDN/>
              <w:adjustRightInd/>
              <w:jc w:val="center"/>
              <w:rPr>
                <w:b/>
                <w:bCs/>
                <w:sz w:val="22"/>
                <w:szCs w:val="22"/>
              </w:rPr>
            </w:pPr>
            <w:ins w:id="764" w:author="ERCOT" w:date="2022-10-31T17:18:00Z">
              <w:r w:rsidRPr="00ED4D8D">
                <w:rPr>
                  <w:sz w:val="22"/>
                  <w:szCs w:val="22"/>
                </w:rPr>
                <w:t>0.6</w:t>
              </w:r>
            </w:ins>
            <w:del w:id="765"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473EF63F" w:rsidR="003E3FBD" w:rsidRPr="00ED4D8D" w:rsidRDefault="003E3FBD" w:rsidP="00B77501">
            <w:pPr>
              <w:widowControl/>
              <w:autoSpaceDE/>
              <w:autoSpaceDN/>
              <w:adjustRightInd/>
              <w:jc w:val="center"/>
              <w:rPr>
                <w:b/>
                <w:bCs/>
                <w:sz w:val="22"/>
                <w:szCs w:val="22"/>
              </w:rPr>
            </w:pPr>
            <w:ins w:id="766" w:author="ERCOT" w:date="2022-10-31T17:18:00Z">
              <w:r w:rsidRPr="00ED4D8D">
                <w:rPr>
                  <w:sz w:val="22"/>
                  <w:szCs w:val="22"/>
                </w:rPr>
                <w:t>1.1</w:t>
              </w:r>
            </w:ins>
            <w:del w:id="767" w:author="ERCOT" w:date="2022-10-31T17:18:00Z">
              <w:r w:rsidRPr="00ED4D8D" w:rsidDel="004128A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390B2511" w:rsidR="003E3FBD" w:rsidRPr="00ED4D8D" w:rsidRDefault="003E3FBD" w:rsidP="00B77501">
            <w:pPr>
              <w:widowControl/>
              <w:autoSpaceDE/>
              <w:autoSpaceDN/>
              <w:adjustRightInd/>
              <w:jc w:val="center"/>
              <w:rPr>
                <w:b/>
                <w:bCs/>
                <w:sz w:val="22"/>
                <w:szCs w:val="22"/>
              </w:rPr>
            </w:pPr>
            <w:ins w:id="768" w:author="ERCOT" w:date="2022-10-31T17:18:00Z">
              <w:r w:rsidRPr="00ED4D8D">
                <w:rPr>
                  <w:sz w:val="22"/>
                  <w:szCs w:val="22"/>
                </w:rPr>
                <w:t>1.8</w:t>
              </w:r>
            </w:ins>
            <w:del w:id="769" w:author="ERCOT" w:date="2022-10-31T17:18:00Z">
              <w:r w:rsidRPr="00ED4D8D" w:rsidDel="004128A2">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592DB6DD" w:rsidR="003E3FBD" w:rsidRPr="00ED4D8D" w:rsidRDefault="003E3FBD" w:rsidP="00B77501">
            <w:pPr>
              <w:widowControl/>
              <w:autoSpaceDE/>
              <w:autoSpaceDN/>
              <w:adjustRightInd/>
              <w:jc w:val="center"/>
              <w:rPr>
                <w:b/>
                <w:bCs/>
                <w:sz w:val="22"/>
                <w:szCs w:val="22"/>
              </w:rPr>
            </w:pPr>
            <w:ins w:id="770" w:author="ERCOT" w:date="2022-10-31T17:18:00Z">
              <w:r w:rsidRPr="00ED4D8D">
                <w:rPr>
                  <w:sz w:val="22"/>
                  <w:szCs w:val="22"/>
                </w:rPr>
                <w:t>2.3</w:t>
              </w:r>
            </w:ins>
            <w:del w:id="771" w:author="ERCOT" w:date="2022-10-31T17:18:00Z">
              <w:r w:rsidRPr="00ED4D8D" w:rsidDel="004128A2">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5DA2869A" w:rsidR="003E3FBD" w:rsidRPr="00ED4D8D" w:rsidRDefault="003E3FBD" w:rsidP="00B77501">
            <w:pPr>
              <w:widowControl/>
              <w:autoSpaceDE/>
              <w:autoSpaceDN/>
              <w:adjustRightInd/>
              <w:jc w:val="center"/>
              <w:rPr>
                <w:b/>
                <w:bCs/>
                <w:sz w:val="22"/>
                <w:szCs w:val="22"/>
              </w:rPr>
            </w:pPr>
            <w:ins w:id="772" w:author="ERCOT" w:date="2022-10-31T17:18:00Z">
              <w:r w:rsidRPr="00ED4D8D">
                <w:rPr>
                  <w:sz w:val="22"/>
                  <w:szCs w:val="22"/>
                </w:rPr>
                <w:t>2.8</w:t>
              </w:r>
            </w:ins>
            <w:del w:id="773" w:author="ERCOT" w:date="2022-10-31T17:18:00Z">
              <w:r w:rsidRPr="00ED4D8D" w:rsidDel="004128A2">
                <w:rPr>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4C89CAAB" w:rsidR="003E3FBD" w:rsidRPr="00ED4D8D" w:rsidRDefault="003E3FBD" w:rsidP="00B77501">
            <w:pPr>
              <w:widowControl/>
              <w:autoSpaceDE/>
              <w:autoSpaceDN/>
              <w:adjustRightInd/>
              <w:jc w:val="center"/>
              <w:rPr>
                <w:b/>
                <w:bCs/>
                <w:sz w:val="22"/>
                <w:szCs w:val="22"/>
              </w:rPr>
            </w:pPr>
            <w:ins w:id="774" w:author="ERCOT" w:date="2022-10-31T17:18:00Z">
              <w:r w:rsidRPr="00ED4D8D">
                <w:rPr>
                  <w:sz w:val="22"/>
                  <w:szCs w:val="22"/>
                </w:rPr>
                <w:t>3.1</w:t>
              </w:r>
            </w:ins>
            <w:del w:id="775" w:author="ERCOT" w:date="2022-10-31T17:18:00Z">
              <w:r w:rsidRPr="00ED4D8D" w:rsidDel="004128A2">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3622C1A9" w:rsidR="003E3FBD" w:rsidRPr="00ED4D8D" w:rsidRDefault="003E3FBD" w:rsidP="00B77501">
            <w:pPr>
              <w:widowControl/>
              <w:autoSpaceDE/>
              <w:autoSpaceDN/>
              <w:adjustRightInd/>
              <w:jc w:val="center"/>
              <w:rPr>
                <w:b/>
                <w:bCs/>
                <w:sz w:val="22"/>
                <w:szCs w:val="22"/>
              </w:rPr>
            </w:pPr>
            <w:ins w:id="776" w:author="ERCOT" w:date="2022-10-31T17:18:00Z">
              <w:r w:rsidRPr="00ED4D8D">
                <w:rPr>
                  <w:sz w:val="22"/>
                  <w:szCs w:val="22"/>
                </w:rPr>
                <w:t>3.1</w:t>
              </w:r>
            </w:ins>
            <w:del w:id="777" w:author="ERCOT" w:date="2022-10-31T17:18:00Z">
              <w:r w:rsidRPr="00ED4D8D" w:rsidDel="004128A2">
                <w:rPr>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4B62F1BA" w:rsidR="003E3FBD" w:rsidRPr="00ED4D8D" w:rsidRDefault="003E3FBD" w:rsidP="00B77501">
            <w:pPr>
              <w:widowControl/>
              <w:autoSpaceDE/>
              <w:autoSpaceDN/>
              <w:adjustRightInd/>
              <w:jc w:val="center"/>
              <w:rPr>
                <w:b/>
                <w:bCs/>
                <w:sz w:val="22"/>
                <w:szCs w:val="22"/>
              </w:rPr>
            </w:pPr>
            <w:ins w:id="778" w:author="ERCOT" w:date="2022-10-31T17:18:00Z">
              <w:r w:rsidRPr="00ED4D8D">
                <w:rPr>
                  <w:sz w:val="22"/>
                  <w:szCs w:val="22"/>
                </w:rPr>
                <w:t>3.6</w:t>
              </w:r>
            </w:ins>
            <w:del w:id="779" w:author="ERCOT" w:date="2022-10-31T17:18:00Z">
              <w:r w:rsidRPr="00ED4D8D" w:rsidDel="004128A2">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1124EE5F" w:rsidR="003E3FBD" w:rsidRPr="00ED4D8D" w:rsidRDefault="003E3FBD" w:rsidP="00B77501">
            <w:pPr>
              <w:widowControl/>
              <w:autoSpaceDE/>
              <w:autoSpaceDN/>
              <w:adjustRightInd/>
              <w:jc w:val="center"/>
              <w:rPr>
                <w:b/>
                <w:bCs/>
                <w:sz w:val="22"/>
                <w:szCs w:val="22"/>
              </w:rPr>
            </w:pPr>
            <w:ins w:id="780" w:author="ERCOT" w:date="2022-10-31T17:18:00Z">
              <w:r w:rsidRPr="00ED4D8D">
                <w:rPr>
                  <w:sz w:val="22"/>
                  <w:szCs w:val="22"/>
                </w:rPr>
                <w:t>4.8</w:t>
              </w:r>
            </w:ins>
            <w:del w:id="781" w:author="ERCOT" w:date="2022-10-31T17:18:00Z">
              <w:r w:rsidRPr="00ED4D8D" w:rsidDel="004128A2">
                <w:rPr>
                  <w:sz w:val="22"/>
                  <w:szCs w:val="22"/>
                </w:rPr>
                <w:delText>6.3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3E1C38BD" w:rsidR="003E3FBD" w:rsidRPr="00ED4D8D" w:rsidRDefault="003E3FBD" w:rsidP="00B77501">
            <w:pPr>
              <w:widowControl/>
              <w:autoSpaceDE/>
              <w:autoSpaceDN/>
              <w:adjustRightInd/>
              <w:jc w:val="center"/>
              <w:rPr>
                <w:b/>
                <w:bCs/>
                <w:sz w:val="22"/>
                <w:szCs w:val="22"/>
              </w:rPr>
            </w:pPr>
            <w:ins w:id="782" w:author="ERCOT" w:date="2022-10-31T17:18:00Z">
              <w:r w:rsidRPr="00ED4D8D">
                <w:rPr>
                  <w:sz w:val="22"/>
                  <w:szCs w:val="22"/>
                </w:rPr>
                <w:t>5.5</w:t>
              </w:r>
            </w:ins>
            <w:del w:id="783" w:author="ERCOT" w:date="2022-10-31T17:18:00Z">
              <w:r w:rsidRPr="00ED4D8D" w:rsidDel="004128A2">
                <w:rPr>
                  <w:sz w:val="22"/>
                  <w:szCs w:val="22"/>
                </w:rPr>
                <w:delText>5.7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779B6E7A" w:rsidR="003E3FBD" w:rsidRPr="00ED4D8D" w:rsidRDefault="003E3FBD" w:rsidP="00B77501">
            <w:pPr>
              <w:widowControl/>
              <w:autoSpaceDE/>
              <w:autoSpaceDN/>
              <w:adjustRightInd/>
              <w:jc w:val="center"/>
              <w:rPr>
                <w:b/>
                <w:bCs/>
                <w:sz w:val="22"/>
                <w:szCs w:val="22"/>
              </w:rPr>
            </w:pPr>
            <w:ins w:id="784" w:author="ERCOT" w:date="2022-10-31T17:18:00Z">
              <w:r w:rsidRPr="00ED4D8D">
                <w:rPr>
                  <w:sz w:val="22"/>
                  <w:szCs w:val="22"/>
                </w:rPr>
                <w:t>3.3</w:t>
              </w:r>
            </w:ins>
            <w:del w:id="785" w:author="ERCOT" w:date="2022-10-31T17:18:00Z">
              <w:r w:rsidRPr="00ED4D8D" w:rsidDel="004128A2">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56EE9B19" w:rsidR="003E3FBD" w:rsidRPr="00ED4D8D" w:rsidRDefault="003E3FBD" w:rsidP="00B77501">
            <w:pPr>
              <w:widowControl/>
              <w:autoSpaceDE/>
              <w:autoSpaceDN/>
              <w:adjustRightInd/>
              <w:jc w:val="center"/>
              <w:rPr>
                <w:b/>
                <w:bCs/>
                <w:sz w:val="22"/>
                <w:szCs w:val="22"/>
              </w:rPr>
            </w:pPr>
            <w:ins w:id="786" w:author="ERCOT" w:date="2022-10-31T17:18:00Z">
              <w:r w:rsidRPr="00ED4D8D">
                <w:rPr>
                  <w:sz w:val="22"/>
                  <w:szCs w:val="22"/>
                </w:rPr>
                <w:t>1.9</w:t>
              </w:r>
            </w:ins>
            <w:del w:id="787" w:author="ERCOT" w:date="2022-10-31T17:18:00Z">
              <w:r w:rsidRPr="00ED4D8D" w:rsidDel="004128A2">
                <w:rPr>
                  <w:sz w:val="22"/>
                  <w:szCs w:val="22"/>
                </w:rPr>
                <w:delText>2.2</w:delText>
              </w:r>
            </w:del>
          </w:p>
        </w:tc>
      </w:tr>
      <w:tr w:rsidR="003E3FBD" w:rsidRPr="00CC576E" w14:paraId="608B9952"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3E3FBD" w:rsidRPr="000357D1" w:rsidRDefault="003E3FBD" w:rsidP="003E3FBD">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74438947" w:rsidR="003E3FBD" w:rsidRPr="00ED4D8D" w:rsidRDefault="003E3FBD" w:rsidP="003E3FBD">
            <w:pPr>
              <w:widowControl/>
              <w:autoSpaceDE/>
              <w:autoSpaceDN/>
              <w:adjustRightInd/>
              <w:jc w:val="center"/>
              <w:rPr>
                <w:b/>
                <w:bCs/>
                <w:sz w:val="22"/>
                <w:szCs w:val="22"/>
              </w:rPr>
            </w:pPr>
            <w:ins w:id="788" w:author="ERCOT" w:date="2022-10-31T17:18:00Z">
              <w:r w:rsidRPr="00ED4D8D">
                <w:rPr>
                  <w:sz w:val="22"/>
                  <w:szCs w:val="22"/>
                </w:rPr>
                <w:t>0.7</w:t>
              </w:r>
            </w:ins>
            <w:del w:id="789" w:author="ERCOT" w:date="2022-10-31T17:18:00Z">
              <w:r w:rsidRPr="00ED4D8D" w:rsidDel="004128A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4D5E1C0A" w:rsidR="003E3FBD" w:rsidRPr="00ED4D8D" w:rsidRDefault="003E3FBD" w:rsidP="003E3FBD">
            <w:pPr>
              <w:widowControl/>
              <w:autoSpaceDE/>
              <w:autoSpaceDN/>
              <w:adjustRightInd/>
              <w:jc w:val="center"/>
              <w:rPr>
                <w:b/>
                <w:bCs/>
                <w:sz w:val="22"/>
                <w:szCs w:val="22"/>
              </w:rPr>
            </w:pPr>
            <w:ins w:id="790" w:author="ERCOT" w:date="2022-10-31T17:18:00Z">
              <w:r w:rsidRPr="00ED4D8D">
                <w:rPr>
                  <w:sz w:val="22"/>
                  <w:szCs w:val="22"/>
                </w:rPr>
                <w:t>-0.3</w:t>
              </w:r>
            </w:ins>
            <w:del w:id="791"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3148C008" w:rsidR="003E3FBD" w:rsidRPr="00ED4D8D" w:rsidRDefault="003E3FBD" w:rsidP="003E3FBD">
            <w:pPr>
              <w:widowControl/>
              <w:autoSpaceDE/>
              <w:autoSpaceDN/>
              <w:adjustRightInd/>
              <w:jc w:val="center"/>
              <w:rPr>
                <w:b/>
                <w:bCs/>
                <w:sz w:val="22"/>
                <w:szCs w:val="22"/>
              </w:rPr>
            </w:pPr>
            <w:ins w:id="792" w:author="ERCOT" w:date="2022-10-31T17:18:00Z">
              <w:r w:rsidRPr="00ED4D8D">
                <w:rPr>
                  <w:sz w:val="22"/>
                  <w:szCs w:val="22"/>
                </w:rPr>
                <w:t>-0.9</w:t>
              </w:r>
            </w:ins>
            <w:del w:id="793"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2A8C0859" w:rsidR="003E3FBD" w:rsidRPr="00ED4D8D" w:rsidRDefault="003E3FBD" w:rsidP="009A029A">
            <w:pPr>
              <w:widowControl/>
              <w:autoSpaceDE/>
              <w:autoSpaceDN/>
              <w:adjustRightInd/>
              <w:jc w:val="center"/>
              <w:rPr>
                <w:b/>
                <w:bCs/>
                <w:sz w:val="22"/>
                <w:szCs w:val="22"/>
              </w:rPr>
            </w:pPr>
            <w:ins w:id="794" w:author="ERCOT" w:date="2022-10-31T17:18:00Z">
              <w:r w:rsidRPr="00ED4D8D">
                <w:rPr>
                  <w:sz w:val="22"/>
                  <w:szCs w:val="22"/>
                </w:rPr>
                <w:t>-0.9</w:t>
              </w:r>
            </w:ins>
            <w:del w:id="795"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1694588D" w:rsidR="003E3FBD" w:rsidRPr="00ED4D8D" w:rsidRDefault="003E3FBD" w:rsidP="00A7655B">
            <w:pPr>
              <w:widowControl/>
              <w:autoSpaceDE/>
              <w:autoSpaceDN/>
              <w:adjustRightInd/>
              <w:jc w:val="center"/>
              <w:rPr>
                <w:b/>
                <w:bCs/>
                <w:sz w:val="22"/>
                <w:szCs w:val="22"/>
              </w:rPr>
            </w:pPr>
            <w:ins w:id="796" w:author="ERCOT" w:date="2022-10-31T17:18:00Z">
              <w:r w:rsidRPr="00ED4D8D">
                <w:rPr>
                  <w:sz w:val="22"/>
                  <w:szCs w:val="22"/>
                </w:rPr>
                <w:t>-0.6</w:t>
              </w:r>
            </w:ins>
            <w:del w:id="797"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635DA091" w:rsidR="003E3FBD" w:rsidRPr="00ED4D8D" w:rsidRDefault="003E3FBD" w:rsidP="00A7655B">
            <w:pPr>
              <w:widowControl/>
              <w:autoSpaceDE/>
              <w:autoSpaceDN/>
              <w:adjustRightInd/>
              <w:jc w:val="center"/>
              <w:rPr>
                <w:b/>
                <w:bCs/>
                <w:sz w:val="22"/>
                <w:szCs w:val="22"/>
              </w:rPr>
            </w:pPr>
            <w:ins w:id="798" w:author="ERCOT" w:date="2022-10-31T17:18:00Z">
              <w:r w:rsidRPr="00ED4D8D">
                <w:rPr>
                  <w:sz w:val="22"/>
                  <w:szCs w:val="22"/>
                </w:rPr>
                <w:t>-0.7</w:t>
              </w:r>
            </w:ins>
            <w:del w:id="799"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215B634D" w:rsidR="003E3FBD" w:rsidRPr="00ED4D8D" w:rsidRDefault="003E3FBD" w:rsidP="00A7655B">
            <w:pPr>
              <w:widowControl/>
              <w:autoSpaceDE/>
              <w:autoSpaceDN/>
              <w:adjustRightInd/>
              <w:jc w:val="center"/>
              <w:rPr>
                <w:b/>
                <w:bCs/>
                <w:sz w:val="22"/>
                <w:szCs w:val="22"/>
              </w:rPr>
            </w:pPr>
            <w:ins w:id="800" w:author="ERCOT" w:date="2022-10-31T17:18:00Z">
              <w:r w:rsidRPr="00ED4D8D">
                <w:rPr>
                  <w:sz w:val="22"/>
                  <w:szCs w:val="22"/>
                </w:rPr>
                <w:t>-0.3</w:t>
              </w:r>
            </w:ins>
            <w:del w:id="801"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14EE2DA1" w:rsidR="003E3FBD" w:rsidRPr="00ED4D8D" w:rsidRDefault="003E3FBD" w:rsidP="00E05571">
            <w:pPr>
              <w:widowControl/>
              <w:autoSpaceDE/>
              <w:autoSpaceDN/>
              <w:adjustRightInd/>
              <w:jc w:val="center"/>
              <w:rPr>
                <w:b/>
                <w:bCs/>
                <w:sz w:val="22"/>
                <w:szCs w:val="22"/>
              </w:rPr>
            </w:pPr>
            <w:ins w:id="802" w:author="ERCOT" w:date="2022-10-31T17:18:00Z">
              <w:r w:rsidRPr="00ED4D8D">
                <w:rPr>
                  <w:sz w:val="22"/>
                  <w:szCs w:val="22"/>
                </w:rPr>
                <w:t>-0.3</w:t>
              </w:r>
            </w:ins>
            <w:del w:id="803" w:author="ERCOT" w:date="2022-10-31T17:18:00Z">
              <w:r w:rsidRPr="00ED4D8D" w:rsidDel="004128A2">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4974E203" w:rsidR="003E3FBD" w:rsidRPr="00ED4D8D" w:rsidRDefault="003E3FBD" w:rsidP="00E810E5">
            <w:pPr>
              <w:widowControl/>
              <w:autoSpaceDE/>
              <w:autoSpaceDN/>
              <w:adjustRightInd/>
              <w:jc w:val="center"/>
              <w:rPr>
                <w:b/>
                <w:bCs/>
                <w:sz w:val="22"/>
                <w:szCs w:val="22"/>
              </w:rPr>
            </w:pPr>
            <w:ins w:id="804" w:author="ERCOT" w:date="2022-10-31T17:18:00Z">
              <w:r w:rsidRPr="00ED4D8D">
                <w:rPr>
                  <w:sz w:val="22"/>
                  <w:szCs w:val="22"/>
                </w:rPr>
                <w:t>0.6</w:t>
              </w:r>
            </w:ins>
            <w:del w:id="805" w:author="ERCOT" w:date="2022-10-31T17:18:00Z">
              <w:r w:rsidRPr="00ED4D8D" w:rsidDel="004128A2">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7F1A5C8D" w:rsidR="003E3FBD" w:rsidRPr="00ED4D8D" w:rsidRDefault="003E3FBD" w:rsidP="0040715F">
            <w:pPr>
              <w:widowControl/>
              <w:autoSpaceDE/>
              <w:autoSpaceDN/>
              <w:adjustRightInd/>
              <w:jc w:val="center"/>
              <w:rPr>
                <w:b/>
                <w:bCs/>
                <w:sz w:val="22"/>
                <w:szCs w:val="22"/>
              </w:rPr>
            </w:pPr>
            <w:ins w:id="806" w:author="ERCOT" w:date="2022-10-31T17:18:00Z">
              <w:r w:rsidRPr="00ED4D8D">
                <w:rPr>
                  <w:sz w:val="22"/>
                  <w:szCs w:val="22"/>
                </w:rPr>
                <w:t>1.3</w:t>
              </w:r>
            </w:ins>
            <w:del w:id="807" w:author="ERCOT" w:date="2022-10-31T17:18:00Z">
              <w:r w:rsidRPr="00ED4D8D" w:rsidDel="004128A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6B5B13B0" w:rsidR="003E3FBD" w:rsidRPr="00ED4D8D" w:rsidRDefault="003E3FBD" w:rsidP="00CA359D">
            <w:pPr>
              <w:widowControl/>
              <w:autoSpaceDE/>
              <w:autoSpaceDN/>
              <w:adjustRightInd/>
              <w:jc w:val="center"/>
              <w:rPr>
                <w:b/>
                <w:bCs/>
                <w:sz w:val="22"/>
                <w:szCs w:val="22"/>
              </w:rPr>
            </w:pPr>
            <w:ins w:id="808" w:author="ERCOT" w:date="2022-10-31T17:18:00Z">
              <w:r w:rsidRPr="00ED4D8D">
                <w:rPr>
                  <w:sz w:val="22"/>
                  <w:szCs w:val="22"/>
                </w:rPr>
                <w:t>1.0</w:t>
              </w:r>
            </w:ins>
            <w:del w:id="809"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01774C74" w:rsidR="003E3FBD" w:rsidRPr="00ED4D8D" w:rsidRDefault="003E3FBD" w:rsidP="00B77501">
            <w:pPr>
              <w:widowControl/>
              <w:autoSpaceDE/>
              <w:autoSpaceDN/>
              <w:adjustRightInd/>
              <w:jc w:val="center"/>
              <w:rPr>
                <w:b/>
                <w:bCs/>
                <w:sz w:val="22"/>
                <w:szCs w:val="22"/>
              </w:rPr>
            </w:pPr>
            <w:ins w:id="810" w:author="ERCOT" w:date="2022-10-31T17:18:00Z">
              <w:r w:rsidRPr="00ED4D8D">
                <w:rPr>
                  <w:sz w:val="22"/>
                  <w:szCs w:val="22"/>
                </w:rPr>
                <w:t>0.4</w:t>
              </w:r>
            </w:ins>
            <w:del w:id="811" w:author="ERCOT" w:date="2022-10-31T17:18:00Z">
              <w:r w:rsidRPr="00ED4D8D" w:rsidDel="004128A2">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58338060" w:rsidR="003E3FBD" w:rsidRPr="00ED4D8D" w:rsidRDefault="003E3FBD" w:rsidP="00B77501">
            <w:pPr>
              <w:widowControl/>
              <w:autoSpaceDE/>
              <w:autoSpaceDN/>
              <w:adjustRightInd/>
              <w:jc w:val="center"/>
              <w:rPr>
                <w:b/>
                <w:bCs/>
                <w:sz w:val="22"/>
                <w:szCs w:val="22"/>
              </w:rPr>
            </w:pPr>
            <w:ins w:id="812" w:author="ERCOT" w:date="2022-10-31T17:18:00Z">
              <w:r w:rsidRPr="00ED4D8D">
                <w:rPr>
                  <w:sz w:val="22"/>
                  <w:szCs w:val="22"/>
                </w:rPr>
                <w:t>0.2</w:t>
              </w:r>
            </w:ins>
            <w:del w:id="813"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45C4C011" w:rsidR="003E3FBD" w:rsidRPr="00ED4D8D" w:rsidRDefault="003E3FBD" w:rsidP="00B77501">
            <w:pPr>
              <w:widowControl/>
              <w:autoSpaceDE/>
              <w:autoSpaceDN/>
              <w:adjustRightInd/>
              <w:jc w:val="center"/>
              <w:rPr>
                <w:b/>
                <w:bCs/>
                <w:sz w:val="22"/>
                <w:szCs w:val="22"/>
              </w:rPr>
            </w:pPr>
            <w:ins w:id="814" w:author="ERCOT" w:date="2022-10-31T17:18:00Z">
              <w:r w:rsidRPr="00ED4D8D">
                <w:rPr>
                  <w:sz w:val="22"/>
                  <w:szCs w:val="22"/>
                </w:rPr>
                <w:t>0.8</w:t>
              </w:r>
            </w:ins>
            <w:del w:id="815" w:author="ERCOT" w:date="2022-10-31T17:18:00Z">
              <w:r w:rsidRPr="00ED4D8D" w:rsidDel="004128A2">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7FC552FD" w:rsidR="003E3FBD" w:rsidRPr="00ED4D8D" w:rsidRDefault="003E3FBD" w:rsidP="00B77501">
            <w:pPr>
              <w:widowControl/>
              <w:autoSpaceDE/>
              <w:autoSpaceDN/>
              <w:adjustRightInd/>
              <w:jc w:val="center"/>
              <w:rPr>
                <w:b/>
                <w:bCs/>
                <w:sz w:val="22"/>
                <w:szCs w:val="22"/>
              </w:rPr>
            </w:pPr>
            <w:ins w:id="816" w:author="ERCOT" w:date="2022-10-31T17:18:00Z">
              <w:r w:rsidRPr="00ED4D8D">
                <w:rPr>
                  <w:sz w:val="22"/>
                  <w:szCs w:val="22"/>
                </w:rPr>
                <w:t>1.3</w:t>
              </w:r>
            </w:ins>
            <w:del w:id="817" w:author="ERCOT" w:date="2022-10-31T17:18:00Z">
              <w:r w:rsidRPr="00ED4D8D" w:rsidDel="004128A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35BB7133" w:rsidR="003E3FBD" w:rsidRPr="00ED4D8D" w:rsidRDefault="003E3FBD" w:rsidP="00B77501">
            <w:pPr>
              <w:widowControl/>
              <w:autoSpaceDE/>
              <w:autoSpaceDN/>
              <w:adjustRightInd/>
              <w:jc w:val="center"/>
              <w:rPr>
                <w:b/>
                <w:bCs/>
                <w:sz w:val="22"/>
                <w:szCs w:val="22"/>
              </w:rPr>
            </w:pPr>
            <w:ins w:id="818" w:author="ERCOT" w:date="2022-10-31T17:18:00Z">
              <w:r w:rsidRPr="00ED4D8D">
                <w:rPr>
                  <w:sz w:val="22"/>
                  <w:szCs w:val="22"/>
                </w:rPr>
                <w:t>2.3</w:t>
              </w:r>
            </w:ins>
            <w:del w:id="819" w:author="ERCOT" w:date="2022-10-31T17:18:00Z">
              <w:r w:rsidRPr="00ED4D8D" w:rsidDel="004128A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5ED93B4F" w:rsidR="003E3FBD" w:rsidRPr="00ED4D8D" w:rsidRDefault="003E3FBD" w:rsidP="00B77501">
            <w:pPr>
              <w:widowControl/>
              <w:autoSpaceDE/>
              <w:autoSpaceDN/>
              <w:adjustRightInd/>
              <w:jc w:val="center"/>
              <w:rPr>
                <w:b/>
                <w:bCs/>
                <w:sz w:val="22"/>
                <w:szCs w:val="22"/>
              </w:rPr>
            </w:pPr>
            <w:ins w:id="820" w:author="ERCOT" w:date="2022-10-31T17:18:00Z">
              <w:r w:rsidRPr="00ED4D8D">
                <w:rPr>
                  <w:sz w:val="22"/>
                  <w:szCs w:val="22"/>
                </w:rPr>
                <w:t>3.2</w:t>
              </w:r>
            </w:ins>
            <w:del w:id="821" w:author="ERCOT" w:date="2022-10-31T17:18:00Z">
              <w:r w:rsidRPr="00ED4D8D" w:rsidDel="004128A2">
                <w:rPr>
                  <w:sz w:val="22"/>
                  <w:szCs w:val="22"/>
                </w:rPr>
                <w:delText>3.4</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7DD02659" w:rsidR="003E3FBD" w:rsidRPr="00ED4D8D" w:rsidRDefault="003E3FBD" w:rsidP="00B77501">
            <w:pPr>
              <w:widowControl/>
              <w:autoSpaceDE/>
              <w:autoSpaceDN/>
              <w:adjustRightInd/>
              <w:jc w:val="center"/>
              <w:rPr>
                <w:b/>
                <w:bCs/>
                <w:sz w:val="22"/>
                <w:szCs w:val="22"/>
              </w:rPr>
            </w:pPr>
            <w:ins w:id="822" w:author="ERCOT" w:date="2022-10-31T17:18:00Z">
              <w:r w:rsidRPr="00ED4D8D">
                <w:rPr>
                  <w:sz w:val="22"/>
                  <w:szCs w:val="22"/>
                </w:rPr>
                <w:t>3.8</w:t>
              </w:r>
            </w:ins>
            <w:del w:id="823" w:author="ERCOT" w:date="2022-10-31T17:18:00Z">
              <w:r w:rsidRPr="00ED4D8D" w:rsidDel="004128A2">
                <w:rPr>
                  <w:sz w:val="22"/>
                  <w:szCs w:val="22"/>
                </w:rPr>
                <w:delText>3.7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2CFD95FB" w:rsidR="003E3FBD" w:rsidRPr="00ED4D8D" w:rsidRDefault="003E3FBD" w:rsidP="00B77501">
            <w:pPr>
              <w:widowControl/>
              <w:autoSpaceDE/>
              <w:autoSpaceDN/>
              <w:adjustRightInd/>
              <w:jc w:val="center"/>
              <w:rPr>
                <w:b/>
                <w:bCs/>
                <w:sz w:val="22"/>
                <w:szCs w:val="22"/>
              </w:rPr>
            </w:pPr>
            <w:ins w:id="824" w:author="ERCOT" w:date="2022-10-31T17:18:00Z">
              <w:r w:rsidRPr="00ED4D8D">
                <w:rPr>
                  <w:sz w:val="22"/>
                  <w:szCs w:val="22"/>
                </w:rPr>
                <w:t>3.8</w:t>
              </w:r>
            </w:ins>
            <w:del w:id="825" w:author="ERCOT" w:date="2022-10-31T17:18:00Z">
              <w:r w:rsidRPr="00ED4D8D" w:rsidDel="004128A2">
                <w:rPr>
                  <w:sz w:val="22"/>
                  <w:szCs w:val="22"/>
                </w:rPr>
                <w:delText>4.7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2CF76912" w:rsidR="003E3FBD" w:rsidRPr="00ED4D8D" w:rsidRDefault="003E3FBD" w:rsidP="00B77501">
            <w:pPr>
              <w:widowControl/>
              <w:autoSpaceDE/>
              <w:autoSpaceDN/>
              <w:adjustRightInd/>
              <w:jc w:val="center"/>
              <w:rPr>
                <w:b/>
                <w:bCs/>
                <w:sz w:val="22"/>
                <w:szCs w:val="22"/>
              </w:rPr>
            </w:pPr>
            <w:ins w:id="826" w:author="ERCOT" w:date="2022-10-31T17:18:00Z">
              <w:r w:rsidRPr="00ED4D8D">
                <w:rPr>
                  <w:sz w:val="22"/>
                  <w:szCs w:val="22"/>
                </w:rPr>
                <w:t>3.5</w:t>
              </w:r>
            </w:ins>
            <w:del w:id="827" w:author="ERCOT" w:date="2022-10-31T17:18:00Z">
              <w:r w:rsidRPr="00ED4D8D" w:rsidDel="004128A2">
                <w:rPr>
                  <w:sz w:val="22"/>
                  <w:szCs w:val="22"/>
                </w:rPr>
                <w:delText>4.1</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0BF0CC2E" w:rsidR="003E3FBD" w:rsidRPr="00ED4D8D" w:rsidRDefault="003E3FBD" w:rsidP="00B77501">
            <w:pPr>
              <w:widowControl/>
              <w:autoSpaceDE/>
              <w:autoSpaceDN/>
              <w:adjustRightInd/>
              <w:jc w:val="center"/>
              <w:rPr>
                <w:b/>
                <w:bCs/>
                <w:sz w:val="22"/>
                <w:szCs w:val="22"/>
              </w:rPr>
            </w:pPr>
            <w:ins w:id="828" w:author="ERCOT" w:date="2022-10-31T17:18:00Z">
              <w:r w:rsidRPr="00ED4D8D">
                <w:rPr>
                  <w:sz w:val="22"/>
                  <w:szCs w:val="22"/>
                </w:rPr>
                <w:t>4.3</w:t>
              </w:r>
            </w:ins>
            <w:del w:id="829" w:author="ERCOT" w:date="2022-10-31T17:18:00Z">
              <w:r w:rsidRPr="00ED4D8D" w:rsidDel="004128A2">
                <w:rPr>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377F23CE" w:rsidR="003E3FBD" w:rsidRPr="00ED4D8D" w:rsidRDefault="003E3FBD" w:rsidP="00B77501">
            <w:pPr>
              <w:widowControl/>
              <w:autoSpaceDE/>
              <w:autoSpaceDN/>
              <w:adjustRightInd/>
              <w:jc w:val="center"/>
              <w:rPr>
                <w:b/>
                <w:bCs/>
                <w:sz w:val="22"/>
                <w:szCs w:val="22"/>
              </w:rPr>
            </w:pPr>
            <w:ins w:id="830" w:author="ERCOT" w:date="2022-10-31T17:18:00Z">
              <w:r w:rsidRPr="00ED4D8D">
                <w:rPr>
                  <w:sz w:val="22"/>
                  <w:szCs w:val="22"/>
                </w:rPr>
                <w:t>5.6</w:t>
              </w:r>
            </w:ins>
            <w:del w:id="831" w:author="ERCOT" w:date="2022-10-31T17:18:00Z">
              <w:r w:rsidRPr="00ED4D8D" w:rsidDel="004128A2">
                <w:rPr>
                  <w:sz w:val="22"/>
                  <w:szCs w:val="22"/>
                </w:rPr>
                <w:delText>6.1</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0210C7E6" w:rsidR="003E3FBD" w:rsidRPr="00ED4D8D" w:rsidRDefault="003E3FBD" w:rsidP="00B77501">
            <w:pPr>
              <w:widowControl/>
              <w:autoSpaceDE/>
              <w:autoSpaceDN/>
              <w:adjustRightInd/>
              <w:jc w:val="center"/>
              <w:rPr>
                <w:b/>
                <w:bCs/>
                <w:sz w:val="22"/>
                <w:szCs w:val="22"/>
              </w:rPr>
            </w:pPr>
            <w:ins w:id="832" w:author="ERCOT" w:date="2022-10-31T17:18:00Z">
              <w:r w:rsidRPr="00ED4D8D">
                <w:rPr>
                  <w:sz w:val="22"/>
                  <w:szCs w:val="22"/>
                </w:rPr>
                <w:t>3.1</w:t>
              </w:r>
            </w:ins>
            <w:del w:id="833" w:author="ERCOT" w:date="2022-10-31T17:18:00Z">
              <w:r w:rsidRPr="00ED4D8D" w:rsidDel="004128A2">
                <w:rPr>
                  <w:sz w:val="22"/>
                  <w:szCs w:val="22"/>
                </w:rPr>
                <w:delText>4.7</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74345EE6" w:rsidR="003E3FBD" w:rsidRPr="00ED4D8D" w:rsidRDefault="003E3FBD" w:rsidP="00B77501">
            <w:pPr>
              <w:widowControl/>
              <w:autoSpaceDE/>
              <w:autoSpaceDN/>
              <w:adjustRightInd/>
              <w:jc w:val="center"/>
              <w:rPr>
                <w:b/>
                <w:bCs/>
                <w:sz w:val="22"/>
                <w:szCs w:val="22"/>
              </w:rPr>
            </w:pPr>
            <w:ins w:id="834" w:author="ERCOT" w:date="2022-10-31T17:18:00Z">
              <w:r w:rsidRPr="00ED4D8D">
                <w:rPr>
                  <w:sz w:val="22"/>
                  <w:szCs w:val="22"/>
                </w:rPr>
                <w:t>1.0</w:t>
              </w:r>
            </w:ins>
            <w:del w:id="835" w:author="ERCOT" w:date="2022-10-31T17:18:00Z">
              <w:r w:rsidRPr="00ED4D8D" w:rsidDel="004128A2">
                <w:rPr>
                  <w:sz w:val="22"/>
                  <w:szCs w:val="22"/>
                </w:rPr>
                <w:delText>3.4</w:delText>
              </w:r>
            </w:del>
          </w:p>
        </w:tc>
      </w:tr>
      <w:tr w:rsidR="003E3FBD" w:rsidRPr="00CC576E" w14:paraId="4FEA3E7C"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3E3FBD" w:rsidRPr="000357D1" w:rsidRDefault="003E3FBD" w:rsidP="003E3FBD">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103CA5BA" w:rsidR="003E3FBD" w:rsidRPr="00ED4D8D" w:rsidRDefault="003E3FBD" w:rsidP="003E3FBD">
            <w:pPr>
              <w:widowControl/>
              <w:autoSpaceDE/>
              <w:autoSpaceDN/>
              <w:adjustRightInd/>
              <w:jc w:val="center"/>
              <w:rPr>
                <w:b/>
                <w:bCs/>
                <w:sz w:val="22"/>
                <w:szCs w:val="22"/>
              </w:rPr>
            </w:pPr>
            <w:ins w:id="836" w:author="ERCOT" w:date="2022-10-31T17:18:00Z">
              <w:r w:rsidRPr="00ED4D8D">
                <w:rPr>
                  <w:sz w:val="22"/>
                  <w:szCs w:val="22"/>
                </w:rPr>
                <w:t>0.9</w:t>
              </w:r>
            </w:ins>
            <w:del w:id="837" w:author="ERCOT" w:date="2022-10-31T17:18:00Z">
              <w:r w:rsidRPr="00ED4D8D" w:rsidDel="004128A2">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1EB3760B" w:rsidR="003E3FBD" w:rsidRPr="00ED4D8D" w:rsidRDefault="003E3FBD" w:rsidP="003E3FBD">
            <w:pPr>
              <w:widowControl/>
              <w:autoSpaceDE/>
              <w:autoSpaceDN/>
              <w:adjustRightInd/>
              <w:jc w:val="center"/>
              <w:rPr>
                <w:b/>
                <w:bCs/>
                <w:sz w:val="22"/>
                <w:szCs w:val="22"/>
              </w:rPr>
            </w:pPr>
            <w:ins w:id="838" w:author="ERCOT" w:date="2022-10-31T17:18:00Z">
              <w:r w:rsidRPr="00ED4D8D">
                <w:rPr>
                  <w:sz w:val="22"/>
                  <w:szCs w:val="22"/>
                </w:rPr>
                <w:t>-0.1</w:t>
              </w:r>
            </w:ins>
            <w:del w:id="839"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3565908D" w:rsidR="003E3FBD" w:rsidRPr="00ED4D8D" w:rsidRDefault="003E3FBD" w:rsidP="003E3FBD">
            <w:pPr>
              <w:widowControl/>
              <w:autoSpaceDE/>
              <w:autoSpaceDN/>
              <w:adjustRightInd/>
              <w:jc w:val="center"/>
              <w:rPr>
                <w:b/>
                <w:bCs/>
                <w:sz w:val="22"/>
                <w:szCs w:val="22"/>
              </w:rPr>
            </w:pPr>
            <w:ins w:id="840" w:author="ERCOT" w:date="2022-10-31T17:18:00Z">
              <w:r w:rsidRPr="00ED4D8D">
                <w:rPr>
                  <w:sz w:val="22"/>
                  <w:szCs w:val="22"/>
                </w:rPr>
                <w:t>-0.8</w:t>
              </w:r>
            </w:ins>
            <w:del w:id="841"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5B1BE672" w:rsidR="003E3FBD" w:rsidRPr="00ED4D8D" w:rsidRDefault="003E3FBD" w:rsidP="009A029A">
            <w:pPr>
              <w:widowControl/>
              <w:autoSpaceDE/>
              <w:autoSpaceDN/>
              <w:adjustRightInd/>
              <w:jc w:val="center"/>
              <w:rPr>
                <w:b/>
                <w:bCs/>
                <w:sz w:val="22"/>
                <w:szCs w:val="22"/>
              </w:rPr>
            </w:pPr>
            <w:ins w:id="842" w:author="ERCOT" w:date="2022-10-31T17:18:00Z">
              <w:r w:rsidRPr="00ED4D8D">
                <w:rPr>
                  <w:sz w:val="22"/>
                  <w:szCs w:val="22"/>
                </w:rPr>
                <w:t>-1.5</w:t>
              </w:r>
            </w:ins>
            <w:del w:id="843"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25FD0C0F" w:rsidR="003E3FBD" w:rsidRPr="00ED4D8D" w:rsidRDefault="003E3FBD" w:rsidP="00A7655B">
            <w:pPr>
              <w:widowControl/>
              <w:autoSpaceDE/>
              <w:autoSpaceDN/>
              <w:adjustRightInd/>
              <w:jc w:val="center"/>
              <w:rPr>
                <w:b/>
                <w:bCs/>
                <w:sz w:val="22"/>
                <w:szCs w:val="22"/>
              </w:rPr>
            </w:pPr>
            <w:ins w:id="844" w:author="ERCOT" w:date="2022-10-31T17:18:00Z">
              <w:r w:rsidRPr="00ED4D8D">
                <w:rPr>
                  <w:sz w:val="22"/>
                  <w:szCs w:val="22"/>
                </w:rPr>
                <w:t>-1.2</w:t>
              </w:r>
            </w:ins>
            <w:del w:id="845"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42849B37" w:rsidR="003E3FBD" w:rsidRPr="00ED4D8D" w:rsidRDefault="003E3FBD" w:rsidP="00A7655B">
            <w:pPr>
              <w:widowControl/>
              <w:autoSpaceDE/>
              <w:autoSpaceDN/>
              <w:adjustRightInd/>
              <w:jc w:val="center"/>
              <w:rPr>
                <w:b/>
                <w:bCs/>
                <w:sz w:val="22"/>
                <w:szCs w:val="22"/>
              </w:rPr>
            </w:pPr>
            <w:ins w:id="846" w:author="ERCOT" w:date="2022-10-31T17:18:00Z">
              <w:r w:rsidRPr="00ED4D8D">
                <w:rPr>
                  <w:sz w:val="22"/>
                  <w:szCs w:val="22"/>
                </w:rPr>
                <w:t>-1.0</w:t>
              </w:r>
            </w:ins>
            <w:del w:id="847"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5A30C7EC" w:rsidR="003E3FBD" w:rsidRPr="00ED4D8D" w:rsidRDefault="003E3FBD" w:rsidP="00A7655B">
            <w:pPr>
              <w:widowControl/>
              <w:autoSpaceDE/>
              <w:autoSpaceDN/>
              <w:adjustRightInd/>
              <w:jc w:val="center"/>
              <w:rPr>
                <w:b/>
                <w:bCs/>
                <w:sz w:val="22"/>
                <w:szCs w:val="22"/>
              </w:rPr>
            </w:pPr>
            <w:ins w:id="848" w:author="ERCOT" w:date="2022-10-31T17:18:00Z">
              <w:r w:rsidRPr="00ED4D8D">
                <w:rPr>
                  <w:sz w:val="22"/>
                  <w:szCs w:val="22"/>
                </w:rPr>
                <w:t>-0.9</w:t>
              </w:r>
            </w:ins>
            <w:del w:id="849"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73E4E695" w:rsidR="003E3FBD" w:rsidRPr="00ED4D8D" w:rsidRDefault="003E3FBD" w:rsidP="00E05571">
            <w:pPr>
              <w:widowControl/>
              <w:autoSpaceDE/>
              <w:autoSpaceDN/>
              <w:adjustRightInd/>
              <w:jc w:val="center"/>
              <w:rPr>
                <w:b/>
                <w:bCs/>
                <w:sz w:val="22"/>
                <w:szCs w:val="22"/>
              </w:rPr>
            </w:pPr>
            <w:ins w:id="850" w:author="ERCOT" w:date="2022-10-31T17:18:00Z">
              <w:r w:rsidRPr="00ED4D8D">
                <w:rPr>
                  <w:sz w:val="22"/>
                  <w:szCs w:val="22"/>
                </w:rPr>
                <w:t>-0.9</w:t>
              </w:r>
            </w:ins>
            <w:del w:id="851" w:author="ERCOT" w:date="2022-10-31T17:18:00Z">
              <w:r w:rsidRPr="00ED4D8D" w:rsidDel="004128A2">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4C21664C" w:rsidR="003E3FBD" w:rsidRPr="00ED4D8D" w:rsidRDefault="003E3FBD" w:rsidP="00E810E5">
            <w:pPr>
              <w:widowControl/>
              <w:autoSpaceDE/>
              <w:autoSpaceDN/>
              <w:adjustRightInd/>
              <w:jc w:val="center"/>
              <w:rPr>
                <w:b/>
                <w:bCs/>
                <w:sz w:val="22"/>
                <w:szCs w:val="22"/>
              </w:rPr>
            </w:pPr>
            <w:ins w:id="852" w:author="ERCOT" w:date="2022-10-31T17:18:00Z">
              <w:r w:rsidRPr="00ED4D8D">
                <w:rPr>
                  <w:sz w:val="22"/>
                  <w:szCs w:val="22"/>
                </w:rPr>
                <w:t>0.2</w:t>
              </w:r>
            </w:ins>
            <w:del w:id="853" w:author="ERCOT" w:date="2022-10-31T17:18:00Z">
              <w:r w:rsidRPr="00ED4D8D" w:rsidDel="004128A2">
                <w:rPr>
                  <w:sz w:val="22"/>
                  <w:szCs w:val="22"/>
                </w:rPr>
                <w:delText>0.4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15DD1CCE" w:rsidR="003E3FBD" w:rsidRPr="00ED4D8D" w:rsidRDefault="003E3FBD" w:rsidP="0040715F">
            <w:pPr>
              <w:widowControl/>
              <w:autoSpaceDE/>
              <w:autoSpaceDN/>
              <w:adjustRightInd/>
              <w:jc w:val="center"/>
              <w:rPr>
                <w:b/>
                <w:bCs/>
                <w:sz w:val="22"/>
                <w:szCs w:val="22"/>
              </w:rPr>
            </w:pPr>
            <w:ins w:id="854" w:author="ERCOT" w:date="2022-10-31T17:18:00Z">
              <w:r w:rsidRPr="00ED4D8D">
                <w:rPr>
                  <w:sz w:val="22"/>
                  <w:szCs w:val="22"/>
                </w:rPr>
                <w:t>0.3</w:t>
              </w:r>
            </w:ins>
            <w:del w:id="855"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3DD17562" w:rsidR="003E3FBD" w:rsidRPr="00ED4D8D" w:rsidRDefault="003E3FBD" w:rsidP="00CA359D">
            <w:pPr>
              <w:widowControl/>
              <w:autoSpaceDE/>
              <w:autoSpaceDN/>
              <w:adjustRightInd/>
              <w:jc w:val="center"/>
              <w:rPr>
                <w:b/>
                <w:bCs/>
                <w:sz w:val="22"/>
                <w:szCs w:val="22"/>
              </w:rPr>
            </w:pPr>
            <w:ins w:id="856" w:author="ERCOT" w:date="2022-10-31T17:18:00Z">
              <w:r w:rsidRPr="00ED4D8D">
                <w:rPr>
                  <w:sz w:val="22"/>
                  <w:szCs w:val="22"/>
                </w:rPr>
                <w:t>0.0</w:t>
              </w:r>
            </w:ins>
            <w:del w:id="857"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7F8FE225" w:rsidR="003E3FBD" w:rsidRPr="00ED4D8D" w:rsidRDefault="003E3FBD" w:rsidP="00B77501">
            <w:pPr>
              <w:widowControl/>
              <w:autoSpaceDE/>
              <w:autoSpaceDN/>
              <w:adjustRightInd/>
              <w:jc w:val="center"/>
              <w:rPr>
                <w:b/>
                <w:bCs/>
                <w:sz w:val="22"/>
                <w:szCs w:val="22"/>
              </w:rPr>
            </w:pPr>
            <w:ins w:id="858" w:author="ERCOT" w:date="2022-10-31T17:18:00Z">
              <w:r w:rsidRPr="00ED4D8D">
                <w:rPr>
                  <w:sz w:val="22"/>
                  <w:szCs w:val="22"/>
                </w:rPr>
                <w:t>-0.1</w:t>
              </w:r>
            </w:ins>
            <w:del w:id="859" w:author="ERCOT" w:date="2022-10-31T17:18:00Z">
              <w:r w:rsidRPr="00ED4D8D" w:rsidDel="004128A2">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31DD96B0" w:rsidR="003E3FBD" w:rsidRPr="00ED4D8D" w:rsidRDefault="003E3FBD" w:rsidP="00B77501">
            <w:pPr>
              <w:widowControl/>
              <w:autoSpaceDE/>
              <w:autoSpaceDN/>
              <w:adjustRightInd/>
              <w:jc w:val="center"/>
              <w:rPr>
                <w:b/>
                <w:bCs/>
                <w:sz w:val="22"/>
                <w:szCs w:val="22"/>
              </w:rPr>
            </w:pPr>
            <w:ins w:id="860" w:author="ERCOT" w:date="2022-10-31T17:18:00Z">
              <w:r w:rsidRPr="00ED4D8D">
                <w:rPr>
                  <w:sz w:val="22"/>
                  <w:szCs w:val="22"/>
                </w:rPr>
                <w:t>-0.2</w:t>
              </w:r>
            </w:ins>
            <w:del w:id="861"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6F96ED22" w:rsidR="003E3FBD" w:rsidRPr="00ED4D8D" w:rsidRDefault="003E3FBD" w:rsidP="00B77501">
            <w:pPr>
              <w:widowControl/>
              <w:autoSpaceDE/>
              <w:autoSpaceDN/>
              <w:adjustRightInd/>
              <w:jc w:val="center"/>
              <w:rPr>
                <w:b/>
                <w:bCs/>
                <w:sz w:val="22"/>
                <w:szCs w:val="22"/>
              </w:rPr>
            </w:pPr>
            <w:ins w:id="862" w:author="ERCOT" w:date="2022-10-31T17:18:00Z">
              <w:r w:rsidRPr="00ED4D8D">
                <w:rPr>
                  <w:sz w:val="22"/>
                  <w:szCs w:val="22"/>
                </w:rPr>
                <w:t>0.1</w:t>
              </w:r>
            </w:ins>
            <w:del w:id="863" w:author="ERCOT" w:date="2022-10-31T17:18:00Z">
              <w:r w:rsidRPr="00ED4D8D" w:rsidDel="004128A2">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79EF7219" w:rsidR="003E3FBD" w:rsidRPr="00ED4D8D" w:rsidRDefault="003E3FBD" w:rsidP="00B77501">
            <w:pPr>
              <w:widowControl/>
              <w:autoSpaceDE/>
              <w:autoSpaceDN/>
              <w:adjustRightInd/>
              <w:jc w:val="center"/>
              <w:rPr>
                <w:b/>
                <w:bCs/>
                <w:sz w:val="22"/>
                <w:szCs w:val="22"/>
              </w:rPr>
            </w:pPr>
            <w:ins w:id="864" w:author="ERCOT" w:date="2022-10-31T17:18:00Z">
              <w:r w:rsidRPr="00ED4D8D">
                <w:rPr>
                  <w:sz w:val="22"/>
                  <w:szCs w:val="22"/>
                </w:rPr>
                <w:t>0.6</w:t>
              </w:r>
            </w:ins>
            <w:del w:id="865" w:author="ERCOT" w:date="2022-10-31T17:18:00Z">
              <w:r w:rsidRPr="00ED4D8D" w:rsidDel="004128A2">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7B44EEC8" w:rsidR="003E3FBD" w:rsidRPr="00ED4D8D" w:rsidRDefault="003E3FBD" w:rsidP="00B77501">
            <w:pPr>
              <w:widowControl/>
              <w:autoSpaceDE/>
              <w:autoSpaceDN/>
              <w:adjustRightInd/>
              <w:jc w:val="center"/>
              <w:rPr>
                <w:b/>
                <w:bCs/>
                <w:sz w:val="22"/>
                <w:szCs w:val="22"/>
              </w:rPr>
            </w:pPr>
            <w:ins w:id="866" w:author="ERCOT" w:date="2022-10-31T17:18:00Z">
              <w:r w:rsidRPr="00ED4D8D">
                <w:rPr>
                  <w:sz w:val="22"/>
                  <w:szCs w:val="22"/>
                </w:rPr>
                <w:t>1.6</w:t>
              </w:r>
            </w:ins>
            <w:del w:id="867" w:author="ERCOT" w:date="2022-10-31T17:18:00Z">
              <w:r w:rsidRPr="00ED4D8D" w:rsidDel="004128A2">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1A1B37E9" w:rsidR="003E3FBD" w:rsidRPr="00ED4D8D" w:rsidRDefault="003E3FBD" w:rsidP="00B77501">
            <w:pPr>
              <w:widowControl/>
              <w:autoSpaceDE/>
              <w:autoSpaceDN/>
              <w:adjustRightInd/>
              <w:jc w:val="center"/>
              <w:rPr>
                <w:b/>
                <w:bCs/>
                <w:sz w:val="22"/>
                <w:szCs w:val="22"/>
              </w:rPr>
            </w:pPr>
            <w:ins w:id="868" w:author="ERCOT" w:date="2022-10-31T17:18:00Z">
              <w:r w:rsidRPr="00ED4D8D">
                <w:rPr>
                  <w:sz w:val="22"/>
                  <w:szCs w:val="22"/>
                </w:rPr>
                <w:t>2.5</w:t>
              </w:r>
            </w:ins>
            <w:del w:id="869" w:author="ERCOT" w:date="2022-10-31T17:18:00Z">
              <w:r w:rsidRPr="00ED4D8D" w:rsidDel="004128A2">
                <w:rPr>
                  <w:sz w:val="22"/>
                  <w:szCs w:val="22"/>
                </w:rPr>
                <w:delText>4.2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30F57BF4" w:rsidR="003E3FBD" w:rsidRPr="00ED4D8D" w:rsidRDefault="003E3FBD" w:rsidP="00B77501">
            <w:pPr>
              <w:widowControl/>
              <w:autoSpaceDE/>
              <w:autoSpaceDN/>
              <w:adjustRightInd/>
              <w:jc w:val="center"/>
              <w:rPr>
                <w:b/>
                <w:bCs/>
                <w:sz w:val="22"/>
                <w:szCs w:val="22"/>
              </w:rPr>
            </w:pPr>
            <w:ins w:id="870" w:author="ERCOT" w:date="2022-10-31T17:18:00Z">
              <w:r w:rsidRPr="00ED4D8D">
                <w:rPr>
                  <w:sz w:val="22"/>
                  <w:szCs w:val="22"/>
                </w:rPr>
                <w:t>3.1</w:t>
              </w:r>
            </w:ins>
            <w:del w:id="871" w:author="ERCOT" w:date="2022-10-31T17:18:00Z">
              <w:r w:rsidRPr="00ED4D8D" w:rsidDel="004128A2">
                <w:rPr>
                  <w:sz w:val="22"/>
                  <w:szCs w:val="22"/>
                </w:rPr>
                <w:delText>4.8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4421AC6F" w:rsidR="003E3FBD" w:rsidRPr="00ED4D8D" w:rsidRDefault="003E3FBD" w:rsidP="00B77501">
            <w:pPr>
              <w:widowControl/>
              <w:autoSpaceDE/>
              <w:autoSpaceDN/>
              <w:adjustRightInd/>
              <w:jc w:val="center"/>
              <w:rPr>
                <w:b/>
                <w:bCs/>
                <w:sz w:val="22"/>
                <w:szCs w:val="22"/>
              </w:rPr>
            </w:pPr>
            <w:ins w:id="872" w:author="ERCOT" w:date="2022-10-31T17:18:00Z">
              <w:r w:rsidRPr="00ED4D8D">
                <w:rPr>
                  <w:sz w:val="22"/>
                  <w:szCs w:val="22"/>
                </w:rPr>
                <w:t>3.4</w:t>
              </w:r>
            </w:ins>
            <w:del w:id="873" w:author="ERCOT" w:date="2022-10-31T17:18:00Z">
              <w:r w:rsidRPr="00ED4D8D" w:rsidDel="004128A2">
                <w:rPr>
                  <w:sz w:val="22"/>
                  <w:szCs w:val="22"/>
                </w:rPr>
                <w:delText>5.3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012D70FF" w:rsidR="003E3FBD" w:rsidRPr="00ED4D8D" w:rsidRDefault="003E3FBD" w:rsidP="00B77501">
            <w:pPr>
              <w:widowControl/>
              <w:autoSpaceDE/>
              <w:autoSpaceDN/>
              <w:adjustRightInd/>
              <w:jc w:val="center"/>
              <w:rPr>
                <w:b/>
                <w:bCs/>
                <w:sz w:val="22"/>
                <w:szCs w:val="22"/>
              </w:rPr>
            </w:pPr>
            <w:ins w:id="874" w:author="ERCOT" w:date="2022-10-31T17:18:00Z">
              <w:r w:rsidRPr="00ED4D8D">
                <w:rPr>
                  <w:sz w:val="22"/>
                  <w:szCs w:val="22"/>
                </w:rPr>
                <w:t>3.0</w:t>
              </w:r>
            </w:ins>
            <w:del w:id="875" w:author="ERCOT" w:date="2022-10-31T17:18:00Z">
              <w:r w:rsidRPr="00ED4D8D" w:rsidDel="004128A2">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1560E86D" w:rsidR="003E3FBD" w:rsidRPr="00ED4D8D" w:rsidRDefault="003E3FBD" w:rsidP="00B77501">
            <w:pPr>
              <w:widowControl/>
              <w:autoSpaceDE/>
              <w:autoSpaceDN/>
              <w:adjustRightInd/>
              <w:jc w:val="center"/>
              <w:rPr>
                <w:b/>
                <w:bCs/>
                <w:sz w:val="22"/>
                <w:szCs w:val="22"/>
              </w:rPr>
            </w:pPr>
            <w:ins w:id="876" w:author="ERCOT" w:date="2022-10-31T17:18:00Z">
              <w:r w:rsidRPr="00ED4D8D">
                <w:rPr>
                  <w:sz w:val="22"/>
                  <w:szCs w:val="22"/>
                </w:rPr>
                <w:t>3.8</w:t>
              </w:r>
            </w:ins>
            <w:del w:id="877" w:author="ERCOT" w:date="2022-10-31T17:18:00Z">
              <w:r w:rsidRPr="00ED4D8D" w:rsidDel="004128A2">
                <w:rPr>
                  <w:sz w:val="22"/>
                  <w:szCs w:val="22"/>
                </w:rPr>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2F75A167" w:rsidR="003E3FBD" w:rsidRPr="00ED4D8D" w:rsidRDefault="003E3FBD" w:rsidP="00B77501">
            <w:pPr>
              <w:widowControl/>
              <w:autoSpaceDE/>
              <w:autoSpaceDN/>
              <w:adjustRightInd/>
              <w:jc w:val="center"/>
              <w:rPr>
                <w:b/>
                <w:bCs/>
                <w:sz w:val="22"/>
                <w:szCs w:val="22"/>
              </w:rPr>
            </w:pPr>
            <w:ins w:id="878" w:author="ERCOT" w:date="2022-10-31T17:18:00Z">
              <w:r w:rsidRPr="00ED4D8D">
                <w:rPr>
                  <w:sz w:val="22"/>
                  <w:szCs w:val="22"/>
                </w:rPr>
                <w:t>5.8</w:t>
              </w:r>
            </w:ins>
            <w:del w:id="879" w:author="ERCOT" w:date="2022-10-31T17:18:00Z">
              <w:r w:rsidRPr="00ED4D8D" w:rsidDel="004128A2">
                <w:rPr>
                  <w:sz w:val="22"/>
                  <w:szCs w:val="22"/>
                </w:rPr>
                <w:delText>5.3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624BD98F" w:rsidR="003E3FBD" w:rsidRPr="00ED4D8D" w:rsidRDefault="003E3FBD" w:rsidP="00B77501">
            <w:pPr>
              <w:widowControl/>
              <w:autoSpaceDE/>
              <w:autoSpaceDN/>
              <w:adjustRightInd/>
              <w:jc w:val="center"/>
              <w:rPr>
                <w:b/>
                <w:bCs/>
                <w:sz w:val="22"/>
                <w:szCs w:val="22"/>
              </w:rPr>
            </w:pPr>
            <w:ins w:id="880" w:author="ERCOT" w:date="2022-10-31T17:18:00Z">
              <w:r w:rsidRPr="00ED4D8D">
                <w:rPr>
                  <w:sz w:val="22"/>
                  <w:szCs w:val="22"/>
                </w:rPr>
                <w:t>3.5</w:t>
              </w:r>
            </w:ins>
            <w:del w:id="881" w:author="ERCOT" w:date="2022-10-31T17:18:00Z">
              <w:r w:rsidRPr="00ED4D8D" w:rsidDel="004128A2">
                <w:rPr>
                  <w:sz w:val="22"/>
                  <w:szCs w:val="22"/>
                </w:rPr>
                <w:delText>4.2</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246C1AB5" w:rsidR="003E3FBD" w:rsidRPr="00ED4D8D" w:rsidRDefault="003E3FBD" w:rsidP="00B77501">
            <w:pPr>
              <w:widowControl/>
              <w:autoSpaceDE/>
              <w:autoSpaceDN/>
              <w:adjustRightInd/>
              <w:jc w:val="center"/>
              <w:rPr>
                <w:b/>
                <w:bCs/>
                <w:sz w:val="22"/>
                <w:szCs w:val="22"/>
              </w:rPr>
            </w:pPr>
            <w:ins w:id="882" w:author="ERCOT" w:date="2022-10-31T17:18:00Z">
              <w:r w:rsidRPr="00ED4D8D">
                <w:rPr>
                  <w:sz w:val="22"/>
                  <w:szCs w:val="22"/>
                </w:rPr>
                <w:t>1.9</w:t>
              </w:r>
            </w:ins>
            <w:del w:id="883" w:author="ERCOT" w:date="2022-10-31T17:18:00Z">
              <w:r w:rsidRPr="00ED4D8D" w:rsidDel="004128A2">
                <w:rPr>
                  <w:sz w:val="22"/>
                  <w:szCs w:val="22"/>
                </w:rPr>
                <w:delText>1.5</w:delText>
              </w:r>
            </w:del>
          </w:p>
        </w:tc>
      </w:tr>
      <w:tr w:rsidR="003E3FBD" w:rsidRPr="00CC576E" w14:paraId="1E10B59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3E3FBD" w:rsidRPr="000357D1" w:rsidRDefault="003E3FBD" w:rsidP="003E3FBD">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32A95ACF" w:rsidR="003E3FBD" w:rsidRPr="00ED4D8D" w:rsidRDefault="003E3FBD" w:rsidP="003E3FBD">
            <w:pPr>
              <w:widowControl/>
              <w:autoSpaceDE/>
              <w:autoSpaceDN/>
              <w:adjustRightInd/>
              <w:jc w:val="center"/>
              <w:rPr>
                <w:b/>
                <w:bCs/>
                <w:sz w:val="22"/>
                <w:szCs w:val="22"/>
              </w:rPr>
            </w:pPr>
            <w:ins w:id="884" w:author="ERCOT" w:date="2022-10-31T17:18:00Z">
              <w:r w:rsidRPr="00ED4D8D">
                <w:rPr>
                  <w:sz w:val="22"/>
                  <w:szCs w:val="22"/>
                </w:rPr>
                <w:t>0.9</w:t>
              </w:r>
            </w:ins>
            <w:del w:id="885" w:author="ERCOT" w:date="2022-10-31T17:18:00Z">
              <w:r w:rsidRPr="00ED4D8D" w:rsidDel="004128A2">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71767ED2" w:rsidR="003E3FBD" w:rsidRPr="00ED4D8D" w:rsidRDefault="003E3FBD" w:rsidP="003E3FBD">
            <w:pPr>
              <w:widowControl/>
              <w:autoSpaceDE/>
              <w:autoSpaceDN/>
              <w:adjustRightInd/>
              <w:jc w:val="center"/>
              <w:rPr>
                <w:b/>
                <w:bCs/>
                <w:sz w:val="22"/>
                <w:szCs w:val="22"/>
              </w:rPr>
            </w:pPr>
            <w:ins w:id="886" w:author="ERCOT" w:date="2022-10-31T17:18:00Z">
              <w:r w:rsidRPr="00ED4D8D">
                <w:rPr>
                  <w:sz w:val="22"/>
                  <w:szCs w:val="22"/>
                </w:rPr>
                <w:t>-0.7</w:t>
              </w:r>
            </w:ins>
            <w:del w:id="887"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23CDA010" w:rsidR="003E3FBD" w:rsidRPr="00ED4D8D" w:rsidRDefault="003E3FBD" w:rsidP="003E3FBD">
            <w:pPr>
              <w:widowControl/>
              <w:autoSpaceDE/>
              <w:autoSpaceDN/>
              <w:adjustRightInd/>
              <w:jc w:val="center"/>
              <w:rPr>
                <w:b/>
                <w:bCs/>
                <w:sz w:val="22"/>
                <w:szCs w:val="22"/>
              </w:rPr>
            </w:pPr>
            <w:ins w:id="888" w:author="ERCOT" w:date="2022-10-31T17:18:00Z">
              <w:r w:rsidRPr="00ED4D8D">
                <w:rPr>
                  <w:sz w:val="22"/>
                  <w:szCs w:val="22"/>
                </w:rPr>
                <w:t>-1.2</w:t>
              </w:r>
            </w:ins>
            <w:del w:id="889"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79E7F186" w:rsidR="003E3FBD" w:rsidRPr="00ED4D8D" w:rsidRDefault="003E3FBD" w:rsidP="009A029A">
            <w:pPr>
              <w:widowControl/>
              <w:autoSpaceDE/>
              <w:autoSpaceDN/>
              <w:adjustRightInd/>
              <w:jc w:val="center"/>
              <w:rPr>
                <w:b/>
                <w:bCs/>
                <w:sz w:val="22"/>
                <w:szCs w:val="22"/>
              </w:rPr>
            </w:pPr>
            <w:ins w:id="890" w:author="ERCOT" w:date="2022-10-31T17:18:00Z">
              <w:r w:rsidRPr="00ED4D8D">
                <w:rPr>
                  <w:sz w:val="22"/>
                  <w:szCs w:val="22"/>
                </w:rPr>
                <w:t>-1.6</w:t>
              </w:r>
            </w:ins>
            <w:del w:id="891"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22314D0E" w:rsidR="003E3FBD" w:rsidRPr="00ED4D8D" w:rsidRDefault="003E3FBD" w:rsidP="00A7655B">
            <w:pPr>
              <w:widowControl/>
              <w:autoSpaceDE/>
              <w:autoSpaceDN/>
              <w:adjustRightInd/>
              <w:jc w:val="center"/>
              <w:rPr>
                <w:b/>
                <w:bCs/>
                <w:sz w:val="22"/>
                <w:szCs w:val="22"/>
              </w:rPr>
            </w:pPr>
            <w:ins w:id="892" w:author="ERCOT" w:date="2022-10-31T17:18:00Z">
              <w:r w:rsidRPr="00ED4D8D">
                <w:rPr>
                  <w:sz w:val="22"/>
                  <w:szCs w:val="22"/>
                </w:rPr>
                <w:t>-1.7</w:t>
              </w:r>
            </w:ins>
            <w:del w:id="893" w:author="ERCOT" w:date="2022-10-31T17:18:00Z">
              <w:r w:rsidRPr="00ED4D8D" w:rsidDel="004128A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55FC7897" w:rsidR="003E3FBD" w:rsidRPr="00ED4D8D" w:rsidRDefault="003E3FBD" w:rsidP="00A7655B">
            <w:pPr>
              <w:widowControl/>
              <w:autoSpaceDE/>
              <w:autoSpaceDN/>
              <w:adjustRightInd/>
              <w:jc w:val="center"/>
              <w:rPr>
                <w:b/>
                <w:bCs/>
                <w:sz w:val="22"/>
                <w:szCs w:val="22"/>
              </w:rPr>
            </w:pPr>
            <w:ins w:id="894" w:author="ERCOT" w:date="2022-10-31T17:18:00Z">
              <w:r w:rsidRPr="00ED4D8D">
                <w:rPr>
                  <w:sz w:val="22"/>
                  <w:szCs w:val="22"/>
                </w:rPr>
                <w:t>-1.5</w:t>
              </w:r>
            </w:ins>
            <w:del w:id="895" w:author="ERCOT" w:date="2022-10-31T17:18:00Z">
              <w:r w:rsidRPr="00ED4D8D" w:rsidDel="004128A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2F403710" w:rsidR="003E3FBD" w:rsidRPr="00ED4D8D" w:rsidRDefault="003E3FBD" w:rsidP="00A7655B">
            <w:pPr>
              <w:widowControl/>
              <w:autoSpaceDE/>
              <w:autoSpaceDN/>
              <w:adjustRightInd/>
              <w:jc w:val="center"/>
              <w:rPr>
                <w:b/>
                <w:bCs/>
                <w:sz w:val="22"/>
                <w:szCs w:val="22"/>
              </w:rPr>
            </w:pPr>
            <w:ins w:id="896" w:author="ERCOT" w:date="2022-10-31T17:18:00Z">
              <w:r w:rsidRPr="00ED4D8D">
                <w:rPr>
                  <w:sz w:val="22"/>
                  <w:szCs w:val="22"/>
                </w:rPr>
                <w:t>-1.3</w:t>
              </w:r>
            </w:ins>
            <w:del w:id="897" w:author="ERCOT" w:date="2022-10-31T17:18:00Z">
              <w:r w:rsidRPr="00ED4D8D" w:rsidDel="004128A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3E690655" w:rsidR="003E3FBD" w:rsidRPr="00ED4D8D" w:rsidRDefault="003E3FBD" w:rsidP="00E05571">
            <w:pPr>
              <w:widowControl/>
              <w:autoSpaceDE/>
              <w:autoSpaceDN/>
              <w:adjustRightInd/>
              <w:jc w:val="center"/>
              <w:rPr>
                <w:b/>
                <w:bCs/>
                <w:sz w:val="22"/>
                <w:szCs w:val="22"/>
              </w:rPr>
            </w:pPr>
            <w:ins w:id="898" w:author="ERCOT" w:date="2022-10-31T17:18:00Z">
              <w:r w:rsidRPr="00ED4D8D">
                <w:rPr>
                  <w:sz w:val="22"/>
                  <w:szCs w:val="22"/>
                </w:rPr>
                <w:t>-1.0</w:t>
              </w:r>
            </w:ins>
            <w:del w:id="899" w:author="ERCOT" w:date="2022-10-31T17:18:00Z">
              <w:r w:rsidRPr="00ED4D8D" w:rsidDel="004128A2">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41A48F26" w:rsidR="003E3FBD" w:rsidRPr="00ED4D8D" w:rsidRDefault="003E3FBD" w:rsidP="00E810E5">
            <w:pPr>
              <w:widowControl/>
              <w:autoSpaceDE/>
              <w:autoSpaceDN/>
              <w:adjustRightInd/>
              <w:jc w:val="center"/>
              <w:rPr>
                <w:b/>
                <w:bCs/>
                <w:sz w:val="22"/>
                <w:szCs w:val="22"/>
              </w:rPr>
            </w:pPr>
            <w:ins w:id="900" w:author="ERCOT" w:date="2022-10-31T17:18:00Z">
              <w:r w:rsidRPr="00ED4D8D">
                <w:rPr>
                  <w:sz w:val="22"/>
                  <w:szCs w:val="22"/>
                </w:rPr>
                <w:t>0.0</w:t>
              </w:r>
            </w:ins>
            <w:del w:id="901" w:author="ERCOT" w:date="2022-10-31T17:18:00Z">
              <w:r w:rsidRPr="00ED4D8D" w:rsidDel="004128A2">
                <w:rPr>
                  <w:sz w:val="22"/>
                  <w:szCs w:val="22"/>
                </w:rPr>
                <w:delText>0.0</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6911FFB5" w:rsidR="003E3FBD" w:rsidRPr="00ED4D8D" w:rsidRDefault="003E3FBD" w:rsidP="0040715F">
            <w:pPr>
              <w:widowControl/>
              <w:autoSpaceDE/>
              <w:autoSpaceDN/>
              <w:adjustRightInd/>
              <w:jc w:val="center"/>
              <w:rPr>
                <w:b/>
                <w:bCs/>
                <w:sz w:val="22"/>
                <w:szCs w:val="22"/>
              </w:rPr>
            </w:pPr>
            <w:ins w:id="902" w:author="ERCOT" w:date="2022-10-31T17:18:00Z">
              <w:r w:rsidRPr="00ED4D8D">
                <w:rPr>
                  <w:sz w:val="22"/>
                  <w:szCs w:val="22"/>
                </w:rPr>
                <w:t>0.2</w:t>
              </w:r>
            </w:ins>
            <w:del w:id="903"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750576B8" w:rsidR="003E3FBD" w:rsidRPr="00ED4D8D" w:rsidRDefault="003E3FBD" w:rsidP="00CA359D">
            <w:pPr>
              <w:widowControl/>
              <w:autoSpaceDE/>
              <w:autoSpaceDN/>
              <w:adjustRightInd/>
              <w:jc w:val="center"/>
              <w:rPr>
                <w:b/>
                <w:bCs/>
                <w:sz w:val="22"/>
                <w:szCs w:val="22"/>
              </w:rPr>
            </w:pPr>
            <w:ins w:id="904" w:author="ERCOT" w:date="2022-10-31T17:18:00Z">
              <w:r w:rsidRPr="00ED4D8D">
                <w:rPr>
                  <w:sz w:val="22"/>
                  <w:szCs w:val="22"/>
                </w:rPr>
                <w:t>-0.1</w:t>
              </w:r>
            </w:ins>
            <w:del w:id="905"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6FF4C2E6" w:rsidR="003E3FBD" w:rsidRPr="00ED4D8D" w:rsidRDefault="003E3FBD" w:rsidP="00B77501">
            <w:pPr>
              <w:widowControl/>
              <w:autoSpaceDE/>
              <w:autoSpaceDN/>
              <w:adjustRightInd/>
              <w:jc w:val="center"/>
              <w:rPr>
                <w:b/>
                <w:bCs/>
                <w:sz w:val="22"/>
                <w:szCs w:val="22"/>
              </w:rPr>
            </w:pPr>
            <w:ins w:id="906" w:author="ERCOT" w:date="2022-10-31T17:18:00Z">
              <w:r w:rsidRPr="00ED4D8D">
                <w:rPr>
                  <w:sz w:val="22"/>
                  <w:szCs w:val="22"/>
                </w:rPr>
                <w:t>-0.2</w:t>
              </w:r>
            </w:ins>
            <w:del w:id="907" w:author="ERCOT" w:date="2022-10-31T17:18:00Z">
              <w:r w:rsidRPr="00ED4D8D" w:rsidDel="004128A2">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5F1C755C" w:rsidR="003E3FBD" w:rsidRPr="00ED4D8D" w:rsidRDefault="003E3FBD" w:rsidP="00B77501">
            <w:pPr>
              <w:widowControl/>
              <w:autoSpaceDE/>
              <w:autoSpaceDN/>
              <w:adjustRightInd/>
              <w:jc w:val="center"/>
              <w:rPr>
                <w:b/>
                <w:bCs/>
                <w:sz w:val="22"/>
                <w:szCs w:val="22"/>
              </w:rPr>
            </w:pPr>
            <w:ins w:id="908" w:author="ERCOT" w:date="2022-10-31T17:18:00Z">
              <w:r w:rsidRPr="00ED4D8D">
                <w:rPr>
                  <w:sz w:val="22"/>
                  <w:szCs w:val="22"/>
                </w:rPr>
                <w:t>-0.2</w:t>
              </w:r>
            </w:ins>
            <w:del w:id="909"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662CE7CA" w:rsidR="003E3FBD" w:rsidRPr="00ED4D8D" w:rsidRDefault="003E3FBD" w:rsidP="00B77501">
            <w:pPr>
              <w:widowControl/>
              <w:autoSpaceDE/>
              <w:autoSpaceDN/>
              <w:adjustRightInd/>
              <w:jc w:val="center"/>
              <w:rPr>
                <w:b/>
                <w:bCs/>
                <w:sz w:val="22"/>
                <w:szCs w:val="22"/>
              </w:rPr>
            </w:pPr>
            <w:ins w:id="910" w:author="ERCOT" w:date="2022-10-31T17:18:00Z">
              <w:r w:rsidRPr="00ED4D8D">
                <w:rPr>
                  <w:sz w:val="22"/>
                  <w:szCs w:val="22"/>
                </w:rPr>
                <w:t>0.5</w:t>
              </w:r>
            </w:ins>
            <w:del w:id="911" w:author="ERCOT" w:date="2022-10-31T17:18:00Z">
              <w:r w:rsidRPr="00ED4D8D" w:rsidDel="004128A2">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1C7BB7F9" w:rsidR="003E3FBD" w:rsidRPr="00ED4D8D" w:rsidRDefault="003E3FBD" w:rsidP="00B77501">
            <w:pPr>
              <w:widowControl/>
              <w:autoSpaceDE/>
              <w:autoSpaceDN/>
              <w:adjustRightInd/>
              <w:jc w:val="center"/>
              <w:rPr>
                <w:b/>
                <w:bCs/>
                <w:sz w:val="22"/>
                <w:szCs w:val="22"/>
              </w:rPr>
            </w:pPr>
            <w:ins w:id="912" w:author="ERCOT" w:date="2022-10-31T17:18:00Z">
              <w:r w:rsidRPr="00ED4D8D">
                <w:rPr>
                  <w:sz w:val="22"/>
                  <w:szCs w:val="22"/>
                </w:rPr>
                <w:t>1.2</w:t>
              </w:r>
            </w:ins>
            <w:del w:id="913" w:author="ERCOT" w:date="2022-10-31T17:18:00Z">
              <w:r w:rsidRPr="00ED4D8D" w:rsidDel="004128A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258702F0" w:rsidR="003E3FBD" w:rsidRPr="00ED4D8D" w:rsidRDefault="003E3FBD" w:rsidP="00B77501">
            <w:pPr>
              <w:widowControl/>
              <w:autoSpaceDE/>
              <w:autoSpaceDN/>
              <w:adjustRightInd/>
              <w:jc w:val="center"/>
              <w:rPr>
                <w:b/>
                <w:bCs/>
                <w:sz w:val="22"/>
                <w:szCs w:val="22"/>
              </w:rPr>
            </w:pPr>
            <w:ins w:id="914" w:author="ERCOT" w:date="2022-10-31T17:18:00Z">
              <w:r w:rsidRPr="00ED4D8D">
                <w:rPr>
                  <w:sz w:val="22"/>
                  <w:szCs w:val="22"/>
                </w:rPr>
                <w:t>1.8</w:t>
              </w:r>
            </w:ins>
            <w:del w:id="915" w:author="ERCOT" w:date="2022-10-31T17:18:00Z">
              <w:r w:rsidRPr="00ED4D8D" w:rsidDel="004128A2">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58A9E6FC" w:rsidR="003E3FBD" w:rsidRPr="00ED4D8D" w:rsidRDefault="003E3FBD" w:rsidP="00B77501">
            <w:pPr>
              <w:widowControl/>
              <w:autoSpaceDE/>
              <w:autoSpaceDN/>
              <w:adjustRightInd/>
              <w:jc w:val="center"/>
              <w:rPr>
                <w:b/>
                <w:bCs/>
                <w:sz w:val="22"/>
                <w:szCs w:val="22"/>
              </w:rPr>
            </w:pPr>
            <w:ins w:id="916" w:author="ERCOT" w:date="2022-10-31T17:18:00Z">
              <w:r w:rsidRPr="00ED4D8D">
                <w:rPr>
                  <w:sz w:val="22"/>
                  <w:szCs w:val="22"/>
                </w:rPr>
                <w:t>2.4</w:t>
              </w:r>
            </w:ins>
            <w:del w:id="917" w:author="ERCOT" w:date="2022-10-31T17:18:00Z">
              <w:r w:rsidRPr="00ED4D8D" w:rsidDel="004128A2">
                <w:rPr>
                  <w:sz w:val="22"/>
                  <w:szCs w:val="22"/>
                </w:rPr>
                <w:delText>4.5</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29F1393F" w:rsidR="003E3FBD" w:rsidRPr="00ED4D8D" w:rsidRDefault="003E3FBD" w:rsidP="00B77501">
            <w:pPr>
              <w:widowControl/>
              <w:autoSpaceDE/>
              <w:autoSpaceDN/>
              <w:adjustRightInd/>
              <w:jc w:val="center"/>
              <w:rPr>
                <w:b/>
                <w:bCs/>
                <w:sz w:val="22"/>
                <w:szCs w:val="22"/>
              </w:rPr>
            </w:pPr>
            <w:ins w:id="918" w:author="ERCOT" w:date="2022-10-31T17:18:00Z">
              <w:r w:rsidRPr="00ED4D8D">
                <w:rPr>
                  <w:sz w:val="22"/>
                  <w:szCs w:val="22"/>
                </w:rPr>
                <w:t>2.7</w:t>
              </w:r>
            </w:ins>
            <w:del w:id="919" w:author="ERCOT" w:date="2022-10-31T17:18:00Z">
              <w:r w:rsidRPr="00ED4D8D" w:rsidDel="004128A2">
                <w:rPr>
                  <w:sz w:val="22"/>
                  <w:szCs w:val="22"/>
                </w:rPr>
                <w:delText>5.1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499963B4" w:rsidR="003E3FBD" w:rsidRPr="00ED4D8D" w:rsidRDefault="003E3FBD" w:rsidP="00B77501">
            <w:pPr>
              <w:widowControl/>
              <w:autoSpaceDE/>
              <w:autoSpaceDN/>
              <w:adjustRightInd/>
              <w:jc w:val="center"/>
              <w:rPr>
                <w:b/>
                <w:bCs/>
                <w:sz w:val="22"/>
                <w:szCs w:val="22"/>
              </w:rPr>
            </w:pPr>
            <w:ins w:id="920" w:author="ERCOT" w:date="2022-10-31T17:18:00Z">
              <w:r w:rsidRPr="00ED4D8D">
                <w:rPr>
                  <w:sz w:val="22"/>
                  <w:szCs w:val="22"/>
                </w:rPr>
                <w:t>3.1</w:t>
              </w:r>
            </w:ins>
            <w:del w:id="921" w:author="ERCOT" w:date="2022-10-31T17:18:00Z">
              <w:r w:rsidRPr="00ED4D8D" w:rsidDel="004128A2">
                <w:rPr>
                  <w:sz w:val="22"/>
                  <w:szCs w:val="22"/>
                </w:rPr>
                <w:delText>5.3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48C38FD1" w:rsidR="003E3FBD" w:rsidRPr="00ED4D8D" w:rsidRDefault="003E3FBD" w:rsidP="00B77501">
            <w:pPr>
              <w:widowControl/>
              <w:autoSpaceDE/>
              <w:autoSpaceDN/>
              <w:adjustRightInd/>
              <w:jc w:val="center"/>
              <w:rPr>
                <w:b/>
                <w:bCs/>
                <w:sz w:val="22"/>
                <w:szCs w:val="22"/>
              </w:rPr>
            </w:pPr>
            <w:ins w:id="922" w:author="ERCOT" w:date="2022-10-31T17:18:00Z">
              <w:r w:rsidRPr="00ED4D8D">
                <w:rPr>
                  <w:sz w:val="22"/>
                  <w:szCs w:val="22"/>
                </w:rPr>
                <w:t>2.5</w:t>
              </w:r>
            </w:ins>
            <w:del w:id="923" w:author="ERCOT" w:date="2022-10-31T17:18:00Z">
              <w:r w:rsidRPr="00ED4D8D" w:rsidDel="004128A2">
                <w:rPr>
                  <w:sz w:val="22"/>
                  <w:szCs w:val="22"/>
                </w:rPr>
                <w:delText>4.3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3D906189" w:rsidR="003E3FBD" w:rsidRPr="00ED4D8D" w:rsidRDefault="003E3FBD" w:rsidP="00B77501">
            <w:pPr>
              <w:widowControl/>
              <w:autoSpaceDE/>
              <w:autoSpaceDN/>
              <w:adjustRightInd/>
              <w:jc w:val="center"/>
              <w:rPr>
                <w:b/>
                <w:bCs/>
                <w:sz w:val="22"/>
                <w:szCs w:val="22"/>
              </w:rPr>
            </w:pPr>
            <w:ins w:id="924" w:author="ERCOT" w:date="2022-10-31T17:18:00Z">
              <w:r w:rsidRPr="00ED4D8D">
                <w:rPr>
                  <w:sz w:val="22"/>
                  <w:szCs w:val="22"/>
                </w:rPr>
                <w:t>3.8</w:t>
              </w:r>
            </w:ins>
            <w:del w:id="925" w:author="ERCOT" w:date="2022-10-31T17:18:00Z">
              <w:r w:rsidRPr="00ED4D8D" w:rsidDel="004128A2">
                <w:rPr>
                  <w:sz w:val="22"/>
                  <w:szCs w:val="22"/>
                </w:rPr>
                <w:delText>3.9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3927A6E3" w:rsidR="003E3FBD" w:rsidRPr="00ED4D8D" w:rsidRDefault="003E3FBD" w:rsidP="00B77501">
            <w:pPr>
              <w:widowControl/>
              <w:autoSpaceDE/>
              <w:autoSpaceDN/>
              <w:adjustRightInd/>
              <w:jc w:val="center"/>
              <w:rPr>
                <w:b/>
                <w:bCs/>
                <w:sz w:val="22"/>
                <w:szCs w:val="22"/>
              </w:rPr>
            </w:pPr>
            <w:ins w:id="926" w:author="ERCOT" w:date="2022-10-31T17:18:00Z">
              <w:r w:rsidRPr="00ED4D8D">
                <w:rPr>
                  <w:sz w:val="22"/>
                  <w:szCs w:val="22"/>
                </w:rPr>
                <w:t>5.0</w:t>
              </w:r>
            </w:ins>
            <w:del w:id="927" w:author="ERCOT" w:date="2022-10-31T17:18:00Z">
              <w:r w:rsidRPr="00ED4D8D" w:rsidDel="004128A2">
                <w:rPr>
                  <w:sz w:val="22"/>
                  <w:szCs w:val="22"/>
                </w:rPr>
                <w:delText>4.8</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6CCE8005" w:rsidR="003E3FBD" w:rsidRPr="00ED4D8D" w:rsidRDefault="003E3FBD" w:rsidP="00B77501">
            <w:pPr>
              <w:widowControl/>
              <w:autoSpaceDE/>
              <w:autoSpaceDN/>
              <w:adjustRightInd/>
              <w:jc w:val="center"/>
              <w:rPr>
                <w:b/>
                <w:bCs/>
                <w:sz w:val="22"/>
                <w:szCs w:val="22"/>
              </w:rPr>
            </w:pPr>
            <w:ins w:id="928" w:author="ERCOT" w:date="2022-10-31T17:18:00Z">
              <w:r w:rsidRPr="00ED4D8D">
                <w:rPr>
                  <w:sz w:val="22"/>
                  <w:szCs w:val="22"/>
                </w:rPr>
                <w:t>3.3</w:t>
              </w:r>
            </w:ins>
            <w:del w:id="929" w:author="ERCOT" w:date="2022-10-31T17:18:00Z">
              <w:r w:rsidRPr="00ED4D8D" w:rsidDel="004128A2">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57D0A3F2" w:rsidR="003E3FBD" w:rsidRPr="00ED4D8D" w:rsidRDefault="003E3FBD" w:rsidP="00B77501">
            <w:pPr>
              <w:widowControl/>
              <w:autoSpaceDE/>
              <w:autoSpaceDN/>
              <w:adjustRightInd/>
              <w:jc w:val="center"/>
              <w:rPr>
                <w:b/>
                <w:bCs/>
                <w:sz w:val="22"/>
                <w:szCs w:val="22"/>
              </w:rPr>
            </w:pPr>
            <w:ins w:id="930" w:author="ERCOT" w:date="2022-10-31T17:18:00Z">
              <w:r w:rsidRPr="00ED4D8D">
                <w:rPr>
                  <w:sz w:val="22"/>
                  <w:szCs w:val="22"/>
                </w:rPr>
                <w:t>2.1</w:t>
              </w:r>
            </w:ins>
            <w:del w:id="931" w:author="ERCOT" w:date="2022-10-31T17:18:00Z">
              <w:r w:rsidRPr="00ED4D8D" w:rsidDel="004128A2">
                <w:rPr>
                  <w:sz w:val="22"/>
                  <w:szCs w:val="22"/>
                </w:rPr>
                <w:delText>2.2</w:delText>
              </w:r>
            </w:del>
          </w:p>
        </w:tc>
      </w:tr>
      <w:tr w:rsidR="003E3FBD" w:rsidRPr="00CC576E" w14:paraId="2C86E039"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3E3FBD" w:rsidRPr="000357D1" w:rsidRDefault="003E3FBD" w:rsidP="003E3FBD">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5F42589A" w:rsidR="003E3FBD" w:rsidRPr="00ED4D8D" w:rsidRDefault="003E3FBD" w:rsidP="003E3FBD">
            <w:pPr>
              <w:widowControl/>
              <w:autoSpaceDE/>
              <w:autoSpaceDN/>
              <w:adjustRightInd/>
              <w:jc w:val="center"/>
              <w:rPr>
                <w:b/>
                <w:bCs/>
                <w:sz w:val="22"/>
                <w:szCs w:val="22"/>
              </w:rPr>
            </w:pPr>
            <w:ins w:id="932" w:author="ERCOT" w:date="2022-10-31T17:18:00Z">
              <w:r w:rsidRPr="00ED4D8D">
                <w:rPr>
                  <w:sz w:val="22"/>
                  <w:szCs w:val="22"/>
                </w:rPr>
                <w:t>0.5</w:t>
              </w:r>
            </w:ins>
            <w:del w:id="933" w:author="ERCOT" w:date="2022-10-31T17:18:00Z">
              <w:r w:rsidRPr="00ED4D8D" w:rsidDel="004128A2">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3C8BC9A3" w:rsidR="003E3FBD" w:rsidRPr="00ED4D8D" w:rsidRDefault="003E3FBD" w:rsidP="003E3FBD">
            <w:pPr>
              <w:widowControl/>
              <w:autoSpaceDE/>
              <w:autoSpaceDN/>
              <w:adjustRightInd/>
              <w:jc w:val="center"/>
              <w:rPr>
                <w:b/>
                <w:bCs/>
                <w:sz w:val="22"/>
                <w:szCs w:val="22"/>
              </w:rPr>
            </w:pPr>
            <w:ins w:id="934" w:author="ERCOT" w:date="2022-10-31T17:18:00Z">
              <w:r w:rsidRPr="00ED4D8D">
                <w:rPr>
                  <w:sz w:val="22"/>
                  <w:szCs w:val="22"/>
                </w:rPr>
                <w:t>-0.8</w:t>
              </w:r>
            </w:ins>
            <w:del w:id="935"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3455063E" w:rsidR="003E3FBD" w:rsidRPr="00ED4D8D" w:rsidRDefault="003E3FBD" w:rsidP="003E3FBD">
            <w:pPr>
              <w:widowControl/>
              <w:autoSpaceDE/>
              <w:autoSpaceDN/>
              <w:adjustRightInd/>
              <w:jc w:val="center"/>
              <w:rPr>
                <w:b/>
                <w:bCs/>
                <w:sz w:val="22"/>
                <w:szCs w:val="22"/>
              </w:rPr>
            </w:pPr>
            <w:ins w:id="936" w:author="ERCOT" w:date="2022-10-31T17:18:00Z">
              <w:r w:rsidRPr="00ED4D8D">
                <w:rPr>
                  <w:sz w:val="22"/>
                  <w:szCs w:val="22"/>
                </w:rPr>
                <w:t>-1.3</w:t>
              </w:r>
            </w:ins>
            <w:del w:id="937"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0F23E8B0" w:rsidR="003E3FBD" w:rsidRPr="00ED4D8D" w:rsidRDefault="003E3FBD" w:rsidP="009A029A">
            <w:pPr>
              <w:widowControl/>
              <w:autoSpaceDE/>
              <w:autoSpaceDN/>
              <w:adjustRightInd/>
              <w:jc w:val="center"/>
              <w:rPr>
                <w:b/>
                <w:bCs/>
                <w:sz w:val="22"/>
                <w:szCs w:val="22"/>
              </w:rPr>
            </w:pPr>
            <w:ins w:id="938" w:author="ERCOT" w:date="2022-10-31T17:18:00Z">
              <w:r w:rsidRPr="00ED4D8D">
                <w:rPr>
                  <w:sz w:val="22"/>
                  <w:szCs w:val="22"/>
                </w:rPr>
                <w:t>-1.6</w:t>
              </w:r>
            </w:ins>
            <w:del w:id="939"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4420B197" w:rsidR="003E3FBD" w:rsidRPr="00ED4D8D" w:rsidRDefault="003E3FBD" w:rsidP="00A7655B">
            <w:pPr>
              <w:widowControl/>
              <w:autoSpaceDE/>
              <w:autoSpaceDN/>
              <w:adjustRightInd/>
              <w:jc w:val="center"/>
              <w:rPr>
                <w:b/>
                <w:bCs/>
                <w:sz w:val="22"/>
                <w:szCs w:val="22"/>
              </w:rPr>
            </w:pPr>
            <w:ins w:id="940" w:author="ERCOT" w:date="2022-10-31T17:18:00Z">
              <w:r w:rsidRPr="00ED4D8D">
                <w:rPr>
                  <w:sz w:val="22"/>
                  <w:szCs w:val="22"/>
                </w:rPr>
                <w:t>-1.6</w:t>
              </w:r>
            </w:ins>
            <w:del w:id="941" w:author="ERCOT" w:date="2022-10-31T17:18:00Z">
              <w:r w:rsidRPr="00ED4D8D" w:rsidDel="004128A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6CB22FFC" w:rsidR="003E3FBD" w:rsidRPr="00ED4D8D" w:rsidRDefault="003E3FBD" w:rsidP="00A7655B">
            <w:pPr>
              <w:widowControl/>
              <w:autoSpaceDE/>
              <w:autoSpaceDN/>
              <w:adjustRightInd/>
              <w:jc w:val="center"/>
              <w:rPr>
                <w:b/>
                <w:bCs/>
                <w:sz w:val="22"/>
                <w:szCs w:val="22"/>
              </w:rPr>
            </w:pPr>
            <w:ins w:id="942" w:author="ERCOT" w:date="2022-10-31T17:18:00Z">
              <w:r w:rsidRPr="00ED4D8D">
                <w:rPr>
                  <w:sz w:val="22"/>
                  <w:szCs w:val="22"/>
                </w:rPr>
                <w:t>-1.5</w:t>
              </w:r>
            </w:ins>
            <w:del w:id="943" w:author="ERCOT" w:date="2022-10-31T17:18:00Z">
              <w:r w:rsidRPr="00ED4D8D" w:rsidDel="004128A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7AC499E4" w:rsidR="003E3FBD" w:rsidRPr="00ED4D8D" w:rsidRDefault="003E3FBD" w:rsidP="00A7655B">
            <w:pPr>
              <w:widowControl/>
              <w:autoSpaceDE/>
              <w:autoSpaceDN/>
              <w:adjustRightInd/>
              <w:jc w:val="center"/>
              <w:rPr>
                <w:b/>
                <w:bCs/>
                <w:sz w:val="22"/>
                <w:szCs w:val="22"/>
              </w:rPr>
            </w:pPr>
            <w:ins w:id="944" w:author="ERCOT" w:date="2022-10-31T17:18:00Z">
              <w:r w:rsidRPr="00ED4D8D">
                <w:rPr>
                  <w:sz w:val="22"/>
                  <w:szCs w:val="22"/>
                </w:rPr>
                <w:t>-1.3</w:t>
              </w:r>
            </w:ins>
            <w:del w:id="945" w:author="ERCOT" w:date="2022-10-31T17:18:00Z">
              <w:r w:rsidRPr="00ED4D8D" w:rsidDel="004128A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2ADE3059" w:rsidR="003E3FBD" w:rsidRPr="00ED4D8D" w:rsidRDefault="003E3FBD" w:rsidP="00E05571">
            <w:pPr>
              <w:widowControl/>
              <w:autoSpaceDE/>
              <w:autoSpaceDN/>
              <w:adjustRightInd/>
              <w:jc w:val="center"/>
              <w:rPr>
                <w:b/>
                <w:bCs/>
                <w:sz w:val="22"/>
                <w:szCs w:val="22"/>
              </w:rPr>
            </w:pPr>
            <w:ins w:id="946" w:author="ERCOT" w:date="2022-10-31T17:18:00Z">
              <w:r w:rsidRPr="00ED4D8D">
                <w:rPr>
                  <w:sz w:val="22"/>
                  <w:szCs w:val="22"/>
                </w:rPr>
                <w:t>-0.9</w:t>
              </w:r>
            </w:ins>
            <w:del w:id="947" w:author="ERCOT" w:date="2022-10-31T17:18:00Z">
              <w:r w:rsidRPr="00ED4D8D" w:rsidDel="004128A2">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573EB94E" w:rsidR="003E3FBD" w:rsidRPr="00ED4D8D" w:rsidRDefault="003E3FBD" w:rsidP="00E810E5">
            <w:pPr>
              <w:widowControl/>
              <w:autoSpaceDE/>
              <w:autoSpaceDN/>
              <w:adjustRightInd/>
              <w:jc w:val="center"/>
              <w:rPr>
                <w:b/>
                <w:bCs/>
                <w:sz w:val="22"/>
                <w:szCs w:val="22"/>
              </w:rPr>
            </w:pPr>
            <w:ins w:id="948" w:author="ERCOT" w:date="2022-10-31T17:18:00Z">
              <w:r w:rsidRPr="00ED4D8D">
                <w:rPr>
                  <w:sz w:val="22"/>
                  <w:szCs w:val="22"/>
                </w:rPr>
                <w:t>-0.2</w:t>
              </w:r>
            </w:ins>
            <w:del w:id="949" w:author="ERCOT" w:date="2022-10-31T17:18:00Z">
              <w:r w:rsidRPr="00ED4D8D" w:rsidDel="004128A2">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6D39D3EC" w:rsidR="003E3FBD" w:rsidRPr="00ED4D8D" w:rsidRDefault="003E3FBD" w:rsidP="0040715F">
            <w:pPr>
              <w:widowControl/>
              <w:autoSpaceDE/>
              <w:autoSpaceDN/>
              <w:adjustRightInd/>
              <w:jc w:val="center"/>
              <w:rPr>
                <w:b/>
                <w:bCs/>
                <w:sz w:val="22"/>
                <w:szCs w:val="22"/>
              </w:rPr>
            </w:pPr>
            <w:ins w:id="950" w:author="ERCOT" w:date="2022-10-31T17:18:00Z">
              <w:r w:rsidRPr="00ED4D8D">
                <w:rPr>
                  <w:sz w:val="22"/>
                  <w:szCs w:val="22"/>
                </w:rPr>
                <w:t>0.4</w:t>
              </w:r>
            </w:ins>
            <w:del w:id="951"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083FEE37" w:rsidR="003E3FBD" w:rsidRPr="00ED4D8D" w:rsidRDefault="003E3FBD" w:rsidP="00CA359D">
            <w:pPr>
              <w:widowControl/>
              <w:autoSpaceDE/>
              <w:autoSpaceDN/>
              <w:adjustRightInd/>
              <w:jc w:val="center"/>
              <w:rPr>
                <w:b/>
                <w:bCs/>
                <w:sz w:val="22"/>
                <w:szCs w:val="22"/>
              </w:rPr>
            </w:pPr>
            <w:ins w:id="952" w:author="ERCOT" w:date="2022-10-31T17:18:00Z">
              <w:r w:rsidRPr="00ED4D8D">
                <w:rPr>
                  <w:sz w:val="22"/>
                  <w:szCs w:val="22"/>
                </w:rPr>
                <w:t>0.1</w:t>
              </w:r>
            </w:ins>
            <w:del w:id="953"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4A53FD1A" w:rsidR="003E3FBD" w:rsidRPr="00ED4D8D" w:rsidRDefault="003E3FBD" w:rsidP="00B77501">
            <w:pPr>
              <w:widowControl/>
              <w:autoSpaceDE/>
              <w:autoSpaceDN/>
              <w:adjustRightInd/>
              <w:jc w:val="center"/>
              <w:rPr>
                <w:b/>
                <w:bCs/>
                <w:sz w:val="22"/>
                <w:szCs w:val="22"/>
              </w:rPr>
            </w:pPr>
            <w:ins w:id="954" w:author="ERCOT" w:date="2022-10-31T17:18:00Z">
              <w:r w:rsidRPr="00ED4D8D">
                <w:rPr>
                  <w:sz w:val="22"/>
                  <w:szCs w:val="22"/>
                </w:rPr>
                <w:t>-0.1</w:t>
              </w:r>
            </w:ins>
            <w:del w:id="955" w:author="ERCOT" w:date="2022-10-31T17:18:00Z">
              <w:r w:rsidRPr="00ED4D8D" w:rsidDel="004128A2">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0C75B361" w:rsidR="003E3FBD" w:rsidRPr="00ED4D8D" w:rsidRDefault="003E3FBD" w:rsidP="00B77501">
            <w:pPr>
              <w:widowControl/>
              <w:autoSpaceDE/>
              <w:autoSpaceDN/>
              <w:adjustRightInd/>
              <w:jc w:val="center"/>
              <w:rPr>
                <w:b/>
                <w:bCs/>
                <w:sz w:val="22"/>
                <w:szCs w:val="22"/>
              </w:rPr>
            </w:pPr>
            <w:ins w:id="956" w:author="ERCOT" w:date="2022-10-31T17:18:00Z">
              <w:r w:rsidRPr="00ED4D8D">
                <w:rPr>
                  <w:sz w:val="22"/>
                  <w:szCs w:val="22"/>
                </w:rPr>
                <w:t>0.0</w:t>
              </w:r>
            </w:ins>
            <w:del w:id="957"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374F4EA1" w:rsidR="003E3FBD" w:rsidRPr="00ED4D8D" w:rsidRDefault="003E3FBD" w:rsidP="00B77501">
            <w:pPr>
              <w:widowControl/>
              <w:autoSpaceDE/>
              <w:autoSpaceDN/>
              <w:adjustRightInd/>
              <w:jc w:val="center"/>
              <w:rPr>
                <w:b/>
                <w:bCs/>
                <w:sz w:val="22"/>
                <w:szCs w:val="22"/>
              </w:rPr>
            </w:pPr>
            <w:ins w:id="958" w:author="ERCOT" w:date="2022-10-31T17:18:00Z">
              <w:r w:rsidRPr="00ED4D8D">
                <w:rPr>
                  <w:sz w:val="22"/>
                  <w:szCs w:val="22"/>
                </w:rPr>
                <w:t>1.0</w:t>
              </w:r>
            </w:ins>
            <w:del w:id="959" w:author="ERCOT" w:date="2022-10-31T17:18:00Z">
              <w:r w:rsidRPr="00ED4D8D" w:rsidDel="004128A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215BCE3B" w:rsidR="003E3FBD" w:rsidRPr="00ED4D8D" w:rsidRDefault="003E3FBD" w:rsidP="00B77501">
            <w:pPr>
              <w:widowControl/>
              <w:autoSpaceDE/>
              <w:autoSpaceDN/>
              <w:adjustRightInd/>
              <w:jc w:val="center"/>
              <w:rPr>
                <w:b/>
                <w:bCs/>
                <w:sz w:val="22"/>
                <w:szCs w:val="22"/>
              </w:rPr>
            </w:pPr>
            <w:ins w:id="960" w:author="ERCOT" w:date="2022-10-31T17:18:00Z">
              <w:r w:rsidRPr="00ED4D8D">
                <w:rPr>
                  <w:sz w:val="22"/>
                  <w:szCs w:val="22"/>
                </w:rPr>
                <w:t>1.8</w:t>
              </w:r>
            </w:ins>
            <w:del w:id="961" w:author="ERCOT" w:date="2022-10-31T17:18:00Z">
              <w:r w:rsidRPr="00ED4D8D" w:rsidDel="004128A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52CB6CB9" w:rsidR="003E3FBD" w:rsidRPr="00ED4D8D" w:rsidRDefault="003E3FBD" w:rsidP="00B77501">
            <w:pPr>
              <w:widowControl/>
              <w:autoSpaceDE/>
              <w:autoSpaceDN/>
              <w:adjustRightInd/>
              <w:jc w:val="center"/>
              <w:rPr>
                <w:b/>
                <w:bCs/>
                <w:sz w:val="22"/>
                <w:szCs w:val="22"/>
              </w:rPr>
            </w:pPr>
            <w:ins w:id="962" w:author="ERCOT" w:date="2022-10-31T17:18:00Z">
              <w:r w:rsidRPr="00ED4D8D">
                <w:rPr>
                  <w:sz w:val="22"/>
                  <w:szCs w:val="22"/>
                </w:rPr>
                <w:t>2.2</w:t>
              </w:r>
            </w:ins>
            <w:del w:id="963" w:author="ERCOT" w:date="2022-10-31T17:18:00Z">
              <w:r w:rsidRPr="00ED4D8D" w:rsidDel="004128A2">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45B272C5" w:rsidR="003E3FBD" w:rsidRPr="00ED4D8D" w:rsidRDefault="003E3FBD" w:rsidP="00B77501">
            <w:pPr>
              <w:widowControl/>
              <w:autoSpaceDE/>
              <w:autoSpaceDN/>
              <w:adjustRightInd/>
              <w:jc w:val="center"/>
              <w:rPr>
                <w:b/>
                <w:bCs/>
                <w:sz w:val="22"/>
                <w:szCs w:val="22"/>
              </w:rPr>
            </w:pPr>
            <w:ins w:id="964" w:author="ERCOT" w:date="2022-10-31T17:18:00Z">
              <w:r w:rsidRPr="00ED4D8D">
                <w:rPr>
                  <w:sz w:val="22"/>
                  <w:szCs w:val="22"/>
                </w:rPr>
                <w:t>2.9</w:t>
              </w:r>
            </w:ins>
            <w:del w:id="965" w:author="ERCOT" w:date="2022-10-31T17:18:00Z">
              <w:r w:rsidRPr="00ED4D8D" w:rsidDel="004128A2">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4805F648" w:rsidR="003E3FBD" w:rsidRPr="00ED4D8D" w:rsidRDefault="003E3FBD" w:rsidP="00B77501">
            <w:pPr>
              <w:widowControl/>
              <w:autoSpaceDE/>
              <w:autoSpaceDN/>
              <w:adjustRightInd/>
              <w:jc w:val="center"/>
              <w:rPr>
                <w:b/>
                <w:bCs/>
                <w:sz w:val="22"/>
                <w:szCs w:val="22"/>
              </w:rPr>
            </w:pPr>
            <w:ins w:id="966" w:author="ERCOT" w:date="2022-10-31T17:18:00Z">
              <w:r w:rsidRPr="00ED4D8D">
                <w:rPr>
                  <w:sz w:val="22"/>
                  <w:szCs w:val="22"/>
                </w:rPr>
                <w:t>3.2</w:t>
              </w:r>
            </w:ins>
            <w:del w:id="967" w:author="ERCOT" w:date="2022-10-31T17:18:00Z">
              <w:r w:rsidRPr="00ED4D8D" w:rsidDel="004128A2">
                <w:rPr>
                  <w:sz w:val="22"/>
                  <w:szCs w:val="22"/>
                </w:rPr>
                <w:delText>3.4</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73279B38" w:rsidR="003E3FBD" w:rsidRPr="00ED4D8D" w:rsidRDefault="003E3FBD" w:rsidP="00B77501">
            <w:pPr>
              <w:widowControl/>
              <w:autoSpaceDE/>
              <w:autoSpaceDN/>
              <w:adjustRightInd/>
              <w:jc w:val="center"/>
              <w:rPr>
                <w:b/>
                <w:bCs/>
                <w:sz w:val="22"/>
                <w:szCs w:val="22"/>
              </w:rPr>
            </w:pPr>
            <w:ins w:id="968" w:author="ERCOT" w:date="2022-10-31T17:18:00Z">
              <w:r w:rsidRPr="00ED4D8D">
                <w:rPr>
                  <w:sz w:val="22"/>
                  <w:szCs w:val="22"/>
                </w:rPr>
                <w:t>3.1</w:t>
              </w:r>
            </w:ins>
            <w:del w:id="969" w:author="ERCOT" w:date="2022-10-31T17:18:00Z">
              <w:r w:rsidRPr="00ED4D8D" w:rsidDel="004128A2">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6907ED78" w:rsidR="003E3FBD" w:rsidRPr="00ED4D8D" w:rsidRDefault="003E3FBD" w:rsidP="00B77501">
            <w:pPr>
              <w:widowControl/>
              <w:autoSpaceDE/>
              <w:autoSpaceDN/>
              <w:adjustRightInd/>
              <w:jc w:val="center"/>
              <w:rPr>
                <w:b/>
                <w:bCs/>
                <w:sz w:val="22"/>
                <w:szCs w:val="22"/>
              </w:rPr>
            </w:pPr>
            <w:ins w:id="970" w:author="ERCOT" w:date="2022-10-31T17:18:00Z">
              <w:r w:rsidRPr="00ED4D8D">
                <w:rPr>
                  <w:sz w:val="22"/>
                  <w:szCs w:val="22"/>
                </w:rPr>
                <w:t>2.2</w:t>
              </w:r>
            </w:ins>
            <w:del w:id="971" w:author="ERCOT" w:date="2022-10-31T17:18:00Z">
              <w:r w:rsidRPr="00ED4D8D" w:rsidDel="004128A2">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30E3DEAC" w:rsidR="003E3FBD" w:rsidRPr="00ED4D8D" w:rsidRDefault="003E3FBD" w:rsidP="00B77501">
            <w:pPr>
              <w:widowControl/>
              <w:autoSpaceDE/>
              <w:autoSpaceDN/>
              <w:adjustRightInd/>
              <w:jc w:val="center"/>
              <w:rPr>
                <w:b/>
                <w:bCs/>
                <w:sz w:val="22"/>
                <w:szCs w:val="22"/>
              </w:rPr>
            </w:pPr>
            <w:ins w:id="972" w:author="ERCOT" w:date="2022-10-31T17:18:00Z">
              <w:r w:rsidRPr="00ED4D8D">
                <w:rPr>
                  <w:sz w:val="22"/>
                  <w:szCs w:val="22"/>
                </w:rPr>
                <w:t>4.8</w:t>
              </w:r>
            </w:ins>
            <w:del w:id="973" w:author="ERCOT" w:date="2022-10-31T17:18:00Z">
              <w:r w:rsidRPr="00ED4D8D" w:rsidDel="004128A2">
                <w:rPr>
                  <w:sz w:val="22"/>
                  <w:szCs w:val="22"/>
                </w:rPr>
                <w:delText>5.3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73B66F90" w:rsidR="003E3FBD" w:rsidRPr="00ED4D8D" w:rsidRDefault="003E3FBD" w:rsidP="00B77501">
            <w:pPr>
              <w:widowControl/>
              <w:autoSpaceDE/>
              <w:autoSpaceDN/>
              <w:adjustRightInd/>
              <w:jc w:val="center"/>
              <w:rPr>
                <w:b/>
                <w:bCs/>
                <w:sz w:val="22"/>
                <w:szCs w:val="22"/>
              </w:rPr>
            </w:pPr>
            <w:ins w:id="974" w:author="ERCOT" w:date="2022-10-31T17:18:00Z">
              <w:r w:rsidRPr="00ED4D8D">
                <w:rPr>
                  <w:sz w:val="22"/>
                  <w:szCs w:val="22"/>
                </w:rPr>
                <w:t>4.6</w:t>
              </w:r>
            </w:ins>
            <w:del w:id="975" w:author="ERCOT" w:date="2022-10-31T17:18:00Z">
              <w:r w:rsidRPr="00ED4D8D" w:rsidDel="004128A2">
                <w:rPr>
                  <w:sz w:val="22"/>
                  <w:szCs w:val="22"/>
                </w:rPr>
                <w:delText>5.7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728B13B3" w:rsidR="003E3FBD" w:rsidRPr="00ED4D8D" w:rsidRDefault="003E3FBD" w:rsidP="00B77501">
            <w:pPr>
              <w:widowControl/>
              <w:autoSpaceDE/>
              <w:autoSpaceDN/>
              <w:adjustRightInd/>
              <w:jc w:val="center"/>
              <w:rPr>
                <w:b/>
                <w:bCs/>
                <w:sz w:val="22"/>
                <w:szCs w:val="22"/>
              </w:rPr>
            </w:pPr>
            <w:ins w:id="976" w:author="ERCOT" w:date="2022-10-31T17:18:00Z">
              <w:r w:rsidRPr="00ED4D8D">
                <w:rPr>
                  <w:sz w:val="22"/>
                  <w:szCs w:val="22"/>
                </w:rPr>
                <w:t>3.1</w:t>
              </w:r>
            </w:ins>
            <w:del w:id="977" w:author="ERCOT" w:date="2022-10-31T17:18:00Z">
              <w:r w:rsidRPr="00ED4D8D" w:rsidDel="004128A2">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28F8F3B3" w:rsidR="003E3FBD" w:rsidRPr="00ED4D8D" w:rsidRDefault="003E3FBD" w:rsidP="00B77501">
            <w:pPr>
              <w:widowControl/>
              <w:autoSpaceDE/>
              <w:autoSpaceDN/>
              <w:adjustRightInd/>
              <w:jc w:val="center"/>
              <w:rPr>
                <w:b/>
                <w:bCs/>
                <w:sz w:val="22"/>
                <w:szCs w:val="22"/>
              </w:rPr>
            </w:pPr>
            <w:ins w:id="978" w:author="ERCOT" w:date="2022-10-31T17:18:00Z">
              <w:r w:rsidRPr="00ED4D8D">
                <w:rPr>
                  <w:sz w:val="22"/>
                  <w:szCs w:val="22"/>
                </w:rPr>
                <w:t>1.6</w:t>
              </w:r>
            </w:ins>
            <w:del w:id="979" w:author="ERCOT" w:date="2022-10-31T17:18:00Z">
              <w:r w:rsidRPr="00ED4D8D" w:rsidDel="004128A2">
                <w:rPr>
                  <w:sz w:val="22"/>
                  <w:szCs w:val="22"/>
                </w:rPr>
                <w:delText>2.8</w:delText>
              </w:r>
            </w:del>
          </w:p>
        </w:tc>
      </w:tr>
      <w:tr w:rsidR="003E3FBD" w:rsidRPr="00CC576E" w14:paraId="5A7C823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3E3FBD" w:rsidRPr="000357D1" w:rsidRDefault="003E3FBD" w:rsidP="003E3FBD">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1E009437" w:rsidR="003E3FBD" w:rsidRPr="00ED4D8D" w:rsidRDefault="003E3FBD" w:rsidP="003E3FBD">
            <w:pPr>
              <w:widowControl/>
              <w:autoSpaceDE/>
              <w:autoSpaceDN/>
              <w:adjustRightInd/>
              <w:jc w:val="center"/>
              <w:rPr>
                <w:b/>
                <w:bCs/>
                <w:sz w:val="22"/>
                <w:szCs w:val="22"/>
              </w:rPr>
            </w:pPr>
            <w:ins w:id="980" w:author="ERCOT" w:date="2022-10-31T17:18:00Z">
              <w:r w:rsidRPr="00ED4D8D">
                <w:rPr>
                  <w:sz w:val="22"/>
                  <w:szCs w:val="22"/>
                </w:rPr>
                <w:t>0.6</w:t>
              </w:r>
            </w:ins>
            <w:del w:id="981" w:author="ERCOT" w:date="2022-10-31T17:18:00Z">
              <w:r w:rsidRPr="00ED4D8D" w:rsidDel="004128A2">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753DDAEA" w:rsidR="003E3FBD" w:rsidRPr="00ED4D8D" w:rsidRDefault="003E3FBD" w:rsidP="003E3FBD">
            <w:pPr>
              <w:widowControl/>
              <w:autoSpaceDE/>
              <w:autoSpaceDN/>
              <w:adjustRightInd/>
              <w:jc w:val="center"/>
              <w:rPr>
                <w:b/>
                <w:bCs/>
                <w:sz w:val="22"/>
                <w:szCs w:val="22"/>
              </w:rPr>
            </w:pPr>
            <w:ins w:id="982" w:author="ERCOT" w:date="2022-10-31T17:18:00Z">
              <w:r w:rsidRPr="00ED4D8D">
                <w:rPr>
                  <w:sz w:val="22"/>
                  <w:szCs w:val="22"/>
                </w:rPr>
                <w:t>-0.6</w:t>
              </w:r>
            </w:ins>
            <w:del w:id="983"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7A45CF5D" w:rsidR="003E3FBD" w:rsidRPr="00ED4D8D" w:rsidRDefault="003E3FBD" w:rsidP="003E3FBD">
            <w:pPr>
              <w:widowControl/>
              <w:autoSpaceDE/>
              <w:autoSpaceDN/>
              <w:adjustRightInd/>
              <w:jc w:val="center"/>
              <w:rPr>
                <w:b/>
                <w:bCs/>
                <w:sz w:val="22"/>
                <w:szCs w:val="22"/>
              </w:rPr>
            </w:pPr>
            <w:ins w:id="984" w:author="ERCOT" w:date="2022-10-31T17:18:00Z">
              <w:r w:rsidRPr="00ED4D8D">
                <w:rPr>
                  <w:sz w:val="22"/>
                  <w:szCs w:val="22"/>
                </w:rPr>
                <w:t>-1.1</w:t>
              </w:r>
            </w:ins>
            <w:del w:id="985"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6CF8CE2C" w:rsidR="003E3FBD" w:rsidRPr="00ED4D8D" w:rsidRDefault="003E3FBD" w:rsidP="009A029A">
            <w:pPr>
              <w:widowControl/>
              <w:autoSpaceDE/>
              <w:autoSpaceDN/>
              <w:adjustRightInd/>
              <w:jc w:val="center"/>
              <w:rPr>
                <w:b/>
                <w:bCs/>
                <w:sz w:val="22"/>
                <w:szCs w:val="22"/>
              </w:rPr>
            </w:pPr>
            <w:ins w:id="986" w:author="ERCOT" w:date="2022-10-31T17:18:00Z">
              <w:r w:rsidRPr="00ED4D8D">
                <w:rPr>
                  <w:sz w:val="22"/>
                  <w:szCs w:val="22"/>
                </w:rPr>
                <w:t>-1.3</w:t>
              </w:r>
            </w:ins>
            <w:del w:id="987"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49353026" w:rsidR="003E3FBD" w:rsidRPr="00ED4D8D" w:rsidRDefault="003E3FBD" w:rsidP="00A7655B">
            <w:pPr>
              <w:widowControl/>
              <w:autoSpaceDE/>
              <w:autoSpaceDN/>
              <w:adjustRightInd/>
              <w:jc w:val="center"/>
              <w:rPr>
                <w:b/>
                <w:bCs/>
                <w:sz w:val="22"/>
                <w:szCs w:val="22"/>
              </w:rPr>
            </w:pPr>
            <w:ins w:id="988" w:author="ERCOT" w:date="2022-10-31T17:18:00Z">
              <w:r w:rsidRPr="00ED4D8D">
                <w:rPr>
                  <w:sz w:val="22"/>
                  <w:szCs w:val="22"/>
                </w:rPr>
                <w:t>-1.2</w:t>
              </w:r>
            </w:ins>
            <w:del w:id="989"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42D0426E" w:rsidR="003E3FBD" w:rsidRPr="00ED4D8D" w:rsidRDefault="003E3FBD" w:rsidP="00A7655B">
            <w:pPr>
              <w:widowControl/>
              <w:autoSpaceDE/>
              <w:autoSpaceDN/>
              <w:adjustRightInd/>
              <w:jc w:val="center"/>
              <w:rPr>
                <w:b/>
                <w:bCs/>
                <w:sz w:val="22"/>
                <w:szCs w:val="22"/>
              </w:rPr>
            </w:pPr>
            <w:ins w:id="990" w:author="ERCOT" w:date="2022-10-31T17:18:00Z">
              <w:r w:rsidRPr="00ED4D8D">
                <w:rPr>
                  <w:sz w:val="22"/>
                  <w:szCs w:val="22"/>
                </w:rPr>
                <w:t>-1.3</w:t>
              </w:r>
            </w:ins>
            <w:del w:id="991"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431CA3BE" w:rsidR="003E3FBD" w:rsidRPr="00ED4D8D" w:rsidRDefault="003E3FBD" w:rsidP="00A7655B">
            <w:pPr>
              <w:widowControl/>
              <w:autoSpaceDE/>
              <w:autoSpaceDN/>
              <w:adjustRightInd/>
              <w:jc w:val="center"/>
              <w:rPr>
                <w:b/>
                <w:bCs/>
                <w:sz w:val="22"/>
                <w:szCs w:val="22"/>
              </w:rPr>
            </w:pPr>
            <w:ins w:id="992" w:author="ERCOT" w:date="2022-10-31T17:18:00Z">
              <w:r w:rsidRPr="00ED4D8D">
                <w:rPr>
                  <w:sz w:val="22"/>
                  <w:szCs w:val="22"/>
                </w:rPr>
                <w:t>-0.9</w:t>
              </w:r>
            </w:ins>
            <w:del w:id="993"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0B1EF844" w:rsidR="003E3FBD" w:rsidRPr="00ED4D8D" w:rsidRDefault="003E3FBD" w:rsidP="00E05571">
            <w:pPr>
              <w:widowControl/>
              <w:autoSpaceDE/>
              <w:autoSpaceDN/>
              <w:adjustRightInd/>
              <w:jc w:val="center"/>
              <w:rPr>
                <w:b/>
                <w:bCs/>
                <w:sz w:val="22"/>
                <w:szCs w:val="22"/>
              </w:rPr>
            </w:pPr>
            <w:ins w:id="994" w:author="ERCOT" w:date="2022-10-31T17:18:00Z">
              <w:r w:rsidRPr="00ED4D8D">
                <w:rPr>
                  <w:sz w:val="22"/>
                  <w:szCs w:val="22"/>
                </w:rPr>
                <w:t>-0.6</w:t>
              </w:r>
            </w:ins>
            <w:del w:id="995" w:author="ERCOT" w:date="2022-10-31T17:18:00Z">
              <w:r w:rsidRPr="00ED4D8D" w:rsidDel="004128A2">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7A740D8F" w:rsidR="003E3FBD" w:rsidRPr="00ED4D8D" w:rsidRDefault="003E3FBD" w:rsidP="00E810E5">
            <w:pPr>
              <w:widowControl/>
              <w:autoSpaceDE/>
              <w:autoSpaceDN/>
              <w:adjustRightInd/>
              <w:jc w:val="center"/>
              <w:rPr>
                <w:b/>
                <w:bCs/>
                <w:sz w:val="22"/>
                <w:szCs w:val="22"/>
              </w:rPr>
            </w:pPr>
            <w:ins w:id="996" w:author="ERCOT" w:date="2022-10-31T17:18:00Z">
              <w:r w:rsidRPr="00ED4D8D">
                <w:rPr>
                  <w:sz w:val="22"/>
                  <w:szCs w:val="22"/>
                </w:rPr>
                <w:t>-0.7</w:t>
              </w:r>
            </w:ins>
            <w:del w:id="997" w:author="ERCOT" w:date="2022-10-31T17:18:00Z">
              <w:r w:rsidRPr="00ED4D8D" w:rsidDel="004128A2">
                <w:rPr>
                  <w:sz w:val="22"/>
                  <w:szCs w:val="22"/>
                </w:rPr>
                <w:delText>-0.4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16DC894C" w:rsidR="003E3FBD" w:rsidRPr="00ED4D8D" w:rsidRDefault="003E3FBD" w:rsidP="0040715F">
            <w:pPr>
              <w:widowControl/>
              <w:autoSpaceDE/>
              <w:autoSpaceDN/>
              <w:adjustRightInd/>
              <w:jc w:val="center"/>
              <w:rPr>
                <w:b/>
                <w:bCs/>
                <w:sz w:val="22"/>
                <w:szCs w:val="22"/>
              </w:rPr>
            </w:pPr>
            <w:ins w:id="998" w:author="ERCOT" w:date="2022-10-31T17:18:00Z">
              <w:r w:rsidRPr="00ED4D8D">
                <w:rPr>
                  <w:sz w:val="22"/>
                  <w:szCs w:val="22"/>
                </w:rPr>
                <w:t>-0.2</w:t>
              </w:r>
            </w:ins>
            <w:del w:id="999"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02C61B50" w:rsidR="003E3FBD" w:rsidRPr="00ED4D8D" w:rsidRDefault="003E3FBD" w:rsidP="00CA359D">
            <w:pPr>
              <w:widowControl/>
              <w:autoSpaceDE/>
              <w:autoSpaceDN/>
              <w:adjustRightInd/>
              <w:jc w:val="center"/>
              <w:rPr>
                <w:b/>
                <w:bCs/>
                <w:sz w:val="22"/>
                <w:szCs w:val="22"/>
              </w:rPr>
            </w:pPr>
            <w:ins w:id="1000" w:author="ERCOT" w:date="2022-10-31T17:18:00Z">
              <w:r w:rsidRPr="00ED4D8D">
                <w:rPr>
                  <w:sz w:val="22"/>
                  <w:szCs w:val="22"/>
                </w:rPr>
                <w:t>0.0</w:t>
              </w:r>
            </w:ins>
            <w:del w:id="1001"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32127E8A" w:rsidR="003E3FBD" w:rsidRPr="00ED4D8D" w:rsidRDefault="003E3FBD" w:rsidP="00B77501">
            <w:pPr>
              <w:widowControl/>
              <w:autoSpaceDE/>
              <w:autoSpaceDN/>
              <w:adjustRightInd/>
              <w:jc w:val="center"/>
              <w:rPr>
                <w:b/>
                <w:bCs/>
                <w:sz w:val="22"/>
                <w:szCs w:val="22"/>
              </w:rPr>
            </w:pPr>
            <w:ins w:id="1002" w:author="ERCOT" w:date="2022-10-31T17:18:00Z">
              <w:r w:rsidRPr="00ED4D8D">
                <w:rPr>
                  <w:sz w:val="22"/>
                  <w:szCs w:val="22"/>
                </w:rPr>
                <w:t>-0.2</w:t>
              </w:r>
            </w:ins>
            <w:del w:id="1003" w:author="ERCOT" w:date="2022-10-31T17:18:00Z">
              <w:r w:rsidRPr="00ED4D8D" w:rsidDel="004128A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6A33FC4F" w:rsidR="003E3FBD" w:rsidRPr="00ED4D8D" w:rsidRDefault="003E3FBD" w:rsidP="00B77501">
            <w:pPr>
              <w:widowControl/>
              <w:autoSpaceDE/>
              <w:autoSpaceDN/>
              <w:adjustRightInd/>
              <w:jc w:val="center"/>
              <w:rPr>
                <w:b/>
                <w:bCs/>
                <w:sz w:val="22"/>
                <w:szCs w:val="22"/>
              </w:rPr>
            </w:pPr>
            <w:ins w:id="1004" w:author="ERCOT" w:date="2022-10-31T17:18:00Z">
              <w:r w:rsidRPr="00ED4D8D">
                <w:rPr>
                  <w:sz w:val="22"/>
                  <w:szCs w:val="22"/>
                </w:rPr>
                <w:t>-0.1</w:t>
              </w:r>
            </w:ins>
            <w:del w:id="1005"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66037119" w:rsidR="003E3FBD" w:rsidRPr="00ED4D8D" w:rsidRDefault="003E3FBD" w:rsidP="00B77501">
            <w:pPr>
              <w:widowControl/>
              <w:autoSpaceDE/>
              <w:autoSpaceDN/>
              <w:adjustRightInd/>
              <w:jc w:val="center"/>
              <w:rPr>
                <w:b/>
                <w:bCs/>
                <w:sz w:val="22"/>
                <w:szCs w:val="22"/>
              </w:rPr>
            </w:pPr>
            <w:ins w:id="1006" w:author="ERCOT" w:date="2022-10-31T17:18:00Z">
              <w:r w:rsidRPr="00ED4D8D">
                <w:rPr>
                  <w:sz w:val="22"/>
                  <w:szCs w:val="22"/>
                </w:rPr>
                <w:t>0.7</w:t>
              </w:r>
            </w:ins>
            <w:del w:id="1007" w:author="ERCOT" w:date="2022-10-31T17:18:00Z">
              <w:r w:rsidRPr="00ED4D8D" w:rsidDel="004128A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591BDE14" w:rsidR="003E3FBD" w:rsidRPr="00ED4D8D" w:rsidRDefault="003E3FBD" w:rsidP="00B77501">
            <w:pPr>
              <w:widowControl/>
              <w:autoSpaceDE/>
              <w:autoSpaceDN/>
              <w:adjustRightInd/>
              <w:jc w:val="center"/>
              <w:rPr>
                <w:b/>
                <w:bCs/>
                <w:sz w:val="22"/>
                <w:szCs w:val="22"/>
              </w:rPr>
            </w:pPr>
            <w:ins w:id="1008" w:author="ERCOT" w:date="2022-10-31T17:18:00Z">
              <w:r w:rsidRPr="00ED4D8D">
                <w:rPr>
                  <w:sz w:val="22"/>
                  <w:szCs w:val="22"/>
                </w:rPr>
                <w:t>1.7</w:t>
              </w:r>
            </w:ins>
            <w:del w:id="1009" w:author="ERCOT" w:date="2022-10-31T17:18:00Z">
              <w:r w:rsidRPr="00ED4D8D" w:rsidDel="004128A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76207CDB" w:rsidR="003E3FBD" w:rsidRPr="00ED4D8D" w:rsidRDefault="003E3FBD" w:rsidP="00B77501">
            <w:pPr>
              <w:widowControl/>
              <w:autoSpaceDE/>
              <w:autoSpaceDN/>
              <w:adjustRightInd/>
              <w:jc w:val="center"/>
              <w:rPr>
                <w:b/>
                <w:bCs/>
                <w:sz w:val="22"/>
                <w:szCs w:val="22"/>
              </w:rPr>
            </w:pPr>
            <w:ins w:id="1010" w:author="ERCOT" w:date="2022-10-31T17:18:00Z">
              <w:r w:rsidRPr="00ED4D8D">
                <w:rPr>
                  <w:sz w:val="22"/>
                  <w:szCs w:val="22"/>
                </w:rPr>
                <w:t>1.8</w:t>
              </w:r>
            </w:ins>
            <w:del w:id="1011" w:author="ERCOT" w:date="2022-10-31T17:18:00Z">
              <w:r w:rsidRPr="00ED4D8D" w:rsidDel="004128A2">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06C594E2" w:rsidR="003E3FBD" w:rsidRPr="00ED4D8D" w:rsidRDefault="003E3FBD" w:rsidP="00B77501">
            <w:pPr>
              <w:widowControl/>
              <w:autoSpaceDE/>
              <w:autoSpaceDN/>
              <w:adjustRightInd/>
              <w:jc w:val="center"/>
              <w:rPr>
                <w:b/>
                <w:bCs/>
                <w:sz w:val="22"/>
                <w:szCs w:val="22"/>
              </w:rPr>
            </w:pPr>
            <w:ins w:id="1012" w:author="ERCOT" w:date="2022-10-31T17:18:00Z">
              <w:r w:rsidRPr="00ED4D8D">
                <w:rPr>
                  <w:sz w:val="22"/>
                  <w:szCs w:val="22"/>
                </w:rPr>
                <w:t>2.2</w:t>
              </w:r>
            </w:ins>
            <w:del w:id="1013" w:author="ERCOT" w:date="2022-10-31T17:18:00Z">
              <w:r w:rsidRPr="00ED4D8D" w:rsidDel="004128A2">
                <w:rPr>
                  <w:sz w:val="22"/>
                  <w:szCs w:val="22"/>
                </w:rPr>
                <w:delText>1.9</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01603047" w:rsidR="003E3FBD" w:rsidRPr="00ED4D8D" w:rsidRDefault="003E3FBD" w:rsidP="00B77501">
            <w:pPr>
              <w:widowControl/>
              <w:autoSpaceDE/>
              <w:autoSpaceDN/>
              <w:adjustRightInd/>
              <w:jc w:val="center"/>
              <w:rPr>
                <w:b/>
                <w:bCs/>
                <w:sz w:val="22"/>
                <w:szCs w:val="22"/>
              </w:rPr>
            </w:pPr>
            <w:ins w:id="1014" w:author="ERCOT" w:date="2022-10-31T17:18:00Z">
              <w:r w:rsidRPr="00ED4D8D">
                <w:rPr>
                  <w:sz w:val="22"/>
                  <w:szCs w:val="22"/>
                </w:rPr>
                <w:t>2.8</w:t>
              </w:r>
            </w:ins>
            <w:del w:id="1015" w:author="ERCOT" w:date="2022-10-31T17:18:00Z">
              <w:r w:rsidRPr="00ED4D8D" w:rsidDel="004128A2">
                <w:rPr>
                  <w:sz w:val="22"/>
                  <w:szCs w:val="22"/>
                </w:rPr>
                <w:delText>1.8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4EEAB0D6" w:rsidR="003E3FBD" w:rsidRPr="00ED4D8D" w:rsidRDefault="003E3FBD" w:rsidP="00B77501">
            <w:pPr>
              <w:widowControl/>
              <w:autoSpaceDE/>
              <w:autoSpaceDN/>
              <w:adjustRightInd/>
              <w:jc w:val="center"/>
              <w:rPr>
                <w:b/>
                <w:bCs/>
                <w:sz w:val="22"/>
                <w:szCs w:val="22"/>
              </w:rPr>
            </w:pPr>
            <w:ins w:id="1016" w:author="ERCOT" w:date="2022-10-31T17:18:00Z">
              <w:r w:rsidRPr="00ED4D8D">
                <w:rPr>
                  <w:sz w:val="22"/>
                  <w:szCs w:val="22"/>
                </w:rPr>
                <w:t>3.3</w:t>
              </w:r>
            </w:ins>
            <w:del w:id="1017" w:author="ERCOT" w:date="2022-10-31T17:18:00Z">
              <w:r w:rsidRPr="00ED4D8D" w:rsidDel="004128A2">
                <w:rPr>
                  <w:sz w:val="22"/>
                  <w:szCs w:val="22"/>
                </w:rPr>
                <w:delText>2.0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322B568A" w:rsidR="003E3FBD" w:rsidRPr="00ED4D8D" w:rsidRDefault="003E3FBD" w:rsidP="00B77501">
            <w:pPr>
              <w:widowControl/>
              <w:autoSpaceDE/>
              <w:autoSpaceDN/>
              <w:adjustRightInd/>
              <w:jc w:val="center"/>
              <w:rPr>
                <w:b/>
                <w:bCs/>
                <w:sz w:val="22"/>
                <w:szCs w:val="22"/>
              </w:rPr>
            </w:pPr>
            <w:ins w:id="1018" w:author="ERCOT" w:date="2022-10-31T17:18:00Z">
              <w:r w:rsidRPr="00ED4D8D">
                <w:rPr>
                  <w:sz w:val="22"/>
                  <w:szCs w:val="22"/>
                </w:rPr>
                <w:t>4.8</w:t>
              </w:r>
            </w:ins>
            <w:del w:id="1019" w:author="ERCOT" w:date="2022-10-31T17:18:00Z">
              <w:r w:rsidRPr="00ED4D8D" w:rsidDel="004128A2">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7C143CF4" w:rsidR="003E3FBD" w:rsidRPr="00ED4D8D" w:rsidRDefault="003E3FBD" w:rsidP="00B77501">
            <w:pPr>
              <w:widowControl/>
              <w:autoSpaceDE/>
              <w:autoSpaceDN/>
              <w:adjustRightInd/>
              <w:jc w:val="center"/>
              <w:rPr>
                <w:b/>
                <w:bCs/>
                <w:sz w:val="22"/>
                <w:szCs w:val="22"/>
              </w:rPr>
            </w:pPr>
            <w:ins w:id="1020" w:author="ERCOT" w:date="2022-10-31T17:18:00Z">
              <w:r w:rsidRPr="00ED4D8D">
                <w:rPr>
                  <w:sz w:val="22"/>
                  <w:szCs w:val="22"/>
                </w:rPr>
                <w:t>7.2</w:t>
              </w:r>
            </w:ins>
            <w:del w:id="1021" w:author="ERCOT" w:date="2022-10-31T17:18:00Z">
              <w:r w:rsidRPr="00ED4D8D" w:rsidDel="004128A2">
                <w:rPr>
                  <w:sz w:val="22"/>
                  <w:szCs w:val="22"/>
                </w:rPr>
                <w:delText>5.6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789DD220" w:rsidR="003E3FBD" w:rsidRPr="00ED4D8D" w:rsidRDefault="003E3FBD" w:rsidP="00B77501">
            <w:pPr>
              <w:widowControl/>
              <w:autoSpaceDE/>
              <w:autoSpaceDN/>
              <w:adjustRightInd/>
              <w:jc w:val="center"/>
              <w:rPr>
                <w:b/>
                <w:bCs/>
                <w:sz w:val="22"/>
                <w:szCs w:val="22"/>
              </w:rPr>
            </w:pPr>
            <w:ins w:id="1022" w:author="ERCOT" w:date="2022-10-31T17:18:00Z">
              <w:r w:rsidRPr="00ED4D8D">
                <w:rPr>
                  <w:sz w:val="22"/>
                  <w:szCs w:val="22"/>
                </w:rPr>
                <w:t>5.2</w:t>
              </w:r>
            </w:ins>
            <w:del w:id="1023" w:author="ERCOT" w:date="2022-10-31T17:18:00Z">
              <w:r w:rsidRPr="00ED4D8D" w:rsidDel="004128A2">
                <w:rPr>
                  <w:sz w:val="22"/>
                  <w:szCs w:val="22"/>
                </w:rPr>
                <w:delText>4.3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7985A586" w:rsidR="003E3FBD" w:rsidRPr="00ED4D8D" w:rsidRDefault="003E3FBD" w:rsidP="00B77501">
            <w:pPr>
              <w:widowControl/>
              <w:autoSpaceDE/>
              <w:autoSpaceDN/>
              <w:adjustRightInd/>
              <w:jc w:val="center"/>
              <w:rPr>
                <w:b/>
                <w:bCs/>
                <w:sz w:val="22"/>
                <w:szCs w:val="22"/>
              </w:rPr>
            </w:pPr>
            <w:ins w:id="1024" w:author="ERCOT" w:date="2022-10-31T17:18:00Z">
              <w:r w:rsidRPr="00ED4D8D">
                <w:rPr>
                  <w:sz w:val="22"/>
                  <w:szCs w:val="22"/>
                </w:rPr>
                <w:t>2.7</w:t>
              </w:r>
            </w:ins>
            <w:del w:id="1025" w:author="ERCOT" w:date="2022-10-31T17:18:00Z">
              <w:r w:rsidRPr="00ED4D8D" w:rsidDel="004128A2">
                <w:rPr>
                  <w:sz w:val="22"/>
                  <w:szCs w:val="22"/>
                </w:rPr>
                <w:delText>2.5</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0BF0C333" w:rsidR="003E3FBD" w:rsidRPr="00ED4D8D" w:rsidRDefault="003E3FBD" w:rsidP="00B77501">
            <w:pPr>
              <w:widowControl/>
              <w:autoSpaceDE/>
              <w:autoSpaceDN/>
              <w:adjustRightInd/>
              <w:jc w:val="center"/>
              <w:rPr>
                <w:b/>
                <w:bCs/>
                <w:sz w:val="22"/>
                <w:szCs w:val="22"/>
              </w:rPr>
            </w:pPr>
            <w:ins w:id="1026" w:author="ERCOT" w:date="2022-10-31T17:18:00Z">
              <w:r w:rsidRPr="00ED4D8D">
                <w:rPr>
                  <w:sz w:val="22"/>
                  <w:szCs w:val="22"/>
                </w:rPr>
                <w:t>0.8</w:t>
              </w:r>
            </w:ins>
            <w:del w:id="1027" w:author="ERCOT" w:date="2022-10-31T17:18:00Z">
              <w:r w:rsidRPr="00ED4D8D" w:rsidDel="004128A2">
                <w:rPr>
                  <w:sz w:val="22"/>
                  <w:szCs w:val="22"/>
                </w:rPr>
                <w:delText>0.8</w:delText>
              </w:r>
            </w:del>
          </w:p>
        </w:tc>
      </w:tr>
      <w:tr w:rsidR="003E3FBD" w:rsidRPr="00CC576E" w14:paraId="1D5E28D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3E3FBD" w:rsidRPr="000357D1" w:rsidRDefault="003E3FBD" w:rsidP="003E3FBD">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1275B711" w:rsidR="003E3FBD" w:rsidRPr="00ED4D8D" w:rsidRDefault="003E3FBD" w:rsidP="003E3FBD">
            <w:pPr>
              <w:widowControl/>
              <w:autoSpaceDE/>
              <w:autoSpaceDN/>
              <w:adjustRightInd/>
              <w:jc w:val="center"/>
              <w:rPr>
                <w:b/>
                <w:bCs/>
                <w:sz w:val="22"/>
                <w:szCs w:val="22"/>
              </w:rPr>
            </w:pPr>
            <w:ins w:id="1028" w:author="ERCOT" w:date="2022-10-31T17:18:00Z">
              <w:r w:rsidRPr="00ED4D8D">
                <w:rPr>
                  <w:sz w:val="22"/>
                  <w:szCs w:val="22"/>
                </w:rPr>
                <w:t>0.3</w:t>
              </w:r>
            </w:ins>
            <w:del w:id="1029" w:author="ERCOT" w:date="2022-10-31T17:18:00Z">
              <w:r w:rsidRPr="00ED4D8D" w:rsidDel="004128A2">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2271CBC4" w:rsidR="003E3FBD" w:rsidRPr="00ED4D8D" w:rsidRDefault="003E3FBD" w:rsidP="003E3FBD">
            <w:pPr>
              <w:widowControl/>
              <w:autoSpaceDE/>
              <w:autoSpaceDN/>
              <w:adjustRightInd/>
              <w:jc w:val="center"/>
              <w:rPr>
                <w:b/>
                <w:bCs/>
                <w:sz w:val="22"/>
                <w:szCs w:val="22"/>
              </w:rPr>
            </w:pPr>
            <w:ins w:id="1030" w:author="ERCOT" w:date="2022-10-31T17:18:00Z">
              <w:r w:rsidRPr="00ED4D8D">
                <w:rPr>
                  <w:sz w:val="22"/>
                  <w:szCs w:val="22"/>
                </w:rPr>
                <w:t>-0.5</w:t>
              </w:r>
            </w:ins>
            <w:del w:id="1031"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3C4CE6A2" w:rsidR="003E3FBD" w:rsidRPr="00ED4D8D" w:rsidRDefault="003E3FBD" w:rsidP="003E3FBD">
            <w:pPr>
              <w:widowControl/>
              <w:autoSpaceDE/>
              <w:autoSpaceDN/>
              <w:adjustRightInd/>
              <w:jc w:val="center"/>
              <w:rPr>
                <w:b/>
                <w:bCs/>
                <w:sz w:val="22"/>
                <w:szCs w:val="22"/>
              </w:rPr>
            </w:pPr>
            <w:ins w:id="1032" w:author="ERCOT" w:date="2022-10-31T17:18:00Z">
              <w:r w:rsidRPr="00ED4D8D">
                <w:rPr>
                  <w:sz w:val="22"/>
                  <w:szCs w:val="22"/>
                </w:rPr>
                <w:t>-0.9</w:t>
              </w:r>
            </w:ins>
            <w:del w:id="1033"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30849CA5" w:rsidR="003E3FBD" w:rsidRPr="00ED4D8D" w:rsidRDefault="003E3FBD" w:rsidP="009A029A">
            <w:pPr>
              <w:widowControl/>
              <w:autoSpaceDE/>
              <w:autoSpaceDN/>
              <w:adjustRightInd/>
              <w:jc w:val="center"/>
              <w:rPr>
                <w:b/>
                <w:bCs/>
                <w:sz w:val="22"/>
                <w:szCs w:val="22"/>
              </w:rPr>
            </w:pPr>
            <w:ins w:id="1034" w:author="ERCOT" w:date="2022-10-31T17:18:00Z">
              <w:r w:rsidRPr="00ED4D8D">
                <w:rPr>
                  <w:sz w:val="22"/>
                  <w:szCs w:val="22"/>
                </w:rPr>
                <w:t>-0.9</w:t>
              </w:r>
            </w:ins>
            <w:del w:id="1035"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6B8F5420" w:rsidR="003E3FBD" w:rsidRPr="00ED4D8D" w:rsidRDefault="003E3FBD" w:rsidP="00A7655B">
            <w:pPr>
              <w:widowControl/>
              <w:autoSpaceDE/>
              <w:autoSpaceDN/>
              <w:adjustRightInd/>
              <w:jc w:val="center"/>
              <w:rPr>
                <w:b/>
                <w:bCs/>
                <w:sz w:val="22"/>
                <w:szCs w:val="22"/>
              </w:rPr>
            </w:pPr>
            <w:ins w:id="1036" w:author="ERCOT" w:date="2022-10-31T17:18:00Z">
              <w:r w:rsidRPr="00ED4D8D">
                <w:rPr>
                  <w:sz w:val="22"/>
                  <w:szCs w:val="22"/>
                </w:rPr>
                <w:t>-0.8</w:t>
              </w:r>
            </w:ins>
            <w:del w:id="1037"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00CEBDC1" w:rsidR="003E3FBD" w:rsidRPr="00ED4D8D" w:rsidRDefault="003E3FBD" w:rsidP="00A7655B">
            <w:pPr>
              <w:widowControl/>
              <w:autoSpaceDE/>
              <w:autoSpaceDN/>
              <w:adjustRightInd/>
              <w:jc w:val="center"/>
              <w:rPr>
                <w:b/>
                <w:bCs/>
                <w:sz w:val="22"/>
                <w:szCs w:val="22"/>
              </w:rPr>
            </w:pPr>
            <w:ins w:id="1038" w:author="ERCOT" w:date="2022-10-31T17:18:00Z">
              <w:r w:rsidRPr="00ED4D8D">
                <w:rPr>
                  <w:sz w:val="22"/>
                  <w:szCs w:val="22"/>
                </w:rPr>
                <w:t>-0.8</w:t>
              </w:r>
            </w:ins>
            <w:del w:id="1039"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6FC2C2FD" w:rsidR="003E3FBD" w:rsidRPr="00ED4D8D" w:rsidRDefault="003E3FBD" w:rsidP="00A7655B">
            <w:pPr>
              <w:widowControl/>
              <w:autoSpaceDE/>
              <w:autoSpaceDN/>
              <w:adjustRightInd/>
              <w:jc w:val="center"/>
              <w:rPr>
                <w:b/>
                <w:bCs/>
                <w:sz w:val="22"/>
                <w:szCs w:val="22"/>
              </w:rPr>
            </w:pPr>
            <w:ins w:id="1040" w:author="ERCOT" w:date="2022-10-31T17:18:00Z">
              <w:r w:rsidRPr="00ED4D8D">
                <w:rPr>
                  <w:sz w:val="22"/>
                  <w:szCs w:val="22"/>
                </w:rPr>
                <w:t>-0.4</w:t>
              </w:r>
            </w:ins>
            <w:del w:id="1041"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50EDDFB7" w:rsidR="003E3FBD" w:rsidRPr="00ED4D8D" w:rsidRDefault="003E3FBD" w:rsidP="00E05571">
            <w:pPr>
              <w:widowControl/>
              <w:autoSpaceDE/>
              <w:autoSpaceDN/>
              <w:adjustRightInd/>
              <w:jc w:val="center"/>
              <w:rPr>
                <w:b/>
                <w:bCs/>
                <w:sz w:val="22"/>
                <w:szCs w:val="22"/>
              </w:rPr>
            </w:pPr>
            <w:ins w:id="1042" w:author="ERCOT" w:date="2022-10-31T17:18:00Z">
              <w:r w:rsidRPr="00ED4D8D">
                <w:rPr>
                  <w:sz w:val="22"/>
                  <w:szCs w:val="22"/>
                </w:rPr>
                <w:t>-0.4</w:t>
              </w:r>
            </w:ins>
            <w:del w:id="1043" w:author="ERCOT" w:date="2022-10-31T17:18:00Z">
              <w:r w:rsidRPr="00ED4D8D" w:rsidDel="004128A2">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7AD953BA" w:rsidR="003E3FBD" w:rsidRPr="00ED4D8D" w:rsidRDefault="003E3FBD" w:rsidP="00E810E5">
            <w:pPr>
              <w:widowControl/>
              <w:autoSpaceDE/>
              <w:autoSpaceDN/>
              <w:adjustRightInd/>
              <w:jc w:val="center"/>
              <w:rPr>
                <w:b/>
                <w:bCs/>
                <w:sz w:val="22"/>
                <w:szCs w:val="22"/>
              </w:rPr>
            </w:pPr>
            <w:ins w:id="1044" w:author="ERCOT" w:date="2022-10-31T17:18:00Z">
              <w:r w:rsidRPr="00ED4D8D">
                <w:rPr>
                  <w:sz w:val="22"/>
                  <w:szCs w:val="22"/>
                </w:rPr>
                <w:t>-1.1</w:t>
              </w:r>
            </w:ins>
            <w:del w:id="1045" w:author="ERCOT" w:date="2022-10-31T17:18:00Z">
              <w:r w:rsidRPr="00ED4D8D" w:rsidDel="004128A2">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5DFE0BFD" w:rsidR="003E3FBD" w:rsidRPr="00ED4D8D" w:rsidRDefault="003E3FBD" w:rsidP="0040715F">
            <w:pPr>
              <w:widowControl/>
              <w:autoSpaceDE/>
              <w:autoSpaceDN/>
              <w:adjustRightInd/>
              <w:jc w:val="center"/>
              <w:rPr>
                <w:b/>
                <w:bCs/>
                <w:sz w:val="22"/>
                <w:szCs w:val="22"/>
              </w:rPr>
            </w:pPr>
            <w:ins w:id="1046" w:author="ERCOT" w:date="2022-10-31T17:18:00Z">
              <w:r w:rsidRPr="00ED4D8D">
                <w:rPr>
                  <w:sz w:val="22"/>
                  <w:szCs w:val="22"/>
                </w:rPr>
                <w:t>-0.5</w:t>
              </w:r>
            </w:ins>
            <w:del w:id="1047" w:author="ERCOT" w:date="2022-10-31T17:18:00Z">
              <w:r w:rsidRPr="00ED4D8D" w:rsidDel="004128A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16EDFCBC" w:rsidR="003E3FBD" w:rsidRPr="00ED4D8D" w:rsidRDefault="003E3FBD" w:rsidP="00CA359D">
            <w:pPr>
              <w:widowControl/>
              <w:autoSpaceDE/>
              <w:autoSpaceDN/>
              <w:adjustRightInd/>
              <w:jc w:val="center"/>
              <w:rPr>
                <w:b/>
                <w:bCs/>
                <w:sz w:val="22"/>
                <w:szCs w:val="22"/>
              </w:rPr>
            </w:pPr>
            <w:ins w:id="1048" w:author="ERCOT" w:date="2022-10-31T17:18:00Z">
              <w:r w:rsidRPr="00ED4D8D">
                <w:rPr>
                  <w:sz w:val="22"/>
                  <w:szCs w:val="22"/>
                </w:rPr>
                <w:t>0.7</w:t>
              </w:r>
            </w:ins>
            <w:del w:id="1049"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40E4E989" w:rsidR="003E3FBD" w:rsidRPr="00ED4D8D" w:rsidRDefault="003E3FBD" w:rsidP="00B77501">
            <w:pPr>
              <w:widowControl/>
              <w:autoSpaceDE/>
              <w:autoSpaceDN/>
              <w:adjustRightInd/>
              <w:jc w:val="center"/>
              <w:rPr>
                <w:b/>
                <w:bCs/>
                <w:sz w:val="22"/>
                <w:szCs w:val="22"/>
              </w:rPr>
            </w:pPr>
            <w:ins w:id="1050" w:author="ERCOT" w:date="2022-10-31T17:18:00Z">
              <w:r w:rsidRPr="00ED4D8D">
                <w:rPr>
                  <w:sz w:val="22"/>
                  <w:szCs w:val="22"/>
                </w:rPr>
                <w:t>0.7</w:t>
              </w:r>
            </w:ins>
            <w:del w:id="1051" w:author="ERCOT" w:date="2022-10-31T17:18:00Z">
              <w:r w:rsidRPr="00ED4D8D" w:rsidDel="004128A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33DDB231" w:rsidR="003E3FBD" w:rsidRPr="00ED4D8D" w:rsidRDefault="003E3FBD" w:rsidP="00B77501">
            <w:pPr>
              <w:widowControl/>
              <w:autoSpaceDE/>
              <w:autoSpaceDN/>
              <w:adjustRightInd/>
              <w:jc w:val="center"/>
              <w:rPr>
                <w:b/>
                <w:bCs/>
                <w:sz w:val="22"/>
                <w:szCs w:val="22"/>
              </w:rPr>
            </w:pPr>
            <w:ins w:id="1052" w:author="ERCOT" w:date="2022-10-31T17:18:00Z">
              <w:r w:rsidRPr="00ED4D8D">
                <w:rPr>
                  <w:sz w:val="22"/>
                  <w:szCs w:val="22"/>
                </w:rPr>
                <w:t>0.6</w:t>
              </w:r>
            </w:ins>
            <w:del w:id="1053" w:author="ERCOT" w:date="2022-10-31T17:18:00Z">
              <w:r w:rsidRPr="00ED4D8D" w:rsidDel="004128A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232800AB" w:rsidR="003E3FBD" w:rsidRPr="00ED4D8D" w:rsidRDefault="003E3FBD" w:rsidP="00B77501">
            <w:pPr>
              <w:widowControl/>
              <w:autoSpaceDE/>
              <w:autoSpaceDN/>
              <w:adjustRightInd/>
              <w:jc w:val="center"/>
              <w:rPr>
                <w:b/>
                <w:bCs/>
                <w:sz w:val="22"/>
                <w:szCs w:val="22"/>
              </w:rPr>
            </w:pPr>
            <w:ins w:id="1054" w:author="ERCOT" w:date="2022-10-31T17:18:00Z">
              <w:r w:rsidRPr="00ED4D8D">
                <w:rPr>
                  <w:sz w:val="22"/>
                  <w:szCs w:val="22"/>
                </w:rPr>
                <w:t>0.6</w:t>
              </w:r>
            </w:ins>
            <w:del w:id="1055" w:author="ERCOT" w:date="2022-10-31T17:18:00Z">
              <w:r w:rsidRPr="00ED4D8D" w:rsidDel="004128A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C849256" w:rsidR="003E3FBD" w:rsidRPr="00ED4D8D" w:rsidRDefault="003E3FBD" w:rsidP="00B77501">
            <w:pPr>
              <w:widowControl/>
              <w:autoSpaceDE/>
              <w:autoSpaceDN/>
              <w:adjustRightInd/>
              <w:jc w:val="center"/>
              <w:rPr>
                <w:b/>
                <w:bCs/>
                <w:sz w:val="22"/>
                <w:szCs w:val="22"/>
              </w:rPr>
            </w:pPr>
            <w:ins w:id="1056" w:author="ERCOT" w:date="2022-10-31T17:18:00Z">
              <w:r w:rsidRPr="00ED4D8D">
                <w:rPr>
                  <w:sz w:val="22"/>
                  <w:szCs w:val="22"/>
                </w:rPr>
                <w:t>1.3</w:t>
              </w:r>
            </w:ins>
            <w:del w:id="1057" w:author="ERCOT" w:date="2022-10-31T17:18:00Z">
              <w:r w:rsidRPr="00ED4D8D" w:rsidDel="004128A2">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29E7A4D1" w:rsidR="003E3FBD" w:rsidRPr="00ED4D8D" w:rsidRDefault="003E3FBD" w:rsidP="00B77501">
            <w:pPr>
              <w:widowControl/>
              <w:autoSpaceDE/>
              <w:autoSpaceDN/>
              <w:adjustRightInd/>
              <w:jc w:val="center"/>
              <w:rPr>
                <w:b/>
                <w:bCs/>
                <w:sz w:val="22"/>
                <w:szCs w:val="22"/>
              </w:rPr>
            </w:pPr>
            <w:ins w:id="1058" w:author="ERCOT" w:date="2022-10-31T17:18:00Z">
              <w:r w:rsidRPr="00ED4D8D">
                <w:rPr>
                  <w:sz w:val="22"/>
                  <w:szCs w:val="22"/>
                </w:rPr>
                <w:t>1.2</w:t>
              </w:r>
            </w:ins>
            <w:del w:id="1059" w:author="ERCOT" w:date="2022-10-31T17:18:00Z">
              <w:r w:rsidRPr="00ED4D8D" w:rsidDel="004128A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4CA5F53E" w:rsidR="003E3FBD" w:rsidRPr="00ED4D8D" w:rsidRDefault="003E3FBD" w:rsidP="00B77501">
            <w:pPr>
              <w:widowControl/>
              <w:autoSpaceDE/>
              <w:autoSpaceDN/>
              <w:adjustRightInd/>
              <w:jc w:val="center"/>
              <w:rPr>
                <w:b/>
                <w:bCs/>
                <w:sz w:val="22"/>
                <w:szCs w:val="22"/>
              </w:rPr>
            </w:pPr>
            <w:ins w:id="1060" w:author="ERCOT" w:date="2022-10-31T17:18:00Z">
              <w:r w:rsidRPr="00ED4D8D">
                <w:rPr>
                  <w:sz w:val="22"/>
                  <w:szCs w:val="22"/>
                </w:rPr>
                <w:t>1.6</w:t>
              </w:r>
            </w:ins>
            <w:del w:id="1061" w:author="ERCOT" w:date="2022-10-31T17:18:00Z">
              <w:r w:rsidRPr="00ED4D8D" w:rsidDel="004128A2">
                <w:rPr>
                  <w:sz w:val="22"/>
                  <w:szCs w:val="22"/>
                </w:rPr>
                <w:delText>1.5</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38F7461E" w:rsidR="003E3FBD" w:rsidRPr="00ED4D8D" w:rsidRDefault="003E3FBD" w:rsidP="00B77501">
            <w:pPr>
              <w:widowControl/>
              <w:autoSpaceDE/>
              <w:autoSpaceDN/>
              <w:adjustRightInd/>
              <w:jc w:val="center"/>
              <w:rPr>
                <w:b/>
                <w:bCs/>
                <w:sz w:val="22"/>
                <w:szCs w:val="22"/>
              </w:rPr>
            </w:pPr>
            <w:ins w:id="1062" w:author="ERCOT" w:date="2022-10-31T17:18:00Z">
              <w:r w:rsidRPr="00ED4D8D">
                <w:rPr>
                  <w:sz w:val="22"/>
                  <w:szCs w:val="22"/>
                </w:rPr>
                <w:t>2.4</w:t>
              </w:r>
            </w:ins>
            <w:del w:id="1063" w:author="ERCOT" w:date="2022-10-31T17:18:00Z">
              <w:r w:rsidRPr="00ED4D8D" w:rsidDel="004128A2">
                <w:rPr>
                  <w:sz w:val="22"/>
                  <w:szCs w:val="22"/>
                </w:rPr>
                <w:delText>1.9</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026BFF9A" w:rsidR="003E3FBD" w:rsidRPr="00ED4D8D" w:rsidRDefault="003E3FBD" w:rsidP="00B77501">
            <w:pPr>
              <w:widowControl/>
              <w:autoSpaceDE/>
              <w:autoSpaceDN/>
              <w:adjustRightInd/>
              <w:jc w:val="center"/>
              <w:rPr>
                <w:b/>
                <w:bCs/>
                <w:sz w:val="22"/>
                <w:szCs w:val="22"/>
              </w:rPr>
            </w:pPr>
            <w:ins w:id="1064" w:author="ERCOT" w:date="2022-10-31T17:18:00Z">
              <w:r w:rsidRPr="00ED4D8D">
                <w:rPr>
                  <w:sz w:val="22"/>
                  <w:szCs w:val="22"/>
                </w:rPr>
                <w:t>4.0</w:t>
              </w:r>
            </w:ins>
            <w:del w:id="1065" w:author="ERCOT" w:date="2022-10-31T17:18:00Z">
              <w:r w:rsidRPr="00ED4D8D" w:rsidDel="004128A2">
                <w:rPr>
                  <w:sz w:val="22"/>
                  <w:szCs w:val="22"/>
                </w:rPr>
                <w:delText>3.3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75329D3" w:rsidR="003E3FBD" w:rsidRPr="00ED4D8D" w:rsidRDefault="003E3FBD" w:rsidP="00B77501">
            <w:pPr>
              <w:widowControl/>
              <w:autoSpaceDE/>
              <w:autoSpaceDN/>
              <w:adjustRightInd/>
              <w:jc w:val="center"/>
              <w:rPr>
                <w:b/>
                <w:bCs/>
                <w:sz w:val="22"/>
                <w:szCs w:val="22"/>
              </w:rPr>
            </w:pPr>
            <w:ins w:id="1066" w:author="ERCOT" w:date="2022-10-31T17:18:00Z">
              <w:r w:rsidRPr="00ED4D8D">
                <w:rPr>
                  <w:sz w:val="22"/>
                  <w:szCs w:val="22"/>
                </w:rPr>
                <w:t>6.3</w:t>
              </w:r>
            </w:ins>
            <w:del w:id="1067" w:author="ERCOT" w:date="2022-10-31T17:18:00Z">
              <w:r w:rsidRPr="00ED4D8D" w:rsidDel="004128A2">
                <w:rPr>
                  <w:sz w:val="22"/>
                  <w:szCs w:val="22"/>
                </w:rPr>
                <w:delText>6.0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6E08A69D" w:rsidR="003E3FBD" w:rsidRPr="00ED4D8D" w:rsidRDefault="003E3FBD" w:rsidP="00B77501">
            <w:pPr>
              <w:widowControl/>
              <w:autoSpaceDE/>
              <w:autoSpaceDN/>
              <w:adjustRightInd/>
              <w:jc w:val="center"/>
              <w:rPr>
                <w:b/>
                <w:bCs/>
                <w:sz w:val="22"/>
                <w:szCs w:val="22"/>
              </w:rPr>
            </w:pPr>
            <w:ins w:id="1068" w:author="ERCOT" w:date="2022-10-31T17:18:00Z">
              <w:r w:rsidRPr="00ED4D8D">
                <w:rPr>
                  <w:sz w:val="22"/>
                  <w:szCs w:val="22"/>
                </w:rPr>
                <w:t>6.2</w:t>
              </w:r>
            </w:ins>
            <w:del w:id="1069" w:author="ERCOT" w:date="2022-10-31T17:18:00Z">
              <w:r w:rsidRPr="00ED4D8D" w:rsidDel="004128A2">
                <w:rPr>
                  <w:sz w:val="22"/>
                  <w:szCs w:val="22"/>
                </w:rPr>
                <w:delText>6.0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04F11495" w:rsidR="003E3FBD" w:rsidRPr="00ED4D8D" w:rsidRDefault="003E3FBD" w:rsidP="00B77501">
            <w:pPr>
              <w:widowControl/>
              <w:autoSpaceDE/>
              <w:autoSpaceDN/>
              <w:adjustRightInd/>
              <w:jc w:val="center"/>
              <w:rPr>
                <w:b/>
                <w:bCs/>
                <w:sz w:val="22"/>
                <w:szCs w:val="22"/>
              </w:rPr>
            </w:pPr>
            <w:ins w:id="1070" w:author="ERCOT" w:date="2022-10-31T17:18:00Z">
              <w:r w:rsidRPr="00ED4D8D">
                <w:rPr>
                  <w:sz w:val="22"/>
                  <w:szCs w:val="22"/>
                </w:rPr>
                <w:t>3.3</w:t>
              </w:r>
            </w:ins>
            <w:del w:id="1071" w:author="ERCOT" w:date="2022-10-31T17:18:00Z">
              <w:r w:rsidRPr="00ED4D8D" w:rsidDel="004128A2">
                <w:rPr>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74501B54" w:rsidR="003E3FBD" w:rsidRPr="00ED4D8D" w:rsidRDefault="003E3FBD" w:rsidP="00B77501">
            <w:pPr>
              <w:widowControl/>
              <w:autoSpaceDE/>
              <w:autoSpaceDN/>
              <w:adjustRightInd/>
              <w:jc w:val="center"/>
              <w:rPr>
                <w:b/>
                <w:bCs/>
                <w:sz w:val="22"/>
                <w:szCs w:val="22"/>
              </w:rPr>
            </w:pPr>
            <w:ins w:id="1072" w:author="ERCOT" w:date="2022-10-31T17:18:00Z">
              <w:r w:rsidRPr="00ED4D8D">
                <w:rPr>
                  <w:sz w:val="22"/>
                  <w:szCs w:val="22"/>
                </w:rPr>
                <w:t>1.7</w:t>
              </w:r>
            </w:ins>
            <w:del w:id="1073" w:author="ERCOT" w:date="2022-10-31T17:18:00Z">
              <w:r w:rsidRPr="00ED4D8D" w:rsidDel="004128A2">
                <w:rPr>
                  <w:sz w:val="22"/>
                  <w:szCs w:val="22"/>
                </w:rPr>
                <w:delText>2.0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5B7DB650" w:rsidR="003E3FBD" w:rsidRPr="00ED4D8D" w:rsidRDefault="003E3FBD" w:rsidP="00B77501">
            <w:pPr>
              <w:widowControl/>
              <w:autoSpaceDE/>
              <w:autoSpaceDN/>
              <w:adjustRightInd/>
              <w:jc w:val="center"/>
              <w:rPr>
                <w:b/>
                <w:bCs/>
                <w:sz w:val="22"/>
                <w:szCs w:val="22"/>
              </w:rPr>
            </w:pPr>
            <w:ins w:id="1074" w:author="ERCOT" w:date="2022-10-31T17:18:00Z">
              <w:r w:rsidRPr="00ED4D8D">
                <w:rPr>
                  <w:sz w:val="22"/>
                  <w:szCs w:val="22"/>
                </w:rPr>
                <w:t>0.6</w:t>
              </w:r>
            </w:ins>
            <w:del w:id="1075" w:author="ERCOT" w:date="2022-10-31T17:18:00Z">
              <w:r w:rsidRPr="00ED4D8D" w:rsidDel="004128A2">
                <w:rPr>
                  <w:sz w:val="22"/>
                  <w:szCs w:val="22"/>
                </w:rPr>
                <w:delText>1.9</w:delText>
              </w:r>
            </w:del>
          </w:p>
        </w:tc>
      </w:tr>
      <w:tr w:rsidR="003E3FBD" w:rsidRPr="00CC576E" w14:paraId="4885961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3E3FBD" w:rsidRPr="000357D1" w:rsidRDefault="003E3FBD" w:rsidP="003E3FBD">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11673AF7" w:rsidR="003E3FBD" w:rsidRPr="00ED4D8D" w:rsidRDefault="003E3FBD" w:rsidP="003E3FBD">
            <w:pPr>
              <w:widowControl/>
              <w:autoSpaceDE/>
              <w:autoSpaceDN/>
              <w:adjustRightInd/>
              <w:jc w:val="center"/>
              <w:rPr>
                <w:b/>
                <w:bCs/>
                <w:sz w:val="22"/>
                <w:szCs w:val="22"/>
              </w:rPr>
            </w:pPr>
            <w:ins w:id="1076" w:author="ERCOT" w:date="2022-10-31T17:18:00Z">
              <w:r w:rsidRPr="00ED4D8D">
                <w:rPr>
                  <w:sz w:val="22"/>
                  <w:szCs w:val="22"/>
                </w:rPr>
                <w:t>0.8</w:t>
              </w:r>
            </w:ins>
            <w:del w:id="1077" w:author="ERCOT" w:date="2022-10-31T17:18:00Z">
              <w:r w:rsidRPr="00ED4D8D" w:rsidDel="004128A2">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03D0AC0F" w:rsidR="003E3FBD" w:rsidRPr="00ED4D8D" w:rsidRDefault="003E3FBD" w:rsidP="003E3FBD">
            <w:pPr>
              <w:widowControl/>
              <w:autoSpaceDE/>
              <w:autoSpaceDN/>
              <w:adjustRightInd/>
              <w:jc w:val="center"/>
              <w:rPr>
                <w:b/>
                <w:bCs/>
                <w:sz w:val="22"/>
                <w:szCs w:val="22"/>
              </w:rPr>
            </w:pPr>
            <w:ins w:id="1078" w:author="ERCOT" w:date="2022-10-31T17:18:00Z">
              <w:r w:rsidRPr="00ED4D8D">
                <w:rPr>
                  <w:sz w:val="22"/>
                  <w:szCs w:val="22"/>
                </w:rPr>
                <w:t>0.1</w:t>
              </w:r>
            </w:ins>
            <w:del w:id="1079" w:author="ERCOT" w:date="2022-10-31T17:18:00Z">
              <w:r w:rsidRPr="00ED4D8D" w:rsidDel="004128A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0ACA5B59" w:rsidR="003E3FBD" w:rsidRPr="00ED4D8D" w:rsidRDefault="003E3FBD" w:rsidP="003E3FBD">
            <w:pPr>
              <w:widowControl/>
              <w:autoSpaceDE/>
              <w:autoSpaceDN/>
              <w:adjustRightInd/>
              <w:jc w:val="center"/>
              <w:rPr>
                <w:b/>
                <w:bCs/>
                <w:sz w:val="22"/>
                <w:szCs w:val="22"/>
              </w:rPr>
            </w:pPr>
            <w:ins w:id="1080" w:author="ERCOT" w:date="2022-10-31T17:18:00Z">
              <w:r w:rsidRPr="00ED4D8D">
                <w:rPr>
                  <w:sz w:val="22"/>
                  <w:szCs w:val="22"/>
                </w:rPr>
                <w:t>-0.3</w:t>
              </w:r>
            </w:ins>
            <w:del w:id="1081"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160737DB" w:rsidR="003E3FBD" w:rsidRPr="00ED4D8D" w:rsidRDefault="003E3FBD" w:rsidP="009A029A">
            <w:pPr>
              <w:widowControl/>
              <w:autoSpaceDE/>
              <w:autoSpaceDN/>
              <w:adjustRightInd/>
              <w:jc w:val="center"/>
              <w:rPr>
                <w:b/>
                <w:bCs/>
                <w:sz w:val="22"/>
                <w:szCs w:val="22"/>
              </w:rPr>
            </w:pPr>
            <w:ins w:id="1082" w:author="ERCOT" w:date="2022-10-31T17:18:00Z">
              <w:r w:rsidRPr="00ED4D8D">
                <w:rPr>
                  <w:sz w:val="22"/>
                  <w:szCs w:val="22"/>
                </w:rPr>
                <w:t>-0.2</w:t>
              </w:r>
            </w:ins>
            <w:del w:id="1083"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63D733BC" w:rsidR="003E3FBD" w:rsidRPr="00ED4D8D" w:rsidRDefault="003E3FBD" w:rsidP="00A7655B">
            <w:pPr>
              <w:widowControl/>
              <w:autoSpaceDE/>
              <w:autoSpaceDN/>
              <w:adjustRightInd/>
              <w:jc w:val="center"/>
              <w:rPr>
                <w:b/>
                <w:bCs/>
                <w:sz w:val="22"/>
                <w:szCs w:val="22"/>
              </w:rPr>
            </w:pPr>
            <w:ins w:id="1084" w:author="ERCOT" w:date="2022-10-31T17:18:00Z">
              <w:r w:rsidRPr="00ED4D8D">
                <w:rPr>
                  <w:sz w:val="22"/>
                  <w:szCs w:val="22"/>
                </w:rPr>
                <w:t>-0.4</w:t>
              </w:r>
            </w:ins>
            <w:del w:id="1085"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632A75FC" w:rsidR="003E3FBD" w:rsidRPr="00ED4D8D" w:rsidRDefault="003E3FBD" w:rsidP="00A7655B">
            <w:pPr>
              <w:widowControl/>
              <w:autoSpaceDE/>
              <w:autoSpaceDN/>
              <w:adjustRightInd/>
              <w:jc w:val="center"/>
              <w:rPr>
                <w:b/>
                <w:bCs/>
                <w:sz w:val="22"/>
                <w:szCs w:val="22"/>
              </w:rPr>
            </w:pPr>
            <w:ins w:id="1086" w:author="ERCOT" w:date="2022-10-31T17:18:00Z">
              <w:r w:rsidRPr="00ED4D8D">
                <w:rPr>
                  <w:sz w:val="22"/>
                  <w:szCs w:val="22"/>
                </w:rPr>
                <w:t>-0.4</w:t>
              </w:r>
            </w:ins>
            <w:del w:id="1087" w:author="ERCOT" w:date="2022-10-31T17:18:00Z">
              <w:r w:rsidRPr="00ED4D8D" w:rsidDel="004128A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048B53B4" w:rsidR="003E3FBD" w:rsidRPr="00ED4D8D" w:rsidRDefault="003E3FBD" w:rsidP="00A7655B">
            <w:pPr>
              <w:widowControl/>
              <w:autoSpaceDE/>
              <w:autoSpaceDN/>
              <w:adjustRightInd/>
              <w:jc w:val="center"/>
              <w:rPr>
                <w:b/>
                <w:bCs/>
                <w:sz w:val="22"/>
                <w:szCs w:val="22"/>
              </w:rPr>
            </w:pPr>
            <w:ins w:id="1088" w:author="ERCOT" w:date="2022-10-31T17:18:00Z">
              <w:r w:rsidRPr="00ED4D8D">
                <w:rPr>
                  <w:sz w:val="22"/>
                  <w:szCs w:val="22"/>
                </w:rPr>
                <w:t>-0.3</w:t>
              </w:r>
            </w:ins>
            <w:del w:id="1089"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3607461E" w:rsidR="003E3FBD" w:rsidRPr="00ED4D8D" w:rsidRDefault="003E3FBD" w:rsidP="00E05571">
            <w:pPr>
              <w:widowControl/>
              <w:autoSpaceDE/>
              <w:autoSpaceDN/>
              <w:adjustRightInd/>
              <w:jc w:val="center"/>
              <w:rPr>
                <w:b/>
                <w:bCs/>
                <w:sz w:val="22"/>
                <w:szCs w:val="22"/>
              </w:rPr>
            </w:pPr>
            <w:ins w:id="1090" w:author="ERCOT" w:date="2022-10-31T17:18:00Z">
              <w:r w:rsidRPr="00ED4D8D">
                <w:rPr>
                  <w:sz w:val="22"/>
                  <w:szCs w:val="22"/>
                </w:rPr>
                <w:t>-0.7</w:t>
              </w:r>
            </w:ins>
            <w:del w:id="1091" w:author="ERCOT" w:date="2022-10-31T17:18:00Z">
              <w:r w:rsidRPr="00ED4D8D" w:rsidDel="004128A2">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03DF40E5" w:rsidR="003E3FBD" w:rsidRPr="00ED4D8D" w:rsidRDefault="003E3FBD" w:rsidP="00E810E5">
            <w:pPr>
              <w:widowControl/>
              <w:autoSpaceDE/>
              <w:autoSpaceDN/>
              <w:adjustRightInd/>
              <w:jc w:val="center"/>
              <w:rPr>
                <w:b/>
                <w:bCs/>
                <w:sz w:val="22"/>
                <w:szCs w:val="22"/>
              </w:rPr>
            </w:pPr>
            <w:ins w:id="1092" w:author="ERCOT" w:date="2022-10-31T17:18:00Z">
              <w:r w:rsidRPr="00ED4D8D">
                <w:rPr>
                  <w:sz w:val="22"/>
                  <w:szCs w:val="22"/>
                </w:rPr>
                <w:t>-1.6</w:t>
              </w:r>
            </w:ins>
            <w:del w:id="1093" w:author="ERCOT" w:date="2022-10-31T17:18:00Z">
              <w:r w:rsidRPr="00ED4D8D" w:rsidDel="004128A2">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1067FC4D" w:rsidR="003E3FBD" w:rsidRPr="00ED4D8D" w:rsidRDefault="003E3FBD" w:rsidP="0040715F">
            <w:pPr>
              <w:widowControl/>
              <w:autoSpaceDE/>
              <w:autoSpaceDN/>
              <w:adjustRightInd/>
              <w:jc w:val="center"/>
              <w:rPr>
                <w:b/>
                <w:bCs/>
                <w:sz w:val="22"/>
                <w:szCs w:val="22"/>
              </w:rPr>
            </w:pPr>
            <w:ins w:id="1094" w:author="ERCOT" w:date="2022-10-31T17:18:00Z">
              <w:r w:rsidRPr="00ED4D8D">
                <w:rPr>
                  <w:sz w:val="22"/>
                  <w:szCs w:val="22"/>
                </w:rPr>
                <w:t>-0.4</w:t>
              </w:r>
            </w:ins>
            <w:del w:id="1095" w:author="ERCOT" w:date="2022-10-31T17:18:00Z">
              <w:r w:rsidRPr="00ED4D8D" w:rsidDel="004128A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34D3A7A9" w:rsidR="003E3FBD" w:rsidRPr="00ED4D8D" w:rsidRDefault="003E3FBD" w:rsidP="00CA359D">
            <w:pPr>
              <w:widowControl/>
              <w:autoSpaceDE/>
              <w:autoSpaceDN/>
              <w:adjustRightInd/>
              <w:jc w:val="center"/>
              <w:rPr>
                <w:b/>
                <w:bCs/>
                <w:sz w:val="22"/>
                <w:szCs w:val="22"/>
              </w:rPr>
            </w:pPr>
            <w:ins w:id="1096" w:author="ERCOT" w:date="2022-10-31T17:18:00Z">
              <w:r w:rsidRPr="00ED4D8D">
                <w:rPr>
                  <w:sz w:val="22"/>
                  <w:szCs w:val="22"/>
                </w:rPr>
                <w:t>0.7</w:t>
              </w:r>
            </w:ins>
            <w:del w:id="1097" w:author="ERCOT" w:date="2022-10-31T17:18:00Z">
              <w:r w:rsidRPr="00ED4D8D" w:rsidDel="004128A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75D6AFFA" w:rsidR="003E3FBD" w:rsidRPr="00ED4D8D" w:rsidRDefault="003E3FBD" w:rsidP="00B77501">
            <w:pPr>
              <w:widowControl/>
              <w:autoSpaceDE/>
              <w:autoSpaceDN/>
              <w:adjustRightInd/>
              <w:jc w:val="center"/>
              <w:rPr>
                <w:b/>
                <w:bCs/>
                <w:sz w:val="22"/>
                <w:szCs w:val="22"/>
              </w:rPr>
            </w:pPr>
            <w:ins w:id="1098" w:author="ERCOT" w:date="2022-10-31T17:18:00Z">
              <w:r w:rsidRPr="00ED4D8D">
                <w:rPr>
                  <w:sz w:val="22"/>
                  <w:szCs w:val="22"/>
                </w:rPr>
                <w:t>0.7</w:t>
              </w:r>
            </w:ins>
            <w:del w:id="1099" w:author="ERCOT" w:date="2022-10-31T17:18:00Z">
              <w:r w:rsidRPr="00ED4D8D" w:rsidDel="004128A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0D4B76E6" w:rsidR="003E3FBD" w:rsidRPr="00ED4D8D" w:rsidRDefault="003E3FBD" w:rsidP="00B77501">
            <w:pPr>
              <w:widowControl/>
              <w:autoSpaceDE/>
              <w:autoSpaceDN/>
              <w:adjustRightInd/>
              <w:jc w:val="center"/>
              <w:rPr>
                <w:b/>
                <w:bCs/>
                <w:sz w:val="22"/>
                <w:szCs w:val="22"/>
              </w:rPr>
            </w:pPr>
            <w:ins w:id="1100" w:author="ERCOT" w:date="2022-10-31T17:18:00Z">
              <w:r w:rsidRPr="00ED4D8D">
                <w:rPr>
                  <w:sz w:val="22"/>
                  <w:szCs w:val="22"/>
                </w:rPr>
                <w:t>0.8</w:t>
              </w:r>
            </w:ins>
            <w:del w:id="1101"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2D465A31" w:rsidR="003E3FBD" w:rsidRPr="00ED4D8D" w:rsidRDefault="003E3FBD" w:rsidP="00B77501">
            <w:pPr>
              <w:widowControl/>
              <w:autoSpaceDE/>
              <w:autoSpaceDN/>
              <w:adjustRightInd/>
              <w:jc w:val="center"/>
              <w:rPr>
                <w:b/>
                <w:bCs/>
                <w:sz w:val="22"/>
                <w:szCs w:val="22"/>
              </w:rPr>
            </w:pPr>
            <w:ins w:id="1102" w:author="ERCOT" w:date="2022-10-31T17:18:00Z">
              <w:r w:rsidRPr="00ED4D8D">
                <w:rPr>
                  <w:sz w:val="22"/>
                  <w:szCs w:val="22"/>
                </w:rPr>
                <w:t>0.8</w:t>
              </w:r>
            </w:ins>
            <w:del w:id="1103" w:author="ERCOT" w:date="2022-10-31T17:18:00Z">
              <w:r w:rsidRPr="00ED4D8D" w:rsidDel="004128A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0EDDF0E4" w:rsidR="003E3FBD" w:rsidRPr="00ED4D8D" w:rsidRDefault="003E3FBD" w:rsidP="00B77501">
            <w:pPr>
              <w:widowControl/>
              <w:autoSpaceDE/>
              <w:autoSpaceDN/>
              <w:adjustRightInd/>
              <w:jc w:val="center"/>
              <w:rPr>
                <w:b/>
                <w:bCs/>
                <w:sz w:val="22"/>
                <w:szCs w:val="22"/>
              </w:rPr>
            </w:pPr>
            <w:ins w:id="1104" w:author="ERCOT" w:date="2022-10-31T17:18:00Z">
              <w:r w:rsidRPr="00ED4D8D">
                <w:rPr>
                  <w:sz w:val="22"/>
                  <w:szCs w:val="22"/>
                </w:rPr>
                <w:t>1.2</w:t>
              </w:r>
            </w:ins>
            <w:del w:id="1105" w:author="ERCOT" w:date="2022-10-31T17:18:00Z">
              <w:r w:rsidRPr="00ED4D8D" w:rsidDel="004128A2">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04DB2B27" w:rsidR="003E3FBD" w:rsidRPr="00ED4D8D" w:rsidRDefault="003E3FBD" w:rsidP="00B77501">
            <w:pPr>
              <w:widowControl/>
              <w:autoSpaceDE/>
              <w:autoSpaceDN/>
              <w:adjustRightInd/>
              <w:jc w:val="center"/>
              <w:rPr>
                <w:b/>
                <w:bCs/>
                <w:sz w:val="22"/>
                <w:szCs w:val="22"/>
              </w:rPr>
            </w:pPr>
            <w:ins w:id="1106" w:author="ERCOT" w:date="2022-10-31T17:18:00Z">
              <w:r w:rsidRPr="00ED4D8D">
                <w:rPr>
                  <w:sz w:val="22"/>
                  <w:szCs w:val="22"/>
                </w:rPr>
                <w:t>0.9</w:t>
              </w:r>
            </w:ins>
            <w:del w:id="1107" w:author="ERCOT" w:date="2022-10-31T17:18:00Z">
              <w:r w:rsidRPr="00ED4D8D" w:rsidDel="004128A2">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64B6D4DB" w:rsidR="003E3FBD" w:rsidRPr="00ED4D8D" w:rsidRDefault="003E3FBD" w:rsidP="00B77501">
            <w:pPr>
              <w:widowControl/>
              <w:autoSpaceDE/>
              <w:autoSpaceDN/>
              <w:adjustRightInd/>
              <w:jc w:val="center"/>
              <w:rPr>
                <w:b/>
                <w:bCs/>
                <w:sz w:val="22"/>
                <w:szCs w:val="22"/>
              </w:rPr>
            </w:pPr>
            <w:ins w:id="1108" w:author="ERCOT" w:date="2022-10-31T17:18:00Z">
              <w:r w:rsidRPr="00ED4D8D">
                <w:rPr>
                  <w:sz w:val="22"/>
                  <w:szCs w:val="22"/>
                </w:rPr>
                <w:t>0.7</w:t>
              </w:r>
            </w:ins>
            <w:del w:id="1109" w:author="ERCOT" w:date="2022-10-31T17:18:00Z">
              <w:r w:rsidRPr="00ED4D8D" w:rsidDel="004128A2">
                <w:rPr>
                  <w:sz w:val="22"/>
                  <w:szCs w:val="22"/>
                </w:rPr>
                <w:delText>1.3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7C2B6D77" w:rsidR="003E3FBD" w:rsidRPr="00ED4D8D" w:rsidRDefault="003E3FBD" w:rsidP="00B77501">
            <w:pPr>
              <w:widowControl/>
              <w:autoSpaceDE/>
              <w:autoSpaceDN/>
              <w:adjustRightInd/>
              <w:jc w:val="center"/>
              <w:rPr>
                <w:b/>
                <w:bCs/>
                <w:sz w:val="22"/>
                <w:szCs w:val="22"/>
              </w:rPr>
            </w:pPr>
            <w:ins w:id="1110" w:author="ERCOT" w:date="2022-10-31T17:18:00Z">
              <w:r w:rsidRPr="00ED4D8D">
                <w:rPr>
                  <w:sz w:val="22"/>
                  <w:szCs w:val="22"/>
                </w:rPr>
                <w:t>2.0</w:t>
              </w:r>
            </w:ins>
            <w:del w:id="1111" w:author="ERCOT" w:date="2022-10-31T17:18:00Z">
              <w:r w:rsidRPr="00ED4D8D" w:rsidDel="004128A2">
                <w:rPr>
                  <w:sz w:val="22"/>
                  <w:szCs w:val="22"/>
                </w:rPr>
                <w:delText>1.9</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6832F912" w:rsidR="003E3FBD" w:rsidRPr="00ED4D8D" w:rsidRDefault="003E3FBD" w:rsidP="00B77501">
            <w:pPr>
              <w:widowControl/>
              <w:autoSpaceDE/>
              <w:autoSpaceDN/>
              <w:adjustRightInd/>
              <w:jc w:val="center"/>
              <w:rPr>
                <w:b/>
                <w:bCs/>
                <w:sz w:val="22"/>
                <w:szCs w:val="22"/>
              </w:rPr>
            </w:pPr>
            <w:ins w:id="1112" w:author="ERCOT" w:date="2022-10-31T17:18:00Z">
              <w:r w:rsidRPr="00ED4D8D">
                <w:rPr>
                  <w:sz w:val="22"/>
                  <w:szCs w:val="22"/>
                </w:rPr>
                <w:t>5.5</w:t>
              </w:r>
            </w:ins>
            <w:del w:id="1113" w:author="ERCOT" w:date="2022-10-31T17:18:00Z">
              <w:r w:rsidRPr="00ED4D8D" w:rsidDel="004128A2">
                <w:rPr>
                  <w:sz w:val="22"/>
                  <w:szCs w:val="22"/>
                </w:rPr>
                <w:delText>4.7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7B042E22" w:rsidR="003E3FBD" w:rsidRPr="00ED4D8D" w:rsidRDefault="003E3FBD" w:rsidP="00B77501">
            <w:pPr>
              <w:widowControl/>
              <w:autoSpaceDE/>
              <w:autoSpaceDN/>
              <w:adjustRightInd/>
              <w:jc w:val="center"/>
              <w:rPr>
                <w:b/>
                <w:bCs/>
                <w:sz w:val="22"/>
                <w:szCs w:val="22"/>
              </w:rPr>
            </w:pPr>
            <w:ins w:id="1114" w:author="ERCOT" w:date="2022-10-31T17:18:00Z">
              <w:r w:rsidRPr="00ED4D8D">
                <w:rPr>
                  <w:sz w:val="22"/>
                  <w:szCs w:val="22"/>
                </w:rPr>
                <w:t>5.6</w:t>
              </w:r>
            </w:ins>
            <w:del w:id="1115" w:author="ERCOT" w:date="2022-10-31T17:18:00Z">
              <w:r w:rsidRPr="00ED4D8D" w:rsidDel="004128A2">
                <w:rPr>
                  <w:sz w:val="22"/>
                  <w:szCs w:val="22"/>
                </w:rPr>
                <w:delText>5.7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202F3BFE" w:rsidR="003E3FBD" w:rsidRPr="00ED4D8D" w:rsidRDefault="003E3FBD" w:rsidP="00B77501">
            <w:pPr>
              <w:widowControl/>
              <w:autoSpaceDE/>
              <w:autoSpaceDN/>
              <w:adjustRightInd/>
              <w:jc w:val="center"/>
              <w:rPr>
                <w:b/>
                <w:bCs/>
                <w:sz w:val="22"/>
                <w:szCs w:val="22"/>
              </w:rPr>
            </w:pPr>
            <w:ins w:id="1116" w:author="ERCOT" w:date="2022-10-31T17:18:00Z">
              <w:r w:rsidRPr="00ED4D8D">
                <w:rPr>
                  <w:sz w:val="22"/>
                  <w:szCs w:val="22"/>
                </w:rPr>
                <w:t>4.1</w:t>
              </w:r>
            </w:ins>
            <w:del w:id="1117" w:author="ERCOT" w:date="2022-10-31T17:18:00Z">
              <w:r w:rsidRPr="00ED4D8D" w:rsidDel="004128A2">
                <w:rPr>
                  <w:sz w:val="22"/>
                  <w:szCs w:val="22"/>
                </w:rPr>
                <w:delText>4.3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2E16E296" w:rsidR="003E3FBD" w:rsidRPr="00ED4D8D" w:rsidRDefault="003E3FBD" w:rsidP="00B77501">
            <w:pPr>
              <w:widowControl/>
              <w:autoSpaceDE/>
              <w:autoSpaceDN/>
              <w:adjustRightInd/>
              <w:jc w:val="center"/>
              <w:rPr>
                <w:b/>
                <w:bCs/>
                <w:sz w:val="22"/>
                <w:szCs w:val="22"/>
              </w:rPr>
            </w:pPr>
            <w:ins w:id="1118" w:author="ERCOT" w:date="2022-10-31T17:18:00Z">
              <w:r w:rsidRPr="00ED4D8D">
                <w:rPr>
                  <w:sz w:val="22"/>
                  <w:szCs w:val="22"/>
                </w:rPr>
                <w:t>2.2</w:t>
              </w:r>
            </w:ins>
            <w:del w:id="1119" w:author="ERCOT" w:date="2022-10-31T17:18:00Z">
              <w:r w:rsidRPr="00ED4D8D" w:rsidDel="004128A2">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67F66786" w:rsidR="003E3FBD" w:rsidRPr="00ED4D8D" w:rsidRDefault="003E3FBD" w:rsidP="00B77501">
            <w:pPr>
              <w:widowControl/>
              <w:autoSpaceDE/>
              <w:autoSpaceDN/>
              <w:adjustRightInd/>
              <w:jc w:val="center"/>
              <w:rPr>
                <w:b/>
                <w:bCs/>
                <w:sz w:val="22"/>
                <w:szCs w:val="22"/>
              </w:rPr>
            </w:pPr>
            <w:ins w:id="1120" w:author="ERCOT" w:date="2022-10-31T17:18:00Z">
              <w:r w:rsidRPr="00ED4D8D">
                <w:rPr>
                  <w:sz w:val="22"/>
                  <w:szCs w:val="22"/>
                </w:rPr>
                <w:t>1.7</w:t>
              </w:r>
            </w:ins>
            <w:del w:id="1121" w:author="ERCOT" w:date="2022-10-31T17:18:00Z">
              <w:r w:rsidRPr="00ED4D8D" w:rsidDel="004128A2">
                <w:rPr>
                  <w:sz w:val="22"/>
                  <w:szCs w:val="22"/>
                </w:rPr>
                <w:delText>1.8</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3F909699" w:rsidR="003E3FBD" w:rsidRPr="00ED4D8D" w:rsidRDefault="003E3FBD" w:rsidP="00B77501">
            <w:pPr>
              <w:widowControl/>
              <w:autoSpaceDE/>
              <w:autoSpaceDN/>
              <w:adjustRightInd/>
              <w:jc w:val="center"/>
              <w:rPr>
                <w:b/>
                <w:bCs/>
                <w:sz w:val="22"/>
                <w:szCs w:val="22"/>
              </w:rPr>
            </w:pPr>
            <w:ins w:id="1122" w:author="ERCOT" w:date="2022-10-31T17:18:00Z">
              <w:r w:rsidRPr="00ED4D8D">
                <w:rPr>
                  <w:sz w:val="22"/>
                  <w:szCs w:val="22"/>
                </w:rPr>
                <w:t>1.8</w:t>
              </w:r>
            </w:ins>
            <w:del w:id="1123" w:author="ERCOT" w:date="2022-10-31T17:18:00Z">
              <w:r w:rsidRPr="00ED4D8D" w:rsidDel="004128A2">
                <w:rPr>
                  <w:sz w:val="22"/>
                  <w:szCs w:val="22"/>
                </w:rPr>
                <w:delText>0.5</w:delText>
              </w:r>
            </w:del>
          </w:p>
        </w:tc>
      </w:tr>
      <w:tr w:rsidR="003E3FBD" w:rsidRPr="00CC576E" w14:paraId="36D93FA5" w14:textId="77777777" w:rsidTr="003E3F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3E3FBD" w:rsidRPr="000357D1" w:rsidRDefault="003E3FBD" w:rsidP="003E3FBD">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567462B8" w:rsidR="003E3FBD" w:rsidRPr="00ED4D8D" w:rsidRDefault="003E3FBD" w:rsidP="003E3FBD">
            <w:pPr>
              <w:widowControl/>
              <w:autoSpaceDE/>
              <w:autoSpaceDN/>
              <w:adjustRightInd/>
              <w:jc w:val="center"/>
              <w:rPr>
                <w:b/>
                <w:bCs/>
                <w:sz w:val="22"/>
                <w:szCs w:val="22"/>
              </w:rPr>
            </w:pPr>
            <w:ins w:id="1124" w:author="ERCOT" w:date="2022-10-31T17:18:00Z">
              <w:r w:rsidRPr="00ED4D8D">
                <w:rPr>
                  <w:sz w:val="22"/>
                  <w:szCs w:val="22"/>
                </w:rPr>
                <w:t>1.2</w:t>
              </w:r>
            </w:ins>
            <w:del w:id="1125" w:author="ERCOT" w:date="2022-10-31T17:18:00Z">
              <w:r w:rsidRPr="00ED4D8D" w:rsidDel="004128A2">
                <w:rPr>
                  <w:sz w:val="22"/>
                  <w:szCs w:val="22"/>
                </w:rPr>
                <w:delText>0.7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64543C59" w:rsidR="003E3FBD" w:rsidRPr="00ED4D8D" w:rsidRDefault="003E3FBD" w:rsidP="003E3FBD">
            <w:pPr>
              <w:widowControl/>
              <w:autoSpaceDE/>
              <w:autoSpaceDN/>
              <w:adjustRightInd/>
              <w:jc w:val="center"/>
              <w:rPr>
                <w:b/>
                <w:bCs/>
                <w:sz w:val="22"/>
                <w:szCs w:val="22"/>
              </w:rPr>
            </w:pPr>
            <w:ins w:id="1126" w:author="ERCOT" w:date="2022-10-31T17:18:00Z">
              <w:r w:rsidRPr="00ED4D8D">
                <w:rPr>
                  <w:sz w:val="22"/>
                  <w:szCs w:val="22"/>
                </w:rPr>
                <w:t>1.3</w:t>
              </w:r>
            </w:ins>
            <w:del w:id="1127" w:author="ERCOT" w:date="2022-10-31T17:18:00Z">
              <w:r w:rsidRPr="00ED4D8D" w:rsidDel="004128A2">
                <w:rPr>
                  <w:sz w:val="22"/>
                  <w:szCs w:val="22"/>
                </w:rPr>
                <w:delText>0.6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14679028" w:rsidR="003E3FBD" w:rsidRPr="00ED4D8D" w:rsidRDefault="003E3FBD" w:rsidP="003E3FBD">
            <w:pPr>
              <w:widowControl/>
              <w:autoSpaceDE/>
              <w:autoSpaceDN/>
              <w:adjustRightInd/>
              <w:jc w:val="center"/>
              <w:rPr>
                <w:b/>
                <w:bCs/>
                <w:sz w:val="22"/>
                <w:szCs w:val="22"/>
              </w:rPr>
            </w:pPr>
            <w:ins w:id="1128" w:author="ERCOT" w:date="2022-10-31T17:18:00Z">
              <w:r w:rsidRPr="00ED4D8D">
                <w:rPr>
                  <w:sz w:val="22"/>
                  <w:szCs w:val="22"/>
                </w:rPr>
                <w:t>0.2</w:t>
              </w:r>
            </w:ins>
            <w:del w:id="1129" w:author="ERCOT" w:date="2022-10-31T17:18:00Z">
              <w:r w:rsidRPr="00ED4D8D" w:rsidDel="004128A2">
                <w:rPr>
                  <w:sz w:val="22"/>
                  <w:szCs w:val="22"/>
                </w:rPr>
                <w:delText>-0.9</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20F26344" w:rsidR="003E3FBD" w:rsidRPr="00ED4D8D" w:rsidRDefault="003E3FBD" w:rsidP="009A029A">
            <w:pPr>
              <w:widowControl/>
              <w:autoSpaceDE/>
              <w:autoSpaceDN/>
              <w:adjustRightInd/>
              <w:jc w:val="center"/>
              <w:rPr>
                <w:b/>
                <w:bCs/>
                <w:sz w:val="22"/>
                <w:szCs w:val="22"/>
              </w:rPr>
            </w:pPr>
            <w:ins w:id="1130" w:author="ERCOT" w:date="2022-10-31T17:18:00Z">
              <w:r w:rsidRPr="00ED4D8D">
                <w:rPr>
                  <w:sz w:val="22"/>
                  <w:szCs w:val="22"/>
                </w:rPr>
                <w:t>-0.3</w:t>
              </w:r>
            </w:ins>
            <w:del w:id="1131"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06B4849C" w:rsidR="003E3FBD" w:rsidRPr="00ED4D8D" w:rsidRDefault="003E3FBD" w:rsidP="00A7655B">
            <w:pPr>
              <w:widowControl/>
              <w:autoSpaceDE/>
              <w:autoSpaceDN/>
              <w:adjustRightInd/>
              <w:jc w:val="center"/>
              <w:rPr>
                <w:b/>
                <w:bCs/>
                <w:sz w:val="22"/>
                <w:szCs w:val="22"/>
              </w:rPr>
            </w:pPr>
            <w:ins w:id="1132" w:author="ERCOT" w:date="2022-10-31T17:18:00Z">
              <w:r w:rsidRPr="00ED4D8D">
                <w:rPr>
                  <w:sz w:val="22"/>
                  <w:szCs w:val="22"/>
                </w:rPr>
                <w:t>-0.6</w:t>
              </w:r>
            </w:ins>
            <w:del w:id="1133" w:author="ERCOT" w:date="2022-10-31T17:18:00Z">
              <w:r w:rsidRPr="00ED4D8D" w:rsidDel="004128A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594F54B7" w:rsidR="003E3FBD" w:rsidRPr="00ED4D8D" w:rsidRDefault="003E3FBD" w:rsidP="00A7655B">
            <w:pPr>
              <w:widowControl/>
              <w:autoSpaceDE/>
              <w:autoSpaceDN/>
              <w:adjustRightInd/>
              <w:jc w:val="center"/>
              <w:rPr>
                <w:b/>
                <w:bCs/>
                <w:sz w:val="22"/>
                <w:szCs w:val="22"/>
              </w:rPr>
            </w:pPr>
            <w:ins w:id="1134" w:author="ERCOT" w:date="2022-10-31T17:18:00Z">
              <w:r w:rsidRPr="00ED4D8D">
                <w:rPr>
                  <w:sz w:val="22"/>
                  <w:szCs w:val="22"/>
                </w:rPr>
                <w:t>-0.2</w:t>
              </w:r>
            </w:ins>
            <w:del w:id="1135" w:author="ERCOT" w:date="2022-10-31T17:18:00Z">
              <w:r w:rsidRPr="00ED4D8D" w:rsidDel="004128A2">
                <w:rPr>
                  <w:sz w:val="22"/>
                  <w:szCs w:val="22"/>
                </w:rPr>
                <w:delText>0.8</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4FE43807" w:rsidR="003E3FBD" w:rsidRPr="00ED4D8D" w:rsidRDefault="003E3FBD" w:rsidP="00A7655B">
            <w:pPr>
              <w:widowControl/>
              <w:autoSpaceDE/>
              <w:autoSpaceDN/>
              <w:adjustRightInd/>
              <w:jc w:val="center"/>
              <w:rPr>
                <w:b/>
                <w:bCs/>
                <w:sz w:val="22"/>
                <w:szCs w:val="22"/>
              </w:rPr>
            </w:pPr>
            <w:ins w:id="1136" w:author="ERCOT" w:date="2022-10-31T17:18:00Z">
              <w:r w:rsidRPr="00ED4D8D">
                <w:rPr>
                  <w:sz w:val="22"/>
                  <w:szCs w:val="22"/>
                </w:rPr>
                <w:t>0.4</w:t>
              </w:r>
            </w:ins>
            <w:del w:id="1137" w:author="ERCOT" w:date="2022-10-31T17:18:00Z">
              <w:r w:rsidRPr="00ED4D8D" w:rsidDel="004128A2">
                <w:rPr>
                  <w:sz w:val="22"/>
                  <w:szCs w:val="22"/>
                </w:rPr>
                <w:delText>0.7</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019167B9" w:rsidR="003E3FBD" w:rsidRPr="00ED4D8D" w:rsidRDefault="003E3FBD" w:rsidP="00E05571">
            <w:pPr>
              <w:widowControl/>
              <w:autoSpaceDE/>
              <w:autoSpaceDN/>
              <w:adjustRightInd/>
              <w:jc w:val="center"/>
              <w:rPr>
                <w:b/>
                <w:bCs/>
                <w:sz w:val="22"/>
                <w:szCs w:val="22"/>
              </w:rPr>
            </w:pPr>
            <w:ins w:id="1138" w:author="ERCOT" w:date="2022-10-31T17:18:00Z">
              <w:r w:rsidRPr="00ED4D8D">
                <w:rPr>
                  <w:sz w:val="22"/>
                  <w:szCs w:val="22"/>
                </w:rPr>
                <w:t>0.4</w:t>
              </w:r>
            </w:ins>
            <w:del w:id="1139" w:author="ERCOT" w:date="2022-10-31T17:18:00Z">
              <w:r w:rsidRPr="00ED4D8D" w:rsidDel="004128A2">
                <w:rPr>
                  <w:sz w:val="22"/>
                  <w:szCs w:val="22"/>
                </w:rPr>
                <w:delText>0.0</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64CB807D" w:rsidR="003E3FBD" w:rsidRPr="00ED4D8D" w:rsidRDefault="003E3FBD" w:rsidP="00E810E5">
            <w:pPr>
              <w:widowControl/>
              <w:autoSpaceDE/>
              <w:autoSpaceDN/>
              <w:adjustRightInd/>
              <w:jc w:val="center"/>
              <w:rPr>
                <w:b/>
                <w:bCs/>
                <w:sz w:val="22"/>
                <w:szCs w:val="22"/>
              </w:rPr>
            </w:pPr>
            <w:ins w:id="1140" w:author="ERCOT" w:date="2022-10-31T17:18:00Z">
              <w:r w:rsidRPr="00ED4D8D">
                <w:rPr>
                  <w:sz w:val="22"/>
                  <w:szCs w:val="22"/>
                </w:rPr>
                <w:t>-2.0</w:t>
              </w:r>
            </w:ins>
            <w:del w:id="1141" w:author="ERCOT" w:date="2022-10-31T17:18:00Z">
              <w:r w:rsidRPr="00ED4D8D" w:rsidDel="004128A2">
                <w:rPr>
                  <w:sz w:val="22"/>
                  <w:szCs w:val="22"/>
                </w:rPr>
                <w:delText>-3.1</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070EE8C3" w:rsidR="003E3FBD" w:rsidRPr="00ED4D8D" w:rsidRDefault="003E3FBD" w:rsidP="0040715F">
            <w:pPr>
              <w:widowControl/>
              <w:autoSpaceDE/>
              <w:autoSpaceDN/>
              <w:adjustRightInd/>
              <w:jc w:val="center"/>
              <w:rPr>
                <w:b/>
                <w:bCs/>
                <w:sz w:val="22"/>
                <w:szCs w:val="22"/>
              </w:rPr>
            </w:pPr>
            <w:ins w:id="1142" w:author="ERCOT" w:date="2022-10-31T17:18:00Z">
              <w:r w:rsidRPr="00ED4D8D">
                <w:rPr>
                  <w:sz w:val="22"/>
                  <w:szCs w:val="22"/>
                </w:rPr>
                <w:t>-0.9</w:t>
              </w:r>
            </w:ins>
            <w:del w:id="1143" w:author="ERCOT" w:date="2022-10-31T17:18:00Z">
              <w:r w:rsidRPr="00ED4D8D" w:rsidDel="004128A2">
                <w:rPr>
                  <w:sz w:val="22"/>
                  <w:szCs w:val="22"/>
                </w:rPr>
                <w:delText>-1.3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567A578B" w:rsidR="003E3FBD" w:rsidRPr="00ED4D8D" w:rsidRDefault="003E3FBD" w:rsidP="00CA359D">
            <w:pPr>
              <w:widowControl/>
              <w:autoSpaceDE/>
              <w:autoSpaceDN/>
              <w:adjustRightInd/>
              <w:jc w:val="center"/>
              <w:rPr>
                <w:b/>
                <w:bCs/>
                <w:sz w:val="22"/>
                <w:szCs w:val="22"/>
              </w:rPr>
            </w:pPr>
            <w:ins w:id="1144" w:author="ERCOT" w:date="2022-10-31T17:18:00Z">
              <w:r w:rsidRPr="00ED4D8D">
                <w:rPr>
                  <w:sz w:val="22"/>
                  <w:szCs w:val="22"/>
                </w:rPr>
                <w:t>1.1</w:t>
              </w:r>
            </w:ins>
            <w:del w:id="1145" w:author="ERCOT" w:date="2022-10-31T17:18:00Z">
              <w:r w:rsidRPr="00ED4D8D" w:rsidDel="004128A2">
                <w:rPr>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1B784B9E" w:rsidR="003E3FBD" w:rsidRPr="00ED4D8D" w:rsidRDefault="003E3FBD" w:rsidP="00B77501">
            <w:pPr>
              <w:widowControl/>
              <w:autoSpaceDE/>
              <w:autoSpaceDN/>
              <w:adjustRightInd/>
              <w:jc w:val="center"/>
              <w:rPr>
                <w:b/>
                <w:bCs/>
                <w:sz w:val="22"/>
                <w:szCs w:val="22"/>
              </w:rPr>
            </w:pPr>
            <w:ins w:id="1146" w:author="ERCOT" w:date="2022-10-31T17:18:00Z">
              <w:r w:rsidRPr="00ED4D8D">
                <w:rPr>
                  <w:sz w:val="22"/>
                  <w:szCs w:val="22"/>
                </w:rPr>
                <w:t>0.7</w:t>
              </w:r>
            </w:ins>
            <w:del w:id="1147" w:author="ERCOT" w:date="2022-10-31T17:18:00Z">
              <w:r w:rsidRPr="00ED4D8D" w:rsidDel="004128A2">
                <w:rPr>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368502DF" w:rsidR="003E3FBD" w:rsidRPr="00ED4D8D" w:rsidRDefault="003E3FBD" w:rsidP="00B77501">
            <w:pPr>
              <w:widowControl/>
              <w:autoSpaceDE/>
              <w:autoSpaceDN/>
              <w:adjustRightInd/>
              <w:jc w:val="center"/>
              <w:rPr>
                <w:b/>
                <w:bCs/>
                <w:sz w:val="22"/>
                <w:szCs w:val="22"/>
              </w:rPr>
            </w:pPr>
            <w:ins w:id="1148" w:author="ERCOT" w:date="2022-10-31T17:18:00Z">
              <w:r w:rsidRPr="00ED4D8D">
                <w:rPr>
                  <w:sz w:val="22"/>
                  <w:szCs w:val="22"/>
                </w:rPr>
                <w:t>1.6</w:t>
              </w:r>
            </w:ins>
            <w:del w:id="1149" w:author="ERCOT" w:date="2022-10-31T17:18:00Z">
              <w:r w:rsidRPr="00ED4D8D" w:rsidDel="004128A2">
                <w:rPr>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56AF51DE" w:rsidR="003E3FBD" w:rsidRPr="00ED4D8D" w:rsidRDefault="003E3FBD" w:rsidP="00B77501">
            <w:pPr>
              <w:widowControl/>
              <w:autoSpaceDE/>
              <w:autoSpaceDN/>
              <w:adjustRightInd/>
              <w:jc w:val="center"/>
              <w:rPr>
                <w:b/>
                <w:bCs/>
                <w:sz w:val="22"/>
                <w:szCs w:val="22"/>
              </w:rPr>
            </w:pPr>
            <w:ins w:id="1150" w:author="ERCOT" w:date="2022-10-31T17:18:00Z">
              <w:r w:rsidRPr="00ED4D8D">
                <w:rPr>
                  <w:sz w:val="22"/>
                  <w:szCs w:val="22"/>
                </w:rPr>
                <w:t>1.8</w:t>
              </w:r>
            </w:ins>
            <w:del w:id="1151" w:author="ERCOT" w:date="2022-10-31T17:18:00Z">
              <w:r w:rsidRPr="00ED4D8D" w:rsidDel="004128A2">
                <w:rPr>
                  <w:sz w:val="22"/>
                  <w:szCs w:val="22"/>
                </w:rPr>
                <w:delText>2.3</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435D2E56" w:rsidR="003E3FBD" w:rsidRPr="00ED4D8D" w:rsidRDefault="003E3FBD" w:rsidP="00B77501">
            <w:pPr>
              <w:widowControl/>
              <w:autoSpaceDE/>
              <w:autoSpaceDN/>
              <w:adjustRightInd/>
              <w:jc w:val="center"/>
              <w:rPr>
                <w:b/>
                <w:bCs/>
                <w:sz w:val="22"/>
                <w:szCs w:val="22"/>
              </w:rPr>
            </w:pPr>
            <w:ins w:id="1152" w:author="ERCOT" w:date="2022-10-31T17:18:00Z">
              <w:r w:rsidRPr="00ED4D8D">
                <w:rPr>
                  <w:sz w:val="22"/>
                  <w:szCs w:val="22"/>
                </w:rPr>
                <w:t>1.7</w:t>
              </w:r>
            </w:ins>
            <w:del w:id="1153" w:author="ERCOT" w:date="2022-10-31T17:18:00Z">
              <w:r w:rsidRPr="00ED4D8D" w:rsidDel="004128A2">
                <w:rPr>
                  <w:sz w:val="22"/>
                  <w:szCs w:val="22"/>
                </w:rPr>
                <w:delText>1.5</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4834ABAD" w:rsidR="003E3FBD" w:rsidRPr="00ED4D8D" w:rsidRDefault="003E3FBD" w:rsidP="00B77501">
            <w:pPr>
              <w:widowControl/>
              <w:autoSpaceDE/>
              <w:autoSpaceDN/>
              <w:adjustRightInd/>
              <w:jc w:val="center"/>
              <w:rPr>
                <w:b/>
                <w:bCs/>
                <w:sz w:val="22"/>
                <w:szCs w:val="22"/>
              </w:rPr>
            </w:pPr>
            <w:ins w:id="1154" w:author="ERCOT" w:date="2022-10-31T17:18:00Z">
              <w:r w:rsidRPr="00ED4D8D">
                <w:rPr>
                  <w:sz w:val="22"/>
                  <w:szCs w:val="22"/>
                </w:rPr>
                <w:t>1.5</w:t>
              </w:r>
            </w:ins>
            <w:del w:id="1155" w:author="ERCOT" w:date="2022-10-31T17:18:00Z">
              <w:r w:rsidRPr="00ED4D8D" w:rsidDel="004128A2">
                <w:rPr>
                  <w:sz w:val="22"/>
                  <w:szCs w:val="22"/>
                </w:rPr>
                <w:delText>1.9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65370035" w:rsidR="003E3FBD" w:rsidRPr="00ED4D8D" w:rsidRDefault="003E3FBD" w:rsidP="00B77501">
            <w:pPr>
              <w:widowControl/>
              <w:autoSpaceDE/>
              <w:autoSpaceDN/>
              <w:adjustRightInd/>
              <w:jc w:val="center"/>
              <w:rPr>
                <w:b/>
                <w:bCs/>
                <w:sz w:val="22"/>
                <w:szCs w:val="22"/>
              </w:rPr>
            </w:pPr>
            <w:ins w:id="1156" w:author="ERCOT" w:date="2022-10-31T17:18:00Z">
              <w:r w:rsidRPr="00ED4D8D">
                <w:rPr>
                  <w:sz w:val="22"/>
                  <w:szCs w:val="22"/>
                </w:rPr>
                <w:t>0.9</w:t>
              </w:r>
            </w:ins>
            <w:del w:id="1157" w:author="ERCOT" w:date="2022-10-31T17:18:00Z">
              <w:r w:rsidRPr="00ED4D8D" w:rsidDel="004128A2">
                <w:rPr>
                  <w:sz w:val="22"/>
                  <w:szCs w:val="22"/>
                </w:rPr>
                <w:delText>1.4</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1D508DFA" w:rsidR="003E3FBD" w:rsidRPr="00ED4D8D" w:rsidRDefault="003E3FBD" w:rsidP="00B77501">
            <w:pPr>
              <w:widowControl/>
              <w:autoSpaceDE/>
              <w:autoSpaceDN/>
              <w:adjustRightInd/>
              <w:jc w:val="center"/>
              <w:rPr>
                <w:b/>
                <w:bCs/>
                <w:sz w:val="22"/>
                <w:szCs w:val="22"/>
              </w:rPr>
            </w:pPr>
            <w:ins w:id="1158" w:author="ERCOT" w:date="2022-10-31T17:18:00Z">
              <w:r w:rsidRPr="00ED4D8D">
                <w:rPr>
                  <w:sz w:val="22"/>
                  <w:szCs w:val="22"/>
                </w:rPr>
                <w:t>1.0</w:t>
              </w:r>
            </w:ins>
            <w:del w:id="1159" w:author="ERCOT" w:date="2022-10-31T17:18:00Z">
              <w:r w:rsidRPr="00ED4D8D" w:rsidDel="004128A2">
                <w:rPr>
                  <w:sz w:val="22"/>
                  <w:szCs w:val="22"/>
                </w:rPr>
                <w:delText>0.6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1F215E0F" w:rsidR="003E3FBD" w:rsidRPr="00ED4D8D" w:rsidRDefault="003E3FBD" w:rsidP="00B77501">
            <w:pPr>
              <w:widowControl/>
              <w:autoSpaceDE/>
              <w:autoSpaceDN/>
              <w:adjustRightInd/>
              <w:jc w:val="center"/>
              <w:rPr>
                <w:b/>
                <w:bCs/>
                <w:sz w:val="22"/>
                <w:szCs w:val="22"/>
              </w:rPr>
            </w:pPr>
            <w:ins w:id="1160" w:author="ERCOT" w:date="2022-10-31T17:18:00Z">
              <w:r w:rsidRPr="00ED4D8D">
                <w:rPr>
                  <w:sz w:val="22"/>
                  <w:szCs w:val="22"/>
                </w:rPr>
                <w:t>6.0</w:t>
              </w:r>
            </w:ins>
            <w:del w:id="1161" w:author="ERCOT" w:date="2022-10-31T17:18:00Z">
              <w:r w:rsidRPr="00ED4D8D" w:rsidDel="004128A2">
                <w:rPr>
                  <w:sz w:val="22"/>
                  <w:szCs w:val="22"/>
                </w:rPr>
                <w:delText>4.7</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5E200263" w:rsidR="003E3FBD" w:rsidRPr="00ED4D8D" w:rsidRDefault="003E3FBD" w:rsidP="00B77501">
            <w:pPr>
              <w:widowControl/>
              <w:autoSpaceDE/>
              <w:autoSpaceDN/>
              <w:adjustRightInd/>
              <w:jc w:val="center"/>
              <w:rPr>
                <w:b/>
                <w:bCs/>
                <w:sz w:val="22"/>
                <w:szCs w:val="22"/>
              </w:rPr>
            </w:pPr>
            <w:ins w:id="1162" w:author="ERCOT" w:date="2022-10-31T17:18:00Z">
              <w:r w:rsidRPr="00ED4D8D">
                <w:rPr>
                  <w:sz w:val="22"/>
                  <w:szCs w:val="22"/>
                </w:rPr>
                <w:t>3.6</w:t>
              </w:r>
            </w:ins>
            <w:del w:id="1163" w:author="ERCOT" w:date="2022-10-31T17:18:00Z">
              <w:r w:rsidRPr="00ED4D8D" w:rsidDel="004128A2">
                <w:rPr>
                  <w:sz w:val="22"/>
                  <w:szCs w:val="22"/>
                </w:rPr>
                <w:delText>4.6</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19E37213" w:rsidR="003E3FBD" w:rsidRPr="00ED4D8D" w:rsidRDefault="003E3FBD" w:rsidP="00B77501">
            <w:pPr>
              <w:widowControl/>
              <w:autoSpaceDE/>
              <w:autoSpaceDN/>
              <w:adjustRightInd/>
              <w:jc w:val="center"/>
              <w:rPr>
                <w:b/>
                <w:bCs/>
                <w:sz w:val="22"/>
                <w:szCs w:val="22"/>
              </w:rPr>
            </w:pPr>
            <w:ins w:id="1164" w:author="ERCOT" w:date="2022-10-31T17:18:00Z">
              <w:r w:rsidRPr="00ED4D8D">
                <w:rPr>
                  <w:sz w:val="22"/>
                  <w:szCs w:val="22"/>
                </w:rPr>
                <w:t>2.9</w:t>
              </w:r>
            </w:ins>
            <w:del w:id="1165" w:author="ERCOT" w:date="2022-10-31T17:18:00Z">
              <w:r w:rsidRPr="00ED4D8D" w:rsidDel="004128A2">
                <w:rPr>
                  <w:sz w:val="22"/>
                  <w:szCs w:val="22"/>
                </w:rPr>
                <w:delText>3.2</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0E78142F" w:rsidR="003E3FBD" w:rsidRPr="00ED4D8D" w:rsidRDefault="003E3FBD" w:rsidP="00B77501">
            <w:pPr>
              <w:widowControl/>
              <w:autoSpaceDE/>
              <w:autoSpaceDN/>
              <w:adjustRightInd/>
              <w:jc w:val="center"/>
              <w:rPr>
                <w:b/>
                <w:bCs/>
                <w:sz w:val="22"/>
                <w:szCs w:val="22"/>
              </w:rPr>
            </w:pPr>
            <w:ins w:id="1166" w:author="ERCOT" w:date="2022-10-31T17:18:00Z">
              <w:r w:rsidRPr="00ED4D8D">
                <w:rPr>
                  <w:sz w:val="22"/>
                  <w:szCs w:val="22"/>
                </w:rPr>
                <w:t>2.3</w:t>
              </w:r>
            </w:ins>
            <w:del w:id="1167" w:author="ERCOT" w:date="2022-10-31T17:18:00Z">
              <w:r w:rsidRPr="00ED4D8D" w:rsidDel="004128A2">
                <w:rPr>
                  <w:sz w:val="22"/>
                  <w:szCs w:val="22"/>
                </w:rPr>
                <w:delText>2.3</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5150CD14" w:rsidR="003E3FBD" w:rsidRPr="00ED4D8D" w:rsidRDefault="003E3FBD" w:rsidP="00B77501">
            <w:pPr>
              <w:widowControl/>
              <w:autoSpaceDE/>
              <w:autoSpaceDN/>
              <w:adjustRightInd/>
              <w:jc w:val="center"/>
              <w:rPr>
                <w:b/>
                <w:bCs/>
                <w:sz w:val="22"/>
                <w:szCs w:val="22"/>
              </w:rPr>
            </w:pPr>
            <w:ins w:id="1168" w:author="ERCOT" w:date="2022-10-31T17:18:00Z">
              <w:r w:rsidRPr="00ED4D8D">
                <w:rPr>
                  <w:sz w:val="22"/>
                  <w:szCs w:val="22"/>
                </w:rPr>
                <w:t>1.9</w:t>
              </w:r>
            </w:ins>
            <w:del w:id="1169" w:author="ERCOT" w:date="2022-10-31T17:18:00Z">
              <w:r w:rsidRPr="00ED4D8D" w:rsidDel="004128A2">
                <w:rPr>
                  <w:sz w:val="22"/>
                  <w:szCs w:val="22"/>
                </w:rPr>
                <w:delText>2.2</w:delText>
              </w:r>
            </w:del>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400E823C" w:rsidR="003E3FBD" w:rsidRPr="00ED4D8D" w:rsidRDefault="003E3FBD" w:rsidP="00B77501">
            <w:pPr>
              <w:widowControl/>
              <w:autoSpaceDE/>
              <w:autoSpaceDN/>
              <w:adjustRightInd/>
              <w:jc w:val="center"/>
              <w:rPr>
                <w:b/>
                <w:bCs/>
                <w:sz w:val="22"/>
                <w:szCs w:val="22"/>
              </w:rPr>
            </w:pPr>
            <w:ins w:id="1170" w:author="ERCOT" w:date="2022-10-31T17:18:00Z">
              <w:r w:rsidRPr="00ED4D8D">
                <w:rPr>
                  <w:sz w:val="22"/>
                  <w:szCs w:val="22"/>
                </w:rPr>
                <w:t>2.7</w:t>
              </w:r>
            </w:ins>
            <w:del w:id="1171" w:author="ERCOT" w:date="2022-10-31T17:18:00Z">
              <w:r w:rsidRPr="00ED4D8D" w:rsidDel="004128A2">
                <w:rPr>
                  <w:sz w:val="22"/>
                  <w:szCs w:val="22"/>
                </w:rPr>
                <w:delText>1.8</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407"/>
        <w:gridCol w:w="407"/>
        <w:gridCol w:w="407"/>
        <w:gridCol w:w="407"/>
        <w:gridCol w:w="407"/>
        <w:gridCol w:w="407"/>
        <w:gridCol w:w="407"/>
        <w:gridCol w:w="407"/>
        <w:gridCol w:w="574"/>
        <w:gridCol w:w="796"/>
        <w:gridCol w:w="796"/>
        <w:gridCol w:w="796"/>
        <w:gridCol w:w="796"/>
        <w:gridCol w:w="796"/>
        <w:gridCol w:w="796"/>
        <w:gridCol w:w="796"/>
        <w:gridCol w:w="796"/>
        <w:gridCol w:w="796"/>
        <w:gridCol w:w="796"/>
        <w:gridCol w:w="684"/>
        <w:gridCol w:w="574"/>
        <w:gridCol w:w="407"/>
        <w:gridCol w:w="407"/>
        <w:gridCol w:w="42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A029A" w:rsidRPr="00ED4D8D" w14:paraId="56F256E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A029A" w:rsidRPr="0012615F" w:rsidRDefault="009A029A" w:rsidP="009A029A">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tcPr>
          <w:p w14:paraId="3E3D8E42" w14:textId="739A2ED2" w:rsidR="009A029A" w:rsidRPr="00ED4D8D" w:rsidRDefault="009A029A" w:rsidP="009A029A">
            <w:pPr>
              <w:widowControl/>
              <w:autoSpaceDE/>
              <w:autoSpaceDN/>
              <w:adjustRightInd/>
              <w:jc w:val="center"/>
              <w:rPr>
                <w:bCs/>
                <w:sz w:val="22"/>
                <w:szCs w:val="22"/>
              </w:rPr>
            </w:pPr>
            <w:ins w:id="1172" w:author="ERCOT" w:date="2022-10-31T17:19:00Z">
              <w:r w:rsidRPr="00ED4D8D">
                <w:rPr>
                  <w:sz w:val="22"/>
                  <w:szCs w:val="22"/>
                </w:rPr>
                <w:t>0.0</w:t>
              </w:r>
            </w:ins>
            <w:del w:id="117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A875C5B" w14:textId="7AA0519C" w:rsidR="009A029A" w:rsidRPr="00ED4D8D" w:rsidRDefault="009A029A" w:rsidP="009A029A">
            <w:pPr>
              <w:widowControl/>
              <w:autoSpaceDE/>
              <w:autoSpaceDN/>
              <w:adjustRightInd/>
              <w:jc w:val="center"/>
              <w:rPr>
                <w:bCs/>
                <w:sz w:val="22"/>
                <w:szCs w:val="22"/>
              </w:rPr>
            </w:pPr>
            <w:ins w:id="1174" w:author="ERCOT" w:date="2022-10-31T17:19:00Z">
              <w:r w:rsidRPr="00ED4D8D">
                <w:rPr>
                  <w:sz w:val="22"/>
                  <w:szCs w:val="22"/>
                </w:rPr>
                <w:t>0.0</w:t>
              </w:r>
            </w:ins>
            <w:del w:id="1175"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15EEFBDB" w14:textId="6D49BF0A" w:rsidR="009A029A" w:rsidRPr="00ED4D8D" w:rsidRDefault="009A029A" w:rsidP="009A029A">
            <w:pPr>
              <w:widowControl/>
              <w:autoSpaceDE/>
              <w:autoSpaceDN/>
              <w:adjustRightInd/>
              <w:jc w:val="center"/>
              <w:rPr>
                <w:bCs/>
                <w:sz w:val="22"/>
                <w:szCs w:val="22"/>
              </w:rPr>
            </w:pPr>
            <w:ins w:id="1176" w:author="ERCOT" w:date="2022-10-31T17:19:00Z">
              <w:r w:rsidRPr="00ED4D8D">
                <w:rPr>
                  <w:sz w:val="22"/>
                  <w:szCs w:val="22"/>
                </w:rPr>
                <w:t>0.0</w:t>
              </w:r>
            </w:ins>
            <w:del w:id="117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40D083" w14:textId="5377F410" w:rsidR="009A029A" w:rsidRPr="00ED4D8D" w:rsidRDefault="009A029A" w:rsidP="009A029A">
            <w:pPr>
              <w:widowControl/>
              <w:autoSpaceDE/>
              <w:autoSpaceDN/>
              <w:adjustRightInd/>
              <w:jc w:val="center"/>
              <w:rPr>
                <w:bCs/>
                <w:sz w:val="22"/>
                <w:szCs w:val="22"/>
              </w:rPr>
            </w:pPr>
            <w:ins w:id="1178" w:author="ERCOT" w:date="2022-10-31T17:19:00Z">
              <w:r w:rsidRPr="00ED4D8D">
                <w:rPr>
                  <w:sz w:val="22"/>
                  <w:szCs w:val="22"/>
                </w:rPr>
                <w:t>0.0</w:t>
              </w:r>
            </w:ins>
            <w:del w:id="117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D8BDDCD" w14:textId="5A3F0E1A" w:rsidR="009A029A" w:rsidRPr="00ED4D8D" w:rsidRDefault="009A029A" w:rsidP="009A029A">
            <w:pPr>
              <w:widowControl/>
              <w:autoSpaceDE/>
              <w:autoSpaceDN/>
              <w:adjustRightInd/>
              <w:jc w:val="center"/>
              <w:rPr>
                <w:bCs/>
                <w:sz w:val="22"/>
                <w:szCs w:val="22"/>
              </w:rPr>
            </w:pPr>
            <w:ins w:id="1180" w:author="ERCOT" w:date="2022-10-31T17:19:00Z">
              <w:r w:rsidRPr="00ED4D8D">
                <w:rPr>
                  <w:sz w:val="22"/>
                  <w:szCs w:val="22"/>
                </w:rPr>
                <w:t>0.0</w:t>
              </w:r>
            </w:ins>
            <w:del w:id="118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9C8BB64" w14:textId="498FA9F9" w:rsidR="009A029A" w:rsidRPr="00ED4D8D" w:rsidRDefault="009A029A" w:rsidP="009A029A">
            <w:pPr>
              <w:widowControl/>
              <w:autoSpaceDE/>
              <w:autoSpaceDN/>
              <w:adjustRightInd/>
              <w:jc w:val="center"/>
              <w:rPr>
                <w:bCs/>
                <w:sz w:val="22"/>
                <w:szCs w:val="22"/>
              </w:rPr>
            </w:pPr>
            <w:ins w:id="1182" w:author="ERCOT" w:date="2022-10-31T17:19:00Z">
              <w:r w:rsidRPr="00ED4D8D">
                <w:rPr>
                  <w:sz w:val="22"/>
                  <w:szCs w:val="22"/>
                </w:rPr>
                <w:t>0.0</w:t>
              </w:r>
            </w:ins>
            <w:del w:id="118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4C9D4D4" w14:textId="575A8590" w:rsidR="009A029A" w:rsidRPr="00ED4D8D" w:rsidRDefault="009A029A" w:rsidP="009A029A">
            <w:pPr>
              <w:widowControl/>
              <w:autoSpaceDE/>
              <w:autoSpaceDN/>
              <w:adjustRightInd/>
              <w:jc w:val="center"/>
              <w:rPr>
                <w:bCs/>
                <w:sz w:val="22"/>
                <w:szCs w:val="22"/>
              </w:rPr>
            </w:pPr>
            <w:ins w:id="1184" w:author="ERCOT" w:date="2022-10-31T17:19:00Z">
              <w:r w:rsidRPr="00ED4D8D">
                <w:rPr>
                  <w:sz w:val="22"/>
                  <w:szCs w:val="22"/>
                </w:rPr>
                <w:t>0.0</w:t>
              </w:r>
            </w:ins>
            <w:del w:id="118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DF69943" w14:textId="3C61FC58" w:rsidR="009A029A" w:rsidRPr="00ED4D8D" w:rsidRDefault="009A029A" w:rsidP="009A029A">
            <w:pPr>
              <w:widowControl/>
              <w:autoSpaceDE/>
              <w:autoSpaceDN/>
              <w:adjustRightInd/>
              <w:jc w:val="center"/>
              <w:rPr>
                <w:bCs/>
                <w:sz w:val="22"/>
                <w:szCs w:val="22"/>
              </w:rPr>
            </w:pPr>
            <w:ins w:id="1186" w:author="ERCOT" w:date="2022-10-31T17:19:00Z">
              <w:r w:rsidRPr="00ED4D8D">
                <w:rPr>
                  <w:sz w:val="22"/>
                  <w:szCs w:val="22"/>
                </w:rPr>
                <w:t>0.0</w:t>
              </w:r>
            </w:ins>
            <w:del w:id="118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8628DC8" w14:textId="133FEB67" w:rsidR="009A029A" w:rsidRPr="00ED4D8D" w:rsidRDefault="009A029A" w:rsidP="009A029A">
            <w:pPr>
              <w:widowControl/>
              <w:autoSpaceDE/>
              <w:autoSpaceDN/>
              <w:adjustRightInd/>
              <w:jc w:val="center"/>
              <w:rPr>
                <w:bCs/>
                <w:sz w:val="22"/>
                <w:szCs w:val="22"/>
              </w:rPr>
            </w:pPr>
            <w:ins w:id="1188" w:author="ERCOT" w:date="2022-10-31T17:19:00Z">
              <w:r w:rsidRPr="00ED4D8D">
                <w:rPr>
                  <w:sz w:val="22"/>
                  <w:szCs w:val="22"/>
                </w:rPr>
                <w:t>0.0</w:t>
              </w:r>
            </w:ins>
            <w:del w:id="1189" w:author="ERCOT" w:date="2022-10-31T17:19:00Z">
              <w:r w:rsidRPr="00ED4D8D"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57E627D1" w14:textId="45559206" w:rsidR="009A029A" w:rsidRPr="00ED4D8D" w:rsidRDefault="009A029A" w:rsidP="009A029A">
            <w:pPr>
              <w:widowControl/>
              <w:autoSpaceDE/>
              <w:autoSpaceDN/>
              <w:adjustRightInd/>
              <w:jc w:val="center"/>
              <w:rPr>
                <w:bCs/>
                <w:sz w:val="22"/>
                <w:szCs w:val="22"/>
              </w:rPr>
            </w:pPr>
            <w:ins w:id="1190" w:author="ERCOT" w:date="2022-10-31T17:19:00Z">
              <w:r w:rsidRPr="00ED4D8D">
                <w:rPr>
                  <w:sz w:val="22"/>
                  <w:szCs w:val="22"/>
                </w:rPr>
                <w:t>6.4</w:t>
              </w:r>
            </w:ins>
            <w:del w:id="1191" w:author="ERCOT" w:date="2022-10-31T17:19:00Z">
              <w:r w:rsidRPr="00ED4D8D" w:rsidDel="001E571C">
                <w:rPr>
                  <w:rFonts w:ascii="Calibri" w:hAnsi="Calibri" w:cs="Calibri"/>
                  <w:color w:val="000000"/>
                  <w:sz w:val="22"/>
                  <w:szCs w:val="22"/>
                </w:rPr>
                <w:delText>9.7</w:delText>
              </w:r>
            </w:del>
          </w:p>
        </w:tc>
        <w:tc>
          <w:tcPr>
            <w:tcW w:w="190" w:type="pct"/>
            <w:tcBorders>
              <w:top w:val="single" w:sz="8" w:space="0" w:color="000000"/>
              <w:left w:val="single" w:sz="4" w:space="0" w:color="000000"/>
              <w:bottom w:val="single" w:sz="8" w:space="0" w:color="000000"/>
              <w:right w:val="single" w:sz="4" w:space="0" w:color="000000"/>
            </w:tcBorders>
          </w:tcPr>
          <w:p w14:paraId="339267ED" w14:textId="075D32C6" w:rsidR="009A029A" w:rsidRPr="00ED4D8D" w:rsidRDefault="009A029A" w:rsidP="009A029A">
            <w:pPr>
              <w:widowControl/>
              <w:autoSpaceDE/>
              <w:autoSpaceDN/>
              <w:adjustRightInd/>
              <w:jc w:val="center"/>
              <w:rPr>
                <w:bCs/>
                <w:sz w:val="22"/>
                <w:szCs w:val="22"/>
              </w:rPr>
            </w:pPr>
            <w:ins w:id="1192" w:author="ERCOT" w:date="2022-10-31T17:19:00Z">
              <w:r w:rsidRPr="00ED4D8D">
                <w:rPr>
                  <w:sz w:val="22"/>
                  <w:szCs w:val="22"/>
                </w:rPr>
                <w:t>11.3</w:t>
              </w:r>
            </w:ins>
            <w:del w:id="1193" w:author="ERCOT" w:date="2022-10-31T17:19:00Z">
              <w:r w:rsidRPr="00ED4D8D" w:rsidDel="001E571C">
                <w:rPr>
                  <w:rFonts w:ascii="Calibri" w:hAnsi="Calibri" w:cs="Calibri"/>
                  <w:color w:val="000000"/>
                  <w:sz w:val="22"/>
                  <w:szCs w:val="22"/>
                </w:rPr>
                <w:delText>6.5</w:delText>
              </w:r>
            </w:del>
          </w:p>
        </w:tc>
        <w:tc>
          <w:tcPr>
            <w:tcW w:w="226" w:type="pct"/>
            <w:tcBorders>
              <w:top w:val="single" w:sz="8" w:space="0" w:color="000000"/>
              <w:left w:val="single" w:sz="4" w:space="0" w:color="000000"/>
              <w:bottom w:val="single" w:sz="8" w:space="0" w:color="000000"/>
              <w:right w:val="single" w:sz="4" w:space="0" w:color="000000"/>
            </w:tcBorders>
          </w:tcPr>
          <w:p w14:paraId="12A9B143" w14:textId="269D38DF" w:rsidR="009A029A" w:rsidRPr="00ED4D8D" w:rsidRDefault="009A029A" w:rsidP="009A029A">
            <w:pPr>
              <w:widowControl/>
              <w:autoSpaceDE/>
              <w:autoSpaceDN/>
              <w:adjustRightInd/>
              <w:jc w:val="center"/>
              <w:rPr>
                <w:bCs/>
                <w:sz w:val="22"/>
                <w:szCs w:val="22"/>
              </w:rPr>
            </w:pPr>
            <w:ins w:id="1194" w:author="ERCOT" w:date="2022-10-31T17:19:00Z">
              <w:r w:rsidRPr="00ED4D8D">
                <w:rPr>
                  <w:sz w:val="22"/>
                  <w:szCs w:val="22"/>
                </w:rPr>
                <w:t>12.0</w:t>
              </w:r>
            </w:ins>
            <w:del w:id="1195" w:author="ERCOT" w:date="2022-10-31T17:19:00Z">
              <w:r w:rsidRPr="00ED4D8D" w:rsidDel="001E571C">
                <w:rPr>
                  <w:rFonts w:ascii="Calibri" w:hAnsi="Calibri" w:cs="Calibri"/>
                  <w:color w:val="000000"/>
                  <w:sz w:val="22"/>
                  <w:szCs w:val="22"/>
                </w:rPr>
                <w:delText>9.9</w:delText>
              </w:r>
            </w:del>
          </w:p>
        </w:tc>
        <w:tc>
          <w:tcPr>
            <w:tcW w:w="226" w:type="pct"/>
            <w:tcBorders>
              <w:top w:val="single" w:sz="8" w:space="0" w:color="000000"/>
              <w:left w:val="single" w:sz="4" w:space="0" w:color="000000"/>
              <w:bottom w:val="single" w:sz="8" w:space="0" w:color="000000"/>
              <w:right w:val="single" w:sz="4" w:space="0" w:color="000000"/>
            </w:tcBorders>
          </w:tcPr>
          <w:p w14:paraId="130219BB" w14:textId="00D8172C" w:rsidR="009A029A" w:rsidRPr="00ED4D8D" w:rsidRDefault="009A029A" w:rsidP="009A029A">
            <w:pPr>
              <w:widowControl/>
              <w:autoSpaceDE/>
              <w:autoSpaceDN/>
              <w:adjustRightInd/>
              <w:jc w:val="center"/>
              <w:rPr>
                <w:bCs/>
                <w:sz w:val="22"/>
                <w:szCs w:val="22"/>
              </w:rPr>
            </w:pPr>
            <w:ins w:id="1196" w:author="ERCOT" w:date="2022-10-31T17:19:00Z">
              <w:r w:rsidRPr="00ED4D8D">
                <w:rPr>
                  <w:sz w:val="22"/>
                  <w:szCs w:val="22"/>
                </w:rPr>
                <w:t>15.6</w:t>
              </w:r>
            </w:ins>
            <w:del w:id="1197" w:author="ERCOT" w:date="2022-10-31T17:19:00Z">
              <w:r w:rsidRPr="00ED4D8D" w:rsidDel="001E571C">
                <w:rPr>
                  <w:rFonts w:ascii="Calibri" w:hAnsi="Calibri" w:cs="Calibri"/>
                  <w:color w:val="000000"/>
                  <w:sz w:val="22"/>
                  <w:szCs w:val="22"/>
                </w:rPr>
                <w:delText>8.9</w:delText>
              </w:r>
            </w:del>
          </w:p>
        </w:tc>
        <w:tc>
          <w:tcPr>
            <w:tcW w:w="190" w:type="pct"/>
            <w:tcBorders>
              <w:top w:val="single" w:sz="8" w:space="0" w:color="000000"/>
              <w:left w:val="single" w:sz="4" w:space="0" w:color="000000"/>
              <w:bottom w:val="single" w:sz="8" w:space="0" w:color="000000"/>
              <w:right w:val="single" w:sz="4" w:space="0" w:color="000000"/>
            </w:tcBorders>
          </w:tcPr>
          <w:p w14:paraId="52A1CBDC" w14:textId="26B77345" w:rsidR="009A029A" w:rsidRPr="00ED4D8D" w:rsidRDefault="009A029A" w:rsidP="009A029A">
            <w:pPr>
              <w:widowControl/>
              <w:autoSpaceDE/>
              <w:autoSpaceDN/>
              <w:adjustRightInd/>
              <w:jc w:val="center"/>
              <w:rPr>
                <w:bCs/>
                <w:sz w:val="22"/>
                <w:szCs w:val="22"/>
              </w:rPr>
            </w:pPr>
            <w:ins w:id="1198" w:author="ERCOT" w:date="2022-10-31T17:19:00Z">
              <w:r w:rsidRPr="00ED4D8D">
                <w:rPr>
                  <w:sz w:val="22"/>
                  <w:szCs w:val="22"/>
                </w:rPr>
                <w:t>10.7</w:t>
              </w:r>
            </w:ins>
            <w:del w:id="1199" w:author="ERCOT" w:date="2022-10-31T17:19:00Z">
              <w:r w:rsidRPr="00ED4D8D" w:rsidDel="001E571C">
                <w:rPr>
                  <w:rFonts w:ascii="Calibri" w:hAnsi="Calibri" w:cs="Calibri"/>
                  <w:color w:val="000000"/>
                  <w:sz w:val="22"/>
                  <w:szCs w:val="22"/>
                </w:rPr>
                <w:delText>9</w:delText>
              </w:r>
            </w:del>
          </w:p>
        </w:tc>
        <w:tc>
          <w:tcPr>
            <w:tcW w:w="190" w:type="pct"/>
            <w:tcBorders>
              <w:top w:val="single" w:sz="8" w:space="0" w:color="000000"/>
              <w:left w:val="single" w:sz="4" w:space="0" w:color="000000"/>
              <w:bottom w:val="single" w:sz="8" w:space="0" w:color="000000"/>
              <w:right w:val="single" w:sz="4" w:space="0" w:color="000000"/>
            </w:tcBorders>
          </w:tcPr>
          <w:p w14:paraId="2416A837" w14:textId="05815E68" w:rsidR="009A029A" w:rsidRPr="00ED4D8D" w:rsidRDefault="009A029A" w:rsidP="009A029A">
            <w:pPr>
              <w:widowControl/>
              <w:autoSpaceDE/>
              <w:autoSpaceDN/>
              <w:adjustRightInd/>
              <w:jc w:val="center"/>
              <w:rPr>
                <w:bCs/>
                <w:sz w:val="22"/>
                <w:szCs w:val="22"/>
              </w:rPr>
            </w:pPr>
            <w:ins w:id="1200" w:author="ERCOT" w:date="2022-10-31T17:19:00Z">
              <w:r w:rsidRPr="00ED4D8D">
                <w:rPr>
                  <w:sz w:val="22"/>
                  <w:szCs w:val="22"/>
                </w:rPr>
                <w:t>16.2</w:t>
              </w:r>
            </w:ins>
            <w:del w:id="1201" w:author="ERCOT" w:date="2022-10-31T17:19:00Z">
              <w:r w:rsidRPr="00ED4D8D" w:rsidDel="001E571C">
                <w:rPr>
                  <w:rFonts w:ascii="Calibri" w:hAnsi="Calibri" w:cs="Calibri"/>
                  <w:color w:val="000000"/>
                  <w:sz w:val="22"/>
                  <w:szCs w:val="22"/>
                </w:rPr>
                <w:delText>11.1</w:delText>
              </w:r>
            </w:del>
          </w:p>
        </w:tc>
        <w:tc>
          <w:tcPr>
            <w:tcW w:w="190" w:type="pct"/>
            <w:tcBorders>
              <w:top w:val="single" w:sz="8" w:space="0" w:color="000000"/>
              <w:left w:val="single" w:sz="4" w:space="0" w:color="000000"/>
              <w:bottom w:val="single" w:sz="8" w:space="0" w:color="000000"/>
              <w:right w:val="single" w:sz="4" w:space="0" w:color="000000"/>
            </w:tcBorders>
          </w:tcPr>
          <w:p w14:paraId="14401209" w14:textId="1F17BE0C" w:rsidR="009A029A" w:rsidRPr="00ED4D8D" w:rsidRDefault="009A029A" w:rsidP="009A029A">
            <w:pPr>
              <w:widowControl/>
              <w:autoSpaceDE/>
              <w:autoSpaceDN/>
              <w:adjustRightInd/>
              <w:jc w:val="center"/>
              <w:rPr>
                <w:bCs/>
                <w:sz w:val="22"/>
                <w:szCs w:val="22"/>
              </w:rPr>
            </w:pPr>
            <w:ins w:id="1202" w:author="ERCOT" w:date="2022-10-31T17:19:00Z">
              <w:r w:rsidRPr="00ED4D8D">
                <w:rPr>
                  <w:sz w:val="22"/>
                  <w:szCs w:val="22"/>
                </w:rPr>
                <w:t>16.6</w:t>
              </w:r>
            </w:ins>
            <w:del w:id="1203" w:author="ERCOT" w:date="2022-10-31T17:19:00Z">
              <w:r w:rsidRPr="00ED4D8D" w:rsidDel="001E571C">
                <w:rPr>
                  <w:rFonts w:ascii="Calibri" w:hAnsi="Calibri" w:cs="Calibri"/>
                  <w:color w:val="000000"/>
                  <w:sz w:val="22"/>
                  <w:szCs w:val="22"/>
                </w:rPr>
                <w:delText>14.1</w:delText>
              </w:r>
            </w:del>
          </w:p>
        </w:tc>
        <w:tc>
          <w:tcPr>
            <w:tcW w:w="190" w:type="pct"/>
            <w:tcBorders>
              <w:top w:val="single" w:sz="8" w:space="0" w:color="000000"/>
              <w:left w:val="single" w:sz="4" w:space="0" w:color="000000"/>
              <w:bottom w:val="single" w:sz="8" w:space="0" w:color="000000"/>
              <w:right w:val="single" w:sz="4" w:space="0" w:color="000000"/>
            </w:tcBorders>
          </w:tcPr>
          <w:p w14:paraId="7900A4C1" w14:textId="4A3DA884" w:rsidR="009A029A" w:rsidRPr="00ED4D8D" w:rsidRDefault="009A029A" w:rsidP="009A029A">
            <w:pPr>
              <w:widowControl/>
              <w:autoSpaceDE/>
              <w:autoSpaceDN/>
              <w:adjustRightInd/>
              <w:jc w:val="center"/>
              <w:rPr>
                <w:bCs/>
                <w:sz w:val="22"/>
                <w:szCs w:val="22"/>
              </w:rPr>
            </w:pPr>
            <w:ins w:id="1204" w:author="ERCOT" w:date="2022-10-31T17:19:00Z">
              <w:r w:rsidRPr="00ED4D8D">
                <w:rPr>
                  <w:sz w:val="22"/>
                  <w:szCs w:val="22"/>
                </w:rPr>
                <w:t>24.8</w:t>
              </w:r>
            </w:ins>
            <w:del w:id="1205" w:author="ERCOT" w:date="2022-10-31T17:19:00Z">
              <w:r w:rsidRPr="00ED4D8D" w:rsidDel="001E571C">
                <w:rPr>
                  <w:rFonts w:ascii="Calibri" w:hAnsi="Calibri" w:cs="Calibri"/>
                  <w:color w:val="000000"/>
                  <w:sz w:val="22"/>
                  <w:szCs w:val="22"/>
                </w:rPr>
                <w:delText>15.1</w:delText>
              </w:r>
            </w:del>
          </w:p>
        </w:tc>
        <w:tc>
          <w:tcPr>
            <w:tcW w:w="226" w:type="pct"/>
            <w:tcBorders>
              <w:top w:val="single" w:sz="8" w:space="0" w:color="000000"/>
              <w:left w:val="single" w:sz="4" w:space="0" w:color="000000"/>
              <w:bottom w:val="single" w:sz="8" w:space="0" w:color="000000"/>
              <w:right w:val="single" w:sz="4" w:space="0" w:color="000000"/>
            </w:tcBorders>
          </w:tcPr>
          <w:p w14:paraId="28BD76E0" w14:textId="75FD9B2C" w:rsidR="009A029A" w:rsidRPr="00ED4D8D" w:rsidRDefault="009A029A" w:rsidP="009A029A">
            <w:pPr>
              <w:widowControl/>
              <w:autoSpaceDE/>
              <w:autoSpaceDN/>
              <w:adjustRightInd/>
              <w:jc w:val="center"/>
              <w:rPr>
                <w:bCs/>
                <w:sz w:val="22"/>
                <w:szCs w:val="22"/>
              </w:rPr>
            </w:pPr>
            <w:ins w:id="1206" w:author="ERCOT" w:date="2022-10-31T17:19:00Z">
              <w:r w:rsidRPr="00ED4D8D">
                <w:rPr>
                  <w:sz w:val="22"/>
                  <w:szCs w:val="22"/>
                </w:rPr>
                <w:t>18.4</w:t>
              </w:r>
            </w:ins>
            <w:del w:id="1207" w:author="ERCOT" w:date="2022-10-31T17:19:00Z">
              <w:r w:rsidRPr="00ED4D8D" w:rsidDel="001E571C">
                <w:rPr>
                  <w:rFonts w:ascii="Calibri" w:hAnsi="Calibri" w:cs="Calibri"/>
                  <w:color w:val="000000"/>
                  <w:sz w:val="22"/>
                  <w:szCs w:val="22"/>
                </w:rPr>
                <w:delText>9.1</w:delText>
              </w:r>
            </w:del>
          </w:p>
        </w:tc>
        <w:tc>
          <w:tcPr>
            <w:tcW w:w="226" w:type="pct"/>
            <w:tcBorders>
              <w:top w:val="single" w:sz="8" w:space="0" w:color="000000"/>
              <w:left w:val="single" w:sz="4" w:space="0" w:color="000000"/>
              <w:bottom w:val="single" w:sz="8" w:space="0" w:color="000000"/>
              <w:right w:val="single" w:sz="4" w:space="0" w:color="000000"/>
            </w:tcBorders>
          </w:tcPr>
          <w:p w14:paraId="07864579" w14:textId="5E27AFFE" w:rsidR="009A029A" w:rsidRPr="00ED4D8D" w:rsidRDefault="009A029A" w:rsidP="009A029A">
            <w:pPr>
              <w:widowControl/>
              <w:autoSpaceDE/>
              <w:autoSpaceDN/>
              <w:adjustRightInd/>
              <w:jc w:val="center"/>
              <w:rPr>
                <w:bCs/>
                <w:sz w:val="22"/>
                <w:szCs w:val="22"/>
              </w:rPr>
            </w:pPr>
            <w:ins w:id="1208" w:author="ERCOT" w:date="2022-10-31T17:19:00Z">
              <w:r w:rsidRPr="00ED4D8D">
                <w:rPr>
                  <w:sz w:val="22"/>
                  <w:szCs w:val="22"/>
                </w:rPr>
                <w:t>0.9</w:t>
              </w:r>
            </w:ins>
            <w:del w:id="1209" w:author="ERCOT" w:date="2022-10-31T17:19:00Z">
              <w:r w:rsidRPr="00ED4D8D"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4523DB1E" w14:textId="59874697" w:rsidR="009A029A" w:rsidRPr="00ED4D8D" w:rsidRDefault="009A029A" w:rsidP="009A029A">
            <w:pPr>
              <w:widowControl/>
              <w:autoSpaceDE/>
              <w:autoSpaceDN/>
              <w:adjustRightInd/>
              <w:jc w:val="center"/>
              <w:rPr>
                <w:bCs/>
                <w:sz w:val="22"/>
                <w:szCs w:val="22"/>
              </w:rPr>
            </w:pPr>
            <w:ins w:id="1210" w:author="ERCOT" w:date="2022-10-31T17:19:00Z">
              <w:r w:rsidRPr="00ED4D8D">
                <w:rPr>
                  <w:sz w:val="22"/>
                  <w:szCs w:val="22"/>
                </w:rPr>
                <w:t>0.0</w:t>
              </w:r>
            </w:ins>
            <w:del w:id="121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B99F587" w14:textId="1EA06B20" w:rsidR="009A029A" w:rsidRPr="00ED4D8D" w:rsidRDefault="009A029A" w:rsidP="009A029A">
            <w:pPr>
              <w:widowControl/>
              <w:autoSpaceDE/>
              <w:autoSpaceDN/>
              <w:adjustRightInd/>
              <w:jc w:val="center"/>
              <w:rPr>
                <w:bCs/>
                <w:sz w:val="22"/>
                <w:szCs w:val="22"/>
              </w:rPr>
            </w:pPr>
            <w:ins w:id="1212" w:author="ERCOT" w:date="2022-10-31T17:19:00Z">
              <w:r w:rsidRPr="00ED4D8D">
                <w:rPr>
                  <w:sz w:val="22"/>
                  <w:szCs w:val="22"/>
                </w:rPr>
                <w:t>0.0</w:t>
              </w:r>
            </w:ins>
            <w:del w:id="12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C6CF78A" w14:textId="59023F93" w:rsidR="009A029A" w:rsidRPr="00ED4D8D" w:rsidRDefault="009A029A" w:rsidP="009A029A">
            <w:pPr>
              <w:widowControl/>
              <w:autoSpaceDE/>
              <w:autoSpaceDN/>
              <w:adjustRightInd/>
              <w:jc w:val="center"/>
              <w:rPr>
                <w:bCs/>
                <w:sz w:val="22"/>
                <w:szCs w:val="22"/>
              </w:rPr>
            </w:pPr>
            <w:ins w:id="1214" w:author="ERCOT" w:date="2022-10-31T17:19:00Z">
              <w:r w:rsidRPr="00ED4D8D">
                <w:rPr>
                  <w:sz w:val="22"/>
                  <w:szCs w:val="22"/>
                </w:rPr>
                <w:t>0.0</w:t>
              </w:r>
            </w:ins>
            <w:del w:id="121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B612526" w14:textId="30996E42" w:rsidR="009A029A" w:rsidRPr="00ED4D8D" w:rsidRDefault="009A029A" w:rsidP="009A029A">
            <w:pPr>
              <w:widowControl/>
              <w:autoSpaceDE/>
              <w:autoSpaceDN/>
              <w:adjustRightInd/>
              <w:jc w:val="center"/>
              <w:rPr>
                <w:bCs/>
                <w:sz w:val="22"/>
                <w:szCs w:val="22"/>
              </w:rPr>
            </w:pPr>
            <w:ins w:id="1216" w:author="ERCOT" w:date="2022-10-31T17:19:00Z">
              <w:r w:rsidRPr="00ED4D8D">
                <w:rPr>
                  <w:sz w:val="22"/>
                  <w:szCs w:val="22"/>
                </w:rPr>
                <w:t>0.0</w:t>
              </w:r>
            </w:ins>
            <w:del w:id="121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08DB0F9B" w14:textId="4F9533DA" w:rsidR="009A029A" w:rsidRPr="00ED4D8D" w:rsidRDefault="009A029A" w:rsidP="009A029A">
            <w:pPr>
              <w:widowControl/>
              <w:autoSpaceDE/>
              <w:autoSpaceDN/>
              <w:adjustRightInd/>
              <w:jc w:val="center"/>
              <w:rPr>
                <w:bCs/>
                <w:sz w:val="22"/>
                <w:szCs w:val="22"/>
              </w:rPr>
            </w:pPr>
            <w:ins w:id="1218" w:author="ERCOT" w:date="2022-10-31T17:19:00Z">
              <w:r w:rsidRPr="00ED4D8D">
                <w:rPr>
                  <w:sz w:val="22"/>
                  <w:szCs w:val="22"/>
                </w:rPr>
                <w:t>0.0</w:t>
              </w:r>
            </w:ins>
            <w:del w:id="1219" w:author="ERCOT" w:date="2022-10-31T17:19:00Z">
              <w:r w:rsidRPr="00ED4D8D" w:rsidDel="001E571C">
                <w:rPr>
                  <w:rFonts w:ascii="Calibri" w:hAnsi="Calibri" w:cs="Calibri"/>
                  <w:color w:val="000000"/>
                  <w:sz w:val="22"/>
                  <w:szCs w:val="22"/>
                </w:rPr>
                <w:delText>0</w:delText>
              </w:r>
            </w:del>
          </w:p>
        </w:tc>
      </w:tr>
      <w:tr w:rsidR="009A029A" w:rsidRPr="00ED4D8D" w14:paraId="229D53C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A029A" w:rsidRPr="0012615F" w:rsidRDefault="009A029A" w:rsidP="009A029A">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tcPr>
          <w:p w14:paraId="523F561F" w14:textId="6D9A15FF" w:rsidR="009A029A" w:rsidRPr="00ED4D8D" w:rsidRDefault="009A029A" w:rsidP="009A029A">
            <w:pPr>
              <w:widowControl/>
              <w:autoSpaceDE/>
              <w:autoSpaceDN/>
              <w:adjustRightInd/>
              <w:jc w:val="center"/>
              <w:rPr>
                <w:bCs/>
                <w:sz w:val="22"/>
                <w:szCs w:val="22"/>
              </w:rPr>
            </w:pPr>
            <w:ins w:id="1220" w:author="ERCOT" w:date="2022-10-31T17:19:00Z">
              <w:r w:rsidRPr="00ED4D8D">
                <w:rPr>
                  <w:sz w:val="22"/>
                  <w:szCs w:val="22"/>
                </w:rPr>
                <w:t>0.0</w:t>
              </w:r>
            </w:ins>
            <w:del w:id="122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2D7CCC2" w14:textId="10CB8A57" w:rsidR="009A029A" w:rsidRPr="00ED4D8D" w:rsidRDefault="009A029A" w:rsidP="009A029A">
            <w:pPr>
              <w:widowControl/>
              <w:autoSpaceDE/>
              <w:autoSpaceDN/>
              <w:adjustRightInd/>
              <w:jc w:val="center"/>
              <w:rPr>
                <w:bCs/>
                <w:sz w:val="22"/>
                <w:szCs w:val="22"/>
              </w:rPr>
            </w:pPr>
            <w:ins w:id="1222" w:author="ERCOT" w:date="2022-10-31T17:19:00Z">
              <w:r w:rsidRPr="00ED4D8D">
                <w:rPr>
                  <w:sz w:val="22"/>
                  <w:szCs w:val="22"/>
                </w:rPr>
                <w:t>0.0</w:t>
              </w:r>
            </w:ins>
            <w:del w:id="1223"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0BD72517" w14:textId="33A6F215" w:rsidR="009A029A" w:rsidRPr="00ED4D8D" w:rsidRDefault="009A029A" w:rsidP="009A029A">
            <w:pPr>
              <w:widowControl/>
              <w:autoSpaceDE/>
              <w:autoSpaceDN/>
              <w:adjustRightInd/>
              <w:jc w:val="center"/>
              <w:rPr>
                <w:bCs/>
                <w:sz w:val="22"/>
                <w:szCs w:val="22"/>
              </w:rPr>
            </w:pPr>
            <w:ins w:id="1224" w:author="ERCOT" w:date="2022-10-31T17:19:00Z">
              <w:r w:rsidRPr="00ED4D8D">
                <w:rPr>
                  <w:sz w:val="22"/>
                  <w:szCs w:val="22"/>
                </w:rPr>
                <w:t>0.0</w:t>
              </w:r>
            </w:ins>
            <w:del w:id="122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7B6AB6F" w14:textId="2A1F4DF1" w:rsidR="009A029A" w:rsidRPr="00ED4D8D" w:rsidRDefault="009A029A" w:rsidP="009A029A">
            <w:pPr>
              <w:widowControl/>
              <w:autoSpaceDE/>
              <w:autoSpaceDN/>
              <w:adjustRightInd/>
              <w:jc w:val="center"/>
              <w:rPr>
                <w:bCs/>
                <w:sz w:val="22"/>
                <w:szCs w:val="22"/>
              </w:rPr>
            </w:pPr>
            <w:ins w:id="1226" w:author="ERCOT" w:date="2022-10-31T17:19:00Z">
              <w:r w:rsidRPr="00ED4D8D">
                <w:rPr>
                  <w:sz w:val="22"/>
                  <w:szCs w:val="22"/>
                </w:rPr>
                <w:t>0.0</w:t>
              </w:r>
            </w:ins>
            <w:del w:id="122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5DBB77D" w14:textId="61D97F8D" w:rsidR="009A029A" w:rsidRPr="00ED4D8D" w:rsidRDefault="009A029A" w:rsidP="009A029A">
            <w:pPr>
              <w:widowControl/>
              <w:autoSpaceDE/>
              <w:autoSpaceDN/>
              <w:adjustRightInd/>
              <w:jc w:val="center"/>
              <w:rPr>
                <w:bCs/>
                <w:sz w:val="22"/>
                <w:szCs w:val="22"/>
              </w:rPr>
            </w:pPr>
            <w:ins w:id="1228" w:author="ERCOT" w:date="2022-10-31T17:19:00Z">
              <w:r w:rsidRPr="00ED4D8D">
                <w:rPr>
                  <w:sz w:val="22"/>
                  <w:szCs w:val="22"/>
                </w:rPr>
                <w:t>0.0</w:t>
              </w:r>
            </w:ins>
            <w:del w:id="122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91AFB0C" w14:textId="2AC94B1F" w:rsidR="009A029A" w:rsidRPr="00ED4D8D" w:rsidRDefault="009A029A" w:rsidP="009A029A">
            <w:pPr>
              <w:widowControl/>
              <w:autoSpaceDE/>
              <w:autoSpaceDN/>
              <w:adjustRightInd/>
              <w:jc w:val="center"/>
              <w:rPr>
                <w:bCs/>
                <w:sz w:val="22"/>
                <w:szCs w:val="22"/>
              </w:rPr>
            </w:pPr>
            <w:ins w:id="1230" w:author="ERCOT" w:date="2022-10-31T17:19:00Z">
              <w:r w:rsidRPr="00ED4D8D">
                <w:rPr>
                  <w:sz w:val="22"/>
                  <w:szCs w:val="22"/>
                </w:rPr>
                <w:t>0.0</w:t>
              </w:r>
            </w:ins>
            <w:del w:id="123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B1DBD86" w14:textId="3129CEB5" w:rsidR="009A029A" w:rsidRPr="00ED4D8D" w:rsidRDefault="009A029A" w:rsidP="009A029A">
            <w:pPr>
              <w:widowControl/>
              <w:autoSpaceDE/>
              <w:autoSpaceDN/>
              <w:adjustRightInd/>
              <w:jc w:val="center"/>
              <w:rPr>
                <w:bCs/>
                <w:sz w:val="22"/>
                <w:szCs w:val="22"/>
              </w:rPr>
            </w:pPr>
            <w:ins w:id="1232" w:author="ERCOT" w:date="2022-10-31T17:19:00Z">
              <w:r w:rsidRPr="00ED4D8D">
                <w:rPr>
                  <w:sz w:val="22"/>
                  <w:szCs w:val="22"/>
                </w:rPr>
                <w:t>0.0</w:t>
              </w:r>
            </w:ins>
            <w:del w:id="123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FC8012" w14:textId="0E37A689" w:rsidR="009A029A" w:rsidRPr="00ED4D8D" w:rsidRDefault="009A029A" w:rsidP="009A029A">
            <w:pPr>
              <w:widowControl/>
              <w:autoSpaceDE/>
              <w:autoSpaceDN/>
              <w:adjustRightInd/>
              <w:jc w:val="center"/>
              <w:rPr>
                <w:bCs/>
                <w:sz w:val="22"/>
                <w:szCs w:val="22"/>
              </w:rPr>
            </w:pPr>
            <w:ins w:id="1234" w:author="ERCOT" w:date="2022-10-31T17:19:00Z">
              <w:r w:rsidRPr="00ED4D8D">
                <w:rPr>
                  <w:sz w:val="22"/>
                  <w:szCs w:val="22"/>
                </w:rPr>
                <w:t>0.0</w:t>
              </w:r>
            </w:ins>
            <w:del w:id="1235" w:author="ERCOT" w:date="2022-10-31T17:19:00Z">
              <w:r w:rsidRPr="00ED4D8D" w:rsidDel="001E571C">
                <w:rPr>
                  <w:rFonts w:ascii="Calibri" w:hAnsi="Calibri" w:cs="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tcPr>
          <w:p w14:paraId="07C9E379" w14:textId="7ED67FCC" w:rsidR="009A029A" w:rsidRPr="00ED4D8D" w:rsidRDefault="009A029A" w:rsidP="009A029A">
            <w:pPr>
              <w:widowControl/>
              <w:autoSpaceDE/>
              <w:autoSpaceDN/>
              <w:adjustRightInd/>
              <w:jc w:val="center"/>
              <w:rPr>
                <w:bCs/>
                <w:sz w:val="22"/>
                <w:szCs w:val="22"/>
              </w:rPr>
            </w:pPr>
            <w:ins w:id="1236" w:author="ERCOT" w:date="2022-10-31T17:19:00Z">
              <w:r w:rsidRPr="00ED4D8D">
                <w:rPr>
                  <w:sz w:val="22"/>
                  <w:szCs w:val="22"/>
                </w:rPr>
                <w:t>1.3</w:t>
              </w:r>
            </w:ins>
            <w:del w:id="1237" w:author="ERCOT" w:date="2022-10-31T17:19:00Z">
              <w:r w:rsidRPr="00ED4D8D" w:rsidDel="001E571C">
                <w:rPr>
                  <w:rFonts w:ascii="Calibri" w:hAnsi="Calibri" w:cs="Calibri"/>
                  <w:color w:val="000000"/>
                  <w:sz w:val="22"/>
                  <w:szCs w:val="22"/>
                </w:rPr>
                <w:delText>3</w:delText>
              </w:r>
            </w:del>
          </w:p>
        </w:tc>
        <w:tc>
          <w:tcPr>
            <w:tcW w:w="190" w:type="pct"/>
            <w:tcBorders>
              <w:top w:val="single" w:sz="8" w:space="0" w:color="000000"/>
              <w:left w:val="single" w:sz="4" w:space="0" w:color="000000"/>
              <w:bottom w:val="single" w:sz="8" w:space="0" w:color="000000"/>
              <w:right w:val="single" w:sz="4" w:space="0" w:color="000000"/>
            </w:tcBorders>
          </w:tcPr>
          <w:p w14:paraId="67283D85" w14:textId="2224EE13" w:rsidR="009A029A" w:rsidRPr="00ED4D8D" w:rsidRDefault="009A029A" w:rsidP="009A029A">
            <w:pPr>
              <w:widowControl/>
              <w:autoSpaceDE/>
              <w:autoSpaceDN/>
              <w:adjustRightInd/>
              <w:jc w:val="center"/>
              <w:rPr>
                <w:bCs/>
                <w:sz w:val="22"/>
                <w:szCs w:val="22"/>
              </w:rPr>
            </w:pPr>
            <w:ins w:id="1238" w:author="ERCOT" w:date="2022-10-31T17:19:00Z">
              <w:r w:rsidRPr="00ED4D8D">
                <w:rPr>
                  <w:sz w:val="22"/>
                  <w:szCs w:val="22"/>
                </w:rPr>
                <w:t>9.3</w:t>
              </w:r>
            </w:ins>
            <w:del w:id="1239" w:author="ERCOT" w:date="2022-10-31T17:19:00Z">
              <w:r w:rsidRPr="00ED4D8D" w:rsidDel="001E571C">
                <w:rPr>
                  <w:rFonts w:ascii="Calibri" w:hAnsi="Calibri" w:cs="Calibri"/>
                  <w:color w:val="000000"/>
                  <w:sz w:val="22"/>
                  <w:szCs w:val="22"/>
                </w:rPr>
                <w:delText>9.6</w:delText>
              </w:r>
            </w:del>
          </w:p>
        </w:tc>
        <w:tc>
          <w:tcPr>
            <w:tcW w:w="190" w:type="pct"/>
            <w:tcBorders>
              <w:top w:val="single" w:sz="8" w:space="0" w:color="000000"/>
              <w:left w:val="single" w:sz="4" w:space="0" w:color="000000"/>
              <w:bottom w:val="single" w:sz="8" w:space="0" w:color="000000"/>
              <w:right w:val="single" w:sz="4" w:space="0" w:color="000000"/>
            </w:tcBorders>
          </w:tcPr>
          <w:p w14:paraId="0DCD09BC" w14:textId="6501609B" w:rsidR="009A029A" w:rsidRPr="00ED4D8D" w:rsidRDefault="009A029A" w:rsidP="009A029A">
            <w:pPr>
              <w:widowControl/>
              <w:autoSpaceDE/>
              <w:autoSpaceDN/>
              <w:adjustRightInd/>
              <w:jc w:val="center"/>
              <w:rPr>
                <w:bCs/>
                <w:sz w:val="22"/>
                <w:szCs w:val="22"/>
              </w:rPr>
            </w:pPr>
            <w:ins w:id="1240" w:author="ERCOT" w:date="2022-10-31T17:19:00Z">
              <w:r w:rsidRPr="00ED4D8D">
                <w:rPr>
                  <w:sz w:val="22"/>
                  <w:szCs w:val="22"/>
                </w:rPr>
                <w:t>9.2</w:t>
              </w:r>
            </w:ins>
            <w:del w:id="1241" w:author="ERCOT" w:date="2022-10-31T17:19:00Z">
              <w:r w:rsidRPr="00ED4D8D" w:rsidDel="001E571C">
                <w:rPr>
                  <w:rFonts w:ascii="Calibri" w:hAnsi="Calibri" w:cs="Calibri"/>
                  <w:color w:val="000000"/>
                  <w:sz w:val="22"/>
                  <w:szCs w:val="22"/>
                </w:rPr>
                <w:delText>10</w:delText>
              </w:r>
            </w:del>
          </w:p>
        </w:tc>
        <w:tc>
          <w:tcPr>
            <w:tcW w:w="226" w:type="pct"/>
            <w:tcBorders>
              <w:top w:val="single" w:sz="8" w:space="0" w:color="000000"/>
              <w:left w:val="single" w:sz="4" w:space="0" w:color="000000"/>
              <w:bottom w:val="single" w:sz="8" w:space="0" w:color="000000"/>
              <w:right w:val="single" w:sz="4" w:space="0" w:color="000000"/>
            </w:tcBorders>
          </w:tcPr>
          <w:p w14:paraId="0DFB32CA" w14:textId="44D21F33" w:rsidR="009A029A" w:rsidRPr="00ED4D8D" w:rsidRDefault="009A029A" w:rsidP="009A029A">
            <w:pPr>
              <w:widowControl/>
              <w:autoSpaceDE/>
              <w:autoSpaceDN/>
              <w:adjustRightInd/>
              <w:jc w:val="center"/>
              <w:rPr>
                <w:bCs/>
                <w:sz w:val="22"/>
                <w:szCs w:val="22"/>
              </w:rPr>
            </w:pPr>
            <w:ins w:id="1242" w:author="ERCOT" w:date="2022-10-31T17:19:00Z">
              <w:r w:rsidRPr="00ED4D8D">
                <w:rPr>
                  <w:sz w:val="22"/>
                  <w:szCs w:val="22"/>
                </w:rPr>
                <w:t>12.9</w:t>
              </w:r>
            </w:ins>
            <w:del w:id="1243" w:author="ERCOT" w:date="2022-10-31T17:19:00Z">
              <w:r w:rsidRPr="00ED4D8D" w:rsidDel="001E571C">
                <w:rPr>
                  <w:rFonts w:ascii="Calibri" w:hAnsi="Calibri" w:cs="Calibri"/>
                  <w:color w:val="000000"/>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tcPr>
          <w:p w14:paraId="78D8196A" w14:textId="47C4C8C9" w:rsidR="009A029A" w:rsidRPr="00ED4D8D" w:rsidRDefault="009A029A" w:rsidP="009A029A">
            <w:pPr>
              <w:widowControl/>
              <w:autoSpaceDE/>
              <w:autoSpaceDN/>
              <w:adjustRightInd/>
              <w:jc w:val="center"/>
              <w:rPr>
                <w:bCs/>
                <w:sz w:val="22"/>
                <w:szCs w:val="22"/>
              </w:rPr>
            </w:pPr>
            <w:ins w:id="1244" w:author="ERCOT" w:date="2022-10-31T17:19:00Z">
              <w:r w:rsidRPr="00ED4D8D">
                <w:rPr>
                  <w:sz w:val="22"/>
                  <w:szCs w:val="22"/>
                </w:rPr>
                <w:t>14.5</w:t>
              </w:r>
            </w:ins>
            <w:del w:id="1245" w:author="ERCOT" w:date="2022-10-31T17:19:00Z">
              <w:r w:rsidRPr="00ED4D8D" w:rsidDel="001E571C">
                <w:rPr>
                  <w:rFonts w:ascii="Calibri" w:hAnsi="Calibri" w:cs="Calibri"/>
                  <w:color w:val="000000"/>
                  <w:sz w:val="22"/>
                  <w:szCs w:val="22"/>
                </w:rPr>
                <w:delText>13.5</w:delText>
              </w:r>
            </w:del>
          </w:p>
        </w:tc>
        <w:tc>
          <w:tcPr>
            <w:tcW w:w="190" w:type="pct"/>
            <w:tcBorders>
              <w:top w:val="single" w:sz="8" w:space="0" w:color="000000"/>
              <w:left w:val="single" w:sz="4" w:space="0" w:color="000000"/>
              <w:bottom w:val="single" w:sz="8" w:space="0" w:color="000000"/>
              <w:right w:val="single" w:sz="4" w:space="0" w:color="000000"/>
            </w:tcBorders>
          </w:tcPr>
          <w:p w14:paraId="1553F3E4" w14:textId="312AE778" w:rsidR="009A029A" w:rsidRPr="00ED4D8D" w:rsidRDefault="009A029A" w:rsidP="009A029A">
            <w:pPr>
              <w:widowControl/>
              <w:autoSpaceDE/>
              <w:autoSpaceDN/>
              <w:adjustRightInd/>
              <w:jc w:val="center"/>
              <w:rPr>
                <w:bCs/>
                <w:sz w:val="22"/>
                <w:szCs w:val="22"/>
              </w:rPr>
            </w:pPr>
            <w:ins w:id="1246" w:author="ERCOT" w:date="2022-10-31T17:19:00Z">
              <w:r w:rsidRPr="00ED4D8D">
                <w:rPr>
                  <w:sz w:val="22"/>
                  <w:szCs w:val="22"/>
                </w:rPr>
                <w:t>16.4</w:t>
              </w:r>
            </w:ins>
            <w:del w:id="1247" w:author="ERCOT" w:date="2022-10-31T17:19:00Z">
              <w:r w:rsidRPr="00ED4D8D" w:rsidDel="001E571C">
                <w:rPr>
                  <w:rFonts w:ascii="Calibri" w:hAnsi="Calibri" w:cs="Calibri"/>
                  <w:color w:val="000000"/>
                  <w:sz w:val="22"/>
                  <w:szCs w:val="22"/>
                </w:rPr>
                <w:delText>16.7</w:delText>
              </w:r>
            </w:del>
          </w:p>
        </w:tc>
        <w:tc>
          <w:tcPr>
            <w:tcW w:w="190" w:type="pct"/>
            <w:tcBorders>
              <w:top w:val="single" w:sz="8" w:space="0" w:color="000000"/>
              <w:left w:val="single" w:sz="4" w:space="0" w:color="000000"/>
              <w:bottom w:val="single" w:sz="8" w:space="0" w:color="000000"/>
              <w:right w:val="single" w:sz="4" w:space="0" w:color="000000"/>
            </w:tcBorders>
          </w:tcPr>
          <w:p w14:paraId="50C03962" w14:textId="2806E10F" w:rsidR="009A029A" w:rsidRPr="00ED4D8D" w:rsidRDefault="009A029A" w:rsidP="009A029A">
            <w:pPr>
              <w:widowControl/>
              <w:autoSpaceDE/>
              <w:autoSpaceDN/>
              <w:adjustRightInd/>
              <w:jc w:val="center"/>
              <w:rPr>
                <w:bCs/>
                <w:sz w:val="22"/>
                <w:szCs w:val="22"/>
              </w:rPr>
            </w:pPr>
            <w:ins w:id="1248" w:author="ERCOT" w:date="2022-10-31T17:19:00Z">
              <w:r w:rsidRPr="00ED4D8D">
                <w:rPr>
                  <w:sz w:val="22"/>
                  <w:szCs w:val="22"/>
                </w:rPr>
                <w:t>17.4</w:t>
              </w:r>
            </w:ins>
            <w:del w:id="1249" w:author="ERCOT" w:date="2022-10-31T17:19:00Z">
              <w:r w:rsidRPr="00ED4D8D" w:rsidDel="001E571C">
                <w:rPr>
                  <w:rFonts w:ascii="Calibri" w:hAnsi="Calibri" w:cs="Calibri"/>
                  <w:color w:val="000000"/>
                  <w:sz w:val="22"/>
                  <w:szCs w:val="22"/>
                </w:rPr>
                <w:delText>14.3</w:delText>
              </w:r>
            </w:del>
          </w:p>
        </w:tc>
        <w:tc>
          <w:tcPr>
            <w:tcW w:w="190" w:type="pct"/>
            <w:tcBorders>
              <w:top w:val="single" w:sz="8" w:space="0" w:color="000000"/>
              <w:left w:val="single" w:sz="4" w:space="0" w:color="000000"/>
              <w:bottom w:val="single" w:sz="8" w:space="0" w:color="000000"/>
              <w:right w:val="single" w:sz="4" w:space="0" w:color="000000"/>
            </w:tcBorders>
          </w:tcPr>
          <w:p w14:paraId="79665058" w14:textId="0CDF114B" w:rsidR="009A029A" w:rsidRPr="00ED4D8D" w:rsidRDefault="009A029A" w:rsidP="009A029A">
            <w:pPr>
              <w:widowControl/>
              <w:autoSpaceDE/>
              <w:autoSpaceDN/>
              <w:adjustRightInd/>
              <w:jc w:val="center"/>
              <w:rPr>
                <w:bCs/>
                <w:sz w:val="22"/>
                <w:szCs w:val="22"/>
              </w:rPr>
            </w:pPr>
            <w:ins w:id="1250" w:author="ERCOT" w:date="2022-10-31T17:19:00Z">
              <w:r w:rsidRPr="00ED4D8D">
                <w:rPr>
                  <w:sz w:val="22"/>
                  <w:szCs w:val="22"/>
                </w:rPr>
                <w:t>25.0</w:t>
              </w:r>
            </w:ins>
            <w:del w:id="1251" w:author="ERCOT" w:date="2022-10-31T17:19:00Z">
              <w:r w:rsidRPr="00ED4D8D" w:rsidDel="001E571C">
                <w:rPr>
                  <w:rFonts w:ascii="Calibri" w:hAnsi="Calibri" w:cs="Calibri"/>
                  <w:color w:val="000000"/>
                  <w:sz w:val="22"/>
                  <w:szCs w:val="22"/>
                </w:rPr>
                <w:delText>18.1</w:delText>
              </w:r>
            </w:del>
          </w:p>
        </w:tc>
        <w:tc>
          <w:tcPr>
            <w:tcW w:w="190" w:type="pct"/>
            <w:tcBorders>
              <w:top w:val="single" w:sz="8" w:space="0" w:color="000000"/>
              <w:left w:val="single" w:sz="4" w:space="0" w:color="000000"/>
              <w:bottom w:val="single" w:sz="8" w:space="0" w:color="000000"/>
              <w:right w:val="single" w:sz="4" w:space="0" w:color="000000"/>
            </w:tcBorders>
          </w:tcPr>
          <w:p w14:paraId="652547D0" w14:textId="799F3A36" w:rsidR="009A029A" w:rsidRPr="00ED4D8D" w:rsidRDefault="009A029A" w:rsidP="009A029A">
            <w:pPr>
              <w:widowControl/>
              <w:autoSpaceDE/>
              <w:autoSpaceDN/>
              <w:adjustRightInd/>
              <w:jc w:val="center"/>
              <w:rPr>
                <w:bCs/>
                <w:sz w:val="22"/>
                <w:szCs w:val="22"/>
              </w:rPr>
            </w:pPr>
            <w:ins w:id="1252" w:author="ERCOT" w:date="2022-10-31T17:19:00Z">
              <w:r w:rsidRPr="00ED4D8D">
                <w:rPr>
                  <w:sz w:val="22"/>
                  <w:szCs w:val="22"/>
                </w:rPr>
                <w:t>25.4</w:t>
              </w:r>
            </w:ins>
            <w:del w:id="1253" w:author="ERCOT" w:date="2022-10-31T17:19:00Z">
              <w:r w:rsidRPr="00ED4D8D" w:rsidDel="001E571C">
                <w:rPr>
                  <w:rFonts w:ascii="Calibri" w:hAnsi="Calibri" w:cs="Calibri"/>
                  <w:color w:val="000000"/>
                  <w:sz w:val="22"/>
                  <w:szCs w:val="22"/>
                </w:rPr>
                <w:delText>17.6</w:delText>
              </w:r>
            </w:del>
          </w:p>
        </w:tc>
        <w:tc>
          <w:tcPr>
            <w:tcW w:w="226" w:type="pct"/>
            <w:tcBorders>
              <w:top w:val="single" w:sz="8" w:space="0" w:color="000000"/>
              <w:left w:val="single" w:sz="4" w:space="0" w:color="000000"/>
              <w:bottom w:val="single" w:sz="8" w:space="0" w:color="000000"/>
              <w:right w:val="single" w:sz="4" w:space="0" w:color="000000"/>
            </w:tcBorders>
          </w:tcPr>
          <w:p w14:paraId="6240DC8A" w14:textId="6688FE47" w:rsidR="009A029A" w:rsidRPr="00ED4D8D" w:rsidRDefault="009A029A" w:rsidP="009A029A">
            <w:pPr>
              <w:widowControl/>
              <w:autoSpaceDE/>
              <w:autoSpaceDN/>
              <w:adjustRightInd/>
              <w:jc w:val="center"/>
              <w:rPr>
                <w:bCs/>
                <w:sz w:val="22"/>
                <w:szCs w:val="22"/>
              </w:rPr>
            </w:pPr>
            <w:ins w:id="1254" w:author="ERCOT" w:date="2022-10-31T17:19:00Z">
              <w:r w:rsidRPr="00ED4D8D">
                <w:rPr>
                  <w:sz w:val="22"/>
                  <w:szCs w:val="22"/>
                </w:rPr>
                <w:t>20.8</w:t>
              </w:r>
            </w:ins>
            <w:del w:id="1255" w:author="ERCOT" w:date="2022-10-31T17:19:00Z">
              <w:r w:rsidRPr="00ED4D8D" w:rsidDel="001E571C">
                <w:rPr>
                  <w:rFonts w:ascii="Calibri" w:hAnsi="Calibri" w:cs="Calibri"/>
                  <w:color w:val="000000"/>
                  <w:sz w:val="22"/>
                  <w:szCs w:val="22"/>
                </w:rPr>
                <w:delText>12.3</w:delText>
              </w:r>
            </w:del>
          </w:p>
        </w:tc>
        <w:tc>
          <w:tcPr>
            <w:tcW w:w="226" w:type="pct"/>
            <w:tcBorders>
              <w:top w:val="single" w:sz="8" w:space="0" w:color="000000"/>
              <w:left w:val="single" w:sz="4" w:space="0" w:color="000000"/>
              <w:bottom w:val="single" w:sz="8" w:space="0" w:color="000000"/>
              <w:right w:val="single" w:sz="4" w:space="0" w:color="000000"/>
            </w:tcBorders>
          </w:tcPr>
          <w:p w14:paraId="6D597C23" w14:textId="171466BB" w:rsidR="009A029A" w:rsidRPr="00ED4D8D" w:rsidRDefault="009A029A" w:rsidP="009A029A">
            <w:pPr>
              <w:widowControl/>
              <w:autoSpaceDE/>
              <w:autoSpaceDN/>
              <w:adjustRightInd/>
              <w:jc w:val="center"/>
              <w:rPr>
                <w:bCs/>
                <w:sz w:val="22"/>
                <w:szCs w:val="22"/>
              </w:rPr>
            </w:pPr>
            <w:ins w:id="1256" w:author="ERCOT" w:date="2022-10-31T17:19:00Z">
              <w:r w:rsidRPr="00ED4D8D">
                <w:rPr>
                  <w:sz w:val="22"/>
                  <w:szCs w:val="22"/>
                </w:rPr>
                <w:t>5.6</w:t>
              </w:r>
            </w:ins>
            <w:del w:id="1257" w:author="ERCOT" w:date="2022-10-31T17:19:00Z">
              <w:r w:rsidRPr="00ED4D8D" w:rsidDel="001E571C">
                <w:rPr>
                  <w:rFonts w:ascii="Calibri" w:hAnsi="Calibri" w:cs="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tcPr>
          <w:p w14:paraId="1CFC3B09" w14:textId="509DEB8D" w:rsidR="009A029A" w:rsidRPr="00ED4D8D" w:rsidRDefault="009A029A" w:rsidP="009A029A">
            <w:pPr>
              <w:widowControl/>
              <w:autoSpaceDE/>
              <w:autoSpaceDN/>
              <w:adjustRightInd/>
              <w:jc w:val="center"/>
              <w:rPr>
                <w:bCs/>
                <w:sz w:val="22"/>
                <w:szCs w:val="22"/>
              </w:rPr>
            </w:pPr>
            <w:ins w:id="1258" w:author="ERCOT" w:date="2022-10-31T17:19:00Z">
              <w:r w:rsidRPr="00ED4D8D">
                <w:rPr>
                  <w:sz w:val="22"/>
                  <w:szCs w:val="22"/>
                </w:rPr>
                <w:t>0.0</w:t>
              </w:r>
            </w:ins>
            <w:del w:id="125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371868A" w14:textId="3B64CF9F" w:rsidR="009A029A" w:rsidRPr="00ED4D8D" w:rsidRDefault="009A029A" w:rsidP="009A029A">
            <w:pPr>
              <w:widowControl/>
              <w:autoSpaceDE/>
              <w:autoSpaceDN/>
              <w:adjustRightInd/>
              <w:jc w:val="center"/>
              <w:rPr>
                <w:bCs/>
                <w:sz w:val="22"/>
                <w:szCs w:val="22"/>
              </w:rPr>
            </w:pPr>
            <w:ins w:id="1260" w:author="ERCOT" w:date="2022-10-31T17:19:00Z">
              <w:r w:rsidRPr="00ED4D8D">
                <w:rPr>
                  <w:sz w:val="22"/>
                  <w:szCs w:val="22"/>
                </w:rPr>
                <w:t>0.0</w:t>
              </w:r>
            </w:ins>
            <w:del w:id="126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430D71" w14:textId="66442677" w:rsidR="009A029A" w:rsidRPr="00ED4D8D" w:rsidRDefault="009A029A" w:rsidP="009A029A">
            <w:pPr>
              <w:widowControl/>
              <w:autoSpaceDE/>
              <w:autoSpaceDN/>
              <w:adjustRightInd/>
              <w:jc w:val="center"/>
              <w:rPr>
                <w:bCs/>
                <w:sz w:val="22"/>
                <w:szCs w:val="22"/>
              </w:rPr>
            </w:pPr>
            <w:ins w:id="1262" w:author="ERCOT" w:date="2022-10-31T17:19:00Z">
              <w:r w:rsidRPr="00ED4D8D">
                <w:rPr>
                  <w:sz w:val="22"/>
                  <w:szCs w:val="22"/>
                </w:rPr>
                <w:t>0.0</w:t>
              </w:r>
            </w:ins>
            <w:del w:id="126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674917" w14:textId="7A515B1A" w:rsidR="009A029A" w:rsidRPr="00ED4D8D" w:rsidRDefault="009A029A" w:rsidP="009A029A">
            <w:pPr>
              <w:widowControl/>
              <w:autoSpaceDE/>
              <w:autoSpaceDN/>
              <w:adjustRightInd/>
              <w:jc w:val="center"/>
              <w:rPr>
                <w:bCs/>
                <w:sz w:val="22"/>
                <w:szCs w:val="22"/>
              </w:rPr>
            </w:pPr>
            <w:ins w:id="1264" w:author="ERCOT" w:date="2022-10-31T17:19:00Z">
              <w:r w:rsidRPr="00ED4D8D">
                <w:rPr>
                  <w:sz w:val="22"/>
                  <w:szCs w:val="22"/>
                </w:rPr>
                <w:t>0.0</w:t>
              </w:r>
            </w:ins>
            <w:del w:id="126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D6BFB88" w14:textId="710B9969" w:rsidR="009A029A" w:rsidRPr="00ED4D8D" w:rsidRDefault="009A029A" w:rsidP="009A029A">
            <w:pPr>
              <w:widowControl/>
              <w:autoSpaceDE/>
              <w:autoSpaceDN/>
              <w:adjustRightInd/>
              <w:jc w:val="center"/>
              <w:rPr>
                <w:bCs/>
                <w:sz w:val="22"/>
                <w:szCs w:val="22"/>
              </w:rPr>
            </w:pPr>
            <w:ins w:id="1266" w:author="ERCOT" w:date="2022-10-31T17:19:00Z">
              <w:r w:rsidRPr="00ED4D8D">
                <w:rPr>
                  <w:sz w:val="22"/>
                  <w:szCs w:val="22"/>
                </w:rPr>
                <w:t>0.0</w:t>
              </w:r>
            </w:ins>
            <w:del w:id="1267" w:author="ERCOT" w:date="2022-10-31T17:19:00Z">
              <w:r w:rsidRPr="00ED4D8D" w:rsidDel="001E571C">
                <w:rPr>
                  <w:rFonts w:ascii="Calibri" w:hAnsi="Calibri" w:cs="Calibri"/>
                  <w:color w:val="000000"/>
                  <w:sz w:val="22"/>
                  <w:szCs w:val="22"/>
                </w:rPr>
                <w:delText>0</w:delText>
              </w:r>
            </w:del>
          </w:p>
        </w:tc>
      </w:tr>
      <w:tr w:rsidR="009A029A" w:rsidRPr="00ED4D8D" w14:paraId="08347DBC"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A029A" w:rsidRPr="0012615F" w:rsidRDefault="009A029A" w:rsidP="009A029A">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tcPr>
          <w:p w14:paraId="005A6425" w14:textId="314BF776" w:rsidR="009A029A" w:rsidRPr="00ED4D8D" w:rsidRDefault="009A029A" w:rsidP="009A029A">
            <w:pPr>
              <w:widowControl/>
              <w:autoSpaceDE/>
              <w:autoSpaceDN/>
              <w:adjustRightInd/>
              <w:jc w:val="center"/>
              <w:rPr>
                <w:bCs/>
                <w:sz w:val="22"/>
                <w:szCs w:val="22"/>
              </w:rPr>
            </w:pPr>
            <w:ins w:id="1268" w:author="ERCOT" w:date="2022-10-31T17:19:00Z">
              <w:r w:rsidRPr="00ED4D8D">
                <w:rPr>
                  <w:sz w:val="22"/>
                  <w:szCs w:val="22"/>
                </w:rPr>
                <w:t>0.0</w:t>
              </w:r>
            </w:ins>
            <w:del w:id="126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6C08A01" w14:textId="109A667D" w:rsidR="009A029A" w:rsidRPr="00ED4D8D" w:rsidRDefault="009A029A" w:rsidP="009A029A">
            <w:pPr>
              <w:widowControl/>
              <w:autoSpaceDE/>
              <w:autoSpaceDN/>
              <w:adjustRightInd/>
              <w:jc w:val="center"/>
              <w:rPr>
                <w:bCs/>
                <w:sz w:val="22"/>
                <w:szCs w:val="22"/>
              </w:rPr>
            </w:pPr>
            <w:ins w:id="1270" w:author="ERCOT" w:date="2022-10-31T17:19:00Z">
              <w:r w:rsidRPr="00ED4D8D">
                <w:rPr>
                  <w:sz w:val="22"/>
                  <w:szCs w:val="22"/>
                </w:rPr>
                <w:t>0.0</w:t>
              </w:r>
            </w:ins>
            <w:del w:id="1271"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437B026F" w14:textId="42A0A92D" w:rsidR="009A029A" w:rsidRPr="00ED4D8D" w:rsidRDefault="009A029A" w:rsidP="009A029A">
            <w:pPr>
              <w:widowControl/>
              <w:autoSpaceDE/>
              <w:autoSpaceDN/>
              <w:adjustRightInd/>
              <w:jc w:val="center"/>
              <w:rPr>
                <w:bCs/>
                <w:sz w:val="22"/>
                <w:szCs w:val="22"/>
              </w:rPr>
            </w:pPr>
            <w:ins w:id="1272" w:author="ERCOT" w:date="2022-10-31T17:19:00Z">
              <w:r w:rsidRPr="00ED4D8D">
                <w:rPr>
                  <w:sz w:val="22"/>
                  <w:szCs w:val="22"/>
                </w:rPr>
                <w:t>0.0</w:t>
              </w:r>
            </w:ins>
            <w:del w:id="127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1193BC8" w14:textId="5F247B2B" w:rsidR="009A029A" w:rsidRPr="00ED4D8D" w:rsidRDefault="009A029A" w:rsidP="009A029A">
            <w:pPr>
              <w:widowControl/>
              <w:autoSpaceDE/>
              <w:autoSpaceDN/>
              <w:adjustRightInd/>
              <w:jc w:val="center"/>
              <w:rPr>
                <w:bCs/>
                <w:sz w:val="22"/>
                <w:szCs w:val="22"/>
              </w:rPr>
            </w:pPr>
            <w:ins w:id="1274" w:author="ERCOT" w:date="2022-10-31T17:19:00Z">
              <w:r w:rsidRPr="00ED4D8D">
                <w:rPr>
                  <w:sz w:val="22"/>
                  <w:szCs w:val="22"/>
                </w:rPr>
                <w:t>0.0</w:t>
              </w:r>
            </w:ins>
            <w:del w:id="127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017513C" w14:textId="353AB81A" w:rsidR="009A029A" w:rsidRPr="00ED4D8D" w:rsidRDefault="009A029A" w:rsidP="009A029A">
            <w:pPr>
              <w:widowControl/>
              <w:autoSpaceDE/>
              <w:autoSpaceDN/>
              <w:adjustRightInd/>
              <w:jc w:val="center"/>
              <w:rPr>
                <w:bCs/>
                <w:sz w:val="22"/>
                <w:szCs w:val="22"/>
              </w:rPr>
            </w:pPr>
            <w:ins w:id="1276" w:author="ERCOT" w:date="2022-10-31T17:19:00Z">
              <w:r w:rsidRPr="00ED4D8D">
                <w:rPr>
                  <w:sz w:val="22"/>
                  <w:szCs w:val="22"/>
                </w:rPr>
                <w:t>0.0</w:t>
              </w:r>
            </w:ins>
            <w:del w:id="127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9941BA7" w14:textId="5737D72F" w:rsidR="009A029A" w:rsidRPr="00ED4D8D" w:rsidRDefault="009A029A" w:rsidP="009A029A">
            <w:pPr>
              <w:widowControl/>
              <w:autoSpaceDE/>
              <w:autoSpaceDN/>
              <w:adjustRightInd/>
              <w:jc w:val="center"/>
              <w:rPr>
                <w:bCs/>
                <w:sz w:val="22"/>
                <w:szCs w:val="22"/>
              </w:rPr>
            </w:pPr>
            <w:ins w:id="1278" w:author="ERCOT" w:date="2022-10-31T17:19:00Z">
              <w:r w:rsidRPr="00ED4D8D">
                <w:rPr>
                  <w:sz w:val="22"/>
                  <w:szCs w:val="22"/>
                </w:rPr>
                <w:t>0.0</w:t>
              </w:r>
            </w:ins>
            <w:del w:id="127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F599A2" w14:textId="062A3F46" w:rsidR="009A029A" w:rsidRPr="00ED4D8D" w:rsidRDefault="009A029A" w:rsidP="009A029A">
            <w:pPr>
              <w:widowControl/>
              <w:autoSpaceDE/>
              <w:autoSpaceDN/>
              <w:adjustRightInd/>
              <w:jc w:val="center"/>
              <w:rPr>
                <w:bCs/>
                <w:sz w:val="22"/>
                <w:szCs w:val="22"/>
              </w:rPr>
            </w:pPr>
            <w:ins w:id="1280" w:author="ERCOT" w:date="2022-10-31T17:19:00Z">
              <w:r w:rsidRPr="00ED4D8D">
                <w:rPr>
                  <w:sz w:val="22"/>
                  <w:szCs w:val="22"/>
                </w:rPr>
                <w:t>0.0</w:t>
              </w:r>
            </w:ins>
            <w:del w:id="128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61385A9" w14:textId="6CE61764" w:rsidR="009A029A" w:rsidRPr="00ED4D8D" w:rsidRDefault="009A029A" w:rsidP="009A029A">
            <w:pPr>
              <w:widowControl/>
              <w:autoSpaceDE/>
              <w:autoSpaceDN/>
              <w:adjustRightInd/>
              <w:jc w:val="center"/>
              <w:rPr>
                <w:bCs/>
                <w:sz w:val="22"/>
                <w:szCs w:val="22"/>
              </w:rPr>
            </w:pPr>
            <w:ins w:id="1282" w:author="ERCOT" w:date="2022-10-31T17:19:00Z">
              <w:r w:rsidRPr="00ED4D8D">
                <w:rPr>
                  <w:sz w:val="22"/>
                  <w:szCs w:val="22"/>
                </w:rPr>
                <w:t>0.0</w:t>
              </w:r>
            </w:ins>
            <w:del w:id="1283" w:author="ERCOT" w:date="2022-10-31T17:19:00Z">
              <w:r w:rsidRPr="00ED4D8D" w:rsidDel="001E571C">
                <w:rPr>
                  <w:rFonts w:ascii="Calibri" w:hAnsi="Calibri" w:cs="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tcPr>
          <w:p w14:paraId="75FB8BDF" w14:textId="20B657DA" w:rsidR="009A029A" w:rsidRPr="00ED4D8D" w:rsidRDefault="009A029A" w:rsidP="009A029A">
            <w:pPr>
              <w:widowControl/>
              <w:autoSpaceDE/>
              <w:autoSpaceDN/>
              <w:adjustRightInd/>
              <w:jc w:val="center"/>
              <w:rPr>
                <w:bCs/>
                <w:sz w:val="22"/>
                <w:szCs w:val="22"/>
              </w:rPr>
            </w:pPr>
            <w:ins w:id="1284" w:author="ERCOT" w:date="2022-10-31T17:19:00Z">
              <w:r w:rsidRPr="00ED4D8D">
                <w:rPr>
                  <w:sz w:val="22"/>
                  <w:szCs w:val="22"/>
                </w:rPr>
                <w:t>0.4</w:t>
              </w:r>
            </w:ins>
            <w:del w:id="1285" w:author="ERCOT" w:date="2022-10-31T17:19:00Z">
              <w:r w:rsidRPr="00ED4D8D" w:rsidDel="001E571C">
                <w:rPr>
                  <w:rFonts w:ascii="Calibri" w:hAnsi="Calibri" w:cs="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tcPr>
          <w:p w14:paraId="4E31D4EF" w14:textId="70EBFFC3" w:rsidR="009A029A" w:rsidRPr="00ED4D8D" w:rsidRDefault="009A029A" w:rsidP="009A029A">
            <w:pPr>
              <w:widowControl/>
              <w:autoSpaceDE/>
              <w:autoSpaceDN/>
              <w:adjustRightInd/>
              <w:jc w:val="center"/>
              <w:rPr>
                <w:bCs/>
                <w:sz w:val="22"/>
                <w:szCs w:val="22"/>
              </w:rPr>
            </w:pPr>
            <w:ins w:id="1286" w:author="ERCOT" w:date="2022-10-31T17:19:00Z">
              <w:r w:rsidRPr="00ED4D8D">
                <w:rPr>
                  <w:sz w:val="22"/>
                  <w:szCs w:val="22"/>
                </w:rPr>
                <w:t>8.3</w:t>
              </w:r>
            </w:ins>
            <w:del w:id="1287" w:author="ERCOT" w:date="2022-10-31T17:19:00Z">
              <w:r w:rsidRPr="00ED4D8D"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68C2B674" w14:textId="5F4A7321" w:rsidR="009A029A" w:rsidRPr="00ED4D8D" w:rsidRDefault="009A029A" w:rsidP="009A029A">
            <w:pPr>
              <w:widowControl/>
              <w:autoSpaceDE/>
              <w:autoSpaceDN/>
              <w:adjustRightInd/>
              <w:jc w:val="center"/>
              <w:rPr>
                <w:bCs/>
                <w:sz w:val="22"/>
                <w:szCs w:val="22"/>
              </w:rPr>
            </w:pPr>
            <w:ins w:id="1288" w:author="ERCOT" w:date="2022-10-31T17:19:00Z">
              <w:r w:rsidRPr="00ED4D8D">
                <w:rPr>
                  <w:sz w:val="22"/>
                  <w:szCs w:val="22"/>
                </w:rPr>
                <w:t>11.6</w:t>
              </w:r>
            </w:ins>
            <w:del w:id="1289" w:author="ERCOT" w:date="2022-10-31T17:19:00Z">
              <w:r w:rsidRPr="00ED4D8D" w:rsidDel="001E571C">
                <w:rPr>
                  <w:rFonts w:ascii="Calibri" w:hAnsi="Calibri" w:cs="Calibri"/>
                  <w:color w:val="000000"/>
                  <w:sz w:val="22"/>
                  <w:szCs w:val="22"/>
                </w:rPr>
                <w:delText>13.5</w:delText>
              </w:r>
            </w:del>
          </w:p>
        </w:tc>
        <w:tc>
          <w:tcPr>
            <w:tcW w:w="226" w:type="pct"/>
            <w:tcBorders>
              <w:top w:val="single" w:sz="8" w:space="0" w:color="000000"/>
              <w:left w:val="single" w:sz="4" w:space="0" w:color="000000"/>
              <w:bottom w:val="single" w:sz="8" w:space="0" w:color="000000"/>
              <w:right w:val="single" w:sz="4" w:space="0" w:color="000000"/>
            </w:tcBorders>
          </w:tcPr>
          <w:p w14:paraId="10DE73FC" w14:textId="2C7F2567" w:rsidR="009A029A" w:rsidRPr="00ED4D8D" w:rsidRDefault="009A029A" w:rsidP="009A029A">
            <w:pPr>
              <w:widowControl/>
              <w:autoSpaceDE/>
              <w:autoSpaceDN/>
              <w:adjustRightInd/>
              <w:jc w:val="center"/>
              <w:rPr>
                <w:bCs/>
                <w:sz w:val="22"/>
                <w:szCs w:val="22"/>
              </w:rPr>
            </w:pPr>
            <w:ins w:id="1290" w:author="ERCOT" w:date="2022-10-31T17:19:00Z">
              <w:r w:rsidRPr="00ED4D8D">
                <w:rPr>
                  <w:sz w:val="22"/>
                  <w:szCs w:val="22"/>
                </w:rPr>
                <w:t>15.2</w:t>
              </w:r>
            </w:ins>
            <w:del w:id="1291" w:author="ERCOT" w:date="2022-10-31T17:19:00Z">
              <w:r w:rsidRPr="00ED4D8D" w:rsidDel="001E571C">
                <w:rPr>
                  <w:rFonts w:ascii="Calibri" w:hAnsi="Calibri" w:cs="Calibri"/>
                  <w:color w:val="000000"/>
                  <w:sz w:val="22"/>
                  <w:szCs w:val="22"/>
                </w:rPr>
                <w:delText>14.2</w:delText>
              </w:r>
            </w:del>
          </w:p>
        </w:tc>
        <w:tc>
          <w:tcPr>
            <w:tcW w:w="226" w:type="pct"/>
            <w:tcBorders>
              <w:top w:val="single" w:sz="8" w:space="0" w:color="000000"/>
              <w:left w:val="single" w:sz="4" w:space="0" w:color="000000"/>
              <w:bottom w:val="single" w:sz="8" w:space="0" w:color="000000"/>
              <w:right w:val="single" w:sz="4" w:space="0" w:color="000000"/>
            </w:tcBorders>
          </w:tcPr>
          <w:p w14:paraId="411436FB" w14:textId="0C72D487" w:rsidR="009A029A" w:rsidRPr="00ED4D8D" w:rsidRDefault="009A029A" w:rsidP="009A029A">
            <w:pPr>
              <w:widowControl/>
              <w:autoSpaceDE/>
              <w:autoSpaceDN/>
              <w:adjustRightInd/>
              <w:jc w:val="center"/>
              <w:rPr>
                <w:bCs/>
                <w:sz w:val="22"/>
                <w:szCs w:val="22"/>
              </w:rPr>
            </w:pPr>
            <w:ins w:id="1292" w:author="ERCOT" w:date="2022-10-31T17:19:00Z">
              <w:r w:rsidRPr="00ED4D8D">
                <w:rPr>
                  <w:sz w:val="22"/>
                  <w:szCs w:val="22"/>
                </w:rPr>
                <w:t>17.1</w:t>
              </w:r>
            </w:ins>
            <w:del w:id="1293" w:author="ERCOT" w:date="2022-10-31T17:19:00Z">
              <w:r w:rsidRPr="00ED4D8D" w:rsidDel="001E571C">
                <w:rPr>
                  <w:rFonts w:ascii="Calibri" w:hAnsi="Calibri" w:cs="Calibri"/>
                  <w:color w:val="000000"/>
                  <w:sz w:val="22"/>
                  <w:szCs w:val="22"/>
                </w:rPr>
                <w:delText>18.4</w:delText>
              </w:r>
            </w:del>
          </w:p>
        </w:tc>
        <w:tc>
          <w:tcPr>
            <w:tcW w:w="190" w:type="pct"/>
            <w:tcBorders>
              <w:top w:val="single" w:sz="8" w:space="0" w:color="000000"/>
              <w:left w:val="single" w:sz="4" w:space="0" w:color="000000"/>
              <w:bottom w:val="single" w:sz="8" w:space="0" w:color="000000"/>
              <w:right w:val="single" w:sz="4" w:space="0" w:color="000000"/>
            </w:tcBorders>
          </w:tcPr>
          <w:p w14:paraId="3F8E0A02" w14:textId="139BB888" w:rsidR="009A029A" w:rsidRPr="00ED4D8D" w:rsidRDefault="009A029A" w:rsidP="009A029A">
            <w:pPr>
              <w:widowControl/>
              <w:autoSpaceDE/>
              <w:autoSpaceDN/>
              <w:adjustRightInd/>
              <w:jc w:val="center"/>
              <w:rPr>
                <w:bCs/>
                <w:sz w:val="22"/>
                <w:szCs w:val="22"/>
              </w:rPr>
            </w:pPr>
            <w:ins w:id="1294" w:author="ERCOT" w:date="2022-10-31T17:19:00Z">
              <w:r w:rsidRPr="00ED4D8D">
                <w:rPr>
                  <w:sz w:val="22"/>
                  <w:szCs w:val="22"/>
                </w:rPr>
                <w:t>19.2</w:t>
              </w:r>
            </w:ins>
            <w:del w:id="1295" w:author="ERCOT" w:date="2022-10-31T17:19:00Z">
              <w:r w:rsidRPr="00ED4D8D" w:rsidDel="001E571C">
                <w:rPr>
                  <w:rFonts w:ascii="Calibri" w:hAnsi="Calibri" w:cs="Calibri"/>
                  <w:color w:val="000000"/>
                  <w:sz w:val="22"/>
                  <w:szCs w:val="22"/>
                </w:rPr>
                <w:delText>18.9</w:delText>
              </w:r>
            </w:del>
          </w:p>
        </w:tc>
        <w:tc>
          <w:tcPr>
            <w:tcW w:w="190" w:type="pct"/>
            <w:tcBorders>
              <w:top w:val="single" w:sz="8" w:space="0" w:color="000000"/>
              <w:left w:val="single" w:sz="4" w:space="0" w:color="000000"/>
              <w:bottom w:val="single" w:sz="8" w:space="0" w:color="000000"/>
              <w:right w:val="single" w:sz="4" w:space="0" w:color="000000"/>
            </w:tcBorders>
          </w:tcPr>
          <w:p w14:paraId="4722CBDD" w14:textId="06122B93" w:rsidR="009A029A" w:rsidRPr="00ED4D8D" w:rsidRDefault="009A029A" w:rsidP="009A029A">
            <w:pPr>
              <w:widowControl/>
              <w:autoSpaceDE/>
              <w:autoSpaceDN/>
              <w:adjustRightInd/>
              <w:jc w:val="center"/>
              <w:rPr>
                <w:bCs/>
                <w:sz w:val="22"/>
                <w:szCs w:val="22"/>
              </w:rPr>
            </w:pPr>
            <w:ins w:id="1296" w:author="ERCOT" w:date="2022-10-31T17:19:00Z">
              <w:r w:rsidRPr="00ED4D8D">
                <w:rPr>
                  <w:sz w:val="22"/>
                  <w:szCs w:val="22"/>
                </w:rPr>
                <w:t>19.2</w:t>
              </w:r>
            </w:ins>
            <w:del w:id="1297" w:author="ERCOT" w:date="2022-10-31T17:19:00Z">
              <w:r w:rsidRPr="00ED4D8D" w:rsidDel="001E571C">
                <w:rPr>
                  <w:rFonts w:ascii="Calibri" w:hAnsi="Calibri" w:cs="Calibri"/>
                  <w:color w:val="000000"/>
                  <w:sz w:val="22"/>
                  <w:szCs w:val="22"/>
                </w:rPr>
                <w:delText>19.4</w:delText>
              </w:r>
            </w:del>
          </w:p>
        </w:tc>
        <w:tc>
          <w:tcPr>
            <w:tcW w:w="190" w:type="pct"/>
            <w:tcBorders>
              <w:top w:val="single" w:sz="8" w:space="0" w:color="000000"/>
              <w:left w:val="single" w:sz="4" w:space="0" w:color="000000"/>
              <w:bottom w:val="single" w:sz="8" w:space="0" w:color="000000"/>
              <w:right w:val="single" w:sz="4" w:space="0" w:color="000000"/>
            </w:tcBorders>
          </w:tcPr>
          <w:p w14:paraId="1CF3AEA9" w14:textId="62CC6E80" w:rsidR="009A029A" w:rsidRPr="00ED4D8D" w:rsidRDefault="009A029A" w:rsidP="009A029A">
            <w:pPr>
              <w:widowControl/>
              <w:autoSpaceDE/>
              <w:autoSpaceDN/>
              <w:adjustRightInd/>
              <w:jc w:val="center"/>
              <w:rPr>
                <w:bCs/>
                <w:sz w:val="22"/>
                <w:szCs w:val="22"/>
              </w:rPr>
            </w:pPr>
            <w:ins w:id="1298" w:author="ERCOT" w:date="2022-10-31T17:19:00Z">
              <w:r w:rsidRPr="00ED4D8D">
                <w:rPr>
                  <w:sz w:val="22"/>
                  <w:szCs w:val="22"/>
                </w:rPr>
                <w:t>20.7</w:t>
              </w:r>
            </w:ins>
            <w:del w:id="1299" w:author="ERCOT" w:date="2022-10-31T17:19:00Z">
              <w:r w:rsidRPr="00ED4D8D" w:rsidDel="001E571C">
                <w:rPr>
                  <w:rFonts w:ascii="Calibri" w:hAnsi="Calibri" w:cs="Calibri"/>
                  <w:color w:val="000000"/>
                  <w:sz w:val="22"/>
                  <w:szCs w:val="22"/>
                </w:rPr>
                <w:delText>15.4</w:delText>
              </w:r>
            </w:del>
          </w:p>
        </w:tc>
        <w:tc>
          <w:tcPr>
            <w:tcW w:w="190" w:type="pct"/>
            <w:tcBorders>
              <w:top w:val="single" w:sz="8" w:space="0" w:color="000000"/>
              <w:left w:val="single" w:sz="4" w:space="0" w:color="000000"/>
              <w:bottom w:val="single" w:sz="8" w:space="0" w:color="000000"/>
              <w:right w:val="single" w:sz="4" w:space="0" w:color="000000"/>
            </w:tcBorders>
          </w:tcPr>
          <w:p w14:paraId="4B8046E9" w14:textId="4D1A64F0" w:rsidR="009A029A" w:rsidRPr="00ED4D8D" w:rsidRDefault="009A029A" w:rsidP="009A029A">
            <w:pPr>
              <w:widowControl/>
              <w:autoSpaceDE/>
              <w:autoSpaceDN/>
              <w:adjustRightInd/>
              <w:jc w:val="center"/>
              <w:rPr>
                <w:bCs/>
                <w:sz w:val="22"/>
                <w:szCs w:val="22"/>
              </w:rPr>
            </w:pPr>
            <w:ins w:id="1300" w:author="ERCOT" w:date="2022-10-31T17:19:00Z">
              <w:r w:rsidRPr="00ED4D8D">
                <w:rPr>
                  <w:sz w:val="22"/>
                  <w:szCs w:val="22"/>
                </w:rPr>
                <w:t>21.2</w:t>
              </w:r>
            </w:ins>
            <w:del w:id="1301" w:author="ERCOT" w:date="2022-10-31T17:19:00Z">
              <w:r w:rsidRPr="00ED4D8D" w:rsidDel="001E571C">
                <w:rPr>
                  <w:rFonts w:ascii="Calibri" w:hAnsi="Calibri" w:cs="Calibri"/>
                  <w:color w:val="000000"/>
                  <w:sz w:val="22"/>
                  <w:szCs w:val="22"/>
                </w:rPr>
                <w:delText>20.1</w:delText>
              </w:r>
            </w:del>
          </w:p>
        </w:tc>
        <w:tc>
          <w:tcPr>
            <w:tcW w:w="226" w:type="pct"/>
            <w:tcBorders>
              <w:top w:val="single" w:sz="8" w:space="0" w:color="000000"/>
              <w:left w:val="single" w:sz="4" w:space="0" w:color="000000"/>
              <w:bottom w:val="single" w:sz="8" w:space="0" w:color="000000"/>
              <w:right w:val="single" w:sz="4" w:space="0" w:color="000000"/>
            </w:tcBorders>
          </w:tcPr>
          <w:p w14:paraId="132D375B" w14:textId="5CF7883B" w:rsidR="009A029A" w:rsidRPr="00ED4D8D" w:rsidRDefault="009A029A" w:rsidP="009A029A">
            <w:pPr>
              <w:widowControl/>
              <w:autoSpaceDE/>
              <w:autoSpaceDN/>
              <w:adjustRightInd/>
              <w:jc w:val="center"/>
              <w:rPr>
                <w:bCs/>
                <w:sz w:val="22"/>
                <w:szCs w:val="22"/>
              </w:rPr>
            </w:pPr>
            <w:ins w:id="1302" w:author="ERCOT" w:date="2022-10-31T17:19:00Z">
              <w:r w:rsidRPr="00ED4D8D">
                <w:rPr>
                  <w:sz w:val="22"/>
                  <w:szCs w:val="22"/>
                </w:rPr>
                <w:t>23.6</w:t>
              </w:r>
            </w:ins>
            <w:del w:id="1303" w:author="ERCOT" w:date="2022-10-31T17:19:00Z">
              <w:r w:rsidRPr="00ED4D8D" w:rsidDel="001E571C">
                <w:rPr>
                  <w:rFonts w:ascii="Calibri" w:hAnsi="Calibri" w:cs="Calibri"/>
                  <w:color w:val="000000"/>
                  <w:sz w:val="22"/>
                  <w:szCs w:val="22"/>
                </w:rPr>
                <w:delText>19.3</w:delText>
              </w:r>
            </w:del>
          </w:p>
        </w:tc>
        <w:tc>
          <w:tcPr>
            <w:tcW w:w="226" w:type="pct"/>
            <w:tcBorders>
              <w:top w:val="single" w:sz="8" w:space="0" w:color="000000"/>
              <w:left w:val="single" w:sz="4" w:space="0" w:color="000000"/>
              <w:bottom w:val="single" w:sz="8" w:space="0" w:color="000000"/>
              <w:right w:val="single" w:sz="4" w:space="0" w:color="000000"/>
            </w:tcBorders>
          </w:tcPr>
          <w:p w14:paraId="48B16850" w14:textId="611457AF" w:rsidR="009A029A" w:rsidRPr="00ED4D8D" w:rsidRDefault="009A029A" w:rsidP="009A029A">
            <w:pPr>
              <w:widowControl/>
              <w:autoSpaceDE/>
              <w:autoSpaceDN/>
              <w:adjustRightInd/>
              <w:jc w:val="center"/>
              <w:rPr>
                <w:bCs/>
                <w:sz w:val="22"/>
                <w:szCs w:val="22"/>
              </w:rPr>
            </w:pPr>
            <w:ins w:id="1304" w:author="ERCOT" w:date="2022-10-31T17:19:00Z">
              <w:r w:rsidRPr="00ED4D8D">
                <w:rPr>
                  <w:sz w:val="22"/>
                  <w:szCs w:val="22"/>
                </w:rPr>
                <w:t>20.6</w:t>
              </w:r>
            </w:ins>
            <w:del w:id="1305" w:author="ERCOT" w:date="2022-10-31T17:19:00Z">
              <w:r w:rsidRPr="00ED4D8D" w:rsidDel="001E571C">
                <w:rPr>
                  <w:rFonts w:ascii="Calibri" w:hAnsi="Calibri" w:cs="Calibri"/>
                  <w:color w:val="000000"/>
                  <w:sz w:val="22"/>
                  <w:szCs w:val="22"/>
                </w:rPr>
                <w:delText>17.2</w:delText>
              </w:r>
            </w:del>
          </w:p>
        </w:tc>
        <w:tc>
          <w:tcPr>
            <w:tcW w:w="190" w:type="pct"/>
            <w:tcBorders>
              <w:top w:val="single" w:sz="8" w:space="0" w:color="000000"/>
              <w:left w:val="single" w:sz="4" w:space="0" w:color="000000"/>
              <w:bottom w:val="single" w:sz="8" w:space="0" w:color="000000"/>
              <w:right w:val="single" w:sz="4" w:space="0" w:color="000000"/>
            </w:tcBorders>
          </w:tcPr>
          <w:p w14:paraId="58FB9F20" w14:textId="6F367D6E" w:rsidR="009A029A" w:rsidRPr="00ED4D8D" w:rsidRDefault="009A029A" w:rsidP="009A029A">
            <w:pPr>
              <w:widowControl/>
              <w:autoSpaceDE/>
              <w:autoSpaceDN/>
              <w:adjustRightInd/>
              <w:jc w:val="center"/>
              <w:rPr>
                <w:bCs/>
                <w:sz w:val="22"/>
                <w:szCs w:val="22"/>
              </w:rPr>
            </w:pPr>
            <w:ins w:id="1306" w:author="ERCOT" w:date="2022-10-31T17:19:00Z">
              <w:r w:rsidRPr="00ED4D8D">
                <w:rPr>
                  <w:sz w:val="22"/>
                  <w:szCs w:val="22"/>
                </w:rPr>
                <w:t>11.7</w:t>
              </w:r>
            </w:ins>
            <w:del w:id="1307" w:author="ERCOT" w:date="2022-10-31T17:19:00Z">
              <w:r w:rsidRPr="00ED4D8D"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48147534" w14:textId="2339D9E8" w:rsidR="009A029A" w:rsidRPr="00ED4D8D" w:rsidRDefault="009A029A" w:rsidP="009A029A">
            <w:pPr>
              <w:widowControl/>
              <w:autoSpaceDE/>
              <w:autoSpaceDN/>
              <w:adjustRightInd/>
              <w:jc w:val="center"/>
              <w:rPr>
                <w:bCs/>
                <w:sz w:val="22"/>
                <w:szCs w:val="22"/>
              </w:rPr>
            </w:pPr>
            <w:ins w:id="1308" w:author="ERCOT" w:date="2022-10-31T17:19:00Z">
              <w:r w:rsidRPr="00ED4D8D">
                <w:rPr>
                  <w:sz w:val="22"/>
                  <w:szCs w:val="22"/>
                </w:rPr>
                <w:t>0.0</w:t>
              </w:r>
            </w:ins>
            <w:del w:id="130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E118EB" w14:textId="4C001CA8" w:rsidR="009A029A" w:rsidRPr="00ED4D8D" w:rsidRDefault="009A029A" w:rsidP="009A029A">
            <w:pPr>
              <w:widowControl/>
              <w:autoSpaceDE/>
              <w:autoSpaceDN/>
              <w:adjustRightInd/>
              <w:jc w:val="center"/>
              <w:rPr>
                <w:bCs/>
                <w:sz w:val="22"/>
                <w:szCs w:val="22"/>
              </w:rPr>
            </w:pPr>
            <w:ins w:id="1310" w:author="ERCOT" w:date="2022-10-31T17:19:00Z">
              <w:r w:rsidRPr="00ED4D8D">
                <w:rPr>
                  <w:sz w:val="22"/>
                  <w:szCs w:val="22"/>
                </w:rPr>
                <w:t>0.0</w:t>
              </w:r>
            </w:ins>
            <w:del w:id="131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D85BEB7" w14:textId="4228A0BC" w:rsidR="009A029A" w:rsidRPr="00ED4D8D" w:rsidRDefault="009A029A" w:rsidP="009A029A">
            <w:pPr>
              <w:widowControl/>
              <w:autoSpaceDE/>
              <w:autoSpaceDN/>
              <w:adjustRightInd/>
              <w:jc w:val="center"/>
              <w:rPr>
                <w:bCs/>
                <w:sz w:val="22"/>
                <w:szCs w:val="22"/>
              </w:rPr>
            </w:pPr>
            <w:ins w:id="1312" w:author="ERCOT" w:date="2022-10-31T17:19:00Z">
              <w:r w:rsidRPr="00ED4D8D">
                <w:rPr>
                  <w:sz w:val="22"/>
                  <w:szCs w:val="22"/>
                </w:rPr>
                <w:t>0.0</w:t>
              </w:r>
            </w:ins>
            <w:del w:id="13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0EF28066" w14:textId="6027DB48" w:rsidR="009A029A" w:rsidRPr="00ED4D8D" w:rsidRDefault="009A029A" w:rsidP="009A029A">
            <w:pPr>
              <w:widowControl/>
              <w:autoSpaceDE/>
              <w:autoSpaceDN/>
              <w:adjustRightInd/>
              <w:jc w:val="center"/>
              <w:rPr>
                <w:bCs/>
                <w:sz w:val="22"/>
                <w:szCs w:val="22"/>
              </w:rPr>
            </w:pPr>
            <w:ins w:id="1314" w:author="ERCOT" w:date="2022-10-31T17:19:00Z">
              <w:r w:rsidRPr="00ED4D8D">
                <w:rPr>
                  <w:sz w:val="22"/>
                  <w:szCs w:val="22"/>
                </w:rPr>
                <w:t>0.0</w:t>
              </w:r>
            </w:ins>
            <w:del w:id="1315" w:author="ERCOT" w:date="2022-10-31T17:19:00Z">
              <w:r w:rsidRPr="00ED4D8D" w:rsidDel="001E571C">
                <w:rPr>
                  <w:rFonts w:ascii="Calibri" w:hAnsi="Calibri" w:cs="Calibri"/>
                  <w:color w:val="000000"/>
                  <w:sz w:val="22"/>
                  <w:szCs w:val="22"/>
                </w:rPr>
                <w:delText>0</w:delText>
              </w:r>
            </w:del>
          </w:p>
        </w:tc>
      </w:tr>
      <w:tr w:rsidR="009A029A" w:rsidRPr="00ED4D8D" w14:paraId="1001610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A029A" w:rsidRPr="0012615F" w:rsidRDefault="009A029A" w:rsidP="009A029A">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tcPr>
          <w:p w14:paraId="7CD959E7" w14:textId="4850D726" w:rsidR="009A029A" w:rsidRPr="00ED4D8D" w:rsidRDefault="009A029A" w:rsidP="009A029A">
            <w:pPr>
              <w:widowControl/>
              <w:autoSpaceDE/>
              <w:autoSpaceDN/>
              <w:adjustRightInd/>
              <w:jc w:val="center"/>
              <w:rPr>
                <w:bCs/>
                <w:sz w:val="22"/>
                <w:szCs w:val="22"/>
              </w:rPr>
            </w:pPr>
            <w:ins w:id="1316" w:author="ERCOT" w:date="2022-10-31T17:19:00Z">
              <w:r w:rsidRPr="00ED4D8D">
                <w:rPr>
                  <w:sz w:val="22"/>
                  <w:szCs w:val="22"/>
                </w:rPr>
                <w:t>0.0</w:t>
              </w:r>
            </w:ins>
            <w:del w:id="131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95AED80" w14:textId="13303D2A" w:rsidR="009A029A" w:rsidRPr="00ED4D8D" w:rsidRDefault="009A029A" w:rsidP="009A029A">
            <w:pPr>
              <w:widowControl/>
              <w:autoSpaceDE/>
              <w:autoSpaceDN/>
              <w:adjustRightInd/>
              <w:jc w:val="center"/>
              <w:rPr>
                <w:bCs/>
                <w:sz w:val="22"/>
                <w:szCs w:val="22"/>
              </w:rPr>
            </w:pPr>
            <w:ins w:id="1318" w:author="ERCOT" w:date="2022-10-31T17:19:00Z">
              <w:r w:rsidRPr="00ED4D8D">
                <w:rPr>
                  <w:sz w:val="22"/>
                  <w:szCs w:val="22"/>
                </w:rPr>
                <w:t>0.0</w:t>
              </w:r>
            </w:ins>
            <w:del w:id="1319"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705627A1" w14:textId="75B7516E" w:rsidR="009A029A" w:rsidRPr="00ED4D8D" w:rsidRDefault="009A029A" w:rsidP="009A029A">
            <w:pPr>
              <w:widowControl/>
              <w:autoSpaceDE/>
              <w:autoSpaceDN/>
              <w:adjustRightInd/>
              <w:jc w:val="center"/>
              <w:rPr>
                <w:bCs/>
                <w:sz w:val="22"/>
                <w:szCs w:val="22"/>
              </w:rPr>
            </w:pPr>
            <w:ins w:id="1320" w:author="ERCOT" w:date="2022-10-31T17:19:00Z">
              <w:r w:rsidRPr="00ED4D8D">
                <w:rPr>
                  <w:sz w:val="22"/>
                  <w:szCs w:val="22"/>
                </w:rPr>
                <w:t>0.0</w:t>
              </w:r>
            </w:ins>
            <w:del w:id="132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43B4D6A" w14:textId="04B0E741" w:rsidR="009A029A" w:rsidRPr="00ED4D8D" w:rsidRDefault="009A029A" w:rsidP="009A029A">
            <w:pPr>
              <w:widowControl/>
              <w:autoSpaceDE/>
              <w:autoSpaceDN/>
              <w:adjustRightInd/>
              <w:jc w:val="center"/>
              <w:rPr>
                <w:bCs/>
                <w:sz w:val="22"/>
                <w:szCs w:val="22"/>
              </w:rPr>
            </w:pPr>
            <w:ins w:id="1322" w:author="ERCOT" w:date="2022-10-31T17:19:00Z">
              <w:r w:rsidRPr="00ED4D8D">
                <w:rPr>
                  <w:sz w:val="22"/>
                  <w:szCs w:val="22"/>
                </w:rPr>
                <w:t>0.0</w:t>
              </w:r>
            </w:ins>
            <w:del w:id="132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215B425" w14:textId="6A0BC8EA" w:rsidR="009A029A" w:rsidRPr="00ED4D8D" w:rsidRDefault="009A029A" w:rsidP="009A029A">
            <w:pPr>
              <w:widowControl/>
              <w:autoSpaceDE/>
              <w:autoSpaceDN/>
              <w:adjustRightInd/>
              <w:jc w:val="center"/>
              <w:rPr>
                <w:bCs/>
                <w:sz w:val="22"/>
                <w:szCs w:val="22"/>
              </w:rPr>
            </w:pPr>
            <w:ins w:id="1324" w:author="ERCOT" w:date="2022-10-31T17:19:00Z">
              <w:r w:rsidRPr="00ED4D8D">
                <w:rPr>
                  <w:sz w:val="22"/>
                  <w:szCs w:val="22"/>
                </w:rPr>
                <w:t>0.0</w:t>
              </w:r>
            </w:ins>
            <w:del w:id="132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ACEB12" w14:textId="46AF3B34" w:rsidR="009A029A" w:rsidRPr="00ED4D8D" w:rsidRDefault="009A029A" w:rsidP="009A029A">
            <w:pPr>
              <w:widowControl/>
              <w:autoSpaceDE/>
              <w:autoSpaceDN/>
              <w:adjustRightInd/>
              <w:jc w:val="center"/>
              <w:rPr>
                <w:bCs/>
                <w:sz w:val="22"/>
                <w:szCs w:val="22"/>
              </w:rPr>
            </w:pPr>
            <w:ins w:id="1326" w:author="ERCOT" w:date="2022-10-31T17:19:00Z">
              <w:r w:rsidRPr="00ED4D8D">
                <w:rPr>
                  <w:sz w:val="22"/>
                  <w:szCs w:val="22"/>
                </w:rPr>
                <w:t>0.0</w:t>
              </w:r>
            </w:ins>
            <w:del w:id="132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C30682" w14:textId="62C07A26" w:rsidR="009A029A" w:rsidRPr="00ED4D8D" w:rsidRDefault="009A029A" w:rsidP="009A029A">
            <w:pPr>
              <w:widowControl/>
              <w:autoSpaceDE/>
              <w:autoSpaceDN/>
              <w:adjustRightInd/>
              <w:jc w:val="center"/>
              <w:rPr>
                <w:bCs/>
                <w:sz w:val="22"/>
                <w:szCs w:val="22"/>
              </w:rPr>
            </w:pPr>
            <w:ins w:id="1328" w:author="ERCOT" w:date="2022-10-31T17:19:00Z">
              <w:r w:rsidRPr="00ED4D8D">
                <w:rPr>
                  <w:sz w:val="22"/>
                  <w:szCs w:val="22"/>
                </w:rPr>
                <w:t>0.0</w:t>
              </w:r>
            </w:ins>
            <w:del w:id="132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5DD4B2C" w14:textId="5FB4FB10" w:rsidR="009A029A" w:rsidRPr="00ED4D8D" w:rsidRDefault="009A029A" w:rsidP="009A029A">
            <w:pPr>
              <w:widowControl/>
              <w:autoSpaceDE/>
              <w:autoSpaceDN/>
              <w:adjustRightInd/>
              <w:jc w:val="center"/>
              <w:rPr>
                <w:bCs/>
                <w:sz w:val="22"/>
                <w:szCs w:val="22"/>
              </w:rPr>
            </w:pPr>
            <w:ins w:id="1330" w:author="ERCOT" w:date="2022-10-31T17:19:00Z">
              <w:r w:rsidRPr="00ED4D8D">
                <w:rPr>
                  <w:sz w:val="22"/>
                  <w:szCs w:val="22"/>
                </w:rPr>
                <w:t>0.0</w:t>
              </w:r>
            </w:ins>
            <w:del w:id="1331" w:author="ERCOT" w:date="2022-10-31T17:19:00Z">
              <w:r w:rsidRPr="00ED4D8D" w:rsidDel="001E571C">
                <w:rPr>
                  <w:rFonts w:ascii="Calibri" w:hAnsi="Calibri" w:cs="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tcPr>
          <w:p w14:paraId="35999553" w14:textId="3B82E20E" w:rsidR="009A029A" w:rsidRPr="00ED4D8D" w:rsidRDefault="009A029A" w:rsidP="009A029A">
            <w:pPr>
              <w:widowControl/>
              <w:autoSpaceDE/>
              <w:autoSpaceDN/>
              <w:adjustRightInd/>
              <w:jc w:val="center"/>
              <w:rPr>
                <w:bCs/>
                <w:sz w:val="22"/>
                <w:szCs w:val="22"/>
              </w:rPr>
            </w:pPr>
            <w:ins w:id="1332" w:author="ERCOT" w:date="2022-10-31T17:19:00Z">
              <w:r w:rsidRPr="00ED4D8D">
                <w:rPr>
                  <w:sz w:val="22"/>
                  <w:szCs w:val="22"/>
                </w:rPr>
                <w:t>0.0</w:t>
              </w:r>
            </w:ins>
            <w:del w:id="1333" w:author="ERCOT" w:date="2022-10-31T17:19:00Z">
              <w:r w:rsidRPr="00ED4D8D" w:rsidDel="001E571C">
                <w:rPr>
                  <w:rFonts w:ascii="Calibri" w:hAnsi="Calibri" w:cs="Calibri"/>
                  <w:color w:val="000000"/>
                  <w:sz w:val="22"/>
                  <w:szCs w:val="22"/>
                </w:rPr>
                <w:delText>2</w:delText>
              </w:r>
            </w:del>
          </w:p>
        </w:tc>
        <w:tc>
          <w:tcPr>
            <w:tcW w:w="190" w:type="pct"/>
            <w:tcBorders>
              <w:top w:val="single" w:sz="8" w:space="0" w:color="000000"/>
              <w:left w:val="single" w:sz="4" w:space="0" w:color="000000"/>
              <w:bottom w:val="single" w:sz="8" w:space="0" w:color="000000"/>
              <w:right w:val="single" w:sz="4" w:space="0" w:color="000000"/>
            </w:tcBorders>
          </w:tcPr>
          <w:p w14:paraId="60026FC9" w14:textId="1EE8A021" w:rsidR="009A029A" w:rsidRPr="00ED4D8D" w:rsidRDefault="009A029A" w:rsidP="009A029A">
            <w:pPr>
              <w:widowControl/>
              <w:autoSpaceDE/>
              <w:autoSpaceDN/>
              <w:adjustRightInd/>
              <w:jc w:val="center"/>
              <w:rPr>
                <w:bCs/>
                <w:sz w:val="22"/>
                <w:szCs w:val="22"/>
              </w:rPr>
            </w:pPr>
            <w:ins w:id="1334" w:author="ERCOT" w:date="2022-10-31T17:19:00Z">
              <w:r w:rsidRPr="00ED4D8D">
                <w:rPr>
                  <w:sz w:val="22"/>
                  <w:szCs w:val="22"/>
                </w:rPr>
                <w:t>10.5</w:t>
              </w:r>
            </w:ins>
            <w:del w:id="1335" w:author="ERCOT" w:date="2022-10-31T17:19:00Z">
              <w:r w:rsidRPr="00ED4D8D" w:rsidDel="001E571C">
                <w:rPr>
                  <w:rFonts w:ascii="Calibri" w:hAnsi="Calibri" w:cs="Calibri"/>
                  <w:color w:val="000000"/>
                  <w:sz w:val="22"/>
                  <w:szCs w:val="22"/>
                </w:rPr>
                <w:delText>10.2</w:delText>
              </w:r>
            </w:del>
          </w:p>
        </w:tc>
        <w:tc>
          <w:tcPr>
            <w:tcW w:w="190" w:type="pct"/>
            <w:tcBorders>
              <w:top w:val="single" w:sz="8" w:space="0" w:color="000000"/>
              <w:left w:val="single" w:sz="4" w:space="0" w:color="000000"/>
              <w:bottom w:val="single" w:sz="8" w:space="0" w:color="000000"/>
              <w:right w:val="single" w:sz="4" w:space="0" w:color="000000"/>
            </w:tcBorders>
          </w:tcPr>
          <w:p w14:paraId="58875BAB" w14:textId="7149DDB8" w:rsidR="009A029A" w:rsidRPr="00ED4D8D" w:rsidRDefault="009A029A" w:rsidP="009A029A">
            <w:pPr>
              <w:widowControl/>
              <w:autoSpaceDE/>
              <w:autoSpaceDN/>
              <w:adjustRightInd/>
              <w:jc w:val="center"/>
              <w:rPr>
                <w:bCs/>
                <w:sz w:val="22"/>
                <w:szCs w:val="22"/>
              </w:rPr>
            </w:pPr>
            <w:ins w:id="1336" w:author="ERCOT" w:date="2022-10-31T17:19:00Z">
              <w:r w:rsidRPr="00ED4D8D">
                <w:rPr>
                  <w:sz w:val="22"/>
                  <w:szCs w:val="22"/>
                </w:rPr>
                <w:t>9.2</w:t>
              </w:r>
            </w:ins>
            <w:del w:id="1337" w:author="ERCOT" w:date="2022-10-31T17:19:00Z">
              <w:r w:rsidRPr="00ED4D8D" w:rsidDel="001E571C">
                <w:rPr>
                  <w:rFonts w:ascii="Calibri" w:hAnsi="Calibri" w:cs="Calibri"/>
                  <w:color w:val="000000"/>
                  <w:sz w:val="22"/>
                  <w:szCs w:val="22"/>
                </w:rPr>
                <w:delText>8.6</w:delText>
              </w:r>
            </w:del>
          </w:p>
        </w:tc>
        <w:tc>
          <w:tcPr>
            <w:tcW w:w="226" w:type="pct"/>
            <w:tcBorders>
              <w:top w:val="single" w:sz="8" w:space="0" w:color="000000"/>
              <w:left w:val="single" w:sz="4" w:space="0" w:color="000000"/>
              <w:bottom w:val="single" w:sz="8" w:space="0" w:color="000000"/>
              <w:right w:val="single" w:sz="4" w:space="0" w:color="000000"/>
            </w:tcBorders>
          </w:tcPr>
          <w:p w14:paraId="5BD48D4E" w14:textId="5BBFF5CC" w:rsidR="009A029A" w:rsidRPr="00ED4D8D" w:rsidRDefault="009A029A" w:rsidP="009A029A">
            <w:pPr>
              <w:widowControl/>
              <w:autoSpaceDE/>
              <w:autoSpaceDN/>
              <w:adjustRightInd/>
              <w:jc w:val="center"/>
              <w:rPr>
                <w:bCs/>
                <w:sz w:val="22"/>
                <w:szCs w:val="22"/>
              </w:rPr>
            </w:pPr>
            <w:ins w:id="1338" w:author="ERCOT" w:date="2022-10-31T17:19:00Z">
              <w:r w:rsidRPr="00ED4D8D">
                <w:rPr>
                  <w:sz w:val="22"/>
                  <w:szCs w:val="22"/>
                </w:rPr>
                <w:t>10.7</w:t>
              </w:r>
            </w:ins>
            <w:del w:id="1339" w:author="ERCOT" w:date="2022-10-31T17:19:00Z">
              <w:r w:rsidRPr="00ED4D8D" w:rsidDel="001E571C">
                <w:rPr>
                  <w:rFonts w:ascii="Calibri" w:hAnsi="Calibri" w:cs="Calibri"/>
                  <w:color w:val="000000"/>
                  <w:sz w:val="22"/>
                  <w:szCs w:val="22"/>
                </w:rPr>
                <w:delText>7.4</w:delText>
              </w:r>
            </w:del>
          </w:p>
        </w:tc>
        <w:tc>
          <w:tcPr>
            <w:tcW w:w="226" w:type="pct"/>
            <w:tcBorders>
              <w:top w:val="single" w:sz="8" w:space="0" w:color="000000"/>
              <w:left w:val="single" w:sz="4" w:space="0" w:color="000000"/>
              <w:bottom w:val="single" w:sz="8" w:space="0" w:color="000000"/>
              <w:right w:val="single" w:sz="4" w:space="0" w:color="000000"/>
            </w:tcBorders>
          </w:tcPr>
          <w:p w14:paraId="043DCF8B" w14:textId="7CD56561" w:rsidR="009A029A" w:rsidRPr="00ED4D8D" w:rsidRDefault="009A029A" w:rsidP="009A029A">
            <w:pPr>
              <w:widowControl/>
              <w:autoSpaceDE/>
              <w:autoSpaceDN/>
              <w:adjustRightInd/>
              <w:jc w:val="center"/>
              <w:rPr>
                <w:bCs/>
                <w:sz w:val="22"/>
                <w:szCs w:val="22"/>
              </w:rPr>
            </w:pPr>
            <w:ins w:id="1340" w:author="ERCOT" w:date="2022-10-31T17:19:00Z">
              <w:r w:rsidRPr="00ED4D8D">
                <w:rPr>
                  <w:sz w:val="22"/>
                  <w:szCs w:val="22"/>
                </w:rPr>
                <w:t>12.8</w:t>
              </w:r>
            </w:ins>
            <w:del w:id="1341" w:author="ERCOT" w:date="2022-10-31T17:19:00Z">
              <w:r w:rsidRPr="00ED4D8D" w:rsidDel="001E571C">
                <w:rPr>
                  <w:rFonts w:ascii="Calibri" w:hAnsi="Calibri" w:cs="Calibri"/>
                  <w:color w:val="000000"/>
                  <w:sz w:val="22"/>
                  <w:szCs w:val="22"/>
                </w:rPr>
                <w:delText>11.2</w:delText>
              </w:r>
            </w:del>
          </w:p>
        </w:tc>
        <w:tc>
          <w:tcPr>
            <w:tcW w:w="190" w:type="pct"/>
            <w:tcBorders>
              <w:top w:val="single" w:sz="8" w:space="0" w:color="000000"/>
              <w:left w:val="single" w:sz="4" w:space="0" w:color="000000"/>
              <w:bottom w:val="single" w:sz="8" w:space="0" w:color="000000"/>
              <w:right w:val="single" w:sz="4" w:space="0" w:color="000000"/>
            </w:tcBorders>
          </w:tcPr>
          <w:p w14:paraId="524FB1AE" w14:textId="74809392" w:rsidR="009A029A" w:rsidRPr="00ED4D8D" w:rsidRDefault="009A029A" w:rsidP="009A029A">
            <w:pPr>
              <w:widowControl/>
              <w:autoSpaceDE/>
              <w:autoSpaceDN/>
              <w:adjustRightInd/>
              <w:jc w:val="center"/>
              <w:rPr>
                <w:bCs/>
                <w:sz w:val="22"/>
                <w:szCs w:val="22"/>
              </w:rPr>
            </w:pPr>
            <w:ins w:id="1342" w:author="ERCOT" w:date="2022-10-31T17:19:00Z">
              <w:r w:rsidRPr="00ED4D8D">
                <w:rPr>
                  <w:sz w:val="22"/>
                  <w:szCs w:val="22"/>
                </w:rPr>
                <w:t>10.9</w:t>
              </w:r>
            </w:ins>
            <w:del w:id="1343" w:author="ERCOT" w:date="2022-10-31T17:19:00Z">
              <w:r w:rsidRPr="00ED4D8D" w:rsidDel="001E571C">
                <w:rPr>
                  <w:rFonts w:ascii="Calibri" w:hAnsi="Calibri" w:cs="Calibri"/>
                  <w:color w:val="000000"/>
                  <w:sz w:val="22"/>
                  <w:szCs w:val="22"/>
                </w:rPr>
                <w:delText>8.1</w:delText>
              </w:r>
            </w:del>
          </w:p>
        </w:tc>
        <w:tc>
          <w:tcPr>
            <w:tcW w:w="190" w:type="pct"/>
            <w:tcBorders>
              <w:top w:val="single" w:sz="8" w:space="0" w:color="000000"/>
              <w:left w:val="single" w:sz="4" w:space="0" w:color="000000"/>
              <w:bottom w:val="single" w:sz="8" w:space="0" w:color="000000"/>
              <w:right w:val="single" w:sz="4" w:space="0" w:color="000000"/>
            </w:tcBorders>
          </w:tcPr>
          <w:p w14:paraId="5660442A" w14:textId="3591307B" w:rsidR="009A029A" w:rsidRPr="00ED4D8D" w:rsidRDefault="009A029A" w:rsidP="009A029A">
            <w:pPr>
              <w:widowControl/>
              <w:autoSpaceDE/>
              <w:autoSpaceDN/>
              <w:adjustRightInd/>
              <w:jc w:val="center"/>
              <w:rPr>
                <w:bCs/>
                <w:sz w:val="22"/>
                <w:szCs w:val="22"/>
              </w:rPr>
            </w:pPr>
            <w:ins w:id="1344" w:author="ERCOT" w:date="2022-10-31T17:19:00Z">
              <w:r w:rsidRPr="00ED4D8D">
                <w:rPr>
                  <w:sz w:val="22"/>
                  <w:szCs w:val="22"/>
                </w:rPr>
                <w:t>10.0</w:t>
              </w:r>
            </w:ins>
            <w:del w:id="1345" w:author="ERCOT" w:date="2022-10-31T17:19:00Z">
              <w:r w:rsidRPr="00ED4D8D" w:rsidDel="001E571C">
                <w:rPr>
                  <w:rFonts w:ascii="Calibri" w:hAnsi="Calibri" w:cs="Calibri"/>
                  <w:color w:val="000000"/>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tcPr>
          <w:p w14:paraId="4623E4EF" w14:textId="2AB9518D" w:rsidR="009A029A" w:rsidRPr="00ED4D8D" w:rsidRDefault="009A029A" w:rsidP="009A029A">
            <w:pPr>
              <w:widowControl/>
              <w:autoSpaceDE/>
              <w:autoSpaceDN/>
              <w:adjustRightInd/>
              <w:jc w:val="center"/>
              <w:rPr>
                <w:bCs/>
                <w:sz w:val="22"/>
                <w:szCs w:val="22"/>
              </w:rPr>
            </w:pPr>
            <w:ins w:id="1346" w:author="ERCOT" w:date="2022-10-31T17:19:00Z">
              <w:r w:rsidRPr="00ED4D8D">
                <w:rPr>
                  <w:sz w:val="22"/>
                  <w:szCs w:val="22"/>
                </w:rPr>
                <w:t>14.0</w:t>
              </w:r>
            </w:ins>
            <w:del w:id="1347" w:author="ERCOT" w:date="2022-10-31T17:19:00Z">
              <w:r w:rsidRPr="00ED4D8D" w:rsidDel="001E571C">
                <w:rPr>
                  <w:rFonts w:ascii="Calibri" w:hAnsi="Calibri" w:cs="Calibri"/>
                  <w:color w:val="000000"/>
                  <w:sz w:val="22"/>
                  <w:szCs w:val="22"/>
                </w:rPr>
                <w:delText>9.2</w:delText>
              </w:r>
            </w:del>
          </w:p>
        </w:tc>
        <w:tc>
          <w:tcPr>
            <w:tcW w:w="190" w:type="pct"/>
            <w:tcBorders>
              <w:top w:val="single" w:sz="8" w:space="0" w:color="000000"/>
              <w:left w:val="single" w:sz="4" w:space="0" w:color="000000"/>
              <w:bottom w:val="single" w:sz="8" w:space="0" w:color="000000"/>
              <w:right w:val="single" w:sz="4" w:space="0" w:color="000000"/>
            </w:tcBorders>
          </w:tcPr>
          <w:p w14:paraId="6A129151" w14:textId="493F8A4A" w:rsidR="009A029A" w:rsidRPr="00ED4D8D" w:rsidRDefault="009A029A" w:rsidP="009A029A">
            <w:pPr>
              <w:widowControl/>
              <w:autoSpaceDE/>
              <w:autoSpaceDN/>
              <w:adjustRightInd/>
              <w:jc w:val="center"/>
              <w:rPr>
                <w:bCs/>
                <w:sz w:val="22"/>
                <w:szCs w:val="22"/>
              </w:rPr>
            </w:pPr>
            <w:ins w:id="1348" w:author="ERCOT" w:date="2022-10-31T17:19:00Z">
              <w:r w:rsidRPr="00ED4D8D">
                <w:rPr>
                  <w:sz w:val="22"/>
                  <w:szCs w:val="22"/>
                </w:rPr>
                <w:t>19.3</w:t>
              </w:r>
            </w:ins>
            <w:del w:id="1349" w:author="ERCOT" w:date="2022-10-31T17:19:00Z">
              <w:r w:rsidRPr="00ED4D8D" w:rsidDel="001E571C">
                <w:rPr>
                  <w:rFonts w:ascii="Calibri" w:hAnsi="Calibri" w:cs="Calibri"/>
                  <w:color w:val="000000"/>
                  <w:sz w:val="22"/>
                  <w:szCs w:val="22"/>
                </w:rPr>
                <w:delText>15.4</w:delText>
              </w:r>
            </w:del>
          </w:p>
        </w:tc>
        <w:tc>
          <w:tcPr>
            <w:tcW w:w="226" w:type="pct"/>
            <w:tcBorders>
              <w:top w:val="single" w:sz="8" w:space="0" w:color="000000"/>
              <w:left w:val="single" w:sz="4" w:space="0" w:color="000000"/>
              <w:bottom w:val="single" w:sz="8" w:space="0" w:color="000000"/>
              <w:right w:val="single" w:sz="4" w:space="0" w:color="000000"/>
            </w:tcBorders>
          </w:tcPr>
          <w:p w14:paraId="655DD13A" w14:textId="656210CC" w:rsidR="009A029A" w:rsidRPr="00ED4D8D" w:rsidRDefault="009A029A" w:rsidP="009A029A">
            <w:pPr>
              <w:widowControl/>
              <w:autoSpaceDE/>
              <w:autoSpaceDN/>
              <w:adjustRightInd/>
              <w:jc w:val="center"/>
              <w:rPr>
                <w:bCs/>
                <w:sz w:val="22"/>
                <w:szCs w:val="22"/>
              </w:rPr>
            </w:pPr>
            <w:ins w:id="1350" w:author="ERCOT" w:date="2022-10-31T17:19:00Z">
              <w:r w:rsidRPr="00ED4D8D">
                <w:rPr>
                  <w:sz w:val="22"/>
                  <w:szCs w:val="22"/>
                </w:rPr>
                <w:t>17.5</w:t>
              </w:r>
            </w:ins>
            <w:del w:id="1351" w:author="ERCOT" w:date="2022-10-31T17:19:00Z">
              <w:r w:rsidRPr="00ED4D8D" w:rsidDel="001E571C">
                <w:rPr>
                  <w:rFonts w:ascii="Calibri" w:hAnsi="Calibri" w:cs="Calibri"/>
                  <w:color w:val="000000"/>
                  <w:sz w:val="22"/>
                  <w:szCs w:val="22"/>
                </w:rPr>
                <w:delText>11.8</w:delText>
              </w:r>
            </w:del>
          </w:p>
        </w:tc>
        <w:tc>
          <w:tcPr>
            <w:tcW w:w="226" w:type="pct"/>
            <w:tcBorders>
              <w:top w:val="single" w:sz="8" w:space="0" w:color="000000"/>
              <w:left w:val="single" w:sz="4" w:space="0" w:color="000000"/>
              <w:bottom w:val="single" w:sz="8" w:space="0" w:color="000000"/>
              <w:right w:val="single" w:sz="4" w:space="0" w:color="000000"/>
            </w:tcBorders>
          </w:tcPr>
          <w:p w14:paraId="5B308120" w14:textId="5BC189C9" w:rsidR="009A029A" w:rsidRPr="00ED4D8D" w:rsidRDefault="009A029A" w:rsidP="009A029A">
            <w:pPr>
              <w:widowControl/>
              <w:autoSpaceDE/>
              <w:autoSpaceDN/>
              <w:adjustRightInd/>
              <w:jc w:val="center"/>
              <w:rPr>
                <w:bCs/>
                <w:sz w:val="22"/>
                <w:szCs w:val="22"/>
              </w:rPr>
            </w:pPr>
            <w:ins w:id="1352" w:author="ERCOT" w:date="2022-10-31T17:19:00Z">
              <w:r w:rsidRPr="00ED4D8D">
                <w:rPr>
                  <w:sz w:val="22"/>
                  <w:szCs w:val="22"/>
                </w:rPr>
                <w:t>23.0</w:t>
              </w:r>
            </w:ins>
            <w:del w:id="1353" w:author="ERCOT" w:date="2022-10-31T17:19:00Z">
              <w:r w:rsidRPr="00ED4D8D" w:rsidDel="001E571C">
                <w:rPr>
                  <w:rFonts w:ascii="Calibri" w:hAnsi="Calibri" w:cs="Calibri"/>
                  <w:color w:val="000000"/>
                  <w:sz w:val="22"/>
                  <w:szCs w:val="22"/>
                </w:rPr>
                <w:delText>17.5</w:delText>
              </w:r>
            </w:del>
          </w:p>
        </w:tc>
        <w:tc>
          <w:tcPr>
            <w:tcW w:w="190" w:type="pct"/>
            <w:tcBorders>
              <w:top w:val="single" w:sz="8" w:space="0" w:color="000000"/>
              <w:left w:val="single" w:sz="4" w:space="0" w:color="000000"/>
              <w:bottom w:val="single" w:sz="8" w:space="0" w:color="000000"/>
              <w:right w:val="single" w:sz="4" w:space="0" w:color="000000"/>
            </w:tcBorders>
          </w:tcPr>
          <w:p w14:paraId="6ED68768" w14:textId="7ED5F10A" w:rsidR="009A029A" w:rsidRPr="00ED4D8D" w:rsidRDefault="009A029A" w:rsidP="009A029A">
            <w:pPr>
              <w:widowControl/>
              <w:autoSpaceDE/>
              <w:autoSpaceDN/>
              <w:adjustRightInd/>
              <w:jc w:val="center"/>
              <w:rPr>
                <w:bCs/>
                <w:sz w:val="22"/>
                <w:szCs w:val="22"/>
              </w:rPr>
            </w:pPr>
            <w:ins w:id="1354" w:author="ERCOT" w:date="2022-10-31T17:19:00Z">
              <w:r w:rsidRPr="00ED4D8D">
                <w:rPr>
                  <w:sz w:val="22"/>
                  <w:szCs w:val="22"/>
                </w:rPr>
                <w:t>14.8</w:t>
              </w:r>
            </w:ins>
            <w:del w:id="1355" w:author="ERCOT" w:date="2022-10-31T17:19:00Z">
              <w:r w:rsidRPr="00ED4D8D" w:rsidDel="001E571C">
                <w:rPr>
                  <w:rFonts w:ascii="Calibri" w:hAnsi="Calibri" w:cs="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tcPr>
          <w:p w14:paraId="3715985E" w14:textId="6C779367" w:rsidR="009A029A" w:rsidRPr="00ED4D8D" w:rsidRDefault="009A029A" w:rsidP="009A029A">
            <w:pPr>
              <w:widowControl/>
              <w:autoSpaceDE/>
              <w:autoSpaceDN/>
              <w:adjustRightInd/>
              <w:jc w:val="center"/>
              <w:rPr>
                <w:bCs/>
                <w:sz w:val="22"/>
                <w:szCs w:val="22"/>
              </w:rPr>
            </w:pPr>
            <w:ins w:id="1356" w:author="ERCOT" w:date="2022-10-31T17:19:00Z">
              <w:r w:rsidRPr="00ED4D8D">
                <w:rPr>
                  <w:sz w:val="22"/>
                  <w:szCs w:val="22"/>
                </w:rPr>
                <w:t>1.4</w:t>
              </w:r>
            </w:ins>
            <w:del w:id="1357" w:author="ERCOT" w:date="2022-10-31T17:19:00Z">
              <w:r w:rsidRPr="00ED4D8D" w:rsidDel="001E571C">
                <w:rPr>
                  <w:rFonts w:ascii="Calibri" w:hAnsi="Calibri" w:cs="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tcPr>
          <w:p w14:paraId="52832417" w14:textId="49B8B664" w:rsidR="009A029A" w:rsidRPr="00ED4D8D" w:rsidRDefault="009A029A" w:rsidP="009A029A">
            <w:pPr>
              <w:widowControl/>
              <w:autoSpaceDE/>
              <w:autoSpaceDN/>
              <w:adjustRightInd/>
              <w:jc w:val="center"/>
              <w:rPr>
                <w:bCs/>
                <w:sz w:val="22"/>
                <w:szCs w:val="22"/>
              </w:rPr>
            </w:pPr>
            <w:ins w:id="1358" w:author="ERCOT" w:date="2022-10-31T17:19:00Z">
              <w:r w:rsidRPr="00ED4D8D">
                <w:rPr>
                  <w:sz w:val="22"/>
                  <w:szCs w:val="22"/>
                </w:rPr>
                <w:t>0.0</w:t>
              </w:r>
            </w:ins>
            <w:del w:id="135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0C6D4F" w14:textId="1F8150FF" w:rsidR="009A029A" w:rsidRPr="00ED4D8D" w:rsidRDefault="009A029A" w:rsidP="009A029A">
            <w:pPr>
              <w:widowControl/>
              <w:autoSpaceDE/>
              <w:autoSpaceDN/>
              <w:adjustRightInd/>
              <w:jc w:val="center"/>
              <w:rPr>
                <w:bCs/>
                <w:sz w:val="22"/>
                <w:szCs w:val="22"/>
              </w:rPr>
            </w:pPr>
            <w:ins w:id="1360" w:author="ERCOT" w:date="2022-10-31T17:19:00Z">
              <w:r w:rsidRPr="00ED4D8D">
                <w:rPr>
                  <w:sz w:val="22"/>
                  <w:szCs w:val="22"/>
                </w:rPr>
                <w:t>0.0</w:t>
              </w:r>
            </w:ins>
            <w:del w:id="136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53CA3934" w14:textId="7026193B" w:rsidR="009A029A" w:rsidRPr="00ED4D8D" w:rsidRDefault="009A029A" w:rsidP="009A029A">
            <w:pPr>
              <w:widowControl/>
              <w:autoSpaceDE/>
              <w:autoSpaceDN/>
              <w:adjustRightInd/>
              <w:jc w:val="center"/>
              <w:rPr>
                <w:bCs/>
                <w:sz w:val="22"/>
                <w:szCs w:val="22"/>
              </w:rPr>
            </w:pPr>
            <w:ins w:id="1362" w:author="ERCOT" w:date="2022-10-31T17:19:00Z">
              <w:r w:rsidRPr="00ED4D8D">
                <w:rPr>
                  <w:sz w:val="22"/>
                  <w:szCs w:val="22"/>
                </w:rPr>
                <w:t>0.0</w:t>
              </w:r>
            </w:ins>
            <w:del w:id="1363" w:author="ERCOT" w:date="2022-10-31T17:19:00Z">
              <w:r w:rsidRPr="00ED4D8D" w:rsidDel="001E571C">
                <w:rPr>
                  <w:rFonts w:ascii="Calibri" w:hAnsi="Calibri" w:cs="Calibri"/>
                  <w:color w:val="000000"/>
                  <w:sz w:val="22"/>
                  <w:szCs w:val="22"/>
                </w:rPr>
                <w:delText>0</w:delText>
              </w:r>
            </w:del>
          </w:p>
        </w:tc>
      </w:tr>
      <w:tr w:rsidR="009A029A" w:rsidRPr="00ED4D8D" w14:paraId="5404B504"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A029A" w:rsidRPr="0012615F" w:rsidRDefault="009A029A" w:rsidP="009A029A">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tcPr>
          <w:p w14:paraId="48562F18" w14:textId="0296FAD6" w:rsidR="009A029A" w:rsidRPr="00ED4D8D" w:rsidRDefault="009A029A" w:rsidP="009A029A">
            <w:pPr>
              <w:widowControl/>
              <w:autoSpaceDE/>
              <w:autoSpaceDN/>
              <w:adjustRightInd/>
              <w:jc w:val="center"/>
              <w:rPr>
                <w:bCs/>
                <w:sz w:val="22"/>
                <w:szCs w:val="22"/>
              </w:rPr>
            </w:pPr>
            <w:ins w:id="1364" w:author="ERCOT" w:date="2022-10-31T17:19:00Z">
              <w:r w:rsidRPr="00ED4D8D">
                <w:rPr>
                  <w:sz w:val="22"/>
                  <w:szCs w:val="22"/>
                </w:rPr>
                <w:t>0.0</w:t>
              </w:r>
            </w:ins>
            <w:del w:id="136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D5977EC" w14:textId="21F2DC34" w:rsidR="009A029A" w:rsidRPr="00ED4D8D" w:rsidRDefault="009A029A" w:rsidP="009A029A">
            <w:pPr>
              <w:widowControl/>
              <w:autoSpaceDE/>
              <w:autoSpaceDN/>
              <w:adjustRightInd/>
              <w:jc w:val="center"/>
              <w:rPr>
                <w:bCs/>
                <w:sz w:val="22"/>
                <w:szCs w:val="22"/>
              </w:rPr>
            </w:pPr>
            <w:ins w:id="1366" w:author="ERCOT" w:date="2022-10-31T17:19:00Z">
              <w:r w:rsidRPr="00ED4D8D">
                <w:rPr>
                  <w:sz w:val="22"/>
                  <w:szCs w:val="22"/>
                </w:rPr>
                <w:t>0.0</w:t>
              </w:r>
            </w:ins>
            <w:del w:id="1367"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5C5A6828" w14:textId="14DFA3E0" w:rsidR="009A029A" w:rsidRPr="00ED4D8D" w:rsidRDefault="009A029A" w:rsidP="009A029A">
            <w:pPr>
              <w:widowControl/>
              <w:autoSpaceDE/>
              <w:autoSpaceDN/>
              <w:adjustRightInd/>
              <w:jc w:val="center"/>
              <w:rPr>
                <w:bCs/>
                <w:sz w:val="22"/>
                <w:szCs w:val="22"/>
              </w:rPr>
            </w:pPr>
            <w:ins w:id="1368" w:author="ERCOT" w:date="2022-10-31T17:19:00Z">
              <w:r w:rsidRPr="00ED4D8D">
                <w:rPr>
                  <w:sz w:val="22"/>
                  <w:szCs w:val="22"/>
                </w:rPr>
                <w:t>0.0</w:t>
              </w:r>
            </w:ins>
            <w:del w:id="136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35AB50E" w14:textId="754728C3" w:rsidR="009A029A" w:rsidRPr="00ED4D8D" w:rsidRDefault="009A029A" w:rsidP="009A029A">
            <w:pPr>
              <w:widowControl/>
              <w:autoSpaceDE/>
              <w:autoSpaceDN/>
              <w:adjustRightInd/>
              <w:jc w:val="center"/>
              <w:rPr>
                <w:bCs/>
                <w:sz w:val="22"/>
                <w:szCs w:val="22"/>
              </w:rPr>
            </w:pPr>
            <w:ins w:id="1370" w:author="ERCOT" w:date="2022-10-31T17:19:00Z">
              <w:r w:rsidRPr="00ED4D8D">
                <w:rPr>
                  <w:sz w:val="22"/>
                  <w:szCs w:val="22"/>
                </w:rPr>
                <w:t>0.0</w:t>
              </w:r>
            </w:ins>
            <w:del w:id="137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9E08A7E" w14:textId="2FDD7BCD" w:rsidR="009A029A" w:rsidRPr="00ED4D8D" w:rsidRDefault="009A029A" w:rsidP="009A029A">
            <w:pPr>
              <w:widowControl/>
              <w:autoSpaceDE/>
              <w:autoSpaceDN/>
              <w:adjustRightInd/>
              <w:jc w:val="center"/>
              <w:rPr>
                <w:bCs/>
                <w:sz w:val="22"/>
                <w:szCs w:val="22"/>
              </w:rPr>
            </w:pPr>
            <w:ins w:id="1372" w:author="ERCOT" w:date="2022-10-31T17:19:00Z">
              <w:r w:rsidRPr="00ED4D8D">
                <w:rPr>
                  <w:sz w:val="22"/>
                  <w:szCs w:val="22"/>
                </w:rPr>
                <w:t>0.0</w:t>
              </w:r>
            </w:ins>
            <w:del w:id="137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62DC449" w14:textId="4D116578" w:rsidR="009A029A" w:rsidRPr="00ED4D8D" w:rsidRDefault="009A029A" w:rsidP="009A029A">
            <w:pPr>
              <w:widowControl/>
              <w:autoSpaceDE/>
              <w:autoSpaceDN/>
              <w:adjustRightInd/>
              <w:jc w:val="center"/>
              <w:rPr>
                <w:bCs/>
                <w:sz w:val="22"/>
                <w:szCs w:val="22"/>
              </w:rPr>
            </w:pPr>
            <w:ins w:id="1374" w:author="ERCOT" w:date="2022-10-31T17:19:00Z">
              <w:r w:rsidRPr="00ED4D8D">
                <w:rPr>
                  <w:sz w:val="22"/>
                  <w:szCs w:val="22"/>
                </w:rPr>
                <w:t>0.0</w:t>
              </w:r>
            </w:ins>
            <w:del w:id="137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4D00D6C" w14:textId="4041A9D0" w:rsidR="009A029A" w:rsidRPr="00ED4D8D" w:rsidRDefault="009A029A" w:rsidP="009A029A">
            <w:pPr>
              <w:widowControl/>
              <w:autoSpaceDE/>
              <w:autoSpaceDN/>
              <w:adjustRightInd/>
              <w:jc w:val="center"/>
              <w:rPr>
                <w:bCs/>
                <w:sz w:val="22"/>
                <w:szCs w:val="22"/>
              </w:rPr>
            </w:pPr>
            <w:ins w:id="1376" w:author="ERCOT" w:date="2022-10-31T17:19:00Z">
              <w:r w:rsidRPr="00ED4D8D">
                <w:rPr>
                  <w:sz w:val="22"/>
                  <w:szCs w:val="22"/>
                </w:rPr>
                <w:t>0.0</w:t>
              </w:r>
            </w:ins>
            <w:del w:id="137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C9FA71A" w14:textId="069829B0" w:rsidR="009A029A" w:rsidRPr="00ED4D8D" w:rsidRDefault="009A029A" w:rsidP="009A029A">
            <w:pPr>
              <w:widowControl/>
              <w:autoSpaceDE/>
              <w:autoSpaceDN/>
              <w:adjustRightInd/>
              <w:jc w:val="center"/>
              <w:rPr>
                <w:bCs/>
                <w:sz w:val="22"/>
                <w:szCs w:val="22"/>
              </w:rPr>
            </w:pPr>
            <w:ins w:id="1378" w:author="ERCOT" w:date="2022-10-31T17:19:00Z">
              <w:r w:rsidRPr="00ED4D8D">
                <w:rPr>
                  <w:sz w:val="22"/>
                  <w:szCs w:val="22"/>
                </w:rPr>
                <w:t>0.0</w:t>
              </w:r>
            </w:ins>
            <w:del w:id="1379" w:author="ERCOT" w:date="2022-10-31T17:19:00Z">
              <w:r w:rsidRPr="00ED4D8D" w:rsidDel="001E571C">
                <w:rPr>
                  <w:rFonts w:ascii="Calibri" w:hAnsi="Calibri" w:cs="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tcPr>
          <w:p w14:paraId="03DA5323" w14:textId="628CCD45" w:rsidR="009A029A" w:rsidRPr="00ED4D8D" w:rsidRDefault="009A029A" w:rsidP="009A029A">
            <w:pPr>
              <w:widowControl/>
              <w:autoSpaceDE/>
              <w:autoSpaceDN/>
              <w:adjustRightInd/>
              <w:jc w:val="center"/>
              <w:rPr>
                <w:bCs/>
                <w:sz w:val="22"/>
                <w:szCs w:val="22"/>
              </w:rPr>
            </w:pPr>
            <w:ins w:id="1380" w:author="ERCOT" w:date="2022-10-31T17:19:00Z">
              <w:r w:rsidRPr="00ED4D8D">
                <w:rPr>
                  <w:sz w:val="22"/>
                  <w:szCs w:val="22"/>
                </w:rPr>
                <w:t>3.9</w:t>
              </w:r>
            </w:ins>
            <w:del w:id="1381" w:author="ERCOT" w:date="2022-10-31T17:19:00Z">
              <w:r w:rsidRPr="00ED4D8D" w:rsidDel="001E571C">
                <w:rPr>
                  <w:rFonts w:ascii="Calibri" w:hAnsi="Calibri" w:cs="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tcPr>
          <w:p w14:paraId="69B40C27" w14:textId="2C70C622" w:rsidR="009A029A" w:rsidRPr="00ED4D8D" w:rsidRDefault="009A029A" w:rsidP="009A029A">
            <w:pPr>
              <w:widowControl/>
              <w:autoSpaceDE/>
              <w:autoSpaceDN/>
              <w:adjustRightInd/>
              <w:jc w:val="center"/>
              <w:rPr>
                <w:bCs/>
                <w:sz w:val="22"/>
                <w:szCs w:val="22"/>
              </w:rPr>
            </w:pPr>
            <w:ins w:id="1382" w:author="ERCOT" w:date="2022-10-31T17:19:00Z">
              <w:r w:rsidRPr="00ED4D8D">
                <w:rPr>
                  <w:sz w:val="22"/>
                  <w:szCs w:val="22"/>
                </w:rPr>
                <w:t>13.3</w:t>
              </w:r>
            </w:ins>
            <w:del w:id="1383" w:author="ERCOT" w:date="2022-10-31T17:19:00Z">
              <w:r w:rsidRPr="00ED4D8D" w:rsidDel="001E571C">
                <w:rPr>
                  <w:rFonts w:ascii="Calibri" w:hAnsi="Calibri" w:cs="Calibri"/>
                  <w:color w:val="000000"/>
                  <w:sz w:val="22"/>
                  <w:szCs w:val="22"/>
                </w:rPr>
                <w:delText>7.7</w:delText>
              </w:r>
            </w:del>
          </w:p>
        </w:tc>
        <w:tc>
          <w:tcPr>
            <w:tcW w:w="190" w:type="pct"/>
            <w:tcBorders>
              <w:top w:val="single" w:sz="8" w:space="0" w:color="000000"/>
              <w:left w:val="single" w:sz="4" w:space="0" w:color="000000"/>
              <w:bottom w:val="single" w:sz="8" w:space="0" w:color="000000"/>
              <w:right w:val="single" w:sz="4" w:space="0" w:color="000000"/>
            </w:tcBorders>
          </w:tcPr>
          <w:p w14:paraId="3B4314FA" w14:textId="797B3DC6" w:rsidR="009A029A" w:rsidRPr="00ED4D8D" w:rsidRDefault="009A029A" w:rsidP="009A029A">
            <w:pPr>
              <w:widowControl/>
              <w:autoSpaceDE/>
              <w:autoSpaceDN/>
              <w:adjustRightInd/>
              <w:jc w:val="center"/>
              <w:rPr>
                <w:bCs/>
                <w:sz w:val="22"/>
                <w:szCs w:val="22"/>
              </w:rPr>
            </w:pPr>
            <w:ins w:id="1384" w:author="ERCOT" w:date="2022-10-31T17:19:00Z">
              <w:r w:rsidRPr="00ED4D8D">
                <w:rPr>
                  <w:sz w:val="22"/>
                  <w:szCs w:val="22"/>
                </w:rPr>
                <w:t>12.5</w:t>
              </w:r>
            </w:ins>
            <w:del w:id="1385" w:author="ERCOT" w:date="2022-10-31T17:19:00Z">
              <w:r w:rsidRPr="00ED4D8D" w:rsidDel="001E571C">
                <w:rPr>
                  <w:rFonts w:ascii="Calibri" w:hAnsi="Calibri" w:cs="Calibri"/>
                  <w:color w:val="000000"/>
                  <w:sz w:val="22"/>
                  <w:szCs w:val="22"/>
                </w:rPr>
                <w:delText>10.2</w:delText>
              </w:r>
            </w:del>
          </w:p>
        </w:tc>
        <w:tc>
          <w:tcPr>
            <w:tcW w:w="226" w:type="pct"/>
            <w:tcBorders>
              <w:top w:val="single" w:sz="8" w:space="0" w:color="000000"/>
              <w:left w:val="single" w:sz="4" w:space="0" w:color="000000"/>
              <w:bottom w:val="single" w:sz="8" w:space="0" w:color="000000"/>
              <w:right w:val="single" w:sz="4" w:space="0" w:color="000000"/>
            </w:tcBorders>
          </w:tcPr>
          <w:p w14:paraId="17888860" w14:textId="2F1194AB" w:rsidR="009A029A" w:rsidRPr="00ED4D8D" w:rsidRDefault="009A029A" w:rsidP="009A029A">
            <w:pPr>
              <w:widowControl/>
              <w:autoSpaceDE/>
              <w:autoSpaceDN/>
              <w:adjustRightInd/>
              <w:jc w:val="center"/>
              <w:rPr>
                <w:bCs/>
                <w:sz w:val="22"/>
                <w:szCs w:val="22"/>
              </w:rPr>
            </w:pPr>
            <w:ins w:id="1386" w:author="ERCOT" w:date="2022-10-31T17:19:00Z">
              <w:r w:rsidRPr="00ED4D8D">
                <w:rPr>
                  <w:sz w:val="22"/>
                  <w:szCs w:val="22"/>
                </w:rPr>
                <w:t>11.8</w:t>
              </w:r>
            </w:ins>
            <w:del w:id="1387" w:author="ERCOT" w:date="2022-10-31T17:19:00Z">
              <w:r w:rsidRPr="00ED4D8D" w:rsidDel="001E571C">
                <w:rPr>
                  <w:rFonts w:ascii="Calibri" w:hAnsi="Calibri" w:cs="Calibri"/>
                  <w:color w:val="000000"/>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tcPr>
          <w:p w14:paraId="6BE47E46" w14:textId="09E23027" w:rsidR="009A029A" w:rsidRPr="00ED4D8D" w:rsidRDefault="009A029A" w:rsidP="009A029A">
            <w:pPr>
              <w:widowControl/>
              <w:autoSpaceDE/>
              <w:autoSpaceDN/>
              <w:adjustRightInd/>
              <w:jc w:val="center"/>
              <w:rPr>
                <w:bCs/>
                <w:sz w:val="22"/>
                <w:szCs w:val="22"/>
              </w:rPr>
            </w:pPr>
            <w:ins w:id="1388" w:author="ERCOT" w:date="2022-10-31T17:19:00Z">
              <w:r w:rsidRPr="00ED4D8D">
                <w:rPr>
                  <w:sz w:val="22"/>
                  <w:szCs w:val="22"/>
                </w:rPr>
                <w:t>8.7</w:t>
              </w:r>
            </w:ins>
            <w:del w:id="1389" w:author="ERCOT" w:date="2022-10-31T17:19:00Z">
              <w:r w:rsidRPr="00ED4D8D" w:rsidDel="001E571C">
                <w:rPr>
                  <w:rFonts w:ascii="Calibri" w:hAnsi="Calibri" w:cs="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tcPr>
          <w:p w14:paraId="37CD347F" w14:textId="440CBDC6" w:rsidR="009A029A" w:rsidRPr="00ED4D8D" w:rsidRDefault="009A029A" w:rsidP="009A029A">
            <w:pPr>
              <w:widowControl/>
              <w:autoSpaceDE/>
              <w:autoSpaceDN/>
              <w:adjustRightInd/>
              <w:jc w:val="center"/>
              <w:rPr>
                <w:bCs/>
                <w:sz w:val="22"/>
                <w:szCs w:val="22"/>
              </w:rPr>
            </w:pPr>
            <w:ins w:id="1390" w:author="ERCOT" w:date="2022-10-31T17:19:00Z">
              <w:r w:rsidRPr="00ED4D8D">
                <w:rPr>
                  <w:sz w:val="22"/>
                  <w:szCs w:val="22"/>
                </w:rPr>
                <w:t>10.2</w:t>
              </w:r>
            </w:ins>
            <w:del w:id="1391" w:author="ERCOT" w:date="2022-10-31T17:19:00Z">
              <w:r w:rsidRPr="00ED4D8D"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5663C9B9" w14:textId="2214EB0B" w:rsidR="009A029A" w:rsidRPr="00ED4D8D" w:rsidRDefault="009A029A" w:rsidP="009A029A">
            <w:pPr>
              <w:widowControl/>
              <w:autoSpaceDE/>
              <w:autoSpaceDN/>
              <w:adjustRightInd/>
              <w:jc w:val="center"/>
              <w:rPr>
                <w:bCs/>
                <w:sz w:val="22"/>
                <w:szCs w:val="22"/>
              </w:rPr>
            </w:pPr>
            <w:ins w:id="1392" w:author="ERCOT" w:date="2022-10-31T17:19:00Z">
              <w:r w:rsidRPr="00ED4D8D">
                <w:rPr>
                  <w:sz w:val="22"/>
                  <w:szCs w:val="22"/>
                </w:rPr>
                <w:t>14.5</w:t>
              </w:r>
            </w:ins>
            <w:del w:id="1393" w:author="ERCOT" w:date="2022-10-31T17:19:00Z">
              <w:r w:rsidRPr="00ED4D8D"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4D3E9306" w14:textId="1A6560E6" w:rsidR="009A029A" w:rsidRPr="00ED4D8D" w:rsidRDefault="009A029A" w:rsidP="009A029A">
            <w:pPr>
              <w:widowControl/>
              <w:autoSpaceDE/>
              <w:autoSpaceDN/>
              <w:adjustRightInd/>
              <w:jc w:val="center"/>
              <w:rPr>
                <w:bCs/>
                <w:sz w:val="22"/>
                <w:szCs w:val="22"/>
              </w:rPr>
            </w:pPr>
            <w:ins w:id="1394" w:author="ERCOT" w:date="2022-10-31T17:19:00Z">
              <w:r w:rsidRPr="00ED4D8D">
                <w:rPr>
                  <w:sz w:val="22"/>
                  <w:szCs w:val="22"/>
                </w:rPr>
                <w:t>13.2</w:t>
              </w:r>
            </w:ins>
            <w:del w:id="1395" w:author="ERCOT" w:date="2022-10-31T17:19:00Z">
              <w:r w:rsidRPr="00ED4D8D" w:rsidDel="001E571C">
                <w:rPr>
                  <w:rFonts w:ascii="Calibri" w:hAnsi="Calibri" w:cs="Calibri"/>
                  <w:color w:val="000000"/>
                  <w:sz w:val="22"/>
                  <w:szCs w:val="22"/>
                </w:rPr>
                <w:delText>8.3</w:delText>
              </w:r>
            </w:del>
          </w:p>
        </w:tc>
        <w:tc>
          <w:tcPr>
            <w:tcW w:w="190" w:type="pct"/>
            <w:tcBorders>
              <w:top w:val="single" w:sz="8" w:space="0" w:color="000000"/>
              <w:left w:val="single" w:sz="4" w:space="0" w:color="000000"/>
              <w:bottom w:val="single" w:sz="8" w:space="0" w:color="000000"/>
              <w:right w:val="single" w:sz="4" w:space="0" w:color="000000"/>
            </w:tcBorders>
          </w:tcPr>
          <w:p w14:paraId="749B3EB1" w14:textId="2D755ECB" w:rsidR="009A029A" w:rsidRPr="00ED4D8D" w:rsidRDefault="009A029A" w:rsidP="009A029A">
            <w:pPr>
              <w:widowControl/>
              <w:autoSpaceDE/>
              <w:autoSpaceDN/>
              <w:adjustRightInd/>
              <w:jc w:val="center"/>
              <w:rPr>
                <w:bCs/>
                <w:sz w:val="22"/>
                <w:szCs w:val="22"/>
              </w:rPr>
            </w:pPr>
            <w:ins w:id="1396" w:author="ERCOT" w:date="2022-10-31T17:19:00Z">
              <w:r w:rsidRPr="00ED4D8D">
                <w:rPr>
                  <w:sz w:val="22"/>
                  <w:szCs w:val="22"/>
                </w:rPr>
                <w:t>12.9</w:t>
              </w:r>
            </w:ins>
            <w:del w:id="1397" w:author="ERCOT" w:date="2022-10-31T17:19:00Z">
              <w:r w:rsidRPr="00ED4D8D" w:rsidDel="001E571C">
                <w:rPr>
                  <w:rFonts w:ascii="Calibri" w:hAnsi="Calibri" w:cs="Calibri"/>
                  <w:color w:val="000000"/>
                  <w:sz w:val="22"/>
                  <w:szCs w:val="22"/>
                </w:rPr>
                <w:delText>10.3</w:delText>
              </w:r>
            </w:del>
          </w:p>
        </w:tc>
        <w:tc>
          <w:tcPr>
            <w:tcW w:w="226" w:type="pct"/>
            <w:tcBorders>
              <w:top w:val="single" w:sz="8" w:space="0" w:color="000000"/>
              <w:left w:val="single" w:sz="4" w:space="0" w:color="000000"/>
              <w:bottom w:val="single" w:sz="8" w:space="0" w:color="000000"/>
              <w:right w:val="single" w:sz="4" w:space="0" w:color="000000"/>
            </w:tcBorders>
          </w:tcPr>
          <w:p w14:paraId="02C113A0" w14:textId="5FBA4A42" w:rsidR="009A029A" w:rsidRPr="00ED4D8D" w:rsidRDefault="009A029A" w:rsidP="009A029A">
            <w:pPr>
              <w:widowControl/>
              <w:autoSpaceDE/>
              <w:autoSpaceDN/>
              <w:adjustRightInd/>
              <w:jc w:val="center"/>
              <w:rPr>
                <w:bCs/>
                <w:sz w:val="22"/>
                <w:szCs w:val="22"/>
              </w:rPr>
            </w:pPr>
            <w:ins w:id="1398" w:author="ERCOT" w:date="2022-10-31T17:19:00Z">
              <w:r w:rsidRPr="00ED4D8D">
                <w:rPr>
                  <w:sz w:val="22"/>
                  <w:szCs w:val="22"/>
                </w:rPr>
                <w:t>16.8</w:t>
              </w:r>
            </w:ins>
            <w:del w:id="1399" w:author="ERCOT" w:date="2022-10-31T17:19:00Z">
              <w:r w:rsidRPr="00ED4D8D" w:rsidDel="001E571C">
                <w:rPr>
                  <w:rFonts w:ascii="Calibri" w:hAnsi="Calibri" w:cs="Calibri"/>
                  <w:color w:val="000000"/>
                  <w:sz w:val="22"/>
                  <w:szCs w:val="22"/>
                </w:rPr>
                <w:delText>10.7</w:delText>
              </w:r>
            </w:del>
          </w:p>
        </w:tc>
        <w:tc>
          <w:tcPr>
            <w:tcW w:w="226" w:type="pct"/>
            <w:tcBorders>
              <w:top w:val="single" w:sz="8" w:space="0" w:color="000000"/>
              <w:left w:val="single" w:sz="4" w:space="0" w:color="000000"/>
              <w:bottom w:val="single" w:sz="8" w:space="0" w:color="000000"/>
              <w:right w:val="single" w:sz="4" w:space="0" w:color="000000"/>
            </w:tcBorders>
          </w:tcPr>
          <w:p w14:paraId="441A9666" w14:textId="3BBEB6F3" w:rsidR="009A029A" w:rsidRPr="00ED4D8D" w:rsidRDefault="009A029A" w:rsidP="009A029A">
            <w:pPr>
              <w:widowControl/>
              <w:autoSpaceDE/>
              <w:autoSpaceDN/>
              <w:adjustRightInd/>
              <w:jc w:val="center"/>
              <w:rPr>
                <w:bCs/>
                <w:sz w:val="22"/>
                <w:szCs w:val="22"/>
              </w:rPr>
            </w:pPr>
            <w:ins w:id="1400" w:author="ERCOT" w:date="2022-10-31T17:19:00Z">
              <w:r w:rsidRPr="00ED4D8D">
                <w:rPr>
                  <w:sz w:val="22"/>
                  <w:szCs w:val="22"/>
                </w:rPr>
                <w:t>17.9</w:t>
              </w:r>
            </w:ins>
            <w:del w:id="1401" w:author="ERCOT" w:date="2022-10-31T17:19:00Z">
              <w:r w:rsidRPr="00ED4D8D" w:rsidDel="001E571C">
                <w:rPr>
                  <w:rFonts w:ascii="Calibri" w:hAnsi="Calibri" w:cs="Calibri"/>
                  <w:color w:val="000000"/>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tcPr>
          <w:p w14:paraId="4B08A684" w14:textId="4B1B8B37" w:rsidR="009A029A" w:rsidRPr="00ED4D8D" w:rsidRDefault="009A029A" w:rsidP="009A029A">
            <w:pPr>
              <w:widowControl/>
              <w:autoSpaceDE/>
              <w:autoSpaceDN/>
              <w:adjustRightInd/>
              <w:jc w:val="center"/>
              <w:rPr>
                <w:bCs/>
                <w:sz w:val="22"/>
                <w:szCs w:val="22"/>
              </w:rPr>
            </w:pPr>
            <w:ins w:id="1402" w:author="ERCOT" w:date="2022-10-31T17:19:00Z">
              <w:r w:rsidRPr="00ED4D8D">
                <w:rPr>
                  <w:sz w:val="22"/>
                  <w:szCs w:val="22"/>
                </w:rPr>
                <w:t>13.4</w:t>
              </w:r>
            </w:ins>
            <w:del w:id="1403" w:author="ERCOT" w:date="2022-10-31T17:19:00Z">
              <w:r w:rsidRPr="00ED4D8D"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25E8F02B" w14:textId="1984052D" w:rsidR="009A029A" w:rsidRPr="00ED4D8D" w:rsidRDefault="009A029A" w:rsidP="009A029A">
            <w:pPr>
              <w:widowControl/>
              <w:autoSpaceDE/>
              <w:autoSpaceDN/>
              <w:adjustRightInd/>
              <w:jc w:val="center"/>
              <w:rPr>
                <w:bCs/>
                <w:sz w:val="22"/>
                <w:szCs w:val="22"/>
              </w:rPr>
            </w:pPr>
            <w:ins w:id="1404" w:author="ERCOT" w:date="2022-10-31T17:19:00Z">
              <w:r w:rsidRPr="00ED4D8D">
                <w:rPr>
                  <w:sz w:val="22"/>
                  <w:szCs w:val="22"/>
                </w:rPr>
                <w:t>6.4</w:t>
              </w:r>
            </w:ins>
            <w:del w:id="1405" w:author="ERCOT" w:date="2022-10-31T17:19:00Z">
              <w:r w:rsidRPr="00ED4D8D"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74526FC5" w14:textId="0FE5641F" w:rsidR="009A029A" w:rsidRPr="00ED4D8D" w:rsidRDefault="009A029A" w:rsidP="009A029A">
            <w:pPr>
              <w:widowControl/>
              <w:autoSpaceDE/>
              <w:autoSpaceDN/>
              <w:adjustRightInd/>
              <w:jc w:val="center"/>
              <w:rPr>
                <w:bCs/>
                <w:sz w:val="22"/>
                <w:szCs w:val="22"/>
              </w:rPr>
            </w:pPr>
            <w:ins w:id="1406" w:author="ERCOT" w:date="2022-10-31T17:19:00Z">
              <w:r w:rsidRPr="00ED4D8D">
                <w:rPr>
                  <w:sz w:val="22"/>
                  <w:szCs w:val="22"/>
                </w:rPr>
                <w:t>0.0</w:t>
              </w:r>
            </w:ins>
            <w:del w:id="140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996C3B7" w14:textId="74842B31" w:rsidR="009A029A" w:rsidRPr="00ED4D8D" w:rsidRDefault="009A029A" w:rsidP="009A029A">
            <w:pPr>
              <w:widowControl/>
              <w:autoSpaceDE/>
              <w:autoSpaceDN/>
              <w:adjustRightInd/>
              <w:jc w:val="center"/>
              <w:rPr>
                <w:bCs/>
                <w:sz w:val="22"/>
                <w:szCs w:val="22"/>
              </w:rPr>
            </w:pPr>
            <w:ins w:id="1408" w:author="ERCOT" w:date="2022-10-31T17:19:00Z">
              <w:r w:rsidRPr="00ED4D8D">
                <w:rPr>
                  <w:sz w:val="22"/>
                  <w:szCs w:val="22"/>
                </w:rPr>
                <w:t>0.0</w:t>
              </w:r>
            </w:ins>
            <w:del w:id="140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47DF13BB" w14:textId="1B1CB214" w:rsidR="009A029A" w:rsidRPr="00ED4D8D" w:rsidRDefault="009A029A" w:rsidP="009A029A">
            <w:pPr>
              <w:widowControl/>
              <w:autoSpaceDE/>
              <w:autoSpaceDN/>
              <w:adjustRightInd/>
              <w:jc w:val="center"/>
              <w:rPr>
                <w:bCs/>
                <w:sz w:val="22"/>
                <w:szCs w:val="22"/>
              </w:rPr>
            </w:pPr>
            <w:ins w:id="1410" w:author="ERCOT" w:date="2022-10-31T17:19:00Z">
              <w:r w:rsidRPr="00ED4D8D">
                <w:rPr>
                  <w:sz w:val="22"/>
                  <w:szCs w:val="22"/>
                </w:rPr>
                <w:t>0.0</w:t>
              </w:r>
            </w:ins>
            <w:del w:id="1411" w:author="ERCOT" w:date="2022-10-31T17:19:00Z">
              <w:r w:rsidRPr="00ED4D8D" w:rsidDel="001E571C">
                <w:rPr>
                  <w:rFonts w:ascii="Calibri" w:hAnsi="Calibri" w:cs="Calibri"/>
                  <w:color w:val="000000"/>
                  <w:sz w:val="22"/>
                  <w:szCs w:val="22"/>
                </w:rPr>
                <w:delText>0</w:delText>
              </w:r>
            </w:del>
          </w:p>
        </w:tc>
      </w:tr>
      <w:tr w:rsidR="009A029A" w:rsidRPr="00ED4D8D" w14:paraId="41DB8A3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A029A" w:rsidRPr="0012615F" w:rsidRDefault="009A029A" w:rsidP="009A029A">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tcPr>
          <w:p w14:paraId="68DEC43F" w14:textId="0D03C223" w:rsidR="009A029A" w:rsidRPr="00ED4D8D" w:rsidRDefault="009A029A" w:rsidP="009A029A">
            <w:pPr>
              <w:widowControl/>
              <w:autoSpaceDE/>
              <w:autoSpaceDN/>
              <w:adjustRightInd/>
              <w:jc w:val="center"/>
              <w:rPr>
                <w:bCs/>
                <w:sz w:val="22"/>
                <w:szCs w:val="22"/>
              </w:rPr>
            </w:pPr>
            <w:ins w:id="1412" w:author="ERCOT" w:date="2022-10-31T17:19:00Z">
              <w:r w:rsidRPr="00ED4D8D">
                <w:rPr>
                  <w:sz w:val="22"/>
                  <w:szCs w:val="22"/>
                </w:rPr>
                <w:t>0.0</w:t>
              </w:r>
            </w:ins>
            <w:del w:id="14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51B8D69" w14:textId="562B4B8D" w:rsidR="009A029A" w:rsidRPr="00ED4D8D" w:rsidRDefault="009A029A" w:rsidP="009A029A">
            <w:pPr>
              <w:widowControl/>
              <w:autoSpaceDE/>
              <w:autoSpaceDN/>
              <w:adjustRightInd/>
              <w:jc w:val="center"/>
              <w:rPr>
                <w:bCs/>
                <w:sz w:val="22"/>
                <w:szCs w:val="22"/>
              </w:rPr>
            </w:pPr>
            <w:ins w:id="1414" w:author="ERCOT" w:date="2022-10-31T17:19:00Z">
              <w:r w:rsidRPr="00ED4D8D">
                <w:rPr>
                  <w:sz w:val="22"/>
                  <w:szCs w:val="22"/>
                </w:rPr>
                <w:t>0.0</w:t>
              </w:r>
            </w:ins>
            <w:del w:id="1415"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4D0CDDE5" w14:textId="153CE708" w:rsidR="009A029A" w:rsidRPr="00ED4D8D" w:rsidRDefault="009A029A" w:rsidP="009A029A">
            <w:pPr>
              <w:widowControl/>
              <w:autoSpaceDE/>
              <w:autoSpaceDN/>
              <w:adjustRightInd/>
              <w:jc w:val="center"/>
              <w:rPr>
                <w:bCs/>
                <w:sz w:val="22"/>
                <w:szCs w:val="22"/>
              </w:rPr>
            </w:pPr>
            <w:ins w:id="1416" w:author="ERCOT" w:date="2022-10-31T17:19:00Z">
              <w:r w:rsidRPr="00ED4D8D">
                <w:rPr>
                  <w:sz w:val="22"/>
                  <w:szCs w:val="22"/>
                </w:rPr>
                <w:t>0.0</w:t>
              </w:r>
            </w:ins>
            <w:del w:id="141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A9717D" w14:textId="7B5AD1C3" w:rsidR="009A029A" w:rsidRPr="00ED4D8D" w:rsidRDefault="009A029A" w:rsidP="009A029A">
            <w:pPr>
              <w:widowControl/>
              <w:autoSpaceDE/>
              <w:autoSpaceDN/>
              <w:adjustRightInd/>
              <w:jc w:val="center"/>
              <w:rPr>
                <w:bCs/>
                <w:sz w:val="22"/>
                <w:szCs w:val="22"/>
              </w:rPr>
            </w:pPr>
            <w:ins w:id="1418" w:author="ERCOT" w:date="2022-10-31T17:19:00Z">
              <w:r w:rsidRPr="00ED4D8D">
                <w:rPr>
                  <w:sz w:val="22"/>
                  <w:szCs w:val="22"/>
                </w:rPr>
                <w:t>0.0</w:t>
              </w:r>
            </w:ins>
            <w:del w:id="141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C736CF9" w14:textId="12D26D31" w:rsidR="009A029A" w:rsidRPr="00ED4D8D" w:rsidRDefault="009A029A" w:rsidP="009A029A">
            <w:pPr>
              <w:widowControl/>
              <w:autoSpaceDE/>
              <w:autoSpaceDN/>
              <w:adjustRightInd/>
              <w:jc w:val="center"/>
              <w:rPr>
                <w:bCs/>
                <w:sz w:val="22"/>
                <w:szCs w:val="22"/>
              </w:rPr>
            </w:pPr>
            <w:ins w:id="1420" w:author="ERCOT" w:date="2022-10-31T17:19:00Z">
              <w:r w:rsidRPr="00ED4D8D">
                <w:rPr>
                  <w:sz w:val="22"/>
                  <w:szCs w:val="22"/>
                </w:rPr>
                <w:t>0.0</w:t>
              </w:r>
            </w:ins>
            <w:del w:id="142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287EDF" w14:textId="626C8A09" w:rsidR="009A029A" w:rsidRPr="00ED4D8D" w:rsidRDefault="009A029A" w:rsidP="009A029A">
            <w:pPr>
              <w:widowControl/>
              <w:autoSpaceDE/>
              <w:autoSpaceDN/>
              <w:adjustRightInd/>
              <w:jc w:val="center"/>
              <w:rPr>
                <w:bCs/>
                <w:sz w:val="22"/>
                <w:szCs w:val="22"/>
              </w:rPr>
            </w:pPr>
            <w:ins w:id="1422" w:author="ERCOT" w:date="2022-10-31T17:19:00Z">
              <w:r w:rsidRPr="00ED4D8D">
                <w:rPr>
                  <w:sz w:val="22"/>
                  <w:szCs w:val="22"/>
                </w:rPr>
                <w:t>0.0</w:t>
              </w:r>
            </w:ins>
            <w:del w:id="142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982453" w14:textId="6EFC0A42" w:rsidR="009A029A" w:rsidRPr="00ED4D8D" w:rsidRDefault="009A029A" w:rsidP="009A029A">
            <w:pPr>
              <w:widowControl/>
              <w:autoSpaceDE/>
              <w:autoSpaceDN/>
              <w:adjustRightInd/>
              <w:jc w:val="center"/>
              <w:rPr>
                <w:bCs/>
                <w:sz w:val="22"/>
                <w:szCs w:val="22"/>
              </w:rPr>
            </w:pPr>
            <w:ins w:id="1424" w:author="ERCOT" w:date="2022-10-31T17:19:00Z">
              <w:r w:rsidRPr="00ED4D8D">
                <w:rPr>
                  <w:sz w:val="22"/>
                  <w:szCs w:val="22"/>
                </w:rPr>
                <w:t>0.0</w:t>
              </w:r>
            </w:ins>
            <w:del w:id="142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B672E6" w14:textId="01A590F3" w:rsidR="009A029A" w:rsidRPr="00ED4D8D" w:rsidRDefault="009A029A" w:rsidP="009A029A">
            <w:pPr>
              <w:widowControl/>
              <w:autoSpaceDE/>
              <w:autoSpaceDN/>
              <w:adjustRightInd/>
              <w:jc w:val="center"/>
              <w:rPr>
                <w:bCs/>
                <w:sz w:val="22"/>
                <w:szCs w:val="22"/>
              </w:rPr>
            </w:pPr>
            <w:ins w:id="1426" w:author="ERCOT" w:date="2022-10-31T17:19:00Z">
              <w:r w:rsidRPr="00ED4D8D">
                <w:rPr>
                  <w:sz w:val="22"/>
                  <w:szCs w:val="22"/>
                </w:rPr>
                <w:t>0.0</w:t>
              </w:r>
            </w:ins>
            <w:del w:id="1427" w:author="ERCOT" w:date="2022-10-31T17:19:00Z">
              <w:r w:rsidRPr="00ED4D8D" w:rsidDel="001E571C">
                <w:rPr>
                  <w:rFonts w:ascii="Calibri" w:hAnsi="Calibri" w:cs="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tcPr>
          <w:p w14:paraId="0862A6DE" w14:textId="3D526EA4" w:rsidR="009A029A" w:rsidRPr="00ED4D8D" w:rsidRDefault="009A029A" w:rsidP="009A029A">
            <w:pPr>
              <w:widowControl/>
              <w:autoSpaceDE/>
              <w:autoSpaceDN/>
              <w:adjustRightInd/>
              <w:jc w:val="center"/>
              <w:rPr>
                <w:bCs/>
                <w:sz w:val="22"/>
                <w:szCs w:val="22"/>
              </w:rPr>
            </w:pPr>
            <w:ins w:id="1428" w:author="ERCOT" w:date="2022-10-31T17:19:00Z">
              <w:r w:rsidRPr="00ED4D8D">
                <w:rPr>
                  <w:sz w:val="22"/>
                  <w:szCs w:val="22"/>
                </w:rPr>
                <w:t>0.0</w:t>
              </w:r>
            </w:ins>
            <w:del w:id="1429" w:author="ERCOT" w:date="2022-10-31T17:19:00Z">
              <w:r w:rsidRPr="00ED4D8D" w:rsidDel="001E571C">
                <w:rPr>
                  <w:rFonts w:ascii="Calibri" w:hAnsi="Calibri" w:cs="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tcPr>
          <w:p w14:paraId="4BA846CC" w14:textId="160EB15C" w:rsidR="009A029A" w:rsidRPr="00ED4D8D" w:rsidRDefault="009A029A" w:rsidP="009A029A">
            <w:pPr>
              <w:widowControl/>
              <w:autoSpaceDE/>
              <w:autoSpaceDN/>
              <w:adjustRightInd/>
              <w:jc w:val="center"/>
              <w:rPr>
                <w:bCs/>
                <w:sz w:val="22"/>
                <w:szCs w:val="22"/>
              </w:rPr>
            </w:pPr>
            <w:ins w:id="1430" w:author="ERCOT" w:date="2022-10-31T17:19:00Z">
              <w:r w:rsidRPr="00ED4D8D">
                <w:rPr>
                  <w:sz w:val="22"/>
                  <w:szCs w:val="22"/>
                </w:rPr>
                <w:t>8.9</w:t>
              </w:r>
            </w:ins>
            <w:del w:id="1431" w:author="ERCOT" w:date="2022-10-31T17:19:00Z">
              <w:r w:rsidRPr="00ED4D8D" w:rsidDel="001E571C">
                <w:rPr>
                  <w:rFonts w:ascii="Calibri" w:hAnsi="Calibri" w:cs="Calibri"/>
                  <w:color w:val="000000"/>
                  <w:sz w:val="22"/>
                  <w:szCs w:val="22"/>
                </w:rPr>
                <w:delText>6.5</w:delText>
              </w:r>
            </w:del>
          </w:p>
        </w:tc>
        <w:tc>
          <w:tcPr>
            <w:tcW w:w="190" w:type="pct"/>
            <w:tcBorders>
              <w:top w:val="single" w:sz="8" w:space="0" w:color="000000"/>
              <w:left w:val="single" w:sz="4" w:space="0" w:color="000000"/>
              <w:bottom w:val="single" w:sz="8" w:space="0" w:color="000000"/>
              <w:right w:val="single" w:sz="4" w:space="0" w:color="000000"/>
            </w:tcBorders>
          </w:tcPr>
          <w:p w14:paraId="11B0EA23" w14:textId="1DCDB2D0" w:rsidR="009A029A" w:rsidRPr="00ED4D8D" w:rsidRDefault="009A029A" w:rsidP="009A029A">
            <w:pPr>
              <w:widowControl/>
              <w:autoSpaceDE/>
              <w:autoSpaceDN/>
              <w:adjustRightInd/>
              <w:jc w:val="center"/>
              <w:rPr>
                <w:bCs/>
                <w:sz w:val="22"/>
                <w:szCs w:val="22"/>
              </w:rPr>
            </w:pPr>
            <w:ins w:id="1432" w:author="ERCOT" w:date="2022-10-31T17:19:00Z">
              <w:r w:rsidRPr="00ED4D8D">
                <w:rPr>
                  <w:sz w:val="22"/>
                  <w:szCs w:val="22"/>
                </w:rPr>
                <w:t>6.1</w:t>
              </w:r>
            </w:ins>
            <w:del w:id="1433" w:author="ERCOT" w:date="2022-10-31T17:19:00Z">
              <w:r w:rsidRPr="00ED4D8D" w:rsidDel="001E571C">
                <w:rPr>
                  <w:rFonts w:ascii="Calibri" w:hAnsi="Calibri" w:cs="Calibri"/>
                  <w:color w:val="000000"/>
                  <w:sz w:val="22"/>
                  <w:szCs w:val="22"/>
                </w:rPr>
                <w:delText>6.2</w:delText>
              </w:r>
            </w:del>
          </w:p>
        </w:tc>
        <w:tc>
          <w:tcPr>
            <w:tcW w:w="226" w:type="pct"/>
            <w:tcBorders>
              <w:top w:val="single" w:sz="8" w:space="0" w:color="000000"/>
              <w:left w:val="single" w:sz="4" w:space="0" w:color="000000"/>
              <w:bottom w:val="single" w:sz="8" w:space="0" w:color="000000"/>
              <w:right w:val="single" w:sz="4" w:space="0" w:color="000000"/>
            </w:tcBorders>
          </w:tcPr>
          <w:p w14:paraId="4B12F504" w14:textId="0F3F4815" w:rsidR="009A029A" w:rsidRPr="00ED4D8D" w:rsidRDefault="009A029A" w:rsidP="009A029A">
            <w:pPr>
              <w:widowControl/>
              <w:autoSpaceDE/>
              <w:autoSpaceDN/>
              <w:adjustRightInd/>
              <w:jc w:val="center"/>
              <w:rPr>
                <w:bCs/>
                <w:sz w:val="22"/>
                <w:szCs w:val="22"/>
              </w:rPr>
            </w:pPr>
            <w:ins w:id="1434" w:author="ERCOT" w:date="2022-10-31T17:19:00Z">
              <w:r w:rsidRPr="00ED4D8D">
                <w:rPr>
                  <w:sz w:val="22"/>
                  <w:szCs w:val="22"/>
                </w:rPr>
                <w:t>5.9</w:t>
              </w:r>
            </w:ins>
            <w:del w:id="1435" w:author="ERCOT" w:date="2022-10-31T17:19:00Z">
              <w:r w:rsidRPr="00ED4D8D" w:rsidDel="001E571C">
                <w:rPr>
                  <w:rFonts w:ascii="Calibri" w:hAnsi="Calibri" w:cs="Calibri"/>
                  <w:color w:val="000000"/>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tcPr>
          <w:p w14:paraId="314E6C0D" w14:textId="33DD2F1A" w:rsidR="009A029A" w:rsidRPr="00ED4D8D" w:rsidRDefault="009A029A" w:rsidP="009A029A">
            <w:pPr>
              <w:widowControl/>
              <w:autoSpaceDE/>
              <w:autoSpaceDN/>
              <w:adjustRightInd/>
              <w:jc w:val="center"/>
              <w:rPr>
                <w:bCs/>
                <w:sz w:val="22"/>
                <w:szCs w:val="22"/>
              </w:rPr>
            </w:pPr>
            <w:ins w:id="1436" w:author="ERCOT" w:date="2022-10-31T17:19:00Z">
              <w:r w:rsidRPr="00ED4D8D">
                <w:rPr>
                  <w:sz w:val="22"/>
                  <w:szCs w:val="22"/>
                </w:rPr>
                <w:t>7.6</w:t>
              </w:r>
            </w:ins>
            <w:del w:id="1437" w:author="ERCOT" w:date="2022-10-31T17:19:00Z">
              <w:r w:rsidRPr="00ED4D8D" w:rsidDel="001E571C">
                <w:rPr>
                  <w:rFonts w:ascii="Calibri" w:hAnsi="Calibri" w:cs="Calibri"/>
                  <w:color w:val="000000"/>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tcPr>
          <w:p w14:paraId="28940125" w14:textId="7F37EAF8" w:rsidR="009A029A" w:rsidRPr="00ED4D8D" w:rsidRDefault="009A029A" w:rsidP="009A029A">
            <w:pPr>
              <w:widowControl/>
              <w:autoSpaceDE/>
              <w:autoSpaceDN/>
              <w:adjustRightInd/>
              <w:jc w:val="center"/>
              <w:rPr>
                <w:bCs/>
                <w:sz w:val="22"/>
                <w:szCs w:val="22"/>
              </w:rPr>
            </w:pPr>
            <w:ins w:id="1438" w:author="ERCOT" w:date="2022-10-31T17:19:00Z">
              <w:r w:rsidRPr="00ED4D8D">
                <w:rPr>
                  <w:sz w:val="22"/>
                  <w:szCs w:val="22"/>
                </w:rPr>
                <w:t>7.4</w:t>
              </w:r>
            </w:ins>
            <w:del w:id="1439" w:author="ERCOT" w:date="2022-10-31T17:19:00Z">
              <w:r w:rsidRPr="00ED4D8D"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50FCBAC9" w14:textId="2CA6CED8" w:rsidR="009A029A" w:rsidRPr="00ED4D8D" w:rsidRDefault="009A029A" w:rsidP="009A029A">
            <w:pPr>
              <w:widowControl/>
              <w:autoSpaceDE/>
              <w:autoSpaceDN/>
              <w:adjustRightInd/>
              <w:jc w:val="center"/>
              <w:rPr>
                <w:bCs/>
                <w:sz w:val="22"/>
                <w:szCs w:val="22"/>
              </w:rPr>
            </w:pPr>
            <w:ins w:id="1440" w:author="ERCOT" w:date="2022-10-31T17:19:00Z">
              <w:r w:rsidRPr="00ED4D8D">
                <w:rPr>
                  <w:sz w:val="22"/>
                  <w:szCs w:val="22"/>
                </w:rPr>
                <w:t>8.9</w:t>
              </w:r>
            </w:ins>
            <w:del w:id="1441" w:author="ERCOT" w:date="2022-10-31T17:19:00Z">
              <w:r w:rsidRPr="00ED4D8D"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0A96A2C4" w14:textId="15F274BF" w:rsidR="009A029A" w:rsidRPr="00ED4D8D" w:rsidRDefault="009A029A" w:rsidP="009A029A">
            <w:pPr>
              <w:widowControl/>
              <w:autoSpaceDE/>
              <w:autoSpaceDN/>
              <w:adjustRightInd/>
              <w:jc w:val="center"/>
              <w:rPr>
                <w:bCs/>
                <w:sz w:val="22"/>
                <w:szCs w:val="22"/>
              </w:rPr>
            </w:pPr>
            <w:ins w:id="1442" w:author="ERCOT" w:date="2022-10-31T17:19:00Z">
              <w:r w:rsidRPr="00ED4D8D">
                <w:rPr>
                  <w:sz w:val="22"/>
                  <w:szCs w:val="22"/>
                </w:rPr>
                <w:t>12.9</w:t>
              </w:r>
            </w:ins>
            <w:del w:id="1443" w:author="ERCOT" w:date="2022-10-31T17:19:00Z">
              <w:r w:rsidRPr="00ED4D8D" w:rsidDel="001E571C">
                <w:rPr>
                  <w:rFonts w:ascii="Calibri" w:hAnsi="Calibri" w:cs="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tcPr>
          <w:p w14:paraId="4FEEE257" w14:textId="65A80810" w:rsidR="009A029A" w:rsidRPr="00ED4D8D" w:rsidRDefault="009A029A" w:rsidP="009A029A">
            <w:pPr>
              <w:widowControl/>
              <w:autoSpaceDE/>
              <w:autoSpaceDN/>
              <w:adjustRightInd/>
              <w:jc w:val="center"/>
              <w:rPr>
                <w:bCs/>
                <w:sz w:val="22"/>
                <w:szCs w:val="22"/>
              </w:rPr>
            </w:pPr>
            <w:ins w:id="1444" w:author="ERCOT" w:date="2022-10-31T17:19:00Z">
              <w:r w:rsidRPr="00ED4D8D">
                <w:rPr>
                  <w:sz w:val="22"/>
                  <w:szCs w:val="22"/>
                </w:rPr>
                <w:t>15.8</w:t>
              </w:r>
            </w:ins>
            <w:del w:id="1445" w:author="ERCOT" w:date="2022-10-31T17:19:00Z">
              <w:r w:rsidRPr="00ED4D8D" w:rsidDel="001E571C">
                <w:rPr>
                  <w:rFonts w:ascii="Calibri" w:hAnsi="Calibri" w:cs="Calibri"/>
                  <w:color w:val="000000"/>
                  <w:sz w:val="22"/>
                  <w:szCs w:val="22"/>
                </w:rPr>
                <w:delText>8.4</w:delText>
              </w:r>
            </w:del>
          </w:p>
        </w:tc>
        <w:tc>
          <w:tcPr>
            <w:tcW w:w="226" w:type="pct"/>
            <w:tcBorders>
              <w:top w:val="single" w:sz="8" w:space="0" w:color="000000"/>
              <w:left w:val="single" w:sz="4" w:space="0" w:color="000000"/>
              <w:bottom w:val="single" w:sz="8" w:space="0" w:color="000000"/>
              <w:right w:val="single" w:sz="4" w:space="0" w:color="000000"/>
            </w:tcBorders>
          </w:tcPr>
          <w:p w14:paraId="1A6DF2BB" w14:textId="0CD40155" w:rsidR="009A029A" w:rsidRPr="00ED4D8D" w:rsidRDefault="009A029A" w:rsidP="009A029A">
            <w:pPr>
              <w:widowControl/>
              <w:autoSpaceDE/>
              <w:autoSpaceDN/>
              <w:adjustRightInd/>
              <w:jc w:val="center"/>
              <w:rPr>
                <w:bCs/>
                <w:sz w:val="22"/>
                <w:szCs w:val="22"/>
              </w:rPr>
            </w:pPr>
            <w:ins w:id="1446" w:author="ERCOT" w:date="2022-10-31T17:19:00Z">
              <w:r w:rsidRPr="00ED4D8D">
                <w:rPr>
                  <w:sz w:val="22"/>
                  <w:szCs w:val="22"/>
                </w:rPr>
                <w:t>17.1</w:t>
              </w:r>
            </w:ins>
            <w:del w:id="1447" w:author="ERCOT" w:date="2022-10-31T17:19:00Z">
              <w:r w:rsidRPr="00ED4D8D" w:rsidDel="001E571C">
                <w:rPr>
                  <w:rFonts w:ascii="Calibri" w:hAnsi="Calibri" w:cs="Calibri"/>
                  <w:color w:val="000000"/>
                  <w:sz w:val="22"/>
                  <w:szCs w:val="22"/>
                </w:rPr>
                <w:delText>8</w:delText>
              </w:r>
            </w:del>
          </w:p>
        </w:tc>
        <w:tc>
          <w:tcPr>
            <w:tcW w:w="226" w:type="pct"/>
            <w:tcBorders>
              <w:top w:val="single" w:sz="8" w:space="0" w:color="000000"/>
              <w:left w:val="single" w:sz="4" w:space="0" w:color="000000"/>
              <w:bottom w:val="single" w:sz="8" w:space="0" w:color="000000"/>
              <w:right w:val="single" w:sz="4" w:space="0" w:color="000000"/>
            </w:tcBorders>
          </w:tcPr>
          <w:p w14:paraId="0705C295" w14:textId="0EA8BF10" w:rsidR="009A029A" w:rsidRPr="00ED4D8D" w:rsidRDefault="009A029A" w:rsidP="009A029A">
            <w:pPr>
              <w:widowControl/>
              <w:autoSpaceDE/>
              <w:autoSpaceDN/>
              <w:adjustRightInd/>
              <w:jc w:val="center"/>
              <w:rPr>
                <w:bCs/>
                <w:sz w:val="22"/>
                <w:szCs w:val="22"/>
              </w:rPr>
            </w:pPr>
            <w:ins w:id="1448" w:author="ERCOT" w:date="2022-10-31T17:19:00Z">
              <w:r w:rsidRPr="00ED4D8D">
                <w:rPr>
                  <w:sz w:val="22"/>
                  <w:szCs w:val="22"/>
                </w:rPr>
                <w:t>17.5</w:t>
              </w:r>
            </w:ins>
            <w:del w:id="1449" w:author="ERCOT" w:date="2022-10-31T17:19:00Z">
              <w:r w:rsidRPr="00ED4D8D" w:rsidDel="001E571C">
                <w:rPr>
                  <w:rFonts w:ascii="Calibri" w:hAnsi="Calibri" w:cs="Calibri"/>
                  <w:color w:val="000000"/>
                  <w:sz w:val="22"/>
                  <w:szCs w:val="22"/>
                </w:rPr>
                <w:delText>13.1</w:delText>
              </w:r>
            </w:del>
          </w:p>
        </w:tc>
        <w:tc>
          <w:tcPr>
            <w:tcW w:w="190" w:type="pct"/>
            <w:tcBorders>
              <w:top w:val="single" w:sz="8" w:space="0" w:color="000000"/>
              <w:left w:val="single" w:sz="4" w:space="0" w:color="000000"/>
              <w:bottom w:val="single" w:sz="8" w:space="0" w:color="000000"/>
              <w:right w:val="single" w:sz="4" w:space="0" w:color="000000"/>
            </w:tcBorders>
          </w:tcPr>
          <w:p w14:paraId="03068F05" w14:textId="47FE5B35" w:rsidR="009A029A" w:rsidRPr="00ED4D8D" w:rsidRDefault="009A029A" w:rsidP="009A029A">
            <w:pPr>
              <w:widowControl/>
              <w:autoSpaceDE/>
              <w:autoSpaceDN/>
              <w:adjustRightInd/>
              <w:jc w:val="center"/>
              <w:rPr>
                <w:bCs/>
                <w:sz w:val="22"/>
                <w:szCs w:val="22"/>
              </w:rPr>
            </w:pPr>
            <w:ins w:id="1450" w:author="ERCOT" w:date="2022-10-31T17:19:00Z">
              <w:r w:rsidRPr="00ED4D8D">
                <w:rPr>
                  <w:sz w:val="22"/>
                  <w:szCs w:val="22"/>
                </w:rPr>
                <w:t>17.9</w:t>
              </w:r>
            </w:ins>
            <w:del w:id="1451" w:author="ERCOT" w:date="2022-10-31T17:19:00Z">
              <w:r w:rsidRPr="00ED4D8D" w:rsidDel="001E571C">
                <w:rPr>
                  <w:rFonts w:ascii="Calibri" w:hAnsi="Calibri" w:cs="Calibri"/>
                  <w:color w:val="000000"/>
                  <w:sz w:val="22"/>
                  <w:szCs w:val="22"/>
                </w:rPr>
                <w:delText>8</w:delText>
              </w:r>
            </w:del>
          </w:p>
        </w:tc>
        <w:tc>
          <w:tcPr>
            <w:tcW w:w="190" w:type="pct"/>
            <w:tcBorders>
              <w:top w:val="single" w:sz="8" w:space="0" w:color="000000"/>
              <w:left w:val="single" w:sz="4" w:space="0" w:color="000000"/>
              <w:bottom w:val="single" w:sz="8" w:space="0" w:color="000000"/>
              <w:right w:val="single" w:sz="4" w:space="0" w:color="000000"/>
            </w:tcBorders>
          </w:tcPr>
          <w:p w14:paraId="2DA971D5" w14:textId="3C48A088" w:rsidR="009A029A" w:rsidRPr="00ED4D8D" w:rsidRDefault="009A029A" w:rsidP="009A029A">
            <w:pPr>
              <w:widowControl/>
              <w:autoSpaceDE/>
              <w:autoSpaceDN/>
              <w:adjustRightInd/>
              <w:jc w:val="center"/>
              <w:rPr>
                <w:bCs/>
                <w:sz w:val="22"/>
                <w:szCs w:val="22"/>
              </w:rPr>
            </w:pPr>
            <w:ins w:id="1452" w:author="ERCOT" w:date="2022-10-31T17:19:00Z">
              <w:r w:rsidRPr="00ED4D8D">
                <w:rPr>
                  <w:sz w:val="22"/>
                  <w:szCs w:val="22"/>
                </w:rPr>
                <w:t>8.5</w:t>
              </w:r>
            </w:ins>
            <w:del w:id="1453" w:author="ERCOT" w:date="2022-10-31T17:19:00Z">
              <w:r w:rsidRPr="00ED4D8D"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5880C901" w14:textId="34C33795" w:rsidR="009A029A" w:rsidRPr="00ED4D8D" w:rsidRDefault="009A029A" w:rsidP="009A029A">
            <w:pPr>
              <w:widowControl/>
              <w:autoSpaceDE/>
              <w:autoSpaceDN/>
              <w:adjustRightInd/>
              <w:jc w:val="center"/>
              <w:rPr>
                <w:bCs/>
                <w:sz w:val="22"/>
                <w:szCs w:val="22"/>
              </w:rPr>
            </w:pPr>
            <w:ins w:id="1454" w:author="ERCOT" w:date="2022-10-31T17:19:00Z">
              <w:r w:rsidRPr="00ED4D8D">
                <w:rPr>
                  <w:sz w:val="22"/>
                  <w:szCs w:val="22"/>
                </w:rPr>
                <w:t>0.0</w:t>
              </w:r>
            </w:ins>
            <w:del w:id="145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FAC06ED" w14:textId="43102038" w:rsidR="009A029A" w:rsidRPr="00ED4D8D" w:rsidRDefault="009A029A" w:rsidP="009A029A">
            <w:pPr>
              <w:widowControl/>
              <w:autoSpaceDE/>
              <w:autoSpaceDN/>
              <w:adjustRightInd/>
              <w:jc w:val="center"/>
              <w:rPr>
                <w:bCs/>
                <w:sz w:val="22"/>
                <w:szCs w:val="22"/>
              </w:rPr>
            </w:pPr>
            <w:ins w:id="1456" w:author="ERCOT" w:date="2022-10-31T17:19:00Z">
              <w:r w:rsidRPr="00ED4D8D">
                <w:rPr>
                  <w:sz w:val="22"/>
                  <w:szCs w:val="22"/>
                </w:rPr>
                <w:t>0.0</w:t>
              </w:r>
            </w:ins>
            <w:del w:id="145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5928A96" w14:textId="061ADBD7" w:rsidR="009A029A" w:rsidRPr="00ED4D8D" w:rsidRDefault="009A029A" w:rsidP="009A029A">
            <w:pPr>
              <w:widowControl/>
              <w:autoSpaceDE/>
              <w:autoSpaceDN/>
              <w:adjustRightInd/>
              <w:jc w:val="center"/>
              <w:rPr>
                <w:bCs/>
                <w:sz w:val="22"/>
                <w:szCs w:val="22"/>
              </w:rPr>
            </w:pPr>
            <w:ins w:id="1458" w:author="ERCOT" w:date="2022-10-31T17:19:00Z">
              <w:r w:rsidRPr="00ED4D8D">
                <w:rPr>
                  <w:sz w:val="22"/>
                  <w:szCs w:val="22"/>
                </w:rPr>
                <w:t>0.0</w:t>
              </w:r>
            </w:ins>
            <w:del w:id="1459" w:author="ERCOT" w:date="2022-10-31T17:19:00Z">
              <w:r w:rsidRPr="00ED4D8D" w:rsidDel="001E571C">
                <w:rPr>
                  <w:rFonts w:ascii="Calibri" w:hAnsi="Calibri" w:cs="Calibri"/>
                  <w:color w:val="000000"/>
                  <w:sz w:val="22"/>
                  <w:szCs w:val="22"/>
                </w:rPr>
                <w:delText>0</w:delText>
              </w:r>
            </w:del>
          </w:p>
        </w:tc>
      </w:tr>
      <w:tr w:rsidR="009A029A" w:rsidRPr="00ED4D8D" w14:paraId="62C0B32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A029A" w:rsidRPr="0012615F" w:rsidRDefault="009A029A" w:rsidP="009A029A">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tcPr>
          <w:p w14:paraId="2ACFD3A4" w14:textId="281E832F" w:rsidR="009A029A" w:rsidRPr="00ED4D8D" w:rsidRDefault="009A029A" w:rsidP="009A029A">
            <w:pPr>
              <w:widowControl/>
              <w:autoSpaceDE/>
              <w:autoSpaceDN/>
              <w:adjustRightInd/>
              <w:jc w:val="center"/>
              <w:rPr>
                <w:bCs/>
                <w:sz w:val="22"/>
                <w:szCs w:val="22"/>
              </w:rPr>
            </w:pPr>
            <w:ins w:id="1460" w:author="ERCOT" w:date="2022-10-31T17:19:00Z">
              <w:r w:rsidRPr="00ED4D8D">
                <w:rPr>
                  <w:sz w:val="22"/>
                  <w:szCs w:val="22"/>
                </w:rPr>
                <w:t>0.0</w:t>
              </w:r>
            </w:ins>
            <w:del w:id="146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F6F8FF" w14:textId="25B776AB" w:rsidR="009A029A" w:rsidRPr="00ED4D8D" w:rsidRDefault="009A029A" w:rsidP="009A029A">
            <w:pPr>
              <w:widowControl/>
              <w:autoSpaceDE/>
              <w:autoSpaceDN/>
              <w:adjustRightInd/>
              <w:jc w:val="center"/>
              <w:rPr>
                <w:bCs/>
                <w:sz w:val="22"/>
                <w:szCs w:val="22"/>
              </w:rPr>
            </w:pPr>
            <w:ins w:id="1462" w:author="ERCOT" w:date="2022-10-31T17:19:00Z">
              <w:r w:rsidRPr="00ED4D8D">
                <w:rPr>
                  <w:sz w:val="22"/>
                  <w:szCs w:val="22"/>
                </w:rPr>
                <w:t>0.0</w:t>
              </w:r>
            </w:ins>
            <w:del w:id="1463"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7ABB0DDF" w14:textId="45A1DD2E" w:rsidR="009A029A" w:rsidRPr="00ED4D8D" w:rsidRDefault="009A029A" w:rsidP="009A029A">
            <w:pPr>
              <w:widowControl/>
              <w:autoSpaceDE/>
              <w:autoSpaceDN/>
              <w:adjustRightInd/>
              <w:jc w:val="center"/>
              <w:rPr>
                <w:bCs/>
                <w:sz w:val="22"/>
                <w:szCs w:val="22"/>
              </w:rPr>
            </w:pPr>
            <w:ins w:id="1464" w:author="ERCOT" w:date="2022-10-31T17:19:00Z">
              <w:r w:rsidRPr="00ED4D8D">
                <w:rPr>
                  <w:sz w:val="22"/>
                  <w:szCs w:val="22"/>
                </w:rPr>
                <w:t>0.0</w:t>
              </w:r>
            </w:ins>
            <w:del w:id="146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102FE7" w14:textId="6E1AC565" w:rsidR="009A029A" w:rsidRPr="00ED4D8D" w:rsidRDefault="009A029A" w:rsidP="009A029A">
            <w:pPr>
              <w:widowControl/>
              <w:autoSpaceDE/>
              <w:autoSpaceDN/>
              <w:adjustRightInd/>
              <w:jc w:val="center"/>
              <w:rPr>
                <w:bCs/>
                <w:sz w:val="22"/>
                <w:szCs w:val="22"/>
              </w:rPr>
            </w:pPr>
            <w:ins w:id="1466" w:author="ERCOT" w:date="2022-10-31T17:19:00Z">
              <w:r w:rsidRPr="00ED4D8D">
                <w:rPr>
                  <w:sz w:val="22"/>
                  <w:szCs w:val="22"/>
                </w:rPr>
                <w:t>0.0</w:t>
              </w:r>
            </w:ins>
            <w:del w:id="146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90AA67C" w14:textId="4E6B5DAB" w:rsidR="009A029A" w:rsidRPr="00ED4D8D" w:rsidRDefault="009A029A" w:rsidP="009A029A">
            <w:pPr>
              <w:widowControl/>
              <w:autoSpaceDE/>
              <w:autoSpaceDN/>
              <w:adjustRightInd/>
              <w:jc w:val="center"/>
              <w:rPr>
                <w:bCs/>
                <w:sz w:val="22"/>
                <w:szCs w:val="22"/>
              </w:rPr>
            </w:pPr>
            <w:ins w:id="1468" w:author="ERCOT" w:date="2022-10-31T17:19:00Z">
              <w:r w:rsidRPr="00ED4D8D">
                <w:rPr>
                  <w:sz w:val="22"/>
                  <w:szCs w:val="22"/>
                </w:rPr>
                <w:t>0.0</w:t>
              </w:r>
            </w:ins>
            <w:del w:id="146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A1965F" w14:textId="67E2BFDB" w:rsidR="009A029A" w:rsidRPr="00ED4D8D" w:rsidRDefault="009A029A" w:rsidP="009A029A">
            <w:pPr>
              <w:widowControl/>
              <w:autoSpaceDE/>
              <w:autoSpaceDN/>
              <w:adjustRightInd/>
              <w:jc w:val="center"/>
              <w:rPr>
                <w:bCs/>
                <w:sz w:val="22"/>
                <w:szCs w:val="22"/>
              </w:rPr>
            </w:pPr>
            <w:ins w:id="1470" w:author="ERCOT" w:date="2022-10-31T17:19:00Z">
              <w:r w:rsidRPr="00ED4D8D">
                <w:rPr>
                  <w:sz w:val="22"/>
                  <w:szCs w:val="22"/>
                </w:rPr>
                <w:t>0.0</w:t>
              </w:r>
            </w:ins>
            <w:del w:id="147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A12A49C" w14:textId="3D33F8CD" w:rsidR="009A029A" w:rsidRPr="00ED4D8D" w:rsidRDefault="009A029A" w:rsidP="009A029A">
            <w:pPr>
              <w:widowControl/>
              <w:autoSpaceDE/>
              <w:autoSpaceDN/>
              <w:adjustRightInd/>
              <w:jc w:val="center"/>
              <w:rPr>
                <w:bCs/>
                <w:sz w:val="22"/>
                <w:szCs w:val="22"/>
              </w:rPr>
            </w:pPr>
            <w:ins w:id="1472" w:author="ERCOT" w:date="2022-10-31T17:19:00Z">
              <w:r w:rsidRPr="00ED4D8D">
                <w:rPr>
                  <w:sz w:val="22"/>
                  <w:szCs w:val="22"/>
                </w:rPr>
                <w:t>0.0</w:t>
              </w:r>
            </w:ins>
            <w:del w:id="147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841D64D" w14:textId="66283491" w:rsidR="009A029A" w:rsidRPr="00ED4D8D" w:rsidRDefault="009A029A" w:rsidP="009A029A">
            <w:pPr>
              <w:widowControl/>
              <w:autoSpaceDE/>
              <w:autoSpaceDN/>
              <w:adjustRightInd/>
              <w:jc w:val="center"/>
              <w:rPr>
                <w:bCs/>
                <w:sz w:val="22"/>
                <w:szCs w:val="22"/>
              </w:rPr>
            </w:pPr>
            <w:ins w:id="1474" w:author="ERCOT" w:date="2022-10-31T17:19:00Z">
              <w:r w:rsidRPr="00ED4D8D">
                <w:rPr>
                  <w:sz w:val="22"/>
                  <w:szCs w:val="22"/>
                </w:rPr>
                <w:t>0.0</w:t>
              </w:r>
            </w:ins>
            <w:del w:id="1475" w:author="ERCOT" w:date="2022-10-31T17:19:00Z">
              <w:r w:rsidRPr="00ED4D8D" w:rsidDel="001E571C">
                <w:rPr>
                  <w:rFonts w:ascii="Calibri" w:hAnsi="Calibri" w:cs="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tcPr>
          <w:p w14:paraId="40C73BD0" w14:textId="4B26D466" w:rsidR="009A029A" w:rsidRPr="00ED4D8D" w:rsidRDefault="009A029A" w:rsidP="009A029A">
            <w:pPr>
              <w:widowControl/>
              <w:autoSpaceDE/>
              <w:autoSpaceDN/>
              <w:adjustRightInd/>
              <w:jc w:val="center"/>
              <w:rPr>
                <w:bCs/>
                <w:sz w:val="22"/>
                <w:szCs w:val="22"/>
              </w:rPr>
            </w:pPr>
            <w:ins w:id="1476" w:author="ERCOT" w:date="2022-10-31T17:19:00Z">
              <w:r w:rsidRPr="00ED4D8D">
                <w:rPr>
                  <w:sz w:val="22"/>
                  <w:szCs w:val="22"/>
                </w:rPr>
                <w:t>0.0</w:t>
              </w:r>
            </w:ins>
            <w:del w:id="147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64E6D5C" w14:textId="77CA8400" w:rsidR="009A029A" w:rsidRPr="00ED4D8D" w:rsidRDefault="009A029A" w:rsidP="009A029A">
            <w:pPr>
              <w:widowControl/>
              <w:autoSpaceDE/>
              <w:autoSpaceDN/>
              <w:adjustRightInd/>
              <w:jc w:val="center"/>
              <w:rPr>
                <w:bCs/>
                <w:sz w:val="22"/>
                <w:szCs w:val="22"/>
              </w:rPr>
            </w:pPr>
            <w:ins w:id="1478" w:author="ERCOT" w:date="2022-10-31T17:19:00Z">
              <w:r w:rsidRPr="00ED4D8D">
                <w:rPr>
                  <w:sz w:val="22"/>
                  <w:szCs w:val="22"/>
                </w:rPr>
                <w:t>7.2</w:t>
              </w:r>
            </w:ins>
            <w:del w:id="1479" w:author="ERCOT" w:date="2022-10-31T17:19:00Z">
              <w:r w:rsidRPr="00ED4D8D"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79C6313E" w14:textId="699C8823" w:rsidR="009A029A" w:rsidRPr="00ED4D8D" w:rsidRDefault="009A029A" w:rsidP="009A029A">
            <w:pPr>
              <w:widowControl/>
              <w:autoSpaceDE/>
              <w:autoSpaceDN/>
              <w:adjustRightInd/>
              <w:jc w:val="center"/>
              <w:rPr>
                <w:bCs/>
                <w:sz w:val="22"/>
                <w:szCs w:val="22"/>
              </w:rPr>
            </w:pPr>
            <w:ins w:id="1480" w:author="ERCOT" w:date="2022-10-31T17:19:00Z">
              <w:r w:rsidRPr="00ED4D8D">
                <w:rPr>
                  <w:sz w:val="22"/>
                  <w:szCs w:val="22"/>
                </w:rPr>
                <w:t>5.6</w:t>
              </w:r>
            </w:ins>
            <w:del w:id="1481" w:author="ERCOT" w:date="2022-10-31T17:19:00Z">
              <w:r w:rsidRPr="00ED4D8D" w:rsidDel="001E571C">
                <w:rPr>
                  <w:rFonts w:ascii="Calibri" w:hAnsi="Calibri" w:cs="Calibri"/>
                  <w:color w:val="000000"/>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tcPr>
          <w:p w14:paraId="435C1B06" w14:textId="16E0DEC0" w:rsidR="009A029A" w:rsidRPr="00ED4D8D" w:rsidRDefault="009A029A" w:rsidP="009A029A">
            <w:pPr>
              <w:widowControl/>
              <w:autoSpaceDE/>
              <w:autoSpaceDN/>
              <w:adjustRightInd/>
              <w:jc w:val="center"/>
              <w:rPr>
                <w:bCs/>
                <w:sz w:val="22"/>
                <w:szCs w:val="22"/>
              </w:rPr>
            </w:pPr>
            <w:ins w:id="1482" w:author="ERCOT" w:date="2022-10-31T17:19:00Z">
              <w:r w:rsidRPr="00ED4D8D">
                <w:rPr>
                  <w:sz w:val="22"/>
                  <w:szCs w:val="22"/>
                </w:rPr>
                <w:t>5.5</w:t>
              </w:r>
            </w:ins>
            <w:del w:id="1483" w:author="ERCOT" w:date="2022-10-31T17:19:00Z">
              <w:r w:rsidRPr="00ED4D8D" w:rsidDel="001E571C">
                <w:rPr>
                  <w:rFonts w:ascii="Calibri" w:hAnsi="Calibri" w:cs="Calibri"/>
                  <w:color w:val="000000"/>
                  <w:sz w:val="22"/>
                  <w:szCs w:val="22"/>
                </w:rPr>
                <w:delText>3.2</w:delText>
              </w:r>
            </w:del>
          </w:p>
        </w:tc>
        <w:tc>
          <w:tcPr>
            <w:tcW w:w="226" w:type="pct"/>
            <w:tcBorders>
              <w:top w:val="single" w:sz="8" w:space="0" w:color="000000"/>
              <w:left w:val="single" w:sz="4" w:space="0" w:color="000000"/>
              <w:bottom w:val="single" w:sz="8" w:space="0" w:color="000000"/>
              <w:right w:val="single" w:sz="4" w:space="0" w:color="000000"/>
            </w:tcBorders>
          </w:tcPr>
          <w:p w14:paraId="3F8586A1" w14:textId="3D5FE7F1" w:rsidR="009A029A" w:rsidRPr="00ED4D8D" w:rsidRDefault="009A029A" w:rsidP="009A029A">
            <w:pPr>
              <w:widowControl/>
              <w:autoSpaceDE/>
              <w:autoSpaceDN/>
              <w:adjustRightInd/>
              <w:jc w:val="center"/>
              <w:rPr>
                <w:bCs/>
                <w:sz w:val="22"/>
                <w:szCs w:val="22"/>
              </w:rPr>
            </w:pPr>
            <w:ins w:id="1484" w:author="ERCOT" w:date="2022-10-31T17:19:00Z">
              <w:r w:rsidRPr="00ED4D8D">
                <w:rPr>
                  <w:sz w:val="22"/>
                  <w:szCs w:val="22"/>
                </w:rPr>
                <w:t>10.2</w:t>
              </w:r>
            </w:ins>
            <w:del w:id="1485" w:author="ERCOT" w:date="2022-10-31T17:19:00Z">
              <w:r w:rsidRPr="00ED4D8D" w:rsidDel="001E571C">
                <w:rPr>
                  <w:rFonts w:ascii="Calibri" w:hAnsi="Calibri" w:cs="Calibri"/>
                  <w:color w:val="000000"/>
                  <w:sz w:val="22"/>
                  <w:szCs w:val="22"/>
                </w:rPr>
                <w:delText>6</w:delText>
              </w:r>
            </w:del>
          </w:p>
        </w:tc>
        <w:tc>
          <w:tcPr>
            <w:tcW w:w="190" w:type="pct"/>
            <w:tcBorders>
              <w:top w:val="single" w:sz="8" w:space="0" w:color="000000"/>
              <w:left w:val="single" w:sz="4" w:space="0" w:color="000000"/>
              <w:bottom w:val="single" w:sz="8" w:space="0" w:color="000000"/>
              <w:right w:val="single" w:sz="4" w:space="0" w:color="000000"/>
            </w:tcBorders>
          </w:tcPr>
          <w:p w14:paraId="008A92FA" w14:textId="1655D44A" w:rsidR="009A029A" w:rsidRPr="00ED4D8D" w:rsidRDefault="009A029A" w:rsidP="009A029A">
            <w:pPr>
              <w:widowControl/>
              <w:autoSpaceDE/>
              <w:autoSpaceDN/>
              <w:adjustRightInd/>
              <w:jc w:val="center"/>
              <w:rPr>
                <w:bCs/>
                <w:sz w:val="22"/>
                <w:szCs w:val="22"/>
              </w:rPr>
            </w:pPr>
            <w:ins w:id="1486" w:author="ERCOT" w:date="2022-10-31T17:19:00Z">
              <w:r w:rsidRPr="00ED4D8D">
                <w:rPr>
                  <w:sz w:val="22"/>
                  <w:szCs w:val="22"/>
                </w:rPr>
                <w:t>8.1</w:t>
              </w:r>
            </w:ins>
            <w:del w:id="1487" w:author="ERCOT" w:date="2022-10-31T17:19:00Z">
              <w:r w:rsidRPr="00ED4D8D" w:rsidDel="001E571C">
                <w:rPr>
                  <w:rFonts w:ascii="Calibri" w:hAnsi="Calibri" w:cs="Calibri"/>
                  <w:color w:val="000000"/>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tcPr>
          <w:p w14:paraId="5F35350B" w14:textId="0EBF044B" w:rsidR="009A029A" w:rsidRPr="00ED4D8D" w:rsidRDefault="009A029A" w:rsidP="009A029A">
            <w:pPr>
              <w:widowControl/>
              <w:autoSpaceDE/>
              <w:autoSpaceDN/>
              <w:adjustRightInd/>
              <w:jc w:val="center"/>
              <w:rPr>
                <w:bCs/>
                <w:sz w:val="22"/>
                <w:szCs w:val="22"/>
              </w:rPr>
            </w:pPr>
            <w:ins w:id="1488" w:author="ERCOT" w:date="2022-10-31T17:19:00Z">
              <w:r w:rsidRPr="00ED4D8D">
                <w:rPr>
                  <w:sz w:val="22"/>
                  <w:szCs w:val="22"/>
                </w:rPr>
                <w:t>9.6</w:t>
              </w:r>
            </w:ins>
            <w:del w:id="1489" w:author="ERCOT" w:date="2022-10-31T17:19:00Z">
              <w:r w:rsidRPr="00ED4D8D" w:rsidDel="001E571C">
                <w:rPr>
                  <w:rFonts w:ascii="Calibri" w:hAnsi="Calibri" w:cs="Calibri"/>
                  <w:color w:val="000000"/>
                  <w:sz w:val="22"/>
                  <w:szCs w:val="22"/>
                </w:rPr>
                <w:delText>7.2</w:delText>
              </w:r>
            </w:del>
          </w:p>
        </w:tc>
        <w:tc>
          <w:tcPr>
            <w:tcW w:w="190" w:type="pct"/>
            <w:tcBorders>
              <w:top w:val="single" w:sz="8" w:space="0" w:color="000000"/>
              <w:left w:val="single" w:sz="4" w:space="0" w:color="000000"/>
              <w:bottom w:val="single" w:sz="8" w:space="0" w:color="000000"/>
              <w:right w:val="single" w:sz="4" w:space="0" w:color="000000"/>
            </w:tcBorders>
          </w:tcPr>
          <w:p w14:paraId="1740D7FE" w14:textId="18740758" w:rsidR="009A029A" w:rsidRPr="00ED4D8D" w:rsidRDefault="009A029A" w:rsidP="009A029A">
            <w:pPr>
              <w:widowControl/>
              <w:autoSpaceDE/>
              <w:autoSpaceDN/>
              <w:adjustRightInd/>
              <w:jc w:val="center"/>
              <w:rPr>
                <w:bCs/>
                <w:sz w:val="22"/>
                <w:szCs w:val="22"/>
              </w:rPr>
            </w:pPr>
            <w:ins w:id="1490" w:author="ERCOT" w:date="2022-10-31T17:19:00Z">
              <w:r w:rsidRPr="00ED4D8D">
                <w:rPr>
                  <w:sz w:val="22"/>
                  <w:szCs w:val="22"/>
                </w:rPr>
                <w:t>11.8</w:t>
              </w:r>
            </w:ins>
            <w:del w:id="1491" w:author="ERCOT" w:date="2022-10-31T17:19:00Z">
              <w:r w:rsidRPr="00ED4D8D" w:rsidDel="001E571C">
                <w:rPr>
                  <w:rFonts w:ascii="Calibri" w:hAnsi="Calibri" w:cs="Calibri"/>
                  <w:color w:val="000000"/>
                  <w:sz w:val="22"/>
                  <w:szCs w:val="22"/>
                </w:rPr>
                <w:delText>8.4</w:delText>
              </w:r>
            </w:del>
          </w:p>
        </w:tc>
        <w:tc>
          <w:tcPr>
            <w:tcW w:w="190" w:type="pct"/>
            <w:tcBorders>
              <w:top w:val="single" w:sz="8" w:space="0" w:color="000000"/>
              <w:left w:val="single" w:sz="4" w:space="0" w:color="000000"/>
              <w:bottom w:val="single" w:sz="8" w:space="0" w:color="000000"/>
              <w:right w:val="single" w:sz="4" w:space="0" w:color="000000"/>
            </w:tcBorders>
          </w:tcPr>
          <w:p w14:paraId="2DAAE6EB" w14:textId="62FFC01D" w:rsidR="009A029A" w:rsidRPr="00ED4D8D" w:rsidRDefault="009A029A" w:rsidP="009A029A">
            <w:pPr>
              <w:widowControl/>
              <w:autoSpaceDE/>
              <w:autoSpaceDN/>
              <w:adjustRightInd/>
              <w:jc w:val="center"/>
              <w:rPr>
                <w:bCs/>
                <w:sz w:val="22"/>
                <w:szCs w:val="22"/>
              </w:rPr>
            </w:pPr>
            <w:ins w:id="1492" w:author="ERCOT" w:date="2022-10-31T17:19:00Z">
              <w:r w:rsidRPr="00ED4D8D">
                <w:rPr>
                  <w:sz w:val="22"/>
                  <w:szCs w:val="22"/>
                </w:rPr>
                <w:t>13.5</w:t>
              </w:r>
            </w:ins>
            <w:del w:id="1493" w:author="ERCOT" w:date="2022-10-31T17:19:00Z">
              <w:r w:rsidRPr="00ED4D8D" w:rsidDel="001E571C">
                <w:rPr>
                  <w:rFonts w:ascii="Calibri" w:hAnsi="Calibri" w:cs="Calibri"/>
                  <w:color w:val="000000"/>
                  <w:sz w:val="22"/>
                  <w:szCs w:val="22"/>
                </w:rPr>
                <w:delText>7.1</w:delText>
              </w:r>
            </w:del>
          </w:p>
        </w:tc>
        <w:tc>
          <w:tcPr>
            <w:tcW w:w="226" w:type="pct"/>
            <w:tcBorders>
              <w:top w:val="single" w:sz="8" w:space="0" w:color="000000"/>
              <w:left w:val="single" w:sz="4" w:space="0" w:color="000000"/>
              <w:bottom w:val="single" w:sz="8" w:space="0" w:color="000000"/>
              <w:right w:val="single" w:sz="4" w:space="0" w:color="000000"/>
            </w:tcBorders>
          </w:tcPr>
          <w:p w14:paraId="10698F54" w14:textId="4EA6A13F" w:rsidR="009A029A" w:rsidRPr="00ED4D8D" w:rsidRDefault="009A029A" w:rsidP="009A029A">
            <w:pPr>
              <w:widowControl/>
              <w:autoSpaceDE/>
              <w:autoSpaceDN/>
              <w:adjustRightInd/>
              <w:jc w:val="center"/>
              <w:rPr>
                <w:bCs/>
                <w:sz w:val="22"/>
                <w:szCs w:val="22"/>
              </w:rPr>
            </w:pPr>
            <w:ins w:id="1494" w:author="ERCOT" w:date="2022-10-31T17:19:00Z">
              <w:r w:rsidRPr="00ED4D8D">
                <w:rPr>
                  <w:sz w:val="22"/>
                  <w:szCs w:val="22"/>
                </w:rPr>
                <w:t>13.7</w:t>
              </w:r>
            </w:ins>
            <w:del w:id="1495" w:author="ERCOT" w:date="2022-10-31T17:19:00Z">
              <w:r w:rsidRPr="00ED4D8D" w:rsidDel="001E571C">
                <w:rPr>
                  <w:rFonts w:ascii="Calibri" w:hAnsi="Calibri" w:cs="Calibri"/>
                  <w:color w:val="000000"/>
                  <w:sz w:val="22"/>
                  <w:szCs w:val="22"/>
                </w:rPr>
                <w:delText>10.6</w:delText>
              </w:r>
            </w:del>
          </w:p>
        </w:tc>
        <w:tc>
          <w:tcPr>
            <w:tcW w:w="226" w:type="pct"/>
            <w:tcBorders>
              <w:top w:val="single" w:sz="8" w:space="0" w:color="000000"/>
              <w:left w:val="single" w:sz="4" w:space="0" w:color="000000"/>
              <w:bottom w:val="single" w:sz="8" w:space="0" w:color="000000"/>
              <w:right w:val="single" w:sz="4" w:space="0" w:color="000000"/>
            </w:tcBorders>
          </w:tcPr>
          <w:p w14:paraId="3CAC47B5" w14:textId="26567797" w:rsidR="009A029A" w:rsidRPr="00ED4D8D" w:rsidRDefault="009A029A" w:rsidP="009A029A">
            <w:pPr>
              <w:widowControl/>
              <w:autoSpaceDE/>
              <w:autoSpaceDN/>
              <w:adjustRightInd/>
              <w:jc w:val="center"/>
              <w:rPr>
                <w:bCs/>
                <w:sz w:val="22"/>
                <w:szCs w:val="22"/>
              </w:rPr>
            </w:pPr>
            <w:ins w:id="1496" w:author="ERCOT" w:date="2022-10-31T17:19:00Z">
              <w:r w:rsidRPr="00ED4D8D">
                <w:rPr>
                  <w:sz w:val="22"/>
                  <w:szCs w:val="22"/>
                </w:rPr>
                <w:t>14.3</w:t>
              </w:r>
            </w:ins>
            <w:del w:id="1497" w:author="ERCOT" w:date="2022-10-31T17:19:00Z">
              <w:r w:rsidRPr="00ED4D8D" w:rsidDel="001E571C">
                <w:rPr>
                  <w:rFonts w:ascii="Calibri" w:hAnsi="Calibri" w:cs="Calibri"/>
                  <w:color w:val="000000"/>
                  <w:sz w:val="22"/>
                  <w:szCs w:val="22"/>
                </w:rPr>
                <w:delText>7.2</w:delText>
              </w:r>
            </w:del>
          </w:p>
        </w:tc>
        <w:tc>
          <w:tcPr>
            <w:tcW w:w="190" w:type="pct"/>
            <w:tcBorders>
              <w:top w:val="single" w:sz="8" w:space="0" w:color="000000"/>
              <w:left w:val="single" w:sz="4" w:space="0" w:color="000000"/>
              <w:bottom w:val="single" w:sz="8" w:space="0" w:color="000000"/>
              <w:right w:val="single" w:sz="4" w:space="0" w:color="000000"/>
            </w:tcBorders>
          </w:tcPr>
          <w:p w14:paraId="3847BB74" w14:textId="6ED7B988" w:rsidR="009A029A" w:rsidRPr="00ED4D8D" w:rsidRDefault="009A029A" w:rsidP="009A029A">
            <w:pPr>
              <w:widowControl/>
              <w:autoSpaceDE/>
              <w:autoSpaceDN/>
              <w:adjustRightInd/>
              <w:jc w:val="center"/>
              <w:rPr>
                <w:bCs/>
                <w:sz w:val="22"/>
                <w:szCs w:val="22"/>
              </w:rPr>
            </w:pPr>
            <w:ins w:id="1498" w:author="ERCOT" w:date="2022-10-31T17:19:00Z">
              <w:r w:rsidRPr="00ED4D8D">
                <w:rPr>
                  <w:sz w:val="22"/>
                  <w:szCs w:val="22"/>
                </w:rPr>
                <w:t>16.3</w:t>
              </w:r>
            </w:ins>
            <w:del w:id="1499" w:author="ERCOT" w:date="2022-10-31T17:19:00Z">
              <w:r w:rsidRPr="00ED4D8D" w:rsidDel="001E571C">
                <w:rPr>
                  <w:rFonts w:ascii="Calibri" w:hAnsi="Calibri" w:cs="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tcPr>
          <w:p w14:paraId="32EF1CAB" w14:textId="38C2DCE8" w:rsidR="009A029A" w:rsidRPr="00ED4D8D" w:rsidRDefault="009A029A" w:rsidP="009A029A">
            <w:pPr>
              <w:widowControl/>
              <w:autoSpaceDE/>
              <w:autoSpaceDN/>
              <w:adjustRightInd/>
              <w:jc w:val="center"/>
              <w:rPr>
                <w:bCs/>
                <w:sz w:val="22"/>
                <w:szCs w:val="22"/>
              </w:rPr>
            </w:pPr>
            <w:ins w:id="1500" w:author="ERCOT" w:date="2022-10-31T17:19:00Z">
              <w:r w:rsidRPr="00ED4D8D">
                <w:rPr>
                  <w:sz w:val="22"/>
                  <w:szCs w:val="22"/>
                </w:rPr>
                <w:t>8.2</w:t>
              </w:r>
            </w:ins>
            <w:del w:id="1501" w:author="ERCOT" w:date="2022-10-31T17:19:00Z">
              <w:r w:rsidRPr="00ED4D8D" w:rsidDel="001E571C">
                <w:rPr>
                  <w:rFonts w:ascii="Calibri" w:hAnsi="Calibri" w:cs="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tcPr>
          <w:p w14:paraId="1A2BA98F" w14:textId="1EF1B0CA" w:rsidR="009A029A" w:rsidRPr="00ED4D8D" w:rsidRDefault="009A029A" w:rsidP="009A029A">
            <w:pPr>
              <w:widowControl/>
              <w:autoSpaceDE/>
              <w:autoSpaceDN/>
              <w:adjustRightInd/>
              <w:jc w:val="center"/>
              <w:rPr>
                <w:bCs/>
                <w:sz w:val="22"/>
                <w:szCs w:val="22"/>
              </w:rPr>
            </w:pPr>
            <w:ins w:id="1502" w:author="ERCOT" w:date="2022-10-31T17:19:00Z">
              <w:r w:rsidRPr="00ED4D8D">
                <w:rPr>
                  <w:sz w:val="22"/>
                  <w:szCs w:val="22"/>
                </w:rPr>
                <w:t>0.0</w:t>
              </w:r>
            </w:ins>
            <w:del w:id="150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81499D6" w14:textId="6691E2FA" w:rsidR="009A029A" w:rsidRPr="00ED4D8D" w:rsidRDefault="009A029A" w:rsidP="009A029A">
            <w:pPr>
              <w:widowControl/>
              <w:autoSpaceDE/>
              <w:autoSpaceDN/>
              <w:adjustRightInd/>
              <w:jc w:val="center"/>
              <w:rPr>
                <w:bCs/>
                <w:sz w:val="22"/>
                <w:szCs w:val="22"/>
              </w:rPr>
            </w:pPr>
            <w:ins w:id="1504" w:author="ERCOT" w:date="2022-10-31T17:19:00Z">
              <w:r w:rsidRPr="00ED4D8D">
                <w:rPr>
                  <w:sz w:val="22"/>
                  <w:szCs w:val="22"/>
                </w:rPr>
                <w:t>0.0</w:t>
              </w:r>
            </w:ins>
            <w:del w:id="150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95E53C6" w14:textId="53940ECF" w:rsidR="009A029A" w:rsidRPr="00ED4D8D" w:rsidRDefault="009A029A" w:rsidP="009A029A">
            <w:pPr>
              <w:widowControl/>
              <w:autoSpaceDE/>
              <w:autoSpaceDN/>
              <w:adjustRightInd/>
              <w:jc w:val="center"/>
              <w:rPr>
                <w:bCs/>
                <w:sz w:val="22"/>
                <w:szCs w:val="22"/>
              </w:rPr>
            </w:pPr>
            <w:ins w:id="1506" w:author="ERCOT" w:date="2022-10-31T17:19:00Z">
              <w:r w:rsidRPr="00ED4D8D">
                <w:rPr>
                  <w:sz w:val="22"/>
                  <w:szCs w:val="22"/>
                </w:rPr>
                <w:t>0.0</w:t>
              </w:r>
            </w:ins>
            <w:del w:id="1507" w:author="ERCOT" w:date="2022-10-31T17:19:00Z">
              <w:r w:rsidRPr="00ED4D8D" w:rsidDel="001E571C">
                <w:rPr>
                  <w:rFonts w:ascii="Calibri" w:hAnsi="Calibri" w:cs="Calibri"/>
                  <w:color w:val="000000"/>
                  <w:sz w:val="22"/>
                  <w:szCs w:val="22"/>
                </w:rPr>
                <w:delText>0</w:delText>
              </w:r>
            </w:del>
          </w:p>
        </w:tc>
      </w:tr>
      <w:tr w:rsidR="009A029A" w:rsidRPr="00ED4D8D" w14:paraId="466B3816"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A029A" w:rsidRPr="0012615F" w:rsidRDefault="009A029A" w:rsidP="009A029A">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tcPr>
          <w:p w14:paraId="7C05CD41" w14:textId="5E2BA11A" w:rsidR="009A029A" w:rsidRPr="00ED4D8D" w:rsidRDefault="009A029A" w:rsidP="009A029A">
            <w:pPr>
              <w:widowControl/>
              <w:autoSpaceDE/>
              <w:autoSpaceDN/>
              <w:adjustRightInd/>
              <w:jc w:val="center"/>
              <w:rPr>
                <w:bCs/>
                <w:sz w:val="22"/>
                <w:szCs w:val="22"/>
              </w:rPr>
            </w:pPr>
            <w:ins w:id="1508" w:author="ERCOT" w:date="2022-10-31T17:19:00Z">
              <w:r w:rsidRPr="00ED4D8D">
                <w:rPr>
                  <w:sz w:val="22"/>
                  <w:szCs w:val="22"/>
                </w:rPr>
                <w:t>0.0</w:t>
              </w:r>
            </w:ins>
            <w:del w:id="150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A024B0" w14:textId="35B05FA3" w:rsidR="009A029A" w:rsidRPr="00ED4D8D" w:rsidRDefault="009A029A" w:rsidP="009A029A">
            <w:pPr>
              <w:widowControl/>
              <w:autoSpaceDE/>
              <w:autoSpaceDN/>
              <w:adjustRightInd/>
              <w:jc w:val="center"/>
              <w:rPr>
                <w:bCs/>
                <w:sz w:val="22"/>
                <w:szCs w:val="22"/>
              </w:rPr>
            </w:pPr>
            <w:ins w:id="1510" w:author="ERCOT" w:date="2022-10-31T17:19:00Z">
              <w:r w:rsidRPr="00ED4D8D">
                <w:rPr>
                  <w:sz w:val="22"/>
                  <w:szCs w:val="22"/>
                </w:rPr>
                <w:t>0.0</w:t>
              </w:r>
            </w:ins>
            <w:del w:id="1511"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6BAC20F8" w14:textId="3AD33A06" w:rsidR="009A029A" w:rsidRPr="00ED4D8D" w:rsidRDefault="009A029A" w:rsidP="009A029A">
            <w:pPr>
              <w:widowControl/>
              <w:autoSpaceDE/>
              <w:autoSpaceDN/>
              <w:adjustRightInd/>
              <w:jc w:val="center"/>
              <w:rPr>
                <w:bCs/>
                <w:sz w:val="22"/>
                <w:szCs w:val="22"/>
              </w:rPr>
            </w:pPr>
            <w:ins w:id="1512" w:author="ERCOT" w:date="2022-10-31T17:19:00Z">
              <w:r w:rsidRPr="00ED4D8D">
                <w:rPr>
                  <w:sz w:val="22"/>
                  <w:szCs w:val="22"/>
                </w:rPr>
                <w:t>0.0</w:t>
              </w:r>
            </w:ins>
            <w:del w:id="15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579AA4D" w14:textId="5ED576E7" w:rsidR="009A029A" w:rsidRPr="00ED4D8D" w:rsidRDefault="009A029A" w:rsidP="009A029A">
            <w:pPr>
              <w:widowControl/>
              <w:autoSpaceDE/>
              <w:autoSpaceDN/>
              <w:adjustRightInd/>
              <w:jc w:val="center"/>
              <w:rPr>
                <w:bCs/>
                <w:sz w:val="22"/>
                <w:szCs w:val="22"/>
              </w:rPr>
            </w:pPr>
            <w:ins w:id="1514" w:author="ERCOT" w:date="2022-10-31T17:19:00Z">
              <w:r w:rsidRPr="00ED4D8D">
                <w:rPr>
                  <w:sz w:val="22"/>
                  <w:szCs w:val="22"/>
                </w:rPr>
                <w:t>0.0</w:t>
              </w:r>
            </w:ins>
            <w:del w:id="151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7872E80" w14:textId="232AD2B7" w:rsidR="009A029A" w:rsidRPr="00ED4D8D" w:rsidRDefault="009A029A" w:rsidP="009A029A">
            <w:pPr>
              <w:widowControl/>
              <w:autoSpaceDE/>
              <w:autoSpaceDN/>
              <w:adjustRightInd/>
              <w:jc w:val="center"/>
              <w:rPr>
                <w:bCs/>
                <w:sz w:val="22"/>
                <w:szCs w:val="22"/>
              </w:rPr>
            </w:pPr>
            <w:ins w:id="1516" w:author="ERCOT" w:date="2022-10-31T17:19:00Z">
              <w:r w:rsidRPr="00ED4D8D">
                <w:rPr>
                  <w:sz w:val="22"/>
                  <w:szCs w:val="22"/>
                </w:rPr>
                <w:t>0.0</w:t>
              </w:r>
            </w:ins>
            <w:del w:id="151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80FDF3B" w14:textId="5591A778" w:rsidR="009A029A" w:rsidRPr="00ED4D8D" w:rsidRDefault="009A029A" w:rsidP="009A029A">
            <w:pPr>
              <w:widowControl/>
              <w:autoSpaceDE/>
              <w:autoSpaceDN/>
              <w:adjustRightInd/>
              <w:jc w:val="center"/>
              <w:rPr>
                <w:bCs/>
                <w:sz w:val="22"/>
                <w:szCs w:val="22"/>
              </w:rPr>
            </w:pPr>
            <w:ins w:id="1518" w:author="ERCOT" w:date="2022-10-31T17:19:00Z">
              <w:r w:rsidRPr="00ED4D8D">
                <w:rPr>
                  <w:sz w:val="22"/>
                  <w:szCs w:val="22"/>
                </w:rPr>
                <w:t>0.0</w:t>
              </w:r>
            </w:ins>
            <w:del w:id="151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3F3C881" w14:textId="589EBF1E" w:rsidR="009A029A" w:rsidRPr="00ED4D8D" w:rsidRDefault="009A029A" w:rsidP="009A029A">
            <w:pPr>
              <w:widowControl/>
              <w:autoSpaceDE/>
              <w:autoSpaceDN/>
              <w:adjustRightInd/>
              <w:jc w:val="center"/>
              <w:rPr>
                <w:bCs/>
                <w:sz w:val="22"/>
                <w:szCs w:val="22"/>
              </w:rPr>
            </w:pPr>
            <w:ins w:id="1520" w:author="ERCOT" w:date="2022-10-31T17:19:00Z">
              <w:r w:rsidRPr="00ED4D8D">
                <w:rPr>
                  <w:sz w:val="22"/>
                  <w:szCs w:val="22"/>
                </w:rPr>
                <w:t>0.0</w:t>
              </w:r>
            </w:ins>
            <w:del w:id="152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A5FD02F" w14:textId="4D7A8454" w:rsidR="009A029A" w:rsidRPr="00ED4D8D" w:rsidRDefault="009A029A" w:rsidP="009A029A">
            <w:pPr>
              <w:widowControl/>
              <w:autoSpaceDE/>
              <w:autoSpaceDN/>
              <w:adjustRightInd/>
              <w:jc w:val="center"/>
              <w:rPr>
                <w:bCs/>
                <w:sz w:val="22"/>
                <w:szCs w:val="22"/>
              </w:rPr>
            </w:pPr>
            <w:ins w:id="1522" w:author="ERCOT" w:date="2022-10-31T17:19:00Z">
              <w:r w:rsidRPr="00ED4D8D">
                <w:rPr>
                  <w:sz w:val="22"/>
                  <w:szCs w:val="22"/>
                </w:rPr>
                <w:t>0.0</w:t>
              </w:r>
            </w:ins>
            <w:del w:id="1523" w:author="ERCOT" w:date="2022-10-31T17:19:00Z">
              <w:r w:rsidRPr="00ED4D8D"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28C27451" w14:textId="01A5E5D1" w:rsidR="009A029A" w:rsidRPr="00ED4D8D" w:rsidRDefault="009A029A" w:rsidP="009A029A">
            <w:pPr>
              <w:widowControl/>
              <w:autoSpaceDE/>
              <w:autoSpaceDN/>
              <w:adjustRightInd/>
              <w:jc w:val="center"/>
              <w:rPr>
                <w:bCs/>
                <w:sz w:val="22"/>
                <w:szCs w:val="22"/>
              </w:rPr>
            </w:pPr>
            <w:ins w:id="1524" w:author="ERCOT" w:date="2022-10-31T17:19:00Z">
              <w:r w:rsidRPr="00ED4D8D">
                <w:rPr>
                  <w:sz w:val="22"/>
                  <w:szCs w:val="22"/>
                </w:rPr>
                <w:t>0.0</w:t>
              </w:r>
            </w:ins>
            <w:del w:id="1525" w:author="ERCOT" w:date="2022-10-31T17:19:00Z">
              <w:r w:rsidRPr="00ED4D8D" w:rsidDel="001E571C">
                <w:rPr>
                  <w:rFonts w:ascii="Calibri" w:hAnsi="Calibri" w:cs="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tcPr>
          <w:p w14:paraId="46F507B7" w14:textId="2312E021" w:rsidR="009A029A" w:rsidRPr="00ED4D8D" w:rsidRDefault="009A029A" w:rsidP="009A029A">
            <w:pPr>
              <w:widowControl/>
              <w:autoSpaceDE/>
              <w:autoSpaceDN/>
              <w:adjustRightInd/>
              <w:jc w:val="center"/>
              <w:rPr>
                <w:bCs/>
                <w:sz w:val="22"/>
                <w:szCs w:val="22"/>
              </w:rPr>
            </w:pPr>
            <w:ins w:id="1526" w:author="ERCOT" w:date="2022-10-31T17:19:00Z">
              <w:r w:rsidRPr="00ED4D8D">
                <w:rPr>
                  <w:sz w:val="22"/>
                  <w:szCs w:val="22"/>
                </w:rPr>
                <w:t>5.0</w:t>
              </w:r>
            </w:ins>
            <w:del w:id="1527" w:author="ERCOT" w:date="2022-10-31T17:19:00Z">
              <w:r w:rsidRPr="00ED4D8D" w:rsidDel="001E571C">
                <w:rPr>
                  <w:rFonts w:ascii="Calibri" w:hAnsi="Calibri" w:cs="Calibri"/>
                  <w:color w:val="000000"/>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tcPr>
          <w:p w14:paraId="4135CB7A" w14:textId="290F0E34" w:rsidR="009A029A" w:rsidRPr="00ED4D8D" w:rsidRDefault="009A029A" w:rsidP="009A029A">
            <w:pPr>
              <w:widowControl/>
              <w:autoSpaceDE/>
              <w:autoSpaceDN/>
              <w:adjustRightInd/>
              <w:jc w:val="center"/>
              <w:rPr>
                <w:bCs/>
                <w:sz w:val="22"/>
                <w:szCs w:val="22"/>
              </w:rPr>
            </w:pPr>
            <w:ins w:id="1528" w:author="ERCOT" w:date="2022-10-31T17:19:00Z">
              <w:r w:rsidRPr="00ED4D8D">
                <w:rPr>
                  <w:sz w:val="22"/>
                  <w:szCs w:val="22"/>
                </w:rPr>
                <w:t>5.8</w:t>
              </w:r>
            </w:ins>
            <w:del w:id="1529" w:author="ERCOT" w:date="2022-10-31T17:19:00Z">
              <w:r w:rsidRPr="00ED4D8D" w:rsidDel="001E571C">
                <w:rPr>
                  <w:rFonts w:ascii="Calibri" w:hAnsi="Calibri" w:cs="Calibri"/>
                  <w:color w:val="000000"/>
                  <w:sz w:val="22"/>
                  <w:szCs w:val="22"/>
                </w:rPr>
                <w:delText>5.4</w:delText>
              </w:r>
            </w:del>
          </w:p>
        </w:tc>
        <w:tc>
          <w:tcPr>
            <w:tcW w:w="226" w:type="pct"/>
            <w:tcBorders>
              <w:top w:val="single" w:sz="8" w:space="0" w:color="000000"/>
              <w:left w:val="single" w:sz="4" w:space="0" w:color="000000"/>
              <w:bottom w:val="single" w:sz="8" w:space="0" w:color="000000"/>
              <w:right w:val="single" w:sz="4" w:space="0" w:color="000000"/>
            </w:tcBorders>
          </w:tcPr>
          <w:p w14:paraId="47CBD28C" w14:textId="4DC3CE22" w:rsidR="009A029A" w:rsidRPr="00ED4D8D" w:rsidRDefault="009A029A" w:rsidP="009A029A">
            <w:pPr>
              <w:widowControl/>
              <w:autoSpaceDE/>
              <w:autoSpaceDN/>
              <w:adjustRightInd/>
              <w:jc w:val="center"/>
              <w:rPr>
                <w:bCs/>
                <w:sz w:val="22"/>
                <w:szCs w:val="22"/>
              </w:rPr>
            </w:pPr>
            <w:ins w:id="1530" w:author="ERCOT" w:date="2022-10-31T17:19:00Z">
              <w:r w:rsidRPr="00ED4D8D">
                <w:rPr>
                  <w:sz w:val="22"/>
                  <w:szCs w:val="22"/>
                </w:rPr>
                <w:t>7.8</w:t>
              </w:r>
            </w:ins>
            <w:del w:id="1531" w:author="ERCOT" w:date="2022-10-31T17:19:00Z">
              <w:r w:rsidRPr="00ED4D8D" w:rsidDel="001E571C">
                <w:rPr>
                  <w:rFonts w:ascii="Calibri" w:hAnsi="Calibri" w:cs="Calibri"/>
                  <w:color w:val="000000"/>
                  <w:sz w:val="22"/>
                  <w:szCs w:val="22"/>
                </w:rPr>
                <w:delText>7.3</w:delText>
              </w:r>
            </w:del>
          </w:p>
        </w:tc>
        <w:tc>
          <w:tcPr>
            <w:tcW w:w="226" w:type="pct"/>
            <w:tcBorders>
              <w:top w:val="single" w:sz="8" w:space="0" w:color="000000"/>
              <w:left w:val="single" w:sz="4" w:space="0" w:color="000000"/>
              <w:bottom w:val="single" w:sz="8" w:space="0" w:color="000000"/>
              <w:right w:val="single" w:sz="4" w:space="0" w:color="000000"/>
            </w:tcBorders>
          </w:tcPr>
          <w:p w14:paraId="71592CC8" w14:textId="68E50227" w:rsidR="009A029A" w:rsidRPr="00ED4D8D" w:rsidRDefault="009A029A" w:rsidP="009A029A">
            <w:pPr>
              <w:widowControl/>
              <w:autoSpaceDE/>
              <w:autoSpaceDN/>
              <w:adjustRightInd/>
              <w:jc w:val="center"/>
              <w:rPr>
                <w:bCs/>
                <w:sz w:val="22"/>
                <w:szCs w:val="22"/>
              </w:rPr>
            </w:pPr>
            <w:ins w:id="1532" w:author="ERCOT" w:date="2022-10-31T17:19:00Z">
              <w:r w:rsidRPr="00ED4D8D">
                <w:rPr>
                  <w:sz w:val="22"/>
                  <w:szCs w:val="22"/>
                </w:rPr>
                <w:t>9.6</w:t>
              </w:r>
            </w:ins>
            <w:del w:id="1533" w:author="ERCOT" w:date="2022-10-31T17:19:00Z">
              <w:r w:rsidRPr="00ED4D8D" w:rsidDel="001E571C">
                <w:rPr>
                  <w:rFonts w:ascii="Calibri" w:hAnsi="Calibri" w:cs="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tcPr>
          <w:p w14:paraId="0517F264" w14:textId="286BE246" w:rsidR="009A029A" w:rsidRPr="00ED4D8D" w:rsidRDefault="009A029A" w:rsidP="009A029A">
            <w:pPr>
              <w:widowControl/>
              <w:autoSpaceDE/>
              <w:autoSpaceDN/>
              <w:adjustRightInd/>
              <w:jc w:val="center"/>
              <w:rPr>
                <w:bCs/>
                <w:sz w:val="22"/>
                <w:szCs w:val="22"/>
              </w:rPr>
            </w:pPr>
            <w:ins w:id="1534" w:author="ERCOT" w:date="2022-10-31T17:19:00Z">
              <w:r w:rsidRPr="00ED4D8D">
                <w:rPr>
                  <w:sz w:val="22"/>
                  <w:szCs w:val="22"/>
                </w:rPr>
                <w:t>11.0</w:t>
              </w:r>
            </w:ins>
            <w:del w:id="1535" w:author="ERCOT" w:date="2022-10-31T17:19:00Z">
              <w:r w:rsidRPr="00ED4D8D"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02BA9204" w14:textId="6666DFA3" w:rsidR="009A029A" w:rsidRPr="00ED4D8D" w:rsidRDefault="009A029A" w:rsidP="009A029A">
            <w:pPr>
              <w:widowControl/>
              <w:autoSpaceDE/>
              <w:autoSpaceDN/>
              <w:adjustRightInd/>
              <w:jc w:val="center"/>
              <w:rPr>
                <w:bCs/>
                <w:sz w:val="22"/>
                <w:szCs w:val="22"/>
              </w:rPr>
            </w:pPr>
            <w:ins w:id="1536" w:author="ERCOT" w:date="2022-10-31T17:19:00Z">
              <w:r w:rsidRPr="00ED4D8D">
                <w:rPr>
                  <w:sz w:val="22"/>
                  <w:szCs w:val="22"/>
                </w:rPr>
                <w:t>12.0</w:t>
              </w:r>
            </w:ins>
            <w:del w:id="1537" w:author="ERCOT" w:date="2022-10-31T17:19:00Z">
              <w:r w:rsidRPr="00ED4D8D" w:rsidDel="001E571C">
                <w:rPr>
                  <w:rFonts w:ascii="Calibri" w:hAnsi="Calibri" w:cs="Calibri"/>
                  <w:color w:val="000000"/>
                  <w:sz w:val="22"/>
                  <w:szCs w:val="22"/>
                </w:rPr>
                <w:delText>8.7</w:delText>
              </w:r>
            </w:del>
          </w:p>
        </w:tc>
        <w:tc>
          <w:tcPr>
            <w:tcW w:w="190" w:type="pct"/>
            <w:tcBorders>
              <w:top w:val="single" w:sz="8" w:space="0" w:color="000000"/>
              <w:left w:val="single" w:sz="4" w:space="0" w:color="000000"/>
              <w:bottom w:val="single" w:sz="8" w:space="0" w:color="000000"/>
              <w:right w:val="single" w:sz="4" w:space="0" w:color="000000"/>
            </w:tcBorders>
          </w:tcPr>
          <w:p w14:paraId="4A8052F5" w14:textId="3F1AD840" w:rsidR="009A029A" w:rsidRPr="00ED4D8D" w:rsidRDefault="009A029A" w:rsidP="009A029A">
            <w:pPr>
              <w:widowControl/>
              <w:autoSpaceDE/>
              <w:autoSpaceDN/>
              <w:adjustRightInd/>
              <w:jc w:val="center"/>
              <w:rPr>
                <w:bCs/>
                <w:sz w:val="22"/>
                <w:szCs w:val="22"/>
              </w:rPr>
            </w:pPr>
            <w:ins w:id="1538" w:author="ERCOT" w:date="2022-10-31T17:19:00Z">
              <w:r w:rsidRPr="00ED4D8D">
                <w:rPr>
                  <w:sz w:val="22"/>
                  <w:szCs w:val="22"/>
                </w:rPr>
                <w:t>12.3</w:t>
              </w:r>
            </w:ins>
            <w:del w:id="1539" w:author="ERCOT" w:date="2022-10-31T17:19:00Z">
              <w:r w:rsidRPr="00ED4D8D" w:rsidDel="001E571C">
                <w:rPr>
                  <w:rFonts w:ascii="Calibri" w:hAnsi="Calibri" w:cs="Calibri"/>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tcPr>
          <w:p w14:paraId="37FB60FD" w14:textId="4EB0D032" w:rsidR="009A029A" w:rsidRPr="00ED4D8D" w:rsidRDefault="009A029A" w:rsidP="009A029A">
            <w:pPr>
              <w:widowControl/>
              <w:autoSpaceDE/>
              <w:autoSpaceDN/>
              <w:adjustRightInd/>
              <w:jc w:val="center"/>
              <w:rPr>
                <w:bCs/>
                <w:sz w:val="22"/>
                <w:szCs w:val="22"/>
              </w:rPr>
            </w:pPr>
            <w:ins w:id="1540" w:author="ERCOT" w:date="2022-10-31T17:19:00Z">
              <w:r w:rsidRPr="00ED4D8D">
                <w:rPr>
                  <w:sz w:val="22"/>
                  <w:szCs w:val="22"/>
                </w:rPr>
                <w:t>11.3</w:t>
              </w:r>
            </w:ins>
            <w:del w:id="1541" w:author="ERCOT" w:date="2022-10-31T17:19:00Z">
              <w:r w:rsidRPr="00ED4D8D" w:rsidDel="001E571C">
                <w:rPr>
                  <w:rFonts w:ascii="Calibri" w:hAnsi="Calibri" w:cs="Calibri"/>
                  <w:color w:val="000000"/>
                  <w:sz w:val="22"/>
                  <w:szCs w:val="22"/>
                </w:rPr>
                <w:delText>9.5</w:delText>
              </w:r>
            </w:del>
          </w:p>
        </w:tc>
        <w:tc>
          <w:tcPr>
            <w:tcW w:w="226" w:type="pct"/>
            <w:tcBorders>
              <w:top w:val="single" w:sz="8" w:space="0" w:color="000000"/>
              <w:left w:val="single" w:sz="4" w:space="0" w:color="000000"/>
              <w:bottom w:val="single" w:sz="8" w:space="0" w:color="000000"/>
              <w:right w:val="single" w:sz="4" w:space="0" w:color="000000"/>
            </w:tcBorders>
          </w:tcPr>
          <w:p w14:paraId="41C4AE8A" w14:textId="7AFAE7FA" w:rsidR="009A029A" w:rsidRPr="00ED4D8D" w:rsidRDefault="009A029A" w:rsidP="009A029A">
            <w:pPr>
              <w:widowControl/>
              <w:autoSpaceDE/>
              <w:autoSpaceDN/>
              <w:adjustRightInd/>
              <w:jc w:val="center"/>
              <w:rPr>
                <w:bCs/>
                <w:sz w:val="22"/>
                <w:szCs w:val="22"/>
              </w:rPr>
            </w:pPr>
            <w:ins w:id="1542" w:author="ERCOT" w:date="2022-10-31T17:19:00Z">
              <w:r w:rsidRPr="00ED4D8D">
                <w:rPr>
                  <w:sz w:val="22"/>
                  <w:szCs w:val="22"/>
                </w:rPr>
                <w:t>15.8</w:t>
              </w:r>
            </w:ins>
            <w:del w:id="1543" w:author="ERCOT" w:date="2022-10-31T17:19:00Z">
              <w:r w:rsidRPr="00ED4D8D" w:rsidDel="001E571C">
                <w:rPr>
                  <w:rFonts w:ascii="Calibri" w:hAnsi="Calibri" w:cs="Calibri"/>
                  <w:color w:val="000000"/>
                  <w:sz w:val="22"/>
                  <w:szCs w:val="22"/>
                </w:rPr>
                <w:delText>11.3</w:delText>
              </w:r>
            </w:del>
          </w:p>
        </w:tc>
        <w:tc>
          <w:tcPr>
            <w:tcW w:w="226" w:type="pct"/>
            <w:tcBorders>
              <w:top w:val="single" w:sz="8" w:space="0" w:color="000000"/>
              <w:left w:val="single" w:sz="4" w:space="0" w:color="000000"/>
              <w:bottom w:val="single" w:sz="8" w:space="0" w:color="000000"/>
              <w:right w:val="single" w:sz="4" w:space="0" w:color="000000"/>
            </w:tcBorders>
          </w:tcPr>
          <w:p w14:paraId="3168BBCD" w14:textId="1EA2D169" w:rsidR="009A029A" w:rsidRPr="00ED4D8D" w:rsidRDefault="009A029A" w:rsidP="009A029A">
            <w:pPr>
              <w:widowControl/>
              <w:autoSpaceDE/>
              <w:autoSpaceDN/>
              <w:adjustRightInd/>
              <w:jc w:val="center"/>
              <w:rPr>
                <w:bCs/>
                <w:sz w:val="22"/>
                <w:szCs w:val="22"/>
              </w:rPr>
            </w:pPr>
            <w:ins w:id="1544" w:author="ERCOT" w:date="2022-10-31T17:19:00Z">
              <w:r w:rsidRPr="00ED4D8D">
                <w:rPr>
                  <w:sz w:val="22"/>
                  <w:szCs w:val="22"/>
                </w:rPr>
                <w:t>15.1</w:t>
              </w:r>
            </w:ins>
            <w:del w:id="1545" w:author="ERCOT" w:date="2022-10-31T17:19:00Z">
              <w:r w:rsidRPr="00ED4D8D" w:rsidDel="001E571C">
                <w:rPr>
                  <w:rFonts w:ascii="Calibri" w:hAnsi="Calibri" w:cs="Calibri"/>
                  <w:color w:val="000000"/>
                  <w:sz w:val="22"/>
                  <w:szCs w:val="22"/>
                </w:rPr>
                <w:delText>8.7</w:delText>
              </w:r>
            </w:del>
          </w:p>
        </w:tc>
        <w:tc>
          <w:tcPr>
            <w:tcW w:w="190" w:type="pct"/>
            <w:tcBorders>
              <w:top w:val="single" w:sz="8" w:space="0" w:color="000000"/>
              <w:left w:val="single" w:sz="4" w:space="0" w:color="000000"/>
              <w:bottom w:val="single" w:sz="8" w:space="0" w:color="000000"/>
              <w:right w:val="single" w:sz="4" w:space="0" w:color="000000"/>
            </w:tcBorders>
          </w:tcPr>
          <w:p w14:paraId="19F96EE2" w14:textId="6257806B" w:rsidR="009A029A" w:rsidRPr="00ED4D8D" w:rsidRDefault="009A029A" w:rsidP="009A029A">
            <w:pPr>
              <w:widowControl/>
              <w:autoSpaceDE/>
              <w:autoSpaceDN/>
              <w:adjustRightInd/>
              <w:jc w:val="center"/>
              <w:rPr>
                <w:bCs/>
                <w:sz w:val="22"/>
                <w:szCs w:val="22"/>
              </w:rPr>
            </w:pPr>
            <w:ins w:id="1546" w:author="ERCOT" w:date="2022-10-31T17:19:00Z">
              <w:r w:rsidRPr="00ED4D8D">
                <w:rPr>
                  <w:sz w:val="22"/>
                  <w:szCs w:val="22"/>
                </w:rPr>
                <w:t>14.3</w:t>
              </w:r>
            </w:ins>
            <w:del w:id="1547" w:author="ERCOT" w:date="2022-10-31T17:19:00Z">
              <w:r w:rsidRPr="00ED4D8D"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111F8B8D" w14:textId="0FFAFF8F" w:rsidR="009A029A" w:rsidRPr="00ED4D8D" w:rsidRDefault="009A029A" w:rsidP="009A029A">
            <w:pPr>
              <w:widowControl/>
              <w:autoSpaceDE/>
              <w:autoSpaceDN/>
              <w:adjustRightInd/>
              <w:jc w:val="center"/>
              <w:rPr>
                <w:bCs/>
                <w:sz w:val="22"/>
                <w:szCs w:val="22"/>
              </w:rPr>
            </w:pPr>
            <w:ins w:id="1548" w:author="ERCOT" w:date="2022-10-31T17:19:00Z">
              <w:r w:rsidRPr="00ED4D8D">
                <w:rPr>
                  <w:sz w:val="22"/>
                  <w:szCs w:val="22"/>
                </w:rPr>
                <w:t>3.2</w:t>
              </w:r>
            </w:ins>
            <w:del w:id="1549" w:author="ERCOT" w:date="2022-10-31T17:19:00Z">
              <w:r w:rsidRPr="00ED4D8D" w:rsidDel="001E571C">
                <w:rPr>
                  <w:rFonts w:ascii="Calibri" w:hAnsi="Calibri" w:cs="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tcPr>
          <w:p w14:paraId="02396396" w14:textId="21D585BF" w:rsidR="009A029A" w:rsidRPr="00ED4D8D" w:rsidRDefault="009A029A" w:rsidP="009A029A">
            <w:pPr>
              <w:widowControl/>
              <w:autoSpaceDE/>
              <w:autoSpaceDN/>
              <w:adjustRightInd/>
              <w:jc w:val="center"/>
              <w:rPr>
                <w:bCs/>
                <w:sz w:val="22"/>
                <w:szCs w:val="22"/>
              </w:rPr>
            </w:pPr>
            <w:ins w:id="1550" w:author="ERCOT" w:date="2022-10-31T17:19:00Z">
              <w:r w:rsidRPr="00ED4D8D">
                <w:rPr>
                  <w:sz w:val="22"/>
                  <w:szCs w:val="22"/>
                </w:rPr>
                <w:t>0.0</w:t>
              </w:r>
            </w:ins>
            <w:del w:id="155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EAE3048" w14:textId="0E29D94F" w:rsidR="009A029A" w:rsidRPr="00ED4D8D" w:rsidRDefault="009A029A" w:rsidP="009A029A">
            <w:pPr>
              <w:widowControl/>
              <w:autoSpaceDE/>
              <w:autoSpaceDN/>
              <w:adjustRightInd/>
              <w:jc w:val="center"/>
              <w:rPr>
                <w:bCs/>
                <w:sz w:val="22"/>
                <w:szCs w:val="22"/>
              </w:rPr>
            </w:pPr>
            <w:ins w:id="1552" w:author="ERCOT" w:date="2022-10-31T17:19:00Z">
              <w:r w:rsidRPr="00ED4D8D">
                <w:rPr>
                  <w:sz w:val="22"/>
                  <w:szCs w:val="22"/>
                </w:rPr>
                <w:t>0.0</w:t>
              </w:r>
            </w:ins>
            <w:del w:id="155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B7F1C3E" w14:textId="02EEAE7F" w:rsidR="009A029A" w:rsidRPr="00ED4D8D" w:rsidRDefault="009A029A" w:rsidP="009A029A">
            <w:pPr>
              <w:widowControl/>
              <w:autoSpaceDE/>
              <w:autoSpaceDN/>
              <w:adjustRightInd/>
              <w:jc w:val="center"/>
              <w:rPr>
                <w:bCs/>
                <w:sz w:val="22"/>
                <w:szCs w:val="22"/>
              </w:rPr>
            </w:pPr>
            <w:ins w:id="1554" w:author="ERCOT" w:date="2022-10-31T17:19:00Z">
              <w:r w:rsidRPr="00ED4D8D">
                <w:rPr>
                  <w:sz w:val="22"/>
                  <w:szCs w:val="22"/>
                </w:rPr>
                <w:t>0.0</w:t>
              </w:r>
            </w:ins>
            <w:del w:id="1555" w:author="ERCOT" w:date="2022-10-31T17:19:00Z">
              <w:r w:rsidRPr="00ED4D8D" w:rsidDel="001E571C">
                <w:rPr>
                  <w:rFonts w:ascii="Calibri" w:hAnsi="Calibri" w:cs="Calibri"/>
                  <w:color w:val="000000"/>
                  <w:sz w:val="22"/>
                  <w:szCs w:val="22"/>
                </w:rPr>
                <w:delText>0</w:delText>
              </w:r>
            </w:del>
          </w:p>
        </w:tc>
      </w:tr>
      <w:tr w:rsidR="009A029A" w:rsidRPr="00ED4D8D" w14:paraId="70DB4C6F"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A029A" w:rsidRPr="0012615F" w:rsidRDefault="009A029A" w:rsidP="009A029A">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tcPr>
          <w:p w14:paraId="0FB04A52" w14:textId="029D1674" w:rsidR="009A029A" w:rsidRPr="00ED4D8D" w:rsidRDefault="009A029A" w:rsidP="009A029A">
            <w:pPr>
              <w:widowControl/>
              <w:autoSpaceDE/>
              <w:autoSpaceDN/>
              <w:adjustRightInd/>
              <w:jc w:val="center"/>
              <w:rPr>
                <w:bCs/>
                <w:sz w:val="22"/>
                <w:szCs w:val="22"/>
              </w:rPr>
            </w:pPr>
            <w:ins w:id="1556" w:author="ERCOT" w:date="2022-10-31T17:19:00Z">
              <w:r w:rsidRPr="00ED4D8D">
                <w:rPr>
                  <w:sz w:val="22"/>
                  <w:szCs w:val="22"/>
                </w:rPr>
                <w:t>0.0</w:t>
              </w:r>
            </w:ins>
            <w:del w:id="155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91FF3B8" w14:textId="5C430BE4" w:rsidR="009A029A" w:rsidRPr="00ED4D8D" w:rsidRDefault="009A029A" w:rsidP="009A029A">
            <w:pPr>
              <w:widowControl/>
              <w:autoSpaceDE/>
              <w:autoSpaceDN/>
              <w:adjustRightInd/>
              <w:jc w:val="center"/>
              <w:rPr>
                <w:bCs/>
                <w:sz w:val="22"/>
                <w:szCs w:val="22"/>
              </w:rPr>
            </w:pPr>
            <w:ins w:id="1558" w:author="ERCOT" w:date="2022-10-31T17:19:00Z">
              <w:r w:rsidRPr="00ED4D8D">
                <w:rPr>
                  <w:sz w:val="22"/>
                  <w:szCs w:val="22"/>
                </w:rPr>
                <w:t>0.0</w:t>
              </w:r>
            </w:ins>
            <w:del w:id="1559"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59D5C211" w14:textId="1D026CDC" w:rsidR="009A029A" w:rsidRPr="00ED4D8D" w:rsidRDefault="009A029A" w:rsidP="009A029A">
            <w:pPr>
              <w:widowControl/>
              <w:autoSpaceDE/>
              <w:autoSpaceDN/>
              <w:adjustRightInd/>
              <w:jc w:val="center"/>
              <w:rPr>
                <w:bCs/>
                <w:sz w:val="22"/>
                <w:szCs w:val="22"/>
              </w:rPr>
            </w:pPr>
            <w:ins w:id="1560" w:author="ERCOT" w:date="2022-10-31T17:19:00Z">
              <w:r w:rsidRPr="00ED4D8D">
                <w:rPr>
                  <w:sz w:val="22"/>
                  <w:szCs w:val="22"/>
                </w:rPr>
                <w:t>0.0</w:t>
              </w:r>
            </w:ins>
            <w:del w:id="156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82F97D" w14:textId="6B3B91BC" w:rsidR="009A029A" w:rsidRPr="00ED4D8D" w:rsidRDefault="009A029A" w:rsidP="009A029A">
            <w:pPr>
              <w:widowControl/>
              <w:autoSpaceDE/>
              <w:autoSpaceDN/>
              <w:adjustRightInd/>
              <w:jc w:val="center"/>
              <w:rPr>
                <w:bCs/>
                <w:sz w:val="22"/>
                <w:szCs w:val="22"/>
              </w:rPr>
            </w:pPr>
            <w:ins w:id="1562" w:author="ERCOT" w:date="2022-10-31T17:19:00Z">
              <w:r w:rsidRPr="00ED4D8D">
                <w:rPr>
                  <w:sz w:val="22"/>
                  <w:szCs w:val="22"/>
                </w:rPr>
                <w:t>0.0</w:t>
              </w:r>
            </w:ins>
            <w:del w:id="156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AA1F27" w14:textId="6F4F6DB7" w:rsidR="009A029A" w:rsidRPr="00ED4D8D" w:rsidRDefault="009A029A" w:rsidP="009A029A">
            <w:pPr>
              <w:widowControl/>
              <w:autoSpaceDE/>
              <w:autoSpaceDN/>
              <w:adjustRightInd/>
              <w:jc w:val="center"/>
              <w:rPr>
                <w:bCs/>
                <w:sz w:val="22"/>
                <w:szCs w:val="22"/>
              </w:rPr>
            </w:pPr>
            <w:ins w:id="1564" w:author="ERCOT" w:date="2022-10-31T17:19:00Z">
              <w:r w:rsidRPr="00ED4D8D">
                <w:rPr>
                  <w:sz w:val="22"/>
                  <w:szCs w:val="22"/>
                </w:rPr>
                <w:t>0.0</w:t>
              </w:r>
            </w:ins>
            <w:del w:id="156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07A06FD" w14:textId="540A43E0" w:rsidR="009A029A" w:rsidRPr="00ED4D8D" w:rsidRDefault="009A029A" w:rsidP="009A029A">
            <w:pPr>
              <w:widowControl/>
              <w:autoSpaceDE/>
              <w:autoSpaceDN/>
              <w:adjustRightInd/>
              <w:jc w:val="center"/>
              <w:rPr>
                <w:bCs/>
                <w:sz w:val="22"/>
                <w:szCs w:val="22"/>
              </w:rPr>
            </w:pPr>
            <w:ins w:id="1566" w:author="ERCOT" w:date="2022-10-31T17:19:00Z">
              <w:r w:rsidRPr="00ED4D8D">
                <w:rPr>
                  <w:sz w:val="22"/>
                  <w:szCs w:val="22"/>
                </w:rPr>
                <w:t>0.0</w:t>
              </w:r>
            </w:ins>
            <w:del w:id="156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46B005D" w14:textId="6D39940D" w:rsidR="009A029A" w:rsidRPr="00ED4D8D" w:rsidRDefault="009A029A" w:rsidP="009A029A">
            <w:pPr>
              <w:widowControl/>
              <w:autoSpaceDE/>
              <w:autoSpaceDN/>
              <w:adjustRightInd/>
              <w:jc w:val="center"/>
              <w:rPr>
                <w:bCs/>
                <w:sz w:val="22"/>
                <w:szCs w:val="22"/>
              </w:rPr>
            </w:pPr>
            <w:ins w:id="1568" w:author="ERCOT" w:date="2022-10-31T17:19:00Z">
              <w:r w:rsidRPr="00ED4D8D">
                <w:rPr>
                  <w:sz w:val="22"/>
                  <w:szCs w:val="22"/>
                </w:rPr>
                <w:t>0.0</w:t>
              </w:r>
            </w:ins>
            <w:del w:id="156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7F9AB34" w14:textId="584B5089" w:rsidR="009A029A" w:rsidRPr="00ED4D8D" w:rsidRDefault="009A029A" w:rsidP="009A029A">
            <w:pPr>
              <w:widowControl/>
              <w:autoSpaceDE/>
              <w:autoSpaceDN/>
              <w:adjustRightInd/>
              <w:jc w:val="center"/>
              <w:rPr>
                <w:bCs/>
                <w:sz w:val="22"/>
                <w:szCs w:val="22"/>
              </w:rPr>
            </w:pPr>
            <w:ins w:id="1570" w:author="ERCOT" w:date="2022-10-31T17:19:00Z">
              <w:r w:rsidRPr="00ED4D8D">
                <w:rPr>
                  <w:sz w:val="22"/>
                  <w:szCs w:val="22"/>
                </w:rPr>
                <w:t>0.0</w:t>
              </w:r>
            </w:ins>
            <w:del w:id="1571" w:author="ERCOT" w:date="2022-10-31T17:19:00Z">
              <w:r w:rsidRPr="00ED4D8D" w:rsidDel="001E571C">
                <w:rPr>
                  <w:rFonts w:ascii="Calibri" w:hAnsi="Calibri" w:cs="Calibri"/>
                  <w:color w:val="000000"/>
                  <w:sz w:val="22"/>
                  <w:szCs w:val="22"/>
                </w:rPr>
                <w:delText>-1</w:delText>
              </w:r>
            </w:del>
          </w:p>
        </w:tc>
        <w:tc>
          <w:tcPr>
            <w:tcW w:w="190" w:type="pct"/>
            <w:tcBorders>
              <w:top w:val="single" w:sz="8" w:space="0" w:color="000000"/>
              <w:left w:val="single" w:sz="4" w:space="0" w:color="000000"/>
              <w:bottom w:val="single" w:sz="8" w:space="0" w:color="000000"/>
              <w:right w:val="single" w:sz="4" w:space="0" w:color="000000"/>
            </w:tcBorders>
          </w:tcPr>
          <w:p w14:paraId="0029C54F" w14:textId="0999CB4D" w:rsidR="009A029A" w:rsidRPr="00ED4D8D" w:rsidRDefault="009A029A" w:rsidP="009A029A">
            <w:pPr>
              <w:widowControl/>
              <w:autoSpaceDE/>
              <w:autoSpaceDN/>
              <w:adjustRightInd/>
              <w:jc w:val="center"/>
              <w:rPr>
                <w:bCs/>
                <w:sz w:val="22"/>
                <w:szCs w:val="22"/>
              </w:rPr>
            </w:pPr>
            <w:ins w:id="1572" w:author="ERCOT" w:date="2022-10-31T17:19:00Z">
              <w:r w:rsidRPr="00ED4D8D">
                <w:rPr>
                  <w:sz w:val="22"/>
                  <w:szCs w:val="22"/>
                </w:rPr>
                <w:t>0.0</w:t>
              </w:r>
            </w:ins>
            <w:del w:id="1573" w:author="ERCOT" w:date="2022-10-31T17:19:00Z">
              <w:r w:rsidRPr="00ED4D8D" w:rsidDel="001E571C">
                <w:rPr>
                  <w:rFonts w:ascii="Calibri" w:hAnsi="Calibri" w:cs="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tcPr>
          <w:p w14:paraId="5D830BE3" w14:textId="178AE314" w:rsidR="009A029A" w:rsidRPr="00ED4D8D" w:rsidRDefault="009A029A" w:rsidP="009A029A">
            <w:pPr>
              <w:widowControl/>
              <w:autoSpaceDE/>
              <w:autoSpaceDN/>
              <w:adjustRightInd/>
              <w:jc w:val="center"/>
              <w:rPr>
                <w:bCs/>
                <w:sz w:val="22"/>
                <w:szCs w:val="22"/>
              </w:rPr>
            </w:pPr>
            <w:ins w:id="1574" w:author="ERCOT" w:date="2022-10-31T17:19:00Z">
              <w:r w:rsidRPr="00ED4D8D">
                <w:rPr>
                  <w:sz w:val="22"/>
                  <w:szCs w:val="22"/>
                </w:rPr>
                <w:t>3.4</w:t>
              </w:r>
            </w:ins>
            <w:del w:id="1575" w:author="ERCOT" w:date="2022-10-31T17:19:00Z">
              <w:r w:rsidRPr="00ED4D8D" w:rsidDel="001E571C">
                <w:rPr>
                  <w:rFonts w:ascii="Calibri" w:hAnsi="Calibri" w:cs="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tcPr>
          <w:p w14:paraId="076BF968" w14:textId="294214CC" w:rsidR="009A029A" w:rsidRPr="00ED4D8D" w:rsidRDefault="009A029A" w:rsidP="009A029A">
            <w:pPr>
              <w:widowControl/>
              <w:autoSpaceDE/>
              <w:autoSpaceDN/>
              <w:adjustRightInd/>
              <w:jc w:val="center"/>
              <w:rPr>
                <w:bCs/>
                <w:sz w:val="22"/>
                <w:szCs w:val="22"/>
              </w:rPr>
            </w:pPr>
            <w:ins w:id="1576" w:author="ERCOT" w:date="2022-10-31T17:19:00Z">
              <w:r w:rsidRPr="00ED4D8D">
                <w:rPr>
                  <w:sz w:val="22"/>
                  <w:szCs w:val="22"/>
                </w:rPr>
                <w:t>5.4</w:t>
              </w:r>
            </w:ins>
            <w:del w:id="1577" w:author="ERCOT" w:date="2022-10-31T17:19:00Z">
              <w:r w:rsidRPr="00ED4D8D" w:rsidDel="001E571C">
                <w:rPr>
                  <w:rFonts w:ascii="Calibri" w:hAnsi="Calibri" w:cs="Calibri"/>
                  <w:color w:val="000000"/>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tcPr>
          <w:p w14:paraId="544BC8E5" w14:textId="0373A67E" w:rsidR="009A029A" w:rsidRPr="00ED4D8D" w:rsidRDefault="009A029A" w:rsidP="009A029A">
            <w:pPr>
              <w:widowControl/>
              <w:autoSpaceDE/>
              <w:autoSpaceDN/>
              <w:adjustRightInd/>
              <w:jc w:val="center"/>
              <w:rPr>
                <w:bCs/>
                <w:sz w:val="22"/>
                <w:szCs w:val="22"/>
              </w:rPr>
            </w:pPr>
            <w:ins w:id="1578" w:author="ERCOT" w:date="2022-10-31T17:19:00Z">
              <w:r w:rsidRPr="00ED4D8D">
                <w:rPr>
                  <w:sz w:val="22"/>
                  <w:szCs w:val="22"/>
                </w:rPr>
                <w:t>8.5</w:t>
              </w:r>
            </w:ins>
            <w:del w:id="1579" w:author="ERCOT" w:date="2022-10-31T17:19:00Z">
              <w:r w:rsidRPr="00ED4D8D" w:rsidDel="001E571C">
                <w:rPr>
                  <w:rFonts w:ascii="Calibri" w:hAnsi="Calibri" w:cs="Calibri"/>
                  <w:color w:val="000000"/>
                  <w:sz w:val="22"/>
                  <w:szCs w:val="22"/>
                </w:rPr>
                <w:delText>7.5</w:delText>
              </w:r>
            </w:del>
          </w:p>
        </w:tc>
        <w:tc>
          <w:tcPr>
            <w:tcW w:w="226" w:type="pct"/>
            <w:tcBorders>
              <w:top w:val="single" w:sz="8" w:space="0" w:color="000000"/>
              <w:left w:val="single" w:sz="4" w:space="0" w:color="000000"/>
              <w:bottom w:val="single" w:sz="8" w:space="0" w:color="000000"/>
              <w:right w:val="single" w:sz="4" w:space="0" w:color="000000"/>
            </w:tcBorders>
          </w:tcPr>
          <w:p w14:paraId="7A66E948" w14:textId="14627E72" w:rsidR="009A029A" w:rsidRPr="00ED4D8D" w:rsidRDefault="009A029A" w:rsidP="009A029A">
            <w:pPr>
              <w:widowControl/>
              <w:autoSpaceDE/>
              <w:autoSpaceDN/>
              <w:adjustRightInd/>
              <w:jc w:val="center"/>
              <w:rPr>
                <w:bCs/>
                <w:sz w:val="22"/>
                <w:szCs w:val="22"/>
              </w:rPr>
            </w:pPr>
            <w:ins w:id="1580" w:author="ERCOT" w:date="2022-10-31T17:19:00Z">
              <w:r w:rsidRPr="00ED4D8D">
                <w:rPr>
                  <w:sz w:val="22"/>
                  <w:szCs w:val="22"/>
                </w:rPr>
                <w:t>9.3</w:t>
              </w:r>
            </w:ins>
            <w:del w:id="1581" w:author="ERCOT" w:date="2022-10-31T17:19:00Z">
              <w:r w:rsidRPr="00ED4D8D" w:rsidDel="001E571C">
                <w:rPr>
                  <w:rFonts w:ascii="Calibri" w:hAnsi="Calibri" w:cs="Calibri"/>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tcPr>
          <w:p w14:paraId="5910652B" w14:textId="1CFFBC00" w:rsidR="009A029A" w:rsidRPr="00ED4D8D" w:rsidRDefault="009A029A" w:rsidP="009A029A">
            <w:pPr>
              <w:widowControl/>
              <w:autoSpaceDE/>
              <w:autoSpaceDN/>
              <w:adjustRightInd/>
              <w:jc w:val="center"/>
              <w:rPr>
                <w:bCs/>
                <w:sz w:val="22"/>
                <w:szCs w:val="22"/>
              </w:rPr>
            </w:pPr>
            <w:ins w:id="1582" w:author="ERCOT" w:date="2022-10-31T17:19:00Z">
              <w:r w:rsidRPr="00ED4D8D">
                <w:rPr>
                  <w:sz w:val="22"/>
                  <w:szCs w:val="22"/>
                </w:rPr>
                <w:t>11.6</w:t>
              </w:r>
            </w:ins>
            <w:del w:id="1583" w:author="ERCOT" w:date="2022-10-31T17:19:00Z">
              <w:r w:rsidRPr="00ED4D8D" w:rsidDel="001E571C">
                <w:rPr>
                  <w:rFonts w:ascii="Calibri" w:hAnsi="Calibri" w:cs="Calibri"/>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tcPr>
          <w:p w14:paraId="6505FFC1" w14:textId="2999A956" w:rsidR="009A029A" w:rsidRPr="00ED4D8D" w:rsidRDefault="009A029A" w:rsidP="009A029A">
            <w:pPr>
              <w:widowControl/>
              <w:autoSpaceDE/>
              <w:autoSpaceDN/>
              <w:adjustRightInd/>
              <w:jc w:val="center"/>
              <w:rPr>
                <w:bCs/>
                <w:sz w:val="22"/>
                <w:szCs w:val="22"/>
              </w:rPr>
            </w:pPr>
            <w:ins w:id="1584" w:author="ERCOT" w:date="2022-10-31T17:19:00Z">
              <w:r w:rsidRPr="00ED4D8D">
                <w:rPr>
                  <w:sz w:val="22"/>
                  <w:szCs w:val="22"/>
                </w:rPr>
                <w:t>12.2</w:t>
              </w:r>
            </w:ins>
            <w:del w:id="1585" w:author="ERCOT" w:date="2022-10-31T17:19:00Z">
              <w:r w:rsidRPr="00ED4D8D" w:rsidDel="001E571C">
                <w:rPr>
                  <w:rFonts w:ascii="Calibri" w:hAnsi="Calibri" w:cs="Calibri"/>
                  <w:color w:val="000000"/>
                  <w:sz w:val="22"/>
                  <w:szCs w:val="22"/>
                </w:rPr>
                <w:delText>11.1</w:delText>
              </w:r>
            </w:del>
          </w:p>
        </w:tc>
        <w:tc>
          <w:tcPr>
            <w:tcW w:w="190" w:type="pct"/>
            <w:tcBorders>
              <w:top w:val="single" w:sz="8" w:space="0" w:color="000000"/>
              <w:left w:val="single" w:sz="4" w:space="0" w:color="000000"/>
              <w:bottom w:val="single" w:sz="8" w:space="0" w:color="000000"/>
              <w:right w:val="single" w:sz="4" w:space="0" w:color="000000"/>
            </w:tcBorders>
          </w:tcPr>
          <w:p w14:paraId="323186DA" w14:textId="75EE27CD" w:rsidR="009A029A" w:rsidRPr="00ED4D8D" w:rsidRDefault="009A029A" w:rsidP="009A029A">
            <w:pPr>
              <w:widowControl/>
              <w:autoSpaceDE/>
              <w:autoSpaceDN/>
              <w:adjustRightInd/>
              <w:jc w:val="center"/>
              <w:rPr>
                <w:bCs/>
                <w:sz w:val="22"/>
                <w:szCs w:val="22"/>
              </w:rPr>
            </w:pPr>
            <w:ins w:id="1586" w:author="ERCOT" w:date="2022-10-31T17:19:00Z">
              <w:r w:rsidRPr="00ED4D8D">
                <w:rPr>
                  <w:sz w:val="22"/>
                  <w:szCs w:val="22"/>
                </w:rPr>
                <w:t>12.3</w:t>
              </w:r>
            </w:ins>
            <w:del w:id="1587" w:author="ERCOT" w:date="2022-10-31T17:19:00Z">
              <w:r w:rsidRPr="00ED4D8D" w:rsidDel="001E571C">
                <w:rPr>
                  <w:rFonts w:ascii="Calibri" w:hAnsi="Calibri" w:cs="Calibri"/>
                  <w:color w:val="000000"/>
                  <w:sz w:val="22"/>
                  <w:szCs w:val="22"/>
                </w:rPr>
                <w:delText>11.7</w:delText>
              </w:r>
            </w:del>
          </w:p>
        </w:tc>
        <w:tc>
          <w:tcPr>
            <w:tcW w:w="190" w:type="pct"/>
            <w:tcBorders>
              <w:top w:val="single" w:sz="8" w:space="0" w:color="000000"/>
              <w:left w:val="single" w:sz="4" w:space="0" w:color="000000"/>
              <w:bottom w:val="single" w:sz="8" w:space="0" w:color="000000"/>
              <w:right w:val="single" w:sz="4" w:space="0" w:color="000000"/>
            </w:tcBorders>
          </w:tcPr>
          <w:p w14:paraId="310F16B6" w14:textId="7948CACD" w:rsidR="009A029A" w:rsidRPr="00ED4D8D" w:rsidRDefault="009A029A" w:rsidP="009A029A">
            <w:pPr>
              <w:widowControl/>
              <w:autoSpaceDE/>
              <w:autoSpaceDN/>
              <w:adjustRightInd/>
              <w:jc w:val="center"/>
              <w:rPr>
                <w:bCs/>
                <w:sz w:val="22"/>
                <w:szCs w:val="22"/>
              </w:rPr>
            </w:pPr>
            <w:ins w:id="1588" w:author="ERCOT" w:date="2022-10-31T17:19:00Z">
              <w:r w:rsidRPr="00ED4D8D">
                <w:rPr>
                  <w:sz w:val="22"/>
                  <w:szCs w:val="22"/>
                </w:rPr>
                <w:t>10.8</w:t>
              </w:r>
            </w:ins>
            <w:del w:id="1589" w:author="ERCOT" w:date="2022-10-31T17:19:00Z">
              <w:r w:rsidRPr="00ED4D8D" w:rsidDel="001E571C">
                <w:rPr>
                  <w:rFonts w:ascii="Calibri" w:hAnsi="Calibri" w:cs="Calibri"/>
                  <w:color w:val="000000"/>
                  <w:sz w:val="22"/>
                  <w:szCs w:val="22"/>
                </w:rPr>
                <w:delText>9.6</w:delText>
              </w:r>
            </w:del>
          </w:p>
        </w:tc>
        <w:tc>
          <w:tcPr>
            <w:tcW w:w="226" w:type="pct"/>
            <w:tcBorders>
              <w:top w:val="single" w:sz="8" w:space="0" w:color="000000"/>
              <w:left w:val="single" w:sz="4" w:space="0" w:color="000000"/>
              <w:bottom w:val="single" w:sz="8" w:space="0" w:color="000000"/>
              <w:right w:val="single" w:sz="4" w:space="0" w:color="000000"/>
            </w:tcBorders>
          </w:tcPr>
          <w:p w14:paraId="2AE722D4" w14:textId="2367DEC5" w:rsidR="009A029A" w:rsidRPr="00ED4D8D" w:rsidRDefault="009A029A" w:rsidP="009A029A">
            <w:pPr>
              <w:widowControl/>
              <w:autoSpaceDE/>
              <w:autoSpaceDN/>
              <w:adjustRightInd/>
              <w:jc w:val="center"/>
              <w:rPr>
                <w:bCs/>
                <w:sz w:val="22"/>
                <w:szCs w:val="22"/>
              </w:rPr>
            </w:pPr>
            <w:ins w:id="1590" w:author="ERCOT" w:date="2022-10-31T17:19:00Z">
              <w:r w:rsidRPr="00ED4D8D">
                <w:rPr>
                  <w:sz w:val="22"/>
                  <w:szCs w:val="22"/>
                </w:rPr>
                <w:t>15.7</w:t>
              </w:r>
            </w:ins>
            <w:del w:id="1591" w:author="ERCOT" w:date="2022-10-31T17:19:00Z">
              <w:r w:rsidRPr="00ED4D8D" w:rsidDel="001E571C">
                <w:rPr>
                  <w:rFonts w:ascii="Calibri" w:hAnsi="Calibri" w:cs="Calibri"/>
                  <w:color w:val="000000"/>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tcPr>
          <w:p w14:paraId="002FE946" w14:textId="5BAA7687" w:rsidR="009A029A" w:rsidRPr="00ED4D8D" w:rsidRDefault="009A029A" w:rsidP="009A029A">
            <w:pPr>
              <w:widowControl/>
              <w:autoSpaceDE/>
              <w:autoSpaceDN/>
              <w:adjustRightInd/>
              <w:jc w:val="center"/>
              <w:rPr>
                <w:bCs/>
                <w:sz w:val="22"/>
                <w:szCs w:val="22"/>
              </w:rPr>
            </w:pPr>
            <w:ins w:id="1592" w:author="ERCOT" w:date="2022-10-31T17:19:00Z">
              <w:r w:rsidRPr="00ED4D8D">
                <w:rPr>
                  <w:sz w:val="22"/>
                  <w:szCs w:val="22"/>
                </w:rPr>
                <w:t>15.5</w:t>
              </w:r>
            </w:ins>
            <w:del w:id="1593" w:author="ERCOT" w:date="2022-10-31T17:19:00Z">
              <w:r w:rsidRPr="00ED4D8D" w:rsidDel="001E571C">
                <w:rPr>
                  <w:rFonts w:ascii="Calibri" w:hAnsi="Calibri" w:cs="Calibri"/>
                  <w:color w:val="000000"/>
                  <w:sz w:val="22"/>
                  <w:szCs w:val="22"/>
                </w:rPr>
                <w:delText>9.3</w:delText>
              </w:r>
            </w:del>
          </w:p>
        </w:tc>
        <w:tc>
          <w:tcPr>
            <w:tcW w:w="190" w:type="pct"/>
            <w:tcBorders>
              <w:top w:val="single" w:sz="8" w:space="0" w:color="000000"/>
              <w:left w:val="single" w:sz="4" w:space="0" w:color="000000"/>
              <w:bottom w:val="single" w:sz="8" w:space="0" w:color="000000"/>
              <w:right w:val="single" w:sz="4" w:space="0" w:color="000000"/>
            </w:tcBorders>
          </w:tcPr>
          <w:p w14:paraId="4914D621" w14:textId="3E4A354E" w:rsidR="009A029A" w:rsidRPr="00ED4D8D" w:rsidRDefault="009A029A" w:rsidP="009A029A">
            <w:pPr>
              <w:widowControl/>
              <w:autoSpaceDE/>
              <w:autoSpaceDN/>
              <w:adjustRightInd/>
              <w:jc w:val="center"/>
              <w:rPr>
                <w:bCs/>
                <w:sz w:val="22"/>
                <w:szCs w:val="22"/>
              </w:rPr>
            </w:pPr>
            <w:ins w:id="1594" w:author="ERCOT" w:date="2022-10-31T17:19:00Z">
              <w:r w:rsidRPr="00ED4D8D">
                <w:rPr>
                  <w:sz w:val="22"/>
                  <w:szCs w:val="22"/>
                </w:rPr>
                <w:t>8.1</w:t>
              </w:r>
            </w:ins>
            <w:del w:id="1595" w:author="ERCOT" w:date="2022-10-31T17:19:00Z">
              <w:r w:rsidRPr="00ED4D8D" w:rsidDel="001E571C">
                <w:rPr>
                  <w:rFonts w:ascii="Calibri" w:hAnsi="Calibri" w:cs="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tcPr>
          <w:p w14:paraId="3F679691" w14:textId="521DE332" w:rsidR="009A029A" w:rsidRPr="00ED4D8D" w:rsidRDefault="009A029A" w:rsidP="009A029A">
            <w:pPr>
              <w:widowControl/>
              <w:autoSpaceDE/>
              <w:autoSpaceDN/>
              <w:adjustRightInd/>
              <w:jc w:val="center"/>
              <w:rPr>
                <w:bCs/>
                <w:sz w:val="22"/>
                <w:szCs w:val="22"/>
              </w:rPr>
            </w:pPr>
            <w:ins w:id="1596" w:author="ERCOT" w:date="2022-10-31T17:19:00Z">
              <w:r w:rsidRPr="00ED4D8D">
                <w:rPr>
                  <w:sz w:val="22"/>
                  <w:szCs w:val="22"/>
                </w:rPr>
                <w:t>0.3</w:t>
              </w:r>
            </w:ins>
            <w:del w:id="1597" w:author="ERCOT" w:date="2022-10-31T17:19:00Z">
              <w:r w:rsidRPr="00ED4D8D"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04081418" w14:textId="5C197BD9" w:rsidR="009A029A" w:rsidRPr="00ED4D8D" w:rsidRDefault="009A029A" w:rsidP="009A029A">
            <w:pPr>
              <w:widowControl/>
              <w:autoSpaceDE/>
              <w:autoSpaceDN/>
              <w:adjustRightInd/>
              <w:jc w:val="center"/>
              <w:rPr>
                <w:bCs/>
                <w:sz w:val="22"/>
                <w:szCs w:val="22"/>
              </w:rPr>
            </w:pPr>
            <w:ins w:id="1598" w:author="ERCOT" w:date="2022-10-31T17:19:00Z">
              <w:r w:rsidRPr="00ED4D8D">
                <w:rPr>
                  <w:sz w:val="22"/>
                  <w:szCs w:val="22"/>
                </w:rPr>
                <w:t>0.0</w:t>
              </w:r>
            </w:ins>
            <w:del w:id="159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4F780E9" w14:textId="1B215443" w:rsidR="009A029A" w:rsidRPr="00ED4D8D" w:rsidRDefault="009A029A" w:rsidP="009A029A">
            <w:pPr>
              <w:widowControl/>
              <w:autoSpaceDE/>
              <w:autoSpaceDN/>
              <w:adjustRightInd/>
              <w:jc w:val="center"/>
              <w:rPr>
                <w:bCs/>
                <w:sz w:val="22"/>
                <w:szCs w:val="22"/>
              </w:rPr>
            </w:pPr>
            <w:ins w:id="1600" w:author="ERCOT" w:date="2022-10-31T17:19:00Z">
              <w:r w:rsidRPr="00ED4D8D">
                <w:rPr>
                  <w:sz w:val="22"/>
                  <w:szCs w:val="22"/>
                </w:rPr>
                <w:t>0.0</w:t>
              </w:r>
            </w:ins>
            <w:del w:id="160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6193A37" w14:textId="69ED5B17" w:rsidR="009A029A" w:rsidRPr="00ED4D8D" w:rsidRDefault="009A029A" w:rsidP="009A029A">
            <w:pPr>
              <w:widowControl/>
              <w:autoSpaceDE/>
              <w:autoSpaceDN/>
              <w:adjustRightInd/>
              <w:jc w:val="center"/>
              <w:rPr>
                <w:bCs/>
                <w:sz w:val="22"/>
                <w:szCs w:val="22"/>
              </w:rPr>
            </w:pPr>
            <w:ins w:id="1602" w:author="ERCOT" w:date="2022-10-31T17:19:00Z">
              <w:r w:rsidRPr="00ED4D8D">
                <w:rPr>
                  <w:sz w:val="22"/>
                  <w:szCs w:val="22"/>
                </w:rPr>
                <w:t>0.0</w:t>
              </w:r>
            </w:ins>
            <w:del w:id="1603" w:author="ERCOT" w:date="2022-10-31T17:19:00Z">
              <w:r w:rsidRPr="00ED4D8D" w:rsidDel="001E571C">
                <w:rPr>
                  <w:rFonts w:ascii="Calibri" w:hAnsi="Calibri" w:cs="Calibri"/>
                  <w:color w:val="000000"/>
                  <w:sz w:val="22"/>
                  <w:szCs w:val="22"/>
                </w:rPr>
                <w:delText>0</w:delText>
              </w:r>
            </w:del>
          </w:p>
        </w:tc>
      </w:tr>
      <w:tr w:rsidR="009A029A" w:rsidRPr="00ED4D8D" w14:paraId="700AAE6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A029A" w:rsidRPr="0012615F" w:rsidRDefault="009A029A" w:rsidP="009A029A">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tcPr>
          <w:p w14:paraId="1089863F" w14:textId="2CA1A77C" w:rsidR="009A029A" w:rsidRPr="00ED4D8D" w:rsidRDefault="009A029A" w:rsidP="009A029A">
            <w:pPr>
              <w:widowControl/>
              <w:autoSpaceDE/>
              <w:autoSpaceDN/>
              <w:adjustRightInd/>
              <w:jc w:val="center"/>
              <w:rPr>
                <w:bCs/>
                <w:sz w:val="22"/>
                <w:szCs w:val="22"/>
              </w:rPr>
            </w:pPr>
            <w:ins w:id="1604" w:author="ERCOT" w:date="2022-10-31T17:19:00Z">
              <w:r w:rsidRPr="00ED4D8D">
                <w:rPr>
                  <w:sz w:val="22"/>
                  <w:szCs w:val="22"/>
                </w:rPr>
                <w:t>0.0</w:t>
              </w:r>
            </w:ins>
            <w:del w:id="160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6EFDA62" w14:textId="1C362A5D" w:rsidR="009A029A" w:rsidRPr="00ED4D8D" w:rsidRDefault="009A029A" w:rsidP="009A029A">
            <w:pPr>
              <w:widowControl/>
              <w:autoSpaceDE/>
              <w:autoSpaceDN/>
              <w:adjustRightInd/>
              <w:jc w:val="center"/>
              <w:rPr>
                <w:bCs/>
                <w:sz w:val="22"/>
                <w:szCs w:val="22"/>
              </w:rPr>
            </w:pPr>
            <w:ins w:id="1606" w:author="ERCOT" w:date="2022-10-31T17:19:00Z">
              <w:r w:rsidRPr="00ED4D8D">
                <w:rPr>
                  <w:sz w:val="22"/>
                  <w:szCs w:val="22"/>
                </w:rPr>
                <w:t>0.0</w:t>
              </w:r>
            </w:ins>
            <w:del w:id="1607"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3A999D9F" w14:textId="6378F640" w:rsidR="009A029A" w:rsidRPr="00ED4D8D" w:rsidRDefault="009A029A" w:rsidP="009A029A">
            <w:pPr>
              <w:widowControl/>
              <w:autoSpaceDE/>
              <w:autoSpaceDN/>
              <w:adjustRightInd/>
              <w:jc w:val="center"/>
              <w:rPr>
                <w:bCs/>
                <w:sz w:val="22"/>
                <w:szCs w:val="22"/>
              </w:rPr>
            </w:pPr>
            <w:ins w:id="1608" w:author="ERCOT" w:date="2022-10-31T17:19:00Z">
              <w:r w:rsidRPr="00ED4D8D">
                <w:rPr>
                  <w:sz w:val="22"/>
                  <w:szCs w:val="22"/>
                </w:rPr>
                <w:t>0.0</w:t>
              </w:r>
            </w:ins>
            <w:del w:id="160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240A332" w14:textId="390D3199" w:rsidR="009A029A" w:rsidRPr="00ED4D8D" w:rsidRDefault="009A029A" w:rsidP="009A029A">
            <w:pPr>
              <w:widowControl/>
              <w:autoSpaceDE/>
              <w:autoSpaceDN/>
              <w:adjustRightInd/>
              <w:jc w:val="center"/>
              <w:rPr>
                <w:bCs/>
                <w:sz w:val="22"/>
                <w:szCs w:val="22"/>
              </w:rPr>
            </w:pPr>
            <w:ins w:id="1610" w:author="ERCOT" w:date="2022-10-31T17:19:00Z">
              <w:r w:rsidRPr="00ED4D8D">
                <w:rPr>
                  <w:sz w:val="22"/>
                  <w:szCs w:val="22"/>
                </w:rPr>
                <w:t>0.0</w:t>
              </w:r>
            </w:ins>
            <w:del w:id="161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4C1851C" w14:textId="5B2C6790" w:rsidR="009A029A" w:rsidRPr="00ED4D8D" w:rsidRDefault="009A029A" w:rsidP="009A029A">
            <w:pPr>
              <w:widowControl/>
              <w:autoSpaceDE/>
              <w:autoSpaceDN/>
              <w:adjustRightInd/>
              <w:jc w:val="center"/>
              <w:rPr>
                <w:bCs/>
                <w:sz w:val="22"/>
                <w:szCs w:val="22"/>
              </w:rPr>
            </w:pPr>
            <w:ins w:id="1612" w:author="ERCOT" w:date="2022-10-31T17:19:00Z">
              <w:r w:rsidRPr="00ED4D8D">
                <w:rPr>
                  <w:sz w:val="22"/>
                  <w:szCs w:val="22"/>
                </w:rPr>
                <w:t>0.0</w:t>
              </w:r>
            </w:ins>
            <w:del w:id="16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F1C7C1B" w14:textId="4E488B5E" w:rsidR="009A029A" w:rsidRPr="00ED4D8D" w:rsidRDefault="009A029A" w:rsidP="009A029A">
            <w:pPr>
              <w:widowControl/>
              <w:autoSpaceDE/>
              <w:autoSpaceDN/>
              <w:adjustRightInd/>
              <w:jc w:val="center"/>
              <w:rPr>
                <w:bCs/>
                <w:sz w:val="22"/>
                <w:szCs w:val="22"/>
              </w:rPr>
            </w:pPr>
            <w:ins w:id="1614" w:author="ERCOT" w:date="2022-10-31T17:19:00Z">
              <w:r w:rsidRPr="00ED4D8D">
                <w:rPr>
                  <w:sz w:val="22"/>
                  <w:szCs w:val="22"/>
                </w:rPr>
                <w:t>0.0</w:t>
              </w:r>
            </w:ins>
            <w:del w:id="161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2D1F83E" w14:textId="2F62A210" w:rsidR="009A029A" w:rsidRPr="00ED4D8D" w:rsidRDefault="009A029A" w:rsidP="009A029A">
            <w:pPr>
              <w:widowControl/>
              <w:autoSpaceDE/>
              <w:autoSpaceDN/>
              <w:adjustRightInd/>
              <w:jc w:val="center"/>
              <w:rPr>
                <w:bCs/>
                <w:sz w:val="22"/>
                <w:szCs w:val="22"/>
              </w:rPr>
            </w:pPr>
            <w:ins w:id="1616" w:author="ERCOT" w:date="2022-10-31T17:19:00Z">
              <w:r w:rsidRPr="00ED4D8D">
                <w:rPr>
                  <w:sz w:val="22"/>
                  <w:szCs w:val="22"/>
                </w:rPr>
                <w:t>0.0</w:t>
              </w:r>
            </w:ins>
            <w:del w:id="161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2D3399" w14:textId="17A4A6E0" w:rsidR="009A029A" w:rsidRPr="00ED4D8D" w:rsidRDefault="009A029A" w:rsidP="009A029A">
            <w:pPr>
              <w:widowControl/>
              <w:autoSpaceDE/>
              <w:autoSpaceDN/>
              <w:adjustRightInd/>
              <w:jc w:val="center"/>
              <w:rPr>
                <w:bCs/>
                <w:sz w:val="22"/>
                <w:szCs w:val="22"/>
              </w:rPr>
            </w:pPr>
            <w:ins w:id="1618" w:author="ERCOT" w:date="2022-10-31T17:19:00Z">
              <w:r w:rsidRPr="00ED4D8D">
                <w:rPr>
                  <w:sz w:val="22"/>
                  <w:szCs w:val="22"/>
                </w:rPr>
                <w:t>0.0</w:t>
              </w:r>
            </w:ins>
            <w:del w:id="1619" w:author="ERCOT" w:date="2022-10-31T17:19:00Z">
              <w:r w:rsidRPr="00ED4D8D" w:rsidDel="001E571C">
                <w:rPr>
                  <w:rFonts w:ascii="Calibri" w:hAnsi="Calibri" w:cs="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tcPr>
          <w:p w14:paraId="3D213C97" w14:textId="5574DE00" w:rsidR="009A029A" w:rsidRPr="00ED4D8D" w:rsidRDefault="009A029A" w:rsidP="009A029A">
            <w:pPr>
              <w:widowControl/>
              <w:autoSpaceDE/>
              <w:autoSpaceDN/>
              <w:adjustRightInd/>
              <w:jc w:val="center"/>
              <w:rPr>
                <w:bCs/>
                <w:sz w:val="22"/>
                <w:szCs w:val="22"/>
              </w:rPr>
            </w:pPr>
            <w:ins w:id="1620" w:author="ERCOT" w:date="2022-10-31T17:19:00Z">
              <w:r w:rsidRPr="00ED4D8D">
                <w:rPr>
                  <w:sz w:val="22"/>
                  <w:szCs w:val="22"/>
                </w:rPr>
                <w:t>0.0</w:t>
              </w:r>
            </w:ins>
            <w:del w:id="1621" w:author="ERCOT" w:date="2022-10-31T17:19:00Z">
              <w:r w:rsidRPr="00ED4D8D" w:rsidDel="001E571C">
                <w:rPr>
                  <w:rFonts w:ascii="Calibri" w:hAnsi="Calibri" w:cs="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tcPr>
          <w:p w14:paraId="3F1E35B0" w14:textId="59F569EE" w:rsidR="009A029A" w:rsidRPr="00ED4D8D" w:rsidRDefault="009A029A" w:rsidP="009A029A">
            <w:pPr>
              <w:widowControl/>
              <w:autoSpaceDE/>
              <w:autoSpaceDN/>
              <w:adjustRightInd/>
              <w:jc w:val="center"/>
              <w:rPr>
                <w:bCs/>
                <w:sz w:val="22"/>
                <w:szCs w:val="22"/>
              </w:rPr>
            </w:pPr>
            <w:ins w:id="1622" w:author="ERCOT" w:date="2022-10-31T17:19:00Z">
              <w:r w:rsidRPr="00ED4D8D">
                <w:rPr>
                  <w:sz w:val="22"/>
                  <w:szCs w:val="22"/>
                </w:rPr>
                <w:t>3.8</w:t>
              </w:r>
            </w:ins>
            <w:del w:id="1623" w:author="ERCOT" w:date="2022-10-31T17:19:00Z">
              <w:r w:rsidRPr="00ED4D8D" w:rsidDel="001E571C">
                <w:rPr>
                  <w:rFonts w:ascii="Calibri" w:hAnsi="Calibri" w:cs="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tcPr>
          <w:p w14:paraId="04FE69B2" w14:textId="5A1C9742" w:rsidR="009A029A" w:rsidRPr="00ED4D8D" w:rsidRDefault="009A029A" w:rsidP="009A029A">
            <w:pPr>
              <w:widowControl/>
              <w:autoSpaceDE/>
              <w:autoSpaceDN/>
              <w:adjustRightInd/>
              <w:jc w:val="center"/>
              <w:rPr>
                <w:bCs/>
                <w:sz w:val="22"/>
                <w:szCs w:val="22"/>
              </w:rPr>
            </w:pPr>
            <w:ins w:id="1624" w:author="ERCOT" w:date="2022-10-31T17:19:00Z">
              <w:r w:rsidRPr="00ED4D8D">
                <w:rPr>
                  <w:sz w:val="22"/>
                  <w:szCs w:val="22"/>
                </w:rPr>
                <w:t>7.0</w:t>
              </w:r>
            </w:ins>
            <w:del w:id="1625" w:author="ERCOT" w:date="2022-10-31T17:19:00Z">
              <w:r w:rsidRPr="00ED4D8D" w:rsidDel="001E571C">
                <w:rPr>
                  <w:rFonts w:ascii="Calibri" w:hAnsi="Calibri" w:cs="Calibri"/>
                  <w:color w:val="000000"/>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tcPr>
          <w:p w14:paraId="2F299374" w14:textId="5AF0F2FD" w:rsidR="009A029A" w:rsidRPr="00ED4D8D" w:rsidRDefault="009A029A" w:rsidP="009A029A">
            <w:pPr>
              <w:widowControl/>
              <w:autoSpaceDE/>
              <w:autoSpaceDN/>
              <w:adjustRightInd/>
              <w:jc w:val="center"/>
              <w:rPr>
                <w:bCs/>
                <w:sz w:val="22"/>
                <w:szCs w:val="22"/>
              </w:rPr>
            </w:pPr>
            <w:ins w:id="1626" w:author="ERCOT" w:date="2022-10-31T17:19:00Z">
              <w:r w:rsidRPr="00ED4D8D">
                <w:rPr>
                  <w:sz w:val="22"/>
                  <w:szCs w:val="22"/>
                </w:rPr>
                <w:t>7.3</w:t>
              </w:r>
            </w:ins>
            <w:del w:id="1627" w:author="ERCOT" w:date="2022-10-31T17:19:00Z">
              <w:r w:rsidRPr="00ED4D8D" w:rsidDel="001E571C">
                <w:rPr>
                  <w:rFonts w:ascii="Calibri" w:hAnsi="Calibri" w:cs="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tcPr>
          <w:p w14:paraId="690A8F0C" w14:textId="5EDFDF59" w:rsidR="009A029A" w:rsidRPr="00ED4D8D" w:rsidRDefault="009A029A" w:rsidP="009A029A">
            <w:pPr>
              <w:widowControl/>
              <w:autoSpaceDE/>
              <w:autoSpaceDN/>
              <w:adjustRightInd/>
              <w:jc w:val="center"/>
              <w:rPr>
                <w:bCs/>
                <w:sz w:val="22"/>
                <w:szCs w:val="22"/>
              </w:rPr>
            </w:pPr>
            <w:ins w:id="1628" w:author="ERCOT" w:date="2022-10-31T17:19:00Z">
              <w:r w:rsidRPr="00ED4D8D">
                <w:rPr>
                  <w:sz w:val="22"/>
                  <w:szCs w:val="22"/>
                </w:rPr>
                <w:t>6.0</w:t>
              </w:r>
            </w:ins>
            <w:del w:id="1629" w:author="ERCOT" w:date="2022-10-31T17:19:00Z">
              <w:r w:rsidRPr="00ED4D8D" w:rsidDel="001E571C">
                <w:rPr>
                  <w:rFonts w:ascii="Calibri" w:hAnsi="Calibri" w:cs="Calibri"/>
                  <w:color w:val="000000"/>
                  <w:sz w:val="22"/>
                  <w:szCs w:val="22"/>
                </w:rPr>
                <w:delText>5.2</w:delText>
              </w:r>
            </w:del>
          </w:p>
        </w:tc>
        <w:tc>
          <w:tcPr>
            <w:tcW w:w="190" w:type="pct"/>
            <w:tcBorders>
              <w:top w:val="single" w:sz="8" w:space="0" w:color="000000"/>
              <w:left w:val="single" w:sz="4" w:space="0" w:color="000000"/>
              <w:bottom w:val="single" w:sz="8" w:space="0" w:color="000000"/>
              <w:right w:val="single" w:sz="4" w:space="0" w:color="000000"/>
            </w:tcBorders>
          </w:tcPr>
          <w:p w14:paraId="551EAB41" w14:textId="01C5FB1F" w:rsidR="009A029A" w:rsidRPr="00ED4D8D" w:rsidRDefault="009A029A" w:rsidP="009A029A">
            <w:pPr>
              <w:widowControl/>
              <w:autoSpaceDE/>
              <w:autoSpaceDN/>
              <w:adjustRightInd/>
              <w:jc w:val="center"/>
              <w:rPr>
                <w:bCs/>
                <w:sz w:val="22"/>
                <w:szCs w:val="22"/>
              </w:rPr>
            </w:pPr>
            <w:ins w:id="1630" w:author="ERCOT" w:date="2022-10-31T17:19:00Z">
              <w:r w:rsidRPr="00ED4D8D">
                <w:rPr>
                  <w:sz w:val="22"/>
                  <w:szCs w:val="22"/>
                </w:rPr>
                <w:t>6.2</w:t>
              </w:r>
            </w:ins>
            <w:del w:id="1631" w:author="ERCOT" w:date="2022-10-31T17:19:00Z">
              <w:r w:rsidRPr="00ED4D8D"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149CCC09" w14:textId="547E4F68" w:rsidR="009A029A" w:rsidRPr="00ED4D8D" w:rsidRDefault="009A029A" w:rsidP="009A029A">
            <w:pPr>
              <w:widowControl/>
              <w:autoSpaceDE/>
              <w:autoSpaceDN/>
              <w:adjustRightInd/>
              <w:jc w:val="center"/>
              <w:rPr>
                <w:bCs/>
                <w:sz w:val="22"/>
                <w:szCs w:val="22"/>
              </w:rPr>
            </w:pPr>
            <w:ins w:id="1632" w:author="ERCOT" w:date="2022-10-31T17:19:00Z">
              <w:r w:rsidRPr="00ED4D8D">
                <w:rPr>
                  <w:sz w:val="22"/>
                  <w:szCs w:val="22"/>
                </w:rPr>
                <w:t>7.0</w:t>
              </w:r>
            </w:ins>
            <w:del w:id="1633" w:author="ERCOT" w:date="2022-10-31T17:19:00Z">
              <w:r w:rsidRPr="00ED4D8D" w:rsidDel="001E571C">
                <w:rPr>
                  <w:rFonts w:ascii="Calibri" w:hAnsi="Calibri" w:cs="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tcPr>
          <w:p w14:paraId="5E4C2C91" w14:textId="36C2504E" w:rsidR="009A029A" w:rsidRPr="00ED4D8D" w:rsidRDefault="009A029A" w:rsidP="009A029A">
            <w:pPr>
              <w:widowControl/>
              <w:autoSpaceDE/>
              <w:autoSpaceDN/>
              <w:adjustRightInd/>
              <w:jc w:val="center"/>
              <w:rPr>
                <w:bCs/>
                <w:sz w:val="22"/>
                <w:szCs w:val="22"/>
              </w:rPr>
            </w:pPr>
            <w:ins w:id="1634" w:author="ERCOT" w:date="2022-10-31T17:19:00Z">
              <w:r w:rsidRPr="00ED4D8D">
                <w:rPr>
                  <w:sz w:val="22"/>
                  <w:szCs w:val="22"/>
                </w:rPr>
                <w:t>12.2</w:t>
              </w:r>
            </w:ins>
            <w:del w:id="1635" w:author="ERCOT" w:date="2022-10-31T17:19:00Z">
              <w:r w:rsidRPr="00ED4D8D" w:rsidDel="001E571C">
                <w:rPr>
                  <w:rFonts w:ascii="Calibri" w:hAnsi="Calibri" w:cs="Calibri"/>
                  <w:color w:val="000000"/>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tcPr>
          <w:p w14:paraId="2B569277" w14:textId="37C4C86E" w:rsidR="009A029A" w:rsidRPr="00ED4D8D" w:rsidRDefault="009A029A" w:rsidP="009A029A">
            <w:pPr>
              <w:widowControl/>
              <w:autoSpaceDE/>
              <w:autoSpaceDN/>
              <w:adjustRightInd/>
              <w:jc w:val="center"/>
              <w:rPr>
                <w:bCs/>
                <w:sz w:val="22"/>
                <w:szCs w:val="22"/>
              </w:rPr>
            </w:pPr>
            <w:ins w:id="1636" w:author="ERCOT" w:date="2022-10-31T17:19:00Z">
              <w:r w:rsidRPr="00ED4D8D">
                <w:rPr>
                  <w:sz w:val="22"/>
                  <w:szCs w:val="22"/>
                </w:rPr>
                <w:t>13.0</w:t>
              </w:r>
            </w:ins>
            <w:del w:id="1637" w:author="ERCOT" w:date="2022-10-31T17:19:00Z">
              <w:r w:rsidRPr="00ED4D8D" w:rsidDel="001E571C">
                <w:rPr>
                  <w:rFonts w:ascii="Calibri" w:hAnsi="Calibri" w:cs="Calibri"/>
                  <w:color w:val="000000"/>
                  <w:sz w:val="22"/>
                  <w:szCs w:val="22"/>
                </w:rPr>
                <w:delText>9.1</w:delText>
              </w:r>
            </w:del>
          </w:p>
        </w:tc>
        <w:tc>
          <w:tcPr>
            <w:tcW w:w="226" w:type="pct"/>
            <w:tcBorders>
              <w:top w:val="single" w:sz="8" w:space="0" w:color="000000"/>
              <w:left w:val="single" w:sz="4" w:space="0" w:color="000000"/>
              <w:bottom w:val="single" w:sz="8" w:space="0" w:color="000000"/>
              <w:right w:val="single" w:sz="4" w:space="0" w:color="000000"/>
            </w:tcBorders>
          </w:tcPr>
          <w:p w14:paraId="333DA643" w14:textId="17FC5A43" w:rsidR="009A029A" w:rsidRPr="00ED4D8D" w:rsidRDefault="009A029A" w:rsidP="009A029A">
            <w:pPr>
              <w:widowControl/>
              <w:autoSpaceDE/>
              <w:autoSpaceDN/>
              <w:adjustRightInd/>
              <w:jc w:val="center"/>
              <w:rPr>
                <w:bCs/>
                <w:sz w:val="22"/>
                <w:szCs w:val="22"/>
              </w:rPr>
            </w:pPr>
            <w:ins w:id="1638" w:author="ERCOT" w:date="2022-10-31T17:19:00Z">
              <w:r w:rsidRPr="00ED4D8D">
                <w:rPr>
                  <w:sz w:val="22"/>
                  <w:szCs w:val="22"/>
                </w:rPr>
                <w:t>15.0</w:t>
              </w:r>
            </w:ins>
            <w:del w:id="1639" w:author="ERCOT" w:date="2022-10-31T17:19:00Z">
              <w:r w:rsidRPr="00ED4D8D" w:rsidDel="001E571C">
                <w:rPr>
                  <w:rFonts w:ascii="Calibri" w:hAnsi="Calibri" w:cs="Calibri"/>
                  <w:color w:val="000000"/>
                  <w:sz w:val="22"/>
                  <w:szCs w:val="22"/>
                </w:rPr>
                <w:delText>8.3</w:delText>
              </w:r>
            </w:del>
          </w:p>
        </w:tc>
        <w:tc>
          <w:tcPr>
            <w:tcW w:w="226" w:type="pct"/>
            <w:tcBorders>
              <w:top w:val="single" w:sz="8" w:space="0" w:color="000000"/>
              <w:left w:val="single" w:sz="4" w:space="0" w:color="000000"/>
              <w:bottom w:val="single" w:sz="8" w:space="0" w:color="000000"/>
              <w:right w:val="single" w:sz="4" w:space="0" w:color="000000"/>
            </w:tcBorders>
          </w:tcPr>
          <w:p w14:paraId="5F2039AC" w14:textId="1B791D74" w:rsidR="009A029A" w:rsidRPr="00ED4D8D" w:rsidRDefault="009A029A" w:rsidP="009A029A">
            <w:pPr>
              <w:widowControl/>
              <w:autoSpaceDE/>
              <w:autoSpaceDN/>
              <w:adjustRightInd/>
              <w:jc w:val="center"/>
              <w:rPr>
                <w:bCs/>
                <w:sz w:val="22"/>
                <w:szCs w:val="22"/>
              </w:rPr>
            </w:pPr>
            <w:ins w:id="1640" w:author="ERCOT" w:date="2022-10-31T17:19:00Z">
              <w:r w:rsidRPr="00ED4D8D">
                <w:rPr>
                  <w:sz w:val="22"/>
                  <w:szCs w:val="22"/>
                </w:rPr>
                <w:t>12.8</w:t>
              </w:r>
            </w:ins>
            <w:del w:id="1641" w:author="ERCOT" w:date="2022-10-31T17:19:00Z">
              <w:r w:rsidRPr="00ED4D8D" w:rsidDel="001E571C">
                <w:rPr>
                  <w:rFonts w:ascii="Calibri" w:hAnsi="Calibri" w:cs="Calibri"/>
                  <w:color w:val="000000"/>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tcPr>
          <w:p w14:paraId="72515373" w14:textId="0F9C17F0" w:rsidR="009A029A" w:rsidRPr="00ED4D8D" w:rsidRDefault="009A029A" w:rsidP="009A029A">
            <w:pPr>
              <w:widowControl/>
              <w:autoSpaceDE/>
              <w:autoSpaceDN/>
              <w:adjustRightInd/>
              <w:jc w:val="center"/>
              <w:rPr>
                <w:bCs/>
                <w:sz w:val="22"/>
                <w:szCs w:val="22"/>
              </w:rPr>
            </w:pPr>
            <w:ins w:id="1642" w:author="ERCOT" w:date="2022-10-31T17:19:00Z">
              <w:r w:rsidRPr="00ED4D8D">
                <w:rPr>
                  <w:sz w:val="22"/>
                  <w:szCs w:val="22"/>
                </w:rPr>
                <w:t>1.9</w:t>
              </w:r>
            </w:ins>
            <w:del w:id="1643" w:author="ERCOT" w:date="2022-10-31T17:19:00Z">
              <w:r w:rsidRPr="00ED4D8D" w:rsidDel="001E571C">
                <w:rPr>
                  <w:rFonts w:ascii="Calibri" w:hAnsi="Calibri" w:cs="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tcPr>
          <w:p w14:paraId="34FB460F" w14:textId="5F761B73" w:rsidR="009A029A" w:rsidRPr="00ED4D8D" w:rsidRDefault="009A029A" w:rsidP="009A029A">
            <w:pPr>
              <w:widowControl/>
              <w:autoSpaceDE/>
              <w:autoSpaceDN/>
              <w:adjustRightInd/>
              <w:jc w:val="center"/>
              <w:rPr>
                <w:bCs/>
                <w:sz w:val="22"/>
                <w:szCs w:val="22"/>
              </w:rPr>
            </w:pPr>
            <w:ins w:id="1644" w:author="ERCOT" w:date="2022-10-31T17:19:00Z">
              <w:r w:rsidRPr="00ED4D8D">
                <w:rPr>
                  <w:sz w:val="22"/>
                  <w:szCs w:val="22"/>
                </w:rPr>
                <w:t>0.0</w:t>
              </w:r>
            </w:ins>
            <w:del w:id="164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6BB7ADA" w14:textId="3A49EB7F" w:rsidR="009A029A" w:rsidRPr="00ED4D8D" w:rsidRDefault="009A029A" w:rsidP="009A029A">
            <w:pPr>
              <w:widowControl/>
              <w:autoSpaceDE/>
              <w:autoSpaceDN/>
              <w:adjustRightInd/>
              <w:jc w:val="center"/>
              <w:rPr>
                <w:bCs/>
                <w:sz w:val="22"/>
                <w:szCs w:val="22"/>
              </w:rPr>
            </w:pPr>
            <w:ins w:id="1646" w:author="ERCOT" w:date="2022-10-31T17:19:00Z">
              <w:r w:rsidRPr="00ED4D8D">
                <w:rPr>
                  <w:sz w:val="22"/>
                  <w:szCs w:val="22"/>
                </w:rPr>
                <w:t>0.0</w:t>
              </w:r>
            </w:ins>
            <w:del w:id="164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64C907" w14:textId="5D6200BB" w:rsidR="009A029A" w:rsidRPr="00ED4D8D" w:rsidRDefault="009A029A" w:rsidP="009A029A">
            <w:pPr>
              <w:widowControl/>
              <w:autoSpaceDE/>
              <w:autoSpaceDN/>
              <w:adjustRightInd/>
              <w:jc w:val="center"/>
              <w:rPr>
                <w:bCs/>
                <w:sz w:val="22"/>
                <w:szCs w:val="22"/>
              </w:rPr>
            </w:pPr>
            <w:ins w:id="1648" w:author="ERCOT" w:date="2022-10-31T17:19:00Z">
              <w:r w:rsidRPr="00ED4D8D">
                <w:rPr>
                  <w:sz w:val="22"/>
                  <w:szCs w:val="22"/>
                </w:rPr>
                <w:t>0.0</w:t>
              </w:r>
            </w:ins>
            <w:del w:id="164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1280BE21" w14:textId="392E9CA6" w:rsidR="009A029A" w:rsidRPr="00ED4D8D" w:rsidRDefault="009A029A" w:rsidP="009A029A">
            <w:pPr>
              <w:widowControl/>
              <w:autoSpaceDE/>
              <w:autoSpaceDN/>
              <w:adjustRightInd/>
              <w:jc w:val="center"/>
              <w:rPr>
                <w:bCs/>
                <w:sz w:val="22"/>
                <w:szCs w:val="22"/>
              </w:rPr>
            </w:pPr>
            <w:ins w:id="1650" w:author="ERCOT" w:date="2022-10-31T17:19:00Z">
              <w:r w:rsidRPr="00ED4D8D">
                <w:rPr>
                  <w:sz w:val="22"/>
                  <w:szCs w:val="22"/>
                </w:rPr>
                <w:t>0.0</w:t>
              </w:r>
            </w:ins>
            <w:del w:id="1651" w:author="ERCOT" w:date="2022-10-31T17:19:00Z">
              <w:r w:rsidRPr="00ED4D8D" w:rsidDel="001E571C">
                <w:rPr>
                  <w:rFonts w:ascii="Calibri" w:hAnsi="Calibri" w:cs="Calibri"/>
                  <w:color w:val="000000"/>
                  <w:sz w:val="22"/>
                  <w:szCs w:val="22"/>
                </w:rPr>
                <w:delText>0</w:delText>
              </w:r>
            </w:del>
          </w:p>
        </w:tc>
      </w:tr>
      <w:tr w:rsidR="009A029A" w:rsidRPr="00ED4D8D" w14:paraId="54427B9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A029A" w:rsidRPr="0012615F" w:rsidRDefault="009A029A" w:rsidP="009A029A">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tcPr>
          <w:p w14:paraId="3E08664E" w14:textId="44DF62D6" w:rsidR="009A029A" w:rsidRPr="00ED4D8D" w:rsidRDefault="009A029A" w:rsidP="009A029A">
            <w:pPr>
              <w:widowControl/>
              <w:autoSpaceDE/>
              <w:autoSpaceDN/>
              <w:adjustRightInd/>
              <w:jc w:val="center"/>
              <w:rPr>
                <w:bCs/>
                <w:sz w:val="22"/>
                <w:szCs w:val="22"/>
              </w:rPr>
            </w:pPr>
            <w:ins w:id="1652" w:author="ERCOT" w:date="2022-10-31T17:19:00Z">
              <w:r w:rsidRPr="00ED4D8D">
                <w:rPr>
                  <w:sz w:val="22"/>
                  <w:szCs w:val="22"/>
                </w:rPr>
                <w:t>0.0</w:t>
              </w:r>
            </w:ins>
            <w:del w:id="165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34992DA" w14:textId="42BB2F4D" w:rsidR="009A029A" w:rsidRPr="00ED4D8D" w:rsidRDefault="009A029A" w:rsidP="009A029A">
            <w:pPr>
              <w:widowControl/>
              <w:autoSpaceDE/>
              <w:autoSpaceDN/>
              <w:adjustRightInd/>
              <w:jc w:val="center"/>
              <w:rPr>
                <w:bCs/>
                <w:sz w:val="22"/>
                <w:szCs w:val="22"/>
              </w:rPr>
            </w:pPr>
            <w:ins w:id="1654" w:author="ERCOT" w:date="2022-10-31T17:19:00Z">
              <w:r w:rsidRPr="00ED4D8D">
                <w:rPr>
                  <w:sz w:val="22"/>
                  <w:szCs w:val="22"/>
                </w:rPr>
                <w:t>0.0</w:t>
              </w:r>
            </w:ins>
            <w:del w:id="1655"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1893B134" w14:textId="38006B46" w:rsidR="009A029A" w:rsidRPr="00ED4D8D" w:rsidRDefault="009A029A" w:rsidP="009A029A">
            <w:pPr>
              <w:widowControl/>
              <w:autoSpaceDE/>
              <w:autoSpaceDN/>
              <w:adjustRightInd/>
              <w:jc w:val="center"/>
              <w:rPr>
                <w:bCs/>
                <w:sz w:val="22"/>
                <w:szCs w:val="22"/>
              </w:rPr>
            </w:pPr>
            <w:ins w:id="1656" w:author="ERCOT" w:date="2022-10-31T17:19:00Z">
              <w:r w:rsidRPr="00ED4D8D">
                <w:rPr>
                  <w:sz w:val="22"/>
                  <w:szCs w:val="22"/>
                </w:rPr>
                <w:t>0.0</w:t>
              </w:r>
            </w:ins>
            <w:del w:id="165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01E2F7" w14:textId="01D53486" w:rsidR="009A029A" w:rsidRPr="00ED4D8D" w:rsidRDefault="009A029A" w:rsidP="009A029A">
            <w:pPr>
              <w:widowControl/>
              <w:autoSpaceDE/>
              <w:autoSpaceDN/>
              <w:adjustRightInd/>
              <w:jc w:val="center"/>
              <w:rPr>
                <w:bCs/>
                <w:sz w:val="22"/>
                <w:szCs w:val="22"/>
              </w:rPr>
            </w:pPr>
            <w:ins w:id="1658" w:author="ERCOT" w:date="2022-10-31T17:19:00Z">
              <w:r w:rsidRPr="00ED4D8D">
                <w:rPr>
                  <w:sz w:val="22"/>
                  <w:szCs w:val="22"/>
                </w:rPr>
                <w:t>0.0</w:t>
              </w:r>
            </w:ins>
            <w:del w:id="165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46D1E15" w14:textId="778C622A" w:rsidR="009A029A" w:rsidRPr="00ED4D8D" w:rsidRDefault="009A029A" w:rsidP="009A029A">
            <w:pPr>
              <w:widowControl/>
              <w:autoSpaceDE/>
              <w:autoSpaceDN/>
              <w:adjustRightInd/>
              <w:jc w:val="center"/>
              <w:rPr>
                <w:bCs/>
                <w:sz w:val="22"/>
                <w:szCs w:val="22"/>
              </w:rPr>
            </w:pPr>
            <w:ins w:id="1660" w:author="ERCOT" w:date="2022-10-31T17:19:00Z">
              <w:r w:rsidRPr="00ED4D8D">
                <w:rPr>
                  <w:sz w:val="22"/>
                  <w:szCs w:val="22"/>
                </w:rPr>
                <w:t>0.0</w:t>
              </w:r>
            </w:ins>
            <w:del w:id="166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927EB50" w14:textId="6C1545C9" w:rsidR="009A029A" w:rsidRPr="00ED4D8D" w:rsidRDefault="009A029A" w:rsidP="009A029A">
            <w:pPr>
              <w:widowControl/>
              <w:autoSpaceDE/>
              <w:autoSpaceDN/>
              <w:adjustRightInd/>
              <w:jc w:val="center"/>
              <w:rPr>
                <w:bCs/>
                <w:sz w:val="22"/>
                <w:szCs w:val="22"/>
              </w:rPr>
            </w:pPr>
            <w:ins w:id="1662" w:author="ERCOT" w:date="2022-10-31T17:19:00Z">
              <w:r w:rsidRPr="00ED4D8D">
                <w:rPr>
                  <w:sz w:val="22"/>
                  <w:szCs w:val="22"/>
                </w:rPr>
                <w:t>0.0</w:t>
              </w:r>
            </w:ins>
            <w:del w:id="166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B7B342E" w14:textId="6B937150" w:rsidR="009A029A" w:rsidRPr="00ED4D8D" w:rsidRDefault="009A029A" w:rsidP="009A029A">
            <w:pPr>
              <w:widowControl/>
              <w:autoSpaceDE/>
              <w:autoSpaceDN/>
              <w:adjustRightInd/>
              <w:jc w:val="center"/>
              <w:rPr>
                <w:bCs/>
                <w:sz w:val="22"/>
                <w:szCs w:val="22"/>
              </w:rPr>
            </w:pPr>
            <w:ins w:id="1664" w:author="ERCOT" w:date="2022-10-31T17:19:00Z">
              <w:r w:rsidRPr="00ED4D8D">
                <w:rPr>
                  <w:sz w:val="22"/>
                  <w:szCs w:val="22"/>
                </w:rPr>
                <w:t>0.0</w:t>
              </w:r>
            </w:ins>
            <w:del w:id="166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08D9390" w14:textId="4509F124" w:rsidR="009A029A" w:rsidRPr="00ED4D8D" w:rsidRDefault="009A029A" w:rsidP="009A029A">
            <w:pPr>
              <w:widowControl/>
              <w:autoSpaceDE/>
              <w:autoSpaceDN/>
              <w:adjustRightInd/>
              <w:jc w:val="center"/>
              <w:rPr>
                <w:bCs/>
                <w:sz w:val="22"/>
                <w:szCs w:val="22"/>
              </w:rPr>
            </w:pPr>
            <w:ins w:id="1666" w:author="ERCOT" w:date="2022-10-31T17:19:00Z">
              <w:r w:rsidRPr="00ED4D8D">
                <w:rPr>
                  <w:sz w:val="22"/>
                  <w:szCs w:val="22"/>
                </w:rPr>
                <w:t>0.0</w:t>
              </w:r>
            </w:ins>
            <w:del w:id="1667" w:author="ERCOT" w:date="2022-10-31T17:19:00Z">
              <w:r w:rsidRPr="00ED4D8D" w:rsidDel="001E571C">
                <w:rPr>
                  <w:rFonts w:ascii="Calibri" w:hAnsi="Calibri" w:cs="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tcPr>
          <w:p w14:paraId="3262E6C3" w14:textId="031E4CC2" w:rsidR="009A029A" w:rsidRPr="00ED4D8D" w:rsidRDefault="009A029A" w:rsidP="009A029A">
            <w:pPr>
              <w:widowControl/>
              <w:autoSpaceDE/>
              <w:autoSpaceDN/>
              <w:adjustRightInd/>
              <w:jc w:val="center"/>
              <w:rPr>
                <w:bCs/>
                <w:sz w:val="22"/>
                <w:szCs w:val="22"/>
              </w:rPr>
            </w:pPr>
            <w:ins w:id="1668" w:author="ERCOT" w:date="2022-10-31T17:19:00Z">
              <w:r w:rsidRPr="00ED4D8D">
                <w:rPr>
                  <w:sz w:val="22"/>
                  <w:szCs w:val="22"/>
                </w:rPr>
                <w:t>1.8</w:t>
              </w:r>
            </w:ins>
            <w:del w:id="1669" w:author="ERCOT" w:date="2022-10-31T17:19:00Z">
              <w:r w:rsidRPr="00ED4D8D"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173B8C73" w14:textId="335BE9FA" w:rsidR="009A029A" w:rsidRPr="00ED4D8D" w:rsidRDefault="009A029A" w:rsidP="009A029A">
            <w:pPr>
              <w:widowControl/>
              <w:autoSpaceDE/>
              <w:autoSpaceDN/>
              <w:adjustRightInd/>
              <w:jc w:val="center"/>
              <w:rPr>
                <w:bCs/>
                <w:sz w:val="22"/>
                <w:szCs w:val="22"/>
              </w:rPr>
            </w:pPr>
            <w:ins w:id="1670" w:author="ERCOT" w:date="2022-10-31T17:19:00Z">
              <w:r w:rsidRPr="00ED4D8D">
                <w:rPr>
                  <w:sz w:val="22"/>
                  <w:szCs w:val="22"/>
                </w:rPr>
                <w:t>5.9</w:t>
              </w:r>
            </w:ins>
            <w:del w:id="1671" w:author="ERCOT" w:date="2022-10-31T17:19:00Z">
              <w:r w:rsidRPr="00ED4D8D" w:rsidDel="001E571C">
                <w:rPr>
                  <w:rFonts w:ascii="Calibri" w:hAnsi="Calibri" w:cs="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tcPr>
          <w:p w14:paraId="6287E7CD" w14:textId="78B2EF1E" w:rsidR="009A029A" w:rsidRPr="00ED4D8D" w:rsidRDefault="009A029A" w:rsidP="009A029A">
            <w:pPr>
              <w:widowControl/>
              <w:autoSpaceDE/>
              <w:autoSpaceDN/>
              <w:adjustRightInd/>
              <w:jc w:val="center"/>
              <w:rPr>
                <w:bCs/>
                <w:sz w:val="22"/>
                <w:szCs w:val="22"/>
              </w:rPr>
            </w:pPr>
            <w:ins w:id="1672" w:author="ERCOT" w:date="2022-10-31T17:19:00Z">
              <w:r w:rsidRPr="00ED4D8D">
                <w:rPr>
                  <w:sz w:val="22"/>
                  <w:szCs w:val="22"/>
                </w:rPr>
                <w:t>5.5</w:t>
              </w:r>
            </w:ins>
            <w:del w:id="1673" w:author="ERCOT" w:date="2022-10-31T17:19:00Z">
              <w:r w:rsidRPr="00ED4D8D" w:rsidDel="001E571C">
                <w:rPr>
                  <w:rFonts w:ascii="Calibri" w:hAnsi="Calibri" w:cs="Calibri"/>
                  <w:color w:val="000000"/>
                  <w:sz w:val="22"/>
                  <w:szCs w:val="22"/>
                </w:rPr>
                <w:delText>4.9</w:delText>
              </w:r>
            </w:del>
          </w:p>
        </w:tc>
        <w:tc>
          <w:tcPr>
            <w:tcW w:w="226" w:type="pct"/>
            <w:tcBorders>
              <w:top w:val="single" w:sz="8" w:space="0" w:color="000000"/>
              <w:left w:val="single" w:sz="4" w:space="0" w:color="000000"/>
              <w:bottom w:val="single" w:sz="8" w:space="0" w:color="000000"/>
              <w:right w:val="single" w:sz="4" w:space="0" w:color="000000"/>
            </w:tcBorders>
          </w:tcPr>
          <w:p w14:paraId="12D47D04" w14:textId="366221C8" w:rsidR="009A029A" w:rsidRPr="00ED4D8D" w:rsidRDefault="009A029A" w:rsidP="009A029A">
            <w:pPr>
              <w:widowControl/>
              <w:autoSpaceDE/>
              <w:autoSpaceDN/>
              <w:adjustRightInd/>
              <w:jc w:val="center"/>
              <w:rPr>
                <w:bCs/>
                <w:sz w:val="22"/>
                <w:szCs w:val="22"/>
              </w:rPr>
            </w:pPr>
            <w:ins w:id="1674" w:author="ERCOT" w:date="2022-10-31T17:19:00Z">
              <w:r w:rsidRPr="00ED4D8D">
                <w:rPr>
                  <w:sz w:val="22"/>
                  <w:szCs w:val="22"/>
                </w:rPr>
                <w:t>7.2</w:t>
              </w:r>
            </w:ins>
            <w:del w:id="1675" w:author="ERCOT" w:date="2022-10-31T17:19:00Z">
              <w:r w:rsidRPr="00ED4D8D" w:rsidDel="001E571C">
                <w:rPr>
                  <w:rFonts w:ascii="Calibri" w:hAnsi="Calibri" w:cs="Calibri"/>
                  <w:color w:val="000000"/>
                  <w:sz w:val="22"/>
                  <w:szCs w:val="22"/>
                </w:rPr>
                <w:delText>7.1</w:delText>
              </w:r>
            </w:del>
          </w:p>
        </w:tc>
        <w:tc>
          <w:tcPr>
            <w:tcW w:w="226" w:type="pct"/>
            <w:tcBorders>
              <w:top w:val="single" w:sz="8" w:space="0" w:color="000000"/>
              <w:left w:val="single" w:sz="4" w:space="0" w:color="000000"/>
              <w:bottom w:val="single" w:sz="8" w:space="0" w:color="000000"/>
              <w:right w:val="single" w:sz="4" w:space="0" w:color="000000"/>
            </w:tcBorders>
          </w:tcPr>
          <w:p w14:paraId="7CCCB840" w14:textId="1AA49CE7" w:rsidR="009A029A" w:rsidRPr="00ED4D8D" w:rsidRDefault="009A029A" w:rsidP="009A029A">
            <w:pPr>
              <w:widowControl/>
              <w:autoSpaceDE/>
              <w:autoSpaceDN/>
              <w:adjustRightInd/>
              <w:jc w:val="center"/>
              <w:rPr>
                <w:bCs/>
                <w:sz w:val="22"/>
                <w:szCs w:val="22"/>
              </w:rPr>
            </w:pPr>
            <w:ins w:id="1676" w:author="ERCOT" w:date="2022-10-31T17:19:00Z">
              <w:r w:rsidRPr="00ED4D8D">
                <w:rPr>
                  <w:sz w:val="22"/>
                  <w:szCs w:val="22"/>
                </w:rPr>
                <w:t>5.4</w:t>
              </w:r>
            </w:ins>
            <w:del w:id="1677" w:author="ERCOT" w:date="2022-10-31T17:19:00Z">
              <w:r w:rsidRPr="00ED4D8D" w:rsidDel="001E571C">
                <w:rPr>
                  <w:rFonts w:ascii="Calibri" w:hAnsi="Calibri" w:cs="Calibri"/>
                  <w:color w:val="000000"/>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tcPr>
          <w:p w14:paraId="54C5591F" w14:textId="5C34E9E4" w:rsidR="009A029A" w:rsidRPr="00ED4D8D" w:rsidRDefault="009A029A" w:rsidP="009A029A">
            <w:pPr>
              <w:widowControl/>
              <w:autoSpaceDE/>
              <w:autoSpaceDN/>
              <w:adjustRightInd/>
              <w:jc w:val="center"/>
              <w:rPr>
                <w:bCs/>
                <w:sz w:val="22"/>
                <w:szCs w:val="22"/>
              </w:rPr>
            </w:pPr>
            <w:ins w:id="1678" w:author="ERCOT" w:date="2022-10-31T17:19:00Z">
              <w:r w:rsidRPr="00ED4D8D">
                <w:rPr>
                  <w:sz w:val="22"/>
                  <w:szCs w:val="22"/>
                </w:rPr>
                <w:t>5.1</w:t>
              </w:r>
            </w:ins>
            <w:del w:id="1679" w:author="ERCOT" w:date="2022-10-31T17:19:00Z">
              <w:r w:rsidRPr="00ED4D8D" w:rsidDel="001E571C">
                <w:rPr>
                  <w:rFonts w:ascii="Calibri" w:hAnsi="Calibri" w:cs="Calibri"/>
                  <w:color w:val="000000"/>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tcPr>
          <w:p w14:paraId="31F8ED6D" w14:textId="43BBC746" w:rsidR="009A029A" w:rsidRPr="00ED4D8D" w:rsidRDefault="009A029A" w:rsidP="009A029A">
            <w:pPr>
              <w:widowControl/>
              <w:autoSpaceDE/>
              <w:autoSpaceDN/>
              <w:adjustRightInd/>
              <w:jc w:val="center"/>
              <w:rPr>
                <w:bCs/>
                <w:sz w:val="22"/>
                <w:szCs w:val="22"/>
              </w:rPr>
            </w:pPr>
            <w:ins w:id="1680" w:author="ERCOT" w:date="2022-10-31T17:19:00Z">
              <w:r w:rsidRPr="00ED4D8D">
                <w:rPr>
                  <w:sz w:val="22"/>
                  <w:szCs w:val="22"/>
                </w:rPr>
                <w:t>10.0</w:t>
              </w:r>
            </w:ins>
            <w:del w:id="1681" w:author="ERCOT" w:date="2022-10-31T17:19:00Z">
              <w:r w:rsidRPr="00ED4D8D" w:rsidDel="001E571C">
                <w:rPr>
                  <w:rFonts w:ascii="Calibri" w:hAnsi="Calibri" w:cs="Calibri"/>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tcPr>
          <w:p w14:paraId="35B94F68" w14:textId="336B7C04" w:rsidR="009A029A" w:rsidRPr="00ED4D8D" w:rsidRDefault="009A029A" w:rsidP="009A029A">
            <w:pPr>
              <w:widowControl/>
              <w:autoSpaceDE/>
              <w:autoSpaceDN/>
              <w:adjustRightInd/>
              <w:jc w:val="center"/>
              <w:rPr>
                <w:bCs/>
                <w:sz w:val="22"/>
                <w:szCs w:val="22"/>
              </w:rPr>
            </w:pPr>
            <w:ins w:id="1682" w:author="ERCOT" w:date="2022-10-31T17:19:00Z">
              <w:r w:rsidRPr="00ED4D8D">
                <w:rPr>
                  <w:sz w:val="22"/>
                  <w:szCs w:val="22"/>
                </w:rPr>
                <w:t>8.2</w:t>
              </w:r>
            </w:ins>
            <w:del w:id="1683" w:author="ERCOT" w:date="2022-10-31T17:19:00Z">
              <w:r w:rsidRPr="00ED4D8D" w:rsidDel="001E571C">
                <w:rPr>
                  <w:rFonts w:ascii="Calibri" w:hAnsi="Calibri" w:cs="Calibri"/>
                  <w:color w:val="000000"/>
                  <w:sz w:val="22"/>
                  <w:szCs w:val="22"/>
                </w:rPr>
                <w:delText>8.5</w:delText>
              </w:r>
            </w:del>
          </w:p>
        </w:tc>
        <w:tc>
          <w:tcPr>
            <w:tcW w:w="190" w:type="pct"/>
            <w:tcBorders>
              <w:top w:val="single" w:sz="8" w:space="0" w:color="000000"/>
              <w:left w:val="single" w:sz="4" w:space="0" w:color="000000"/>
              <w:bottom w:val="single" w:sz="8" w:space="0" w:color="000000"/>
              <w:right w:val="single" w:sz="4" w:space="0" w:color="000000"/>
            </w:tcBorders>
          </w:tcPr>
          <w:p w14:paraId="21281656" w14:textId="288D997E" w:rsidR="009A029A" w:rsidRPr="00ED4D8D" w:rsidRDefault="009A029A" w:rsidP="009A029A">
            <w:pPr>
              <w:widowControl/>
              <w:autoSpaceDE/>
              <w:autoSpaceDN/>
              <w:adjustRightInd/>
              <w:jc w:val="center"/>
              <w:rPr>
                <w:bCs/>
                <w:sz w:val="22"/>
                <w:szCs w:val="22"/>
              </w:rPr>
            </w:pPr>
            <w:ins w:id="1684" w:author="ERCOT" w:date="2022-10-31T17:19:00Z">
              <w:r w:rsidRPr="00ED4D8D">
                <w:rPr>
                  <w:sz w:val="22"/>
                  <w:szCs w:val="22"/>
                </w:rPr>
                <w:t>18.1</w:t>
              </w:r>
            </w:ins>
            <w:del w:id="1685" w:author="ERCOT" w:date="2022-10-31T17:19:00Z">
              <w:r w:rsidRPr="00ED4D8D" w:rsidDel="001E571C">
                <w:rPr>
                  <w:rFonts w:ascii="Calibri" w:hAnsi="Calibri" w:cs="Calibri"/>
                  <w:color w:val="000000"/>
                  <w:sz w:val="22"/>
                  <w:szCs w:val="22"/>
                </w:rPr>
                <w:delText>10.5</w:delText>
              </w:r>
            </w:del>
          </w:p>
        </w:tc>
        <w:tc>
          <w:tcPr>
            <w:tcW w:w="226" w:type="pct"/>
            <w:tcBorders>
              <w:top w:val="single" w:sz="8" w:space="0" w:color="000000"/>
              <w:left w:val="single" w:sz="4" w:space="0" w:color="000000"/>
              <w:bottom w:val="single" w:sz="8" w:space="0" w:color="000000"/>
              <w:right w:val="single" w:sz="4" w:space="0" w:color="000000"/>
            </w:tcBorders>
          </w:tcPr>
          <w:p w14:paraId="19ED94A5" w14:textId="32C07205" w:rsidR="009A029A" w:rsidRPr="00ED4D8D" w:rsidRDefault="009A029A" w:rsidP="009A029A">
            <w:pPr>
              <w:widowControl/>
              <w:autoSpaceDE/>
              <w:autoSpaceDN/>
              <w:adjustRightInd/>
              <w:jc w:val="center"/>
              <w:rPr>
                <w:bCs/>
                <w:sz w:val="22"/>
                <w:szCs w:val="22"/>
              </w:rPr>
            </w:pPr>
            <w:ins w:id="1686" w:author="ERCOT" w:date="2022-10-31T17:19:00Z">
              <w:r w:rsidRPr="00ED4D8D">
                <w:rPr>
                  <w:sz w:val="22"/>
                  <w:szCs w:val="22"/>
                </w:rPr>
                <w:t>8.8</w:t>
              </w:r>
            </w:ins>
            <w:del w:id="1687" w:author="ERCOT" w:date="2022-10-31T17:19:00Z">
              <w:r w:rsidRPr="00ED4D8D" w:rsidDel="001E571C">
                <w:rPr>
                  <w:rFonts w:ascii="Calibri" w:hAnsi="Calibri" w:cs="Calibri"/>
                  <w:color w:val="000000"/>
                  <w:sz w:val="22"/>
                  <w:szCs w:val="22"/>
                </w:rPr>
                <w:delText>3</w:delText>
              </w:r>
            </w:del>
          </w:p>
        </w:tc>
        <w:tc>
          <w:tcPr>
            <w:tcW w:w="226" w:type="pct"/>
            <w:tcBorders>
              <w:top w:val="single" w:sz="8" w:space="0" w:color="000000"/>
              <w:left w:val="single" w:sz="4" w:space="0" w:color="000000"/>
              <w:bottom w:val="single" w:sz="8" w:space="0" w:color="000000"/>
              <w:right w:val="single" w:sz="4" w:space="0" w:color="000000"/>
            </w:tcBorders>
          </w:tcPr>
          <w:p w14:paraId="4A6C48A5" w14:textId="6D77E811" w:rsidR="009A029A" w:rsidRPr="00ED4D8D" w:rsidRDefault="009A029A" w:rsidP="009A029A">
            <w:pPr>
              <w:widowControl/>
              <w:autoSpaceDE/>
              <w:autoSpaceDN/>
              <w:adjustRightInd/>
              <w:jc w:val="center"/>
              <w:rPr>
                <w:bCs/>
                <w:sz w:val="22"/>
                <w:szCs w:val="22"/>
              </w:rPr>
            </w:pPr>
            <w:ins w:id="1688" w:author="ERCOT" w:date="2022-10-31T17:19:00Z">
              <w:r w:rsidRPr="00ED4D8D">
                <w:rPr>
                  <w:sz w:val="22"/>
                  <w:szCs w:val="22"/>
                </w:rPr>
                <w:t>0.0</w:t>
              </w:r>
            </w:ins>
            <w:del w:id="168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72BBF74" w14:textId="4B9B112A" w:rsidR="009A029A" w:rsidRPr="00ED4D8D" w:rsidRDefault="009A029A" w:rsidP="009A029A">
            <w:pPr>
              <w:widowControl/>
              <w:autoSpaceDE/>
              <w:autoSpaceDN/>
              <w:adjustRightInd/>
              <w:jc w:val="center"/>
              <w:rPr>
                <w:bCs/>
                <w:sz w:val="22"/>
                <w:szCs w:val="22"/>
              </w:rPr>
            </w:pPr>
            <w:ins w:id="1690" w:author="ERCOT" w:date="2022-10-31T17:19:00Z">
              <w:r w:rsidRPr="00ED4D8D">
                <w:rPr>
                  <w:sz w:val="22"/>
                  <w:szCs w:val="22"/>
                </w:rPr>
                <w:t>0.0</w:t>
              </w:r>
            </w:ins>
            <w:del w:id="169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45C92FE" w14:textId="4EF304B6" w:rsidR="009A029A" w:rsidRPr="00ED4D8D" w:rsidRDefault="009A029A" w:rsidP="009A029A">
            <w:pPr>
              <w:widowControl/>
              <w:autoSpaceDE/>
              <w:autoSpaceDN/>
              <w:adjustRightInd/>
              <w:jc w:val="center"/>
              <w:rPr>
                <w:bCs/>
                <w:sz w:val="22"/>
                <w:szCs w:val="22"/>
              </w:rPr>
            </w:pPr>
            <w:ins w:id="1692" w:author="ERCOT" w:date="2022-10-31T17:19:00Z">
              <w:r w:rsidRPr="00ED4D8D">
                <w:rPr>
                  <w:sz w:val="22"/>
                  <w:szCs w:val="22"/>
                </w:rPr>
                <w:t>0.0</w:t>
              </w:r>
            </w:ins>
            <w:del w:id="169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7FE98D" w14:textId="519F3E7A" w:rsidR="009A029A" w:rsidRPr="00ED4D8D" w:rsidRDefault="009A029A" w:rsidP="009A029A">
            <w:pPr>
              <w:widowControl/>
              <w:autoSpaceDE/>
              <w:autoSpaceDN/>
              <w:adjustRightInd/>
              <w:jc w:val="center"/>
              <w:rPr>
                <w:bCs/>
                <w:sz w:val="22"/>
                <w:szCs w:val="22"/>
              </w:rPr>
            </w:pPr>
            <w:ins w:id="1694" w:author="ERCOT" w:date="2022-10-31T17:19:00Z">
              <w:r w:rsidRPr="00ED4D8D">
                <w:rPr>
                  <w:sz w:val="22"/>
                  <w:szCs w:val="22"/>
                </w:rPr>
                <w:t>0.0</w:t>
              </w:r>
            </w:ins>
            <w:del w:id="169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C2F8071" w14:textId="7B84325A" w:rsidR="009A029A" w:rsidRPr="00ED4D8D" w:rsidRDefault="009A029A" w:rsidP="009A029A">
            <w:pPr>
              <w:widowControl/>
              <w:autoSpaceDE/>
              <w:autoSpaceDN/>
              <w:adjustRightInd/>
              <w:jc w:val="center"/>
              <w:rPr>
                <w:bCs/>
                <w:sz w:val="22"/>
                <w:szCs w:val="22"/>
              </w:rPr>
            </w:pPr>
            <w:ins w:id="1696" w:author="ERCOT" w:date="2022-10-31T17:19:00Z">
              <w:r w:rsidRPr="00ED4D8D">
                <w:rPr>
                  <w:sz w:val="22"/>
                  <w:szCs w:val="22"/>
                </w:rPr>
                <w:t>0.0</w:t>
              </w:r>
            </w:ins>
            <w:del w:id="169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55F4E10" w14:textId="409B9D61" w:rsidR="009A029A" w:rsidRPr="00ED4D8D" w:rsidRDefault="009A029A" w:rsidP="009A029A">
            <w:pPr>
              <w:widowControl/>
              <w:autoSpaceDE/>
              <w:autoSpaceDN/>
              <w:adjustRightInd/>
              <w:jc w:val="center"/>
              <w:rPr>
                <w:bCs/>
                <w:sz w:val="22"/>
                <w:szCs w:val="22"/>
              </w:rPr>
            </w:pPr>
            <w:ins w:id="1698" w:author="ERCOT" w:date="2022-10-31T17:19:00Z">
              <w:r w:rsidRPr="00ED4D8D">
                <w:rPr>
                  <w:sz w:val="22"/>
                  <w:szCs w:val="22"/>
                </w:rPr>
                <w:t>0.0</w:t>
              </w:r>
            </w:ins>
            <w:del w:id="1699" w:author="ERCOT" w:date="2022-10-31T17:19:00Z">
              <w:r w:rsidRPr="00ED4D8D" w:rsidDel="001E571C">
                <w:rPr>
                  <w:rFonts w:ascii="Calibri" w:hAnsi="Calibri" w:cs="Calibri"/>
                  <w:color w:val="000000"/>
                  <w:sz w:val="22"/>
                  <w:szCs w:val="22"/>
                </w:rPr>
                <w:delText>0</w:delText>
              </w:r>
            </w:del>
          </w:p>
        </w:tc>
      </w:tr>
      <w:tr w:rsidR="009A029A" w:rsidRPr="00ED4D8D" w14:paraId="6D2B5EA7" w14:textId="77777777" w:rsidTr="00A7655B">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A029A" w:rsidRPr="0012615F" w:rsidRDefault="009A029A" w:rsidP="009A029A">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tcPr>
          <w:p w14:paraId="2979660C" w14:textId="42F1C247" w:rsidR="009A029A" w:rsidRPr="00ED4D8D" w:rsidRDefault="009A029A" w:rsidP="009A029A">
            <w:pPr>
              <w:widowControl/>
              <w:autoSpaceDE/>
              <w:autoSpaceDN/>
              <w:adjustRightInd/>
              <w:jc w:val="center"/>
              <w:rPr>
                <w:bCs/>
                <w:sz w:val="22"/>
                <w:szCs w:val="22"/>
              </w:rPr>
            </w:pPr>
            <w:ins w:id="1700" w:author="ERCOT" w:date="2022-10-31T17:19:00Z">
              <w:r w:rsidRPr="00ED4D8D">
                <w:rPr>
                  <w:sz w:val="22"/>
                  <w:szCs w:val="22"/>
                </w:rPr>
                <w:t>0.0</w:t>
              </w:r>
            </w:ins>
            <w:del w:id="170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14C994D" w14:textId="37A04689" w:rsidR="009A029A" w:rsidRPr="00ED4D8D" w:rsidRDefault="009A029A" w:rsidP="009A029A">
            <w:pPr>
              <w:widowControl/>
              <w:autoSpaceDE/>
              <w:autoSpaceDN/>
              <w:adjustRightInd/>
              <w:jc w:val="center"/>
              <w:rPr>
                <w:bCs/>
                <w:sz w:val="22"/>
                <w:szCs w:val="22"/>
              </w:rPr>
            </w:pPr>
            <w:ins w:id="1702" w:author="ERCOT" w:date="2022-10-31T17:19:00Z">
              <w:r w:rsidRPr="00ED4D8D">
                <w:rPr>
                  <w:sz w:val="22"/>
                  <w:szCs w:val="22"/>
                </w:rPr>
                <w:t>0.0</w:t>
              </w:r>
            </w:ins>
            <w:del w:id="1703" w:author="ERCOT" w:date="2022-10-31T17:19:00Z">
              <w:r w:rsidRPr="00ED4D8D"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12" w:space="0" w:color="000000"/>
              <w:right w:val="single" w:sz="4" w:space="0" w:color="000000"/>
            </w:tcBorders>
          </w:tcPr>
          <w:p w14:paraId="62A1E8A0" w14:textId="23EA93F6" w:rsidR="009A029A" w:rsidRPr="00ED4D8D" w:rsidRDefault="009A029A" w:rsidP="009A029A">
            <w:pPr>
              <w:widowControl/>
              <w:autoSpaceDE/>
              <w:autoSpaceDN/>
              <w:adjustRightInd/>
              <w:jc w:val="center"/>
              <w:rPr>
                <w:bCs/>
                <w:sz w:val="22"/>
                <w:szCs w:val="22"/>
              </w:rPr>
            </w:pPr>
            <w:ins w:id="1704" w:author="ERCOT" w:date="2022-10-31T17:19:00Z">
              <w:r w:rsidRPr="00ED4D8D">
                <w:rPr>
                  <w:sz w:val="22"/>
                  <w:szCs w:val="22"/>
                </w:rPr>
                <w:t>0.0</w:t>
              </w:r>
            </w:ins>
            <w:del w:id="170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7866312A" w14:textId="66FDC2BB" w:rsidR="009A029A" w:rsidRPr="00ED4D8D" w:rsidRDefault="009A029A" w:rsidP="009A029A">
            <w:pPr>
              <w:widowControl/>
              <w:autoSpaceDE/>
              <w:autoSpaceDN/>
              <w:adjustRightInd/>
              <w:jc w:val="center"/>
              <w:rPr>
                <w:bCs/>
                <w:sz w:val="22"/>
                <w:szCs w:val="22"/>
              </w:rPr>
            </w:pPr>
            <w:ins w:id="1706" w:author="ERCOT" w:date="2022-10-31T17:19:00Z">
              <w:r w:rsidRPr="00ED4D8D">
                <w:rPr>
                  <w:sz w:val="22"/>
                  <w:szCs w:val="22"/>
                </w:rPr>
                <w:t>0.0</w:t>
              </w:r>
            </w:ins>
            <w:del w:id="170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03791FCF" w14:textId="03600FE0" w:rsidR="009A029A" w:rsidRPr="00ED4D8D" w:rsidRDefault="009A029A" w:rsidP="009A029A">
            <w:pPr>
              <w:widowControl/>
              <w:autoSpaceDE/>
              <w:autoSpaceDN/>
              <w:adjustRightInd/>
              <w:jc w:val="center"/>
              <w:rPr>
                <w:bCs/>
                <w:sz w:val="22"/>
                <w:szCs w:val="22"/>
              </w:rPr>
            </w:pPr>
            <w:ins w:id="1708" w:author="ERCOT" w:date="2022-10-31T17:19:00Z">
              <w:r w:rsidRPr="00ED4D8D">
                <w:rPr>
                  <w:sz w:val="22"/>
                  <w:szCs w:val="22"/>
                </w:rPr>
                <w:t>0.0</w:t>
              </w:r>
            </w:ins>
            <w:del w:id="170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58C5EBF0" w14:textId="19095519" w:rsidR="009A029A" w:rsidRPr="00ED4D8D" w:rsidRDefault="009A029A" w:rsidP="009A029A">
            <w:pPr>
              <w:widowControl/>
              <w:autoSpaceDE/>
              <w:autoSpaceDN/>
              <w:adjustRightInd/>
              <w:jc w:val="center"/>
              <w:rPr>
                <w:bCs/>
                <w:sz w:val="22"/>
                <w:szCs w:val="22"/>
              </w:rPr>
            </w:pPr>
            <w:ins w:id="1710" w:author="ERCOT" w:date="2022-10-31T17:19:00Z">
              <w:r w:rsidRPr="00ED4D8D">
                <w:rPr>
                  <w:sz w:val="22"/>
                  <w:szCs w:val="22"/>
                </w:rPr>
                <w:t>0.0</w:t>
              </w:r>
            </w:ins>
            <w:del w:id="171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BF948AE" w14:textId="59A35508" w:rsidR="009A029A" w:rsidRPr="00ED4D8D" w:rsidRDefault="009A029A" w:rsidP="009A029A">
            <w:pPr>
              <w:widowControl/>
              <w:autoSpaceDE/>
              <w:autoSpaceDN/>
              <w:adjustRightInd/>
              <w:jc w:val="center"/>
              <w:rPr>
                <w:bCs/>
                <w:sz w:val="22"/>
                <w:szCs w:val="22"/>
              </w:rPr>
            </w:pPr>
            <w:ins w:id="1712" w:author="ERCOT" w:date="2022-10-31T17:19:00Z">
              <w:r w:rsidRPr="00ED4D8D">
                <w:rPr>
                  <w:sz w:val="22"/>
                  <w:szCs w:val="22"/>
                </w:rPr>
                <w:t>0.0</w:t>
              </w:r>
            </w:ins>
            <w:del w:id="171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656603AA" w14:textId="693830F8" w:rsidR="009A029A" w:rsidRPr="00ED4D8D" w:rsidRDefault="009A029A" w:rsidP="009A029A">
            <w:pPr>
              <w:widowControl/>
              <w:autoSpaceDE/>
              <w:autoSpaceDN/>
              <w:adjustRightInd/>
              <w:jc w:val="center"/>
              <w:rPr>
                <w:bCs/>
                <w:sz w:val="22"/>
                <w:szCs w:val="22"/>
              </w:rPr>
            </w:pPr>
            <w:ins w:id="1714" w:author="ERCOT" w:date="2022-10-31T17:19:00Z">
              <w:r w:rsidRPr="00ED4D8D">
                <w:rPr>
                  <w:sz w:val="22"/>
                  <w:szCs w:val="22"/>
                </w:rPr>
                <w:t>0.0</w:t>
              </w:r>
            </w:ins>
            <w:del w:id="1715" w:author="ERCOT" w:date="2022-10-31T17:19:00Z">
              <w:r w:rsidRPr="00ED4D8D" w:rsidDel="001E571C">
                <w:rPr>
                  <w:rFonts w:ascii="Calibri" w:hAnsi="Calibri" w:cs="Calibri"/>
                  <w:color w:val="000000"/>
                  <w:sz w:val="22"/>
                  <w:szCs w:val="22"/>
                </w:rPr>
                <w:delText>-0.5</w:delText>
              </w:r>
            </w:del>
          </w:p>
        </w:tc>
        <w:tc>
          <w:tcPr>
            <w:tcW w:w="190" w:type="pct"/>
            <w:tcBorders>
              <w:top w:val="single" w:sz="8" w:space="0" w:color="000000"/>
              <w:left w:val="single" w:sz="4" w:space="0" w:color="000000"/>
              <w:bottom w:val="single" w:sz="12" w:space="0" w:color="000000"/>
              <w:right w:val="single" w:sz="4" w:space="0" w:color="000000"/>
            </w:tcBorders>
          </w:tcPr>
          <w:p w14:paraId="15A78367" w14:textId="5235DFAB" w:rsidR="009A029A" w:rsidRPr="00ED4D8D" w:rsidRDefault="009A029A" w:rsidP="009A029A">
            <w:pPr>
              <w:widowControl/>
              <w:autoSpaceDE/>
              <w:autoSpaceDN/>
              <w:adjustRightInd/>
              <w:jc w:val="center"/>
              <w:rPr>
                <w:bCs/>
                <w:sz w:val="22"/>
                <w:szCs w:val="22"/>
              </w:rPr>
            </w:pPr>
            <w:ins w:id="1716" w:author="ERCOT" w:date="2022-10-31T17:19:00Z">
              <w:r w:rsidRPr="00ED4D8D">
                <w:rPr>
                  <w:sz w:val="22"/>
                  <w:szCs w:val="22"/>
                </w:rPr>
                <w:t>0.2</w:t>
              </w:r>
            </w:ins>
            <w:del w:id="1717" w:author="ERCOT" w:date="2022-10-31T17:19:00Z">
              <w:r w:rsidRPr="00ED4D8D" w:rsidDel="001E571C">
                <w:rPr>
                  <w:rFonts w:ascii="Calibri" w:hAnsi="Calibri" w:cs="Calibri"/>
                  <w:color w:val="000000"/>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tcPr>
          <w:p w14:paraId="5668B672" w14:textId="600E06AD" w:rsidR="009A029A" w:rsidRPr="00ED4D8D" w:rsidRDefault="009A029A" w:rsidP="009A029A">
            <w:pPr>
              <w:widowControl/>
              <w:autoSpaceDE/>
              <w:autoSpaceDN/>
              <w:adjustRightInd/>
              <w:jc w:val="center"/>
              <w:rPr>
                <w:bCs/>
                <w:sz w:val="22"/>
                <w:szCs w:val="22"/>
              </w:rPr>
            </w:pPr>
            <w:ins w:id="1718" w:author="ERCOT" w:date="2022-10-31T17:19:00Z">
              <w:r w:rsidRPr="00ED4D8D">
                <w:rPr>
                  <w:sz w:val="22"/>
                  <w:szCs w:val="22"/>
                </w:rPr>
                <w:t>5.5</w:t>
              </w:r>
            </w:ins>
            <w:del w:id="1719" w:author="ERCOT" w:date="2022-10-31T17:19:00Z">
              <w:r w:rsidRPr="00ED4D8D" w:rsidDel="001E571C">
                <w:rPr>
                  <w:rFonts w:ascii="Calibri" w:hAnsi="Calibri" w:cs="Calibri"/>
                  <w:color w:val="000000"/>
                  <w:sz w:val="22"/>
                  <w:szCs w:val="22"/>
                </w:rPr>
                <w:delText>6.5</w:delText>
              </w:r>
            </w:del>
          </w:p>
        </w:tc>
        <w:tc>
          <w:tcPr>
            <w:tcW w:w="190" w:type="pct"/>
            <w:tcBorders>
              <w:top w:val="single" w:sz="8" w:space="0" w:color="000000"/>
              <w:left w:val="single" w:sz="4" w:space="0" w:color="000000"/>
              <w:bottom w:val="single" w:sz="12" w:space="0" w:color="000000"/>
              <w:right w:val="single" w:sz="4" w:space="0" w:color="000000"/>
            </w:tcBorders>
          </w:tcPr>
          <w:p w14:paraId="0A2C1DD1" w14:textId="7CD7AA27" w:rsidR="009A029A" w:rsidRPr="00ED4D8D" w:rsidRDefault="009A029A" w:rsidP="009A029A">
            <w:pPr>
              <w:widowControl/>
              <w:autoSpaceDE/>
              <w:autoSpaceDN/>
              <w:adjustRightInd/>
              <w:jc w:val="center"/>
              <w:rPr>
                <w:bCs/>
                <w:sz w:val="22"/>
                <w:szCs w:val="22"/>
              </w:rPr>
            </w:pPr>
            <w:ins w:id="1720" w:author="ERCOT" w:date="2022-10-31T17:19:00Z">
              <w:r w:rsidRPr="00ED4D8D">
                <w:rPr>
                  <w:sz w:val="22"/>
                  <w:szCs w:val="22"/>
                </w:rPr>
                <w:t>8.1</w:t>
              </w:r>
            </w:ins>
            <w:del w:id="1721" w:author="ERCOT" w:date="2022-10-31T17:19:00Z">
              <w:r w:rsidRPr="00ED4D8D" w:rsidDel="001E571C">
                <w:rPr>
                  <w:rFonts w:ascii="Calibri" w:hAnsi="Calibri" w:cs="Calibri"/>
                  <w:color w:val="000000"/>
                  <w:sz w:val="22"/>
                  <w:szCs w:val="22"/>
                </w:rPr>
                <w:delText>6.6</w:delText>
              </w:r>
            </w:del>
          </w:p>
        </w:tc>
        <w:tc>
          <w:tcPr>
            <w:tcW w:w="226" w:type="pct"/>
            <w:tcBorders>
              <w:top w:val="single" w:sz="8" w:space="0" w:color="000000"/>
              <w:left w:val="single" w:sz="4" w:space="0" w:color="000000"/>
              <w:bottom w:val="single" w:sz="12" w:space="0" w:color="000000"/>
              <w:right w:val="single" w:sz="4" w:space="0" w:color="000000"/>
            </w:tcBorders>
          </w:tcPr>
          <w:p w14:paraId="59808BB4" w14:textId="503EC73E" w:rsidR="009A029A" w:rsidRPr="00ED4D8D" w:rsidRDefault="009A029A" w:rsidP="009A029A">
            <w:pPr>
              <w:widowControl/>
              <w:autoSpaceDE/>
              <w:autoSpaceDN/>
              <w:adjustRightInd/>
              <w:jc w:val="center"/>
              <w:rPr>
                <w:bCs/>
                <w:sz w:val="22"/>
                <w:szCs w:val="22"/>
              </w:rPr>
            </w:pPr>
            <w:ins w:id="1722" w:author="ERCOT" w:date="2022-10-31T17:19:00Z">
              <w:r w:rsidRPr="00ED4D8D">
                <w:rPr>
                  <w:sz w:val="22"/>
                  <w:szCs w:val="22"/>
                </w:rPr>
                <w:t>8.9</w:t>
              </w:r>
            </w:ins>
            <w:del w:id="1723" w:author="ERCOT" w:date="2022-10-31T17:19:00Z">
              <w:r w:rsidRPr="00ED4D8D" w:rsidDel="001E571C">
                <w:rPr>
                  <w:rFonts w:ascii="Calibri" w:hAnsi="Calibri" w:cs="Calibri"/>
                  <w:color w:val="000000"/>
                  <w:sz w:val="22"/>
                  <w:szCs w:val="22"/>
                </w:rPr>
                <w:delText>5.7</w:delText>
              </w:r>
            </w:del>
          </w:p>
        </w:tc>
        <w:tc>
          <w:tcPr>
            <w:tcW w:w="226" w:type="pct"/>
            <w:tcBorders>
              <w:top w:val="single" w:sz="8" w:space="0" w:color="000000"/>
              <w:left w:val="single" w:sz="4" w:space="0" w:color="000000"/>
              <w:bottom w:val="single" w:sz="12" w:space="0" w:color="000000"/>
              <w:right w:val="single" w:sz="4" w:space="0" w:color="000000"/>
            </w:tcBorders>
          </w:tcPr>
          <w:p w14:paraId="337C5BBF" w14:textId="0E8AD645" w:rsidR="009A029A" w:rsidRPr="00ED4D8D" w:rsidRDefault="009A029A" w:rsidP="009A029A">
            <w:pPr>
              <w:widowControl/>
              <w:autoSpaceDE/>
              <w:autoSpaceDN/>
              <w:adjustRightInd/>
              <w:jc w:val="center"/>
              <w:rPr>
                <w:bCs/>
                <w:sz w:val="22"/>
                <w:szCs w:val="22"/>
              </w:rPr>
            </w:pPr>
            <w:ins w:id="1724" w:author="ERCOT" w:date="2022-10-31T17:19:00Z">
              <w:r w:rsidRPr="00ED4D8D">
                <w:rPr>
                  <w:sz w:val="22"/>
                  <w:szCs w:val="22"/>
                </w:rPr>
                <w:t>4.9</w:t>
              </w:r>
            </w:ins>
            <w:del w:id="1725" w:author="ERCOT" w:date="2022-10-31T17:19:00Z">
              <w:r w:rsidRPr="00ED4D8D" w:rsidDel="001E571C">
                <w:rPr>
                  <w:rFonts w:ascii="Calibri" w:hAnsi="Calibri" w:cs="Calibri"/>
                  <w:color w:val="000000"/>
                  <w:sz w:val="22"/>
                  <w:szCs w:val="22"/>
                </w:rPr>
                <w:delText>4.5</w:delText>
              </w:r>
            </w:del>
          </w:p>
        </w:tc>
        <w:tc>
          <w:tcPr>
            <w:tcW w:w="190" w:type="pct"/>
            <w:tcBorders>
              <w:top w:val="single" w:sz="8" w:space="0" w:color="000000"/>
              <w:left w:val="single" w:sz="4" w:space="0" w:color="000000"/>
              <w:bottom w:val="single" w:sz="12" w:space="0" w:color="000000"/>
              <w:right w:val="single" w:sz="4" w:space="0" w:color="000000"/>
            </w:tcBorders>
          </w:tcPr>
          <w:p w14:paraId="44D882AE" w14:textId="75D0AD93" w:rsidR="009A029A" w:rsidRPr="00ED4D8D" w:rsidRDefault="009A029A" w:rsidP="009A029A">
            <w:pPr>
              <w:widowControl/>
              <w:autoSpaceDE/>
              <w:autoSpaceDN/>
              <w:adjustRightInd/>
              <w:jc w:val="center"/>
              <w:rPr>
                <w:bCs/>
                <w:sz w:val="22"/>
                <w:szCs w:val="22"/>
              </w:rPr>
            </w:pPr>
            <w:ins w:id="1726" w:author="ERCOT" w:date="2022-10-31T17:19:00Z">
              <w:r w:rsidRPr="00ED4D8D">
                <w:rPr>
                  <w:sz w:val="22"/>
                  <w:szCs w:val="22"/>
                </w:rPr>
                <w:t>9.2</w:t>
              </w:r>
            </w:ins>
            <w:del w:id="1727" w:author="ERCOT" w:date="2022-10-31T17:19:00Z">
              <w:r w:rsidRPr="00ED4D8D" w:rsidDel="001E571C">
                <w:rPr>
                  <w:rFonts w:ascii="Calibri" w:hAnsi="Calibri" w:cs="Calibri"/>
                  <w:color w:val="000000"/>
                  <w:sz w:val="22"/>
                  <w:szCs w:val="22"/>
                </w:rPr>
                <w:delText>7.5</w:delText>
              </w:r>
            </w:del>
          </w:p>
        </w:tc>
        <w:tc>
          <w:tcPr>
            <w:tcW w:w="190" w:type="pct"/>
            <w:tcBorders>
              <w:top w:val="single" w:sz="8" w:space="0" w:color="000000"/>
              <w:left w:val="single" w:sz="4" w:space="0" w:color="000000"/>
              <w:bottom w:val="single" w:sz="12" w:space="0" w:color="000000"/>
              <w:right w:val="single" w:sz="4" w:space="0" w:color="000000"/>
            </w:tcBorders>
          </w:tcPr>
          <w:p w14:paraId="411A3450" w14:textId="4D05713A" w:rsidR="009A029A" w:rsidRPr="00ED4D8D" w:rsidRDefault="009A029A" w:rsidP="009A029A">
            <w:pPr>
              <w:widowControl/>
              <w:autoSpaceDE/>
              <w:autoSpaceDN/>
              <w:adjustRightInd/>
              <w:jc w:val="center"/>
              <w:rPr>
                <w:bCs/>
                <w:sz w:val="22"/>
                <w:szCs w:val="22"/>
              </w:rPr>
            </w:pPr>
            <w:ins w:id="1728" w:author="ERCOT" w:date="2022-10-31T17:19:00Z">
              <w:r w:rsidRPr="00ED4D8D">
                <w:rPr>
                  <w:sz w:val="22"/>
                  <w:szCs w:val="22"/>
                </w:rPr>
                <w:t>12.1</w:t>
              </w:r>
            </w:ins>
            <w:del w:id="1729" w:author="ERCOT" w:date="2022-10-31T17:19:00Z">
              <w:r w:rsidRPr="00ED4D8D" w:rsidDel="001E571C">
                <w:rPr>
                  <w:rFonts w:ascii="Calibri" w:hAnsi="Calibri" w:cs="Calibri"/>
                  <w:color w:val="000000"/>
                  <w:sz w:val="22"/>
                  <w:szCs w:val="22"/>
                </w:rPr>
                <w:delText>10.6</w:delText>
              </w:r>
            </w:del>
          </w:p>
        </w:tc>
        <w:tc>
          <w:tcPr>
            <w:tcW w:w="190" w:type="pct"/>
            <w:tcBorders>
              <w:top w:val="single" w:sz="8" w:space="0" w:color="000000"/>
              <w:left w:val="single" w:sz="4" w:space="0" w:color="000000"/>
              <w:bottom w:val="single" w:sz="12" w:space="0" w:color="000000"/>
              <w:right w:val="single" w:sz="4" w:space="0" w:color="000000"/>
            </w:tcBorders>
          </w:tcPr>
          <w:p w14:paraId="2555B881" w14:textId="73E09868" w:rsidR="009A029A" w:rsidRPr="00ED4D8D" w:rsidRDefault="009A029A" w:rsidP="009A029A">
            <w:pPr>
              <w:widowControl/>
              <w:autoSpaceDE/>
              <w:autoSpaceDN/>
              <w:adjustRightInd/>
              <w:jc w:val="center"/>
              <w:rPr>
                <w:bCs/>
                <w:sz w:val="22"/>
                <w:szCs w:val="22"/>
              </w:rPr>
            </w:pPr>
            <w:ins w:id="1730" w:author="ERCOT" w:date="2022-10-31T17:19:00Z">
              <w:r w:rsidRPr="00ED4D8D">
                <w:rPr>
                  <w:sz w:val="22"/>
                  <w:szCs w:val="22"/>
                </w:rPr>
                <w:t>15.9</w:t>
              </w:r>
            </w:ins>
            <w:del w:id="1731" w:author="ERCOT" w:date="2022-10-31T17:19:00Z">
              <w:r w:rsidRPr="00ED4D8D" w:rsidDel="001E571C">
                <w:rPr>
                  <w:rFonts w:ascii="Calibri" w:hAnsi="Calibri" w:cs="Calibri"/>
                  <w:color w:val="000000"/>
                  <w:sz w:val="22"/>
                  <w:szCs w:val="22"/>
                </w:rPr>
                <w:delText>13.7</w:delText>
              </w:r>
            </w:del>
          </w:p>
        </w:tc>
        <w:tc>
          <w:tcPr>
            <w:tcW w:w="190" w:type="pct"/>
            <w:tcBorders>
              <w:top w:val="single" w:sz="8" w:space="0" w:color="000000"/>
              <w:left w:val="single" w:sz="4" w:space="0" w:color="000000"/>
              <w:bottom w:val="single" w:sz="12" w:space="0" w:color="000000"/>
              <w:right w:val="single" w:sz="4" w:space="0" w:color="000000"/>
            </w:tcBorders>
          </w:tcPr>
          <w:p w14:paraId="649405BA" w14:textId="62511B9C" w:rsidR="009A029A" w:rsidRPr="00ED4D8D" w:rsidRDefault="009A029A" w:rsidP="009A029A">
            <w:pPr>
              <w:widowControl/>
              <w:autoSpaceDE/>
              <w:autoSpaceDN/>
              <w:adjustRightInd/>
              <w:jc w:val="center"/>
              <w:rPr>
                <w:bCs/>
                <w:sz w:val="22"/>
                <w:szCs w:val="22"/>
              </w:rPr>
            </w:pPr>
            <w:ins w:id="1732" w:author="ERCOT" w:date="2022-10-31T17:19:00Z">
              <w:r w:rsidRPr="00ED4D8D">
                <w:rPr>
                  <w:sz w:val="22"/>
                  <w:szCs w:val="22"/>
                </w:rPr>
                <w:t>18.0</w:t>
              </w:r>
            </w:ins>
            <w:del w:id="1733" w:author="ERCOT" w:date="2022-10-31T17:19:00Z">
              <w:r w:rsidRPr="00ED4D8D" w:rsidDel="001E571C">
                <w:rPr>
                  <w:rFonts w:ascii="Calibri" w:hAnsi="Calibri" w:cs="Calibri"/>
                  <w:color w:val="000000"/>
                  <w:sz w:val="22"/>
                  <w:szCs w:val="22"/>
                </w:rPr>
                <w:delText>11.2</w:delText>
              </w:r>
            </w:del>
          </w:p>
        </w:tc>
        <w:tc>
          <w:tcPr>
            <w:tcW w:w="226" w:type="pct"/>
            <w:tcBorders>
              <w:top w:val="single" w:sz="8" w:space="0" w:color="000000"/>
              <w:left w:val="single" w:sz="4" w:space="0" w:color="000000"/>
              <w:bottom w:val="single" w:sz="12" w:space="0" w:color="000000"/>
              <w:right w:val="single" w:sz="4" w:space="0" w:color="000000"/>
            </w:tcBorders>
          </w:tcPr>
          <w:p w14:paraId="1DAC9ABF" w14:textId="137F2A5B" w:rsidR="009A029A" w:rsidRPr="00ED4D8D" w:rsidRDefault="009A029A" w:rsidP="009A029A">
            <w:pPr>
              <w:widowControl/>
              <w:autoSpaceDE/>
              <w:autoSpaceDN/>
              <w:adjustRightInd/>
              <w:jc w:val="center"/>
              <w:rPr>
                <w:bCs/>
                <w:sz w:val="22"/>
                <w:szCs w:val="22"/>
              </w:rPr>
            </w:pPr>
            <w:ins w:id="1734" w:author="ERCOT" w:date="2022-10-31T17:19:00Z">
              <w:r w:rsidRPr="00ED4D8D">
                <w:rPr>
                  <w:sz w:val="22"/>
                  <w:szCs w:val="22"/>
                </w:rPr>
                <w:t>10.0</w:t>
              </w:r>
            </w:ins>
            <w:del w:id="1735" w:author="ERCOT" w:date="2022-10-31T17:19:00Z">
              <w:r w:rsidRPr="00ED4D8D" w:rsidDel="001E571C">
                <w:rPr>
                  <w:rFonts w:ascii="Calibri" w:hAnsi="Calibri" w:cs="Calibri"/>
                  <w:color w:val="000000"/>
                  <w:sz w:val="22"/>
                  <w:szCs w:val="22"/>
                </w:rPr>
                <w:delText>5.1</w:delText>
              </w:r>
            </w:del>
          </w:p>
        </w:tc>
        <w:tc>
          <w:tcPr>
            <w:tcW w:w="226" w:type="pct"/>
            <w:tcBorders>
              <w:top w:val="single" w:sz="8" w:space="0" w:color="000000"/>
              <w:left w:val="single" w:sz="4" w:space="0" w:color="000000"/>
              <w:bottom w:val="single" w:sz="12" w:space="0" w:color="000000"/>
              <w:right w:val="single" w:sz="4" w:space="0" w:color="000000"/>
            </w:tcBorders>
          </w:tcPr>
          <w:p w14:paraId="01B953A1" w14:textId="6278FB24" w:rsidR="009A029A" w:rsidRPr="00ED4D8D" w:rsidRDefault="009A029A" w:rsidP="009A029A">
            <w:pPr>
              <w:widowControl/>
              <w:autoSpaceDE/>
              <w:autoSpaceDN/>
              <w:adjustRightInd/>
              <w:jc w:val="center"/>
              <w:rPr>
                <w:bCs/>
                <w:sz w:val="22"/>
                <w:szCs w:val="22"/>
              </w:rPr>
            </w:pPr>
            <w:ins w:id="1736" w:author="ERCOT" w:date="2022-10-31T17:19:00Z">
              <w:r w:rsidRPr="00ED4D8D">
                <w:rPr>
                  <w:sz w:val="22"/>
                  <w:szCs w:val="22"/>
                </w:rPr>
                <w:t>0.0</w:t>
              </w:r>
            </w:ins>
            <w:del w:id="1737"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DC9EA7B" w14:textId="0D92BF12" w:rsidR="009A029A" w:rsidRPr="00ED4D8D" w:rsidRDefault="009A029A" w:rsidP="009A029A">
            <w:pPr>
              <w:widowControl/>
              <w:autoSpaceDE/>
              <w:autoSpaceDN/>
              <w:adjustRightInd/>
              <w:jc w:val="center"/>
              <w:rPr>
                <w:bCs/>
                <w:sz w:val="22"/>
                <w:szCs w:val="22"/>
              </w:rPr>
            </w:pPr>
            <w:ins w:id="1738" w:author="ERCOT" w:date="2022-10-31T17:19:00Z">
              <w:r w:rsidRPr="00ED4D8D">
                <w:rPr>
                  <w:sz w:val="22"/>
                  <w:szCs w:val="22"/>
                </w:rPr>
                <w:t>0.0</w:t>
              </w:r>
            </w:ins>
            <w:del w:id="1739"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063543DC" w14:textId="3BFE2DDB" w:rsidR="009A029A" w:rsidRPr="00ED4D8D" w:rsidRDefault="009A029A" w:rsidP="009A029A">
            <w:pPr>
              <w:widowControl/>
              <w:autoSpaceDE/>
              <w:autoSpaceDN/>
              <w:adjustRightInd/>
              <w:jc w:val="center"/>
              <w:rPr>
                <w:bCs/>
                <w:sz w:val="22"/>
                <w:szCs w:val="22"/>
              </w:rPr>
            </w:pPr>
            <w:ins w:id="1740" w:author="ERCOT" w:date="2022-10-31T17:19:00Z">
              <w:r w:rsidRPr="00ED4D8D">
                <w:rPr>
                  <w:sz w:val="22"/>
                  <w:szCs w:val="22"/>
                </w:rPr>
                <w:t>0.0</w:t>
              </w:r>
            </w:ins>
            <w:del w:id="1741"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44790ADD" w14:textId="141F4E6A" w:rsidR="009A029A" w:rsidRPr="00ED4D8D" w:rsidRDefault="009A029A" w:rsidP="009A029A">
            <w:pPr>
              <w:widowControl/>
              <w:autoSpaceDE/>
              <w:autoSpaceDN/>
              <w:adjustRightInd/>
              <w:jc w:val="center"/>
              <w:rPr>
                <w:bCs/>
                <w:sz w:val="22"/>
                <w:szCs w:val="22"/>
              </w:rPr>
            </w:pPr>
            <w:ins w:id="1742" w:author="ERCOT" w:date="2022-10-31T17:19:00Z">
              <w:r w:rsidRPr="00ED4D8D">
                <w:rPr>
                  <w:sz w:val="22"/>
                  <w:szCs w:val="22"/>
                </w:rPr>
                <w:t>0.0</w:t>
              </w:r>
            </w:ins>
            <w:del w:id="1743"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72A2A61C" w14:textId="4FA03FEA" w:rsidR="009A029A" w:rsidRPr="00ED4D8D" w:rsidRDefault="009A029A" w:rsidP="009A029A">
            <w:pPr>
              <w:widowControl/>
              <w:autoSpaceDE/>
              <w:autoSpaceDN/>
              <w:adjustRightInd/>
              <w:jc w:val="center"/>
              <w:rPr>
                <w:bCs/>
                <w:sz w:val="22"/>
                <w:szCs w:val="22"/>
              </w:rPr>
            </w:pPr>
            <w:ins w:id="1744" w:author="ERCOT" w:date="2022-10-31T17:19:00Z">
              <w:r w:rsidRPr="00ED4D8D">
                <w:rPr>
                  <w:sz w:val="22"/>
                  <w:szCs w:val="22"/>
                </w:rPr>
                <w:t>0.0</w:t>
              </w:r>
            </w:ins>
            <w:del w:id="1745" w:author="ERCOT" w:date="2022-10-31T17:19:00Z">
              <w:r w:rsidRPr="00ED4D8D" w:rsidDel="001E571C">
                <w:rPr>
                  <w:rFonts w:ascii="Calibri" w:hAnsi="Calibri" w:cs="Calibri"/>
                  <w:color w:val="000000"/>
                  <w:sz w:val="22"/>
                  <w:szCs w:val="22"/>
                </w:rPr>
                <w:delText>0</w:delText>
              </w:r>
            </w:del>
          </w:p>
        </w:tc>
        <w:tc>
          <w:tcPr>
            <w:tcW w:w="190" w:type="pct"/>
            <w:tcBorders>
              <w:top w:val="single" w:sz="8" w:space="0" w:color="000000"/>
              <w:left w:val="single" w:sz="8" w:space="0" w:color="000000"/>
              <w:bottom w:val="single" w:sz="12" w:space="0" w:color="000000"/>
              <w:right w:val="single" w:sz="8" w:space="0" w:color="000000"/>
            </w:tcBorders>
          </w:tcPr>
          <w:p w14:paraId="64CB7A9A" w14:textId="6D5AE75B" w:rsidR="009A029A" w:rsidRPr="00ED4D8D" w:rsidRDefault="009A029A" w:rsidP="009A029A">
            <w:pPr>
              <w:widowControl/>
              <w:autoSpaceDE/>
              <w:autoSpaceDN/>
              <w:adjustRightInd/>
              <w:jc w:val="center"/>
              <w:rPr>
                <w:bCs/>
                <w:sz w:val="22"/>
                <w:szCs w:val="22"/>
              </w:rPr>
            </w:pPr>
            <w:ins w:id="1746" w:author="ERCOT" w:date="2022-10-31T17:19:00Z">
              <w:r w:rsidRPr="00ED4D8D">
                <w:rPr>
                  <w:sz w:val="22"/>
                  <w:szCs w:val="22"/>
                </w:rPr>
                <w:t>0.0</w:t>
              </w:r>
            </w:ins>
            <w:del w:id="1747" w:author="ERCOT" w:date="2022-10-31T17:19:00Z">
              <w:r w:rsidRPr="00ED4D8D" w:rsidDel="001E571C">
                <w:rPr>
                  <w:rFonts w:ascii="Calibri" w:hAnsi="Calibri" w:cs="Calibri"/>
                  <w:color w:val="000000"/>
                  <w:sz w:val="22"/>
                  <w:szCs w:val="22"/>
                </w:rPr>
                <w:delText>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1025D4" w:rsidRPr="00CC576E" w14:paraId="698F5E2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1025D4" w:rsidRPr="000357D1" w:rsidRDefault="001025D4" w:rsidP="001025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tcPr>
          <w:p w14:paraId="30711D65" w14:textId="730CE7A0" w:rsidR="001025D4" w:rsidRPr="00ED4D8D" w:rsidRDefault="001025D4" w:rsidP="001025D4">
            <w:pPr>
              <w:widowControl/>
              <w:autoSpaceDE/>
              <w:autoSpaceDN/>
              <w:adjustRightInd/>
              <w:jc w:val="center"/>
              <w:rPr>
                <w:b/>
                <w:bCs/>
                <w:sz w:val="22"/>
                <w:szCs w:val="22"/>
              </w:rPr>
            </w:pPr>
            <w:ins w:id="1748" w:author="ERCOT" w:date="2022-10-31T17:22:00Z">
              <w:r w:rsidRPr="00ED4D8D">
                <w:rPr>
                  <w:sz w:val="22"/>
                  <w:szCs w:val="22"/>
                </w:rPr>
                <w:t>0.0</w:t>
              </w:r>
            </w:ins>
            <w:del w:id="1749"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7E81672E" w14:textId="264B5C21" w:rsidR="001025D4" w:rsidRPr="00ED4D8D" w:rsidRDefault="001025D4" w:rsidP="001025D4">
            <w:pPr>
              <w:widowControl/>
              <w:autoSpaceDE/>
              <w:autoSpaceDN/>
              <w:adjustRightInd/>
              <w:jc w:val="center"/>
              <w:rPr>
                <w:b/>
                <w:bCs/>
                <w:sz w:val="22"/>
                <w:szCs w:val="22"/>
              </w:rPr>
            </w:pPr>
            <w:ins w:id="1750" w:author="ERCOT" w:date="2022-10-31T17:22:00Z">
              <w:r w:rsidRPr="00ED4D8D">
                <w:rPr>
                  <w:sz w:val="22"/>
                  <w:szCs w:val="22"/>
                </w:rPr>
                <w:t>0.0</w:t>
              </w:r>
            </w:ins>
            <w:del w:id="175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5605874" w14:textId="6889E37A" w:rsidR="001025D4" w:rsidRPr="00ED4D8D" w:rsidRDefault="001025D4" w:rsidP="001025D4">
            <w:pPr>
              <w:widowControl/>
              <w:autoSpaceDE/>
              <w:autoSpaceDN/>
              <w:adjustRightInd/>
              <w:jc w:val="center"/>
              <w:rPr>
                <w:b/>
                <w:bCs/>
                <w:sz w:val="22"/>
                <w:szCs w:val="22"/>
              </w:rPr>
            </w:pPr>
            <w:ins w:id="1752" w:author="ERCOT" w:date="2022-10-31T17:22:00Z">
              <w:r w:rsidRPr="00ED4D8D">
                <w:rPr>
                  <w:sz w:val="22"/>
                  <w:szCs w:val="22"/>
                </w:rPr>
                <w:t>0.0</w:t>
              </w:r>
            </w:ins>
            <w:del w:id="175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C2E4704" w14:textId="544554AD" w:rsidR="001025D4" w:rsidRPr="00ED4D8D" w:rsidRDefault="001025D4" w:rsidP="001025D4">
            <w:pPr>
              <w:widowControl/>
              <w:autoSpaceDE/>
              <w:autoSpaceDN/>
              <w:adjustRightInd/>
              <w:jc w:val="center"/>
              <w:rPr>
                <w:b/>
                <w:bCs/>
                <w:sz w:val="22"/>
                <w:szCs w:val="22"/>
              </w:rPr>
            </w:pPr>
            <w:ins w:id="1754" w:author="ERCOT" w:date="2022-10-31T17:22:00Z">
              <w:r w:rsidRPr="00ED4D8D">
                <w:rPr>
                  <w:sz w:val="22"/>
                  <w:szCs w:val="22"/>
                </w:rPr>
                <w:t>0.0</w:t>
              </w:r>
            </w:ins>
            <w:del w:id="175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6671502" w14:textId="3EEEB54A" w:rsidR="001025D4" w:rsidRPr="00ED4D8D" w:rsidRDefault="001025D4" w:rsidP="001025D4">
            <w:pPr>
              <w:widowControl/>
              <w:autoSpaceDE/>
              <w:autoSpaceDN/>
              <w:adjustRightInd/>
              <w:jc w:val="center"/>
              <w:rPr>
                <w:b/>
                <w:bCs/>
                <w:sz w:val="22"/>
                <w:szCs w:val="22"/>
              </w:rPr>
            </w:pPr>
            <w:ins w:id="1756" w:author="ERCOT" w:date="2022-10-31T17:22:00Z">
              <w:r w:rsidRPr="00ED4D8D">
                <w:rPr>
                  <w:sz w:val="22"/>
                  <w:szCs w:val="22"/>
                </w:rPr>
                <w:t>0.0</w:t>
              </w:r>
            </w:ins>
            <w:del w:id="175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B9DBC2E" w14:textId="32BE3568" w:rsidR="001025D4" w:rsidRPr="00ED4D8D" w:rsidRDefault="001025D4" w:rsidP="001025D4">
            <w:pPr>
              <w:widowControl/>
              <w:autoSpaceDE/>
              <w:autoSpaceDN/>
              <w:adjustRightInd/>
              <w:jc w:val="center"/>
              <w:rPr>
                <w:b/>
                <w:bCs/>
                <w:sz w:val="22"/>
                <w:szCs w:val="22"/>
              </w:rPr>
            </w:pPr>
            <w:ins w:id="1758" w:author="ERCOT" w:date="2022-10-31T17:22:00Z">
              <w:r w:rsidRPr="00ED4D8D">
                <w:rPr>
                  <w:sz w:val="22"/>
                  <w:szCs w:val="22"/>
                </w:rPr>
                <w:t>0.0</w:t>
              </w:r>
            </w:ins>
            <w:del w:id="175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D48EB01" w14:textId="7A0FF097" w:rsidR="001025D4" w:rsidRPr="00ED4D8D" w:rsidRDefault="001025D4" w:rsidP="001025D4">
            <w:pPr>
              <w:widowControl/>
              <w:autoSpaceDE/>
              <w:autoSpaceDN/>
              <w:adjustRightInd/>
              <w:jc w:val="center"/>
              <w:rPr>
                <w:b/>
                <w:bCs/>
                <w:sz w:val="22"/>
                <w:szCs w:val="22"/>
              </w:rPr>
            </w:pPr>
            <w:ins w:id="1760" w:author="ERCOT" w:date="2022-10-31T17:22:00Z">
              <w:r w:rsidRPr="00ED4D8D">
                <w:rPr>
                  <w:sz w:val="22"/>
                  <w:szCs w:val="22"/>
                </w:rPr>
                <w:t>0.0</w:t>
              </w:r>
            </w:ins>
            <w:del w:id="176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16C6B57" w14:textId="68FF1C33" w:rsidR="001025D4" w:rsidRPr="00ED4D8D" w:rsidRDefault="001025D4" w:rsidP="001025D4">
            <w:pPr>
              <w:widowControl/>
              <w:autoSpaceDE/>
              <w:autoSpaceDN/>
              <w:adjustRightInd/>
              <w:jc w:val="center"/>
              <w:rPr>
                <w:b/>
                <w:bCs/>
                <w:sz w:val="22"/>
                <w:szCs w:val="22"/>
              </w:rPr>
            </w:pPr>
            <w:ins w:id="1762" w:author="ERCOT" w:date="2022-10-31T17:22:00Z">
              <w:r w:rsidRPr="00ED4D8D">
                <w:rPr>
                  <w:sz w:val="22"/>
                  <w:szCs w:val="22"/>
                </w:rPr>
                <w:t>0.3</w:t>
              </w:r>
            </w:ins>
            <w:del w:id="1763" w:author="ERCOT" w:date="2022-10-31T17:22:00Z">
              <w:r w:rsidRPr="00ED4D8D" w:rsidDel="00402591">
                <w:rPr>
                  <w:rFonts w:ascii="Calibri" w:hAnsi="Calibri" w:cs="Calibri"/>
                  <w:color w:val="000000"/>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tcPr>
          <w:p w14:paraId="475ECA9D" w14:textId="28C0C3BE" w:rsidR="001025D4" w:rsidRPr="00ED4D8D" w:rsidRDefault="001025D4" w:rsidP="001025D4">
            <w:pPr>
              <w:widowControl/>
              <w:autoSpaceDE/>
              <w:autoSpaceDN/>
              <w:adjustRightInd/>
              <w:jc w:val="center"/>
              <w:rPr>
                <w:b/>
                <w:bCs/>
                <w:sz w:val="22"/>
                <w:szCs w:val="22"/>
              </w:rPr>
            </w:pPr>
            <w:ins w:id="1764" w:author="ERCOT" w:date="2022-10-31T17:22:00Z">
              <w:r w:rsidRPr="00ED4D8D">
                <w:rPr>
                  <w:sz w:val="22"/>
                  <w:szCs w:val="22"/>
                </w:rPr>
                <w:t>15.6</w:t>
              </w:r>
            </w:ins>
            <w:del w:id="1765" w:author="ERCOT" w:date="2022-10-31T17:22:00Z">
              <w:r w:rsidRPr="00ED4D8D" w:rsidDel="00402591">
                <w:rPr>
                  <w:rFonts w:ascii="Calibri" w:hAnsi="Calibri" w:cs="Calibri"/>
                  <w:color w:val="000000"/>
                  <w:sz w:val="22"/>
                  <w:szCs w:val="22"/>
                </w:rPr>
                <w:delText>5.9</w:delText>
              </w:r>
            </w:del>
          </w:p>
        </w:tc>
        <w:tc>
          <w:tcPr>
            <w:tcW w:w="223" w:type="pct"/>
            <w:tcBorders>
              <w:top w:val="single" w:sz="4" w:space="0" w:color="000000"/>
              <w:left w:val="single" w:sz="4" w:space="0" w:color="000000"/>
              <w:bottom w:val="single" w:sz="4" w:space="0" w:color="000000"/>
              <w:right w:val="single" w:sz="4" w:space="0" w:color="000000"/>
            </w:tcBorders>
          </w:tcPr>
          <w:p w14:paraId="1A8FB2FE" w14:textId="6753B8F7" w:rsidR="001025D4" w:rsidRPr="00ED4D8D" w:rsidRDefault="001025D4" w:rsidP="001025D4">
            <w:pPr>
              <w:widowControl/>
              <w:autoSpaceDE/>
              <w:autoSpaceDN/>
              <w:adjustRightInd/>
              <w:jc w:val="center"/>
              <w:rPr>
                <w:b/>
                <w:bCs/>
                <w:sz w:val="22"/>
                <w:szCs w:val="22"/>
              </w:rPr>
            </w:pPr>
            <w:ins w:id="1766" w:author="ERCOT" w:date="2022-10-31T17:22:00Z">
              <w:r w:rsidRPr="00ED4D8D">
                <w:rPr>
                  <w:sz w:val="22"/>
                  <w:szCs w:val="22"/>
                </w:rPr>
                <w:t>22.4</w:t>
              </w:r>
            </w:ins>
            <w:del w:id="1767" w:author="ERCOT" w:date="2022-10-31T17:22:00Z">
              <w:r w:rsidRPr="00ED4D8D" w:rsidDel="00402591">
                <w:rPr>
                  <w:rFonts w:ascii="Calibri" w:hAnsi="Calibri" w:cs="Calibri"/>
                  <w:color w:val="000000"/>
                  <w:sz w:val="22"/>
                  <w:szCs w:val="22"/>
                </w:rPr>
                <w:delText>12.1</w:delText>
              </w:r>
            </w:del>
          </w:p>
        </w:tc>
        <w:tc>
          <w:tcPr>
            <w:tcW w:w="202" w:type="pct"/>
            <w:tcBorders>
              <w:top w:val="single" w:sz="4" w:space="0" w:color="000000"/>
              <w:left w:val="single" w:sz="4" w:space="0" w:color="000000"/>
              <w:bottom w:val="single" w:sz="4" w:space="0" w:color="000000"/>
              <w:right w:val="single" w:sz="4" w:space="0" w:color="000000"/>
            </w:tcBorders>
          </w:tcPr>
          <w:p w14:paraId="15D27878" w14:textId="1C75FEA2" w:rsidR="001025D4" w:rsidRPr="00ED4D8D" w:rsidRDefault="001025D4" w:rsidP="001025D4">
            <w:pPr>
              <w:widowControl/>
              <w:autoSpaceDE/>
              <w:autoSpaceDN/>
              <w:adjustRightInd/>
              <w:jc w:val="center"/>
              <w:rPr>
                <w:b/>
                <w:bCs/>
                <w:sz w:val="22"/>
                <w:szCs w:val="22"/>
              </w:rPr>
            </w:pPr>
            <w:ins w:id="1768" w:author="ERCOT" w:date="2022-10-31T17:22:00Z">
              <w:r w:rsidRPr="00ED4D8D">
                <w:rPr>
                  <w:sz w:val="22"/>
                  <w:szCs w:val="22"/>
                </w:rPr>
                <w:t>11.8</w:t>
              </w:r>
            </w:ins>
            <w:del w:id="1769" w:author="ERCOT" w:date="2022-10-31T17:22:00Z">
              <w:r w:rsidRPr="00ED4D8D" w:rsidDel="00402591">
                <w:rPr>
                  <w:rFonts w:ascii="Calibri" w:hAnsi="Calibri" w:cs="Calibri"/>
                  <w:color w:val="000000"/>
                  <w:sz w:val="22"/>
                  <w:szCs w:val="22"/>
                </w:rPr>
                <w:delText>9.6</w:delText>
              </w:r>
            </w:del>
          </w:p>
        </w:tc>
        <w:tc>
          <w:tcPr>
            <w:tcW w:w="202" w:type="pct"/>
            <w:tcBorders>
              <w:top w:val="single" w:sz="4" w:space="0" w:color="000000"/>
              <w:left w:val="single" w:sz="4" w:space="0" w:color="000000"/>
              <w:bottom w:val="single" w:sz="4" w:space="0" w:color="000000"/>
              <w:right w:val="single" w:sz="4" w:space="0" w:color="000000"/>
            </w:tcBorders>
          </w:tcPr>
          <w:p w14:paraId="46643DEE" w14:textId="6E8EE880" w:rsidR="001025D4" w:rsidRPr="00ED4D8D" w:rsidRDefault="001025D4" w:rsidP="001025D4">
            <w:pPr>
              <w:widowControl/>
              <w:autoSpaceDE/>
              <w:autoSpaceDN/>
              <w:adjustRightInd/>
              <w:jc w:val="center"/>
              <w:rPr>
                <w:b/>
                <w:bCs/>
                <w:sz w:val="22"/>
                <w:szCs w:val="22"/>
              </w:rPr>
            </w:pPr>
            <w:ins w:id="1770" w:author="ERCOT" w:date="2022-10-31T17:22:00Z">
              <w:r w:rsidRPr="00ED4D8D">
                <w:rPr>
                  <w:sz w:val="22"/>
                  <w:szCs w:val="22"/>
                </w:rPr>
                <w:t>15.5</w:t>
              </w:r>
            </w:ins>
            <w:del w:id="1771" w:author="ERCOT" w:date="2022-10-31T17:22:00Z">
              <w:r w:rsidRPr="00ED4D8D" w:rsidDel="00402591">
                <w:rPr>
                  <w:rFonts w:ascii="Calibri" w:hAnsi="Calibri" w:cs="Calibri"/>
                  <w:color w:val="000000"/>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tcPr>
          <w:p w14:paraId="0EA89EFE" w14:textId="2245BEDE" w:rsidR="001025D4" w:rsidRPr="00ED4D8D" w:rsidRDefault="001025D4" w:rsidP="001025D4">
            <w:pPr>
              <w:widowControl/>
              <w:autoSpaceDE/>
              <w:autoSpaceDN/>
              <w:adjustRightInd/>
              <w:jc w:val="center"/>
              <w:rPr>
                <w:b/>
                <w:bCs/>
                <w:sz w:val="22"/>
                <w:szCs w:val="22"/>
              </w:rPr>
            </w:pPr>
            <w:ins w:id="1772" w:author="ERCOT" w:date="2022-10-31T17:22:00Z">
              <w:r w:rsidRPr="00ED4D8D">
                <w:rPr>
                  <w:sz w:val="22"/>
                  <w:szCs w:val="22"/>
                </w:rPr>
                <w:t>9.3</w:t>
              </w:r>
            </w:ins>
            <w:del w:id="1773" w:author="ERCOT" w:date="2022-10-31T17:22:00Z">
              <w:r w:rsidRPr="00ED4D8D" w:rsidDel="00402591">
                <w:rPr>
                  <w:rFonts w:ascii="Calibri" w:hAnsi="Calibri" w:cs="Calibri"/>
                  <w:color w:val="000000"/>
                  <w:sz w:val="22"/>
                  <w:szCs w:val="22"/>
                </w:rPr>
                <w:delText>11.4</w:delText>
              </w:r>
            </w:del>
          </w:p>
        </w:tc>
        <w:tc>
          <w:tcPr>
            <w:tcW w:w="202" w:type="pct"/>
            <w:tcBorders>
              <w:top w:val="single" w:sz="4" w:space="0" w:color="000000"/>
              <w:left w:val="single" w:sz="4" w:space="0" w:color="000000"/>
              <w:bottom w:val="single" w:sz="4" w:space="0" w:color="000000"/>
              <w:right w:val="single" w:sz="4" w:space="0" w:color="000000"/>
            </w:tcBorders>
          </w:tcPr>
          <w:p w14:paraId="75E82D58" w14:textId="76DED4CF" w:rsidR="001025D4" w:rsidRPr="00ED4D8D" w:rsidRDefault="001025D4" w:rsidP="001025D4">
            <w:pPr>
              <w:widowControl/>
              <w:autoSpaceDE/>
              <w:autoSpaceDN/>
              <w:adjustRightInd/>
              <w:jc w:val="center"/>
              <w:rPr>
                <w:b/>
                <w:bCs/>
                <w:sz w:val="22"/>
                <w:szCs w:val="22"/>
              </w:rPr>
            </w:pPr>
            <w:ins w:id="1774" w:author="ERCOT" w:date="2022-10-31T17:22:00Z">
              <w:r w:rsidRPr="00ED4D8D">
                <w:rPr>
                  <w:sz w:val="22"/>
                  <w:szCs w:val="22"/>
                </w:rPr>
                <w:t>10.6</w:t>
              </w:r>
            </w:ins>
            <w:del w:id="1775" w:author="ERCOT" w:date="2022-10-31T17:22:00Z">
              <w:r w:rsidRPr="00ED4D8D" w:rsidDel="00402591">
                <w:rPr>
                  <w:rFonts w:ascii="Calibri" w:hAnsi="Calibri" w:cs="Calibri"/>
                  <w:color w:val="000000"/>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tcPr>
          <w:p w14:paraId="67207636" w14:textId="06114904" w:rsidR="001025D4" w:rsidRPr="00ED4D8D" w:rsidRDefault="001025D4" w:rsidP="001025D4">
            <w:pPr>
              <w:widowControl/>
              <w:autoSpaceDE/>
              <w:autoSpaceDN/>
              <w:adjustRightInd/>
              <w:jc w:val="center"/>
              <w:rPr>
                <w:b/>
                <w:bCs/>
                <w:sz w:val="22"/>
                <w:szCs w:val="22"/>
              </w:rPr>
            </w:pPr>
            <w:ins w:id="1776" w:author="ERCOT" w:date="2022-10-31T17:22:00Z">
              <w:r w:rsidRPr="00ED4D8D">
                <w:rPr>
                  <w:sz w:val="22"/>
                  <w:szCs w:val="22"/>
                </w:rPr>
                <w:t>12.9</w:t>
              </w:r>
            </w:ins>
            <w:del w:id="1777" w:author="ERCOT" w:date="2022-10-31T17:22:00Z">
              <w:r w:rsidRPr="00ED4D8D" w:rsidDel="00402591">
                <w:rPr>
                  <w:rFonts w:ascii="Calibri" w:hAnsi="Calibri" w:cs="Calibri"/>
                  <w:color w:val="000000"/>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tcPr>
          <w:p w14:paraId="6363EF86" w14:textId="6315680A" w:rsidR="001025D4" w:rsidRPr="00ED4D8D" w:rsidRDefault="001025D4" w:rsidP="001025D4">
            <w:pPr>
              <w:widowControl/>
              <w:autoSpaceDE/>
              <w:autoSpaceDN/>
              <w:adjustRightInd/>
              <w:jc w:val="center"/>
              <w:rPr>
                <w:b/>
                <w:bCs/>
                <w:sz w:val="22"/>
                <w:szCs w:val="22"/>
              </w:rPr>
            </w:pPr>
            <w:ins w:id="1778" w:author="ERCOT" w:date="2022-10-31T17:22:00Z">
              <w:r w:rsidRPr="00ED4D8D">
                <w:rPr>
                  <w:sz w:val="22"/>
                  <w:szCs w:val="22"/>
                </w:rPr>
                <w:t>12.6</w:t>
              </w:r>
            </w:ins>
            <w:del w:id="1779" w:author="ERCOT" w:date="2022-10-31T17:22:00Z">
              <w:r w:rsidRPr="00ED4D8D" w:rsidDel="00402591">
                <w:rPr>
                  <w:rFonts w:ascii="Calibri" w:hAnsi="Calibri" w:cs="Calibri"/>
                  <w:color w:val="000000"/>
                  <w:sz w:val="22"/>
                  <w:szCs w:val="22"/>
                </w:rPr>
                <w:delText>13.7</w:delText>
              </w:r>
            </w:del>
          </w:p>
        </w:tc>
        <w:tc>
          <w:tcPr>
            <w:tcW w:w="197" w:type="pct"/>
            <w:tcBorders>
              <w:top w:val="single" w:sz="4" w:space="0" w:color="000000"/>
              <w:left w:val="single" w:sz="4" w:space="0" w:color="000000"/>
              <w:bottom w:val="single" w:sz="4" w:space="0" w:color="000000"/>
              <w:right w:val="single" w:sz="4" w:space="0" w:color="000000"/>
            </w:tcBorders>
          </w:tcPr>
          <w:p w14:paraId="0BE8D5D4" w14:textId="45F064CA" w:rsidR="001025D4" w:rsidRPr="00ED4D8D" w:rsidRDefault="001025D4" w:rsidP="001025D4">
            <w:pPr>
              <w:widowControl/>
              <w:autoSpaceDE/>
              <w:autoSpaceDN/>
              <w:adjustRightInd/>
              <w:jc w:val="center"/>
              <w:rPr>
                <w:b/>
                <w:bCs/>
                <w:sz w:val="22"/>
                <w:szCs w:val="22"/>
              </w:rPr>
            </w:pPr>
            <w:ins w:id="1780" w:author="ERCOT" w:date="2022-10-31T17:22:00Z">
              <w:r w:rsidRPr="00ED4D8D">
                <w:rPr>
                  <w:sz w:val="22"/>
                  <w:szCs w:val="22"/>
                </w:rPr>
                <w:t>8.9</w:t>
              </w:r>
            </w:ins>
            <w:del w:id="1781" w:author="ERCOT" w:date="2022-10-31T17:22:00Z">
              <w:r w:rsidRPr="00ED4D8D" w:rsidDel="00402591">
                <w:rPr>
                  <w:rFonts w:ascii="Calibri" w:hAnsi="Calibri" w:cs="Calibri"/>
                  <w:color w:val="000000"/>
                  <w:sz w:val="22"/>
                  <w:szCs w:val="22"/>
                </w:rPr>
                <w:delText>9.2</w:delText>
              </w:r>
            </w:del>
          </w:p>
        </w:tc>
        <w:tc>
          <w:tcPr>
            <w:tcW w:w="179" w:type="pct"/>
            <w:tcBorders>
              <w:top w:val="single" w:sz="4" w:space="0" w:color="000000"/>
              <w:left w:val="single" w:sz="4" w:space="0" w:color="000000"/>
              <w:bottom w:val="single" w:sz="4" w:space="0" w:color="000000"/>
              <w:right w:val="single" w:sz="4" w:space="0" w:color="000000"/>
            </w:tcBorders>
          </w:tcPr>
          <w:p w14:paraId="7E5FD9F0" w14:textId="5D769FB3" w:rsidR="001025D4" w:rsidRPr="00ED4D8D" w:rsidRDefault="001025D4" w:rsidP="001025D4">
            <w:pPr>
              <w:widowControl/>
              <w:autoSpaceDE/>
              <w:autoSpaceDN/>
              <w:adjustRightInd/>
              <w:jc w:val="center"/>
              <w:rPr>
                <w:b/>
                <w:bCs/>
                <w:sz w:val="22"/>
                <w:szCs w:val="22"/>
              </w:rPr>
            </w:pPr>
            <w:ins w:id="1782" w:author="ERCOT" w:date="2022-10-31T17:22:00Z">
              <w:r w:rsidRPr="00ED4D8D">
                <w:rPr>
                  <w:sz w:val="22"/>
                  <w:szCs w:val="22"/>
                </w:rPr>
                <w:t>-2.1</w:t>
              </w:r>
            </w:ins>
            <w:del w:id="1783" w:author="ERCOT" w:date="2022-10-31T17:22:00Z">
              <w:r w:rsidRPr="00ED4D8D" w:rsidDel="00402591">
                <w:rPr>
                  <w:rFonts w:ascii="Calibri" w:hAnsi="Calibri" w:cs="Calibri"/>
                  <w:color w:val="000000"/>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tcPr>
          <w:p w14:paraId="3E38C7AB" w14:textId="7599674E" w:rsidR="001025D4" w:rsidRPr="00ED4D8D" w:rsidRDefault="001025D4" w:rsidP="001025D4">
            <w:pPr>
              <w:widowControl/>
              <w:autoSpaceDE/>
              <w:autoSpaceDN/>
              <w:adjustRightInd/>
              <w:jc w:val="center"/>
              <w:rPr>
                <w:b/>
                <w:bCs/>
                <w:sz w:val="22"/>
                <w:szCs w:val="22"/>
              </w:rPr>
            </w:pPr>
            <w:ins w:id="1784" w:author="ERCOT" w:date="2022-10-31T17:22:00Z">
              <w:r w:rsidRPr="00ED4D8D">
                <w:rPr>
                  <w:sz w:val="22"/>
                  <w:szCs w:val="22"/>
                </w:rPr>
                <w:t>-0.4</w:t>
              </w:r>
            </w:ins>
            <w:del w:id="1785" w:author="ERCOT" w:date="2022-10-31T17:22:00Z">
              <w:r w:rsidRPr="00ED4D8D" w:rsidDel="00402591">
                <w:rPr>
                  <w:rFonts w:ascii="Calibri" w:hAnsi="Calibri" w:cs="Calibri"/>
                  <w:color w:val="000000"/>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tcPr>
          <w:p w14:paraId="2350D226" w14:textId="0B324044" w:rsidR="001025D4" w:rsidRPr="00ED4D8D" w:rsidRDefault="001025D4" w:rsidP="001025D4">
            <w:pPr>
              <w:widowControl/>
              <w:autoSpaceDE/>
              <w:autoSpaceDN/>
              <w:adjustRightInd/>
              <w:jc w:val="center"/>
              <w:rPr>
                <w:b/>
                <w:bCs/>
                <w:sz w:val="22"/>
                <w:szCs w:val="22"/>
              </w:rPr>
            </w:pPr>
            <w:ins w:id="1786" w:author="ERCOT" w:date="2022-10-31T17:22:00Z">
              <w:r w:rsidRPr="00ED4D8D">
                <w:rPr>
                  <w:sz w:val="22"/>
                  <w:szCs w:val="22"/>
                </w:rPr>
                <w:t>0.0</w:t>
              </w:r>
            </w:ins>
            <w:del w:id="1787" w:author="ERCOT" w:date="2022-10-31T17:22:00Z">
              <w:r w:rsidRPr="00ED4D8D"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6E9ACC46" w14:textId="7EC249EB" w:rsidR="001025D4" w:rsidRPr="00ED4D8D" w:rsidRDefault="001025D4" w:rsidP="001025D4">
            <w:pPr>
              <w:widowControl/>
              <w:autoSpaceDE/>
              <w:autoSpaceDN/>
              <w:adjustRightInd/>
              <w:jc w:val="center"/>
              <w:rPr>
                <w:b/>
                <w:bCs/>
                <w:sz w:val="22"/>
                <w:szCs w:val="22"/>
              </w:rPr>
            </w:pPr>
            <w:ins w:id="1788" w:author="ERCOT" w:date="2022-10-31T17:22:00Z">
              <w:r w:rsidRPr="00ED4D8D">
                <w:rPr>
                  <w:sz w:val="22"/>
                  <w:szCs w:val="22"/>
                </w:rPr>
                <w:t>0.0</w:t>
              </w:r>
            </w:ins>
            <w:del w:id="1789"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39B9CC7" w14:textId="11668365" w:rsidR="001025D4" w:rsidRPr="00ED4D8D" w:rsidRDefault="001025D4" w:rsidP="001025D4">
            <w:pPr>
              <w:widowControl/>
              <w:autoSpaceDE/>
              <w:autoSpaceDN/>
              <w:adjustRightInd/>
              <w:jc w:val="center"/>
              <w:rPr>
                <w:b/>
                <w:bCs/>
                <w:sz w:val="22"/>
                <w:szCs w:val="22"/>
              </w:rPr>
            </w:pPr>
            <w:ins w:id="1790" w:author="ERCOT" w:date="2022-10-31T17:22:00Z">
              <w:r w:rsidRPr="00ED4D8D">
                <w:rPr>
                  <w:sz w:val="22"/>
                  <w:szCs w:val="22"/>
                </w:rPr>
                <w:t>0.0</w:t>
              </w:r>
            </w:ins>
            <w:del w:id="1791"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3DA682B" w14:textId="2E91B4FB" w:rsidR="001025D4" w:rsidRPr="00ED4D8D" w:rsidRDefault="001025D4" w:rsidP="001025D4">
            <w:pPr>
              <w:widowControl/>
              <w:autoSpaceDE/>
              <w:autoSpaceDN/>
              <w:adjustRightInd/>
              <w:jc w:val="center"/>
              <w:rPr>
                <w:b/>
                <w:bCs/>
                <w:sz w:val="22"/>
                <w:szCs w:val="22"/>
              </w:rPr>
            </w:pPr>
            <w:ins w:id="1792" w:author="ERCOT" w:date="2022-10-31T17:22:00Z">
              <w:r w:rsidRPr="00ED4D8D">
                <w:rPr>
                  <w:sz w:val="22"/>
                  <w:szCs w:val="22"/>
                </w:rPr>
                <w:t>0.0</w:t>
              </w:r>
            </w:ins>
            <w:del w:id="1793"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2CDB0659" w14:textId="64803314" w:rsidR="001025D4" w:rsidRPr="00ED4D8D" w:rsidRDefault="001025D4" w:rsidP="001025D4">
            <w:pPr>
              <w:widowControl/>
              <w:autoSpaceDE/>
              <w:autoSpaceDN/>
              <w:adjustRightInd/>
              <w:jc w:val="center"/>
              <w:rPr>
                <w:b/>
                <w:bCs/>
                <w:sz w:val="22"/>
                <w:szCs w:val="22"/>
              </w:rPr>
            </w:pPr>
            <w:ins w:id="1794" w:author="ERCOT" w:date="2022-10-31T17:22:00Z">
              <w:r w:rsidRPr="00ED4D8D">
                <w:rPr>
                  <w:sz w:val="22"/>
                  <w:szCs w:val="22"/>
                </w:rPr>
                <w:t>0.0</w:t>
              </w:r>
            </w:ins>
            <w:del w:id="1795" w:author="ERCOT" w:date="2022-10-31T17:22:00Z">
              <w:r w:rsidRPr="00ED4D8D" w:rsidDel="00402591">
                <w:rPr>
                  <w:rFonts w:ascii="Calibri" w:hAnsi="Calibri" w:cs="Calibri"/>
                  <w:color w:val="000000"/>
                  <w:sz w:val="22"/>
                  <w:szCs w:val="22"/>
                </w:rPr>
                <w:delText>0.0</w:delText>
              </w:r>
            </w:del>
          </w:p>
        </w:tc>
      </w:tr>
      <w:tr w:rsidR="001025D4" w:rsidRPr="00CC576E" w14:paraId="660C64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1025D4" w:rsidRPr="000357D1" w:rsidRDefault="001025D4" w:rsidP="001025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tcPr>
          <w:p w14:paraId="2EBFF96C" w14:textId="69850D5E" w:rsidR="001025D4" w:rsidRPr="00ED4D8D" w:rsidRDefault="001025D4" w:rsidP="001025D4">
            <w:pPr>
              <w:widowControl/>
              <w:autoSpaceDE/>
              <w:autoSpaceDN/>
              <w:adjustRightInd/>
              <w:jc w:val="center"/>
              <w:rPr>
                <w:b/>
                <w:bCs/>
                <w:sz w:val="22"/>
                <w:szCs w:val="22"/>
              </w:rPr>
            </w:pPr>
            <w:ins w:id="1796" w:author="ERCOT" w:date="2022-10-31T17:22:00Z">
              <w:r w:rsidRPr="00ED4D8D">
                <w:rPr>
                  <w:sz w:val="22"/>
                  <w:szCs w:val="22"/>
                </w:rPr>
                <w:t>0.0</w:t>
              </w:r>
            </w:ins>
            <w:del w:id="1797"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5D07276" w14:textId="406DBF8F" w:rsidR="001025D4" w:rsidRPr="00ED4D8D" w:rsidRDefault="001025D4" w:rsidP="001025D4">
            <w:pPr>
              <w:widowControl/>
              <w:autoSpaceDE/>
              <w:autoSpaceDN/>
              <w:adjustRightInd/>
              <w:jc w:val="center"/>
              <w:rPr>
                <w:b/>
                <w:bCs/>
                <w:sz w:val="22"/>
                <w:szCs w:val="22"/>
              </w:rPr>
            </w:pPr>
            <w:ins w:id="1798" w:author="ERCOT" w:date="2022-10-31T17:22:00Z">
              <w:r w:rsidRPr="00ED4D8D">
                <w:rPr>
                  <w:sz w:val="22"/>
                  <w:szCs w:val="22"/>
                </w:rPr>
                <w:t>0.0</w:t>
              </w:r>
            </w:ins>
            <w:del w:id="179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8C3E49E" w14:textId="275FFB33" w:rsidR="001025D4" w:rsidRPr="00ED4D8D" w:rsidRDefault="001025D4" w:rsidP="001025D4">
            <w:pPr>
              <w:widowControl/>
              <w:autoSpaceDE/>
              <w:autoSpaceDN/>
              <w:adjustRightInd/>
              <w:jc w:val="center"/>
              <w:rPr>
                <w:b/>
                <w:bCs/>
                <w:sz w:val="22"/>
                <w:szCs w:val="22"/>
              </w:rPr>
            </w:pPr>
            <w:ins w:id="1800" w:author="ERCOT" w:date="2022-10-31T17:22:00Z">
              <w:r w:rsidRPr="00ED4D8D">
                <w:rPr>
                  <w:sz w:val="22"/>
                  <w:szCs w:val="22"/>
                </w:rPr>
                <w:t>0.0</w:t>
              </w:r>
            </w:ins>
            <w:del w:id="180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E2673BE" w14:textId="042BAC05" w:rsidR="001025D4" w:rsidRPr="00ED4D8D" w:rsidRDefault="001025D4" w:rsidP="001025D4">
            <w:pPr>
              <w:widowControl/>
              <w:autoSpaceDE/>
              <w:autoSpaceDN/>
              <w:adjustRightInd/>
              <w:jc w:val="center"/>
              <w:rPr>
                <w:b/>
                <w:bCs/>
                <w:sz w:val="22"/>
                <w:szCs w:val="22"/>
              </w:rPr>
            </w:pPr>
            <w:ins w:id="1802" w:author="ERCOT" w:date="2022-10-31T17:22:00Z">
              <w:r w:rsidRPr="00ED4D8D">
                <w:rPr>
                  <w:sz w:val="22"/>
                  <w:szCs w:val="22"/>
                </w:rPr>
                <w:t>0.0</w:t>
              </w:r>
            </w:ins>
            <w:del w:id="180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432FAB0" w14:textId="458F6AB6" w:rsidR="001025D4" w:rsidRPr="00ED4D8D" w:rsidRDefault="001025D4" w:rsidP="001025D4">
            <w:pPr>
              <w:widowControl/>
              <w:autoSpaceDE/>
              <w:autoSpaceDN/>
              <w:adjustRightInd/>
              <w:jc w:val="center"/>
              <w:rPr>
                <w:b/>
                <w:bCs/>
                <w:sz w:val="22"/>
                <w:szCs w:val="22"/>
              </w:rPr>
            </w:pPr>
            <w:ins w:id="1804" w:author="ERCOT" w:date="2022-10-31T17:22:00Z">
              <w:r w:rsidRPr="00ED4D8D">
                <w:rPr>
                  <w:sz w:val="22"/>
                  <w:szCs w:val="22"/>
                </w:rPr>
                <w:t>0.0</w:t>
              </w:r>
            </w:ins>
            <w:del w:id="180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2C83AC1" w14:textId="03EA3248" w:rsidR="001025D4" w:rsidRPr="00ED4D8D" w:rsidRDefault="001025D4" w:rsidP="001025D4">
            <w:pPr>
              <w:widowControl/>
              <w:autoSpaceDE/>
              <w:autoSpaceDN/>
              <w:adjustRightInd/>
              <w:jc w:val="center"/>
              <w:rPr>
                <w:b/>
                <w:bCs/>
                <w:sz w:val="22"/>
                <w:szCs w:val="22"/>
              </w:rPr>
            </w:pPr>
            <w:ins w:id="1806" w:author="ERCOT" w:date="2022-10-31T17:22:00Z">
              <w:r w:rsidRPr="00ED4D8D">
                <w:rPr>
                  <w:sz w:val="22"/>
                  <w:szCs w:val="22"/>
                </w:rPr>
                <w:t>0.0</w:t>
              </w:r>
            </w:ins>
            <w:del w:id="180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682F207" w14:textId="364ECBCD" w:rsidR="001025D4" w:rsidRPr="00ED4D8D" w:rsidRDefault="001025D4" w:rsidP="001025D4">
            <w:pPr>
              <w:widowControl/>
              <w:autoSpaceDE/>
              <w:autoSpaceDN/>
              <w:adjustRightInd/>
              <w:jc w:val="center"/>
              <w:rPr>
                <w:b/>
                <w:bCs/>
                <w:sz w:val="22"/>
                <w:szCs w:val="22"/>
              </w:rPr>
            </w:pPr>
            <w:ins w:id="1808" w:author="ERCOT" w:date="2022-10-31T17:22:00Z">
              <w:r w:rsidRPr="00ED4D8D">
                <w:rPr>
                  <w:sz w:val="22"/>
                  <w:szCs w:val="22"/>
                </w:rPr>
                <w:t>0.0</w:t>
              </w:r>
            </w:ins>
            <w:del w:id="180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88BD04E" w14:textId="358C04CA" w:rsidR="001025D4" w:rsidRPr="00ED4D8D" w:rsidRDefault="001025D4" w:rsidP="001025D4">
            <w:pPr>
              <w:widowControl/>
              <w:autoSpaceDE/>
              <w:autoSpaceDN/>
              <w:adjustRightInd/>
              <w:jc w:val="center"/>
              <w:rPr>
                <w:b/>
                <w:bCs/>
                <w:sz w:val="22"/>
                <w:szCs w:val="22"/>
              </w:rPr>
            </w:pPr>
            <w:ins w:id="1810" w:author="ERCOT" w:date="2022-10-31T17:22:00Z">
              <w:r w:rsidRPr="00ED4D8D">
                <w:rPr>
                  <w:sz w:val="22"/>
                  <w:szCs w:val="22"/>
                </w:rPr>
                <w:t>3.0</w:t>
              </w:r>
            </w:ins>
            <w:del w:id="1811" w:author="ERCOT" w:date="2022-10-31T17:22:00Z">
              <w:r w:rsidRPr="00ED4D8D" w:rsidDel="00402591">
                <w:rPr>
                  <w:rFonts w:ascii="Calibri" w:hAnsi="Calibri" w:cs="Calibri"/>
                  <w:color w:val="000000"/>
                  <w:sz w:val="22"/>
                  <w:szCs w:val="22"/>
                </w:rPr>
                <w:delText>1.1</w:delText>
              </w:r>
            </w:del>
          </w:p>
        </w:tc>
        <w:tc>
          <w:tcPr>
            <w:tcW w:w="181" w:type="pct"/>
            <w:tcBorders>
              <w:top w:val="single" w:sz="4" w:space="0" w:color="000000"/>
              <w:left w:val="single" w:sz="4" w:space="0" w:color="000000"/>
              <w:bottom w:val="single" w:sz="4" w:space="0" w:color="000000"/>
              <w:right w:val="single" w:sz="4" w:space="0" w:color="000000"/>
            </w:tcBorders>
          </w:tcPr>
          <w:p w14:paraId="06C33168" w14:textId="436863F8" w:rsidR="001025D4" w:rsidRPr="00ED4D8D" w:rsidRDefault="001025D4" w:rsidP="001025D4">
            <w:pPr>
              <w:widowControl/>
              <w:autoSpaceDE/>
              <w:autoSpaceDN/>
              <w:adjustRightInd/>
              <w:jc w:val="center"/>
              <w:rPr>
                <w:b/>
                <w:bCs/>
                <w:sz w:val="22"/>
                <w:szCs w:val="22"/>
              </w:rPr>
            </w:pPr>
            <w:ins w:id="1812" w:author="ERCOT" w:date="2022-10-31T17:22:00Z">
              <w:r w:rsidRPr="00ED4D8D">
                <w:rPr>
                  <w:sz w:val="22"/>
                  <w:szCs w:val="22"/>
                </w:rPr>
                <w:t>21.2</w:t>
              </w:r>
            </w:ins>
            <w:del w:id="1813" w:author="ERCOT" w:date="2022-10-31T17:22:00Z">
              <w:r w:rsidRPr="00ED4D8D" w:rsidDel="00402591">
                <w:rPr>
                  <w:rFonts w:ascii="Calibri" w:hAnsi="Calibri" w:cs="Calibri"/>
                  <w:color w:val="000000"/>
                  <w:sz w:val="22"/>
                  <w:szCs w:val="22"/>
                </w:rPr>
                <w:delText>10.4</w:delText>
              </w:r>
            </w:del>
          </w:p>
        </w:tc>
        <w:tc>
          <w:tcPr>
            <w:tcW w:w="223" w:type="pct"/>
            <w:tcBorders>
              <w:top w:val="single" w:sz="4" w:space="0" w:color="000000"/>
              <w:left w:val="single" w:sz="4" w:space="0" w:color="000000"/>
              <w:bottom w:val="single" w:sz="4" w:space="0" w:color="000000"/>
              <w:right w:val="single" w:sz="4" w:space="0" w:color="000000"/>
            </w:tcBorders>
          </w:tcPr>
          <w:p w14:paraId="094B19EF" w14:textId="4430B09E" w:rsidR="001025D4" w:rsidRPr="00ED4D8D" w:rsidRDefault="001025D4" w:rsidP="001025D4">
            <w:pPr>
              <w:widowControl/>
              <w:autoSpaceDE/>
              <w:autoSpaceDN/>
              <w:adjustRightInd/>
              <w:jc w:val="center"/>
              <w:rPr>
                <w:b/>
                <w:bCs/>
                <w:sz w:val="22"/>
                <w:szCs w:val="22"/>
              </w:rPr>
            </w:pPr>
            <w:ins w:id="1814" w:author="ERCOT" w:date="2022-10-31T17:22:00Z">
              <w:r w:rsidRPr="00ED4D8D">
                <w:rPr>
                  <w:sz w:val="22"/>
                  <w:szCs w:val="22"/>
                </w:rPr>
                <w:t>15.4</w:t>
              </w:r>
            </w:ins>
            <w:del w:id="1815" w:author="ERCOT" w:date="2022-10-31T17:22:00Z">
              <w:r w:rsidRPr="00ED4D8D" w:rsidDel="00402591">
                <w:rPr>
                  <w:rFonts w:ascii="Calibri" w:hAnsi="Calibri" w:cs="Calibri"/>
                  <w:color w:val="000000"/>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tcPr>
          <w:p w14:paraId="212E8D50" w14:textId="2E36405A" w:rsidR="001025D4" w:rsidRPr="00ED4D8D" w:rsidRDefault="001025D4" w:rsidP="001025D4">
            <w:pPr>
              <w:widowControl/>
              <w:autoSpaceDE/>
              <w:autoSpaceDN/>
              <w:adjustRightInd/>
              <w:jc w:val="center"/>
              <w:rPr>
                <w:b/>
                <w:bCs/>
                <w:sz w:val="22"/>
                <w:szCs w:val="22"/>
              </w:rPr>
            </w:pPr>
            <w:ins w:id="1816" w:author="ERCOT" w:date="2022-10-31T17:22:00Z">
              <w:r w:rsidRPr="00ED4D8D">
                <w:rPr>
                  <w:sz w:val="22"/>
                  <w:szCs w:val="22"/>
                </w:rPr>
                <w:t>13.3</w:t>
              </w:r>
            </w:ins>
            <w:del w:id="1817" w:author="ERCOT" w:date="2022-10-31T17:22:00Z">
              <w:r w:rsidRPr="00ED4D8D" w:rsidDel="00402591">
                <w:rPr>
                  <w:rFonts w:ascii="Calibri" w:hAnsi="Calibri" w:cs="Calibri"/>
                  <w:color w:val="000000"/>
                  <w:sz w:val="22"/>
                  <w:szCs w:val="22"/>
                </w:rPr>
                <w:delText>12.2</w:delText>
              </w:r>
            </w:del>
          </w:p>
        </w:tc>
        <w:tc>
          <w:tcPr>
            <w:tcW w:w="202" w:type="pct"/>
            <w:tcBorders>
              <w:top w:val="single" w:sz="4" w:space="0" w:color="000000"/>
              <w:left w:val="single" w:sz="4" w:space="0" w:color="000000"/>
              <w:bottom w:val="single" w:sz="4" w:space="0" w:color="000000"/>
              <w:right w:val="single" w:sz="4" w:space="0" w:color="000000"/>
            </w:tcBorders>
          </w:tcPr>
          <w:p w14:paraId="11F00557" w14:textId="719C9F75" w:rsidR="001025D4" w:rsidRPr="00ED4D8D" w:rsidRDefault="001025D4" w:rsidP="001025D4">
            <w:pPr>
              <w:widowControl/>
              <w:autoSpaceDE/>
              <w:autoSpaceDN/>
              <w:adjustRightInd/>
              <w:jc w:val="center"/>
              <w:rPr>
                <w:b/>
                <w:bCs/>
                <w:sz w:val="22"/>
                <w:szCs w:val="22"/>
              </w:rPr>
            </w:pPr>
            <w:ins w:id="1818" w:author="ERCOT" w:date="2022-10-31T17:22:00Z">
              <w:r w:rsidRPr="00ED4D8D">
                <w:rPr>
                  <w:sz w:val="22"/>
                  <w:szCs w:val="22"/>
                </w:rPr>
                <w:t>11.8</w:t>
              </w:r>
            </w:ins>
            <w:del w:id="1819" w:author="ERCOT" w:date="2022-10-31T17:22:00Z">
              <w:r w:rsidRPr="00ED4D8D" w:rsidDel="00402591">
                <w:rPr>
                  <w:rFonts w:ascii="Calibri" w:hAnsi="Calibri" w:cs="Calibri"/>
                  <w:color w:val="000000"/>
                  <w:sz w:val="22"/>
                  <w:szCs w:val="22"/>
                </w:rPr>
                <w:delText>9.7</w:delText>
              </w:r>
            </w:del>
          </w:p>
        </w:tc>
        <w:tc>
          <w:tcPr>
            <w:tcW w:w="197" w:type="pct"/>
            <w:tcBorders>
              <w:top w:val="single" w:sz="4" w:space="0" w:color="000000"/>
              <w:left w:val="single" w:sz="4" w:space="0" w:color="000000"/>
              <w:bottom w:val="single" w:sz="4" w:space="0" w:color="000000"/>
              <w:right w:val="single" w:sz="4" w:space="0" w:color="000000"/>
            </w:tcBorders>
          </w:tcPr>
          <w:p w14:paraId="400994D3" w14:textId="71C5C7C7" w:rsidR="001025D4" w:rsidRPr="00ED4D8D" w:rsidRDefault="001025D4" w:rsidP="001025D4">
            <w:pPr>
              <w:widowControl/>
              <w:autoSpaceDE/>
              <w:autoSpaceDN/>
              <w:adjustRightInd/>
              <w:jc w:val="center"/>
              <w:rPr>
                <w:b/>
                <w:bCs/>
                <w:sz w:val="22"/>
                <w:szCs w:val="22"/>
              </w:rPr>
            </w:pPr>
            <w:ins w:id="1820" w:author="ERCOT" w:date="2022-10-31T17:22:00Z">
              <w:r w:rsidRPr="00ED4D8D">
                <w:rPr>
                  <w:sz w:val="22"/>
                  <w:szCs w:val="22"/>
                </w:rPr>
                <w:t>13.6</w:t>
              </w:r>
            </w:ins>
            <w:del w:id="1821" w:author="ERCOT" w:date="2022-10-31T17:22:00Z">
              <w:r w:rsidRPr="00ED4D8D" w:rsidDel="00402591">
                <w:rPr>
                  <w:rFonts w:ascii="Calibri" w:hAnsi="Calibri" w:cs="Calibri"/>
                  <w:color w:val="000000"/>
                  <w:sz w:val="22"/>
                  <w:szCs w:val="22"/>
                </w:rPr>
                <w:delText>15.6</w:delText>
              </w:r>
            </w:del>
          </w:p>
        </w:tc>
        <w:tc>
          <w:tcPr>
            <w:tcW w:w="202" w:type="pct"/>
            <w:tcBorders>
              <w:top w:val="single" w:sz="4" w:space="0" w:color="000000"/>
              <w:left w:val="single" w:sz="4" w:space="0" w:color="000000"/>
              <w:bottom w:val="single" w:sz="4" w:space="0" w:color="000000"/>
              <w:right w:val="single" w:sz="4" w:space="0" w:color="000000"/>
            </w:tcBorders>
          </w:tcPr>
          <w:p w14:paraId="4A9F41A9" w14:textId="233723AE" w:rsidR="001025D4" w:rsidRPr="00ED4D8D" w:rsidRDefault="001025D4" w:rsidP="001025D4">
            <w:pPr>
              <w:widowControl/>
              <w:autoSpaceDE/>
              <w:autoSpaceDN/>
              <w:adjustRightInd/>
              <w:jc w:val="center"/>
              <w:rPr>
                <w:b/>
                <w:bCs/>
                <w:sz w:val="22"/>
                <w:szCs w:val="22"/>
              </w:rPr>
            </w:pPr>
            <w:ins w:id="1822" w:author="ERCOT" w:date="2022-10-31T17:22:00Z">
              <w:r w:rsidRPr="00ED4D8D">
                <w:rPr>
                  <w:sz w:val="22"/>
                  <w:szCs w:val="22"/>
                </w:rPr>
                <w:t>13.1</w:t>
              </w:r>
            </w:ins>
            <w:del w:id="1823" w:author="ERCOT" w:date="2022-10-31T17:22:00Z">
              <w:r w:rsidRPr="00ED4D8D" w:rsidDel="00402591">
                <w:rPr>
                  <w:rFonts w:ascii="Calibri" w:hAnsi="Calibri" w:cs="Calibri"/>
                  <w:color w:val="000000"/>
                  <w:sz w:val="22"/>
                  <w:szCs w:val="22"/>
                </w:rPr>
                <w:delText>14.6</w:delText>
              </w:r>
            </w:del>
          </w:p>
        </w:tc>
        <w:tc>
          <w:tcPr>
            <w:tcW w:w="197" w:type="pct"/>
            <w:tcBorders>
              <w:top w:val="single" w:sz="4" w:space="0" w:color="000000"/>
              <w:left w:val="single" w:sz="4" w:space="0" w:color="000000"/>
              <w:bottom w:val="single" w:sz="4" w:space="0" w:color="000000"/>
              <w:right w:val="single" w:sz="4" w:space="0" w:color="000000"/>
            </w:tcBorders>
          </w:tcPr>
          <w:p w14:paraId="5AA6D685" w14:textId="34CD9790" w:rsidR="001025D4" w:rsidRPr="00ED4D8D" w:rsidRDefault="001025D4" w:rsidP="001025D4">
            <w:pPr>
              <w:widowControl/>
              <w:autoSpaceDE/>
              <w:autoSpaceDN/>
              <w:adjustRightInd/>
              <w:jc w:val="center"/>
              <w:rPr>
                <w:b/>
                <w:bCs/>
                <w:sz w:val="22"/>
                <w:szCs w:val="22"/>
              </w:rPr>
            </w:pPr>
            <w:ins w:id="1824" w:author="ERCOT" w:date="2022-10-31T17:22:00Z">
              <w:r w:rsidRPr="00ED4D8D">
                <w:rPr>
                  <w:sz w:val="22"/>
                  <w:szCs w:val="22"/>
                </w:rPr>
                <w:t>15.1</w:t>
              </w:r>
            </w:ins>
            <w:del w:id="1825" w:author="ERCOT" w:date="2022-10-31T17:22:00Z">
              <w:r w:rsidRPr="00ED4D8D" w:rsidDel="00402591">
                <w:rPr>
                  <w:rFonts w:ascii="Calibri" w:hAnsi="Calibri" w:cs="Calibri"/>
                  <w:color w:val="000000"/>
                  <w:sz w:val="22"/>
                  <w:szCs w:val="22"/>
                </w:rPr>
                <w:delText>15.6</w:delText>
              </w:r>
            </w:del>
          </w:p>
        </w:tc>
        <w:tc>
          <w:tcPr>
            <w:tcW w:w="197" w:type="pct"/>
            <w:tcBorders>
              <w:top w:val="single" w:sz="4" w:space="0" w:color="000000"/>
              <w:left w:val="single" w:sz="4" w:space="0" w:color="000000"/>
              <w:bottom w:val="single" w:sz="4" w:space="0" w:color="000000"/>
              <w:right w:val="single" w:sz="4" w:space="0" w:color="000000"/>
            </w:tcBorders>
          </w:tcPr>
          <w:p w14:paraId="4D809C42" w14:textId="791A16FC" w:rsidR="001025D4" w:rsidRPr="00ED4D8D" w:rsidRDefault="001025D4" w:rsidP="001025D4">
            <w:pPr>
              <w:widowControl/>
              <w:autoSpaceDE/>
              <w:autoSpaceDN/>
              <w:adjustRightInd/>
              <w:jc w:val="center"/>
              <w:rPr>
                <w:b/>
                <w:bCs/>
                <w:sz w:val="22"/>
                <w:szCs w:val="22"/>
              </w:rPr>
            </w:pPr>
            <w:ins w:id="1826" w:author="ERCOT" w:date="2022-10-31T17:22:00Z">
              <w:r w:rsidRPr="00ED4D8D">
                <w:rPr>
                  <w:sz w:val="22"/>
                  <w:szCs w:val="22"/>
                </w:rPr>
                <w:t>15.5</w:t>
              </w:r>
            </w:ins>
            <w:del w:id="1827" w:author="ERCOT" w:date="2022-10-31T17:22:00Z">
              <w:r w:rsidRPr="00ED4D8D" w:rsidDel="00402591">
                <w:rPr>
                  <w:rFonts w:ascii="Calibri" w:hAnsi="Calibri" w:cs="Calibri"/>
                  <w:color w:val="000000"/>
                  <w:sz w:val="22"/>
                  <w:szCs w:val="22"/>
                </w:rPr>
                <w:delText>19.1</w:delText>
              </w:r>
            </w:del>
          </w:p>
        </w:tc>
        <w:tc>
          <w:tcPr>
            <w:tcW w:w="197" w:type="pct"/>
            <w:tcBorders>
              <w:top w:val="single" w:sz="4" w:space="0" w:color="000000"/>
              <w:left w:val="single" w:sz="4" w:space="0" w:color="000000"/>
              <w:bottom w:val="single" w:sz="4" w:space="0" w:color="000000"/>
              <w:right w:val="single" w:sz="4" w:space="0" w:color="000000"/>
            </w:tcBorders>
          </w:tcPr>
          <w:p w14:paraId="59F7780D" w14:textId="45DE64BD" w:rsidR="001025D4" w:rsidRPr="00ED4D8D" w:rsidRDefault="001025D4" w:rsidP="001025D4">
            <w:pPr>
              <w:widowControl/>
              <w:autoSpaceDE/>
              <w:autoSpaceDN/>
              <w:adjustRightInd/>
              <w:jc w:val="center"/>
              <w:rPr>
                <w:b/>
                <w:bCs/>
                <w:sz w:val="22"/>
                <w:szCs w:val="22"/>
              </w:rPr>
            </w:pPr>
            <w:ins w:id="1828" w:author="ERCOT" w:date="2022-10-31T17:22:00Z">
              <w:r w:rsidRPr="00ED4D8D">
                <w:rPr>
                  <w:sz w:val="22"/>
                  <w:szCs w:val="22"/>
                </w:rPr>
                <w:t>17.4</w:t>
              </w:r>
            </w:ins>
            <w:del w:id="1829" w:author="ERCOT" w:date="2022-10-31T17:22:00Z">
              <w:r w:rsidRPr="00ED4D8D" w:rsidDel="00402591">
                <w:rPr>
                  <w:rFonts w:ascii="Calibri" w:hAnsi="Calibri" w:cs="Calibri"/>
                  <w:color w:val="000000"/>
                  <w:sz w:val="22"/>
                  <w:szCs w:val="22"/>
                </w:rPr>
                <w:delText>17.5</w:delText>
              </w:r>
            </w:del>
          </w:p>
        </w:tc>
        <w:tc>
          <w:tcPr>
            <w:tcW w:w="179" w:type="pct"/>
            <w:tcBorders>
              <w:top w:val="single" w:sz="4" w:space="0" w:color="000000"/>
              <w:left w:val="single" w:sz="4" w:space="0" w:color="000000"/>
              <w:bottom w:val="single" w:sz="4" w:space="0" w:color="000000"/>
              <w:right w:val="single" w:sz="4" w:space="0" w:color="000000"/>
            </w:tcBorders>
          </w:tcPr>
          <w:p w14:paraId="05C57008" w14:textId="3BCB8EA8" w:rsidR="001025D4" w:rsidRPr="00ED4D8D" w:rsidRDefault="001025D4" w:rsidP="001025D4">
            <w:pPr>
              <w:widowControl/>
              <w:autoSpaceDE/>
              <w:autoSpaceDN/>
              <w:adjustRightInd/>
              <w:jc w:val="center"/>
              <w:rPr>
                <w:b/>
                <w:bCs/>
                <w:sz w:val="22"/>
                <w:szCs w:val="22"/>
              </w:rPr>
            </w:pPr>
            <w:ins w:id="1830" w:author="ERCOT" w:date="2022-10-31T17:22:00Z">
              <w:r w:rsidRPr="00ED4D8D">
                <w:rPr>
                  <w:sz w:val="22"/>
                  <w:szCs w:val="22"/>
                </w:rPr>
                <w:t>5.0</w:t>
              </w:r>
            </w:ins>
            <w:del w:id="1831" w:author="ERCOT" w:date="2022-10-31T17:22:00Z">
              <w:r w:rsidRPr="00ED4D8D" w:rsidDel="00402591">
                <w:rPr>
                  <w:rFonts w:ascii="Calibri" w:hAnsi="Calibri" w:cs="Calibri"/>
                  <w:color w:val="000000"/>
                  <w:sz w:val="22"/>
                  <w:szCs w:val="22"/>
                </w:rPr>
                <w:delText>5.9</w:delText>
              </w:r>
            </w:del>
          </w:p>
        </w:tc>
        <w:tc>
          <w:tcPr>
            <w:tcW w:w="191" w:type="pct"/>
            <w:tcBorders>
              <w:top w:val="single" w:sz="4" w:space="0" w:color="000000"/>
              <w:left w:val="single" w:sz="4" w:space="0" w:color="000000"/>
              <w:bottom w:val="single" w:sz="4" w:space="0" w:color="000000"/>
              <w:right w:val="single" w:sz="4" w:space="0" w:color="000000"/>
            </w:tcBorders>
          </w:tcPr>
          <w:p w14:paraId="02678634" w14:textId="49AD6722" w:rsidR="001025D4" w:rsidRPr="00ED4D8D" w:rsidRDefault="001025D4" w:rsidP="001025D4">
            <w:pPr>
              <w:widowControl/>
              <w:autoSpaceDE/>
              <w:autoSpaceDN/>
              <w:adjustRightInd/>
              <w:jc w:val="center"/>
              <w:rPr>
                <w:b/>
                <w:bCs/>
                <w:sz w:val="22"/>
                <w:szCs w:val="22"/>
              </w:rPr>
            </w:pPr>
            <w:ins w:id="1832" w:author="ERCOT" w:date="2022-10-31T17:22:00Z">
              <w:r w:rsidRPr="00ED4D8D">
                <w:rPr>
                  <w:sz w:val="22"/>
                  <w:szCs w:val="22"/>
                </w:rPr>
                <w:t>-0.5</w:t>
              </w:r>
            </w:ins>
            <w:del w:id="1833" w:author="ERCOT" w:date="2022-10-31T17:22:00Z">
              <w:r w:rsidRPr="00ED4D8D"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
          <w:p w14:paraId="58941B35" w14:textId="4FFB4663" w:rsidR="001025D4" w:rsidRPr="00ED4D8D" w:rsidRDefault="001025D4" w:rsidP="001025D4">
            <w:pPr>
              <w:widowControl/>
              <w:autoSpaceDE/>
              <w:autoSpaceDN/>
              <w:adjustRightInd/>
              <w:jc w:val="center"/>
              <w:rPr>
                <w:b/>
                <w:bCs/>
                <w:sz w:val="22"/>
                <w:szCs w:val="22"/>
              </w:rPr>
            </w:pPr>
            <w:ins w:id="1834" w:author="ERCOT" w:date="2022-10-31T17:22:00Z">
              <w:r w:rsidRPr="00ED4D8D">
                <w:rPr>
                  <w:sz w:val="22"/>
                  <w:szCs w:val="22"/>
                </w:rPr>
                <w:t>0.0</w:t>
              </w:r>
            </w:ins>
            <w:del w:id="1835" w:author="ERCOT" w:date="2022-10-31T17:22:00Z">
              <w:r w:rsidRPr="00ED4D8D"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44E4A170" w14:textId="1C3A1655" w:rsidR="001025D4" w:rsidRPr="00ED4D8D" w:rsidRDefault="001025D4" w:rsidP="001025D4">
            <w:pPr>
              <w:widowControl/>
              <w:autoSpaceDE/>
              <w:autoSpaceDN/>
              <w:adjustRightInd/>
              <w:jc w:val="center"/>
              <w:rPr>
                <w:b/>
                <w:bCs/>
                <w:sz w:val="22"/>
                <w:szCs w:val="22"/>
              </w:rPr>
            </w:pPr>
            <w:ins w:id="1836" w:author="ERCOT" w:date="2022-10-31T17:22:00Z">
              <w:r w:rsidRPr="00ED4D8D">
                <w:rPr>
                  <w:sz w:val="22"/>
                  <w:szCs w:val="22"/>
                </w:rPr>
                <w:t>0.0</w:t>
              </w:r>
            </w:ins>
            <w:del w:id="1837"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121226B9" w14:textId="3443B785" w:rsidR="001025D4" w:rsidRPr="00ED4D8D" w:rsidRDefault="001025D4" w:rsidP="001025D4">
            <w:pPr>
              <w:widowControl/>
              <w:autoSpaceDE/>
              <w:autoSpaceDN/>
              <w:adjustRightInd/>
              <w:jc w:val="center"/>
              <w:rPr>
                <w:b/>
                <w:bCs/>
                <w:sz w:val="22"/>
                <w:szCs w:val="22"/>
              </w:rPr>
            </w:pPr>
            <w:ins w:id="1838" w:author="ERCOT" w:date="2022-10-31T17:22:00Z">
              <w:r w:rsidRPr="00ED4D8D">
                <w:rPr>
                  <w:sz w:val="22"/>
                  <w:szCs w:val="22"/>
                </w:rPr>
                <w:t>0.0</w:t>
              </w:r>
            </w:ins>
            <w:del w:id="1839"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D64434C" w14:textId="60CC4B6A" w:rsidR="001025D4" w:rsidRPr="00ED4D8D" w:rsidRDefault="001025D4" w:rsidP="001025D4">
            <w:pPr>
              <w:widowControl/>
              <w:autoSpaceDE/>
              <w:autoSpaceDN/>
              <w:adjustRightInd/>
              <w:jc w:val="center"/>
              <w:rPr>
                <w:b/>
                <w:bCs/>
                <w:sz w:val="22"/>
                <w:szCs w:val="22"/>
              </w:rPr>
            </w:pPr>
            <w:ins w:id="1840" w:author="ERCOT" w:date="2022-10-31T17:22:00Z">
              <w:r w:rsidRPr="00ED4D8D">
                <w:rPr>
                  <w:sz w:val="22"/>
                  <w:szCs w:val="22"/>
                </w:rPr>
                <w:t>0.0</w:t>
              </w:r>
            </w:ins>
            <w:del w:id="1841"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A76AE5F" w14:textId="019A129C" w:rsidR="001025D4" w:rsidRPr="00ED4D8D" w:rsidRDefault="001025D4" w:rsidP="001025D4">
            <w:pPr>
              <w:widowControl/>
              <w:autoSpaceDE/>
              <w:autoSpaceDN/>
              <w:adjustRightInd/>
              <w:jc w:val="center"/>
              <w:rPr>
                <w:b/>
                <w:bCs/>
                <w:sz w:val="22"/>
                <w:szCs w:val="22"/>
              </w:rPr>
            </w:pPr>
            <w:ins w:id="1842" w:author="ERCOT" w:date="2022-10-31T17:22:00Z">
              <w:r w:rsidRPr="00ED4D8D">
                <w:rPr>
                  <w:sz w:val="22"/>
                  <w:szCs w:val="22"/>
                </w:rPr>
                <w:t>0.0</w:t>
              </w:r>
            </w:ins>
            <w:del w:id="1843" w:author="ERCOT" w:date="2022-10-31T17:22:00Z">
              <w:r w:rsidRPr="00ED4D8D" w:rsidDel="00402591">
                <w:rPr>
                  <w:rFonts w:ascii="Calibri" w:hAnsi="Calibri" w:cs="Calibri"/>
                  <w:color w:val="000000"/>
                  <w:sz w:val="22"/>
                  <w:szCs w:val="22"/>
                </w:rPr>
                <w:delText>0.0</w:delText>
              </w:r>
            </w:del>
          </w:p>
        </w:tc>
      </w:tr>
      <w:tr w:rsidR="001025D4" w:rsidRPr="00CC576E" w14:paraId="2DF6717A"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1025D4" w:rsidRPr="000357D1" w:rsidRDefault="001025D4" w:rsidP="001025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tcPr>
          <w:p w14:paraId="42656001" w14:textId="4356533C" w:rsidR="001025D4" w:rsidRPr="00ED4D8D" w:rsidRDefault="001025D4" w:rsidP="001025D4">
            <w:pPr>
              <w:widowControl/>
              <w:autoSpaceDE/>
              <w:autoSpaceDN/>
              <w:adjustRightInd/>
              <w:jc w:val="center"/>
              <w:rPr>
                <w:b/>
                <w:bCs/>
                <w:sz w:val="22"/>
                <w:szCs w:val="22"/>
              </w:rPr>
            </w:pPr>
            <w:ins w:id="1844" w:author="ERCOT" w:date="2022-10-31T17:22:00Z">
              <w:r w:rsidRPr="00ED4D8D">
                <w:rPr>
                  <w:sz w:val="22"/>
                  <w:szCs w:val="22"/>
                </w:rPr>
                <w:t>0.0</w:t>
              </w:r>
            </w:ins>
            <w:del w:id="1845"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4620DB42" w14:textId="35F72168" w:rsidR="001025D4" w:rsidRPr="00ED4D8D" w:rsidRDefault="001025D4" w:rsidP="001025D4">
            <w:pPr>
              <w:widowControl/>
              <w:autoSpaceDE/>
              <w:autoSpaceDN/>
              <w:adjustRightInd/>
              <w:jc w:val="center"/>
              <w:rPr>
                <w:b/>
                <w:bCs/>
                <w:sz w:val="22"/>
                <w:szCs w:val="22"/>
              </w:rPr>
            </w:pPr>
            <w:ins w:id="1846" w:author="ERCOT" w:date="2022-10-31T17:22:00Z">
              <w:r w:rsidRPr="00ED4D8D">
                <w:rPr>
                  <w:sz w:val="22"/>
                  <w:szCs w:val="22"/>
                </w:rPr>
                <w:t>0.0</w:t>
              </w:r>
            </w:ins>
            <w:del w:id="184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5884518" w14:textId="1B28862A" w:rsidR="001025D4" w:rsidRPr="00ED4D8D" w:rsidRDefault="001025D4" w:rsidP="001025D4">
            <w:pPr>
              <w:widowControl/>
              <w:autoSpaceDE/>
              <w:autoSpaceDN/>
              <w:adjustRightInd/>
              <w:jc w:val="center"/>
              <w:rPr>
                <w:b/>
                <w:bCs/>
                <w:sz w:val="22"/>
                <w:szCs w:val="22"/>
              </w:rPr>
            </w:pPr>
            <w:ins w:id="1848" w:author="ERCOT" w:date="2022-10-31T17:22:00Z">
              <w:r w:rsidRPr="00ED4D8D">
                <w:rPr>
                  <w:sz w:val="22"/>
                  <w:szCs w:val="22"/>
                </w:rPr>
                <w:t>0.0</w:t>
              </w:r>
            </w:ins>
            <w:del w:id="184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7CFACEC" w14:textId="7D5C991E" w:rsidR="001025D4" w:rsidRPr="00ED4D8D" w:rsidRDefault="001025D4" w:rsidP="001025D4">
            <w:pPr>
              <w:widowControl/>
              <w:autoSpaceDE/>
              <w:autoSpaceDN/>
              <w:adjustRightInd/>
              <w:jc w:val="center"/>
              <w:rPr>
                <w:b/>
                <w:bCs/>
                <w:sz w:val="22"/>
                <w:szCs w:val="22"/>
              </w:rPr>
            </w:pPr>
            <w:ins w:id="1850" w:author="ERCOT" w:date="2022-10-31T17:22:00Z">
              <w:r w:rsidRPr="00ED4D8D">
                <w:rPr>
                  <w:sz w:val="22"/>
                  <w:szCs w:val="22"/>
                </w:rPr>
                <w:t>0.0</w:t>
              </w:r>
            </w:ins>
            <w:del w:id="185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5298F4F" w14:textId="793A0ED9" w:rsidR="001025D4" w:rsidRPr="00ED4D8D" w:rsidRDefault="001025D4" w:rsidP="001025D4">
            <w:pPr>
              <w:widowControl/>
              <w:autoSpaceDE/>
              <w:autoSpaceDN/>
              <w:adjustRightInd/>
              <w:jc w:val="center"/>
              <w:rPr>
                <w:b/>
                <w:bCs/>
                <w:sz w:val="22"/>
                <w:szCs w:val="22"/>
              </w:rPr>
            </w:pPr>
            <w:ins w:id="1852" w:author="ERCOT" w:date="2022-10-31T17:22:00Z">
              <w:r w:rsidRPr="00ED4D8D">
                <w:rPr>
                  <w:sz w:val="22"/>
                  <w:szCs w:val="22"/>
                </w:rPr>
                <w:t>0.0</w:t>
              </w:r>
            </w:ins>
            <w:del w:id="185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66B9EAA" w14:textId="365DBB54" w:rsidR="001025D4" w:rsidRPr="00ED4D8D" w:rsidRDefault="001025D4" w:rsidP="001025D4">
            <w:pPr>
              <w:widowControl/>
              <w:autoSpaceDE/>
              <w:autoSpaceDN/>
              <w:adjustRightInd/>
              <w:jc w:val="center"/>
              <w:rPr>
                <w:b/>
                <w:bCs/>
                <w:sz w:val="22"/>
                <w:szCs w:val="22"/>
              </w:rPr>
            </w:pPr>
            <w:ins w:id="1854" w:author="ERCOT" w:date="2022-10-31T17:22:00Z">
              <w:r w:rsidRPr="00ED4D8D">
                <w:rPr>
                  <w:sz w:val="22"/>
                  <w:szCs w:val="22"/>
                </w:rPr>
                <w:t>0.0</w:t>
              </w:r>
            </w:ins>
            <w:del w:id="185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9B2DF36" w14:textId="21629A73" w:rsidR="001025D4" w:rsidRPr="00ED4D8D" w:rsidRDefault="001025D4" w:rsidP="001025D4">
            <w:pPr>
              <w:widowControl/>
              <w:autoSpaceDE/>
              <w:autoSpaceDN/>
              <w:adjustRightInd/>
              <w:jc w:val="center"/>
              <w:rPr>
                <w:b/>
                <w:bCs/>
                <w:sz w:val="22"/>
                <w:szCs w:val="22"/>
              </w:rPr>
            </w:pPr>
            <w:ins w:id="1856" w:author="ERCOT" w:date="2022-10-31T17:22:00Z">
              <w:r w:rsidRPr="00ED4D8D">
                <w:rPr>
                  <w:sz w:val="22"/>
                  <w:szCs w:val="22"/>
                </w:rPr>
                <w:t>0.0</w:t>
              </w:r>
            </w:ins>
            <w:del w:id="185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29F354" w14:textId="4FF49C1E" w:rsidR="001025D4" w:rsidRPr="00ED4D8D" w:rsidRDefault="001025D4" w:rsidP="001025D4">
            <w:pPr>
              <w:widowControl/>
              <w:autoSpaceDE/>
              <w:autoSpaceDN/>
              <w:adjustRightInd/>
              <w:jc w:val="center"/>
              <w:rPr>
                <w:b/>
                <w:bCs/>
                <w:sz w:val="22"/>
                <w:szCs w:val="22"/>
              </w:rPr>
            </w:pPr>
            <w:ins w:id="1858" w:author="ERCOT" w:date="2022-10-31T17:22:00Z">
              <w:r w:rsidRPr="00ED4D8D">
                <w:rPr>
                  <w:sz w:val="22"/>
                  <w:szCs w:val="22"/>
                </w:rPr>
                <w:t>4.1</w:t>
              </w:r>
            </w:ins>
            <w:del w:id="1859" w:author="ERCOT" w:date="2022-10-31T17:22:00Z">
              <w:r w:rsidRPr="00ED4D8D" w:rsidDel="00402591">
                <w:rPr>
                  <w:rFonts w:ascii="Calibri" w:hAnsi="Calibri" w:cs="Calibri"/>
                  <w:color w:val="000000"/>
                  <w:sz w:val="22"/>
                  <w:szCs w:val="22"/>
                </w:rPr>
                <w:delText>1.6</w:delText>
              </w:r>
            </w:del>
          </w:p>
        </w:tc>
        <w:tc>
          <w:tcPr>
            <w:tcW w:w="181" w:type="pct"/>
            <w:tcBorders>
              <w:top w:val="single" w:sz="4" w:space="0" w:color="000000"/>
              <w:left w:val="single" w:sz="4" w:space="0" w:color="000000"/>
              <w:bottom w:val="single" w:sz="4" w:space="0" w:color="000000"/>
              <w:right w:val="single" w:sz="4" w:space="0" w:color="000000"/>
            </w:tcBorders>
          </w:tcPr>
          <w:p w14:paraId="5A68E01D" w14:textId="48F99337" w:rsidR="001025D4" w:rsidRPr="00ED4D8D" w:rsidRDefault="001025D4" w:rsidP="001025D4">
            <w:pPr>
              <w:widowControl/>
              <w:autoSpaceDE/>
              <w:autoSpaceDN/>
              <w:adjustRightInd/>
              <w:jc w:val="center"/>
              <w:rPr>
                <w:b/>
                <w:bCs/>
                <w:sz w:val="22"/>
                <w:szCs w:val="22"/>
              </w:rPr>
            </w:pPr>
            <w:ins w:id="1860" w:author="ERCOT" w:date="2022-10-31T17:22:00Z">
              <w:r w:rsidRPr="00ED4D8D">
                <w:rPr>
                  <w:sz w:val="22"/>
                  <w:szCs w:val="22"/>
                </w:rPr>
                <w:t>14.1</w:t>
              </w:r>
            </w:ins>
            <w:del w:id="1861" w:author="ERCOT" w:date="2022-10-31T17:22:00Z">
              <w:r w:rsidRPr="00ED4D8D" w:rsidDel="00402591">
                <w:rPr>
                  <w:rFonts w:ascii="Calibri" w:hAnsi="Calibri" w:cs="Calibri"/>
                  <w:color w:val="000000"/>
                  <w:sz w:val="22"/>
                  <w:szCs w:val="22"/>
                </w:rPr>
                <w:delText>6.1</w:delText>
              </w:r>
            </w:del>
          </w:p>
        </w:tc>
        <w:tc>
          <w:tcPr>
            <w:tcW w:w="223" w:type="pct"/>
            <w:tcBorders>
              <w:top w:val="single" w:sz="4" w:space="0" w:color="000000"/>
              <w:left w:val="single" w:sz="4" w:space="0" w:color="000000"/>
              <w:bottom w:val="single" w:sz="4" w:space="0" w:color="000000"/>
              <w:right w:val="single" w:sz="4" w:space="0" w:color="000000"/>
            </w:tcBorders>
          </w:tcPr>
          <w:p w14:paraId="046AA975" w14:textId="4EA6C55B" w:rsidR="001025D4" w:rsidRPr="00ED4D8D" w:rsidRDefault="001025D4" w:rsidP="001025D4">
            <w:pPr>
              <w:widowControl/>
              <w:autoSpaceDE/>
              <w:autoSpaceDN/>
              <w:adjustRightInd/>
              <w:jc w:val="center"/>
              <w:rPr>
                <w:b/>
                <w:bCs/>
                <w:sz w:val="22"/>
                <w:szCs w:val="22"/>
              </w:rPr>
            </w:pPr>
            <w:ins w:id="1862" w:author="ERCOT" w:date="2022-10-31T17:22:00Z">
              <w:r w:rsidRPr="00ED4D8D">
                <w:rPr>
                  <w:sz w:val="22"/>
                  <w:szCs w:val="22"/>
                </w:rPr>
                <w:t>20.4</w:t>
              </w:r>
            </w:ins>
            <w:del w:id="1863" w:author="ERCOT" w:date="2022-10-31T17:22:00Z">
              <w:r w:rsidRPr="00ED4D8D" w:rsidDel="00402591">
                <w:rPr>
                  <w:rFonts w:ascii="Calibri" w:hAnsi="Calibri" w:cs="Calibri"/>
                  <w:color w:val="000000"/>
                  <w:sz w:val="22"/>
                  <w:szCs w:val="22"/>
                </w:rPr>
                <w:delText>16.8</w:delText>
              </w:r>
            </w:del>
          </w:p>
        </w:tc>
        <w:tc>
          <w:tcPr>
            <w:tcW w:w="202" w:type="pct"/>
            <w:tcBorders>
              <w:top w:val="single" w:sz="4" w:space="0" w:color="000000"/>
              <w:left w:val="single" w:sz="4" w:space="0" w:color="000000"/>
              <w:bottom w:val="single" w:sz="4" w:space="0" w:color="000000"/>
              <w:right w:val="single" w:sz="4" w:space="0" w:color="000000"/>
            </w:tcBorders>
          </w:tcPr>
          <w:p w14:paraId="0AF396B8" w14:textId="3EA07654" w:rsidR="001025D4" w:rsidRPr="00ED4D8D" w:rsidRDefault="001025D4" w:rsidP="001025D4">
            <w:pPr>
              <w:widowControl/>
              <w:autoSpaceDE/>
              <w:autoSpaceDN/>
              <w:adjustRightInd/>
              <w:jc w:val="center"/>
              <w:rPr>
                <w:b/>
                <w:bCs/>
                <w:sz w:val="22"/>
                <w:szCs w:val="22"/>
              </w:rPr>
            </w:pPr>
            <w:ins w:id="1864" w:author="ERCOT" w:date="2022-10-31T17:22:00Z">
              <w:r w:rsidRPr="00ED4D8D">
                <w:rPr>
                  <w:sz w:val="22"/>
                  <w:szCs w:val="22"/>
                </w:rPr>
                <w:t>14.3</w:t>
              </w:r>
            </w:ins>
            <w:del w:id="1865" w:author="ERCOT" w:date="2022-10-31T17:22:00Z">
              <w:r w:rsidRPr="00ED4D8D" w:rsidDel="00402591">
                <w:rPr>
                  <w:rFonts w:ascii="Calibri" w:hAnsi="Calibri" w:cs="Calibri"/>
                  <w:color w:val="000000"/>
                  <w:sz w:val="22"/>
                  <w:szCs w:val="22"/>
                </w:rPr>
                <w:delText>16.3</w:delText>
              </w:r>
            </w:del>
          </w:p>
        </w:tc>
        <w:tc>
          <w:tcPr>
            <w:tcW w:w="202" w:type="pct"/>
            <w:tcBorders>
              <w:top w:val="single" w:sz="4" w:space="0" w:color="000000"/>
              <w:left w:val="single" w:sz="4" w:space="0" w:color="000000"/>
              <w:bottom w:val="single" w:sz="4" w:space="0" w:color="000000"/>
              <w:right w:val="single" w:sz="4" w:space="0" w:color="000000"/>
            </w:tcBorders>
          </w:tcPr>
          <w:p w14:paraId="3DE9C093" w14:textId="67B3C37C" w:rsidR="001025D4" w:rsidRPr="00ED4D8D" w:rsidRDefault="001025D4" w:rsidP="001025D4">
            <w:pPr>
              <w:widowControl/>
              <w:autoSpaceDE/>
              <w:autoSpaceDN/>
              <w:adjustRightInd/>
              <w:jc w:val="center"/>
              <w:rPr>
                <w:b/>
                <w:bCs/>
                <w:sz w:val="22"/>
                <w:szCs w:val="22"/>
              </w:rPr>
            </w:pPr>
            <w:ins w:id="1866" w:author="ERCOT" w:date="2022-10-31T17:22:00Z">
              <w:r w:rsidRPr="00ED4D8D">
                <w:rPr>
                  <w:sz w:val="22"/>
                  <w:szCs w:val="22"/>
                </w:rPr>
                <w:t>14.7</w:t>
              </w:r>
            </w:ins>
            <w:del w:id="1867" w:author="ERCOT" w:date="2022-10-31T17:22:00Z">
              <w:r w:rsidRPr="00ED4D8D" w:rsidDel="00402591">
                <w:rPr>
                  <w:rFonts w:ascii="Calibri" w:hAnsi="Calibri" w:cs="Calibri"/>
                  <w:color w:val="000000"/>
                  <w:sz w:val="22"/>
                  <w:szCs w:val="22"/>
                </w:rPr>
                <w:delText>13.3</w:delText>
              </w:r>
            </w:del>
          </w:p>
        </w:tc>
        <w:tc>
          <w:tcPr>
            <w:tcW w:w="197" w:type="pct"/>
            <w:tcBorders>
              <w:top w:val="single" w:sz="4" w:space="0" w:color="000000"/>
              <w:left w:val="single" w:sz="4" w:space="0" w:color="000000"/>
              <w:bottom w:val="single" w:sz="4" w:space="0" w:color="000000"/>
              <w:right w:val="single" w:sz="4" w:space="0" w:color="000000"/>
            </w:tcBorders>
          </w:tcPr>
          <w:p w14:paraId="4B8D95ED" w14:textId="45A066BB" w:rsidR="001025D4" w:rsidRPr="00ED4D8D" w:rsidRDefault="001025D4" w:rsidP="001025D4">
            <w:pPr>
              <w:widowControl/>
              <w:autoSpaceDE/>
              <w:autoSpaceDN/>
              <w:adjustRightInd/>
              <w:jc w:val="center"/>
              <w:rPr>
                <w:b/>
                <w:bCs/>
                <w:sz w:val="22"/>
                <w:szCs w:val="22"/>
              </w:rPr>
            </w:pPr>
            <w:ins w:id="1868" w:author="ERCOT" w:date="2022-10-31T17:22:00Z">
              <w:r w:rsidRPr="00ED4D8D">
                <w:rPr>
                  <w:sz w:val="22"/>
                  <w:szCs w:val="22"/>
                </w:rPr>
                <w:t>20.6</w:t>
              </w:r>
            </w:ins>
            <w:del w:id="1869" w:author="ERCOT" w:date="2022-10-31T17:22:00Z">
              <w:r w:rsidRPr="00ED4D8D" w:rsidDel="00402591">
                <w:rPr>
                  <w:rFonts w:ascii="Calibri" w:hAnsi="Calibri" w:cs="Calibri"/>
                  <w:color w:val="000000"/>
                  <w:sz w:val="22"/>
                  <w:szCs w:val="22"/>
                </w:rPr>
                <w:delText>17.2</w:delText>
              </w:r>
            </w:del>
          </w:p>
        </w:tc>
        <w:tc>
          <w:tcPr>
            <w:tcW w:w="202" w:type="pct"/>
            <w:tcBorders>
              <w:top w:val="single" w:sz="4" w:space="0" w:color="000000"/>
              <w:left w:val="single" w:sz="4" w:space="0" w:color="000000"/>
              <w:bottom w:val="single" w:sz="4" w:space="0" w:color="000000"/>
              <w:right w:val="single" w:sz="4" w:space="0" w:color="000000"/>
            </w:tcBorders>
          </w:tcPr>
          <w:p w14:paraId="11BD8CBA" w14:textId="3D2FF603" w:rsidR="001025D4" w:rsidRPr="00ED4D8D" w:rsidRDefault="001025D4" w:rsidP="001025D4">
            <w:pPr>
              <w:widowControl/>
              <w:autoSpaceDE/>
              <w:autoSpaceDN/>
              <w:adjustRightInd/>
              <w:jc w:val="center"/>
              <w:rPr>
                <w:b/>
                <w:bCs/>
                <w:sz w:val="22"/>
                <w:szCs w:val="22"/>
              </w:rPr>
            </w:pPr>
            <w:ins w:id="1870" w:author="ERCOT" w:date="2022-10-31T17:22:00Z">
              <w:r w:rsidRPr="00ED4D8D">
                <w:rPr>
                  <w:sz w:val="22"/>
                  <w:szCs w:val="22"/>
                </w:rPr>
                <w:t>13.2</w:t>
              </w:r>
            </w:ins>
            <w:del w:id="1871" w:author="ERCOT" w:date="2022-10-31T17:22:00Z">
              <w:r w:rsidRPr="00ED4D8D" w:rsidDel="00402591">
                <w:rPr>
                  <w:rFonts w:ascii="Calibri" w:hAnsi="Calibri" w:cs="Calibri"/>
                  <w:color w:val="000000"/>
                  <w:sz w:val="22"/>
                  <w:szCs w:val="22"/>
                </w:rPr>
                <w:delText>15.7</w:delText>
              </w:r>
            </w:del>
          </w:p>
        </w:tc>
        <w:tc>
          <w:tcPr>
            <w:tcW w:w="197" w:type="pct"/>
            <w:tcBorders>
              <w:top w:val="single" w:sz="4" w:space="0" w:color="000000"/>
              <w:left w:val="single" w:sz="4" w:space="0" w:color="000000"/>
              <w:bottom w:val="single" w:sz="4" w:space="0" w:color="000000"/>
              <w:right w:val="single" w:sz="4" w:space="0" w:color="000000"/>
            </w:tcBorders>
          </w:tcPr>
          <w:p w14:paraId="2FCC7711" w14:textId="651A8390" w:rsidR="001025D4" w:rsidRPr="00ED4D8D" w:rsidRDefault="001025D4" w:rsidP="001025D4">
            <w:pPr>
              <w:widowControl/>
              <w:autoSpaceDE/>
              <w:autoSpaceDN/>
              <w:adjustRightInd/>
              <w:jc w:val="center"/>
              <w:rPr>
                <w:b/>
                <w:bCs/>
                <w:sz w:val="22"/>
                <w:szCs w:val="22"/>
              </w:rPr>
            </w:pPr>
            <w:ins w:id="1872" w:author="ERCOT" w:date="2022-10-31T17:22:00Z">
              <w:r w:rsidRPr="00ED4D8D">
                <w:rPr>
                  <w:sz w:val="22"/>
                  <w:szCs w:val="22"/>
                </w:rPr>
                <w:t>15.2</w:t>
              </w:r>
            </w:ins>
            <w:del w:id="1873" w:author="ERCOT" w:date="2022-10-31T17:22:00Z">
              <w:r w:rsidRPr="00ED4D8D" w:rsidDel="00402591">
                <w:rPr>
                  <w:rFonts w:ascii="Calibri" w:hAnsi="Calibri" w:cs="Calibri"/>
                  <w:color w:val="000000"/>
                  <w:sz w:val="22"/>
                  <w:szCs w:val="22"/>
                </w:rPr>
                <w:delText>14.7</w:delText>
              </w:r>
            </w:del>
          </w:p>
        </w:tc>
        <w:tc>
          <w:tcPr>
            <w:tcW w:w="197" w:type="pct"/>
            <w:tcBorders>
              <w:top w:val="single" w:sz="4" w:space="0" w:color="000000"/>
              <w:left w:val="single" w:sz="4" w:space="0" w:color="000000"/>
              <w:bottom w:val="single" w:sz="4" w:space="0" w:color="000000"/>
              <w:right w:val="single" w:sz="4" w:space="0" w:color="000000"/>
            </w:tcBorders>
          </w:tcPr>
          <w:p w14:paraId="52008331" w14:textId="475059BB" w:rsidR="001025D4" w:rsidRPr="00ED4D8D" w:rsidRDefault="001025D4" w:rsidP="001025D4">
            <w:pPr>
              <w:widowControl/>
              <w:autoSpaceDE/>
              <w:autoSpaceDN/>
              <w:adjustRightInd/>
              <w:jc w:val="center"/>
              <w:rPr>
                <w:b/>
                <w:bCs/>
                <w:sz w:val="22"/>
                <w:szCs w:val="22"/>
              </w:rPr>
            </w:pPr>
            <w:ins w:id="1874" w:author="ERCOT" w:date="2022-10-31T17:22:00Z">
              <w:r w:rsidRPr="00ED4D8D">
                <w:rPr>
                  <w:sz w:val="22"/>
                  <w:szCs w:val="22"/>
                </w:rPr>
                <w:t>14.3</w:t>
              </w:r>
            </w:ins>
            <w:del w:id="1875" w:author="ERCOT" w:date="2022-10-31T17:22:00Z">
              <w:r w:rsidRPr="00ED4D8D" w:rsidDel="00402591">
                <w:rPr>
                  <w:rFonts w:ascii="Calibri" w:hAnsi="Calibri" w:cs="Calibri"/>
                  <w:color w:val="000000"/>
                  <w:sz w:val="22"/>
                  <w:szCs w:val="22"/>
                </w:rPr>
                <w:delText>17.7</w:delText>
              </w:r>
            </w:del>
          </w:p>
        </w:tc>
        <w:tc>
          <w:tcPr>
            <w:tcW w:w="197" w:type="pct"/>
            <w:tcBorders>
              <w:top w:val="single" w:sz="4" w:space="0" w:color="000000"/>
              <w:left w:val="single" w:sz="4" w:space="0" w:color="000000"/>
              <w:bottom w:val="single" w:sz="4" w:space="0" w:color="000000"/>
              <w:right w:val="single" w:sz="4" w:space="0" w:color="000000"/>
            </w:tcBorders>
          </w:tcPr>
          <w:p w14:paraId="78B5DB98" w14:textId="43B70145" w:rsidR="001025D4" w:rsidRPr="00ED4D8D" w:rsidRDefault="001025D4" w:rsidP="001025D4">
            <w:pPr>
              <w:widowControl/>
              <w:autoSpaceDE/>
              <w:autoSpaceDN/>
              <w:adjustRightInd/>
              <w:jc w:val="center"/>
              <w:rPr>
                <w:b/>
                <w:bCs/>
                <w:sz w:val="22"/>
                <w:szCs w:val="22"/>
              </w:rPr>
            </w:pPr>
            <w:ins w:id="1876" w:author="ERCOT" w:date="2022-10-31T17:22:00Z">
              <w:r w:rsidRPr="00ED4D8D">
                <w:rPr>
                  <w:sz w:val="22"/>
                  <w:szCs w:val="22"/>
                </w:rPr>
                <w:t>21.2</w:t>
              </w:r>
            </w:ins>
            <w:del w:id="1877" w:author="ERCOT" w:date="2022-10-31T17:22:00Z">
              <w:r w:rsidRPr="00ED4D8D" w:rsidDel="00402591">
                <w:rPr>
                  <w:rFonts w:ascii="Calibri" w:hAnsi="Calibri" w:cs="Calibri"/>
                  <w:color w:val="000000"/>
                  <w:sz w:val="22"/>
                  <w:szCs w:val="22"/>
                </w:rPr>
                <w:delText>17.9</w:delText>
              </w:r>
            </w:del>
          </w:p>
        </w:tc>
        <w:tc>
          <w:tcPr>
            <w:tcW w:w="179" w:type="pct"/>
            <w:tcBorders>
              <w:top w:val="single" w:sz="4" w:space="0" w:color="000000"/>
              <w:left w:val="single" w:sz="4" w:space="0" w:color="000000"/>
              <w:bottom w:val="single" w:sz="4" w:space="0" w:color="000000"/>
              <w:right w:val="single" w:sz="4" w:space="0" w:color="000000"/>
            </w:tcBorders>
          </w:tcPr>
          <w:p w14:paraId="73B64C87" w14:textId="69EC4628" w:rsidR="001025D4" w:rsidRPr="00ED4D8D" w:rsidRDefault="001025D4" w:rsidP="001025D4">
            <w:pPr>
              <w:widowControl/>
              <w:autoSpaceDE/>
              <w:autoSpaceDN/>
              <w:adjustRightInd/>
              <w:jc w:val="center"/>
              <w:rPr>
                <w:b/>
                <w:bCs/>
                <w:sz w:val="22"/>
                <w:szCs w:val="22"/>
              </w:rPr>
            </w:pPr>
            <w:ins w:id="1878" w:author="ERCOT" w:date="2022-10-31T17:22:00Z">
              <w:r w:rsidRPr="00ED4D8D">
                <w:rPr>
                  <w:sz w:val="22"/>
                  <w:szCs w:val="22"/>
                </w:rPr>
                <w:t>15.5</w:t>
              </w:r>
            </w:ins>
            <w:del w:id="1879" w:author="ERCOT" w:date="2022-10-31T17:22:00Z">
              <w:r w:rsidRPr="00ED4D8D" w:rsidDel="00402591">
                <w:rPr>
                  <w:rFonts w:ascii="Calibri" w:hAnsi="Calibri" w:cs="Calibri"/>
                  <w:color w:val="000000"/>
                  <w:sz w:val="22"/>
                  <w:szCs w:val="22"/>
                </w:rPr>
                <w:delText>16.7</w:delText>
              </w:r>
            </w:del>
          </w:p>
        </w:tc>
        <w:tc>
          <w:tcPr>
            <w:tcW w:w="191" w:type="pct"/>
            <w:tcBorders>
              <w:top w:val="single" w:sz="4" w:space="0" w:color="000000"/>
              <w:left w:val="single" w:sz="4" w:space="0" w:color="000000"/>
              <w:bottom w:val="single" w:sz="4" w:space="0" w:color="000000"/>
              <w:right w:val="single" w:sz="4" w:space="0" w:color="000000"/>
            </w:tcBorders>
          </w:tcPr>
          <w:p w14:paraId="33A2D00E" w14:textId="15228EEC" w:rsidR="001025D4" w:rsidRPr="00ED4D8D" w:rsidRDefault="001025D4" w:rsidP="001025D4">
            <w:pPr>
              <w:widowControl/>
              <w:autoSpaceDE/>
              <w:autoSpaceDN/>
              <w:adjustRightInd/>
              <w:jc w:val="center"/>
              <w:rPr>
                <w:b/>
                <w:bCs/>
                <w:sz w:val="22"/>
                <w:szCs w:val="22"/>
              </w:rPr>
            </w:pPr>
            <w:ins w:id="1880" w:author="ERCOT" w:date="2022-10-31T17:22:00Z">
              <w:r w:rsidRPr="00ED4D8D">
                <w:rPr>
                  <w:sz w:val="22"/>
                  <w:szCs w:val="22"/>
                </w:rPr>
                <w:t>7.7</w:t>
              </w:r>
            </w:ins>
            <w:del w:id="1881" w:author="ERCOT" w:date="2022-10-31T17:22:00Z">
              <w:r w:rsidRPr="00ED4D8D" w:rsidDel="00402591">
                <w:rPr>
                  <w:rFonts w:ascii="Calibri" w:hAnsi="Calibri" w:cs="Calibri"/>
                  <w:color w:val="000000"/>
                  <w:sz w:val="22"/>
                  <w:szCs w:val="22"/>
                </w:rPr>
                <w:delText>9.8</w:delText>
              </w:r>
            </w:del>
          </w:p>
        </w:tc>
        <w:tc>
          <w:tcPr>
            <w:tcW w:w="168" w:type="pct"/>
            <w:tcBorders>
              <w:top w:val="single" w:sz="4" w:space="0" w:color="000000"/>
              <w:left w:val="single" w:sz="4" w:space="0" w:color="000000"/>
              <w:bottom w:val="single" w:sz="4" w:space="0" w:color="000000"/>
              <w:right w:val="single" w:sz="4" w:space="0" w:color="000000"/>
            </w:tcBorders>
          </w:tcPr>
          <w:p w14:paraId="08146A0D" w14:textId="2D477A6D" w:rsidR="001025D4" w:rsidRPr="00ED4D8D" w:rsidRDefault="001025D4" w:rsidP="001025D4">
            <w:pPr>
              <w:widowControl/>
              <w:autoSpaceDE/>
              <w:autoSpaceDN/>
              <w:adjustRightInd/>
              <w:jc w:val="center"/>
              <w:rPr>
                <w:b/>
                <w:bCs/>
                <w:sz w:val="22"/>
                <w:szCs w:val="22"/>
              </w:rPr>
            </w:pPr>
            <w:ins w:id="1882" w:author="ERCOT" w:date="2022-10-31T17:22:00Z">
              <w:r w:rsidRPr="00ED4D8D">
                <w:rPr>
                  <w:sz w:val="22"/>
                  <w:szCs w:val="22"/>
                </w:rPr>
                <w:t>0.8</w:t>
              </w:r>
            </w:ins>
            <w:del w:id="1883" w:author="ERCOT" w:date="2022-10-31T17:22:00Z">
              <w:r w:rsidRPr="00ED4D8D" w:rsidDel="00402591">
                <w:rPr>
                  <w:rFonts w:ascii="Calibri" w:hAnsi="Calibri" w:cs="Calibri"/>
                  <w:color w:val="000000"/>
                  <w:sz w:val="22"/>
                  <w:szCs w:val="22"/>
                </w:rPr>
                <w:delText>2.4</w:delText>
              </w:r>
            </w:del>
          </w:p>
        </w:tc>
        <w:tc>
          <w:tcPr>
            <w:tcW w:w="169" w:type="pct"/>
            <w:tcBorders>
              <w:top w:val="single" w:sz="4" w:space="0" w:color="000000"/>
              <w:left w:val="single" w:sz="4" w:space="0" w:color="000000"/>
              <w:bottom w:val="single" w:sz="4" w:space="0" w:color="000000"/>
              <w:right w:val="single" w:sz="4" w:space="0" w:color="000000"/>
            </w:tcBorders>
          </w:tcPr>
          <w:p w14:paraId="12353AB5" w14:textId="1F085836" w:rsidR="001025D4" w:rsidRPr="00ED4D8D" w:rsidRDefault="001025D4" w:rsidP="001025D4">
            <w:pPr>
              <w:widowControl/>
              <w:autoSpaceDE/>
              <w:autoSpaceDN/>
              <w:adjustRightInd/>
              <w:jc w:val="center"/>
              <w:rPr>
                <w:b/>
                <w:bCs/>
                <w:sz w:val="22"/>
                <w:szCs w:val="22"/>
              </w:rPr>
            </w:pPr>
            <w:ins w:id="1884" w:author="ERCOT" w:date="2022-10-31T17:22:00Z">
              <w:r w:rsidRPr="00ED4D8D">
                <w:rPr>
                  <w:sz w:val="22"/>
                  <w:szCs w:val="22"/>
                </w:rPr>
                <w:t>-0.5</w:t>
              </w:r>
            </w:ins>
            <w:del w:id="1885" w:author="ERCOT" w:date="2022-10-31T17:22:00Z">
              <w:r w:rsidRPr="00ED4D8D" w:rsidDel="00402591">
                <w:rPr>
                  <w:rFonts w:ascii="Calibri" w:hAnsi="Calibri" w:cs="Calibri"/>
                  <w:color w:val="000000"/>
                  <w:sz w:val="22"/>
                  <w:szCs w:val="22"/>
                </w:rPr>
                <w:delText>-0.4</w:delText>
              </w:r>
            </w:del>
          </w:p>
        </w:tc>
        <w:tc>
          <w:tcPr>
            <w:tcW w:w="183" w:type="pct"/>
            <w:tcBorders>
              <w:top w:val="single" w:sz="4" w:space="0" w:color="000000"/>
              <w:left w:val="single" w:sz="4" w:space="0" w:color="000000"/>
              <w:bottom w:val="single" w:sz="4" w:space="0" w:color="000000"/>
              <w:right w:val="single" w:sz="4" w:space="0" w:color="000000"/>
            </w:tcBorders>
          </w:tcPr>
          <w:p w14:paraId="1F19FE42" w14:textId="37D7AF49" w:rsidR="001025D4" w:rsidRPr="00ED4D8D" w:rsidRDefault="001025D4" w:rsidP="001025D4">
            <w:pPr>
              <w:widowControl/>
              <w:autoSpaceDE/>
              <w:autoSpaceDN/>
              <w:adjustRightInd/>
              <w:jc w:val="center"/>
              <w:rPr>
                <w:b/>
                <w:bCs/>
                <w:sz w:val="22"/>
                <w:szCs w:val="22"/>
              </w:rPr>
            </w:pPr>
            <w:ins w:id="1886" w:author="ERCOT" w:date="2022-10-31T17:22:00Z">
              <w:r w:rsidRPr="00ED4D8D">
                <w:rPr>
                  <w:sz w:val="22"/>
                  <w:szCs w:val="22"/>
                </w:rPr>
                <w:t>0.0</w:t>
              </w:r>
            </w:ins>
            <w:del w:id="1887"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33BEEE9" w14:textId="1FFBA775" w:rsidR="001025D4" w:rsidRPr="00ED4D8D" w:rsidRDefault="001025D4" w:rsidP="001025D4">
            <w:pPr>
              <w:widowControl/>
              <w:autoSpaceDE/>
              <w:autoSpaceDN/>
              <w:adjustRightInd/>
              <w:jc w:val="center"/>
              <w:rPr>
                <w:b/>
                <w:bCs/>
                <w:sz w:val="22"/>
                <w:szCs w:val="22"/>
              </w:rPr>
            </w:pPr>
            <w:ins w:id="1888" w:author="ERCOT" w:date="2022-10-31T17:22:00Z">
              <w:r w:rsidRPr="00ED4D8D">
                <w:rPr>
                  <w:sz w:val="22"/>
                  <w:szCs w:val="22"/>
                </w:rPr>
                <w:t>0.0</w:t>
              </w:r>
            </w:ins>
            <w:del w:id="1889"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D493EAD" w14:textId="764EC91F" w:rsidR="001025D4" w:rsidRPr="00ED4D8D" w:rsidRDefault="001025D4" w:rsidP="001025D4">
            <w:pPr>
              <w:widowControl/>
              <w:autoSpaceDE/>
              <w:autoSpaceDN/>
              <w:adjustRightInd/>
              <w:jc w:val="center"/>
              <w:rPr>
                <w:b/>
                <w:bCs/>
                <w:sz w:val="22"/>
                <w:szCs w:val="22"/>
              </w:rPr>
            </w:pPr>
            <w:ins w:id="1890" w:author="ERCOT" w:date="2022-10-31T17:22:00Z">
              <w:r w:rsidRPr="00ED4D8D">
                <w:rPr>
                  <w:sz w:val="22"/>
                  <w:szCs w:val="22"/>
                </w:rPr>
                <w:t>0.0</w:t>
              </w:r>
            </w:ins>
            <w:del w:id="1891" w:author="ERCOT" w:date="2022-10-31T17:22:00Z">
              <w:r w:rsidRPr="00ED4D8D" w:rsidDel="00402591">
                <w:rPr>
                  <w:rFonts w:ascii="Calibri" w:hAnsi="Calibri" w:cs="Calibri"/>
                  <w:color w:val="000000"/>
                  <w:sz w:val="22"/>
                  <w:szCs w:val="22"/>
                </w:rPr>
                <w:delText>0.0</w:delText>
              </w:r>
            </w:del>
          </w:p>
        </w:tc>
      </w:tr>
      <w:tr w:rsidR="001025D4" w:rsidRPr="00CC576E" w14:paraId="48F5EC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1025D4" w:rsidRPr="000357D1" w:rsidRDefault="001025D4" w:rsidP="001025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tcPr>
          <w:p w14:paraId="6B378B1E" w14:textId="146327B0" w:rsidR="001025D4" w:rsidRPr="00ED4D8D" w:rsidRDefault="001025D4" w:rsidP="001025D4">
            <w:pPr>
              <w:widowControl/>
              <w:autoSpaceDE/>
              <w:autoSpaceDN/>
              <w:adjustRightInd/>
              <w:jc w:val="center"/>
              <w:rPr>
                <w:b/>
                <w:bCs/>
                <w:sz w:val="22"/>
                <w:szCs w:val="22"/>
              </w:rPr>
            </w:pPr>
            <w:ins w:id="1892" w:author="ERCOT" w:date="2022-10-31T17:22:00Z">
              <w:r w:rsidRPr="00ED4D8D">
                <w:rPr>
                  <w:sz w:val="22"/>
                  <w:szCs w:val="22"/>
                </w:rPr>
                <w:t>0.0</w:t>
              </w:r>
            </w:ins>
            <w:del w:id="1893"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4CE0E260" w14:textId="145213D8" w:rsidR="001025D4" w:rsidRPr="00ED4D8D" w:rsidRDefault="001025D4" w:rsidP="001025D4">
            <w:pPr>
              <w:widowControl/>
              <w:autoSpaceDE/>
              <w:autoSpaceDN/>
              <w:adjustRightInd/>
              <w:jc w:val="center"/>
              <w:rPr>
                <w:b/>
                <w:bCs/>
                <w:sz w:val="22"/>
                <w:szCs w:val="22"/>
              </w:rPr>
            </w:pPr>
            <w:ins w:id="1894" w:author="ERCOT" w:date="2022-10-31T17:22:00Z">
              <w:r w:rsidRPr="00ED4D8D">
                <w:rPr>
                  <w:sz w:val="22"/>
                  <w:szCs w:val="22"/>
                </w:rPr>
                <w:t>0.0</w:t>
              </w:r>
            </w:ins>
            <w:del w:id="189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A596D0A" w14:textId="68B89D9B" w:rsidR="001025D4" w:rsidRPr="00ED4D8D" w:rsidRDefault="001025D4" w:rsidP="001025D4">
            <w:pPr>
              <w:widowControl/>
              <w:autoSpaceDE/>
              <w:autoSpaceDN/>
              <w:adjustRightInd/>
              <w:jc w:val="center"/>
              <w:rPr>
                <w:b/>
                <w:bCs/>
                <w:sz w:val="22"/>
                <w:szCs w:val="22"/>
              </w:rPr>
            </w:pPr>
            <w:ins w:id="1896" w:author="ERCOT" w:date="2022-10-31T17:22:00Z">
              <w:r w:rsidRPr="00ED4D8D">
                <w:rPr>
                  <w:sz w:val="22"/>
                  <w:szCs w:val="22"/>
                </w:rPr>
                <w:t>0.0</w:t>
              </w:r>
            </w:ins>
            <w:del w:id="189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3B9159E" w14:textId="7AC8638D" w:rsidR="001025D4" w:rsidRPr="00ED4D8D" w:rsidRDefault="001025D4" w:rsidP="001025D4">
            <w:pPr>
              <w:widowControl/>
              <w:autoSpaceDE/>
              <w:autoSpaceDN/>
              <w:adjustRightInd/>
              <w:jc w:val="center"/>
              <w:rPr>
                <w:b/>
                <w:bCs/>
                <w:sz w:val="22"/>
                <w:szCs w:val="22"/>
              </w:rPr>
            </w:pPr>
            <w:ins w:id="1898" w:author="ERCOT" w:date="2022-10-31T17:22:00Z">
              <w:r w:rsidRPr="00ED4D8D">
                <w:rPr>
                  <w:sz w:val="22"/>
                  <w:szCs w:val="22"/>
                </w:rPr>
                <w:t>0.0</w:t>
              </w:r>
            </w:ins>
            <w:del w:id="189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7F00F9" w14:textId="3A661B7C" w:rsidR="001025D4" w:rsidRPr="00ED4D8D" w:rsidRDefault="001025D4" w:rsidP="001025D4">
            <w:pPr>
              <w:widowControl/>
              <w:autoSpaceDE/>
              <w:autoSpaceDN/>
              <w:adjustRightInd/>
              <w:jc w:val="center"/>
              <w:rPr>
                <w:b/>
                <w:bCs/>
                <w:sz w:val="22"/>
                <w:szCs w:val="22"/>
              </w:rPr>
            </w:pPr>
            <w:ins w:id="1900" w:author="ERCOT" w:date="2022-10-31T17:22:00Z">
              <w:r w:rsidRPr="00ED4D8D">
                <w:rPr>
                  <w:sz w:val="22"/>
                  <w:szCs w:val="22"/>
                </w:rPr>
                <w:t>0.0</w:t>
              </w:r>
            </w:ins>
            <w:del w:id="190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955419A" w14:textId="7F199561" w:rsidR="001025D4" w:rsidRPr="00ED4D8D" w:rsidRDefault="001025D4" w:rsidP="001025D4">
            <w:pPr>
              <w:widowControl/>
              <w:autoSpaceDE/>
              <w:autoSpaceDN/>
              <w:adjustRightInd/>
              <w:jc w:val="center"/>
              <w:rPr>
                <w:b/>
                <w:bCs/>
                <w:sz w:val="22"/>
                <w:szCs w:val="22"/>
              </w:rPr>
            </w:pPr>
            <w:ins w:id="1902" w:author="ERCOT" w:date="2022-10-31T17:22:00Z">
              <w:r w:rsidRPr="00ED4D8D">
                <w:rPr>
                  <w:sz w:val="22"/>
                  <w:szCs w:val="22"/>
                </w:rPr>
                <w:t>0.0</w:t>
              </w:r>
            </w:ins>
            <w:del w:id="190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6C26F35" w14:textId="607DA5F9" w:rsidR="001025D4" w:rsidRPr="00ED4D8D" w:rsidRDefault="001025D4" w:rsidP="001025D4">
            <w:pPr>
              <w:widowControl/>
              <w:autoSpaceDE/>
              <w:autoSpaceDN/>
              <w:adjustRightInd/>
              <w:jc w:val="center"/>
              <w:rPr>
                <w:b/>
                <w:bCs/>
                <w:sz w:val="22"/>
                <w:szCs w:val="22"/>
              </w:rPr>
            </w:pPr>
            <w:ins w:id="1904" w:author="ERCOT" w:date="2022-10-31T17:22:00Z">
              <w:r w:rsidRPr="00ED4D8D">
                <w:rPr>
                  <w:sz w:val="22"/>
                  <w:szCs w:val="22"/>
                </w:rPr>
                <w:t>0.0</w:t>
              </w:r>
            </w:ins>
            <w:del w:id="190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C314249" w14:textId="11410A8C" w:rsidR="001025D4" w:rsidRPr="00ED4D8D" w:rsidRDefault="001025D4" w:rsidP="001025D4">
            <w:pPr>
              <w:widowControl/>
              <w:autoSpaceDE/>
              <w:autoSpaceDN/>
              <w:adjustRightInd/>
              <w:jc w:val="center"/>
              <w:rPr>
                <w:b/>
                <w:bCs/>
                <w:sz w:val="22"/>
                <w:szCs w:val="22"/>
              </w:rPr>
            </w:pPr>
            <w:ins w:id="1906" w:author="ERCOT" w:date="2022-10-31T17:22:00Z">
              <w:r w:rsidRPr="00ED4D8D">
                <w:rPr>
                  <w:sz w:val="22"/>
                  <w:szCs w:val="22"/>
                </w:rPr>
                <w:t>5.5</w:t>
              </w:r>
            </w:ins>
            <w:del w:id="1907" w:author="ERCOT" w:date="2022-10-31T17:22:00Z">
              <w:r w:rsidRPr="00ED4D8D" w:rsidDel="00402591">
                <w:rPr>
                  <w:rFonts w:ascii="Calibri" w:hAnsi="Calibri" w:cs="Calibri"/>
                  <w:color w:val="000000"/>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tcPr>
          <w:p w14:paraId="28C8B214" w14:textId="00207C70" w:rsidR="001025D4" w:rsidRPr="00ED4D8D" w:rsidRDefault="001025D4" w:rsidP="001025D4">
            <w:pPr>
              <w:widowControl/>
              <w:autoSpaceDE/>
              <w:autoSpaceDN/>
              <w:adjustRightInd/>
              <w:jc w:val="center"/>
              <w:rPr>
                <w:b/>
                <w:bCs/>
                <w:sz w:val="22"/>
                <w:szCs w:val="22"/>
              </w:rPr>
            </w:pPr>
            <w:ins w:id="1908" w:author="ERCOT" w:date="2022-10-31T17:22:00Z">
              <w:r w:rsidRPr="00ED4D8D">
                <w:rPr>
                  <w:sz w:val="22"/>
                  <w:szCs w:val="22"/>
                </w:rPr>
                <w:t>18.4</w:t>
              </w:r>
            </w:ins>
            <w:del w:id="1909" w:author="ERCOT" w:date="2022-10-31T17:22:00Z">
              <w:r w:rsidRPr="00ED4D8D" w:rsidDel="00402591">
                <w:rPr>
                  <w:rFonts w:ascii="Calibri" w:hAnsi="Calibri" w:cs="Calibri"/>
                  <w:color w:val="000000"/>
                  <w:sz w:val="22"/>
                  <w:szCs w:val="22"/>
                </w:rPr>
                <w:delText>7.9</w:delText>
              </w:r>
            </w:del>
          </w:p>
        </w:tc>
        <w:tc>
          <w:tcPr>
            <w:tcW w:w="223" w:type="pct"/>
            <w:tcBorders>
              <w:top w:val="single" w:sz="4" w:space="0" w:color="000000"/>
              <w:left w:val="single" w:sz="4" w:space="0" w:color="000000"/>
              <w:bottom w:val="single" w:sz="4" w:space="0" w:color="000000"/>
              <w:right w:val="single" w:sz="4" w:space="0" w:color="000000"/>
            </w:tcBorders>
          </w:tcPr>
          <w:p w14:paraId="36646EA6" w14:textId="70580CBF" w:rsidR="001025D4" w:rsidRPr="00ED4D8D" w:rsidRDefault="001025D4" w:rsidP="001025D4">
            <w:pPr>
              <w:widowControl/>
              <w:autoSpaceDE/>
              <w:autoSpaceDN/>
              <w:adjustRightInd/>
              <w:jc w:val="center"/>
              <w:rPr>
                <w:b/>
                <w:bCs/>
                <w:sz w:val="22"/>
                <w:szCs w:val="22"/>
              </w:rPr>
            </w:pPr>
            <w:ins w:id="1910" w:author="ERCOT" w:date="2022-10-31T17:22:00Z">
              <w:r w:rsidRPr="00ED4D8D">
                <w:rPr>
                  <w:sz w:val="22"/>
                  <w:szCs w:val="22"/>
                </w:rPr>
                <w:t>16.5</w:t>
              </w:r>
            </w:ins>
            <w:del w:id="1911" w:author="ERCOT" w:date="2022-10-31T17:22:00Z">
              <w:r w:rsidRPr="00ED4D8D" w:rsidDel="00402591">
                <w:rPr>
                  <w:rFonts w:ascii="Calibri" w:hAnsi="Calibri" w:cs="Calibri"/>
                  <w:color w:val="000000"/>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tcPr>
          <w:p w14:paraId="45F5B7C9" w14:textId="4CB21174" w:rsidR="001025D4" w:rsidRPr="00ED4D8D" w:rsidRDefault="001025D4" w:rsidP="001025D4">
            <w:pPr>
              <w:widowControl/>
              <w:autoSpaceDE/>
              <w:autoSpaceDN/>
              <w:adjustRightInd/>
              <w:jc w:val="center"/>
              <w:rPr>
                <w:b/>
                <w:bCs/>
                <w:sz w:val="22"/>
                <w:szCs w:val="22"/>
              </w:rPr>
            </w:pPr>
            <w:ins w:id="1912" w:author="ERCOT" w:date="2022-10-31T17:22:00Z">
              <w:r w:rsidRPr="00ED4D8D">
                <w:rPr>
                  <w:sz w:val="22"/>
                  <w:szCs w:val="22"/>
                </w:rPr>
                <w:t>13.7</w:t>
              </w:r>
            </w:ins>
            <w:del w:id="1913" w:author="ERCOT" w:date="2022-10-31T17:22:00Z">
              <w:r w:rsidRPr="00ED4D8D" w:rsidDel="00402591">
                <w:rPr>
                  <w:rFonts w:ascii="Calibri" w:hAnsi="Calibri" w:cs="Calibri"/>
                  <w:color w:val="000000"/>
                  <w:sz w:val="22"/>
                  <w:szCs w:val="22"/>
                </w:rPr>
                <w:delText>9.4</w:delText>
              </w:r>
            </w:del>
          </w:p>
        </w:tc>
        <w:tc>
          <w:tcPr>
            <w:tcW w:w="202" w:type="pct"/>
            <w:tcBorders>
              <w:top w:val="single" w:sz="4" w:space="0" w:color="000000"/>
              <w:left w:val="single" w:sz="4" w:space="0" w:color="000000"/>
              <w:bottom w:val="single" w:sz="4" w:space="0" w:color="000000"/>
              <w:right w:val="single" w:sz="4" w:space="0" w:color="000000"/>
            </w:tcBorders>
          </w:tcPr>
          <w:p w14:paraId="7E987FEB" w14:textId="4ED37C49" w:rsidR="001025D4" w:rsidRPr="00ED4D8D" w:rsidRDefault="001025D4" w:rsidP="001025D4">
            <w:pPr>
              <w:widowControl/>
              <w:autoSpaceDE/>
              <w:autoSpaceDN/>
              <w:adjustRightInd/>
              <w:jc w:val="center"/>
              <w:rPr>
                <w:b/>
                <w:bCs/>
                <w:sz w:val="22"/>
                <w:szCs w:val="22"/>
              </w:rPr>
            </w:pPr>
            <w:ins w:id="1914" w:author="ERCOT" w:date="2022-10-31T17:22:00Z">
              <w:r w:rsidRPr="00ED4D8D">
                <w:rPr>
                  <w:sz w:val="22"/>
                  <w:szCs w:val="22"/>
                </w:rPr>
                <w:t>13.5</w:t>
              </w:r>
            </w:ins>
            <w:del w:id="1915" w:author="ERCOT" w:date="2022-10-31T17:22:00Z">
              <w:r w:rsidRPr="00ED4D8D" w:rsidDel="00402591">
                <w:rPr>
                  <w:rFonts w:ascii="Calibri" w:hAnsi="Calibri" w:cs="Calibri"/>
                  <w:color w:val="000000"/>
                  <w:sz w:val="22"/>
                  <w:szCs w:val="22"/>
                </w:rPr>
                <w:delText>10.8</w:delText>
              </w:r>
            </w:del>
          </w:p>
        </w:tc>
        <w:tc>
          <w:tcPr>
            <w:tcW w:w="197" w:type="pct"/>
            <w:tcBorders>
              <w:top w:val="single" w:sz="4" w:space="0" w:color="000000"/>
              <w:left w:val="single" w:sz="4" w:space="0" w:color="000000"/>
              <w:bottom w:val="single" w:sz="4" w:space="0" w:color="000000"/>
              <w:right w:val="single" w:sz="4" w:space="0" w:color="000000"/>
            </w:tcBorders>
          </w:tcPr>
          <w:p w14:paraId="3B705BC6" w14:textId="083337FD" w:rsidR="001025D4" w:rsidRPr="00ED4D8D" w:rsidRDefault="001025D4" w:rsidP="001025D4">
            <w:pPr>
              <w:widowControl/>
              <w:autoSpaceDE/>
              <w:autoSpaceDN/>
              <w:adjustRightInd/>
              <w:jc w:val="center"/>
              <w:rPr>
                <w:b/>
                <w:bCs/>
                <w:sz w:val="22"/>
                <w:szCs w:val="22"/>
              </w:rPr>
            </w:pPr>
            <w:ins w:id="1916" w:author="ERCOT" w:date="2022-10-31T17:22:00Z">
              <w:r w:rsidRPr="00ED4D8D">
                <w:rPr>
                  <w:sz w:val="22"/>
                  <w:szCs w:val="22"/>
                </w:rPr>
                <w:t>10.9</w:t>
              </w:r>
            </w:ins>
            <w:del w:id="1917" w:author="ERCOT" w:date="2022-10-31T17:22:00Z">
              <w:r w:rsidRPr="00ED4D8D" w:rsidDel="00402591">
                <w:rPr>
                  <w:rFonts w:ascii="Calibri" w:hAnsi="Calibri" w:cs="Calibri"/>
                  <w:color w:val="000000"/>
                  <w:sz w:val="22"/>
                  <w:szCs w:val="22"/>
                </w:rPr>
                <w:delText>10.5</w:delText>
              </w:r>
            </w:del>
          </w:p>
        </w:tc>
        <w:tc>
          <w:tcPr>
            <w:tcW w:w="202" w:type="pct"/>
            <w:tcBorders>
              <w:top w:val="single" w:sz="4" w:space="0" w:color="000000"/>
              <w:left w:val="single" w:sz="4" w:space="0" w:color="000000"/>
              <w:bottom w:val="single" w:sz="4" w:space="0" w:color="000000"/>
              <w:right w:val="single" w:sz="4" w:space="0" w:color="000000"/>
            </w:tcBorders>
          </w:tcPr>
          <w:p w14:paraId="607D8914" w14:textId="4B6C7F4E" w:rsidR="001025D4" w:rsidRPr="00ED4D8D" w:rsidRDefault="001025D4" w:rsidP="001025D4">
            <w:pPr>
              <w:widowControl/>
              <w:autoSpaceDE/>
              <w:autoSpaceDN/>
              <w:adjustRightInd/>
              <w:jc w:val="center"/>
              <w:rPr>
                <w:b/>
                <w:bCs/>
                <w:sz w:val="22"/>
                <w:szCs w:val="22"/>
              </w:rPr>
            </w:pPr>
            <w:ins w:id="1918" w:author="ERCOT" w:date="2022-10-31T17:22:00Z">
              <w:r w:rsidRPr="00ED4D8D">
                <w:rPr>
                  <w:sz w:val="22"/>
                  <w:szCs w:val="22"/>
                </w:rPr>
                <w:t>10.4</w:t>
              </w:r>
            </w:ins>
            <w:del w:id="1919" w:author="ERCOT" w:date="2022-10-31T17:22:00Z">
              <w:r w:rsidRPr="00ED4D8D"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4B00AF6A" w14:textId="2B2FE03A" w:rsidR="001025D4" w:rsidRPr="00ED4D8D" w:rsidRDefault="001025D4" w:rsidP="001025D4">
            <w:pPr>
              <w:widowControl/>
              <w:autoSpaceDE/>
              <w:autoSpaceDN/>
              <w:adjustRightInd/>
              <w:jc w:val="center"/>
              <w:rPr>
                <w:b/>
                <w:bCs/>
                <w:sz w:val="22"/>
                <w:szCs w:val="22"/>
              </w:rPr>
            </w:pPr>
            <w:ins w:id="1920" w:author="ERCOT" w:date="2022-10-31T17:22:00Z">
              <w:r w:rsidRPr="00ED4D8D">
                <w:rPr>
                  <w:sz w:val="22"/>
                  <w:szCs w:val="22"/>
                </w:rPr>
                <w:t>11.2</w:t>
              </w:r>
            </w:ins>
            <w:del w:id="1921" w:author="ERCOT" w:date="2022-10-31T17:22:00Z">
              <w:r w:rsidRPr="00ED4D8D" w:rsidDel="00402591">
                <w:rPr>
                  <w:rFonts w:ascii="Calibri" w:hAnsi="Calibri" w:cs="Calibri"/>
                  <w:color w:val="000000"/>
                  <w:sz w:val="22"/>
                  <w:szCs w:val="22"/>
                </w:rPr>
                <w:delText>10.0</w:delText>
              </w:r>
            </w:del>
          </w:p>
        </w:tc>
        <w:tc>
          <w:tcPr>
            <w:tcW w:w="197" w:type="pct"/>
            <w:tcBorders>
              <w:top w:val="single" w:sz="4" w:space="0" w:color="000000"/>
              <w:left w:val="single" w:sz="4" w:space="0" w:color="000000"/>
              <w:bottom w:val="single" w:sz="4" w:space="0" w:color="000000"/>
              <w:right w:val="single" w:sz="4" w:space="0" w:color="000000"/>
            </w:tcBorders>
          </w:tcPr>
          <w:p w14:paraId="7456459A" w14:textId="03A41345" w:rsidR="001025D4" w:rsidRPr="00ED4D8D" w:rsidRDefault="001025D4" w:rsidP="001025D4">
            <w:pPr>
              <w:widowControl/>
              <w:autoSpaceDE/>
              <w:autoSpaceDN/>
              <w:adjustRightInd/>
              <w:jc w:val="center"/>
              <w:rPr>
                <w:b/>
                <w:bCs/>
                <w:sz w:val="22"/>
                <w:szCs w:val="22"/>
              </w:rPr>
            </w:pPr>
            <w:ins w:id="1922" w:author="ERCOT" w:date="2022-10-31T17:22:00Z">
              <w:r w:rsidRPr="00ED4D8D">
                <w:rPr>
                  <w:sz w:val="22"/>
                  <w:szCs w:val="22"/>
                </w:rPr>
                <w:t>11.8</w:t>
              </w:r>
            </w:ins>
            <w:del w:id="1923" w:author="ERCOT" w:date="2022-10-31T17:22:00Z">
              <w:r w:rsidRPr="00ED4D8D" w:rsidDel="00402591">
                <w:rPr>
                  <w:rFonts w:ascii="Calibri" w:hAnsi="Calibri" w:cs="Calibri"/>
                  <w:color w:val="000000"/>
                  <w:sz w:val="22"/>
                  <w:szCs w:val="22"/>
                </w:rPr>
                <w:delText>10.2</w:delText>
              </w:r>
            </w:del>
          </w:p>
        </w:tc>
        <w:tc>
          <w:tcPr>
            <w:tcW w:w="197" w:type="pct"/>
            <w:tcBorders>
              <w:top w:val="single" w:sz="4" w:space="0" w:color="000000"/>
              <w:left w:val="single" w:sz="4" w:space="0" w:color="000000"/>
              <w:bottom w:val="single" w:sz="4" w:space="0" w:color="000000"/>
              <w:right w:val="single" w:sz="4" w:space="0" w:color="000000"/>
            </w:tcBorders>
          </w:tcPr>
          <w:p w14:paraId="2CB92BD1" w14:textId="0B15194E" w:rsidR="001025D4" w:rsidRPr="00ED4D8D" w:rsidRDefault="001025D4" w:rsidP="001025D4">
            <w:pPr>
              <w:widowControl/>
              <w:autoSpaceDE/>
              <w:autoSpaceDN/>
              <w:adjustRightInd/>
              <w:jc w:val="center"/>
              <w:rPr>
                <w:b/>
                <w:bCs/>
                <w:sz w:val="22"/>
                <w:szCs w:val="22"/>
              </w:rPr>
            </w:pPr>
            <w:ins w:id="1924" w:author="ERCOT" w:date="2022-10-31T17:22:00Z">
              <w:r w:rsidRPr="00ED4D8D">
                <w:rPr>
                  <w:sz w:val="22"/>
                  <w:szCs w:val="22"/>
                </w:rPr>
                <w:t>15.6</w:t>
              </w:r>
            </w:ins>
            <w:del w:id="1925" w:author="ERCOT" w:date="2022-10-31T17:22:00Z">
              <w:r w:rsidRPr="00ED4D8D" w:rsidDel="00402591">
                <w:rPr>
                  <w:rFonts w:ascii="Calibri" w:hAnsi="Calibri" w:cs="Calibri"/>
                  <w:color w:val="000000"/>
                  <w:sz w:val="22"/>
                  <w:szCs w:val="22"/>
                </w:rPr>
                <w:delText>15.9</w:delText>
              </w:r>
            </w:del>
          </w:p>
        </w:tc>
        <w:tc>
          <w:tcPr>
            <w:tcW w:w="179" w:type="pct"/>
            <w:tcBorders>
              <w:top w:val="single" w:sz="4" w:space="0" w:color="000000"/>
              <w:left w:val="single" w:sz="4" w:space="0" w:color="000000"/>
              <w:bottom w:val="single" w:sz="4" w:space="0" w:color="000000"/>
              <w:right w:val="single" w:sz="4" w:space="0" w:color="000000"/>
            </w:tcBorders>
          </w:tcPr>
          <w:p w14:paraId="56D2C8F7" w14:textId="02A533DF" w:rsidR="001025D4" w:rsidRPr="00ED4D8D" w:rsidRDefault="001025D4" w:rsidP="001025D4">
            <w:pPr>
              <w:widowControl/>
              <w:autoSpaceDE/>
              <w:autoSpaceDN/>
              <w:adjustRightInd/>
              <w:jc w:val="center"/>
              <w:rPr>
                <w:b/>
                <w:bCs/>
                <w:sz w:val="22"/>
                <w:szCs w:val="22"/>
              </w:rPr>
            </w:pPr>
            <w:ins w:id="1926" w:author="ERCOT" w:date="2022-10-31T17:22:00Z">
              <w:r w:rsidRPr="00ED4D8D">
                <w:rPr>
                  <w:sz w:val="22"/>
                  <w:szCs w:val="22"/>
                </w:rPr>
                <w:t>13.3</w:t>
              </w:r>
            </w:ins>
            <w:del w:id="1927" w:author="ERCOT" w:date="2022-10-31T17:22:00Z">
              <w:r w:rsidRPr="00ED4D8D" w:rsidDel="00402591">
                <w:rPr>
                  <w:rFonts w:ascii="Calibri" w:hAnsi="Calibri" w:cs="Calibri"/>
                  <w:color w:val="000000"/>
                  <w:sz w:val="22"/>
                  <w:szCs w:val="22"/>
                </w:rPr>
                <w:delText>14.8</w:delText>
              </w:r>
            </w:del>
          </w:p>
        </w:tc>
        <w:tc>
          <w:tcPr>
            <w:tcW w:w="191" w:type="pct"/>
            <w:tcBorders>
              <w:top w:val="single" w:sz="4" w:space="0" w:color="000000"/>
              <w:left w:val="single" w:sz="4" w:space="0" w:color="000000"/>
              <w:bottom w:val="single" w:sz="4" w:space="0" w:color="000000"/>
              <w:right w:val="single" w:sz="4" w:space="0" w:color="000000"/>
            </w:tcBorders>
          </w:tcPr>
          <w:p w14:paraId="6F7495FA" w14:textId="6C42EBFA" w:rsidR="001025D4" w:rsidRPr="00ED4D8D" w:rsidRDefault="001025D4" w:rsidP="001025D4">
            <w:pPr>
              <w:widowControl/>
              <w:autoSpaceDE/>
              <w:autoSpaceDN/>
              <w:adjustRightInd/>
              <w:jc w:val="center"/>
              <w:rPr>
                <w:b/>
                <w:bCs/>
                <w:sz w:val="22"/>
                <w:szCs w:val="22"/>
              </w:rPr>
            </w:pPr>
            <w:ins w:id="1928" w:author="ERCOT" w:date="2022-10-31T17:22:00Z">
              <w:r w:rsidRPr="00ED4D8D">
                <w:rPr>
                  <w:sz w:val="22"/>
                  <w:szCs w:val="22"/>
                </w:rPr>
                <w:t>13.3</w:t>
              </w:r>
            </w:ins>
            <w:del w:id="1929" w:author="ERCOT" w:date="2022-10-31T17:22:00Z">
              <w:r w:rsidRPr="00ED4D8D" w:rsidDel="00402591">
                <w:rPr>
                  <w:rFonts w:ascii="Calibri" w:hAnsi="Calibri" w:cs="Calibri"/>
                  <w:color w:val="000000"/>
                  <w:sz w:val="22"/>
                  <w:szCs w:val="22"/>
                </w:rPr>
                <w:delText>14.5</w:delText>
              </w:r>
            </w:del>
          </w:p>
        </w:tc>
        <w:tc>
          <w:tcPr>
            <w:tcW w:w="168" w:type="pct"/>
            <w:tcBorders>
              <w:top w:val="single" w:sz="4" w:space="0" w:color="000000"/>
              <w:left w:val="single" w:sz="4" w:space="0" w:color="000000"/>
              <w:bottom w:val="single" w:sz="4" w:space="0" w:color="000000"/>
              <w:right w:val="single" w:sz="4" w:space="0" w:color="000000"/>
            </w:tcBorders>
          </w:tcPr>
          <w:p w14:paraId="66AA8763" w14:textId="347E73BA" w:rsidR="001025D4" w:rsidRPr="00ED4D8D" w:rsidRDefault="001025D4" w:rsidP="001025D4">
            <w:pPr>
              <w:widowControl/>
              <w:autoSpaceDE/>
              <w:autoSpaceDN/>
              <w:adjustRightInd/>
              <w:jc w:val="center"/>
              <w:rPr>
                <w:b/>
                <w:bCs/>
                <w:sz w:val="22"/>
                <w:szCs w:val="22"/>
              </w:rPr>
            </w:pPr>
            <w:ins w:id="1930" w:author="ERCOT" w:date="2022-10-31T17:22:00Z">
              <w:r w:rsidRPr="00ED4D8D">
                <w:rPr>
                  <w:sz w:val="22"/>
                  <w:szCs w:val="22"/>
                </w:rPr>
                <w:t>-1.4</w:t>
              </w:r>
            </w:ins>
            <w:del w:id="1931" w:author="ERCOT" w:date="2022-10-31T17:22:00Z">
              <w:r w:rsidRPr="00ED4D8D" w:rsidDel="00402591">
                <w:rPr>
                  <w:rFonts w:ascii="Calibri" w:hAnsi="Calibri" w:cs="Calibri"/>
                  <w:color w:val="000000"/>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tcPr>
          <w:p w14:paraId="3718CCA3" w14:textId="626ABAE0" w:rsidR="001025D4" w:rsidRPr="00ED4D8D" w:rsidRDefault="001025D4" w:rsidP="001025D4">
            <w:pPr>
              <w:widowControl/>
              <w:autoSpaceDE/>
              <w:autoSpaceDN/>
              <w:adjustRightInd/>
              <w:jc w:val="center"/>
              <w:rPr>
                <w:b/>
                <w:bCs/>
                <w:sz w:val="22"/>
                <w:szCs w:val="22"/>
              </w:rPr>
            </w:pPr>
            <w:ins w:id="1932" w:author="ERCOT" w:date="2022-10-31T17:22:00Z">
              <w:r w:rsidRPr="00ED4D8D">
                <w:rPr>
                  <w:sz w:val="22"/>
                  <w:szCs w:val="22"/>
                </w:rPr>
                <w:t>0.0</w:t>
              </w:r>
            </w:ins>
            <w:del w:id="1933"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D6F63BA" w14:textId="3AC6010B" w:rsidR="001025D4" w:rsidRPr="00ED4D8D" w:rsidRDefault="001025D4" w:rsidP="001025D4">
            <w:pPr>
              <w:widowControl/>
              <w:autoSpaceDE/>
              <w:autoSpaceDN/>
              <w:adjustRightInd/>
              <w:jc w:val="center"/>
              <w:rPr>
                <w:b/>
                <w:bCs/>
                <w:sz w:val="22"/>
                <w:szCs w:val="22"/>
              </w:rPr>
            </w:pPr>
            <w:ins w:id="1934" w:author="ERCOT" w:date="2022-10-31T17:22:00Z">
              <w:r w:rsidRPr="00ED4D8D">
                <w:rPr>
                  <w:sz w:val="22"/>
                  <w:szCs w:val="22"/>
                </w:rPr>
                <w:t>0.0</w:t>
              </w:r>
            </w:ins>
            <w:del w:id="1935"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551C098" w14:textId="2853DCDE" w:rsidR="001025D4" w:rsidRPr="00ED4D8D" w:rsidRDefault="001025D4" w:rsidP="001025D4">
            <w:pPr>
              <w:widowControl/>
              <w:autoSpaceDE/>
              <w:autoSpaceDN/>
              <w:adjustRightInd/>
              <w:jc w:val="center"/>
              <w:rPr>
                <w:b/>
                <w:bCs/>
                <w:sz w:val="22"/>
                <w:szCs w:val="22"/>
              </w:rPr>
            </w:pPr>
            <w:ins w:id="1936" w:author="ERCOT" w:date="2022-10-31T17:22:00Z">
              <w:r w:rsidRPr="00ED4D8D">
                <w:rPr>
                  <w:sz w:val="22"/>
                  <w:szCs w:val="22"/>
                </w:rPr>
                <w:t>0.0</w:t>
              </w:r>
            </w:ins>
            <w:del w:id="1937"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C5661E1" w14:textId="05C426B2" w:rsidR="001025D4" w:rsidRPr="00ED4D8D" w:rsidRDefault="001025D4" w:rsidP="001025D4">
            <w:pPr>
              <w:widowControl/>
              <w:autoSpaceDE/>
              <w:autoSpaceDN/>
              <w:adjustRightInd/>
              <w:jc w:val="center"/>
              <w:rPr>
                <w:b/>
                <w:bCs/>
                <w:sz w:val="22"/>
                <w:szCs w:val="22"/>
              </w:rPr>
            </w:pPr>
            <w:ins w:id="1938" w:author="ERCOT" w:date="2022-10-31T17:22:00Z">
              <w:r w:rsidRPr="00ED4D8D">
                <w:rPr>
                  <w:sz w:val="22"/>
                  <w:szCs w:val="22"/>
                </w:rPr>
                <w:t>0.0</w:t>
              </w:r>
            </w:ins>
            <w:del w:id="1939" w:author="ERCOT" w:date="2022-10-31T17:22:00Z">
              <w:r w:rsidRPr="00ED4D8D" w:rsidDel="00402591">
                <w:rPr>
                  <w:rFonts w:ascii="Calibri" w:hAnsi="Calibri" w:cs="Calibri"/>
                  <w:color w:val="000000"/>
                  <w:sz w:val="22"/>
                  <w:szCs w:val="22"/>
                </w:rPr>
                <w:delText>0.0</w:delText>
              </w:r>
            </w:del>
          </w:p>
        </w:tc>
      </w:tr>
      <w:tr w:rsidR="001025D4" w:rsidRPr="00CC576E" w14:paraId="2AB453C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1025D4" w:rsidRPr="000357D1" w:rsidRDefault="001025D4" w:rsidP="001025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tcPr>
          <w:p w14:paraId="47582AFE" w14:textId="02B860DB" w:rsidR="001025D4" w:rsidRPr="00ED4D8D" w:rsidRDefault="001025D4" w:rsidP="001025D4">
            <w:pPr>
              <w:widowControl/>
              <w:autoSpaceDE/>
              <w:autoSpaceDN/>
              <w:adjustRightInd/>
              <w:jc w:val="center"/>
              <w:rPr>
                <w:b/>
                <w:bCs/>
                <w:sz w:val="22"/>
                <w:szCs w:val="22"/>
              </w:rPr>
            </w:pPr>
            <w:ins w:id="1940" w:author="ERCOT" w:date="2022-10-31T17:22:00Z">
              <w:r w:rsidRPr="00ED4D8D">
                <w:rPr>
                  <w:sz w:val="22"/>
                  <w:szCs w:val="22"/>
                </w:rPr>
                <w:t>0.0</w:t>
              </w:r>
            </w:ins>
            <w:del w:id="1941"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C763FE5" w14:textId="1E9414F6" w:rsidR="001025D4" w:rsidRPr="00ED4D8D" w:rsidRDefault="001025D4" w:rsidP="001025D4">
            <w:pPr>
              <w:widowControl/>
              <w:autoSpaceDE/>
              <w:autoSpaceDN/>
              <w:adjustRightInd/>
              <w:jc w:val="center"/>
              <w:rPr>
                <w:b/>
                <w:bCs/>
                <w:sz w:val="22"/>
                <w:szCs w:val="22"/>
              </w:rPr>
            </w:pPr>
            <w:ins w:id="1942" w:author="ERCOT" w:date="2022-10-31T17:22:00Z">
              <w:r w:rsidRPr="00ED4D8D">
                <w:rPr>
                  <w:sz w:val="22"/>
                  <w:szCs w:val="22"/>
                </w:rPr>
                <w:t>0.0</w:t>
              </w:r>
            </w:ins>
            <w:del w:id="194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F7E0410" w14:textId="1D1F7FE5" w:rsidR="001025D4" w:rsidRPr="00ED4D8D" w:rsidRDefault="001025D4" w:rsidP="001025D4">
            <w:pPr>
              <w:widowControl/>
              <w:autoSpaceDE/>
              <w:autoSpaceDN/>
              <w:adjustRightInd/>
              <w:jc w:val="center"/>
              <w:rPr>
                <w:b/>
                <w:bCs/>
                <w:sz w:val="22"/>
                <w:szCs w:val="22"/>
              </w:rPr>
            </w:pPr>
            <w:ins w:id="1944" w:author="ERCOT" w:date="2022-10-31T17:22:00Z">
              <w:r w:rsidRPr="00ED4D8D">
                <w:rPr>
                  <w:sz w:val="22"/>
                  <w:szCs w:val="22"/>
                </w:rPr>
                <w:t>0.0</w:t>
              </w:r>
            </w:ins>
            <w:del w:id="194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06ECBC8" w14:textId="58B4B5BC" w:rsidR="001025D4" w:rsidRPr="00ED4D8D" w:rsidRDefault="001025D4" w:rsidP="001025D4">
            <w:pPr>
              <w:widowControl/>
              <w:autoSpaceDE/>
              <w:autoSpaceDN/>
              <w:adjustRightInd/>
              <w:jc w:val="center"/>
              <w:rPr>
                <w:b/>
                <w:bCs/>
                <w:sz w:val="22"/>
                <w:szCs w:val="22"/>
              </w:rPr>
            </w:pPr>
            <w:ins w:id="1946" w:author="ERCOT" w:date="2022-10-31T17:22:00Z">
              <w:r w:rsidRPr="00ED4D8D">
                <w:rPr>
                  <w:sz w:val="22"/>
                  <w:szCs w:val="22"/>
                </w:rPr>
                <w:t>0.0</w:t>
              </w:r>
            </w:ins>
            <w:del w:id="194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58C75C5" w14:textId="2D85372D" w:rsidR="001025D4" w:rsidRPr="00ED4D8D" w:rsidRDefault="001025D4" w:rsidP="001025D4">
            <w:pPr>
              <w:widowControl/>
              <w:autoSpaceDE/>
              <w:autoSpaceDN/>
              <w:adjustRightInd/>
              <w:jc w:val="center"/>
              <w:rPr>
                <w:b/>
                <w:bCs/>
                <w:sz w:val="22"/>
                <w:szCs w:val="22"/>
              </w:rPr>
            </w:pPr>
            <w:ins w:id="1948" w:author="ERCOT" w:date="2022-10-31T17:22:00Z">
              <w:r w:rsidRPr="00ED4D8D">
                <w:rPr>
                  <w:sz w:val="22"/>
                  <w:szCs w:val="22"/>
                </w:rPr>
                <w:t>0.0</w:t>
              </w:r>
            </w:ins>
            <w:del w:id="194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8EF6AA" w14:textId="7971300E" w:rsidR="001025D4" w:rsidRPr="00ED4D8D" w:rsidRDefault="001025D4" w:rsidP="001025D4">
            <w:pPr>
              <w:widowControl/>
              <w:autoSpaceDE/>
              <w:autoSpaceDN/>
              <w:adjustRightInd/>
              <w:jc w:val="center"/>
              <w:rPr>
                <w:b/>
                <w:bCs/>
                <w:sz w:val="22"/>
                <w:szCs w:val="22"/>
              </w:rPr>
            </w:pPr>
            <w:ins w:id="1950" w:author="ERCOT" w:date="2022-10-31T17:22:00Z">
              <w:r w:rsidRPr="00ED4D8D">
                <w:rPr>
                  <w:sz w:val="22"/>
                  <w:szCs w:val="22"/>
                </w:rPr>
                <w:t>0.0</w:t>
              </w:r>
            </w:ins>
            <w:del w:id="195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F99810A" w14:textId="67313249" w:rsidR="001025D4" w:rsidRPr="00ED4D8D" w:rsidRDefault="001025D4" w:rsidP="001025D4">
            <w:pPr>
              <w:widowControl/>
              <w:autoSpaceDE/>
              <w:autoSpaceDN/>
              <w:adjustRightInd/>
              <w:jc w:val="center"/>
              <w:rPr>
                <w:b/>
                <w:bCs/>
                <w:sz w:val="22"/>
                <w:szCs w:val="22"/>
              </w:rPr>
            </w:pPr>
            <w:ins w:id="1952" w:author="ERCOT" w:date="2022-10-31T17:22:00Z">
              <w:r w:rsidRPr="00ED4D8D">
                <w:rPr>
                  <w:sz w:val="22"/>
                  <w:szCs w:val="22"/>
                </w:rPr>
                <w:t>0.0</w:t>
              </w:r>
            </w:ins>
            <w:del w:id="195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F8600E" w14:textId="207BDCA4" w:rsidR="001025D4" w:rsidRPr="00ED4D8D" w:rsidRDefault="001025D4" w:rsidP="001025D4">
            <w:pPr>
              <w:widowControl/>
              <w:autoSpaceDE/>
              <w:autoSpaceDN/>
              <w:adjustRightInd/>
              <w:jc w:val="center"/>
              <w:rPr>
                <w:b/>
                <w:bCs/>
                <w:sz w:val="22"/>
                <w:szCs w:val="22"/>
              </w:rPr>
            </w:pPr>
            <w:ins w:id="1954" w:author="ERCOT" w:date="2022-10-31T17:22:00Z">
              <w:r w:rsidRPr="00ED4D8D">
                <w:rPr>
                  <w:sz w:val="22"/>
                  <w:szCs w:val="22"/>
                </w:rPr>
                <w:t>13.7</w:t>
              </w:r>
            </w:ins>
            <w:del w:id="1955" w:author="ERCOT" w:date="2022-10-31T17:22:00Z">
              <w:r w:rsidRPr="00ED4D8D" w:rsidDel="00402591">
                <w:rPr>
                  <w:rFonts w:ascii="Calibri" w:hAnsi="Calibri" w:cs="Calibri"/>
                  <w:color w:val="000000"/>
                  <w:sz w:val="22"/>
                  <w:szCs w:val="22"/>
                </w:rPr>
                <w:delText>4.9</w:delText>
              </w:r>
            </w:del>
          </w:p>
        </w:tc>
        <w:tc>
          <w:tcPr>
            <w:tcW w:w="181" w:type="pct"/>
            <w:tcBorders>
              <w:top w:val="single" w:sz="4" w:space="0" w:color="000000"/>
              <w:left w:val="single" w:sz="4" w:space="0" w:color="000000"/>
              <w:bottom w:val="single" w:sz="4" w:space="0" w:color="000000"/>
              <w:right w:val="single" w:sz="4" w:space="0" w:color="000000"/>
            </w:tcBorders>
          </w:tcPr>
          <w:p w14:paraId="4989EA01" w14:textId="1681D541" w:rsidR="001025D4" w:rsidRPr="00ED4D8D" w:rsidRDefault="001025D4" w:rsidP="001025D4">
            <w:pPr>
              <w:widowControl/>
              <w:autoSpaceDE/>
              <w:autoSpaceDN/>
              <w:adjustRightInd/>
              <w:jc w:val="center"/>
              <w:rPr>
                <w:b/>
                <w:bCs/>
                <w:sz w:val="22"/>
                <w:szCs w:val="22"/>
              </w:rPr>
            </w:pPr>
            <w:ins w:id="1956" w:author="ERCOT" w:date="2022-10-31T17:22:00Z">
              <w:r w:rsidRPr="00ED4D8D">
                <w:rPr>
                  <w:sz w:val="22"/>
                  <w:szCs w:val="22"/>
                </w:rPr>
                <w:t>17.9</w:t>
              </w:r>
            </w:ins>
            <w:del w:id="1957" w:author="ERCOT" w:date="2022-10-31T17:22:00Z">
              <w:r w:rsidRPr="00ED4D8D" w:rsidDel="00402591">
                <w:rPr>
                  <w:rFonts w:ascii="Calibri" w:hAnsi="Calibri" w:cs="Calibri"/>
                  <w:color w:val="000000"/>
                  <w:sz w:val="22"/>
                  <w:szCs w:val="22"/>
                </w:rPr>
                <w:delText>10.3</w:delText>
              </w:r>
            </w:del>
          </w:p>
        </w:tc>
        <w:tc>
          <w:tcPr>
            <w:tcW w:w="223" w:type="pct"/>
            <w:tcBorders>
              <w:top w:val="single" w:sz="4" w:space="0" w:color="000000"/>
              <w:left w:val="single" w:sz="4" w:space="0" w:color="000000"/>
              <w:bottom w:val="single" w:sz="4" w:space="0" w:color="000000"/>
              <w:right w:val="single" w:sz="4" w:space="0" w:color="000000"/>
            </w:tcBorders>
          </w:tcPr>
          <w:p w14:paraId="4AE2F803" w14:textId="378AB566" w:rsidR="001025D4" w:rsidRPr="00ED4D8D" w:rsidRDefault="001025D4" w:rsidP="001025D4">
            <w:pPr>
              <w:widowControl/>
              <w:autoSpaceDE/>
              <w:autoSpaceDN/>
              <w:adjustRightInd/>
              <w:jc w:val="center"/>
              <w:rPr>
                <w:b/>
                <w:bCs/>
                <w:sz w:val="22"/>
                <w:szCs w:val="22"/>
              </w:rPr>
            </w:pPr>
            <w:ins w:id="1958" w:author="ERCOT" w:date="2022-10-31T17:22:00Z">
              <w:r w:rsidRPr="00ED4D8D">
                <w:rPr>
                  <w:sz w:val="22"/>
                  <w:szCs w:val="22"/>
                </w:rPr>
                <w:t>11.8</w:t>
              </w:r>
            </w:ins>
            <w:del w:id="1959" w:author="ERCOT" w:date="2022-10-31T17:22:00Z">
              <w:r w:rsidRPr="00ED4D8D" w:rsidDel="00402591">
                <w:rPr>
                  <w:rFonts w:ascii="Calibri" w:hAnsi="Calibri" w:cs="Calibri"/>
                  <w:color w:val="000000"/>
                  <w:sz w:val="22"/>
                  <w:szCs w:val="22"/>
                </w:rPr>
                <w:delText>8.8</w:delText>
              </w:r>
            </w:del>
          </w:p>
        </w:tc>
        <w:tc>
          <w:tcPr>
            <w:tcW w:w="202" w:type="pct"/>
            <w:tcBorders>
              <w:top w:val="single" w:sz="4" w:space="0" w:color="000000"/>
              <w:left w:val="single" w:sz="4" w:space="0" w:color="000000"/>
              <w:bottom w:val="single" w:sz="4" w:space="0" w:color="000000"/>
              <w:right w:val="single" w:sz="4" w:space="0" w:color="000000"/>
            </w:tcBorders>
          </w:tcPr>
          <w:p w14:paraId="00516828" w14:textId="30A0727E" w:rsidR="001025D4" w:rsidRPr="00ED4D8D" w:rsidRDefault="001025D4" w:rsidP="001025D4">
            <w:pPr>
              <w:widowControl/>
              <w:autoSpaceDE/>
              <w:autoSpaceDN/>
              <w:adjustRightInd/>
              <w:jc w:val="center"/>
              <w:rPr>
                <w:b/>
                <w:bCs/>
                <w:sz w:val="22"/>
                <w:szCs w:val="22"/>
              </w:rPr>
            </w:pPr>
            <w:ins w:id="1960" w:author="ERCOT" w:date="2022-10-31T17:22:00Z">
              <w:r w:rsidRPr="00ED4D8D">
                <w:rPr>
                  <w:sz w:val="22"/>
                  <w:szCs w:val="22"/>
                </w:rPr>
                <w:t>10.6</w:t>
              </w:r>
            </w:ins>
            <w:del w:id="1961" w:author="ERCOT" w:date="2022-10-31T17:22:00Z">
              <w:r w:rsidRPr="00ED4D8D" w:rsidDel="00402591">
                <w:rPr>
                  <w:rFonts w:ascii="Calibri" w:hAnsi="Calibri" w:cs="Calibri"/>
                  <w:color w:val="000000"/>
                  <w:sz w:val="22"/>
                  <w:szCs w:val="22"/>
                </w:rPr>
                <w:delText>6.4</w:delText>
              </w:r>
            </w:del>
          </w:p>
        </w:tc>
        <w:tc>
          <w:tcPr>
            <w:tcW w:w="202" w:type="pct"/>
            <w:tcBorders>
              <w:top w:val="single" w:sz="4" w:space="0" w:color="000000"/>
              <w:left w:val="single" w:sz="4" w:space="0" w:color="000000"/>
              <w:bottom w:val="single" w:sz="4" w:space="0" w:color="000000"/>
              <w:right w:val="single" w:sz="4" w:space="0" w:color="000000"/>
            </w:tcBorders>
          </w:tcPr>
          <w:p w14:paraId="4E156A92" w14:textId="5ACA72A1" w:rsidR="001025D4" w:rsidRPr="00ED4D8D" w:rsidRDefault="001025D4" w:rsidP="001025D4">
            <w:pPr>
              <w:widowControl/>
              <w:autoSpaceDE/>
              <w:autoSpaceDN/>
              <w:adjustRightInd/>
              <w:jc w:val="center"/>
              <w:rPr>
                <w:b/>
                <w:bCs/>
                <w:sz w:val="22"/>
                <w:szCs w:val="22"/>
              </w:rPr>
            </w:pPr>
            <w:ins w:id="1962" w:author="ERCOT" w:date="2022-10-31T17:22:00Z">
              <w:r w:rsidRPr="00ED4D8D">
                <w:rPr>
                  <w:sz w:val="22"/>
                  <w:szCs w:val="22"/>
                </w:rPr>
                <w:t>12.6</w:t>
              </w:r>
            </w:ins>
            <w:del w:id="1963" w:author="ERCOT" w:date="2022-10-31T17:22:00Z">
              <w:r w:rsidRPr="00ED4D8D" w:rsidDel="00402591">
                <w:rPr>
                  <w:rFonts w:ascii="Calibri" w:hAnsi="Calibri" w:cs="Calibri"/>
                  <w:color w:val="000000"/>
                  <w:sz w:val="22"/>
                  <w:szCs w:val="22"/>
                </w:rPr>
                <w:delText>9.3</w:delText>
              </w:r>
            </w:del>
          </w:p>
        </w:tc>
        <w:tc>
          <w:tcPr>
            <w:tcW w:w="197" w:type="pct"/>
            <w:tcBorders>
              <w:top w:val="single" w:sz="4" w:space="0" w:color="000000"/>
              <w:left w:val="single" w:sz="4" w:space="0" w:color="000000"/>
              <w:bottom w:val="single" w:sz="4" w:space="0" w:color="000000"/>
              <w:right w:val="single" w:sz="4" w:space="0" w:color="000000"/>
            </w:tcBorders>
          </w:tcPr>
          <w:p w14:paraId="26A64B0B" w14:textId="440F01AD" w:rsidR="001025D4" w:rsidRPr="00ED4D8D" w:rsidRDefault="001025D4" w:rsidP="001025D4">
            <w:pPr>
              <w:widowControl/>
              <w:autoSpaceDE/>
              <w:autoSpaceDN/>
              <w:adjustRightInd/>
              <w:jc w:val="center"/>
              <w:rPr>
                <w:b/>
                <w:bCs/>
                <w:sz w:val="22"/>
                <w:szCs w:val="22"/>
              </w:rPr>
            </w:pPr>
            <w:ins w:id="1964" w:author="ERCOT" w:date="2022-10-31T17:22:00Z">
              <w:r w:rsidRPr="00ED4D8D">
                <w:rPr>
                  <w:sz w:val="22"/>
                  <w:szCs w:val="22"/>
                </w:rPr>
                <w:t>12.9</w:t>
              </w:r>
            </w:ins>
            <w:del w:id="1965" w:author="ERCOT" w:date="2022-10-31T17:22:00Z">
              <w:r w:rsidRPr="00ED4D8D" w:rsidDel="00402591">
                <w:rPr>
                  <w:rFonts w:ascii="Calibri" w:hAnsi="Calibri" w:cs="Calibri"/>
                  <w:color w:val="000000"/>
                  <w:sz w:val="22"/>
                  <w:szCs w:val="22"/>
                </w:rPr>
                <w:delText>11.4</w:delText>
              </w:r>
            </w:del>
          </w:p>
        </w:tc>
        <w:tc>
          <w:tcPr>
            <w:tcW w:w="202" w:type="pct"/>
            <w:tcBorders>
              <w:top w:val="single" w:sz="4" w:space="0" w:color="000000"/>
              <w:left w:val="single" w:sz="4" w:space="0" w:color="000000"/>
              <w:bottom w:val="single" w:sz="4" w:space="0" w:color="000000"/>
              <w:right w:val="single" w:sz="4" w:space="0" w:color="000000"/>
            </w:tcBorders>
          </w:tcPr>
          <w:p w14:paraId="5499AB5A" w14:textId="7BF50ACE" w:rsidR="001025D4" w:rsidRPr="00ED4D8D" w:rsidRDefault="001025D4" w:rsidP="001025D4">
            <w:pPr>
              <w:widowControl/>
              <w:autoSpaceDE/>
              <w:autoSpaceDN/>
              <w:adjustRightInd/>
              <w:jc w:val="center"/>
              <w:rPr>
                <w:b/>
                <w:bCs/>
                <w:sz w:val="22"/>
                <w:szCs w:val="22"/>
              </w:rPr>
            </w:pPr>
            <w:ins w:id="1966" w:author="ERCOT" w:date="2022-10-31T17:22:00Z">
              <w:r w:rsidRPr="00ED4D8D">
                <w:rPr>
                  <w:sz w:val="22"/>
                  <w:szCs w:val="22"/>
                </w:rPr>
                <w:t>10.9</w:t>
              </w:r>
            </w:ins>
            <w:del w:id="1967" w:author="ERCOT" w:date="2022-10-31T17:22:00Z">
              <w:r w:rsidRPr="00ED4D8D" w:rsidDel="00402591">
                <w:rPr>
                  <w:rFonts w:ascii="Calibri" w:hAnsi="Calibri" w:cs="Calibri"/>
                  <w:color w:val="000000"/>
                  <w:sz w:val="22"/>
                  <w:szCs w:val="22"/>
                </w:rPr>
                <w:delText>5.3</w:delText>
              </w:r>
            </w:del>
          </w:p>
        </w:tc>
        <w:tc>
          <w:tcPr>
            <w:tcW w:w="197" w:type="pct"/>
            <w:tcBorders>
              <w:top w:val="single" w:sz="4" w:space="0" w:color="000000"/>
              <w:left w:val="single" w:sz="4" w:space="0" w:color="000000"/>
              <w:bottom w:val="single" w:sz="4" w:space="0" w:color="000000"/>
              <w:right w:val="single" w:sz="4" w:space="0" w:color="000000"/>
            </w:tcBorders>
          </w:tcPr>
          <w:p w14:paraId="264F8B0A" w14:textId="2DCE1A98" w:rsidR="001025D4" w:rsidRPr="00ED4D8D" w:rsidRDefault="001025D4" w:rsidP="001025D4">
            <w:pPr>
              <w:widowControl/>
              <w:autoSpaceDE/>
              <w:autoSpaceDN/>
              <w:adjustRightInd/>
              <w:jc w:val="center"/>
              <w:rPr>
                <w:b/>
                <w:bCs/>
                <w:sz w:val="22"/>
                <w:szCs w:val="22"/>
              </w:rPr>
            </w:pPr>
            <w:ins w:id="1968" w:author="ERCOT" w:date="2022-10-31T17:22:00Z">
              <w:r w:rsidRPr="00ED4D8D">
                <w:rPr>
                  <w:sz w:val="22"/>
                  <w:szCs w:val="22"/>
                </w:rPr>
                <w:t>10.8</w:t>
              </w:r>
            </w:ins>
            <w:del w:id="1969" w:author="ERCOT" w:date="2022-10-31T17:22:00Z">
              <w:r w:rsidRPr="00ED4D8D" w:rsidDel="00402591">
                <w:rPr>
                  <w:rFonts w:ascii="Calibri" w:hAnsi="Calibri" w:cs="Calibri"/>
                  <w:color w:val="000000"/>
                  <w:sz w:val="22"/>
                  <w:szCs w:val="22"/>
                </w:rPr>
                <w:delText>8.8</w:delText>
              </w:r>
            </w:del>
          </w:p>
        </w:tc>
        <w:tc>
          <w:tcPr>
            <w:tcW w:w="197" w:type="pct"/>
            <w:tcBorders>
              <w:top w:val="single" w:sz="4" w:space="0" w:color="000000"/>
              <w:left w:val="single" w:sz="4" w:space="0" w:color="000000"/>
              <w:bottom w:val="single" w:sz="4" w:space="0" w:color="000000"/>
              <w:right w:val="single" w:sz="4" w:space="0" w:color="000000"/>
            </w:tcBorders>
          </w:tcPr>
          <w:p w14:paraId="5495D553" w14:textId="4247E489" w:rsidR="001025D4" w:rsidRPr="00ED4D8D" w:rsidRDefault="001025D4" w:rsidP="001025D4">
            <w:pPr>
              <w:widowControl/>
              <w:autoSpaceDE/>
              <w:autoSpaceDN/>
              <w:adjustRightInd/>
              <w:jc w:val="center"/>
              <w:rPr>
                <w:b/>
                <w:bCs/>
                <w:sz w:val="22"/>
                <w:szCs w:val="22"/>
              </w:rPr>
            </w:pPr>
            <w:ins w:id="1970" w:author="ERCOT" w:date="2022-10-31T17:22:00Z">
              <w:r w:rsidRPr="00ED4D8D">
                <w:rPr>
                  <w:sz w:val="22"/>
                  <w:szCs w:val="22"/>
                </w:rPr>
                <w:t>10.5</w:t>
              </w:r>
            </w:ins>
            <w:del w:id="1971" w:author="ERCOT" w:date="2022-10-31T17:22:00Z">
              <w:r w:rsidRPr="00ED4D8D" w:rsidDel="00402591">
                <w:rPr>
                  <w:rFonts w:ascii="Calibri" w:hAnsi="Calibri" w:cs="Calibri"/>
                  <w:color w:val="000000"/>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
          <w:p w14:paraId="1325B110" w14:textId="251CEB96" w:rsidR="001025D4" w:rsidRPr="00ED4D8D" w:rsidRDefault="001025D4" w:rsidP="001025D4">
            <w:pPr>
              <w:widowControl/>
              <w:autoSpaceDE/>
              <w:autoSpaceDN/>
              <w:adjustRightInd/>
              <w:jc w:val="center"/>
              <w:rPr>
                <w:b/>
                <w:bCs/>
                <w:sz w:val="22"/>
                <w:szCs w:val="22"/>
              </w:rPr>
            </w:pPr>
            <w:ins w:id="1972" w:author="ERCOT" w:date="2022-10-31T17:22:00Z">
              <w:r w:rsidRPr="00ED4D8D">
                <w:rPr>
                  <w:sz w:val="22"/>
                  <w:szCs w:val="22"/>
                </w:rPr>
                <w:t>9.7</w:t>
              </w:r>
            </w:ins>
            <w:del w:id="1973" w:author="ERCOT" w:date="2022-10-31T17:22:00Z">
              <w:r w:rsidRPr="00ED4D8D" w:rsidDel="00402591">
                <w:rPr>
                  <w:rFonts w:ascii="Calibri" w:hAnsi="Calibri" w:cs="Calibri"/>
                  <w:color w:val="000000"/>
                  <w:sz w:val="22"/>
                  <w:szCs w:val="22"/>
                </w:rPr>
                <w:delText>7.2</w:delText>
              </w:r>
            </w:del>
          </w:p>
        </w:tc>
        <w:tc>
          <w:tcPr>
            <w:tcW w:w="179" w:type="pct"/>
            <w:tcBorders>
              <w:top w:val="single" w:sz="4" w:space="0" w:color="000000"/>
              <w:left w:val="single" w:sz="4" w:space="0" w:color="000000"/>
              <w:bottom w:val="single" w:sz="4" w:space="0" w:color="000000"/>
              <w:right w:val="single" w:sz="4" w:space="0" w:color="000000"/>
            </w:tcBorders>
          </w:tcPr>
          <w:p w14:paraId="28067979" w14:textId="04F9F3D1" w:rsidR="001025D4" w:rsidRPr="00ED4D8D" w:rsidRDefault="001025D4" w:rsidP="001025D4">
            <w:pPr>
              <w:widowControl/>
              <w:autoSpaceDE/>
              <w:autoSpaceDN/>
              <w:adjustRightInd/>
              <w:jc w:val="center"/>
              <w:rPr>
                <w:b/>
                <w:bCs/>
                <w:sz w:val="22"/>
                <w:szCs w:val="22"/>
              </w:rPr>
            </w:pPr>
            <w:ins w:id="1974" w:author="ERCOT" w:date="2022-10-31T17:22:00Z">
              <w:r w:rsidRPr="00ED4D8D">
                <w:rPr>
                  <w:sz w:val="22"/>
                  <w:szCs w:val="22"/>
                </w:rPr>
                <w:t>9.8</w:t>
              </w:r>
            </w:ins>
            <w:del w:id="1975" w:author="ERCOT" w:date="2022-10-31T17:22:00Z">
              <w:r w:rsidRPr="00ED4D8D" w:rsidDel="00402591">
                <w:rPr>
                  <w:rFonts w:ascii="Calibri" w:hAnsi="Calibri" w:cs="Calibri"/>
                  <w:color w:val="000000"/>
                  <w:sz w:val="22"/>
                  <w:szCs w:val="22"/>
                </w:rPr>
                <w:delText>8.4</w:delText>
              </w:r>
            </w:del>
          </w:p>
        </w:tc>
        <w:tc>
          <w:tcPr>
            <w:tcW w:w="191" w:type="pct"/>
            <w:tcBorders>
              <w:top w:val="single" w:sz="4" w:space="0" w:color="000000"/>
              <w:left w:val="single" w:sz="4" w:space="0" w:color="000000"/>
              <w:bottom w:val="single" w:sz="4" w:space="0" w:color="000000"/>
              <w:right w:val="single" w:sz="4" w:space="0" w:color="000000"/>
            </w:tcBorders>
          </w:tcPr>
          <w:p w14:paraId="1B6ED573" w14:textId="4136D4D0" w:rsidR="001025D4" w:rsidRPr="00ED4D8D" w:rsidRDefault="001025D4" w:rsidP="001025D4">
            <w:pPr>
              <w:widowControl/>
              <w:autoSpaceDE/>
              <w:autoSpaceDN/>
              <w:adjustRightInd/>
              <w:jc w:val="center"/>
              <w:rPr>
                <w:b/>
                <w:bCs/>
                <w:sz w:val="22"/>
                <w:szCs w:val="22"/>
              </w:rPr>
            </w:pPr>
            <w:ins w:id="1976" w:author="ERCOT" w:date="2022-10-31T17:22:00Z">
              <w:r w:rsidRPr="00ED4D8D">
                <w:rPr>
                  <w:sz w:val="22"/>
                  <w:szCs w:val="22"/>
                </w:rPr>
                <w:t>9.3</w:t>
              </w:r>
            </w:ins>
            <w:del w:id="1977" w:author="ERCOT" w:date="2022-10-31T17:22:00Z">
              <w:r w:rsidRPr="00ED4D8D" w:rsidDel="00402591">
                <w:rPr>
                  <w:rFonts w:ascii="Calibri" w:hAnsi="Calibri" w:cs="Calibri"/>
                  <w:color w:val="000000"/>
                  <w:sz w:val="22"/>
                  <w:szCs w:val="22"/>
                </w:rPr>
                <w:delText>7.7</w:delText>
              </w:r>
            </w:del>
          </w:p>
        </w:tc>
        <w:tc>
          <w:tcPr>
            <w:tcW w:w="168" w:type="pct"/>
            <w:tcBorders>
              <w:top w:val="single" w:sz="4" w:space="0" w:color="000000"/>
              <w:left w:val="single" w:sz="4" w:space="0" w:color="000000"/>
              <w:bottom w:val="single" w:sz="4" w:space="0" w:color="000000"/>
              <w:right w:val="single" w:sz="4" w:space="0" w:color="000000"/>
            </w:tcBorders>
          </w:tcPr>
          <w:p w14:paraId="05FF62FD" w14:textId="5E0F3E96" w:rsidR="001025D4" w:rsidRPr="00ED4D8D" w:rsidRDefault="001025D4" w:rsidP="001025D4">
            <w:pPr>
              <w:widowControl/>
              <w:autoSpaceDE/>
              <w:autoSpaceDN/>
              <w:adjustRightInd/>
              <w:jc w:val="center"/>
              <w:rPr>
                <w:b/>
                <w:bCs/>
                <w:sz w:val="22"/>
                <w:szCs w:val="22"/>
              </w:rPr>
            </w:pPr>
            <w:ins w:id="1978" w:author="ERCOT" w:date="2022-10-31T17:22:00Z">
              <w:r w:rsidRPr="00ED4D8D">
                <w:rPr>
                  <w:sz w:val="22"/>
                  <w:szCs w:val="22"/>
                </w:rPr>
                <w:t>-2.8</w:t>
              </w:r>
            </w:ins>
            <w:del w:id="1979" w:author="ERCOT" w:date="2022-10-31T17:22:00Z">
              <w:r w:rsidRPr="00ED4D8D"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31853EF4" w14:textId="16800E60" w:rsidR="001025D4" w:rsidRPr="00ED4D8D" w:rsidRDefault="001025D4" w:rsidP="001025D4">
            <w:pPr>
              <w:widowControl/>
              <w:autoSpaceDE/>
              <w:autoSpaceDN/>
              <w:adjustRightInd/>
              <w:jc w:val="center"/>
              <w:rPr>
                <w:b/>
                <w:bCs/>
                <w:sz w:val="22"/>
                <w:szCs w:val="22"/>
              </w:rPr>
            </w:pPr>
            <w:ins w:id="1980" w:author="ERCOT" w:date="2022-10-31T17:22:00Z">
              <w:r w:rsidRPr="00ED4D8D">
                <w:rPr>
                  <w:sz w:val="22"/>
                  <w:szCs w:val="22"/>
                </w:rPr>
                <w:t>-1.4</w:t>
              </w:r>
            </w:ins>
            <w:del w:id="1981" w:author="ERCOT" w:date="2022-10-31T17:22:00Z">
              <w:r w:rsidRPr="00ED4D8D" w:rsidDel="00402591">
                <w:rPr>
                  <w:rFonts w:ascii="Calibri" w:hAnsi="Calibri" w:cs="Calibri"/>
                  <w:color w:val="000000"/>
                  <w:sz w:val="22"/>
                  <w:szCs w:val="22"/>
                </w:rPr>
                <w:delText>-0.4</w:delText>
              </w:r>
            </w:del>
          </w:p>
        </w:tc>
        <w:tc>
          <w:tcPr>
            <w:tcW w:w="183" w:type="pct"/>
            <w:tcBorders>
              <w:top w:val="single" w:sz="4" w:space="0" w:color="000000"/>
              <w:left w:val="single" w:sz="4" w:space="0" w:color="000000"/>
              <w:bottom w:val="single" w:sz="4" w:space="0" w:color="000000"/>
              <w:right w:val="single" w:sz="4" w:space="0" w:color="000000"/>
            </w:tcBorders>
          </w:tcPr>
          <w:p w14:paraId="5FCCF593" w14:textId="21DC75F0" w:rsidR="001025D4" w:rsidRPr="00ED4D8D" w:rsidRDefault="001025D4" w:rsidP="001025D4">
            <w:pPr>
              <w:widowControl/>
              <w:autoSpaceDE/>
              <w:autoSpaceDN/>
              <w:adjustRightInd/>
              <w:jc w:val="center"/>
              <w:rPr>
                <w:b/>
                <w:bCs/>
                <w:sz w:val="22"/>
                <w:szCs w:val="22"/>
              </w:rPr>
            </w:pPr>
            <w:ins w:id="1982" w:author="ERCOT" w:date="2022-10-31T17:22:00Z">
              <w:r w:rsidRPr="00ED4D8D">
                <w:rPr>
                  <w:sz w:val="22"/>
                  <w:szCs w:val="22"/>
                </w:rPr>
                <w:t>0.0</w:t>
              </w:r>
            </w:ins>
            <w:del w:id="1983"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4F5E78F" w14:textId="589FE965" w:rsidR="001025D4" w:rsidRPr="00ED4D8D" w:rsidRDefault="001025D4" w:rsidP="001025D4">
            <w:pPr>
              <w:widowControl/>
              <w:autoSpaceDE/>
              <w:autoSpaceDN/>
              <w:adjustRightInd/>
              <w:jc w:val="center"/>
              <w:rPr>
                <w:b/>
                <w:bCs/>
                <w:sz w:val="22"/>
                <w:szCs w:val="22"/>
              </w:rPr>
            </w:pPr>
            <w:ins w:id="1984" w:author="ERCOT" w:date="2022-10-31T17:22:00Z">
              <w:r w:rsidRPr="00ED4D8D">
                <w:rPr>
                  <w:sz w:val="22"/>
                  <w:szCs w:val="22"/>
                </w:rPr>
                <w:t>0.0</w:t>
              </w:r>
            </w:ins>
            <w:del w:id="1985"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78C14D03" w14:textId="1804678C" w:rsidR="001025D4" w:rsidRPr="00ED4D8D" w:rsidRDefault="001025D4" w:rsidP="001025D4">
            <w:pPr>
              <w:widowControl/>
              <w:autoSpaceDE/>
              <w:autoSpaceDN/>
              <w:adjustRightInd/>
              <w:jc w:val="center"/>
              <w:rPr>
                <w:b/>
                <w:bCs/>
                <w:sz w:val="22"/>
                <w:szCs w:val="22"/>
              </w:rPr>
            </w:pPr>
            <w:ins w:id="1986" w:author="ERCOT" w:date="2022-10-31T17:22:00Z">
              <w:r w:rsidRPr="00ED4D8D">
                <w:rPr>
                  <w:sz w:val="22"/>
                  <w:szCs w:val="22"/>
                </w:rPr>
                <w:t>0.0</w:t>
              </w:r>
            </w:ins>
            <w:del w:id="1987" w:author="ERCOT" w:date="2022-10-31T17:22:00Z">
              <w:r w:rsidRPr="00ED4D8D" w:rsidDel="00402591">
                <w:rPr>
                  <w:rFonts w:ascii="Calibri" w:hAnsi="Calibri" w:cs="Calibri"/>
                  <w:color w:val="000000"/>
                  <w:sz w:val="22"/>
                  <w:szCs w:val="22"/>
                </w:rPr>
                <w:delText>0.0</w:delText>
              </w:r>
            </w:del>
          </w:p>
        </w:tc>
      </w:tr>
      <w:tr w:rsidR="001025D4" w:rsidRPr="00CC576E" w14:paraId="24917588"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1025D4" w:rsidRPr="000357D1" w:rsidRDefault="001025D4" w:rsidP="001025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tcPr>
          <w:p w14:paraId="7874B083" w14:textId="6A1450A3" w:rsidR="001025D4" w:rsidRPr="00ED4D8D" w:rsidRDefault="001025D4" w:rsidP="001025D4">
            <w:pPr>
              <w:widowControl/>
              <w:autoSpaceDE/>
              <w:autoSpaceDN/>
              <w:adjustRightInd/>
              <w:jc w:val="center"/>
              <w:rPr>
                <w:b/>
                <w:bCs/>
                <w:sz w:val="22"/>
                <w:szCs w:val="22"/>
              </w:rPr>
            </w:pPr>
            <w:ins w:id="1988" w:author="ERCOT" w:date="2022-10-31T17:22:00Z">
              <w:r w:rsidRPr="00ED4D8D">
                <w:rPr>
                  <w:sz w:val="22"/>
                  <w:szCs w:val="22"/>
                </w:rPr>
                <w:t>0.0</w:t>
              </w:r>
            </w:ins>
            <w:del w:id="1989"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2FA47EC3" w14:textId="7C795F79" w:rsidR="001025D4" w:rsidRPr="00ED4D8D" w:rsidRDefault="001025D4" w:rsidP="001025D4">
            <w:pPr>
              <w:widowControl/>
              <w:autoSpaceDE/>
              <w:autoSpaceDN/>
              <w:adjustRightInd/>
              <w:jc w:val="center"/>
              <w:rPr>
                <w:b/>
                <w:bCs/>
                <w:sz w:val="22"/>
                <w:szCs w:val="22"/>
              </w:rPr>
            </w:pPr>
            <w:ins w:id="1990" w:author="ERCOT" w:date="2022-10-31T17:22:00Z">
              <w:r w:rsidRPr="00ED4D8D">
                <w:rPr>
                  <w:sz w:val="22"/>
                  <w:szCs w:val="22"/>
                </w:rPr>
                <w:t>0.0</w:t>
              </w:r>
            </w:ins>
            <w:del w:id="199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49FCB57" w14:textId="4CF69AF8" w:rsidR="001025D4" w:rsidRPr="00ED4D8D" w:rsidRDefault="001025D4" w:rsidP="001025D4">
            <w:pPr>
              <w:widowControl/>
              <w:autoSpaceDE/>
              <w:autoSpaceDN/>
              <w:adjustRightInd/>
              <w:jc w:val="center"/>
              <w:rPr>
                <w:b/>
                <w:bCs/>
                <w:sz w:val="22"/>
                <w:szCs w:val="22"/>
              </w:rPr>
            </w:pPr>
            <w:ins w:id="1992" w:author="ERCOT" w:date="2022-10-31T17:22:00Z">
              <w:r w:rsidRPr="00ED4D8D">
                <w:rPr>
                  <w:sz w:val="22"/>
                  <w:szCs w:val="22"/>
                </w:rPr>
                <w:t>0.0</w:t>
              </w:r>
            </w:ins>
            <w:del w:id="199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48B3E8" w14:textId="4A109B2A" w:rsidR="001025D4" w:rsidRPr="00ED4D8D" w:rsidRDefault="001025D4" w:rsidP="001025D4">
            <w:pPr>
              <w:widowControl/>
              <w:autoSpaceDE/>
              <w:autoSpaceDN/>
              <w:adjustRightInd/>
              <w:jc w:val="center"/>
              <w:rPr>
                <w:b/>
                <w:bCs/>
                <w:sz w:val="22"/>
                <w:szCs w:val="22"/>
              </w:rPr>
            </w:pPr>
            <w:ins w:id="1994" w:author="ERCOT" w:date="2022-10-31T17:22:00Z">
              <w:r w:rsidRPr="00ED4D8D">
                <w:rPr>
                  <w:sz w:val="22"/>
                  <w:szCs w:val="22"/>
                </w:rPr>
                <w:t>0.0</w:t>
              </w:r>
            </w:ins>
            <w:del w:id="199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D2A82F4" w14:textId="54F36C29" w:rsidR="001025D4" w:rsidRPr="00ED4D8D" w:rsidRDefault="001025D4" w:rsidP="001025D4">
            <w:pPr>
              <w:widowControl/>
              <w:autoSpaceDE/>
              <w:autoSpaceDN/>
              <w:adjustRightInd/>
              <w:jc w:val="center"/>
              <w:rPr>
                <w:b/>
                <w:bCs/>
                <w:sz w:val="22"/>
                <w:szCs w:val="22"/>
              </w:rPr>
            </w:pPr>
            <w:ins w:id="1996" w:author="ERCOT" w:date="2022-10-31T17:22:00Z">
              <w:r w:rsidRPr="00ED4D8D">
                <w:rPr>
                  <w:sz w:val="22"/>
                  <w:szCs w:val="22"/>
                </w:rPr>
                <w:t>0.0</w:t>
              </w:r>
            </w:ins>
            <w:del w:id="199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2EEA2E8" w14:textId="431D3342" w:rsidR="001025D4" w:rsidRPr="00ED4D8D" w:rsidRDefault="001025D4" w:rsidP="001025D4">
            <w:pPr>
              <w:widowControl/>
              <w:autoSpaceDE/>
              <w:autoSpaceDN/>
              <w:adjustRightInd/>
              <w:jc w:val="center"/>
              <w:rPr>
                <w:b/>
                <w:bCs/>
                <w:sz w:val="22"/>
                <w:szCs w:val="22"/>
              </w:rPr>
            </w:pPr>
            <w:ins w:id="1998" w:author="ERCOT" w:date="2022-10-31T17:22:00Z">
              <w:r w:rsidRPr="00ED4D8D">
                <w:rPr>
                  <w:sz w:val="22"/>
                  <w:szCs w:val="22"/>
                </w:rPr>
                <w:t>0.0</w:t>
              </w:r>
            </w:ins>
            <w:del w:id="199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7EC7713" w14:textId="20DFCE4A" w:rsidR="001025D4" w:rsidRPr="00ED4D8D" w:rsidRDefault="001025D4" w:rsidP="001025D4">
            <w:pPr>
              <w:widowControl/>
              <w:autoSpaceDE/>
              <w:autoSpaceDN/>
              <w:adjustRightInd/>
              <w:jc w:val="center"/>
              <w:rPr>
                <w:b/>
                <w:bCs/>
                <w:sz w:val="22"/>
                <w:szCs w:val="22"/>
              </w:rPr>
            </w:pPr>
            <w:ins w:id="2000" w:author="ERCOT" w:date="2022-10-31T17:22:00Z">
              <w:r w:rsidRPr="00ED4D8D">
                <w:rPr>
                  <w:sz w:val="22"/>
                  <w:szCs w:val="22"/>
                </w:rPr>
                <w:t>0.0</w:t>
              </w:r>
            </w:ins>
            <w:del w:id="200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5A0D0BF" w14:textId="38FF6A48" w:rsidR="001025D4" w:rsidRPr="00ED4D8D" w:rsidRDefault="001025D4" w:rsidP="001025D4">
            <w:pPr>
              <w:widowControl/>
              <w:autoSpaceDE/>
              <w:autoSpaceDN/>
              <w:adjustRightInd/>
              <w:jc w:val="center"/>
              <w:rPr>
                <w:b/>
                <w:bCs/>
                <w:sz w:val="22"/>
                <w:szCs w:val="22"/>
              </w:rPr>
            </w:pPr>
            <w:ins w:id="2002" w:author="ERCOT" w:date="2022-10-31T17:22:00Z">
              <w:r w:rsidRPr="00ED4D8D">
                <w:rPr>
                  <w:sz w:val="22"/>
                  <w:szCs w:val="22"/>
                </w:rPr>
                <w:t>13.9</w:t>
              </w:r>
            </w:ins>
            <w:del w:id="2003" w:author="ERCOT" w:date="2022-10-31T17:22:00Z">
              <w:r w:rsidRPr="00ED4D8D" w:rsidDel="00402591">
                <w:rPr>
                  <w:rFonts w:ascii="Calibri" w:hAnsi="Calibri" w:cs="Calibri"/>
                  <w:color w:val="000000"/>
                  <w:sz w:val="22"/>
                  <w:szCs w:val="22"/>
                </w:rPr>
                <w:delText>4.1</w:delText>
              </w:r>
            </w:del>
          </w:p>
        </w:tc>
        <w:tc>
          <w:tcPr>
            <w:tcW w:w="181" w:type="pct"/>
            <w:tcBorders>
              <w:top w:val="single" w:sz="4" w:space="0" w:color="000000"/>
              <w:left w:val="single" w:sz="4" w:space="0" w:color="000000"/>
              <w:bottom w:val="single" w:sz="4" w:space="0" w:color="000000"/>
              <w:right w:val="single" w:sz="4" w:space="0" w:color="000000"/>
            </w:tcBorders>
          </w:tcPr>
          <w:p w14:paraId="7574F5BE" w14:textId="5CE9F7C1" w:rsidR="001025D4" w:rsidRPr="00ED4D8D" w:rsidRDefault="001025D4" w:rsidP="001025D4">
            <w:pPr>
              <w:widowControl/>
              <w:autoSpaceDE/>
              <w:autoSpaceDN/>
              <w:adjustRightInd/>
              <w:jc w:val="center"/>
              <w:rPr>
                <w:b/>
                <w:bCs/>
                <w:sz w:val="22"/>
                <w:szCs w:val="22"/>
              </w:rPr>
            </w:pPr>
            <w:ins w:id="2004" w:author="ERCOT" w:date="2022-10-31T17:22:00Z">
              <w:r w:rsidRPr="00ED4D8D">
                <w:rPr>
                  <w:sz w:val="22"/>
                  <w:szCs w:val="22"/>
                </w:rPr>
                <w:t>17.3</w:t>
              </w:r>
            </w:ins>
            <w:del w:id="2005" w:author="ERCOT" w:date="2022-10-31T17:22:00Z">
              <w:r w:rsidRPr="00ED4D8D" w:rsidDel="00402591">
                <w:rPr>
                  <w:rFonts w:ascii="Calibri" w:hAnsi="Calibri" w:cs="Calibri"/>
                  <w:color w:val="000000"/>
                  <w:sz w:val="22"/>
                  <w:szCs w:val="22"/>
                </w:rPr>
                <w:delText>9.5</w:delText>
              </w:r>
            </w:del>
          </w:p>
        </w:tc>
        <w:tc>
          <w:tcPr>
            <w:tcW w:w="223" w:type="pct"/>
            <w:tcBorders>
              <w:top w:val="single" w:sz="4" w:space="0" w:color="000000"/>
              <w:left w:val="single" w:sz="4" w:space="0" w:color="000000"/>
              <w:bottom w:val="single" w:sz="4" w:space="0" w:color="000000"/>
              <w:right w:val="single" w:sz="4" w:space="0" w:color="000000"/>
            </w:tcBorders>
          </w:tcPr>
          <w:p w14:paraId="2304695E" w14:textId="28AEF404" w:rsidR="001025D4" w:rsidRPr="00ED4D8D" w:rsidRDefault="001025D4" w:rsidP="001025D4">
            <w:pPr>
              <w:widowControl/>
              <w:autoSpaceDE/>
              <w:autoSpaceDN/>
              <w:adjustRightInd/>
              <w:jc w:val="center"/>
              <w:rPr>
                <w:b/>
                <w:bCs/>
                <w:sz w:val="22"/>
                <w:szCs w:val="22"/>
              </w:rPr>
            </w:pPr>
            <w:ins w:id="2006" w:author="ERCOT" w:date="2022-10-31T17:22:00Z">
              <w:r w:rsidRPr="00ED4D8D">
                <w:rPr>
                  <w:sz w:val="22"/>
                  <w:szCs w:val="22"/>
                </w:rPr>
                <w:t>12.0</w:t>
              </w:r>
            </w:ins>
            <w:del w:id="2007" w:author="ERCOT" w:date="2022-10-31T17:22:00Z">
              <w:r w:rsidRPr="00ED4D8D" w:rsidDel="00402591">
                <w:rPr>
                  <w:rFonts w:ascii="Calibri" w:hAnsi="Calibri" w:cs="Calibri"/>
                  <w:color w:val="000000"/>
                  <w:sz w:val="22"/>
                  <w:szCs w:val="22"/>
                </w:rPr>
                <w:delText>8.9</w:delText>
              </w:r>
            </w:del>
          </w:p>
        </w:tc>
        <w:tc>
          <w:tcPr>
            <w:tcW w:w="202" w:type="pct"/>
            <w:tcBorders>
              <w:top w:val="single" w:sz="4" w:space="0" w:color="000000"/>
              <w:left w:val="single" w:sz="4" w:space="0" w:color="000000"/>
              <w:bottom w:val="single" w:sz="4" w:space="0" w:color="000000"/>
              <w:right w:val="single" w:sz="4" w:space="0" w:color="000000"/>
            </w:tcBorders>
          </w:tcPr>
          <w:p w14:paraId="7B4B11FD" w14:textId="12DC88F6" w:rsidR="001025D4" w:rsidRPr="00ED4D8D" w:rsidRDefault="001025D4" w:rsidP="001025D4">
            <w:pPr>
              <w:widowControl/>
              <w:autoSpaceDE/>
              <w:autoSpaceDN/>
              <w:adjustRightInd/>
              <w:jc w:val="center"/>
              <w:rPr>
                <w:b/>
                <w:bCs/>
                <w:sz w:val="22"/>
                <w:szCs w:val="22"/>
              </w:rPr>
            </w:pPr>
            <w:ins w:id="2008" w:author="ERCOT" w:date="2022-10-31T17:22:00Z">
              <w:r w:rsidRPr="00ED4D8D">
                <w:rPr>
                  <w:sz w:val="22"/>
                  <w:szCs w:val="22"/>
                </w:rPr>
                <w:t>8.6</w:t>
              </w:r>
            </w:ins>
            <w:del w:id="2009" w:author="ERCOT" w:date="2022-10-31T17:22:00Z">
              <w:r w:rsidRPr="00ED4D8D" w:rsidDel="00402591">
                <w:rPr>
                  <w:rFonts w:ascii="Calibri" w:hAnsi="Calibri" w:cs="Calibri"/>
                  <w:color w:val="000000"/>
                  <w:sz w:val="22"/>
                  <w:szCs w:val="22"/>
                </w:rPr>
                <w:delText>6.9</w:delText>
              </w:r>
            </w:del>
          </w:p>
        </w:tc>
        <w:tc>
          <w:tcPr>
            <w:tcW w:w="202" w:type="pct"/>
            <w:tcBorders>
              <w:top w:val="single" w:sz="4" w:space="0" w:color="000000"/>
              <w:left w:val="single" w:sz="4" w:space="0" w:color="000000"/>
              <w:bottom w:val="single" w:sz="4" w:space="0" w:color="000000"/>
              <w:right w:val="single" w:sz="4" w:space="0" w:color="000000"/>
            </w:tcBorders>
          </w:tcPr>
          <w:p w14:paraId="09FE04C2" w14:textId="6DCA1766" w:rsidR="001025D4" w:rsidRPr="00ED4D8D" w:rsidRDefault="001025D4" w:rsidP="001025D4">
            <w:pPr>
              <w:widowControl/>
              <w:autoSpaceDE/>
              <w:autoSpaceDN/>
              <w:adjustRightInd/>
              <w:jc w:val="center"/>
              <w:rPr>
                <w:b/>
                <w:bCs/>
                <w:sz w:val="22"/>
                <w:szCs w:val="22"/>
              </w:rPr>
            </w:pPr>
            <w:ins w:id="2010" w:author="ERCOT" w:date="2022-10-31T17:22:00Z">
              <w:r w:rsidRPr="00ED4D8D">
                <w:rPr>
                  <w:sz w:val="22"/>
                  <w:szCs w:val="22"/>
                </w:rPr>
                <w:t>7.9</w:t>
              </w:r>
            </w:ins>
            <w:del w:id="2011" w:author="ERCOT" w:date="2022-10-31T17:22:00Z">
              <w:r w:rsidRPr="00ED4D8D" w:rsidDel="00402591">
                <w:rPr>
                  <w:rFonts w:ascii="Calibri" w:hAnsi="Calibri" w:cs="Calibri"/>
                  <w:color w:val="000000"/>
                  <w:sz w:val="22"/>
                  <w:szCs w:val="22"/>
                </w:rPr>
                <w:delText>8.9</w:delText>
              </w:r>
            </w:del>
          </w:p>
        </w:tc>
        <w:tc>
          <w:tcPr>
            <w:tcW w:w="197" w:type="pct"/>
            <w:tcBorders>
              <w:top w:val="single" w:sz="4" w:space="0" w:color="000000"/>
              <w:left w:val="single" w:sz="4" w:space="0" w:color="000000"/>
              <w:bottom w:val="single" w:sz="4" w:space="0" w:color="000000"/>
              <w:right w:val="single" w:sz="4" w:space="0" w:color="000000"/>
            </w:tcBorders>
          </w:tcPr>
          <w:p w14:paraId="7109450A" w14:textId="34EBDFF8" w:rsidR="001025D4" w:rsidRPr="00ED4D8D" w:rsidRDefault="001025D4" w:rsidP="001025D4">
            <w:pPr>
              <w:widowControl/>
              <w:autoSpaceDE/>
              <w:autoSpaceDN/>
              <w:adjustRightInd/>
              <w:jc w:val="center"/>
              <w:rPr>
                <w:b/>
                <w:bCs/>
                <w:sz w:val="22"/>
                <w:szCs w:val="22"/>
              </w:rPr>
            </w:pPr>
            <w:ins w:id="2012" w:author="ERCOT" w:date="2022-10-31T17:22:00Z">
              <w:r w:rsidRPr="00ED4D8D">
                <w:rPr>
                  <w:sz w:val="22"/>
                  <w:szCs w:val="22"/>
                </w:rPr>
                <w:t>10.5</w:t>
              </w:r>
            </w:ins>
            <w:del w:id="2013" w:author="ERCOT" w:date="2022-10-31T17:22:00Z">
              <w:r w:rsidRPr="00ED4D8D" w:rsidDel="00402591">
                <w:rPr>
                  <w:rFonts w:ascii="Calibri" w:hAnsi="Calibri" w:cs="Calibri"/>
                  <w:color w:val="000000"/>
                  <w:sz w:val="22"/>
                  <w:szCs w:val="22"/>
                </w:rPr>
                <w:delText>7.1</w:delText>
              </w:r>
            </w:del>
          </w:p>
        </w:tc>
        <w:tc>
          <w:tcPr>
            <w:tcW w:w="202" w:type="pct"/>
            <w:tcBorders>
              <w:top w:val="single" w:sz="4" w:space="0" w:color="000000"/>
              <w:left w:val="single" w:sz="4" w:space="0" w:color="000000"/>
              <w:bottom w:val="single" w:sz="4" w:space="0" w:color="000000"/>
              <w:right w:val="single" w:sz="4" w:space="0" w:color="000000"/>
            </w:tcBorders>
          </w:tcPr>
          <w:p w14:paraId="0BAA842D" w14:textId="789D67C6" w:rsidR="001025D4" w:rsidRPr="00ED4D8D" w:rsidRDefault="001025D4" w:rsidP="001025D4">
            <w:pPr>
              <w:widowControl/>
              <w:autoSpaceDE/>
              <w:autoSpaceDN/>
              <w:adjustRightInd/>
              <w:jc w:val="center"/>
              <w:rPr>
                <w:b/>
                <w:bCs/>
                <w:sz w:val="22"/>
                <w:szCs w:val="22"/>
              </w:rPr>
            </w:pPr>
            <w:ins w:id="2014" w:author="ERCOT" w:date="2022-10-31T17:22:00Z">
              <w:r w:rsidRPr="00ED4D8D">
                <w:rPr>
                  <w:sz w:val="22"/>
                  <w:szCs w:val="22"/>
                </w:rPr>
                <w:t>8.3</w:t>
              </w:r>
            </w:ins>
            <w:del w:id="2015" w:author="ERCOT" w:date="2022-10-31T17:22:00Z">
              <w:r w:rsidRPr="00ED4D8D" w:rsidDel="00402591">
                <w:rPr>
                  <w:rFonts w:ascii="Calibri" w:hAnsi="Calibri" w:cs="Calibri"/>
                  <w:color w:val="000000"/>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
          <w:p w14:paraId="279D696C" w14:textId="0CD8B1D9" w:rsidR="001025D4" w:rsidRPr="00ED4D8D" w:rsidRDefault="001025D4" w:rsidP="001025D4">
            <w:pPr>
              <w:widowControl/>
              <w:autoSpaceDE/>
              <w:autoSpaceDN/>
              <w:adjustRightInd/>
              <w:jc w:val="center"/>
              <w:rPr>
                <w:b/>
                <w:bCs/>
                <w:sz w:val="22"/>
                <w:szCs w:val="22"/>
              </w:rPr>
            </w:pPr>
            <w:ins w:id="2016" w:author="ERCOT" w:date="2022-10-31T17:22:00Z">
              <w:r w:rsidRPr="00ED4D8D">
                <w:rPr>
                  <w:sz w:val="22"/>
                  <w:szCs w:val="22"/>
                </w:rPr>
                <w:t>7.3</w:t>
              </w:r>
            </w:ins>
            <w:del w:id="2017" w:author="ERCOT" w:date="2022-10-31T17:22:00Z">
              <w:r w:rsidRPr="00ED4D8D" w:rsidDel="00402591">
                <w:rPr>
                  <w:rFonts w:ascii="Calibri" w:hAnsi="Calibri" w:cs="Calibri"/>
                  <w:color w:val="000000"/>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
          <w:p w14:paraId="5CE21B1D" w14:textId="529742FF" w:rsidR="001025D4" w:rsidRPr="00ED4D8D" w:rsidRDefault="001025D4" w:rsidP="001025D4">
            <w:pPr>
              <w:widowControl/>
              <w:autoSpaceDE/>
              <w:autoSpaceDN/>
              <w:adjustRightInd/>
              <w:jc w:val="center"/>
              <w:rPr>
                <w:b/>
                <w:bCs/>
                <w:sz w:val="22"/>
                <w:szCs w:val="22"/>
              </w:rPr>
            </w:pPr>
            <w:ins w:id="2018" w:author="ERCOT" w:date="2022-10-31T17:22:00Z">
              <w:r w:rsidRPr="00ED4D8D">
                <w:rPr>
                  <w:sz w:val="22"/>
                  <w:szCs w:val="22"/>
                </w:rPr>
                <w:t>8.9</w:t>
              </w:r>
            </w:ins>
            <w:del w:id="2019" w:author="ERCOT" w:date="2022-10-31T17:22:00Z">
              <w:r w:rsidRPr="00ED4D8D" w:rsidDel="00402591">
                <w:rPr>
                  <w:rFonts w:ascii="Calibri" w:hAnsi="Calibri" w:cs="Calibri"/>
                  <w:color w:val="000000"/>
                  <w:sz w:val="22"/>
                  <w:szCs w:val="22"/>
                </w:rPr>
                <w:delText>8.0</w:delText>
              </w:r>
            </w:del>
          </w:p>
        </w:tc>
        <w:tc>
          <w:tcPr>
            <w:tcW w:w="197" w:type="pct"/>
            <w:tcBorders>
              <w:top w:val="single" w:sz="4" w:space="0" w:color="000000"/>
              <w:left w:val="single" w:sz="4" w:space="0" w:color="000000"/>
              <w:bottom w:val="single" w:sz="4" w:space="0" w:color="000000"/>
              <w:right w:val="single" w:sz="4" w:space="0" w:color="000000"/>
            </w:tcBorders>
          </w:tcPr>
          <w:p w14:paraId="6937214B" w14:textId="55DEA117" w:rsidR="001025D4" w:rsidRPr="00ED4D8D" w:rsidRDefault="001025D4" w:rsidP="001025D4">
            <w:pPr>
              <w:widowControl/>
              <w:autoSpaceDE/>
              <w:autoSpaceDN/>
              <w:adjustRightInd/>
              <w:jc w:val="center"/>
              <w:rPr>
                <w:b/>
                <w:bCs/>
                <w:sz w:val="22"/>
                <w:szCs w:val="22"/>
              </w:rPr>
            </w:pPr>
            <w:ins w:id="2020" w:author="ERCOT" w:date="2022-10-31T17:22:00Z">
              <w:r w:rsidRPr="00ED4D8D">
                <w:rPr>
                  <w:sz w:val="22"/>
                  <w:szCs w:val="22"/>
                </w:rPr>
                <w:t>10.3</w:t>
              </w:r>
            </w:ins>
            <w:del w:id="2021" w:author="ERCOT" w:date="2022-10-31T17:22:00Z">
              <w:r w:rsidRPr="00ED4D8D" w:rsidDel="00402591">
                <w:rPr>
                  <w:rFonts w:ascii="Calibri" w:hAnsi="Calibri" w:cs="Calibri"/>
                  <w:color w:val="000000"/>
                  <w:sz w:val="22"/>
                  <w:szCs w:val="22"/>
                </w:rPr>
                <w:delText>9.9</w:delText>
              </w:r>
            </w:del>
          </w:p>
        </w:tc>
        <w:tc>
          <w:tcPr>
            <w:tcW w:w="179" w:type="pct"/>
            <w:tcBorders>
              <w:top w:val="single" w:sz="4" w:space="0" w:color="000000"/>
              <w:left w:val="single" w:sz="4" w:space="0" w:color="000000"/>
              <w:bottom w:val="single" w:sz="4" w:space="0" w:color="000000"/>
              <w:right w:val="single" w:sz="4" w:space="0" w:color="000000"/>
            </w:tcBorders>
          </w:tcPr>
          <w:p w14:paraId="03051A75" w14:textId="46A5EA29" w:rsidR="001025D4" w:rsidRPr="00ED4D8D" w:rsidRDefault="001025D4" w:rsidP="001025D4">
            <w:pPr>
              <w:widowControl/>
              <w:autoSpaceDE/>
              <w:autoSpaceDN/>
              <w:adjustRightInd/>
              <w:jc w:val="center"/>
              <w:rPr>
                <w:b/>
                <w:bCs/>
                <w:sz w:val="22"/>
                <w:szCs w:val="22"/>
              </w:rPr>
            </w:pPr>
            <w:ins w:id="2022" w:author="ERCOT" w:date="2022-10-31T17:22:00Z">
              <w:r w:rsidRPr="00ED4D8D">
                <w:rPr>
                  <w:sz w:val="22"/>
                  <w:szCs w:val="22"/>
                </w:rPr>
                <w:t>9.0</w:t>
              </w:r>
            </w:ins>
            <w:del w:id="2023" w:author="ERCOT" w:date="2022-10-31T17:22:00Z">
              <w:r w:rsidRPr="00ED4D8D" w:rsidDel="00402591">
                <w:rPr>
                  <w:rFonts w:ascii="Calibri" w:hAnsi="Calibri" w:cs="Calibri"/>
                  <w:color w:val="000000"/>
                  <w:sz w:val="22"/>
                  <w:szCs w:val="22"/>
                </w:rPr>
                <w:delText>8.7</w:delText>
              </w:r>
            </w:del>
          </w:p>
        </w:tc>
        <w:tc>
          <w:tcPr>
            <w:tcW w:w="191" w:type="pct"/>
            <w:tcBorders>
              <w:top w:val="single" w:sz="4" w:space="0" w:color="000000"/>
              <w:left w:val="single" w:sz="4" w:space="0" w:color="000000"/>
              <w:bottom w:val="single" w:sz="4" w:space="0" w:color="000000"/>
              <w:right w:val="single" w:sz="4" w:space="0" w:color="000000"/>
            </w:tcBorders>
          </w:tcPr>
          <w:p w14:paraId="75D4B6AB" w14:textId="4C239C7D" w:rsidR="001025D4" w:rsidRPr="00ED4D8D" w:rsidRDefault="001025D4" w:rsidP="001025D4">
            <w:pPr>
              <w:widowControl/>
              <w:autoSpaceDE/>
              <w:autoSpaceDN/>
              <w:adjustRightInd/>
              <w:jc w:val="center"/>
              <w:rPr>
                <w:b/>
                <w:bCs/>
                <w:sz w:val="22"/>
                <w:szCs w:val="22"/>
              </w:rPr>
            </w:pPr>
            <w:ins w:id="2024" w:author="ERCOT" w:date="2022-10-31T17:22:00Z">
              <w:r w:rsidRPr="00ED4D8D">
                <w:rPr>
                  <w:sz w:val="22"/>
                  <w:szCs w:val="22"/>
                </w:rPr>
                <w:t>10.0</w:t>
              </w:r>
            </w:ins>
            <w:del w:id="2025" w:author="ERCOT" w:date="2022-10-31T17:22:00Z">
              <w:r w:rsidRPr="00ED4D8D" w:rsidDel="00402591">
                <w:rPr>
                  <w:rFonts w:ascii="Calibri" w:hAnsi="Calibri" w:cs="Calibri"/>
                  <w:color w:val="000000"/>
                  <w:sz w:val="22"/>
                  <w:szCs w:val="22"/>
                </w:rPr>
                <w:delText>6.5</w:delText>
              </w:r>
            </w:del>
          </w:p>
        </w:tc>
        <w:tc>
          <w:tcPr>
            <w:tcW w:w="168" w:type="pct"/>
            <w:tcBorders>
              <w:top w:val="single" w:sz="4" w:space="0" w:color="000000"/>
              <w:left w:val="single" w:sz="4" w:space="0" w:color="000000"/>
              <w:bottom w:val="single" w:sz="4" w:space="0" w:color="000000"/>
              <w:right w:val="single" w:sz="4" w:space="0" w:color="000000"/>
            </w:tcBorders>
          </w:tcPr>
          <w:p w14:paraId="7C70B8DA" w14:textId="1DC32F6C" w:rsidR="001025D4" w:rsidRPr="00ED4D8D" w:rsidRDefault="001025D4" w:rsidP="001025D4">
            <w:pPr>
              <w:widowControl/>
              <w:autoSpaceDE/>
              <w:autoSpaceDN/>
              <w:adjustRightInd/>
              <w:jc w:val="center"/>
              <w:rPr>
                <w:b/>
                <w:bCs/>
                <w:sz w:val="22"/>
                <w:szCs w:val="22"/>
              </w:rPr>
            </w:pPr>
            <w:ins w:id="2026" w:author="ERCOT" w:date="2022-10-31T17:22:00Z">
              <w:r w:rsidRPr="00ED4D8D">
                <w:rPr>
                  <w:sz w:val="22"/>
                  <w:szCs w:val="22"/>
                </w:rPr>
                <w:t>-0.4</w:t>
              </w:r>
            </w:ins>
            <w:del w:id="2027" w:author="ERCOT" w:date="2022-10-31T17:22:00Z">
              <w:r w:rsidRPr="00ED4D8D" w:rsidDel="00402591">
                <w:rPr>
                  <w:rFonts w:ascii="Calibri" w:hAnsi="Calibri" w:cs="Calibri"/>
                  <w:color w:val="000000"/>
                  <w:sz w:val="22"/>
                  <w:szCs w:val="22"/>
                </w:rPr>
                <w:delText>1.1</w:delText>
              </w:r>
            </w:del>
          </w:p>
        </w:tc>
        <w:tc>
          <w:tcPr>
            <w:tcW w:w="169" w:type="pct"/>
            <w:tcBorders>
              <w:top w:val="single" w:sz="4" w:space="0" w:color="000000"/>
              <w:left w:val="single" w:sz="4" w:space="0" w:color="000000"/>
              <w:bottom w:val="single" w:sz="4" w:space="0" w:color="000000"/>
              <w:right w:val="single" w:sz="4" w:space="0" w:color="000000"/>
            </w:tcBorders>
          </w:tcPr>
          <w:p w14:paraId="0B708859" w14:textId="48DA0522" w:rsidR="001025D4" w:rsidRPr="00ED4D8D" w:rsidRDefault="001025D4" w:rsidP="001025D4">
            <w:pPr>
              <w:widowControl/>
              <w:autoSpaceDE/>
              <w:autoSpaceDN/>
              <w:adjustRightInd/>
              <w:jc w:val="center"/>
              <w:rPr>
                <w:b/>
                <w:bCs/>
                <w:sz w:val="22"/>
                <w:szCs w:val="22"/>
              </w:rPr>
            </w:pPr>
            <w:ins w:id="2028" w:author="ERCOT" w:date="2022-10-31T17:22:00Z">
              <w:r w:rsidRPr="00ED4D8D">
                <w:rPr>
                  <w:sz w:val="22"/>
                  <w:szCs w:val="22"/>
                </w:rPr>
                <w:t>-2.7</w:t>
              </w:r>
            </w:ins>
            <w:del w:id="2029" w:author="ERCOT" w:date="2022-10-31T17:22:00Z">
              <w:r w:rsidRPr="00ED4D8D" w:rsidDel="00402591">
                <w:rPr>
                  <w:rFonts w:ascii="Calibri" w:hAnsi="Calibri" w:cs="Calibri"/>
                  <w:color w:val="000000"/>
                  <w:sz w:val="22"/>
                  <w:szCs w:val="22"/>
                </w:rPr>
                <w:delText>-0.3</w:delText>
              </w:r>
            </w:del>
          </w:p>
        </w:tc>
        <w:tc>
          <w:tcPr>
            <w:tcW w:w="183" w:type="pct"/>
            <w:tcBorders>
              <w:top w:val="single" w:sz="4" w:space="0" w:color="000000"/>
              <w:left w:val="single" w:sz="4" w:space="0" w:color="000000"/>
              <w:bottom w:val="single" w:sz="4" w:space="0" w:color="000000"/>
              <w:right w:val="single" w:sz="4" w:space="0" w:color="000000"/>
            </w:tcBorders>
          </w:tcPr>
          <w:p w14:paraId="772B6943" w14:textId="7C6FD6F9" w:rsidR="001025D4" w:rsidRPr="00ED4D8D" w:rsidRDefault="001025D4" w:rsidP="001025D4">
            <w:pPr>
              <w:widowControl/>
              <w:autoSpaceDE/>
              <w:autoSpaceDN/>
              <w:adjustRightInd/>
              <w:jc w:val="center"/>
              <w:rPr>
                <w:b/>
                <w:bCs/>
                <w:sz w:val="22"/>
                <w:szCs w:val="22"/>
              </w:rPr>
            </w:pPr>
            <w:ins w:id="2030" w:author="ERCOT" w:date="2022-10-31T17:22:00Z">
              <w:r w:rsidRPr="00ED4D8D">
                <w:rPr>
                  <w:sz w:val="22"/>
                  <w:szCs w:val="22"/>
                </w:rPr>
                <w:t>0.0</w:t>
              </w:r>
            </w:ins>
            <w:del w:id="2031"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772329D" w14:textId="6142D059" w:rsidR="001025D4" w:rsidRPr="00ED4D8D" w:rsidRDefault="001025D4" w:rsidP="001025D4">
            <w:pPr>
              <w:widowControl/>
              <w:autoSpaceDE/>
              <w:autoSpaceDN/>
              <w:adjustRightInd/>
              <w:jc w:val="center"/>
              <w:rPr>
                <w:b/>
                <w:bCs/>
                <w:sz w:val="22"/>
                <w:szCs w:val="22"/>
              </w:rPr>
            </w:pPr>
            <w:ins w:id="2032" w:author="ERCOT" w:date="2022-10-31T17:22:00Z">
              <w:r w:rsidRPr="00ED4D8D">
                <w:rPr>
                  <w:sz w:val="22"/>
                  <w:szCs w:val="22"/>
                </w:rPr>
                <w:t>0.0</w:t>
              </w:r>
            </w:ins>
            <w:del w:id="2033"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530C93DD" w14:textId="3C42958A" w:rsidR="001025D4" w:rsidRPr="00ED4D8D" w:rsidRDefault="001025D4" w:rsidP="001025D4">
            <w:pPr>
              <w:widowControl/>
              <w:autoSpaceDE/>
              <w:autoSpaceDN/>
              <w:adjustRightInd/>
              <w:jc w:val="center"/>
              <w:rPr>
                <w:b/>
                <w:bCs/>
                <w:sz w:val="22"/>
                <w:szCs w:val="22"/>
              </w:rPr>
            </w:pPr>
            <w:ins w:id="2034" w:author="ERCOT" w:date="2022-10-31T17:22:00Z">
              <w:r w:rsidRPr="00ED4D8D">
                <w:rPr>
                  <w:sz w:val="22"/>
                  <w:szCs w:val="22"/>
                </w:rPr>
                <w:t>0.0</w:t>
              </w:r>
            </w:ins>
            <w:del w:id="2035" w:author="ERCOT" w:date="2022-10-31T17:22:00Z">
              <w:r w:rsidRPr="00ED4D8D" w:rsidDel="00402591">
                <w:rPr>
                  <w:rFonts w:ascii="Calibri" w:hAnsi="Calibri" w:cs="Calibri"/>
                  <w:color w:val="000000"/>
                  <w:sz w:val="22"/>
                  <w:szCs w:val="22"/>
                </w:rPr>
                <w:delText>0.0</w:delText>
              </w:r>
            </w:del>
          </w:p>
        </w:tc>
      </w:tr>
      <w:tr w:rsidR="001025D4" w:rsidRPr="00CC576E" w14:paraId="27C5A1D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1025D4" w:rsidRPr="000357D1" w:rsidRDefault="001025D4" w:rsidP="001025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tcPr>
          <w:p w14:paraId="44508A4F" w14:textId="11F49E2D" w:rsidR="001025D4" w:rsidRPr="00ED4D8D" w:rsidRDefault="001025D4" w:rsidP="001025D4">
            <w:pPr>
              <w:widowControl/>
              <w:autoSpaceDE/>
              <w:autoSpaceDN/>
              <w:adjustRightInd/>
              <w:jc w:val="center"/>
              <w:rPr>
                <w:b/>
                <w:bCs/>
                <w:sz w:val="22"/>
                <w:szCs w:val="22"/>
              </w:rPr>
            </w:pPr>
            <w:ins w:id="2036" w:author="ERCOT" w:date="2022-10-31T17:22:00Z">
              <w:r w:rsidRPr="00ED4D8D">
                <w:rPr>
                  <w:sz w:val="22"/>
                  <w:szCs w:val="22"/>
                </w:rPr>
                <w:t>0.0</w:t>
              </w:r>
            </w:ins>
            <w:del w:id="2037"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60D6C3DA" w14:textId="6B648108" w:rsidR="001025D4" w:rsidRPr="00ED4D8D" w:rsidRDefault="001025D4" w:rsidP="001025D4">
            <w:pPr>
              <w:widowControl/>
              <w:autoSpaceDE/>
              <w:autoSpaceDN/>
              <w:adjustRightInd/>
              <w:jc w:val="center"/>
              <w:rPr>
                <w:b/>
                <w:bCs/>
                <w:sz w:val="22"/>
                <w:szCs w:val="22"/>
              </w:rPr>
            </w:pPr>
            <w:ins w:id="2038" w:author="ERCOT" w:date="2022-10-31T17:22:00Z">
              <w:r w:rsidRPr="00ED4D8D">
                <w:rPr>
                  <w:sz w:val="22"/>
                  <w:szCs w:val="22"/>
                </w:rPr>
                <w:t>0.0</w:t>
              </w:r>
            </w:ins>
            <w:del w:id="203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A246327" w14:textId="4E289CF9" w:rsidR="001025D4" w:rsidRPr="00ED4D8D" w:rsidRDefault="001025D4" w:rsidP="001025D4">
            <w:pPr>
              <w:widowControl/>
              <w:autoSpaceDE/>
              <w:autoSpaceDN/>
              <w:adjustRightInd/>
              <w:jc w:val="center"/>
              <w:rPr>
                <w:b/>
                <w:bCs/>
                <w:sz w:val="22"/>
                <w:szCs w:val="22"/>
              </w:rPr>
            </w:pPr>
            <w:ins w:id="2040" w:author="ERCOT" w:date="2022-10-31T17:22:00Z">
              <w:r w:rsidRPr="00ED4D8D">
                <w:rPr>
                  <w:sz w:val="22"/>
                  <w:szCs w:val="22"/>
                </w:rPr>
                <w:t>0.0</w:t>
              </w:r>
            </w:ins>
            <w:del w:id="204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0FCAAA8" w14:textId="29D2E7D9" w:rsidR="001025D4" w:rsidRPr="00ED4D8D" w:rsidRDefault="001025D4" w:rsidP="001025D4">
            <w:pPr>
              <w:widowControl/>
              <w:autoSpaceDE/>
              <w:autoSpaceDN/>
              <w:adjustRightInd/>
              <w:jc w:val="center"/>
              <w:rPr>
                <w:b/>
                <w:bCs/>
                <w:sz w:val="22"/>
                <w:szCs w:val="22"/>
              </w:rPr>
            </w:pPr>
            <w:ins w:id="2042" w:author="ERCOT" w:date="2022-10-31T17:22:00Z">
              <w:r w:rsidRPr="00ED4D8D">
                <w:rPr>
                  <w:sz w:val="22"/>
                  <w:szCs w:val="22"/>
                </w:rPr>
                <w:t>0.0</w:t>
              </w:r>
            </w:ins>
            <w:del w:id="204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2BC08F" w14:textId="155CFAD9" w:rsidR="001025D4" w:rsidRPr="00ED4D8D" w:rsidRDefault="001025D4" w:rsidP="001025D4">
            <w:pPr>
              <w:widowControl/>
              <w:autoSpaceDE/>
              <w:autoSpaceDN/>
              <w:adjustRightInd/>
              <w:jc w:val="center"/>
              <w:rPr>
                <w:b/>
                <w:bCs/>
                <w:sz w:val="22"/>
                <w:szCs w:val="22"/>
              </w:rPr>
            </w:pPr>
            <w:ins w:id="2044" w:author="ERCOT" w:date="2022-10-31T17:22:00Z">
              <w:r w:rsidRPr="00ED4D8D">
                <w:rPr>
                  <w:sz w:val="22"/>
                  <w:szCs w:val="22"/>
                </w:rPr>
                <w:t>0.0</w:t>
              </w:r>
            </w:ins>
            <w:del w:id="204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86D30B" w14:textId="22B89B3E" w:rsidR="001025D4" w:rsidRPr="00ED4D8D" w:rsidRDefault="001025D4" w:rsidP="001025D4">
            <w:pPr>
              <w:widowControl/>
              <w:autoSpaceDE/>
              <w:autoSpaceDN/>
              <w:adjustRightInd/>
              <w:jc w:val="center"/>
              <w:rPr>
                <w:b/>
                <w:bCs/>
                <w:sz w:val="22"/>
                <w:szCs w:val="22"/>
              </w:rPr>
            </w:pPr>
            <w:ins w:id="2046" w:author="ERCOT" w:date="2022-10-31T17:22:00Z">
              <w:r w:rsidRPr="00ED4D8D">
                <w:rPr>
                  <w:sz w:val="22"/>
                  <w:szCs w:val="22"/>
                </w:rPr>
                <w:t>0.0</w:t>
              </w:r>
            </w:ins>
            <w:del w:id="204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C5AFD19" w14:textId="6A88CEDD" w:rsidR="001025D4" w:rsidRPr="00ED4D8D" w:rsidRDefault="001025D4" w:rsidP="001025D4">
            <w:pPr>
              <w:widowControl/>
              <w:autoSpaceDE/>
              <w:autoSpaceDN/>
              <w:adjustRightInd/>
              <w:jc w:val="center"/>
              <w:rPr>
                <w:b/>
                <w:bCs/>
                <w:sz w:val="22"/>
                <w:szCs w:val="22"/>
              </w:rPr>
            </w:pPr>
            <w:ins w:id="2048" w:author="ERCOT" w:date="2022-10-31T17:22:00Z">
              <w:r w:rsidRPr="00ED4D8D">
                <w:rPr>
                  <w:sz w:val="22"/>
                  <w:szCs w:val="22"/>
                </w:rPr>
                <w:t>0.0</w:t>
              </w:r>
            </w:ins>
            <w:del w:id="204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9AC9973" w14:textId="2A361832" w:rsidR="001025D4" w:rsidRPr="00ED4D8D" w:rsidRDefault="001025D4" w:rsidP="001025D4">
            <w:pPr>
              <w:widowControl/>
              <w:autoSpaceDE/>
              <w:autoSpaceDN/>
              <w:adjustRightInd/>
              <w:jc w:val="center"/>
              <w:rPr>
                <w:b/>
                <w:bCs/>
                <w:sz w:val="22"/>
                <w:szCs w:val="22"/>
              </w:rPr>
            </w:pPr>
            <w:ins w:id="2050" w:author="ERCOT" w:date="2022-10-31T17:22:00Z">
              <w:r w:rsidRPr="00ED4D8D">
                <w:rPr>
                  <w:sz w:val="22"/>
                  <w:szCs w:val="22"/>
                </w:rPr>
                <w:t>8.8</w:t>
              </w:r>
            </w:ins>
            <w:del w:id="2051" w:author="ERCOT" w:date="2022-10-31T17:22:00Z">
              <w:r w:rsidRPr="00ED4D8D" w:rsidDel="00402591">
                <w:rPr>
                  <w:rFonts w:ascii="Calibri" w:hAnsi="Calibri" w:cs="Calibri"/>
                  <w:color w:val="000000"/>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tcPr>
          <w:p w14:paraId="7D87A3DF" w14:textId="72196EE3" w:rsidR="001025D4" w:rsidRPr="00ED4D8D" w:rsidRDefault="001025D4" w:rsidP="001025D4">
            <w:pPr>
              <w:widowControl/>
              <w:autoSpaceDE/>
              <w:autoSpaceDN/>
              <w:adjustRightInd/>
              <w:jc w:val="center"/>
              <w:rPr>
                <w:b/>
                <w:bCs/>
                <w:sz w:val="22"/>
                <w:szCs w:val="22"/>
              </w:rPr>
            </w:pPr>
            <w:ins w:id="2052" w:author="ERCOT" w:date="2022-10-31T17:22:00Z">
              <w:r w:rsidRPr="00ED4D8D">
                <w:rPr>
                  <w:sz w:val="22"/>
                  <w:szCs w:val="22"/>
                </w:rPr>
                <w:t>16.5</w:t>
              </w:r>
            </w:ins>
            <w:del w:id="2053" w:author="ERCOT" w:date="2022-10-31T17:22:00Z">
              <w:r w:rsidRPr="00ED4D8D" w:rsidDel="00402591">
                <w:rPr>
                  <w:rFonts w:ascii="Calibri" w:hAnsi="Calibri" w:cs="Calibri"/>
                  <w:color w:val="000000"/>
                  <w:sz w:val="22"/>
                  <w:szCs w:val="22"/>
                </w:rPr>
                <w:delText>8.7</w:delText>
              </w:r>
            </w:del>
          </w:p>
        </w:tc>
        <w:tc>
          <w:tcPr>
            <w:tcW w:w="223" w:type="pct"/>
            <w:tcBorders>
              <w:top w:val="single" w:sz="4" w:space="0" w:color="000000"/>
              <w:left w:val="single" w:sz="4" w:space="0" w:color="000000"/>
              <w:bottom w:val="single" w:sz="4" w:space="0" w:color="000000"/>
              <w:right w:val="single" w:sz="4" w:space="0" w:color="000000"/>
            </w:tcBorders>
          </w:tcPr>
          <w:p w14:paraId="57A68CB5" w14:textId="622E98D1" w:rsidR="001025D4" w:rsidRPr="00ED4D8D" w:rsidRDefault="001025D4" w:rsidP="001025D4">
            <w:pPr>
              <w:widowControl/>
              <w:autoSpaceDE/>
              <w:autoSpaceDN/>
              <w:adjustRightInd/>
              <w:jc w:val="center"/>
              <w:rPr>
                <w:b/>
                <w:bCs/>
                <w:sz w:val="22"/>
                <w:szCs w:val="22"/>
              </w:rPr>
            </w:pPr>
            <w:ins w:id="2054" w:author="ERCOT" w:date="2022-10-31T17:22:00Z">
              <w:r w:rsidRPr="00ED4D8D">
                <w:rPr>
                  <w:sz w:val="22"/>
                  <w:szCs w:val="22"/>
                </w:rPr>
                <w:t>12.2</w:t>
              </w:r>
            </w:ins>
            <w:del w:id="2055" w:author="ERCOT" w:date="2022-10-31T17:22:00Z">
              <w:r w:rsidRPr="00ED4D8D" w:rsidDel="00402591">
                <w:rPr>
                  <w:rFonts w:ascii="Calibri" w:hAnsi="Calibri" w:cs="Calibri"/>
                  <w:color w:val="000000"/>
                  <w:sz w:val="22"/>
                  <w:szCs w:val="22"/>
                </w:rPr>
                <w:delText>6.7</w:delText>
              </w:r>
            </w:del>
          </w:p>
        </w:tc>
        <w:tc>
          <w:tcPr>
            <w:tcW w:w="202" w:type="pct"/>
            <w:tcBorders>
              <w:top w:val="single" w:sz="4" w:space="0" w:color="000000"/>
              <w:left w:val="single" w:sz="4" w:space="0" w:color="000000"/>
              <w:bottom w:val="single" w:sz="4" w:space="0" w:color="000000"/>
              <w:right w:val="single" w:sz="4" w:space="0" w:color="000000"/>
            </w:tcBorders>
          </w:tcPr>
          <w:p w14:paraId="2B70EEC5" w14:textId="70AF61FB" w:rsidR="001025D4" w:rsidRPr="00ED4D8D" w:rsidRDefault="001025D4" w:rsidP="001025D4">
            <w:pPr>
              <w:widowControl/>
              <w:autoSpaceDE/>
              <w:autoSpaceDN/>
              <w:adjustRightInd/>
              <w:jc w:val="center"/>
              <w:rPr>
                <w:b/>
                <w:bCs/>
                <w:sz w:val="22"/>
                <w:szCs w:val="22"/>
              </w:rPr>
            </w:pPr>
            <w:ins w:id="2056" w:author="ERCOT" w:date="2022-10-31T17:22:00Z">
              <w:r w:rsidRPr="00ED4D8D">
                <w:rPr>
                  <w:sz w:val="22"/>
                  <w:szCs w:val="22"/>
                </w:rPr>
                <w:t>5.9</w:t>
              </w:r>
            </w:ins>
            <w:del w:id="2057" w:author="ERCOT" w:date="2022-10-31T17:22:00Z">
              <w:r w:rsidRPr="00ED4D8D" w:rsidDel="00402591">
                <w:rPr>
                  <w:rFonts w:ascii="Calibri" w:hAnsi="Calibri" w:cs="Calibri"/>
                  <w:color w:val="000000"/>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tcPr>
          <w:p w14:paraId="2684CE70" w14:textId="505119FD" w:rsidR="001025D4" w:rsidRPr="00ED4D8D" w:rsidRDefault="001025D4" w:rsidP="001025D4">
            <w:pPr>
              <w:widowControl/>
              <w:autoSpaceDE/>
              <w:autoSpaceDN/>
              <w:adjustRightInd/>
              <w:jc w:val="center"/>
              <w:rPr>
                <w:b/>
                <w:bCs/>
                <w:sz w:val="22"/>
                <w:szCs w:val="22"/>
              </w:rPr>
            </w:pPr>
            <w:ins w:id="2058" w:author="ERCOT" w:date="2022-10-31T17:22:00Z">
              <w:r w:rsidRPr="00ED4D8D">
                <w:rPr>
                  <w:sz w:val="22"/>
                  <w:szCs w:val="22"/>
                </w:rPr>
                <w:t>4.4</w:t>
              </w:r>
            </w:ins>
            <w:del w:id="2059" w:author="ERCOT" w:date="2022-10-31T17:22:00Z">
              <w:r w:rsidRPr="00ED4D8D" w:rsidDel="00402591">
                <w:rPr>
                  <w:rFonts w:ascii="Calibri" w:hAnsi="Calibri" w:cs="Calibri"/>
                  <w:color w:val="000000"/>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tcPr>
          <w:p w14:paraId="4FF0747B" w14:textId="1C40A8D4" w:rsidR="001025D4" w:rsidRPr="00ED4D8D" w:rsidRDefault="001025D4" w:rsidP="001025D4">
            <w:pPr>
              <w:widowControl/>
              <w:autoSpaceDE/>
              <w:autoSpaceDN/>
              <w:adjustRightInd/>
              <w:jc w:val="center"/>
              <w:rPr>
                <w:b/>
                <w:bCs/>
                <w:sz w:val="22"/>
                <w:szCs w:val="22"/>
              </w:rPr>
            </w:pPr>
            <w:ins w:id="2060" w:author="ERCOT" w:date="2022-10-31T17:22:00Z">
              <w:r w:rsidRPr="00ED4D8D">
                <w:rPr>
                  <w:sz w:val="22"/>
                  <w:szCs w:val="22"/>
                </w:rPr>
                <w:t>4.7</w:t>
              </w:r>
            </w:ins>
            <w:del w:id="2061" w:author="ERCOT" w:date="2022-10-31T17:22:00Z">
              <w:r w:rsidRPr="00ED4D8D" w:rsidDel="00402591">
                <w:rPr>
                  <w:rFonts w:ascii="Calibri" w:hAnsi="Calibri" w:cs="Calibri"/>
                  <w:color w:val="000000"/>
                  <w:sz w:val="22"/>
                  <w:szCs w:val="22"/>
                </w:rPr>
                <w:delText>6.2</w:delText>
              </w:r>
            </w:del>
          </w:p>
        </w:tc>
        <w:tc>
          <w:tcPr>
            <w:tcW w:w="202" w:type="pct"/>
            <w:tcBorders>
              <w:top w:val="single" w:sz="4" w:space="0" w:color="000000"/>
              <w:left w:val="single" w:sz="4" w:space="0" w:color="000000"/>
              <w:bottom w:val="single" w:sz="4" w:space="0" w:color="000000"/>
              <w:right w:val="single" w:sz="4" w:space="0" w:color="000000"/>
            </w:tcBorders>
          </w:tcPr>
          <w:p w14:paraId="56B16BB3" w14:textId="59D171B1" w:rsidR="001025D4" w:rsidRPr="00ED4D8D" w:rsidRDefault="001025D4" w:rsidP="001025D4">
            <w:pPr>
              <w:widowControl/>
              <w:autoSpaceDE/>
              <w:autoSpaceDN/>
              <w:adjustRightInd/>
              <w:jc w:val="center"/>
              <w:rPr>
                <w:b/>
                <w:bCs/>
                <w:sz w:val="22"/>
                <w:szCs w:val="22"/>
              </w:rPr>
            </w:pPr>
            <w:ins w:id="2062" w:author="ERCOT" w:date="2022-10-31T17:22:00Z">
              <w:r w:rsidRPr="00ED4D8D">
                <w:rPr>
                  <w:sz w:val="22"/>
                  <w:szCs w:val="22"/>
                </w:rPr>
                <w:t>8.5</w:t>
              </w:r>
            </w:ins>
            <w:del w:id="2063" w:author="ERCOT" w:date="2022-10-31T17:22:00Z">
              <w:r w:rsidRPr="00ED4D8D"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6F7D83C6" w14:textId="4539D2DB" w:rsidR="001025D4" w:rsidRPr="00ED4D8D" w:rsidRDefault="001025D4" w:rsidP="001025D4">
            <w:pPr>
              <w:widowControl/>
              <w:autoSpaceDE/>
              <w:autoSpaceDN/>
              <w:adjustRightInd/>
              <w:jc w:val="center"/>
              <w:rPr>
                <w:b/>
                <w:bCs/>
                <w:sz w:val="22"/>
                <w:szCs w:val="22"/>
              </w:rPr>
            </w:pPr>
            <w:ins w:id="2064" w:author="ERCOT" w:date="2022-10-31T17:22:00Z">
              <w:r w:rsidRPr="00ED4D8D">
                <w:rPr>
                  <w:sz w:val="22"/>
                  <w:szCs w:val="22"/>
                </w:rPr>
                <w:t>9.1</w:t>
              </w:r>
            </w:ins>
            <w:del w:id="2065" w:author="ERCOT" w:date="2022-10-31T17:22:00Z">
              <w:r w:rsidRPr="00ED4D8D" w:rsidDel="00402591">
                <w:rPr>
                  <w:rFonts w:ascii="Calibri" w:hAnsi="Calibri" w:cs="Calibri"/>
                  <w:color w:val="000000"/>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tcPr>
          <w:p w14:paraId="3D35234A" w14:textId="7806F86F" w:rsidR="001025D4" w:rsidRPr="00ED4D8D" w:rsidRDefault="001025D4" w:rsidP="001025D4">
            <w:pPr>
              <w:widowControl/>
              <w:autoSpaceDE/>
              <w:autoSpaceDN/>
              <w:adjustRightInd/>
              <w:jc w:val="center"/>
              <w:rPr>
                <w:b/>
                <w:bCs/>
                <w:sz w:val="22"/>
                <w:szCs w:val="22"/>
              </w:rPr>
            </w:pPr>
            <w:ins w:id="2066" w:author="ERCOT" w:date="2022-10-31T17:22:00Z">
              <w:r w:rsidRPr="00ED4D8D">
                <w:rPr>
                  <w:sz w:val="22"/>
                  <w:szCs w:val="22"/>
                </w:rPr>
                <w:t>11.1</w:t>
              </w:r>
            </w:ins>
            <w:del w:id="2067" w:author="ERCOT" w:date="2022-10-31T17:22:00Z">
              <w:r w:rsidRPr="00ED4D8D" w:rsidDel="00402591">
                <w:rPr>
                  <w:rFonts w:ascii="Calibri" w:hAnsi="Calibri" w:cs="Calibri"/>
                  <w:color w:val="000000"/>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tcPr>
          <w:p w14:paraId="3A979823" w14:textId="449029A7" w:rsidR="001025D4" w:rsidRPr="00ED4D8D" w:rsidRDefault="001025D4" w:rsidP="001025D4">
            <w:pPr>
              <w:widowControl/>
              <w:autoSpaceDE/>
              <w:autoSpaceDN/>
              <w:adjustRightInd/>
              <w:jc w:val="center"/>
              <w:rPr>
                <w:b/>
                <w:bCs/>
                <w:sz w:val="22"/>
                <w:szCs w:val="22"/>
              </w:rPr>
            </w:pPr>
            <w:ins w:id="2068" w:author="ERCOT" w:date="2022-10-31T17:22:00Z">
              <w:r w:rsidRPr="00ED4D8D">
                <w:rPr>
                  <w:sz w:val="22"/>
                  <w:szCs w:val="22"/>
                </w:rPr>
                <w:t>8.7</w:t>
              </w:r>
            </w:ins>
            <w:del w:id="2069" w:author="ERCOT" w:date="2022-10-31T17:22:00Z">
              <w:r w:rsidRPr="00ED4D8D" w:rsidDel="00402591">
                <w:rPr>
                  <w:rFonts w:ascii="Calibri" w:hAnsi="Calibri" w:cs="Calibri"/>
                  <w:color w:val="000000"/>
                  <w:sz w:val="22"/>
                  <w:szCs w:val="22"/>
                </w:rPr>
                <w:delText>8.6</w:delText>
              </w:r>
            </w:del>
          </w:p>
        </w:tc>
        <w:tc>
          <w:tcPr>
            <w:tcW w:w="179" w:type="pct"/>
            <w:tcBorders>
              <w:top w:val="single" w:sz="4" w:space="0" w:color="000000"/>
              <w:left w:val="single" w:sz="4" w:space="0" w:color="000000"/>
              <w:bottom w:val="single" w:sz="4" w:space="0" w:color="000000"/>
              <w:right w:val="single" w:sz="4" w:space="0" w:color="000000"/>
            </w:tcBorders>
          </w:tcPr>
          <w:p w14:paraId="64B450C7" w14:textId="72B47118" w:rsidR="001025D4" w:rsidRPr="00ED4D8D" w:rsidRDefault="001025D4" w:rsidP="001025D4">
            <w:pPr>
              <w:widowControl/>
              <w:autoSpaceDE/>
              <w:autoSpaceDN/>
              <w:adjustRightInd/>
              <w:jc w:val="center"/>
              <w:rPr>
                <w:b/>
                <w:bCs/>
                <w:sz w:val="22"/>
                <w:szCs w:val="22"/>
              </w:rPr>
            </w:pPr>
            <w:ins w:id="2070" w:author="ERCOT" w:date="2022-10-31T17:22:00Z">
              <w:r w:rsidRPr="00ED4D8D">
                <w:rPr>
                  <w:sz w:val="22"/>
                  <w:szCs w:val="22"/>
                </w:rPr>
                <w:t>12.8</w:t>
              </w:r>
            </w:ins>
            <w:del w:id="2071" w:author="ERCOT" w:date="2022-10-31T17:22:00Z">
              <w:r w:rsidRPr="00ED4D8D" w:rsidDel="00402591">
                <w:rPr>
                  <w:rFonts w:ascii="Calibri" w:hAnsi="Calibri" w:cs="Calibri"/>
                  <w:color w:val="000000"/>
                  <w:sz w:val="22"/>
                  <w:szCs w:val="22"/>
                </w:rPr>
                <w:delText>10.9</w:delText>
              </w:r>
            </w:del>
          </w:p>
        </w:tc>
        <w:tc>
          <w:tcPr>
            <w:tcW w:w="191" w:type="pct"/>
            <w:tcBorders>
              <w:top w:val="single" w:sz="4" w:space="0" w:color="000000"/>
              <w:left w:val="single" w:sz="4" w:space="0" w:color="000000"/>
              <w:bottom w:val="single" w:sz="4" w:space="0" w:color="000000"/>
              <w:right w:val="single" w:sz="4" w:space="0" w:color="000000"/>
            </w:tcBorders>
          </w:tcPr>
          <w:p w14:paraId="748BC8DE" w14:textId="7929AB36" w:rsidR="001025D4" w:rsidRPr="00ED4D8D" w:rsidRDefault="001025D4" w:rsidP="001025D4">
            <w:pPr>
              <w:widowControl/>
              <w:autoSpaceDE/>
              <w:autoSpaceDN/>
              <w:adjustRightInd/>
              <w:jc w:val="center"/>
              <w:rPr>
                <w:b/>
                <w:bCs/>
                <w:sz w:val="22"/>
                <w:szCs w:val="22"/>
              </w:rPr>
            </w:pPr>
            <w:ins w:id="2072" w:author="ERCOT" w:date="2022-10-31T17:22:00Z">
              <w:r w:rsidRPr="00ED4D8D">
                <w:rPr>
                  <w:sz w:val="22"/>
                  <w:szCs w:val="22"/>
                </w:rPr>
                <w:t>7.8</w:t>
              </w:r>
            </w:ins>
            <w:del w:id="2073" w:author="ERCOT" w:date="2022-10-31T17:22:00Z">
              <w:r w:rsidRPr="00ED4D8D" w:rsidDel="00402591">
                <w:rPr>
                  <w:rFonts w:ascii="Calibri" w:hAnsi="Calibri" w:cs="Calibri"/>
                  <w:color w:val="000000"/>
                  <w:sz w:val="22"/>
                  <w:szCs w:val="22"/>
                </w:rPr>
                <w:delText>5.9</w:delText>
              </w:r>
            </w:del>
          </w:p>
        </w:tc>
        <w:tc>
          <w:tcPr>
            <w:tcW w:w="168" w:type="pct"/>
            <w:tcBorders>
              <w:top w:val="single" w:sz="4" w:space="0" w:color="000000"/>
              <w:left w:val="single" w:sz="4" w:space="0" w:color="000000"/>
              <w:bottom w:val="single" w:sz="4" w:space="0" w:color="000000"/>
              <w:right w:val="single" w:sz="4" w:space="0" w:color="000000"/>
            </w:tcBorders>
          </w:tcPr>
          <w:p w14:paraId="31A5E00A" w14:textId="0A98263F" w:rsidR="001025D4" w:rsidRPr="00ED4D8D" w:rsidRDefault="001025D4" w:rsidP="001025D4">
            <w:pPr>
              <w:widowControl/>
              <w:autoSpaceDE/>
              <w:autoSpaceDN/>
              <w:adjustRightInd/>
              <w:jc w:val="center"/>
              <w:rPr>
                <w:b/>
                <w:bCs/>
                <w:sz w:val="22"/>
                <w:szCs w:val="22"/>
              </w:rPr>
            </w:pPr>
            <w:ins w:id="2074" w:author="ERCOT" w:date="2022-10-31T17:22:00Z">
              <w:r w:rsidRPr="00ED4D8D">
                <w:rPr>
                  <w:sz w:val="22"/>
                  <w:szCs w:val="22"/>
                </w:rPr>
                <w:t>-3.7</w:t>
              </w:r>
            </w:ins>
            <w:del w:id="2075" w:author="ERCOT" w:date="2022-10-31T17:22:00Z">
              <w:r w:rsidRPr="00ED4D8D" w:rsidDel="00402591">
                <w:rPr>
                  <w:rFonts w:ascii="Calibri" w:hAnsi="Calibri" w:cs="Calibri"/>
                  <w:color w:val="000000"/>
                  <w:sz w:val="22"/>
                  <w:szCs w:val="22"/>
                </w:rPr>
                <w:delText>0.1</w:delText>
              </w:r>
            </w:del>
          </w:p>
        </w:tc>
        <w:tc>
          <w:tcPr>
            <w:tcW w:w="169" w:type="pct"/>
            <w:tcBorders>
              <w:top w:val="single" w:sz="4" w:space="0" w:color="000000"/>
              <w:left w:val="single" w:sz="4" w:space="0" w:color="000000"/>
              <w:bottom w:val="single" w:sz="4" w:space="0" w:color="000000"/>
              <w:right w:val="single" w:sz="4" w:space="0" w:color="000000"/>
            </w:tcBorders>
          </w:tcPr>
          <w:p w14:paraId="4390AEFB" w14:textId="3D32323D" w:rsidR="001025D4" w:rsidRPr="00ED4D8D" w:rsidRDefault="001025D4" w:rsidP="001025D4">
            <w:pPr>
              <w:widowControl/>
              <w:autoSpaceDE/>
              <w:autoSpaceDN/>
              <w:adjustRightInd/>
              <w:jc w:val="center"/>
              <w:rPr>
                <w:b/>
                <w:bCs/>
                <w:sz w:val="22"/>
                <w:szCs w:val="22"/>
              </w:rPr>
            </w:pPr>
            <w:ins w:id="2076" w:author="ERCOT" w:date="2022-10-31T17:22:00Z">
              <w:r w:rsidRPr="00ED4D8D">
                <w:rPr>
                  <w:sz w:val="22"/>
                  <w:szCs w:val="22"/>
                </w:rPr>
                <w:t>-2.5</w:t>
              </w:r>
            </w:ins>
            <w:del w:id="2077" w:author="ERCOT" w:date="2022-10-31T17:22:00Z">
              <w:r w:rsidRPr="00ED4D8D" w:rsidDel="00402591">
                <w:rPr>
                  <w:rFonts w:ascii="Calibri" w:hAnsi="Calibri" w:cs="Calibri"/>
                  <w:color w:val="000000"/>
                  <w:sz w:val="22"/>
                  <w:szCs w:val="22"/>
                </w:rPr>
                <w:delText>-1.0</w:delText>
              </w:r>
            </w:del>
          </w:p>
        </w:tc>
        <w:tc>
          <w:tcPr>
            <w:tcW w:w="183" w:type="pct"/>
            <w:tcBorders>
              <w:top w:val="single" w:sz="4" w:space="0" w:color="000000"/>
              <w:left w:val="single" w:sz="4" w:space="0" w:color="000000"/>
              <w:bottom w:val="single" w:sz="4" w:space="0" w:color="000000"/>
              <w:right w:val="single" w:sz="4" w:space="0" w:color="000000"/>
            </w:tcBorders>
          </w:tcPr>
          <w:p w14:paraId="2095BABD" w14:textId="1F4DB6F5" w:rsidR="001025D4" w:rsidRPr="00ED4D8D" w:rsidRDefault="001025D4" w:rsidP="001025D4">
            <w:pPr>
              <w:widowControl/>
              <w:autoSpaceDE/>
              <w:autoSpaceDN/>
              <w:adjustRightInd/>
              <w:jc w:val="center"/>
              <w:rPr>
                <w:b/>
                <w:bCs/>
                <w:sz w:val="22"/>
                <w:szCs w:val="22"/>
              </w:rPr>
            </w:pPr>
            <w:ins w:id="2078" w:author="ERCOT" w:date="2022-10-31T17:22:00Z">
              <w:r w:rsidRPr="00ED4D8D">
                <w:rPr>
                  <w:sz w:val="22"/>
                  <w:szCs w:val="22"/>
                </w:rPr>
                <w:t>0.0</w:t>
              </w:r>
            </w:ins>
            <w:del w:id="2079"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2B299930" w14:textId="136697DC" w:rsidR="001025D4" w:rsidRPr="00ED4D8D" w:rsidRDefault="001025D4" w:rsidP="001025D4">
            <w:pPr>
              <w:widowControl/>
              <w:autoSpaceDE/>
              <w:autoSpaceDN/>
              <w:adjustRightInd/>
              <w:jc w:val="center"/>
              <w:rPr>
                <w:b/>
                <w:bCs/>
                <w:sz w:val="22"/>
                <w:szCs w:val="22"/>
              </w:rPr>
            </w:pPr>
            <w:ins w:id="2080" w:author="ERCOT" w:date="2022-10-31T17:22:00Z">
              <w:r w:rsidRPr="00ED4D8D">
                <w:rPr>
                  <w:sz w:val="22"/>
                  <w:szCs w:val="22"/>
                </w:rPr>
                <w:t>0.0</w:t>
              </w:r>
            </w:ins>
            <w:del w:id="2081"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75E68693" w14:textId="682A7A0A" w:rsidR="001025D4" w:rsidRPr="00ED4D8D" w:rsidRDefault="001025D4" w:rsidP="001025D4">
            <w:pPr>
              <w:widowControl/>
              <w:autoSpaceDE/>
              <w:autoSpaceDN/>
              <w:adjustRightInd/>
              <w:jc w:val="center"/>
              <w:rPr>
                <w:b/>
                <w:bCs/>
                <w:sz w:val="22"/>
                <w:szCs w:val="22"/>
              </w:rPr>
            </w:pPr>
            <w:ins w:id="2082" w:author="ERCOT" w:date="2022-10-31T17:22:00Z">
              <w:r w:rsidRPr="00ED4D8D">
                <w:rPr>
                  <w:sz w:val="22"/>
                  <w:szCs w:val="22"/>
                </w:rPr>
                <w:t>0.0</w:t>
              </w:r>
            </w:ins>
            <w:del w:id="2083" w:author="ERCOT" w:date="2022-10-31T17:22:00Z">
              <w:r w:rsidRPr="00ED4D8D" w:rsidDel="00402591">
                <w:rPr>
                  <w:rFonts w:ascii="Calibri" w:hAnsi="Calibri" w:cs="Calibri"/>
                  <w:color w:val="000000"/>
                  <w:sz w:val="22"/>
                  <w:szCs w:val="22"/>
                </w:rPr>
                <w:delText>0.0</w:delText>
              </w:r>
            </w:del>
          </w:p>
        </w:tc>
      </w:tr>
      <w:tr w:rsidR="001025D4" w:rsidRPr="00CC576E" w14:paraId="59E4D7B1"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1025D4" w:rsidRPr="000357D1" w:rsidRDefault="001025D4" w:rsidP="001025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tcPr>
          <w:p w14:paraId="542E3F4F" w14:textId="3D2AA4CB" w:rsidR="001025D4" w:rsidRPr="00ED4D8D" w:rsidRDefault="001025D4" w:rsidP="001025D4">
            <w:pPr>
              <w:widowControl/>
              <w:autoSpaceDE/>
              <w:autoSpaceDN/>
              <w:adjustRightInd/>
              <w:jc w:val="center"/>
              <w:rPr>
                <w:b/>
                <w:bCs/>
                <w:sz w:val="22"/>
                <w:szCs w:val="22"/>
              </w:rPr>
            </w:pPr>
            <w:ins w:id="2084" w:author="ERCOT" w:date="2022-10-31T17:22:00Z">
              <w:r w:rsidRPr="00ED4D8D">
                <w:rPr>
                  <w:sz w:val="22"/>
                  <w:szCs w:val="22"/>
                </w:rPr>
                <w:t>0.0</w:t>
              </w:r>
            </w:ins>
            <w:del w:id="2085"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0D3F93FE" w14:textId="40BFA2A9" w:rsidR="001025D4" w:rsidRPr="00ED4D8D" w:rsidRDefault="001025D4" w:rsidP="001025D4">
            <w:pPr>
              <w:widowControl/>
              <w:autoSpaceDE/>
              <w:autoSpaceDN/>
              <w:adjustRightInd/>
              <w:jc w:val="center"/>
              <w:rPr>
                <w:b/>
                <w:bCs/>
                <w:sz w:val="22"/>
                <w:szCs w:val="22"/>
              </w:rPr>
            </w:pPr>
            <w:ins w:id="2086" w:author="ERCOT" w:date="2022-10-31T17:22:00Z">
              <w:r w:rsidRPr="00ED4D8D">
                <w:rPr>
                  <w:sz w:val="22"/>
                  <w:szCs w:val="22"/>
                </w:rPr>
                <w:t>0.0</w:t>
              </w:r>
            </w:ins>
            <w:del w:id="208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B1D2607" w14:textId="509B8703" w:rsidR="001025D4" w:rsidRPr="00ED4D8D" w:rsidRDefault="001025D4" w:rsidP="001025D4">
            <w:pPr>
              <w:widowControl/>
              <w:autoSpaceDE/>
              <w:autoSpaceDN/>
              <w:adjustRightInd/>
              <w:jc w:val="center"/>
              <w:rPr>
                <w:b/>
                <w:bCs/>
                <w:sz w:val="22"/>
                <w:szCs w:val="22"/>
              </w:rPr>
            </w:pPr>
            <w:ins w:id="2088" w:author="ERCOT" w:date="2022-10-31T17:22:00Z">
              <w:r w:rsidRPr="00ED4D8D">
                <w:rPr>
                  <w:sz w:val="22"/>
                  <w:szCs w:val="22"/>
                </w:rPr>
                <w:t>0.0</w:t>
              </w:r>
            </w:ins>
            <w:del w:id="208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48C193" w14:textId="406DDC1B" w:rsidR="001025D4" w:rsidRPr="00ED4D8D" w:rsidRDefault="001025D4" w:rsidP="001025D4">
            <w:pPr>
              <w:widowControl/>
              <w:autoSpaceDE/>
              <w:autoSpaceDN/>
              <w:adjustRightInd/>
              <w:jc w:val="center"/>
              <w:rPr>
                <w:b/>
                <w:bCs/>
                <w:sz w:val="22"/>
                <w:szCs w:val="22"/>
              </w:rPr>
            </w:pPr>
            <w:ins w:id="2090" w:author="ERCOT" w:date="2022-10-31T17:22:00Z">
              <w:r w:rsidRPr="00ED4D8D">
                <w:rPr>
                  <w:sz w:val="22"/>
                  <w:szCs w:val="22"/>
                </w:rPr>
                <w:t>0.0</w:t>
              </w:r>
            </w:ins>
            <w:del w:id="209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A36CE83" w14:textId="454E3D7F" w:rsidR="001025D4" w:rsidRPr="00ED4D8D" w:rsidRDefault="001025D4" w:rsidP="001025D4">
            <w:pPr>
              <w:widowControl/>
              <w:autoSpaceDE/>
              <w:autoSpaceDN/>
              <w:adjustRightInd/>
              <w:jc w:val="center"/>
              <w:rPr>
                <w:b/>
                <w:bCs/>
                <w:sz w:val="22"/>
                <w:szCs w:val="22"/>
              </w:rPr>
            </w:pPr>
            <w:ins w:id="2092" w:author="ERCOT" w:date="2022-10-31T17:22:00Z">
              <w:r w:rsidRPr="00ED4D8D">
                <w:rPr>
                  <w:sz w:val="22"/>
                  <w:szCs w:val="22"/>
                </w:rPr>
                <w:t>0.0</w:t>
              </w:r>
            </w:ins>
            <w:del w:id="209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39D5493" w14:textId="639813FD" w:rsidR="001025D4" w:rsidRPr="00ED4D8D" w:rsidRDefault="001025D4" w:rsidP="001025D4">
            <w:pPr>
              <w:widowControl/>
              <w:autoSpaceDE/>
              <w:autoSpaceDN/>
              <w:adjustRightInd/>
              <w:jc w:val="center"/>
              <w:rPr>
                <w:b/>
                <w:bCs/>
                <w:sz w:val="22"/>
                <w:szCs w:val="22"/>
              </w:rPr>
            </w:pPr>
            <w:ins w:id="2094" w:author="ERCOT" w:date="2022-10-31T17:22:00Z">
              <w:r w:rsidRPr="00ED4D8D">
                <w:rPr>
                  <w:sz w:val="22"/>
                  <w:szCs w:val="22"/>
                </w:rPr>
                <w:t>0.0</w:t>
              </w:r>
            </w:ins>
            <w:del w:id="209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5C27533" w14:textId="2CAF45C4" w:rsidR="001025D4" w:rsidRPr="00ED4D8D" w:rsidRDefault="001025D4" w:rsidP="001025D4">
            <w:pPr>
              <w:widowControl/>
              <w:autoSpaceDE/>
              <w:autoSpaceDN/>
              <w:adjustRightInd/>
              <w:jc w:val="center"/>
              <w:rPr>
                <w:b/>
                <w:bCs/>
                <w:sz w:val="22"/>
                <w:szCs w:val="22"/>
              </w:rPr>
            </w:pPr>
            <w:ins w:id="2096" w:author="ERCOT" w:date="2022-10-31T17:22:00Z">
              <w:r w:rsidRPr="00ED4D8D">
                <w:rPr>
                  <w:sz w:val="22"/>
                  <w:szCs w:val="22"/>
                </w:rPr>
                <w:t>0.0</w:t>
              </w:r>
            </w:ins>
            <w:del w:id="209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01711A7" w14:textId="3275302C" w:rsidR="001025D4" w:rsidRPr="00ED4D8D" w:rsidRDefault="001025D4" w:rsidP="001025D4">
            <w:pPr>
              <w:widowControl/>
              <w:autoSpaceDE/>
              <w:autoSpaceDN/>
              <w:adjustRightInd/>
              <w:jc w:val="center"/>
              <w:rPr>
                <w:b/>
                <w:bCs/>
                <w:sz w:val="22"/>
                <w:szCs w:val="22"/>
              </w:rPr>
            </w:pPr>
            <w:ins w:id="2098" w:author="ERCOT" w:date="2022-10-31T17:22:00Z">
              <w:r w:rsidRPr="00ED4D8D">
                <w:rPr>
                  <w:sz w:val="22"/>
                  <w:szCs w:val="22"/>
                </w:rPr>
                <w:t>6.7</w:t>
              </w:r>
            </w:ins>
            <w:del w:id="2099" w:author="ERCOT" w:date="2022-10-31T17:22:00Z">
              <w:r w:rsidRPr="00ED4D8D" w:rsidDel="00402591">
                <w:rPr>
                  <w:rFonts w:ascii="Calibri" w:hAnsi="Calibri" w:cs="Calibri"/>
                  <w:color w:val="000000"/>
                  <w:sz w:val="22"/>
                  <w:szCs w:val="22"/>
                </w:rPr>
                <w:delText>1.2</w:delText>
              </w:r>
            </w:del>
          </w:p>
        </w:tc>
        <w:tc>
          <w:tcPr>
            <w:tcW w:w="181" w:type="pct"/>
            <w:tcBorders>
              <w:top w:val="single" w:sz="4" w:space="0" w:color="000000"/>
              <w:left w:val="single" w:sz="4" w:space="0" w:color="000000"/>
              <w:bottom w:val="single" w:sz="4" w:space="0" w:color="000000"/>
              <w:right w:val="single" w:sz="4" w:space="0" w:color="000000"/>
            </w:tcBorders>
          </w:tcPr>
          <w:p w14:paraId="300CEB44" w14:textId="449DC289" w:rsidR="001025D4" w:rsidRPr="00ED4D8D" w:rsidRDefault="001025D4" w:rsidP="001025D4">
            <w:pPr>
              <w:widowControl/>
              <w:autoSpaceDE/>
              <w:autoSpaceDN/>
              <w:adjustRightInd/>
              <w:jc w:val="center"/>
              <w:rPr>
                <w:b/>
                <w:bCs/>
                <w:sz w:val="22"/>
                <w:szCs w:val="22"/>
              </w:rPr>
            </w:pPr>
            <w:ins w:id="2100" w:author="ERCOT" w:date="2022-10-31T17:22:00Z">
              <w:r w:rsidRPr="00ED4D8D">
                <w:rPr>
                  <w:sz w:val="22"/>
                  <w:szCs w:val="22"/>
                </w:rPr>
                <w:t>14.7</w:t>
              </w:r>
            </w:ins>
            <w:del w:id="2101" w:author="ERCOT" w:date="2022-10-31T17:22:00Z">
              <w:r w:rsidRPr="00ED4D8D" w:rsidDel="00402591">
                <w:rPr>
                  <w:rFonts w:ascii="Calibri" w:hAnsi="Calibri" w:cs="Calibri"/>
                  <w:color w:val="000000"/>
                  <w:sz w:val="22"/>
                  <w:szCs w:val="22"/>
                </w:rPr>
                <w:delText>8.3</w:delText>
              </w:r>
            </w:del>
          </w:p>
        </w:tc>
        <w:tc>
          <w:tcPr>
            <w:tcW w:w="223" w:type="pct"/>
            <w:tcBorders>
              <w:top w:val="single" w:sz="4" w:space="0" w:color="000000"/>
              <w:left w:val="single" w:sz="4" w:space="0" w:color="000000"/>
              <w:bottom w:val="single" w:sz="4" w:space="0" w:color="000000"/>
              <w:right w:val="single" w:sz="4" w:space="0" w:color="000000"/>
            </w:tcBorders>
          </w:tcPr>
          <w:p w14:paraId="7AAA60FF" w14:textId="7E7D1B77" w:rsidR="001025D4" w:rsidRPr="00ED4D8D" w:rsidRDefault="001025D4" w:rsidP="001025D4">
            <w:pPr>
              <w:widowControl/>
              <w:autoSpaceDE/>
              <w:autoSpaceDN/>
              <w:adjustRightInd/>
              <w:jc w:val="center"/>
              <w:rPr>
                <w:b/>
                <w:bCs/>
                <w:sz w:val="22"/>
                <w:szCs w:val="22"/>
              </w:rPr>
            </w:pPr>
            <w:ins w:id="2102" w:author="ERCOT" w:date="2022-10-31T17:22:00Z">
              <w:r w:rsidRPr="00ED4D8D">
                <w:rPr>
                  <w:sz w:val="22"/>
                  <w:szCs w:val="22"/>
                </w:rPr>
                <w:t>11.8</w:t>
              </w:r>
            </w:ins>
            <w:del w:id="2103" w:author="ERCOT" w:date="2022-10-31T17:22:00Z">
              <w:r w:rsidRPr="00ED4D8D" w:rsidDel="00402591">
                <w:rPr>
                  <w:rFonts w:ascii="Calibri" w:hAnsi="Calibri" w:cs="Calibri"/>
                  <w:color w:val="000000"/>
                  <w:sz w:val="22"/>
                  <w:szCs w:val="22"/>
                </w:rPr>
                <w:delText>10.4</w:delText>
              </w:r>
            </w:del>
          </w:p>
        </w:tc>
        <w:tc>
          <w:tcPr>
            <w:tcW w:w="202" w:type="pct"/>
            <w:tcBorders>
              <w:top w:val="single" w:sz="4" w:space="0" w:color="000000"/>
              <w:left w:val="single" w:sz="4" w:space="0" w:color="000000"/>
              <w:bottom w:val="single" w:sz="4" w:space="0" w:color="000000"/>
              <w:right w:val="single" w:sz="4" w:space="0" w:color="000000"/>
            </w:tcBorders>
          </w:tcPr>
          <w:p w14:paraId="755819E8" w14:textId="594C1CC3" w:rsidR="001025D4" w:rsidRPr="00ED4D8D" w:rsidRDefault="001025D4" w:rsidP="001025D4">
            <w:pPr>
              <w:widowControl/>
              <w:autoSpaceDE/>
              <w:autoSpaceDN/>
              <w:adjustRightInd/>
              <w:jc w:val="center"/>
              <w:rPr>
                <w:b/>
                <w:bCs/>
                <w:sz w:val="22"/>
                <w:szCs w:val="22"/>
              </w:rPr>
            </w:pPr>
            <w:ins w:id="2104" w:author="ERCOT" w:date="2022-10-31T17:22:00Z">
              <w:r w:rsidRPr="00ED4D8D">
                <w:rPr>
                  <w:sz w:val="22"/>
                  <w:szCs w:val="22"/>
                </w:rPr>
                <w:t>8.6</w:t>
              </w:r>
            </w:ins>
            <w:del w:id="2105" w:author="ERCOT" w:date="2022-10-31T17:22:00Z">
              <w:r w:rsidRPr="00ED4D8D" w:rsidDel="00402591">
                <w:rPr>
                  <w:rFonts w:ascii="Calibri" w:hAnsi="Calibri" w:cs="Calibri"/>
                  <w:color w:val="000000"/>
                  <w:sz w:val="22"/>
                  <w:szCs w:val="22"/>
                </w:rPr>
                <w:delText>8.0</w:delText>
              </w:r>
            </w:del>
          </w:p>
        </w:tc>
        <w:tc>
          <w:tcPr>
            <w:tcW w:w="202" w:type="pct"/>
            <w:tcBorders>
              <w:top w:val="single" w:sz="4" w:space="0" w:color="000000"/>
              <w:left w:val="single" w:sz="4" w:space="0" w:color="000000"/>
              <w:bottom w:val="single" w:sz="4" w:space="0" w:color="000000"/>
              <w:right w:val="single" w:sz="4" w:space="0" w:color="000000"/>
            </w:tcBorders>
          </w:tcPr>
          <w:p w14:paraId="4FE6E279" w14:textId="6B977337" w:rsidR="001025D4" w:rsidRPr="00ED4D8D" w:rsidRDefault="001025D4" w:rsidP="001025D4">
            <w:pPr>
              <w:widowControl/>
              <w:autoSpaceDE/>
              <w:autoSpaceDN/>
              <w:adjustRightInd/>
              <w:jc w:val="center"/>
              <w:rPr>
                <w:b/>
                <w:bCs/>
                <w:sz w:val="22"/>
                <w:szCs w:val="22"/>
              </w:rPr>
            </w:pPr>
            <w:ins w:id="2106" w:author="ERCOT" w:date="2022-10-31T17:22:00Z">
              <w:r w:rsidRPr="00ED4D8D">
                <w:rPr>
                  <w:sz w:val="22"/>
                  <w:szCs w:val="22"/>
                </w:rPr>
                <w:t>6.2</w:t>
              </w:r>
            </w:ins>
            <w:del w:id="2107" w:author="ERCOT" w:date="2022-10-31T17:22:00Z">
              <w:r w:rsidRPr="00ED4D8D" w:rsidDel="00402591">
                <w:rPr>
                  <w:rFonts w:ascii="Calibri" w:hAnsi="Calibri" w:cs="Calibri"/>
                  <w:color w:val="000000"/>
                  <w:sz w:val="22"/>
                  <w:szCs w:val="22"/>
                </w:rPr>
                <w:delText>7.2</w:delText>
              </w:r>
            </w:del>
          </w:p>
        </w:tc>
        <w:tc>
          <w:tcPr>
            <w:tcW w:w="197" w:type="pct"/>
            <w:tcBorders>
              <w:top w:val="single" w:sz="4" w:space="0" w:color="000000"/>
              <w:left w:val="single" w:sz="4" w:space="0" w:color="000000"/>
              <w:bottom w:val="single" w:sz="4" w:space="0" w:color="000000"/>
              <w:right w:val="single" w:sz="4" w:space="0" w:color="000000"/>
            </w:tcBorders>
          </w:tcPr>
          <w:p w14:paraId="678B2C46" w14:textId="2BF5BA1B" w:rsidR="001025D4" w:rsidRPr="00ED4D8D" w:rsidRDefault="001025D4" w:rsidP="001025D4">
            <w:pPr>
              <w:widowControl/>
              <w:autoSpaceDE/>
              <w:autoSpaceDN/>
              <w:adjustRightInd/>
              <w:jc w:val="center"/>
              <w:rPr>
                <w:b/>
                <w:bCs/>
                <w:sz w:val="22"/>
                <w:szCs w:val="22"/>
              </w:rPr>
            </w:pPr>
            <w:ins w:id="2108" w:author="ERCOT" w:date="2022-10-31T17:22:00Z">
              <w:r w:rsidRPr="00ED4D8D">
                <w:rPr>
                  <w:sz w:val="22"/>
                  <w:szCs w:val="22"/>
                </w:rPr>
                <w:t>6.6</w:t>
              </w:r>
            </w:ins>
            <w:del w:id="2109" w:author="ERCOT" w:date="2022-10-31T17:22:00Z">
              <w:r w:rsidRPr="00ED4D8D" w:rsidDel="00402591">
                <w:rPr>
                  <w:rFonts w:ascii="Calibri" w:hAnsi="Calibri" w:cs="Calibri"/>
                  <w:color w:val="000000"/>
                  <w:sz w:val="22"/>
                  <w:szCs w:val="22"/>
                </w:rPr>
                <w:delText>7.8</w:delText>
              </w:r>
            </w:del>
          </w:p>
        </w:tc>
        <w:tc>
          <w:tcPr>
            <w:tcW w:w="202" w:type="pct"/>
            <w:tcBorders>
              <w:top w:val="single" w:sz="4" w:space="0" w:color="000000"/>
              <w:left w:val="single" w:sz="4" w:space="0" w:color="000000"/>
              <w:bottom w:val="single" w:sz="4" w:space="0" w:color="000000"/>
              <w:right w:val="single" w:sz="4" w:space="0" w:color="000000"/>
            </w:tcBorders>
          </w:tcPr>
          <w:p w14:paraId="612E5DFB" w14:textId="259397F9" w:rsidR="001025D4" w:rsidRPr="00ED4D8D" w:rsidRDefault="001025D4" w:rsidP="001025D4">
            <w:pPr>
              <w:widowControl/>
              <w:autoSpaceDE/>
              <w:autoSpaceDN/>
              <w:adjustRightInd/>
              <w:jc w:val="center"/>
              <w:rPr>
                <w:b/>
                <w:bCs/>
                <w:sz w:val="22"/>
                <w:szCs w:val="22"/>
              </w:rPr>
            </w:pPr>
            <w:ins w:id="2110" w:author="ERCOT" w:date="2022-10-31T17:22:00Z">
              <w:r w:rsidRPr="00ED4D8D">
                <w:rPr>
                  <w:sz w:val="22"/>
                  <w:szCs w:val="22"/>
                </w:rPr>
                <w:t>7.5</w:t>
              </w:r>
            </w:ins>
            <w:del w:id="2111" w:author="ERCOT" w:date="2022-10-31T17:22:00Z">
              <w:r w:rsidRPr="00ED4D8D" w:rsidDel="00402591">
                <w:rPr>
                  <w:rFonts w:ascii="Calibri" w:hAnsi="Calibri" w:cs="Calibri"/>
                  <w:color w:val="000000"/>
                  <w:sz w:val="22"/>
                  <w:szCs w:val="22"/>
                </w:rPr>
                <w:delText>9.3</w:delText>
              </w:r>
            </w:del>
          </w:p>
        </w:tc>
        <w:tc>
          <w:tcPr>
            <w:tcW w:w="197" w:type="pct"/>
            <w:tcBorders>
              <w:top w:val="single" w:sz="4" w:space="0" w:color="000000"/>
              <w:left w:val="single" w:sz="4" w:space="0" w:color="000000"/>
              <w:bottom w:val="single" w:sz="4" w:space="0" w:color="000000"/>
              <w:right w:val="single" w:sz="4" w:space="0" w:color="000000"/>
            </w:tcBorders>
          </w:tcPr>
          <w:p w14:paraId="4AD85D3F" w14:textId="09D9A09C" w:rsidR="001025D4" w:rsidRPr="00ED4D8D" w:rsidRDefault="001025D4" w:rsidP="001025D4">
            <w:pPr>
              <w:widowControl/>
              <w:autoSpaceDE/>
              <w:autoSpaceDN/>
              <w:adjustRightInd/>
              <w:jc w:val="center"/>
              <w:rPr>
                <w:b/>
                <w:bCs/>
                <w:sz w:val="22"/>
                <w:szCs w:val="22"/>
              </w:rPr>
            </w:pPr>
            <w:ins w:id="2112" w:author="ERCOT" w:date="2022-10-31T17:22:00Z">
              <w:r w:rsidRPr="00ED4D8D">
                <w:rPr>
                  <w:sz w:val="22"/>
                  <w:szCs w:val="22"/>
                </w:rPr>
                <w:t>7.3</w:t>
              </w:r>
            </w:ins>
            <w:del w:id="2113" w:author="ERCOT" w:date="2022-10-31T17:22:00Z">
              <w:r w:rsidRPr="00ED4D8D" w:rsidDel="00402591">
                <w:rPr>
                  <w:rFonts w:ascii="Calibri" w:hAnsi="Calibri" w:cs="Calibri"/>
                  <w:color w:val="000000"/>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tcPr>
          <w:p w14:paraId="697E056A" w14:textId="1BA56AA4" w:rsidR="001025D4" w:rsidRPr="00ED4D8D" w:rsidRDefault="001025D4" w:rsidP="001025D4">
            <w:pPr>
              <w:widowControl/>
              <w:autoSpaceDE/>
              <w:autoSpaceDN/>
              <w:adjustRightInd/>
              <w:jc w:val="center"/>
              <w:rPr>
                <w:b/>
                <w:bCs/>
                <w:sz w:val="22"/>
                <w:szCs w:val="22"/>
              </w:rPr>
            </w:pPr>
            <w:ins w:id="2114" w:author="ERCOT" w:date="2022-10-31T17:22:00Z">
              <w:r w:rsidRPr="00ED4D8D">
                <w:rPr>
                  <w:sz w:val="22"/>
                  <w:szCs w:val="22"/>
                </w:rPr>
                <w:t>9.8</w:t>
              </w:r>
            </w:ins>
            <w:del w:id="2115" w:author="ERCOT" w:date="2022-10-31T17:22:00Z">
              <w:r w:rsidRPr="00ED4D8D" w:rsidDel="00402591">
                <w:rPr>
                  <w:rFonts w:ascii="Calibri" w:hAnsi="Calibri" w:cs="Calibri"/>
                  <w:color w:val="000000"/>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tcPr>
          <w:p w14:paraId="22A290F2" w14:textId="6A79AD6D" w:rsidR="001025D4" w:rsidRPr="00ED4D8D" w:rsidRDefault="001025D4" w:rsidP="001025D4">
            <w:pPr>
              <w:widowControl/>
              <w:autoSpaceDE/>
              <w:autoSpaceDN/>
              <w:adjustRightInd/>
              <w:jc w:val="center"/>
              <w:rPr>
                <w:b/>
                <w:bCs/>
                <w:sz w:val="22"/>
                <w:szCs w:val="22"/>
              </w:rPr>
            </w:pPr>
            <w:ins w:id="2116" w:author="ERCOT" w:date="2022-10-31T17:22:00Z">
              <w:r w:rsidRPr="00ED4D8D">
                <w:rPr>
                  <w:sz w:val="22"/>
                  <w:szCs w:val="22"/>
                </w:rPr>
                <w:t>11.6</w:t>
              </w:r>
            </w:ins>
            <w:del w:id="2117" w:author="ERCOT" w:date="2022-10-31T17:22:00Z">
              <w:r w:rsidRPr="00ED4D8D" w:rsidDel="00402591">
                <w:rPr>
                  <w:rFonts w:ascii="Calibri" w:hAnsi="Calibri" w:cs="Calibri"/>
                  <w:color w:val="000000"/>
                  <w:sz w:val="22"/>
                  <w:szCs w:val="22"/>
                </w:rPr>
                <w:delText>9.9</w:delText>
              </w:r>
            </w:del>
          </w:p>
        </w:tc>
        <w:tc>
          <w:tcPr>
            <w:tcW w:w="179" w:type="pct"/>
            <w:tcBorders>
              <w:top w:val="single" w:sz="4" w:space="0" w:color="000000"/>
              <w:left w:val="single" w:sz="4" w:space="0" w:color="000000"/>
              <w:bottom w:val="single" w:sz="4" w:space="0" w:color="000000"/>
              <w:right w:val="single" w:sz="4" w:space="0" w:color="000000"/>
            </w:tcBorders>
          </w:tcPr>
          <w:p w14:paraId="519F5ACC" w14:textId="5103BC86" w:rsidR="001025D4" w:rsidRPr="00ED4D8D" w:rsidRDefault="001025D4" w:rsidP="001025D4">
            <w:pPr>
              <w:widowControl/>
              <w:autoSpaceDE/>
              <w:autoSpaceDN/>
              <w:adjustRightInd/>
              <w:jc w:val="center"/>
              <w:rPr>
                <w:b/>
                <w:bCs/>
                <w:sz w:val="22"/>
                <w:szCs w:val="22"/>
              </w:rPr>
            </w:pPr>
            <w:ins w:id="2118" w:author="ERCOT" w:date="2022-10-31T17:22:00Z">
              <w:r w:rsidRPr="00ED4D8D">
                <w:rPr>
                  <w:sz w:val="22"/>
                  <w:szCs w:val="22"/>
                </w:rPr>
                <w:t>8.7</w:t>
              </w:r>
            </w:ins>
            <w:del w:id="2119" w:author="ERCOT" w:date="2022-10-31T17:22:00Z">
              <w:r w:rsidRPr="00ED4D8D" w:rsidDel="00402591">
                <w:rPr>
                  <w:rFonts w:ascii="Calibri" w:hAnsi="Calibri" w:cs="Calibri"/>
                  <w:color w:val="000000"/>
                  <w:sz w:val="22"/>
                  <w:szCs w:val="22"/>
                </w:rPr>
                <w:delText>11.3</w:delText>
              </w:r>
            </w:del>
          </w:p>
        </w:tc>
        <w:tc>
          <w:tcPr>
            <w:tcW w:w="191" w:type="pct"/>
            <w:tcBorders>
              <w:top w:val="single" w:sz="4" w:space="0" w:color="000000"/>
              <w:left w:val="single" w:sz="4" w:space="0" w:color="000000"/>
              <w:bottom w:val="single" w:sz="4" w:space="0" w:color="000000"/>
              <w:right w:val="single" w:sz="4" w:space="0" w:color="000000"/>
            </w:tcBorders>
          </w:tcPr>
          <w:p w14:paraId="696B1781" w14:textId="7B091347" w:rsidR="001025D4" w:rsidRPr="00ED4D8D" w:rsidRDefault="001025D4" w:rsidP="001025D4">
            <w:pPr>
              <w:widowControl/>
              <w:autoSpaceDE/>
              <w:autoSpaceDN/>
              <w:adjustRightInd/>
              <w:jc w:val="center"/>
              <w:rPr>
                <w:b/>
                <w:bCs/>
                <w:sz w:val="22"/>
                <w:szCs w:val="22"/>
              </w:rPr>
            </w:pPr>
            <w:ins w:id="2120" w:author="ERCOT" w:date="2022-10-31T17:22:00Z">
              <w:r w:rsidRPr="00ED4D8D">
                <w:rPr>
                  <w:sz w:val="22"/>
                  <w:szCs w:val="22"/>
                </w:rPr>
                <w:t>2.5</w:t>
              </w:r>
            </w:ins>
            <w:del w:id="2121" w:author="ERCOT" w:date="2022-10-31T17:22:00Z">
              <w:r w:rsidRPr="00ED4D8D" w:rsidDel="00402591">
                <w:rPr>
                  <w:rFonts w:ascii="Calibri" w:hAnsi="Calibri" w:cs="Calibri"/>
                  <w:color w:val="000000"/>
                  <w:sz w:val="22"/>
                  <w:szCs w:val="22"/>
                </w:rPr>
                <w:delText>5.7</w:delText>
              </w:r>
            </w:del>
          </w:p>
        </w:tc>
        <w:tc>
          <w:tcPr>
            <w:tcW w:w="168" w:type="pct"/>
            <w:tcBorders>
              <w:top w:val="single" w:sz="4" w:space="0" w:color="000000"/>
              <w:left w:val="single" w:sz="4" w:space="0" w:color="000000"/>
              <w:bottom w:val="single" w:sz="4" w:space="0" w:color="000000"/>
              <w:right w:val="single" w:sz="4" w:space="0" w:color="000000"/>
            </w:tcBorders>
          </w:tcPr>
          <w:p w14:paraId="4C719012" w14:textId="6F7E263E" w:rsidR="001025D4" w:rsidRPr="00ED4D8D" w:rsidRDefault="001025D4" w:rsidP="001025D4">
            <w:pPr>
              <w:widowControl/>
              <w:autoSpaceDE/>
              <w:autoSpaceDN/>
              <w:adjustRightInd/>
              <w:jc w:val="center"/>
              <w:rPr>
                <w:b/>
                <w:bCs/>
                <w:sz w:val="22"/>
                <w:szCs w:val="22"/>
              </w:rPr>
            </w:pPr>
            <w:ins w:id="2122" w:author="ERCOT" w:date="2022-10-31T17:22:00Z">
              <w:r w:rsidRPr="00ED4D8D">
                <w:rPr>
                  <w:sz w:val="22"/>
                  <w:szCs w:val="22"/>
                </w:rPr>
                <w:t>-4.7</w:t>
              </w:r>
            </w:ins>
            <w:del w:id="2123" w:author="ERCOT" w:date="2022-10-31T17:22:00Z">
              <w:r w:rsidRPr="00ED4D8D" w:rsidDel="00402591">
                <w:rPr>
                  <w:rFonts w:ascii="Calibri" w:hAnsi="Calibri" w:cs="Calibri"/>
                  <w:color w:val="000000"/>
                  <w:sz w:val="22"/>
                  <w:szCs w:val="22"/>
                </w:rPr>
                <w:delText>-0.9</w:delText>
              </w:r>
            </w:del>
          </w:p>
        </w:tc>
        <w:tc>
          <w:tcPr>
            <w:tcW w:w="169" w:type="pct"/>
            <w:tcBorders>
              <w:top w:val="single" w:sz="4" w:space="0" w:color="000000"/>
              <w:left w:val="single" w:sz="4" w:space="0" w:color="000000"/>
              <w:bottom w:val="single" w:sz="4" w:space="0" w:color="000000"/>
              <w:right w:val="single" w:sz="4" w:space="0" w:color="000000"/>
            </w:tcBorders>
          </w:tcPr>
          <w:p w14:paraId="3BB0E512" w14:textId="45CD9B1C" w:rsidR="001025D4" w:rsidRPr="00ED4D8D" w:rsidRDefault="001025D4" w:rsidP="001025D4">
            <w:pPr>
              <w:widowControl/>
              <w:autoSpaceDE/>
              <w:autoSpaceDN/>
              <w:adjustRightInd/>
              <w:jc w:val="center"/>
              <w:rPr>
                <w:b/>
                <w:bCs/>
                <w:sz w:val="22"/>
                <w:szCs w:val="22"/>
              </w:rPr>
            </w:pPr>
            <w:ins w:id="2124" w:author="ERCOT" w:date="2022-10-31T17:22:00Z">
              <w:r w:rsidRPr="00ED4D8D">
                <w:rPr>
                  <w:sz w:val="22"/>
                  <w:szCs w:val="22"/>
                </w:rPr>
                <w:t>0.0</w:t>
              </w:r>
            </w:ins>
            <w:del w:id="2125" w:author="ERCOT" w:date="2022-10-31T17:22:00Z">
              <w:r w:rsidRPr="00ED4D8D" w:rsidDel="00402591">
                <w:rPr>
                  <w:rFonts w:ascii="Calibri" w:hAnsi="Calibri" w:cs="Calibri"/>
                  <w:color w:val="000000"/>
                  <w:sz w:val="22"/>
                  <w:szCs w:val="22"/>
                </w:rPr>
                <w:delText>0.3</w:delText>
              </w:r>
            </w:del>
          </w:p>
        </w:tc>
        <w:tc>
          <w:tcPr>
            <w:tcW w:w="183" w:type="pct"/>
            <w:tcBorders>
              <w:top w:val="single" w:sz="4" w:space="0" w:color="000000"/>
              <w:left w:val="single" w:sz="4" w:space="0" w:color="000000"/>
              <w:bottom w:val="single" w:sz="4" w:space="0" w:color="000000"/>
              <w:right w:val="single" w:sz="4" w:space="0" w:color="000000"/>
            </w:tcBorders>
          </w:tcPr>
          <w:p w14:paraId="0C50B7E9" w14:textId="3748EF3C" w:rsidR="001025D4" w:rsidRPr="00ED4D8D" w:rsidRDefault="001025D4" w:rsidP="001025D4">
            <w:pPr>
              <w:widowControl/>
              <w:autoSpaceDE/>
              <w:autoSpaceDN/>
              <w:adjustRightInd/>
              <w:jc w:val="center"/>
              <w:rPr>
                <w:b/>
                <w:bCs/>
                <w:sz w:val="22"/>
                <w:szCs w:val="22"/>
              </w:rPr>
            </w:pPr>
            <w:ins w:id="2126" w:author="ERCOT" w:date="2022-10-31T17:22:00Z">
              <w:r w:rsidRPr="00ED4D8D">
                <w:rPr>
                  <w:sz w:val="22"/>
                  <w:szCs w:val="22"/>
                </w:rPr>
                <w:t>0.0</w:t>
              </w:r>
            </w:ins>
            <w:del w:id="2127"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0FAC2D5B" w14:textId="430831A0" w:rsidR="001025D4" w:rsidRPr="00ED4D8D" w:rsidRDefault="001025D4" w:rsidP="001025D4">
            <w:pPr>
              <w:widowControl/>
              <w:autoSpaceDE/>
              <w:autoSpaceDN/>
              <w:adjustRightInd/>
              <w:jc w:val="center"/>
              <w:rPr>
                <w:b/>
                <w:bCs/>
                <w:sz w:val="22"/>
                <w:szCs w:val="22"/>
              </w:rPr>
            </w:pPr>
            <w:ins w:id="2128" w:author="ERCOT" w:date="2022-10-31T17:22:00Z">
              <w:r w:rsidRPr="00ED4D8D">
                <w:rPr>
                  <w:sz w:val="22"/>
                  <w:szCs w:val="22"/>
                </w:rPr>
                <w:t>0.0</w:t>
              </w:r>
            </w:ins>
            <w:del w:id="2129"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5B54A904" w14:textId="2D4BE0B6" w:rsidR="001025D4" w:rsidRPr="00ED4D8D" w:rsidRDefault="001025D4" w:rsidP="001025D4">
            <w:pPr>
              <w:widowControl/>
              <w:autoSpaceDE/>
              <w:autoSpaceDN/>
              <w:adjustRightInd/>
              <w:jc w:val="center"/>
              <w:rPr>
                <w:b/>
                <w:bCs/>
                <w:sz w:val="22"/>
                <w:szCs w:val="22"/>
              </w:rPr>
            </w:pPr>
            <w:ins w:id="2130" w:author="ERCOT" w:date="2022-10-31T17:22:00Z">
              <w:r w:rsidRPr="00ED4D8D">
                <w:rPr>
                  <w:sz w:val="22"/>
                  <w:szCs w:val="22"/>
                </w:rPr>
                <w:t>0.0</w:t>
              </w:r>
            </w:ins>
            <w:del w:id="2131" w:author="ERCOT" w:date="2022-10-31T17:22:00Z">
              <w:r w:rsidRPr="00ED4D8D" w:rsidDel="00402591">
                <w:rPr>
                  <w:rFonts w:ascii="Calibri" w:hAnsi="Calibri" w:cs="Calibri"/>
                  <w:color w:val="000000"/>
                  <w:sz w:val="22"/>
                  <w:szCs w:val="22"/>
                </w:rPr>
                <w:delText>0.0</w:delText>
              </w:r>
            </w:del>
          </w:p>
        </w:tc>
      </w:tr>
      <w:tr w:rsidR="001025D4" w:rsidRPr="00CC576E" w14:paraId="66196B34"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1025D4" w:rsidRPr="000357D1" w:rsidRDefault="001025D4" w:rsidP="001025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tcPr>
          <w:p w14:paraId="42F36FA3" w14:textId="212C78DF" w:rsidR="001025D4" w:rsidRPr="00ED4D8D" w:rsidRDefault="001025D4" w:rsidP="001025D4">
            <w:pPr>
              <w:widowControl/>
              <w:autoSpaceDE/>
              <w:autoSpaceDN/>
              <w:adjustRightInd/>
              <w:jc w:val="center"/>
              <w:rPr>
                <w:b/>
                <w:bCs/>
                <w:sz w:val="22"/>
                <w:szCs w:val="22"/>
              </w:rPr>
            </w:pPr>
            <w:ins w:id="2132" w:author="ERCOT" w:date="2022-10-31T17:22:00Z">
              <w:r w:rsidRPr="00ED4D8D">
                <w:rPr>
                  <w:sz w:val="22"/>
                  <w:szCs w:val="22"/>
                </w:rPr>
                <w:t>0.0</w:t>
              </w:r>
            </w:ins>
            <w:del w:id="2133"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00E8B72" w14:textId="3B862EB4" w:rsidR="001025D4" w:rsidRPr="00ED4D8D" w:rsidRDefault="001025D4" w:rsidP="001025D4">
            <w:pPr>
              <w:widowControl/>
              <w:autoSpaceDE/>
              <w:autoSpaceDN/>
              <w:adjustRightInd/>
              <w:jc w:val="center"/>
              <w:rPr>
                <w:b/>
                <w:bCs/>
                <w:sz w:val="22"/>
                <w:szCs w:val="22"/>
              </w:rPr>
            </w:pPr>
            <w:ins w:id="2134" w:author="ERCOT" w:date="2022-10-31T17:22:00Z">
              <w:r w:rsidRPr="00ED4D8D">
                <w:rPr>
                  <w:sz w:val="22"/>
                  <w:szCs w:val="22"/>
                </w:rPr>
                <w:t>0.0</w:t>
              </w:r>
            </w:ins>
            <w:del w:id="213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90855FB" w14:textId="0029AE5E" w:rsidR="001025D4" w:rsidRPr="00ED4D8D" w:rsidRDefault="001025D4" w:rsidP="001025D4">
            <w:pPr>
              <w:widowControl/>
              <w:autoSpaceDE/>
              <w:autoSpaceDN/>
              <w:adjustRightInd/>
              <w:jc w:val="center"/>
              <w:rPr>
                <w:b/>
                <w:bCs/>
                <w:sz w:val="22"/>
                <w:szCs w:val="22"/>
              </w:rPr>
            </w:pPr>
            <w:ins w:id="2136" w:author="ERCOT" w:date="2022-10-31T17:22:00Z">
              <w:r w:rsidRPr="00ED4D8D">
                <w:rPr>
                  <w:sz w:val="22"/>
                  <w:szCs w:val="22"/>
                </w:rPr>
                <w:t>0.0</w:t>
              </w:r>
            </w:ins>
            <w:del w:id="213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FD72F2F" w14:textId="2710615A" w:rsidR="001025D4" w:rsidRPr="00ED4D8D" w:rsidRDefault="001025D4" w:rsidP="001025D4">
            <w:pPr>
              <w:widowControl/>
              <w:autoSpaceDE/>
              <w:autoSpaceDN/>
              <w:adjustRightInd/>
              <w:jc w:val="center"/>
              <w:rPr>
                <w:b/>
                <w:bCs/>
                <w:sz w:val="22"/>
                <w:szCs w:val="22"/>
              </w:rPr>
            </w:pPr>
            <w:ins w:id="2138" w:author="ERCOT" w:date="2022-10-31T17:22:00Z">
              <w:r w:rsidRPr="00ED4D8D">
                <w:rPr>
                  <w:sz w:val="22"/>
                  <w:szCs w:val="22"/>
                </w:rPr>
                <w:t>0.0</w:t>
              </w:r>
            </w:ins>
            <w:del w:id="213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D3A1656" w14:textId="7A49B5FB" w:rsidR="001025D4" w:rsidRPr="00ED4D8D" w:rsidRDefault="001025D4" w:rsidP="001025D4">
            <w:pPr>
              <w:widowControl/>
              <w:autoSpaceDE/>
              <w:autoSpaceDN/>
              <w:adjustRightInd/>
              <w:jc w:val="center"/>
              <w:rPr>
                <w:b/>
                <w:bCs/>
                <w:sz w:val="22"/>
                <w:szCs w:val="22"/>
              </w:rPr>
            </w:pPr>
            <w:ins w:id="2140" w:author="ERCOT" w:date="2022-10-31T17:22:00Z">
              <w:r w:rsidRPr="00ED4D8D">
                <w:rPr>
                  <w:sz w:val="22"/>
                  <w:szCs w:val="22"/>
                </w:rPr>
                <w:t>0.0</w:t>
              </w:r>
            </w:ins>
            <w:del w:id="214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877A940" w14:textId="76337167" w:rsidR="001025D4" w:rsidRPr="00ED4D8D" w:rsidRDefault="001025D4" w:rsidP="001025D4">
            <w:pPr>
              <w:widowControl/>
              <w:autoSpaceDE/>
              <w:autoSpaceDN/>
              <w:adjustRightInd/>
              <w:jc w:val="center"/>
              <w:rPr>
                <w:b/>
                <w:bCs/>
                <w:sz w:val="22"/>
                <w:szCs w:val="22"/>
              </w:rPr>
            </w:pPr>
            <w:ins w:id="2142" w:author="ERCOT" w:date="2022-10-31T17:22:00Z">
              <w:r w:rsidRPr="00ED4D8D">
                <w:rPr>
                  <w:sz w:val="22"/>
                  <w:szCs w:val="22"/>
                </w:rPr>
                <w:t>0.0</w:t>
              </w:r>
            </w:ins>
            <w:del w:id="214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A4C515" w14:textId="43BB3D68" w:rsidR="001025D4" w:rsidRPr="00ED4D8D" w:rsidRDefault="001025D4" w:rsidP="001025D4">
            <w:pPr>
              <w:widowControl/>
              <w:autoSpaceDE/>
              <w:autoSpaceDN/>
              <w:adjustRightInd/>
              <w:jc w:val="center"/>
              <w:rPr>
                <w:b/>
                <w:bCs/>
                <w:sz w:val="22"/>
                <w:szCs w:val="22"/>
              </w:rPr>
            </w:pPr>
            <w:ins w:id="2144" w:author="ERCOT" w:date="2022-10-31T17:22:00Z">
              <w:r w:rsidRPr="00ED4D8D">
                <w:rPr>
                  <w:sz w:val="22"/>
                  <w:szCs w:val="22"/>
                </w:rPr>
                <w:t>0.0</w:t>
              </w:r>
            </w:ins>
            <w:del w:id="214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9297F62" w14:textId="1A4C79F2" w:rsidR="001025D4" w:rsidRPr="00ED4D8D" w:rsidRDefault="001025D4" w:rsidP="001025D4">
            <w:pPr>
              <w:widowControl/>
              <w:autoSpaceDE/>
              <w:autoSpaceDN/>
              <w:adjustRightInd/>
              <w:jc w:val="center"/>
              <w:rPr>
                <w:b/>
                <w:bCs/>
                <w:sz w:val="22"/>
                <w:szCs w:val="22"/>
              </w:rPr>
            </w:pPr>
            <w:ins w:id="2146" w:author="ERCOT" w:date="2022-10-31T17:22:00Z">
              <w:r w:rsidRPr="00ED4D8D">
                <w:rPr>
                  <w:sz w:val="22"/>
                  <w:szCs w:val="22"/>
                </w:rPr>
                <w:t>1.3</w:t>
              </w:r>
            </w:ins>
            <w:del w:id="2147" w:author="ERCOT" w:date="2022-10-31T17:22:00Z">
              <w:r w:rsidRPr="00ED4D8D" w:rsidDel="00402591">
                <w:rPr>
                  <w:rFonts w:ascii="Calibri" w:hAnsi="Calibri" w:cs="Calibri"/>
                  <w:color w:val="000000"/>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tcPr>
          <w:p w14:paraId="4808BAC0" w14:textId="2370EFAF" w:rsidR="001025D4" w:rsidRPr="00ED4D8D" w:rsidRDefault="001025D4" w:rsidP="001025D4">
            <w:pPr>
              <w:widowControl/>
              <w:autoSpaceDE/>
              <w:autoSpaceDN/>
              <w:adjustRightInd/>
              <w:jc w:val="center"/>
              <w:rPr>
                <w:b/>
                <w:bCs/>
                <w:sz w:val="22"/>
                <w:szCs w:val="22"/>
              </w:rPr>
            </w:pPr>
            <w:ins w:id="2148" w:author="ERCOT" w:date="2022-10-31T17:22:00Z">
              <w:r w:rsidRPr="00ED4D8D">
                <w:rPr>
                  <w:sz w:val="22"/>
                  <w:szCs w:val="22"/>
                </w:rPr>
                <w:t>13.2</w:t>
              </w:r>
            </w:ins>
            <w:del w:id="2149" w:author="ERCOT" w:date="2022-10-31T17:22:00Z">
              <w:r w:rsidRPr="00ED4D8D" w:rsidDel="00402591">
                <w:rPr>
                  <w:rFonts w:ascii="Calibri" w:hAnsi="Calibri" w:cs="Calibri"/>
                  <w:color w:val="000000"/>
                  <w:sz w:val="22"/>
                  <w:szCs w:val="22"/>
                </w:rPr>
                <w:delText>5.6</w:delText>
              </w:r>
            </w:del>
          </w:p>
        </w:tc>
        <w:tc>
          <w:tcPr>
            <w:tcW w:w="223" w:type="pct"/>
            <w:tcBorders>
              <w:top w:val="single" w:sz="4" w:space="0" w:color="000000"/>
              <w:left w:val="single" w:sz="4" w:space="0" w:color="000000"/>
              <w:bottom w:val="single" w:sz="4" w:space="0" w:color="000000"/>
              <w:right w:val="single" w:sz="4" w:space="0" w:color="000000"/>
            </w:tcBorders>
          </w:tcPr>
          <w:p w14:paraId="11F1442D" w14:textId="4794A7E6" w:rsidR="001025D4" w:rsidRPr="00ED4D8D" w:rsidRDefault="001025D4" w:rsidP="001025D4">
            <w:pPr>
              <w:widowControl/>
              <w:autoSpaceDE/>
              <w:autoSpaceDN/>
              <w:adjustRightInd/>
              <w:jc w:val="center"/>
              <w:rPr>
                <w:b/>
                <w:bCs/>
                <w:sz w:val="22"/>
                <w:szCs w:val="22"/>
              </w:rPr>
            </w:pPr>
            <w:ins w:id="2150" w:author="ERCOT" w:date="2022-10-31T17:22:00Z">
              <w:r w:rsidRPr="00ED4D8D">
                <w:rPr>
                  <w:sz w:val="22"/>
                  <w:szCs w:val="22"/>
                </w:rPr>
                <w:t>10.9</w:t>
              </w:r>
            </w:ins>
            <w:del w:id="2151" w:author="ERCOT" w:date="2022-10-31T17:22:00Z">
              <w:r w:rsidRPr="00ED4D8D" w:rsidDel="00402591">
                <w:rPr>
                  <w:rFonts w:ascii="Calibri" w:hAnsi="Calibri" w:cs="Calibri"/>
                  <w:color w:val="000000"/>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tcPr>
          <w:p w14:paraId="6FD11F74" w14:textId="0BF8B004" w:rsidR="001025D4" w:rsidRPr="00ED4D8D" w:rsidRDefault="001025D4" w:rsidP="001025D4">
            <w:pPr>
              <w:widowControl/>
              <w:autoSpaceDE/>
              <w:autoSpaceDN/>
              <w:adjustRightInd/>
              <w:jc w:val="center"/>
              <w:rPr>
                <w:b/>
                <w:bCs/>
                <w:sz w:val="22"/>
                <w:szCs w:val="22"/>
              </w:rPr>
            </w:pPr>
            <w:ins w:id="2152" w:author="ERCOT" w:date="2022-10-31T17:22:00Z">
              <w:r w:rsidRPr="00ED4D8D">
                <w:rPr>
                  <w:sz w:val="22"/>
                  <w:szCs w:val="22"/>
                </w:rPr>
                <w:t>10.6</w:t>
              </w:r>
            </w:ins>
            <w:del w:id="2153" w:author="ERCOT" w:date="2022-10-31T17:22:00Z">
              <w:r w:rsidRPr="00ED4D8D" w:rsidDel="00402591">
                <w:rPr>
                  <w:rFonts w:ascii="Calibri" w:hAnsi="Calibri" w:cs="Calibri"/>
                  <w:color w:val="000000"/>
                  <w:sz w:val="22"/>
                  <w:szCs w:val="22"/>
                </w:rPr>
                <w:delText>9.9</w:delText>
              </w:r>
            </w:del>
          </w:p>
        </w:tc>
        <w:tc>
          <w:tcPr>
            <w:tcW w:w="202" w:type="pct"/>
            <w:tcBorders>
              <w:top w:val="single" w:sz="4" w:space="0" w:color="000000"/>
              <w:left w:val="single" w:sz="4" w:space="0" w:color="000000"/>
              <w:bottom w:val="single" w:sz="4" w:space="0" w:color="000000"/>
              <w:right w:val="single" w:sz="4" w:space="0" w:color="000000"/>
            </w:tcBorders>
          </w:tcPr>
          <w:p w14:paraId="44B08C51" w14:textId="386B290A" w:rsidR="001025D4" w:rsidRPr="00ED4D8D" w:rsidRDefault="001025D4" w:rsidP="001025D4">
            <w:pPr>
              <w:widowControl/>
              <w:autoSpaceDE/>
              <w:autoSpaceDN/>
              <w:adjustRightInd/>
              <w:jc w:val="center"/>
              <w:rPr>
                <w:b/>
                <w:bCs/>
                <w:sz w:val="22"/>
                <w:szCs w:val="22"/>
              </w:rPr>
            </w:pPr>
            <w:ins w:id="2154" w:author="ERCOT" w:date="2022-10-31T17:22:00Z">
              <w:r w:rsidRPr="00ED4D8D">
                <w:rPr>
                  <w:sz w:val="22"/>
                  <w:szCs w:val="22"/>
                </w:rPr>
                <w:t>8.4</w:t>
              </w:r>
            </w:ins>
            <w:del w:id="2155" w:author="ERCOT" w:date="2022-10-31T17:22:00Z">
              <w:r w:rsidRPr="00ED4D8D"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4403DDE9" w14:textId="0F752AD5" w:rsidR="001025D4" w:rsidRPr="00ED4D8D" w:rsidRDefault="001025D4" w:rsidP="001025D4">
            <w:pPr>
              <w:widowControl/>
              <w:autoSpaceDE/>
              <w:autoSpaceDN/>
              <w:adjustRightInd/>
              <w:jc w:val="center"/>
              <w:rPr>
                <w:b/>
                <w:bCs/>
                <w:sz w:val="22"/>
                <w:szCs w:val="22"/>
              </w:rPr>
            </w:pPr>
            <w:ins w:id="2156" w:author="ERCOT" w:date="2022-10-31T17:22:00Z">
              <w:r w:rsidRPr="00ED4D8D">
                <w:rPr>
                  <w:sz w:val="22"/>
                  <w:szCs w:val="22"/>
                </w:rPr>
                <w:t>8.8</w:t>
              </w:r>
            </w:ins>
            <w:del w:id="2157" w:author="ERCOT" w:date="2022-10-31T17:22:00Z">
              <w:r w:rsidRPr="00ED4D8D" w:rsidDel="00402591">
                <w:rPr>
                  <w:rFonts w:ascii="Calibri" w:hAnsi="Calibri" w:cs="Calibri"/>
                  <w:color w:val="000000"/>
                  <w:sz w:val="22"/>
                  <w:szCs w:val="22"/>
                </w:rPr>
                <w:delText>9.7</w:delText>
              </w:r>
            </w:del>
          </w:p>
        </w:tc>
        <w:tc>
          <w:tcPr>
            <w:tcW w:w="202" w:type="pct"/>
            <w:tcBorders>
              <w:top w:val="single" w:sz="4" w:space="0" w:color="000000"/>
              <w:left w:val="single" w:sz="4" w:space="0" w:color="000000"/>
              <w:bottom w:val="single" w:sz="4" w:space="0" w:color="000000"/>
              <w:right w:val="single" w:sz="4" w:space="0" w:color="000000"/>
            </w:tcBorders>
          </w:tcPr>
          <w:p w14:paraId="63650F5B" w14:textId="146C6800" w:rsidR="001025D4" w:rsidRPr="00ED4D8D" w:rsidRDefault="001025D4" w:rsidP="001025D4">
            <w:pPr>
              <w:widowControl/>
              <w:autoSpaceDE/>
              <w:autoSpaceDN/>
              <w:adjustRightInd/>
              <w:jc w:val="center"/>
              <w:rPr>
                <w:b/>
                <w:bCs/>
                <w:sz w:val="22"/>
                <w:szCs w:val="22"/>
              </w:rPr>
            </w:pPr>
            <w:ins w:id="2158" w:author="ERCOT" w:date="2022-10-31T17:22:00Z">
              <w:r w:rsidRPr="00ED4D8D">
                <w:rPr>
                  <w:sz w:val="22"/>
                  <w:szCs w:val="22"/>
                </w:rPr>
                <w:t>8.5</w:t>
              </w:r>
            </w:ins>
            <w:del w:id="2159" w:author="ERCOT" w:date="2022-10-31T17:22:00Z">
              <w:r w:rsidRPr="00ED4D8D" w:rsidDel="00402591">
                <w:rPr>
                  <w:rFonts w:ascii="Calibri" w:hAnsi="Calibri" w:cs="Calibri"/>
                  <w:color w:val="000000"/>
                  <w:sz w:val="22"/>
                  <w:szCs w:val="22"/>
                </w:rPr>
                <w:delText>9.5</w:delText>
              </w:r>
            </w:del>
          </w:p>
        </w:tc>
        <w:tc>
          <w:tcPr>
            <w:tcW w:w="197" w:type="pct"/>
            <w:tcBorders>
              <w:top w:val="single" w:sz="4" w:space="0" w:color="000000"/>
              <w:left w:val="single" w:sz="4" w:space="0" w:color="000000"/>
              <w:bottom w:val="single" w:sz="4" w:space="0" w:color="000000"/>
              <w:right w:val="single" w:sz="4" w:space="0" w:color="000000"/>
            </w:tcBorders>
          </w:tcPr>
          <w:p w14:paraId="370AFC7D" w14:textId="7EAEE0E6" w:rsidR="001025D4" w:rsidRPr="00ED4D8D" w:rsidRDefault="001025D4" w:rsidP="001025D4">
            <w:pPr>
              <w:widowControl/>
              <w:autoSpaceDE/>
              <w:autoSpaceDN/>
              <w:adjustRightInd/>
              <w:jc w:val="center"/>
              <w:rPr>
                <w:b/>
                <w:bCs/>
                <w:sz w:val="22"/>
                <w:szCs w:val="22"/>
              </w:rPr>
            </w:pPr>
            <w:ins w:id="2160" w:author="ERCOT" w:date="2022-10-31T17:22:00Z">
              <w:r w:rsidRPr="00ED4D8D">
                <w:rPr>
                  <w:sz w:val="22"/>
                  <w:szCs w:val="22"/>
                </w:rPr>
                <w:t>8.7</w:t>
              </w:r>
            </w:ins>
            <w:del w:id="2161" w:author="ERCOT" w:date="2022-10-31T17:22:00Z">
              <w:r w:rsidRPr="00ED4D8D" w:rsidDel="00402591">
                <w:rPr>
                  <w:rFonts w:ascii="Calibri" w:hAnsi="Calibri" w:cs="Calibri"/>
                  <w:color w:val="000000"/>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tcPr>
          <w:p w14:paraId="3B850680" w14:textId="37F413EB" w:rsidR="001025D4" w:rsidRPr="00ED4D8D" w:rsidRDefault="001025D4" w:rsidP="001025D4">
            <w:pPr>
              <w:widowControl/>
              <w:autoSpaceDE/>
              <w:autoSpaceDN/>
              <w:adjustRightInd/>
              <w:jc w:val="center"/>
              <w:rPr>
                <w:b/>
                <w:bCs/>
                <w:sz w:val="22"/>
                <w:szCs w:val="22"/>
              </w:rPr>
            </w:pPr>
            <w:ins w:id="2162" w:author="ERCOT" w:date="2022-10-31T17:22:00Z">
              <w:r w:rsidRPr="00ED4D8D">
                <w:rPr>
                  <w:sz w:val="22"/>
                  <w:szCs w:val="22"/>
                </w:rPr>
                <w:t>10.4</w:t>
              </w:r>
            </w:ins>
            <w:del w:id="2163" w:author="ERCOT" w:date="2022-10-31T17:22:00Z">
              <w:r w:rsidRPr="00ED4D8D" w:rsidDel="00402591">
                <w:rPr>
                  <w:rFonts w:ascii="Calibri" w:hAnsi="Calibri" w:cs="Calibri"/>
                  <w:color w:val="000000"/>
                  <w:sz w:val="22"/>
                  <w:szCs w:val="22"/>
                </w:rPr>
                <w:delText>10.3</w:delText>
              </w:r>
            </w:del>
          </w:p>
        </w:tc>
        <w:tc>
          <w:tcPr>
            <w:tcW w:w="197" w:type="pct"/>
            <w:tcBorders>
              <w:top w:val="single" w:sz="4" w:space="0" w:color="000000"/>
              <w:left w:val="single" w:sz="4" w:space="0" w:color="000000"/>
              <w:bottom w:val="single" w:sz="4" w:space="0" w:color="000000"/>
              <w:right w:val="single" w:sz="4" w:space="0" w:color="000000"/>
            </w:tcBorders>
          </w:tcPr>
          <w:p w14:paraId="79573417" w14:textId="68094BD6" w:rsidR="001025D4" w:rsidRPr="00ED4D8D" w:rsidRDefault="001025D4" w:rsidP="001025D4">
            <w:pPr>
              <w:widowControl/>
              <w:autoSpaceDE/>
              <w:autoSpaceDN/>
              <w:adjustRightInd/>
              <w:jc w:val="center"/>
              <w:rPr>
                <w:b/>
                <w:bCs/>
                <w:sz w:val="22"/>
                <w:szCs w:val="22"/>
              </w:rPr>
            </w:pPr>
            <w:ins w:id="2164" w:author="ERCOT" w:date="2022-10-31T17:22:00Z">
              <w:r w:rsidRPr="00ED4D8D">
                <w:rPr>
                  <w:sz w:val="22"/>
                  <w:szCs w:val="22"/>
                </w:rPr>
                <w:t>7.6</w:t>
              </w:r>
            </w:ins>
            <w:del w:id="2165" w:author="ERCOT" w:date="2022-10-31T17:22:00Z">
              <w:r w:rsidRPr="00ED4D8D" w:rsidDel="00402591">
                <w:rPr>
                  <w:rFonts w:ascii="Calibri" w:hAnsi="Calibri" w:cs="Calibri"/>
                  <w:color w:val="000000"/>
                  <w:sz w:val="22"/>
                  <w:szCs w:val="22"/>
                </w:rPr>
                <w:delText>10.8</w:delText>
              </w:r>
            </w:del>
          </w:p>
        </w:tc>
        <w:tc>
          <w:tcPr>
            <w:tcW w:w="179" w:type="pct"/>
            <w:tcBorders>
              <w:top w:val="single" w:sz="4" w:space="0" w:color="000000"/>
              <w:left w:val="single" w:sz="4" w:space="0" w:color="000000"/>
              <w:bottom w:val="single" w:sz="4" w:space="0" w:color="000000"/>
              <w:right w:val="single" w:sz="4" w:space="0" w:color="000000"/>
            </w:tcBorders>
          </w:tcPr>
          <w:p w14:paraId="21763D29" w14:textId="27E731F2" w:rsidR="001025D4" w:rsidRPr="00ED4D8D" w:rsidRDefault="001025D4" w:rsidP="001025D4">
            <w:pPr>
              <w:widowControl/>
              <w:autoSpaceDE/>
              <w:autoSpaceDN/>
              <w:adjustRightInd/>
              <w:jc w:val="center"/>
              <w:rPr>
                <w:b/>
                <w:bCs/>
                <w:sz w:val="22"/>
                <w:szCs w:val="22"/>
              </w:rPr>
            </w:pPr>
            <w:ins w:id="2166" w:author="ERCOT" w:date="2022-10-31T17:22:00Z">
              <w:r w:rsidRPr="00ED4D8D">
                <w:rPr>
                  <w:sz w:val="22"/>
                  <w:szCs w:val="22"/>
                </w:rPr>
                <w:t>9.0</w:t>
              </w:r>
            </w:ins>
            <w:del w:id="2167" w:author="ERCOT" w:date="2022-10-31T17:22:00Z">
              <w:r w:rsidRPr="00ED4D8D" w:rsidDel="00402591">
                <w:rPr>
                  <w:rFonts w:ascii="Calibri" w:hAnsi="Calibri" w:cs="Calibri"/>
                  <w:color w:val="000000"/>
                  <w:sz w:val="22"/>
                  <w:szCs w:val="22"/>
                </w:rPr>
                <w:delText>9.6</w:delText>
              </w:r>
            </w:del>
          </w:p>
        </w:tc>
        <w:tc>
          <w:tcPr>
            <w:tcW w:w="191" w:type="pct"/>
            <w:tcBorders>
              <w:top w:val="single" w:sz="4" w:space="0" w:color="000000"/>
              <w:left w:val="single" w:sz="4" w:space="0" w:color="000000"/>
              <w:bottom w:val="single" w:sz="4" w:space="0" w:color="000000"/>
              <w:right w:val="single" w:sz="4" w:space="0" w:color="000000"/>
            </w:tcBorders>
          </w:tcPr>
          <w:p w14:paraId="50150976" w14:textId="580D6AC7" w:rsidR="001025D4" w:rsidRPr="00ED4D8D" w:rsidRDefault="001025D4" w:rsidP="001025D4">
            <w:pPr>
              <w:widowControl/>
              <w:autoSpaceDE/>
              <w:autoSpaceDN/>
              <w:adjustRightInd/>
              <w:jc w:val="center"/>
              <w:rPr>
                <w:b/>
                <w:bCs/>
                <w:sz w:val="22"/>
                <w:szCs w:val="22"/>
              </w:rPr>
            </w:pPr>
            <w:ins w:id="2168" w:author="ERCOT" w:date="2022-10-31T17:22:00Z">
              <w:r w:rsidRPr="00ED4D8D">
                <w:rPr>
                  <w:sz w:val="22"/>
                  <w:szCs w:val="22"/>
                </w:rPr>
                <w:t>1.2</w:t>
              </w:r>
            </w:ins>
            <w:del w:id="2169" w:author="ERCOT" w:date="2022-10-31T17:22:00Z">
              <w:r w:rsidRPr="00ED4D8D" w:rsidDel="00402591">
                <w:rPr>
                  <w:rFonts w:ascii="Calibri" w:hAnsi="Calibri" w:cs="Calibri"/>
                  <w:color w:val="000000"/>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tcPr>
          <w:p w14:paraId="5218DD37" w14:textId="6F96D801" w:rsidR="001025D4" w:rsidRPr="00ED4D8D" w:rsidRDefault="001025D4" w:rsidP="001025D4">
            <w:pPr>
              <w:widowControl/>
              <w:autoSpaceDE/>
              <w:autoSpaceDN/>
              <w:adjustRightInd/>
              <w:jc w:val="center"/>
              <w:rPr>
                <w:b/>
                <w:bCs/>
                <w:sz w:val="22"/>
                <w:szCs w:val="22"/>
              </w:rPr>
            </w:pPr>
            <w:ins w:id="2170" w:author="ERCOT" w:date="2022-10-31T17:22:00Z">
              <w:r w:rsidRPr="00ED4D8D">
                <w:rPr>
                  <w:sz w:val="22"/>
                  <w:szCs w:val="22"/>
                </w:rPr>
                <w:t>-1.1</w:t>
              </w:r>
            </w:ins>
            <w:del w:id="2171" w:author="ERCOT" w:date="2022-10-31T17:22:00Z">
              <w:r w:rsidRPr="00ED4D8D" w:rsidDel="00402591">
                <w:rPr>
                  <w:rFonts w:ascii="Calibri" w:hAnsi="Calibri" w:cs="Calibri"/>
                  <w:color w:val="000000"/>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tcPr>
          <w:p w14:paraId="1EEB6FA8" w14:textId="01981EEA" w:rsidR="001025D4" w:rsidRPr="00ED4D8D" w:rsidRDefault="001025D4" w:rsidP="001025D4">
            <w:pPr>
              <w:widowControl/>
              <w:autoSpaceDE/>
              <w:autoSpaceDN/>
              <w:adjustRightInd/>
              <w:jc w:val="center"/>
              <w:rPr>
                <w:b/>
                <w:bCs/>
                <w:sz w:val="22"/>
                <w:szCs w:val="22"/>
              </w:rPr>
            </w:pPr>
            <w:ins w:id="2172" w:author="ERCOT" w:date="2022-10-31T17:22:00Z">
              <w:r w:rsidRPr="00ED4D8D">
                <w:rPr>
                  <w:sz w:val="22"/>
                  <w:szCs w:val="22"/>
                </w:rPr>
                <w:t>0.0</w:t>
              </w:r>
            </w:ins>
            <w:del w:id="2173"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927505B" w14:textId="03DC4094" w:rsidR="001025D4" w:rsidRPr="00ED4D8D" w:rsidRDefault="001025D4" w:rsidP="001025D4">
            <w:pPr>
              <w:widowControl/>
              <w:autoSpaceDE/>
              <w:autoSpaceDN/>
              <w:adjustRightInd/>
              <w:jc w:val="center"/>
              <w:rPr>
                <w:b/>
                <w:bCs/>
                <w:sz w:val="22"/>
                <w:szCs w:val="22"/>
              </w:rPr>
            </w:pPr>
            <w:ins w:id="2174" w:author="ERCOT" w:date="2022-10-31T17:22:00Z">
              <w:r w:rsidRPr="00ED4D8D">
                <w:rPr>
                  <w:sz w:val="22"/>
                  <w:szCs w:val="22"/>
                </w:rPr>
                <w:t>0.0</w:t>
              </w:r>
            </w:ins>
            <w:del w:id="2175"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0442821D" w14:textId="0492F903" w:rsidR="001025D4" w:rsidRPr="00ED4D8D" w:rsidRDefault="001025D4" w:rsidP="001025D4">
            <w:pPr>
              <w:widowControl/>
              <w:autoSpaceDE/>
              <w:autoSpaceDN/>
              <w:adjustRightInd/>
              <w:jc w:val="center"/>
              <w:rPr>
                <w:b/>
                <w:bCs/>
                <w:sz w:val="22"/>
                <w:szCs w:val="22"/>
              </w:rPr>
            </w:pPr>
            <w:ins w:id="2176" w:author="ERCOT" w:date="2022-10-31T17:22:00Z">
              <w:r w:rsidRPr="00ED4D8D">
                <w:rPr>
                  <w:sz w:val="22"/>
                  <w:szCs w:val="22"/>
                </w:rPr>
                <w:t>0.0</w:t>
              </w:r>
            </w:ins>
            <w:del w:id="2177"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068637DA" w14:textId="45293FEE" w:rsidR="001025D4" w:rsidRPr="00ED4D8D" w:rsidRDefault="001025D4" w:rsidP="001025D4">
            <w:pPr>
              <w:widowControl/>
              <w:autoSpaceDE/>
              <w:autoSpaceDN/>
              <w:adjustRightInd/>
              <w:jc w:val="center"/>
              <w:rPr>
                <w:b/>
                <w:bCs/>
                <w:sz w:val="22"/>
                <w:szCs w:val="22"/>
              </w:rPr>
            </w:pPr>
            <w:ins w:id="2178" w:author="ERCOT" w:date="2022-10-31T17:22:00Z">
              <w:r w:rsidRPr="00ED4D8D">
                <w:rPr>
                  <w:sz w:val="22"/>
                  <w:szCs w:val="22"/>
                </w:rPr>
                <w:t>0.0</w:t>
              </w:r>
            </w:ins>
            <w:del w:id="2179" w:author="ERCOT" w:date="2022-10-31T17:22:00Z">
              <w:r w:rsidRPr="00ED4D8D" w:rsidDel="00402591">
                <w:rPr>
                  <w:rFonts w:ascii="Calibri" w:hAnsi="Calibri" w:cs="Calibri"/>
                  <w:color w:val="000000"/>
                  <w:sz w:val="22"/>
                  <w:szCs w:val="22"/>
                </w:rPr>
                <w:delText>0.0</w:delText>
              </w:r>
            </w:del>
          </w:p>
        </w:tc>
      </w:tr>
      <w:tr w:rsidR="001025D4" w:rsidRPr="00ED4D8D" w14:paraId="23046A82"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1025D4" w:rsidRPr="000357D1" w:rsidRDefault="001025D4" w:rsidP="001025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tcPr>
          <w:p w14:paraId="46A0BB56" w14:textId="7271F86A" w:rsidR="001025D4" w:rsidRPr="00ED4D8D" w:rsidRDefault="001025D4" w:rsidP="001025D4">
            <w:pPr>
              <w:widowControl/>
              <w:autoSpaceDE/>
              <w:autoSpaceDN/>
              <w:adjustRightInd/>
              <w:jc w:val="center"/>
              <w:rPr>
                <w:b/>
                <w:bCs/>
                <w:sz w:val="22"/>
                <w:szCs w:val="22"/>
              </w:rPr>
            </w:pPr>
            <w:ins w:id="2180" w:author="ERCOT" w:date="2022-10-31T17:22:00Z">
              <w:r w:rsidRPr="00ED4D8D">
                <w:rPr>
                  <w:sz w:val="22"/>
                  <w:szCs w:val="22"/>
                </w:rPr>
                <w:t>0.0</w:t>
              </w:r>
            </w:ins>
            <w:del w:id="2181"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F3FAB7C" w14:textId="46C2DE7C" w:rsidR="001025D4" w:rsidRPr="00ED4D8D" w:rsidRDefault="001025D4" w:rsidP="001025D4">
            <w:pPr>
              <w:widowControl/>
              <w:autoSpaceDE/>
              <w:autoSpaceDN/>
              <w:adjustRightInd/>
              <w:jc w:val="center"/>
              <w:rPr>
                <w:b/>
                <w:bCs/>
                <w:sz w:val="22"/>
                <w:szCs w:val="22"/>
              </w:rPr>
            </w:pPr>
            <w:ins w:id="2182" w:author="ERCOT" w:date="2022-10-31T17:22:00Z">
              <w:r w:rsidRPr="00ED4D8D">
                <w:rPr>
                  <w:sz w:val="22"/>
                  <w:szCs w:val="22"/>
                </w:rPr>
                <w:t>0.0</w:t>
              </w:r>
            </w:ins>
            <w:del w:id="218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8A27455" w14:textId="2D334CE4" w:rsidR="001025D4" w:rsidRPr="00ED4D8D" w:rsidRDefault="001025D4" w:rsidP="001025D4">
            <w:pPr>
              <w:widowControl/>
              <w:autoSpaceDE/>
              <w:autoSpaceDN/>
              <w:adjustRightInd/>
              <w:jc w:val="center"/>
              <w:rPr>
                <w:b/>
                <w:bCs/>
                <w:sz w:val="22"/>
                <w:szCs w:val="22"/>
              </w:rPr>
            </w:pPr>
            <w:ins w:id="2184" w:author="ERCOT" w:date="2022-10-31T17:22:00Z">
              <w:r w:rsidRPr="00ED4D8D">
                <w:rPr>
                  <w:sz w:val="22"/>
                  <w:szCs w:val="22"/>
                </w:rPr>
                <w:t>0.0</w:t>
              </w:r>
            </w:ins>
            <w:del w:id="218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B55DB3D" w14:textId="03B48EA3" w:rsidR="001025D4" w:rsidRPr="00ED4D8D" w:rsidRDefault="001025D4" w:rsidP="001025D4">
            <w:pPr>
              <w:widowControl/>
              <w:autoSpaceDE/>
              <w:autoSpaceDN/>
              <w:adjustRightInd/>
              <w:jc w:val="center"/>
              <w:rPr>
                <w:b/>
                <w:bCs/>
                <w:sz w:val="22"/>
                <w:szCs w:val="22"/>
              </w:rPr>
            </w:pPr>
            <w:ins w:id="2186" w:author="ERCOT" w:date="2022-10-31T17:22:00Z">
              <w:r w:rsidRPr="00ED4D8D">
                <w:rPr>
                  <w:sz w:val="22"/>
                  <w:szCs w:val="22"/>
                </w:rPr>
                <w:t>0.0</w:t>
              </w:r>
            </w:ins>
            <w:del w:id="218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7C87E63" w14:textId="21AA19BA" w:rsidR="001025D4" w:rsidRPr="00ED4D8D" w:rsidRDefault="001025D4" w:rsidP="001025D4">
            <w:pPr>
              <w:widowControl/>
              <w:autoSpaceDE/>
              <w:autoSpaceDN/>
              <w:adjustRightInd/>
              <w:jc w:val="center"/>
              <w:rPr>
                <w:b/>
                <w:bCs/>
                <w:sz w:val="22"/>
                <w:szCs w:val="22"/>
              </w:rPr>
            </w:pPr>
            <w:ins w:id="2188" w:author="ERCOT" w:date="2022-10-31T17:22:00Z">
              <w:r w:rsidRPr="00ED4D8D">
                <w:rPr>
                  <w:sz w:val="22"/>
                  <w:szCs w:val="22"/>
                </w:rPr>
                <w:t>0.0</w:t>
              </w:r>
            </w:ins>
            <w:del w:id="218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A583E5" w14:textId="2938FF2E" w:rsidR="001025D4" w:rsidRPr="00ED4D8D" w:rsidRDefault="001025D4" w:rsidP="001025D4">
            <w:pPr>
              <w:widowControl/>
              <w:autoSpaceDE/>
              <w:autoSpaceDN/>
              <w:adjustRightInd/>
              <w:jc w:val="center"/>
              <w:rPr>
                <w:b/>
                <w:bCs/>
                <w:sz w:val="22"/>
                <w:szCs w:val="22"/>
              </w:rPr>
            </w:pPr>
            <w:ins w:id="2190" w:author="ERCOT" w:date="2022-10-31T17:22:00Z">
              <w:r w:rsidRPr="00ED4D8D">
                <w:rPr>
                  <w:sz w:val="22"/>
                  <w:szCs w:val="22"/>
                </w:rPr>
                <w:t>0.0</w:t>
              </w:r>
            </w:ins>
            <w:del w:id="219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5C19933" w14:textId="0E777E96" w:rsidR="001025D4" w:rsidRPr="00ED4D8D" w:rsidRDefault="001025D4" w:rsidP="001025D4">
            <w:pPr>
              <w:widowControl/>
              <w:autoSpaceDE/>
              <w:autoSpaceDN/>
              <w:adjustRightInd/>
              <w:jc w:val="center"/>
              <w:rPr>
                <w:b/>
                <w:bCs/>
                <w:sz w:val="22"/>
                <w:szCs w:val="22"/>
              </w:rPr>
            </w:pPr>
            <w:ins w:id="2192" w:author="ERCOT" w:date="2022-10-31T17:22:00Z">
              <w:r w:rsidRPr="00ED4D8D">
                <w:rPr>
                  <w:sz w:val="22"/>
                  <w:szCs w:val="22"/>
                </w:rPr>
                <w:t>0.0</w:t>
              </w:r>
            </w:ins>
            <w:del w:id="219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F1EE510" w14:textId="44293228" w:rsidR="001025D4" w:rsidRPr="00ED4D8D" w:rsidRDefault="001025D4" w:rsidP="001025D4">
            <w:pPr>
              <w:widowControl/>
              <w:autoSpaceDE/>
              <w:autoSpaceDN/>
              <w:adjustRightInd/>
              <w:jc w:val="center"/>
              <w:rPr>
                <w:b/>
                <w:bCs/>
                <w:sz w:val="22"/>
                <w:szCs w:val="22"/>
              </w:rPr>
            </w:pPr>
            <w:ins w:id="2194" w:author="ERCOT" w:date="2022-10-31T17:22:00Z">
              <w:r w:rsidRPr="00ED4D8D">
                <w:rPr>
                  <w:sz w:val="22"/>
                  <w:szCs w:val="22"/>
                </w:rPr>
                <w:t>0.2</w:t>
              </w:r>
            </w:ins>
            <w:del w:id="2195" w:author="ERCOT" w:date="2022-10-31T17:22:00Z">
              <w:r w:rsidRPr="00ED4D8D" w:rsidDel="00402591">
                <w:rPr>
                  <w:rFonts w:ascii="Calibri" w:hAnsi="Calibri" w:cs="Calibri"/>
                  <w:color w:val="000000"/>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tcPr>
          <w:p w14:paraId="1F465EBF" w14:textId="77F57750" w:rsidR="001025D4" w:rsidRPr="00ED4D8D" w:rsidRDefault="001025D4" w:rsidP="001025D4">
            <w:pPr>
              <w:widowControl/>
              <w:autoSpaceDE/>
              <w:autoSpaceDN/>
              <w:adjustRightInd/>
              <w:jc w:val="center"/>
              <w:rPr>
                <w:b/>
                <w:bCs/>
                <w:sz w:val="22"/>
                <w:szCs w:val="22"/>
              </w:rPr>
            </w:pPr>
            <w:ins w:id="2196" w:author="ERCOT" w:date="2022-10-31T17:22:00Z">
              <w:r w:rsidRPr="00ED4D8D">
                <w:rPr>
                  <w:sz w:val="22"/>
                  <w:szCs w:val="22"/>
                </w:rPr>
                <w:t>13.0</w:t>
              </w:r>
            </w:ins>
            <w:del w:id="2197" w:author="ERCOT" w:date="2022-10-31T17:22:00Z">
              <w:r w:rsidRPr="00ED4D8D" w:rsidDel="00402591">
                <w:rPr>
                  <w:rFonts w:ascii="Calibri" w:hAnsi="Calibri" w:cs="Calibri"/>
                  <w:color w:val="000000"/>
                  <w:sz w:val="22"/>
                  <w:szCs w:val="22"/>
                </w:rPr>
                <w:delText>5.1</w:delText>
              </w:r>
            </w:del>
          </w:p>
        </w:tc>
        <w:tc>
          <w:tcPr>
            <w:tcW w:w="223" w:type="pct"/>
            <w:tcBorders>
              <w:top w:val="single" w:sz="4" w:space="0" w:color="000000"/>
              <w:left w:val="single" w:sz="4" w:space="0" w:color="000000"/>
              <w:bottom w:val="single" w:sz="4" w:space="0" w:color="000000"/>
              <w:right w:val="single" w:sz="4" w:space="0" w:color="000000"/>
            </w:tcBorders>
          </w:tcPr>
          <w:p w14:paraId="69AD873F" w14:textId="57C4B7AD" w:rsidR="001025D4" w:rsidRPr="00ED4D8D" w:rsidRDefault="001025D4" w:rsidP="001025D4">
            <w:pPr>
              <w:widowControl/>
              <w:autoSpaceDE/>
              <w:autoSpaceDN/>
              <w:adjustRightInd/>
              <w:jc w:val="center"/>
              <w:rPr>
                <w:b/>
                <w:bCs/>
                <w:sz w:val="22"/>
                <w:szCs w:val="22"/>
              </w:rPr>
            </w:pPr>
            <w:ins w:id="2198" w:author="ERCOT" w:date="2022-10-31T17:22:00Z">
              <w:r w:rsidRPr="00ED4D8D">
                <w:rPr>
                  <w:sz w:val="22"/>
                  <w:szCs w:val="22"/>
                </w:rPr>
                <w:t>13.7</w:t>
              </w:r>
            </w:ins>
            <w:del w:id="2199" w:author="ERCOT" w:date="2022-10-31T17:22:00Z">
              <w:r w:rsidRPr="00ED4D8D" w:rsidDel="00402591">
                <w:rPr>
                  <w:rFonts w:ascii="Calibri" w:hAnsi="Calibri" w:cs="Calibri"/>
                  <w:color w:val="000000"/>
                  <w:sz w:val="22"/>
                  <w:szCs w:val="22"/>
                </w:rPr>
                <w:delText>6.7</w:delText>
              </w:r>
            </w:del>
          </w:p>
        </w:tc>
        <w:tc>
          <w:tcPr>
            <w:tcW w:w="202" w:type="pct"/>
            <w:tcBorders>
              <w:top w:val="single" w:sz="4" w:space="0" w:color="000000"/>
              <w:left w:val="single" w:sz="4" w:space="0" w:color="000000"/>
              <w:bottom w:val="single" w:sz="4" w:space="0" w:color="000000"/>
              <w:right w:val="single" w:sz="4" w:space="0" w:color="000000"/>
            </w:tcBorders>
          </w:tcPr>
          <w:p w14:paraId="412A6F20" w14:textId="69C210FE" w:rsidR="001025D4" w:rsidRPr="00ED4D8D" w:rsidRDefault="001025D4" w:rsidP="001025D4">
            <w:pPr>
              <w:widowControl/>
              <w:autoSpaceDE/>
              <w:autoSpaceDN/>
              <w:adjustRightInd/>
              <w:jc w:val="center"/>
              <w:rPr>
                <w:b/>
                <w:bCs/>
                <w:sz w:val="22"/>
                <w:szCs w:val="22"/>
              </w:rPr>
            </w:pPr>
            <w:ins w:id="2200" w:author="ERCOT" w:date="2022-10-31T17:22:00Z">
              <w:r w:rsidRPr="00ED4D8D">
                <w:rPr>
                  <w:sz w:val="22"/>
                  <w:szCs w:val="22"/>
                </w:rPr>
                <w:t>6.5</w:t>
              </w:r>
            </w:ins>
            <w:del w:id="2201" w:author="ERCOT" w:date="2022-10-31T17:22:00Z">
              <w:r w:rsidRPr="00ED4D8D" w:rsidDel="00402591">
                <w:rPr>
                  <w:rFonts w:ascii="Calibri" w:hAnsi="Calibri" w:cs="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tcPr>
          <w:p w14:paraId="13F60667" w14:textId="4CB6C278" w:rsidR="001025D4" w:rsidRPr="00ED4D8D" w:rsidRDefault="001025D4" w:rsidP="001025D4">
            <w:pPr>
              <w:widowControl/>
              <w:autoSpaceDE/>
              <w:autoSpaceDN/>
              <w:adjustRightInd/>
              <w:jc w:val="center"/>
              <w:rPr>
                <w:b/>
                <w:bCs/>
                <w:sz w:val="22"/>
                <w:szCs w:val="22"/>
              </w:rPr>
            </w:pPr>
            <w:ins w:id="2202" w:author="ERCOT" w:date="2022-10-31T17:22:00Z">
              <w:r w:rsidRPr="00ED4D8D">
                <w:rPr>
                  <w:sz w:val="22"/>
                  <w:szCs w:val="22"/>
                </w:rPr>
                <w:t>9.2</w:t>
              </w:r>
            </w:ins>
            <w:del w:id="2203" w:author="ERCOT" w:date="2022-10-31T17:22:00Z">
              <w:r w:rsidRPr="00ED4D8D" w:rsidDel="00402591">
                <w:rPr>
                  <w:rFonts w:ascii="Calibri" w:hAnsi="Calibri" w:cs="Calibri"/>
                  <w:color w:val="000000"/>
                  <w:sz w:val="22"/>
                  <w:szCs w:val="22"/>
                </w:rPr>
                <w:delText>5.9</w:delText>
              </w:r>
            </w:del>
          </w:p>
        </w:tc>
        <w:tc>
          <w:tcPr>
            <w:tcW w:w="197" w:type="pct"/>
            <w:tcBorders>
              <w:top w:val="single" w:sz="4" w:space="0" w:color="000000"/>
              <w:left w:val="single" w:sz="4" w:space="0" w:color="000000"/>
              <w:bottom w:val="single" w:sz="4" w:space="0" w:color="000000"/>
              <w:right w:val="single" w:sz="4" w:space="0" w:color="000000"/>
            </w:tcBorders>
          </w:tcPr>
          <w:p w14:paraId="606066D9" w14:textId="732ADE84" w:rsidR="001025D4" w:rsidRPr="00ED4D8D" w:rsidRDefault="001025D4" w:rsidP="001025D4">
            <w:pPr>
              <w:widowControl/>
              <w:autoSpaceDE/>
              <w:autoSpaceDN/>
              <w:adjustRightInd/>
              <w:jc w:val="center"/>
              <w:rPr>
                <w:b/>
                <w:bCs/>
                <w:sz w:val="22"/>
                <w:szCs w:val="22"/>
              </w:rPr>
            </w:pPr>
            <w:ins w:id="2204" w:author="ERCOT" w:date="2022-10-31T17:22:00Z">
              <w:r w:rsidRPr="00ED4D8D">
                <w:rPr>
                  <w:sz w:val="22"/>
                  <w:szCs w:val="22"/>
                </w:rPr>
                <w:t>7.0</w:t>
              </w:r>
            </w:ins>
            <w:del w:id="2205" w:author="ERCOT" w:date="2022-10-31T17:22:00Z">
              <w:r w:rsidRPr="00ED4D8D" w:rsidDel="00402591">
                <w:rPr>
                  <w:rFonts w:ascii="Calibri" w:hAnsi="Calibri" w:cs="Calibri"/>
                  <w:color w:val="000000"/>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tcPr>
          <w:p w14:paraId="6D566CF8" w14:textId="04939063" w:rsidR="001025D4" w:rsidRPr="00ED4D8D" w:rsidRDefault="001025D4" w:rsidP="001025D4">
            <w:pPr>
              <w:widowControl/>
              <w:autoSpaceDE/>
              <w:autoSpaceDN/>
              <w:adjustRightInd/>
              <w:jc w:val="center"/>
              <w:rPr>
                <w:b/>
                <w:bCs/>
                <w:sz w:val="22"/>
                <w:szCs w:val="22"/>
              </w:rPr>
            </w:pPr>
            <w:ins w:id="2206" w:author="ERCOT" w:date="2022-10-31T17:22:00Z">
              <w:r w:rsidRPr="00ED4D8D">
                <w:rPr>
                  <w:sz w:val="22"/>
                  <w:szCs w:val="22"/>
                </w:rPr>
                <w:t>6.8</w:t>
              </w:r>
            </w:ins>
            <w:del w:id="2207" w:author="ERCOT" w:date="2022-10-31T17:22:00Z">
              <w:r w:rsidRPr="00ED4D8D" w:rsidDel="00402591">
                <w:rPr>
                  <w:rFonts w:ascii="Calibri" w:hAnsi="Calibri" w:cs="Calibri"/>
                  <w:color w:val="000000"/>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tcPr>
          <w:p w14:paraId="279F53A4" w14:textId="0524A444" w:rsidR="001025D4" w:rsidRPr="00ED4D8D" w:rsidRDefault="001025D4" w:rsidP="001025D4">
            <w:pPr>
              <w:widowControl/>
              <w:autoSpaceDE/>
              <w:autoSpaceDN/>
              <w:adjustRightInd/>
              <w:jc w:val="center"/>
              <w:rPr>
                <w:b/>
                <w:bCs/>
                <w:sz w:val="22"/>
                <w:szCs w:val="22"/>
              </w:rPr>
            </w:pPr>
            <w:ins w:id="2208" w:author="ERCOT" w:date="2022-10-31T17:22:00Z">
              <w:r w:rsidRPr="00ED4D8D">
                <w:rPr>
                  <w:sz w:val="22"/>
                  <w:szCs w:val="22"/>
                </w:rPr>
                <w:t>8.4</w:t>
              </w:r>
            </w:ins>
            <w:del w:id="2209" w:author="ERCOT" w:date="2022-10-31T17:22:00Z">
              <w:r w:rsidRPr="00ED4D8D" w:rsidDel="00402591">
                <w:rPr>
                  <w:rFonts w:ascii="Calibri" w:hAnsi="Calibri" w:cs="Calibri"/>
                  <w:color w:val="000000"/>
                  <w:sz w:val="22"/>
                  <w:szCs w:val="22"/>
                </w:rPr>
                <w:delText>6.4</w:delText>
              </w:r>
            </w:del>
          </w:p>
        </w:tc>
        <w:tc>
          <w:tcPr>
            <w:tcW w:w="197" w:type="pct"/>
            <w:tcBorders>
              <w:top w:val="single" w:sz="4" w:space="0" w:color="000000"/>
              <w:left w:val="single" w:sz="4" w:space="0" w:color="000000"/>
              <w:bottom w:val="single" w:sz="4" w:space="0" w:color="000000"/>
              <w:right w:val="single" w:sz="4" w:space="0" w:color="000000"/>
            </w:tcBorders>
          </w:tcPr>
          <w:p w14:paraId="265883A3" w14:textId="4DE10E2E" w:rsidR="001025D4" w:rsidRPr="00ED4D8D" w:rsidRDefault="001025D4" w:rsidP="001025D4">
            <w:pPr>
              <w:widowControl/>
              <w:autoSpaceDE/>
              <w:autoSpaceDN/>
              <w:adjustRightInd/>
              <w:jc w:val="center"/>
              <w:rPr>
                <w:b/>
                <w:bCs/>
                <w:sz w:val="22"/>
                <w:szCs w:val="22"/>
              </w:rPr>
            </w:pPr>
            <w:ins w:id="2210" w:author="ERCOT" w:date="2022-10-31T17:22:00Z">
              <w:r w:rsidRPr="00ED4D8D">
                <w:rPr>
                  <w:sz w:val="22"/>
                  <w:szCs w:val="22"/>
                </w:rPr>
                <w:t>9.0</w:t>
              </w:r>
            </w:ins>
            <w:del w:id="2211" w:author="ERCOT" w:date="2022-10-31T17:22:00Z">
              <w:r w:rsidRPr="00ED4D8D" w:rsidDel="00402591">
                <w:rPr>
                  <w:rFonts w:ascii="Calibri" w:hAnsi="Calibri" w:cs="Calibri"/>
                  <w:color w:val="000000"/>
                  <w:sz w:val="22"/>
                  <w:szCs w:val="22"/>
                </w:rPr>
                <w:delText>7.2</w:delText>
              </w:r>
            </w:del>
          </w:p>
        </w:tc>
        <w:tc>
          <w:tcPr>
            <w:tcW w:w="197" w:type="pct"/>
            <w:tcBorders>
              <w:top w:val="single" w:sz="4" w:space="0" w:color="000000"/>
              <w:left w:val="single" w:sz="4" w:space="0" w:color="000000"/>
              <w:bottom w:val="single" w:sz="4" w:space="0" w:color="000000"/>
              <w:right w:val="single" w:sz="4" w:space="0" w:color="000000"/>
            </w:tcBorders>
          </w:tcPr>
          <w:p w14:paraId="2CBEBB83" w14:textId="1FED86FD" w:rsidR="001025D4" w:rsidRPr="00ED4D8D" w:rsidRDefault="001025D4" w:rsidP="001025D4">
            <w:pPr>
              <w:widowControl/>
              <w:autoSpaceDE/>
              <w:autoSpaceDN/>
              <w:adjustRightInd/>
              <w:jc w:val="center"/>
              <w:rPr>
                <w:b/>
                <w:bCs/>
                <w:sz w:val="22"/>
                <w:szCs w:val="22"/>
              </w:rPr>
            </w:pPr>
            <w:ins w:id="2212" w:author="ERCOT" w:date="2022-10-31T17:22:00Z">
              <w:r w:rsidRPr="00ED4D8D">
                <w:rPr>
                  <w:sz w:val="22"/>
                  <w:szCs w:val="22"/>
                </w:rPr>
                <w:t>10.1</w:t>
              </w:r>
            </w:ins>
            <w:del w:id="2213" w:author="ERCOT" w:date="2022-10-31T17:22:00Z">
              <w:r w:rsidRPr="00ED4D8D" w:rsidDel="00402591">
                <w:rPr>
                  <w:rFonts w:ascii="Calibri" w:hAnsi="Calibri" w:cs="Calibri"/>
                  <w:color w:val="000000"/>
                  <w:sz w:val="22"/>
                  <w:szCs w:val="22"/>
                </w:rPr>
                <w:delText>10.3</w:delText>
              </w:r>
            </w:del>
          </w:p>
        </w:tc>
        <w:tc>
          <w:tcPr>
            <w:tcW w:w="179" w:type="pct"/>
            <w:tcBorders>
              <w:top w:val="single" w:sz="4" w:space="0" w:color="000000"/>
              <w:left w:val="single" w:sz="4" w:space="0" w:color="000000"/>
              <w:bottom w:val="single" w:sz="4" w:space="0" w:color="000000"/>
              <w:right w:val="single" w:sz="4" w:space="0" w:color="000000"/>
            </w:tcBorders>
          </w:tcPr>
          <w:p w14:paraId="2C2C6C61" w14:textId="6BAE134B" w:rsidR="001025D4" w:rsidRPr="00ED4D8D" w:rsidRDefault="001025D4" w:rsidP="001025D4">
            <w:pPr>
              <w:widowControl/>
              <w:autoSpaceDE/>
              <w:autoSpaceDN/>
              <w:adjustRightInd/>
              <w:jc w:val="center"/>
              <w:rPr>
                <w:b/>
                <w:bCs/>
                <w:sz w:val="22"/>
                <w:szCs w:val="22"/>
              </w:rPr>
            </w:pPr>
            <w:ins w:id="2214" w:author="ERCOT" w:date="2022-10-31T17:22:00Z">
              <w:r w:rsidRPr="00ED4D8D">
                <w:rPr>
                  <w:sz w:val="22"/>
                  <w:szCs w:val="22"/>
                </w:rPr>
                <w:t>5.3</w:t>
              </w:r>
            </w:ins>
            <w:del w:id="2215" w:author="ERCOT" w:date="2022-10-31T17:22:00Z">
              <w:r w:rsidRPr="00ED4D8D" w:rsidDel="00402591">
                <w:rPr>
                  <w:rFonts w:ascii="Calibri" w:hAnsi="Calibri" w:cs="Calibri"/>
                  <w:color w:val="000000"/>
                  <w:sz w:val="22"/>
                  <w:szCs w:val="22"/>
                </w:rPr>
                <w:delText>5.3</w:delText>
              </w:r>
            </w:del>
          </w:p>
        </w:tc>
        <w:tc>
          <w:tcPr>
            <w:tcW w:w="191" w:type="pct"/>
            <w:tcBorders>
              <w:top w:val="single" w:sz="4" w:space="0" w:color="000000"/>
              <w:left w:val="single" w:sz="4" w:space="0" w:color="000000"/>
              <w:bottom w:val="single" w:sz="4" w:space="0" w:color="000000"/>
              <w:right w:val="single" w:sz="4" w:space="0" w:color="000000"/>
            </w:tcBorders>
          </w:tcPr>
          <w:p w14:paraId="3F468C45" w14:textId="44E84CFA" w:rsidR="001025D4" w:rsidRPr="00ED4D8D" w:rsidRDefault="001025D4" w:rsidP="001025D4">
            <w:pPr>
              <w:widowControl/>
              <w:autoSpaceDE/>
              <w:autoSpaceDN/>
              <w:adjustRightInd/>
              <w:jc w:val="center"/>
              <w:rPr>
                <w:b/>
                <w:bCs/>
                <w:sz w:val="22"/>
                <w:szCs w:val="22"/>
              </w:rPr>
            </w:pPr>
            <w:ins w:id="2216" w:author="ERCOT" w:date="2022-10-31T17:22:00Z">
              <w:r w:rsidRPr="00ED4D8D">
                <w:rPr>
                  <w:sz w:val="22"/>
                  <w:szCs w:val="22"/>
                </w:rPr>
                <w:t>-4.8</w:t>
              </w:r>
            </w:ins>
            <w:del w:id="2217" w:author="ERCOT" w:date="2022-10-31T17:22:00Z">
              <w:r w:rsidRPr="00ED4D8D" w:rsidDel="00402591">
                <w:rPr>
                  <w:rFonts w:ascii="Calibri" w:hAnsi="Calibri" w:cs="Calibri"/>
                  <w:color w:val="000000"/>
                  <w:sz w:val="22"/>
                  <w:szCs w:val="22"/>
                </w:rPr>
                <w:delText>-0.9</w:delText>
              </w:r>
            </w:del>
          </w:p>
        </w:tc>
        <w:tc>
          <w:tcPr>
            <w:tcW w:w="168" w:type="pct"/>
            <w:tcBorders>
              <w:top w:val="single" w:sz="4" w:space="0" w:color="000000"/>
              <w:left w:val="single" w:sz="4" w:space="0" w:color="000000"/>
              <w:bottom w:val="single" w:sz="4" w:space="0" w:color="000000"/>
              <w:right w:val="single" w:sz="4" w:space="0" w:color="000000"/>
            </w:tcBorders>
          </w:tcPr>
          <w:p w14:paraId="10801467" w14:textId="4450EF9C" w:rsidR="001025D4" w:rsidRPr="00ED4D8D" w:rsidRDefault="001025D4" w:rsidP="001025D4">
            <w:pPr>
              <w:widowControl/>
              <w:autoSpaceDE/>
              <w:autoSpaceDN/>
              <w:adjustRightInd/>
              <w:jc w:val="center"/>
              <w:rPr>
                <w:b/>
                <w:bCs/>
                <w:sz w:val="22"/>
                <w:szCs w:val="22"/>
              </w:rPr>
            </w:pPr>
            <w:ins w:id="2218" w:author="ERCOT" w:date="2022-10-31T17:22:00Z">
              <w:r w:rsidRPr="00ED4D8D">
                <w:rPr>
                  <w:sz w:val="22"/>
                  <w:szCs w:val="22"/>
                </w:rPr>
                <w:t>-0.2</w:t>
              </w:r>
            </w:ins>
            <w:del w:id="2219" w:author="ERCOT" w:date="2022-10-31T17:22:00Z">
              <w:r w:rsidRPr="00ED4D8D" w:rsidDel="00402591">
                <w:rPr>
                  <w:rFonts w:ascii="Calibri" w:hAnsi="Calibri" w:cs="Calibri"/>
                  <w:color w:val="000000"/>
                  <w:sz w:val="22"/>
                  <w:szCs w:val="22"/>
                </w:rPr>
                <w:delText>0.2</w:delText>
              </w:r>
            </w:del>
          </w:p>
        </w:tc>
        <w:tc>
          <w:tcPr>
            <w:tcW w:w="169" w:type="pct"/>
            <w:tcBorders>
              <w:top w:val="single" w:sz="4" w:space="0" w:color="000000"/>
              <w:left w:val="single" w:sz="4" w:space="0" w:color="000000"/>
              <w:bottom w:val="single" w:sz="4" w:space="0" w:color="000000"/>
              <w:right w:val="single" w:sz="4" w:space="0" w:color="000000"/>
            </w:tcBorders>
          </w:tcPr>
          <w:p w14:paraId="1C9B6506" w14:textId="09F02E47" w:rsidR="001025D4" w:rsidRPr="00ED4D8D" w:rsidRDefault="001025D4" w:rsidP="001025D4">
            <w:pPr>
              <w:widowControl/>
              <w:autoSpaceDE/>
              <w:autoSpaceDN/>
              <w:adjustRightInd/>
              <w:jc w:val="center"/>
              <w:rPr>
                <w:b/>
                <w:bCs/>
                <w:sz w:val="22"/>
                <w:szCs w:val="22"/>
              </w:rPr>
            </w:pPr>
            <w:ins w:id="2220" w:author="ERCOT" w:date="2022-10-31T17:22:00Z">
              <w:r w:rsidRPr="00ED4D8D">
                <w:rPr>
                  <w:sz w:val="22"/>
                  <w:szCs w:val="22"/>
                </w:rPr>
                <w:t>0.0</w:t>
              </w:r>
            </w:ins>
            <w:del w:id="2221"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107F541A" w14:textId="5C6A51B3" w:rsidR="001025D4" w:rsidRPr="00ED4D8D" w:rsidRDefault="001025D4" w:rsidP="001025D4">
            <w:pPr>
              <w:widowControl/>
              <w:autoSpaceDE/>
              <w:autoSpaceDN/>
              <w:adjustRightInd/>
              <w:jc w:val="center"/>
              <w:rPr>
                <w:b/>
                <w:bCs/>
                <w:sz w:val="22"/>
                <w:szCs w:val="22"/>
              </w:rPr>
            </w:pPr>
            <w:ins w:id="2222" w:author="ERCOT" w:date="2022-10-31T17:22:00Z">
              <w:r w:rsidRPr="00ED4D8D">
                <w:rPr>
                  <w:sz w:val="22"/>
                  <w:szCs w:val="22"/>
                </w:rPr>
                <w:t>0.0</w:t>
              </w:r>
            </w:ins>
            <w:del w:id="2223"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7FCA1068" w14:textId="5C3D3F17" w:rsidR="001025D4" w:rsidRPr="00ED4D8D" w:rsidRDefault="001025D4" w:rsidP="001025D4">
            <w:pPr>
              <w:widowControl/>
              <w:autoSpaceDE/>
              <w:autoSpaceDN/>
              <w:adjustRightInd/>
              <w:jc w:val="center"/>
              <w:rPr>
                <w:b/>
                <w:bCs/>
                <w:sz w:val="22"/>
                <w:szCs w:val="22"/>
              </w:rPr>
            </w:pPr>
            <w:ins w:id="2224" w:author="ERCOT" w:date="2022-10-31T17:22:00Z">
              <w:r w:rsidRPr="00ED4D8D">
                <w:rPr>
                  <w:sz w:val="22"/>
                  <w:szCs w:val="22"/>
                </w:rPr>
                <w:t>0.0</w:t>
              </w:r>
            </w:ins>
            <w:del w:id="2225"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05E45102" w14:textId="01515249" w:rsidR="001025D4" w:rsidRPr="00ED4D8D" w:rsidRDefault="001025D4" w:rsidP="001025D4">
            <w:pPr>
              <w:widowControl/>
              <w:autoSpaceDE/>
              <w:autoSpaceDN/>
              <w:adjustRightInd/>
              <w:jc w:val="center"/>
              <w:rPr>
                <w:b/>
                <w:bCs/>
                <w:sz w:val="22"/>
                <w:szCs w:val="22"/>
              </w:rPr>
            </w:pPr>
            <w:ins w:id="2226" w:author="ERCOT" w:date="2022-10-31T17:22:00Z">
              <w:r w:rsidRPr="00ED4D8D">
                <w:rPr>
                  <w:sz w:val="22"/>
                  <w:szCs w:val="22"/>
                </w:rPr>
                <w:t>0.0</w:t>
              </w:r>
            </w:ins>
            <w:del w:id="2227" w:author="ERCOT" w:date="2022-10-31T17:22:00Z">
              <w:r w:rsidRPr="00ED4D8D" w:rsidDel="00402591">
                <w:rPr>
                  <w:rFonts w:ascii="Calibri" w:hAnsi="Calibri" w:cs="Calibri"/>
                  <w:color w:val="000000"/>
                  <w:sz w:val="22"/>
                  <w:szCs w:val="22"/>
                </w:rPr>
                <w:delText>0.0</w:delText>
              </w:r>
            </w:del>
          </w:p>
        </w:tc>
      </w:tr>
      <w:tr w:rsidR="001025D4" w:rsidRPr="00ED4D8D" w14:paraId="30578036"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1025D4" w:rsidRPr="000357D1" w:rsidRDefault="001025D4" w:rsidP="001025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tcPr>
          <w:p w14:paraId="14D2CAA4" w14:textId="36BD5188" w:rsidR="001025D4" w:rsidRPr="00ED4D8D" w:rsidRDefault="001025D4" w:rsidP="001025D4">
            <w:pPr>
              <w:widowControl/>
              <w:autoSpaceDE/>
              <w:autoSpaceDN/>
              <w:adjustRightInd/>
              <w:jc w:val="center"/>
              <w:rPr>
                <w:b/>
                <w:bCs/>
                <w:sz w:val="22"/>
                <w:szCs w:val="22"/>
              </w:rPr>
            </w:pPr>
            <w:ins w:id="2228" w:author="ERCOT" w:date="2022-10-31T17:22:00Z">
              <w:r w:rsidRPr="00ED4D8D">
                <w:rPr>
                  <w:sz w:val="22"/>
                  <w:szCs w:val="22"/>
                </w:rPr>
                <w:t>0.0</w:t>
              </w:r>
            </w:ins>
            <w:del w:id="2229"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75B4B663" w14:textId="14690E82" w:rsidR="001025D4" w:rsidRPr="00ED4D8D" w:rsidRDefault="001025D4" w:rsidP="001025D4">
            <w:pPr>
              <w:widowControl/>
              <w:autoSpaceDE/>
              <w:autoSpaceDN/>
              <w:adjustRightInd/>
              <w:jc w:val="center"/>
              <w:rPr>
                <w:b/>
                <w:bCs/>
                <w:sz w:val="22"/>
                <w:szCs w:val="22"/>
              </w:rPr>
            </w:pPr>
            <w:ins w:id="2230" w:author="ERCOT" w:date="2022-10-31T17:22:00Z">
              <w:r w:rsidRPr="00ED4D8D">
                <w:rPr>
                  <w:sz w:val="22"/>
                  <w:szCs w:val="22"/>
                </w:rPr>
                <w:t>0.0</w:t>
              </w:r>
            </w:ins>
            <w:del w:id="223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0C5F8BD" w14:textId="44B23CBC" w:rsidR="001025D4" w:rsidRPr="00ED4D8D" w:rsidRDefault="001025D4" w:rsidP="001025D4">
            <w:pPr>
              <w:widowControl/>
              <w:autoSpaceDE/>
              <w:autoSpaceDN/>
              <w:adjustRightInd/>
              <w:jc w:val="center"/>
              <w:rPr>
                <w:b/>
                <w:bCs/>
                <w:sz w:val="22"/>
                <w:szCs w:val="22"/>
              </w:rPr>
            </w:pPr>
            <w:ins w:id="2232" w:author="ERCOT" w:date="2022-10-31T17:22:00Z">
              <w:r w:rsidRPr="00ED4D8D">
                <w:rPr>
                  <w:sz w:val="22"/>
                  <w:szCs w:val="22"/>
                </w:rPr>
                <w:t>0.0</w:t>
              </w:r>
            </w:ins>
            <w:del w:id="223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5E43F68" w14:textId="5A6AD6C4" w:rsidR="001025D4" w:rsidRPr="00ED4D8D" w:rsidRDefault="001025D4" w:rsidP="001025D4">
            <w:pPr>
              <w:widowControl/>
              <w:autoSpaceDE/>
              <w:autoSpaceDN/>
              <w:adjustRightInd/>
              <w:jc w:val="center"/>
              <w:rPr>
                <w:b/>
                <w:bCs/>
                <w:sz w:val="22"/>
                <w:szCs w:val="22"/>
              </w:rPr>
            </w:pPr>
            <w:ins w:id="2234" w:author="ERCOT" w:date="2022-10-31T17:22:00Z">
              <w:r w:rsidRPr="00ED4D8D">
                <w:rPr>
                  <w:sz w:val="22"/>
                  <w:szCs w:val="22"/>
                </w:rPr>
                <w:t>0.0</w:t>
              </w:r>
            </w:ins>
            <w:del w:id="223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0613CF8" w14:textId="459E73F6" w:rsidR="001025D4" w:rsidRPr="00ED4D8D" w:rsidRDefault="001025D4" w:rsidP="001025D4">
            <w:pPr>
              <w:widowControl/>
              <w:autoSpaceDE/>
              <w:autoSpaceDN/>
              <w:adjustRightInd/>
              <w:jc w:val="center"/>
              <w:rPr>
                <w:b/>
                <w:bCs/>
                <w:sz w:val="22"/>
                <w:szCs w:val="22"/>
              </w:rPr>
            </w:pPr>
            <w:ins w:id="2236" w:author="ERCOT" w:date="2022-10-31T17:22:00Z">
              <w:r w:rsidRPr="00ED4D8D">
                <w:rPr>
                  <w:sz w:val="22"/>
                  <w:szCs w:val="22"/>
                </w:rPr>
                <w:t>0.0</w:t>
              </w:r>
            </w:ins>
            <w:del w:id="223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D6CB4CE" w14:textId="4EF984C9" w:rsidR="001025D4" w:rsidRPr="00ED4D8D" w:rsidRDefault="001025D4" w:rsidP="001025D4">
            <w:pPr>
              <w:widowControl/>
              <w:autoSpaceDE/>
              <w:autoSpaceDN/>
              <w:adjustRightInd/>
              <w:jc w:val="center"/>
              <w:rPr>
                <w:b/>
                <w:bCs/>
                <w:sz w:val="22"/>
                <w:szCs w:val="22"/>
              </w:rPr>
            </w:pPr>
            <w:ins w:id="2238" w:author="ERCOT" w:date="2022-10-31T17:22:00Z">
              <w:r w:rsidRPr="00ED4D8D">
                <w:rPr>
                  <w:sz w:val="22"/>
                  <w:szCs w:val="22"/>
                </w:rPr>
                <w:t>0.0</w:t>
              </w:r>
            </w:ins>
            <w:del w:id="223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E614450" w14:textId="1226E0DE" w:rsidR="001025D4" w:rsidRPr="00ED4D8D" w:rsidRDefault="001025D4" w:rsidP="001025D4">
            <w:pPr>
              <w:widowControl/>
              <w:autoSpaceDE/>
              <w:autoSpaceDN/>
              <w:adjustRightInd/>
              <w:jc w:val="center"/>
              <w:rPr>
                <w:b/>
                <w:bCs/>
                <w:sz w:val="22"/>
                <w:szCs w:val="22"/>
              </w:rPr>
            </w:pPr>
            <w:ins w:id="2240" w:author="ERCOT" w:date="2022-10-31T17:22:00Z">
              <w:r w:rsidRPr="00ED4D8D">
                <w:rPr>
                  <w:sz w:val="22"/>
                  <w:szCs w:val="22"/>
                </w:rPr>
                <w:t>0.0</w:t>
              </w:r>
            </w:ins>
            <w:del w:id="224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486861C" w14:textId="643DB57B" w:rsidR="001025D4" w:rsidRPr="00ED4D8D" w:rsidRDefault="001025D4" w:rsidP="001025D4">
            <w:pPr>
              <w:widowControl/>
              <w:autoSpaceDE/>
              <w:autoSpaceDN/>
              <w:adjustRightInd/>
              <w:jc w:val="center"/>
              <w:rPr>
                <w:b/>
                <w:bCs/>
                <w:sz w:val="22"/>
                <w:szCs w:val="22"/>
              </w:rPr>
            </w:pPr>
            <w:ins w:id="2242" w:author="ERCOT" w:date="2022-10-31T17:22:00Z">
              <w:r w:rsidRPr="00ED4D8D">
                <w:rPr>
                  <w:sz w:val="22"/>
                  <w:szCs w:val="22"/>
                </w:rPr>
                <w:t>8.0</w:t>
              </w:r>
            </w:ins>
            <w:del w:id="2243" w:author="ERCOT" w:date="2022-10-31T17:22:00Z">
              <w:r w:rsidRPr="00ED4D8D" w:rsidDel="00402591">
                <w:rPr>
                  <w:rFonts w:ascii="Calibri" w:hAnsi="Calibri" w:cs="Calibri"/>
                  <w:color w:val="000000"/>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tcPr>
          <w:p w14:paraId="37D399DE" w14:textId="6B7E061A" w:rsidR="001025D4" w:rsidRPr="00ED4D8D" w:rsidRDefault="001025D4" w:rsidP="001025D4">
            <w:pPr>
              <w:widowControl/>
              <w:autoSpaceDE/>
              <w:autoSpaceDN/>
              <w:adjustRightInd/>
              <w:jc w:val="center"/>
              <w:rPr>
                <w:b/>
                <w:bCs/>
                <w:sz w:val="22"/>
                <w:szCs w:val="22"/>
              </w:rPr>
            </w:pPr>
            <w:ins w:id="2244" w:author="ERCOT" w:date="2022-10-31T17:22:00Z">
              <w:r w:rsidRPr="00ED4D8D">
                <w:rPr>
                  <w:sz w:val="22"/>
                  <w:szCs w:val="22"/>
                </w:rPr>
                <w:t>17.1</w:t>
              </w:r>
            </w:ins>
            <w:del w:id="2245" w:author="ERCOT" w:date="2022-10-31T17:22:00Z">
              <w:r w:rsidRPr="00ED4D8D" w:rsidDel="00402591">
                <w:rPr>
                  <w:rFonts w:ascii="Calibri" w:hAnsi="Calibri" w:cs="Calibri"/>
                  <w:color w:val="000000"/>
                  <w:sz w:val="22"/>
                  <w:szCs w:val="22"/>
                </w:rPr>
                <w:delText>9.0</w:delText>
              </w:r>
            </w:del>
          </w:p>
        </w:tc>
        <w:tc>
          <w:tcPr>
            <w:tcW w:w="223" w:type="pct"/>
            <w:tcBorders>
              <w:top w:val="single" w:sz="4" w:space="0" w:color="000000"/>
              <w:left w:val="single" w:sz="4" w:space="0" w:color="000000"/>
              <w:bottom w:val="single" w:sz="4" w:space="0" w:color="000000"/>
              <w:right w:val="single" w:sz="4" w:space="0" w:color="000000"/>
            </w:tcBorders>
          </w:tcPr>
          <w:p w14:paraId="4BC2AE3E" w14:textId="5CF255B0" w:rsidR="001025D4" w:rsidRPr="00ED4D8D" w:rsidRDefault="001025D4" w:rsidP="001025D4">
            <w:pPr>
              <w:widowControl/>
              <w:autoSpaceDE/>
              <w:autoSpaceDN/>
              <w:adjustRightInd/>
              <w:jc w:val="center"/>
              <w:rPr>
                <w:b/>
                <w:bCs/>
                <w:sz w:val="22"/>
                <w:szCs w:val="22"/>
              </w:rPr>
            </w:pPr>
            <w:ins w:id="2246" w:author="ERCOT" w:date="2022-10-31T17:22:00Z">
              <w:r w:rsidRPr="00ED4D8D">
                <w:rPr>
                  <w:sz w:val="22"/>
                  <w:szCs w:val="22"/>
                </w:rPr>
                <w:t>9.8</w:t>
              </w:r>
            </w:ins>
            <w:del w:id="2247" w:author="ERCOT" w:date="2022-10-31T17:22:00Z">
              <w:r w:rsidRPr="00ED4D8D" w:rsidDel="00402591">
                <w:rPr>
                  <w:rFonts w:ascii="Calibri" w:hAnsi="Calibri" w:cs="Calibri"/>
                  <w:color w:val="000000"/>
                  <w:sz w:val="22"/>
                  <w:szCs w:val="22"/>
                </w:rPr>
                <w:delText>7.3</w:delText>
              </w:r>
            </w:del>
          </w:p>
        </w:tc>
        <w:tc>
          <w:tcPr>
            <w:tcW w:w="202" w:type="pct"/>
            <w:tcBorders>
              <w:top w:val="single" w:sz="4" w:space="0" w:color="000000"/>
              <w:left w:val="single" w:sz="4" w:space="0" w:color="000000"/>
              <w:bottom w:val="single" w:sz="4" w:space="0" w:color="000000"/>
              <w:right w:val="single" w:sz="4" w:space="0" w:color="000000"/>
            </w:tcBorders>
          </w:tcPr>
          <w:p w14:paraId="06A35D23" w14:textId="1B10DD02" w:rsidR="001025D4" w:rsidRPr="00ED4D8D" w:rsidRDefault="001025D4" w:rsidP="001025D4">
            <w:pPr>
              <w:widowControl/>
              <w:autoSpaceDE/>
              <w:autoSpaceDN/>
              <w:adjustRightInd/>
              <w:jc w:val="center"/>
              <w:rPr>
                <w:b/>
                <w:bCs/>
                <w:sz w:val="22"/>
                <w:szCs w:val="22"/>
              </w:rPr>
            </w:pPr>
            <w:ins w:id="2248" w:author="ERCOT" w:date="2022-10-31T17:22:00Z">
              <w:r w:rsidRPr="00ED4D8D">
                <w:rPr>
                  <w:sz w:val="22"/>
                  <w:szCs w:val="22"/>
                </w:rPr>
                <w:t>6.0</w:t>
              </w:r>
            </w:ins>
            <w:del w:id="2249" w:author="ERCOT" w:date="2022-10-31T17:22:00Z">
              <w:r w:rsidRPr="00ED4D8D" w:rsidDel="00402591">
                <w:rPr>
                  <w:rFonts w:ascii="Calibri" w:hAnsi="Calibri" w:cs="Calibri"/>
                  <w:color w:val="000000"/>
                  <w:sz w:val="22"/>
                  <w:szCs w:val="22"/>
                </w:rPr>
                <w:delText>7.4</w:delText>
              </w:r>
            </w:del>
          </w:p>
        </w:tc>
        <w:tc>
          <w:tcPr>
            <w:tcW w:w="202" w:type="pct"/>
            <w:tcBorders>
              <w:top w:val="single" w:sz="4" w:space="0" w:color="000000"/>
              <w:left w:val="single" w:sz="4" w:space="0" w:color="000000"/>
              <w:bottom w:val="single" w:sz="4" w:space="0" w:color="000000"/>
              <w:right w:val="single" w:sz="4" w:space="0" w:color="000000"/>
            </w:tcBorders>
          </w:tcPr>
          <w:p w14:paraId="4438CEAC" w14:textId="74ACB09E" w:rsidR="001025D4" w:rsidRPr="00ED4D8D" w:rsidRDefault="001025D4" w:rsidP="001025D4">
            <w:pPr>
              <w:widowControl/>
              <w:autoSpaceDE/>
              <w:autoSpaceDN/>
              <w:adjustRightInd/>
              <w:jc w:val="center"/>
              <w:rPr>
                <w:b/>
                <w:bCs/>
                <w:sz w:val="22"/>
                <w:szCs w:val="22"/>
              </w:rPr>
            </w:pPr>
            <w:ins w:id="2250" w:author="ERCOT" w:date="2022-10-31T17:22:00Z">
              <w:r w:rsidRPr="00ED4D8D">
                <w:rPr>
                  <w:sz w:val="22"/>
                  <w:szCs w:val="22"/>
                </w:rPr>
                <w:t>6.7</w:t>
              </w:r>
            </w:ins>
            <w:del w:id="2251" w:author="ERCOT" w:date="2022-10-31T17:22:00Z">
              <w:r w:rsidRPr="00ED4D8D" w:rsidDel="00402591">
                <w:rPr>
                  <w:rFonts w:ascii="Calibri" w:hAnsi="Calibri" w:cs="Calibri"/>
                  <w:color w:val="000000"/>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tcPr>
          <w:p w14:paraId="525D76D9" w14:textId="5232341F" w:rsidR="001025D4" w:rsidRPr="00ED4D8D" w:rsidRDefault="001025D4" w:rsidP="001025D4">
            <w:pPr>
              <w:widowControl/>
              <w:autoSpaceDE/>
              <w:autoSpaceDN/>
              <w:adjustRightInd/>
              <w:jc w:val="center"/>
              <w:rPr>
                <w:b/>
                <w:bCs/>
                <w:sz w:val="22"/>
                <w:szCs w:val="22"/>
              </w:rPr>
            </w:pPr>
            <w:ins w:id="2252" w:author="ERCOT" w:date="2022-10-31T17:22:00Z">
              <w:r w:rsidRPr="00ED4D8D">
                <w:rPr>
                  <w:sz w:val="22"/>
                  <w:szCs w:val="22"/>
                </w:rPr>
                <w:t>7.7</w:t>
              </w:r>
            </w:ins>
            <w:del w:id="2253" w:author="ERCOT" w:date="2022-10-31T17:22:00Z">
              <w:r w:rsidRPr="00ED4D8D" w:rsidDel="00402591">
                <w:rPr>
                  <w:rFonts w:ascii="Calibri" w:hAnsi="Calibri" w:cs="Calibri"/>
                  <w:color w:val="000000"/>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tcPr>
          <w:p w14:paraId="66A53EEB" w14:textId="72FFE0FB" w:rsidR="001025D4" w:rsidRPr="00ED4D8D" w:rsidRDefault="001025D4" w:rsidP="001025D4">
            <w:pPr>
              <w:widowControl/>
              <w:autoSpaceDE/>
              <w:autoSpaceDN/>
              <w:adjustRightInd/>
              <w:jc w:val="center"/>
              <w:rPr>
                <w:b/>
                <w:bCs/>
                <w:sz w:val="22"/>
                <w:szCs w:val="22"/>
              </w:rPr>
            </w:pPr>
            <w:ins w:id="2254" w:author="ERCOT" w:date="2022-10-31T17:22:00Z">
              <w:r w:rsidRPr="00ED4D8D">
                <w:rPr>
                  <w:sz w:val="22"/>
                  <w:szCs w:val="22"/>
                </w:rPr>
                <w:t>5.9</w:t>
              </w:r>
            </w:ins>
            <w:del w:id="2255" w:author="ERCOT" w:date="2022-10-31T17:22:00Z">
              <w:r w:rsidRPr="00ED4D8D" w:rsidDel="00402591">
                <w:rPr>
                  <w:rFonts w:ascii="Calibri" w:hAnsi="Calibri" w:cs="Calibri"/>
                  <w:color w:val="000000"/>
                  <w:sz w:val="22"/>
                  <w:szCs w:val="22"/>
                </w:rPr>
                <w:delText>4.5</w:delText>
              </w:r>
            </w:del>
          </w:p>
        </w:tc>
        <w:tc>
          <w:tcPr>
            <w:tcW w:w="197" w:type="pct"/>
            <w:tcBorders>
              <w:top w:val="single" w:sz="4" w:space="0" w:color="000000"/>
              <w:left w:val="single" w:sz="4" w:space="0" w:color="000000"/>
              <w:bottom w:val="single" w:sz="4" w:space="0" w:color="000000"/>
              <w:right w:val="single" w:sz="4" w:space="0" w:color="000000"/>
            </w:tcBorders>
          </w:tcPr>
          <w:p w14:paraId="6C6BA046" w14:textId="5033B1D2" w:rsidR="001025D4" w:rsidRPr="00ED4D8D" w:rsidRDefault="001025D4" w:rsidP="001025D4">
            <w:pPr>
              <w:widowControl/>
              <w:autoSpaceDE/>
              <w:autoSpaceDN/>
              <w:adjustRightInd/>
              <w:jc w:val="center"/>
              <w:rPr>
                <w:b/>
                <w:bCs/>
                <w:sz w:val="22"/>
                <w:szCs w:val="22"/>
              </w:rPr>
            </w:pPr>
            <w:ins w:id="2256" w:author="ERCOT" w:date="2022-10-31T17:22:00Z">
              <w:r w:rsidRPr="00ED4D8D">
                <w:rPr>
                  <w:sz w:val="22"/>
                  <w:szCs w:val="22"/>
                </w:rPr>
                <w:t>7.6</w:t>
              </w:r>
            </w:ins>
            <w:del w:id="2257" w:author="ERCOT" w:date="2022-10-31T17:22:00Z">
              <w:r w:rsidRPr="00ED4D8D" w:rsidDel="00402591">
                <w:rPr>
                  <w:rFonts w:ascii="Calibri" w:hAnsi="Calibri" w:cs="Calibri"/>
                  <w:color w:val="000000"/>
                  <w:sz w:val="22"/>
                  <w:szCs w:val="22"/>
                </w:rPr>
                <w:delText>10.9</w:delText>
              </w:r>
            </w:del>
          </w:p>
        </w:tc>
        <w:tc>
          <w:tcPr>
            <w:tcW w:w="197" w:type="pct"/>
            <w:tcBorders>
              <w:top w:val="single" w:sz="4" w:space="0" w:color="000000"/>
              <w:left w:val="single" w:sz="4" w:space="0" w:color="000000"/>
              <w:bottom w:val="single" w:sz="4" w:space="0" w:color="000000"/>
              <w:right w:val="single" w:sz="4" w:space="0" w:color="000000"/>
            </w:tcBorders>
          </w:tcPr>
          <w:p w14:paraId="77F094A3" w14:textId="3DB4BC84" w:rsidR="001025D4" w:rsidRPr="00ED4D8D" w:rsidRDefault="001025D4" w:rsidP="001025D4">
            <w:pPr>
              <w:widowControl/>
              <w:autoSpaceDE/>
              <w:autoSpaceDN/>
              <w:adjustRightInd/>
              <w:jc w:val="center"/>
              <w:rPr>
                <w:b/>
                <w:bCs/>
                <w:sz w:val="22"/>
                <w:szCs w:val="22"/>
              </w:rPr>
            </w:pPr>
            <w:ins w:id="2258" w:author="ERCOT" w:date="2022-10-31T17:22:00Z">
              <w:r w:rsidRPr="00ED4D8D">
                <w:rPr>
                  <w:sz w:val="22"/>
                  <w:szCs w:val="22"/>
                </w:rPr>
                <w:t>6.2</w:t>
              </w:r>
            </w:ins>
            <w:del w:id="2259" w:author="ERCOT" w:date="2022-10-31T17:22:00Z">
              <w:r w:rsidRPr="00ED4D8D" w:rsidDel="00402591">
                <w:rPr>
                  <w:rFonts w:ascii="Calibri" w:hAnsi="Calibri" w:cs="Calibri"/>
                  <w:color w:val="000000"/>
                  <w:sz w:val="22"/>
                  <w:szCs w:val="22"/>
                </w:rPr>
                <w:delText>9.1</w:delText>
              </w:r>
            </w:del>
          </w:p>
        </w:tc>
        <w:tc>
          <w:tcPr>
            <w:tcW w:w="197" w:type="pct"/>
            <w:tcBorders>
              <w:top w:val="single" w:sz="4" w:space="0" w:color="000000"/>
              <w:left w:val="single" w:sz="4" w:space="0" w:color="000000"/>
              <w:bottom w:val="single" w:sz="4" w:space="0" w:color="000000"/>
              <w:right w:val="single" w:sz="4" w:space="0" w:color="000000"/>
            </w:tcBorders>
          </w:tcPr>
          <w:p w14:paraId="6383311E" w14:textId="74712CF9" w:rsidR="001025D4" w:rsidRPr="00ED4D8D" w:rsidRDefault="001025D4" w:rsidP="001025D4">
            <w:pPr>
              <w:widowControl/>
              <w:autoSpaceDE/>
              <w:autoSpaceDN/>
              <w:adjustRightInd/>
              <w:jc w:val="center"/>
              <w:rPr>
                <w:b/>
                <w:bCs/>
                <w:sz w:val="22"/>
                <w:szCs w:val="22"/>
              </w:rPr>
            </w:pPr>
            <w:ins w:id="2260" w:author="ERCOT" w:date="2022-10-31T17:22:00Z">
              <w:r w:rsidRPr="00ED4D8D">
                <w:rPr>
                  <w:sz w:val="22"/>
                  <w:szCs w:val="22"/>
                </w:rPr>
                <w:t>2.1</w:t>
              </w:r>
            </w:ins>
            <w:del w:id="2261" w:author="ERCOT" w:date="2022-10-31T17:22:00Z">
              <w:r w:rsidRPr="00ED4D8D" w:rsidDel="00402591">
                <w:rPr>
                  <w:rFonts w:ascii="Calibri" w:hAnsi="Calibri" w:cs="Calibri"/>
                  <w:color w:val="000000"/>
                  <w:sz w:val="22"/>
                  <w:szCs w:val="22"/>
                </w:rPr>
                <w:delText>5.3</w:delText>
              </w:r>
            </w:del>
          </w:p>
        </w:tc>
        <w:tc>
          <w:tcPr>
            <w:tcW w:w="179" w:type="pct"/>
            <w:tcBorders>
              <w:top w:val="single" w:sz="4" w:space="0" w:color="000000"/>
              <w:left w:val="single" w:sz="4" w:space="0" w:color="000000"/>
              <w:bottom w:val="single" w:sz="4" w:space="0" w:color="000000"/>
              <w:right w:val="single" w:sz="4" w:space="0" w:color="000000"/>
            </w:tcBorders>
          </w:tcPr>
          <w:p w14:paraId="3B002823" w14:textId="437C5784" w:rsidR="001025D4" w:rsidRPr="00ED4D8D" w:rsidRDefault="001025D4" w:rsidP="001025D4">
            <w:pPr>
              <w:widowControl/>
              <w:autoSpaceDE/>
              <w:autoSpaceDN/>
              <w:adjustRightInd/>
              <w:jc w:val="center"/>
              <w:rPr>
                <w:b/>
                <w:bCs/>
                <w:sz w:val="22"/>
                <w:szCs w:val="22"/>
              </w:rPr>
            </w:pPr>
            <w:ins w:id="2262" w:author="ERCOT" w:date="2022-10-31T17:22:00Z">
              <w:r w:rsidRPr="00ED4D8D">
                <w:rPr>
                  <w:sz w:val="22"/>
                  <w:szCs w:val="22"/>
                </w:rPr>
                <w:t>-1.4</w:t>
              </w:r>
            </w:ins>
            <w:del w:id="2263" w:author="ERCOT" w:date="2022-10-31T17:22:00Z">
              <w:r w:rsidRPr="00ED4D8D" w:rsidDel="00402591">
                <w:rPr>
                  <w:rFonts w:ascii="Calibri" w:hAnsi="Calibri" w:cs="Calibri"/>
                  <w:color w:val="000000"/>
                  <w:sz w:val="22"/>
                  <w:szCs w:val="22"/>
                </w:rPr>
                <w:delText>0.9</w:delText>
              </w:r>
            </w:del>
          </w:p>
        </w:tc>
        <w:tc>
          <w:tcPr>
            <w:tcW w:w="191" w:type="pct"/>
            <w:tcBorders>
              <w:top w:val="single" w:sz="4" w:space="0" w:color="000000"/>
              <w:left w:val="single" w:sz="4" w:space="0" w:color="000000"/>
              <w:bottom w:val="single" w:sz="4" w:space="0" w:color="000000"/>
              <w:right w:val="single" w:sz="4" w:space="0" w:color="000000"/>
            </w:tcBorders>
          </w:tcPr>
          <w:p w14:paraId="10109132" w14:textId="017915E5" w:rsidR="001025D4" w:rsidRPr="00ED4D8D" w:rsidRDefault="001025D4" w:rsidP="001025D4">
            <w:pPr>
              <w:widowControl/>
              <w:autoSpaceDE/>
              <w:autoSpaceDN/>
              <w:adjustRightInd/>
              <w:jc w:val="center"/>
              <w:rPr>
                <w:b/>
                <w:bCs/>
                <w:sz w:val="22"/>
                <w:szCs w:val="22"/>
              </w:rPr>
            </w:pPr>
            <w:ins w:id="2264" w:author="ERCOT" w:date="2022-10-31T17:22:00Z">
              <w:r w:rsidRPr="00ED4D8D">
                <w:rPr>
                  <w:sz w:val="22"/>
                  <w:szCs w:val="22"/>
                </w:rPr>
                <w:t>0.0</w:t>
              </w:r>
            </w:ins>
            <w:del w:id="2265" w:author="ERCOT" w:date="2022-10-31T17:22:00Z">
              <w:r w:rsidRPr="00ED4D8D"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
          <w:p w14:paraId="669EF3C4" w14:textId="2C0F522F" w:rsidR="001025D4" w:rsidRPr="00ED4D8D" w:rsidRDefault="001025D4" w:rsidP="001025D4">
            <w:pPr>
              <w:widowControl/>
              <w:autoSpaceDE/>
              <w:autoSpaceDN/>
              <w:adjustRightInd/>
              <w:jc w:val="center"/>
              <w:rPr>
                <w:b/>
                <w:bCs/>
                <w:sz w:val="22"/>
                <w:szCs w:val="22"/>
              </w:rPr>
            </w:pPr>
            <w:ins w:id="2266" w:author="ERCOT" w:date="2022-10-31T17:22:00Z">
              <w:r w:rsidRPr="00ED4D8D">
                <w:rPr>
                  <w:sz w:val="22"/>
                  <w:szCs w:val="22"/>
                </w:rPr>
                <w:t>0.0</w:t>
              </w:r>
            </w:ins>
            <w:del w:id="2267" w:author="ERCOT" w:date="2022-10-31T17:22:00Z">
              <w:r w:rsidRPr="00ED4D8D"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7AFAA6C7" w14:textId="7B3C03F5" w:rsidR="001025D4" w:rsidRPr="00ED4D8D" w:rsidRDefault="001025D4" w:rsidP="001025D4">
            <w:pPr>
              <w:widowControl/>
              <w:autoSpaceDE/>
              <w:autoSpaceDN/>
              <w:adjustRightInd/>
              <w:jc w:val="center"/>
              <w:rPr>
                <w:b/>
                <w:bCs/>
                <w:sz w:val="22"/>
                <w:szCs w:val="22"/>
              </w:rPr>
            </w:pPr>
            <w:ins w:id="2268" w:author="ERCOT" w:date="2022-10-31T17:22:00Z">
              <w:r w:rsidRPr="00ED4D8D">
                <w:rPr>
                  <w:sz w:val="22"/>
                  <w:szCs w:val="22"/>
                </w:rPr>
                <w:t>0.0</w:t>
              </w:r>
            </w:ins>
            <w:del w:id="2269" w:author="ERCOT" w:date="2022-10-31T17:22:00Z">
              <w:r w:rsidRPr="00ED4D8D" w:rsidDel="00402591">
                <w:rPr>
                  <w:rFonts w:ascii="Calibri" w:hAnsi="Calibri" w:cs="Calibri"/>
                  <w:color w:val="000000"/>
                  <w:sz w:val="22"/>
                  <w:szCs w:val="22"/>
                </w:rPr>
                <w:delText>0.1</w:delText>
              </w:r>
            </w:del>
          </w:p>
        </w:tc>
        <w:tc>
          <w:tcPr>
            <w:tcW w:w="183" w:type="pct"/>
            <w:tcBorders>
              <w:top w:val="single" w:sz="4" w:space="0" w:color="000000"/>
              <w:left w:val="single" w:sz="4" w:space="0" w:color="000000"/>
              <w:bottom w:val="single" w:sz="4" w:space="0" w:color="000000"/>
              <w:right w:val="single" w:sz="4" w:space="0" w:color="000000"/>
            </w:tcBorders>
          </w:tcPr>
          <w:p w14:paraId="7CDD14CE" w14:textId="282855A9" w:rsidR="001025D4" w:rsidRPr="00ED4D8D" w:rsidRDefault="001025D4" w:rsidP="001025D4">
            <w:pPr>
              <w:widowControl/>
              <w:autoSpaceDE/>
              <w:autoSpaceDN/>
              <w:adjustRightInd/>
              <w:jc w:val="center"/>
              <w:rPr>
                <w:b/>
                <w:bCs/>
                <w:sz w:val="22"/>
                <w:szCs w:val="22"/>
              </w:rPr>
            </w:pPr>
            <w:ins w:id="2270" w:author="ERCOT" w:date="2022-10-31T17:22:00Z">
              <w:r w:rsidRPr="00ED4D8D">
                <w:rPr>
                  <w:sz w:val="22"/>
                  <w:szCs w:val="22"/>
                </w:rPr>
                <w:t>0.0</w:t>
              </w:r>
            </w:ins>
            <w:del w:id="2271"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8740E0F" w14:textId="56D5419B" w:rsidR="001025D4" w:rsidRPr="00ED4D8D" w:rsidRDefault="001025D4" w:rsidP="001025D4">
            <w:pPr>
              <w:widowControl/>
              <w:autoSpaceDE/>
              <w:autoSpaceDN/>
              <w:adjustRightInd/>
              <w:jc w:val="center"/>
              <w:rPr>
                <w:b/>
                <w:bCs/>
                <w:sz w:val="22"/>
                <w:szCs w:val="22"/>
              </w:rPr>
            </w:pPr>
            <w:ins w:id="2272" w:author="ERCOT" w:date="2022-10-31T17:22:00Z">
              <w:r w:rsidRPr="00ED4D8D">
                <w:rPr>
                  <w:sz w:val="22"/>
                  <w:szCs w:val="22"/>
                </w:rPr>
                <w:t>0.0</w:t>
              </w:r>
            </w:ins>
            <w:del w:id="2273"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274C2C98" w14:textId="6F39B47C" w:rsidR="001025D4" w:rsidRPr="00ED4D8D" w:rsidRDefault="001025D4" w:rsidP="001025D4">
            <w:pPr>
              <w:widowControl/>
              <w:autoSpaceDE/>
              <w:autoSpaceDN/>
              <w:adjustRightInd/>
              <w:jc w:val="center"/>
              <w:rPr>
                <w:b/>
                <w:bCs/>
                <w:sz w:val="22"/>
                <w:szCs w:val="22"/>
              </w:rPr>
            </w:pPr>
            <w:ins w:id="2274" w:author="ERCOT" w:date="2022-10-31T17:22:00Z">
              <w:r w:rsidRPr="00ED4D8D">
                <w:rPr>
                  <w:sz w:val="22"/>
                  <w:szCs w:val="22"/>
                </w:rPr>
                <w:t>0.0</w:t>
              </w:r>
            </w:ins>
            <w:del w:id="2275" w:author="ERCOT" w:date="2022-10-31T17:22:00Z">
              <w:r w:rsidRPr="00ED4D8D" w:rsidDel="00402591">
                <w:rPr>
                  <w:rFonts w:ascii="Calibri" w:hAnsi="Calibri" w:cs="Calibri"/>
                  <w:color w:val="000000"/>
                  <w:sz w:val="22"/>
                  <w:szCs w:val="22"/>
                </w:rPr>
                <w:delText>0.0</w:delText>
              </w:r>
            </w:del>
          </w:p>
        </w:tc>
      </w:tr>
      <w:tr w:rsidR="001025D4" w:rsidRPr="00ED4D8D" w14:paraId="050C86C2" w14:textId="77777777" w:rsidTr="001025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1025D4" w:rsidRPr="000357D1" w:rsidRDefault="001025D4" w:rsidP="001025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tcPr>
          <w:p w14:paraId="1ADEB0C0" w14:textId="5BF4AB34" w:rsidR="001025D4" w:rsidRPr="00ED4D8D" w:rsidRDefault="001025D4" w:rsidP="001025D4">
            <w:pPr>
              <w:widowControl/>
              <w:autoSpaceDE/>
              <w:autoSpaceDN/>
              <w:adjustRightInd/>
              <w:jc w:val="center"/>
              <w:rPr>
                <w:b/>
                <w:bCs/>
                <w:sz w:val="22"/>
                <w:szCs w:val="22"/>
              </w:rPr>
            </w:pPr>
            <w:ins w:id="2276" w:author="ERCOT" w:date="2022-10-31T17:22:00Z">
              <w:r w:rsidRPr="00ED4D8D">
                <w:rPr>
                  <w:sz w:val="22"/>
                  <w:szCs w:val="22"/>
                </w:rPr>
                <w:t>0.0</w:t>
              </w:r>
            </w:ins>
            <w:del w:id="2277" w:author="ERCOT" w:date="2022-10-31T17:22:00Z">
              <w:r w:rsidRPr="00ED4D8D"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tcPr>
          <w:p w14:paraId="6C2F66D3" w14:textId="713096DD" w:rsidR="001025D4" w:rsidRPr="00ED4D8D" w:rsidRDefault="001025D4" w:rsidP="001025D4">
            <w:pPr>
              <w:widowControl/>
              <w:autoSpaceDE/>
              <w:autoSpaceDN/>
              <w:adjustRightInd/>
              <w:jc w:val="center"/>
              <w:rPr>
                <w:b/>
                <w:bCs/>
                <w:sz w:val="22"/>
                <w:szCs w:val="22"/>
              </w:rPr>
            </w:pPr>
            <w:ins w:id="2278" w:author="ERCOT" w:date="2022-10-31T17:22:00Z">
              <w:r w:rsidRPr="00ED4D8D">
                <w:rPr>
                  <w:sz w:val="22"/>
                  <w:szCs w:val="22"/>
                </w:rPr>
                <w:t>0.0</w:t>
              </w:r>
            </w:ins>
            <w:del w:id="227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7188ABE1" w14:textId="796F2DA4" w:rsidR="001025D4" w:rsidRPr="00ED4D8D" w:rsidRDefault="001025D4" w:rsidP="001025D4">
            <w:pPr>
              <w:widowControl/>
              <w:autoSpaceDE/>
              <w:autoSpaceDN/>
              <w:adjustRightInd/>
              <w:jc w:val="center"/>
              <w:rPr>
                <w:b/>
                <w:bCs/>
                <w:sz w:val="22"/>
                <w:szCs w:val="22"/>
              </w:rPr>
            </w:pPr>
            <w:ins w:id="2280" w:author="ERCOT" w:date="2022-10-31T17:22:00Z">
              <w:r w:rsidRPr="00ED4D8D">
                <w:rPr>
                  <w:sz w:val="22"/>
                  <w:szCs w:val="22"/>
                </w:rPr>
                <w:t>0.0</w:t>
              </w:r>
            </w:ins>
            <w:del w:id="2281"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2336C110" w14:textId="0B8E01C0" w:rsidR="001025D4" w:rsidRPr="00ED4D8D" w:rsidRDefault="001025D4" w:rsidP="001025D4">
            <w:pPr>
              <w:widowControl/>
              <w:autoSpaceDE/>
              <w:autoSpaceDN/>
              <w:adjustRightInd/>
              <w:jc w:val="center"/>
              <w:rPr>
                <w:b/>
                <w:bCs/>
                <w:sz w:val="22"/>
                <w:szCs w:val="22"/>
              </w:rPr>
            </w:pPr>
            <w:ins w:id="2282" w:author="ERCOT" w:date="2022-10-31T17:22:00Z">
              <w:r w:rsidRPr="00ED4D8D">
                <w:rPr>
                  <w:sz w:val="22"/>
                  <w:szCs w:val="22"/>
                </w:rPr>
                <w:t>0.0</w:t>
              </w:r>
            </w:ins>
            <w:del w:id="2283"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06995311" w14:textId="4B15CCB2" w:rsidR="001025D4" w:rsidRPr="00ED4D8D" w:rsidRDefault="001025D4" w:rsidP="001025D4">
            <w:pPr>
              <w:widowControl/>
              <w:autoSpaceDE/>
              <w:autoSpaceDN/>
              <w:adjustRightInd/>
              <w:jc w:val="center"/>
              <w:rPr>
                <w:b/>
                <w:bCs/>
                <w:sz w:val="22"/>
                <w:szCs w:val="22"/>
              </w:rPr>
            </w:pPr>
            <w:ins w:id="2284" w:author="ERCOT" w:date="2022-10-31T17:22:00Z">
              <w:r w:rsidRPr="00ED4D8D">
                <w:rPr>
                  <w:sz w:val="22"/>
                  <w:szCs w:val="22"/>
                </w:rPr>
                <w:t>0.0</w:t>
              </w:r>
            </w:ins>
            <w:del w:id="2285"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431454E5" w14:textId="180A4A2A" w:rsidR="001025D4" w:rsidRPr="00ED4D8D" w:rsidRDefault="001025D4" w:rsidP="001025D4">
            <w:pPr>
              <w:widowControl/>
              <w:autoSpaceDE/>
              <w:autoSpaceDN/>
              <w:adjustRightInd/>
              <w:jc w:val="center"/>
              <w:rPr>
                <w:b/>
                <w:bCs/>
                <w:sz w:val="22"/>
                <w:szCs w:val="22"/>
              </w:rPr>
            </w:pPr>
            <w:ins w:id="2286" w:author="ERCOT" w:date="2022-10-31T17:22:00Z">
              <w:r w:rsidRPr="00ED4D8D">
                <w:rPr>
                  <w:sz w:val="22"/>
                  <w:szCs w:val="22"/>
                </w:rPr>
                <w:t>0.0</w:t>
              </w:r>
            </w:ins>
            <w:del w:id="2287"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7E09A4FD" w14:textId="73CC6332" w:rsidR="001025D4" w:rsidRPr="00ED4D8D" w:rsidRDefault="001025D4" w:rsidP="001025D4">
            <w:pPr>
              <w:widowControl/>
              <w:autoSpaceDE/>
              <w:autoSpaceDN/>
              <w:adjustRightInd/>
              <w:jc w:val="center"/>
              <w:rPr>
                <w:b/>
                <w:bCs/>
                <w:sz w:val="22"/>
                <w:szCs w:val="22"/>
              </w:rPr>
            </w:pPr>
            <w:ins w:id="2288" w:author="ERCOT" w:date="2022-10-31T17:22:00Z">
              <w:r w:rsidRPr="00ED4D8D">
                <w:rPr>
                  <w:sz w:val="22"/>
                  <w:szCs w:val="22"/>
                </w:rPr>
                <w:t>0.0</w:t>
              </w:r>
            </w:ins>
            <w:del w:id="2289" w:author="ERCOT" w:date="2022-10-31T17:22:00Z">
              <w:r w:rsidRPr="00ED4D8D"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530B68E8" w14:textId="2864593F" w:rsidR="001025D4" w:rsidRPr="00ED4D8D" w:rsidRDefault="001025D4" w:rsidP="001025D4">
            <w:pPr>
              <w:widowControl/>
              <w:autoSpaceDE/>
              <w:autoSpaceDN/>
              <w:adjustRightInd/>
              <w:jc w:val="center"/>
              <w:rPr>
                <w:b/>
                <w:bCs/>
                <w:sz w:val="22"/>
                <w:szCs w:val="22"/>
              </w:rPr>
            </w:pPr>
            <w:ins w:id="2290" w:author="ERCOT" w:date="2022-10-31T17:22:00Z">
              <w:r w:rsidRPr="00ED4D8D">
                <w:rPr>
                  <w:sz w:val="22"/>
                  <w:szCs w:val="22"/>
                </w:rPr>
                <w:t>1.7</w:t>
              </w:r>
            </w:ins>
            <w:del w:id="2291" w:author="ERCOT" w:date="2022-10-31T17:22:00Z">
              <w:r w:rsidRPr="00ED4D8D" w:rsidDel="00402591">
                <w:rPr>
                  <w:rFonts w:ascii="Calibri" w:hAnsi="Calibri" w:cs="Calibri"/>
                  <w:color w:val="000000"/>
                  <w:sz w:val="22"/>
                  <w:szCs w:val="22"/>
                </w:rPr>
                <w:delText>0.5</w:delText>
              </w:r>
            </w:del>
          </w:p>
        </w:tc>
        <w:tc>
          <w:tcPr>
            <w:tcW w:w="181" w:type="pct"/>
            <w:tcBorders>
              <w:top w:val="single" w:sz="4" w:space="0" w:color="000000"/>
              <w:left w:val="single" w:sz="4" w:space="0" w:color="000000"/>
              <w:bottom w:val="single" w:sz="8" w:space="0" w:color="000000"/>
              <w:right w:val="single" w:sz="4" w:space="0" w:color="000000"/>
            </w:tcBorders>
          </w:tcPr>
          <w:p w14:paraId="77C474CE" w14:textId="729D43AF" w:rsidR="001025D4" w:rsidRPr="00ED4D8D" w:rsidRDefault="001025D4" w:rsidP="001025D4">
            <w:pPr>
              <w:widowControl/>
              <w:autoSpaceDE/>
              <w:autoSpaceDN/>
              <w:adjustRightInd/>
              <w:jc w:val="center"/>
              <w:rPr>
                <w:b/>
                <w:bCs/>
                <w:sz w:val="22"/>
                <w:szCs w:val="22"/>
              </w:rPr>
            </w:pPr>
            <w:ins w:id="2292" w:author="ERCOT" w:date="2022-10-31T17:22:00Z">
              <w:r w:rsidRPr="00ED4D8D">
                <w:rPr>
                  <w:sz w:val="22"/>
                  <w:szCs w:val="22"/>
                </w:rPr>
                <w:t>17.9</w:t>
              </w:r>
            </w:ins>
            <w:del w:id="2293" w:author="ERCOT" w:date="2022-10-31T17:22:00Z">
              <w:r w:rsidRPr="00ED4D8D" w:rsidDel="00402591">
                <w:rPr>
                  <w:rFonts w:ascii="Calibri" w:hAnsi="Calibri" w:cs="Calibri"/>
                  <w:color w:val="000000"/>
                  <w:sz w:val="22"/>
                  <w:szCs w:val="22"/>
                </w:rPr>
                <w:delText>11.2</w:delText>
              </w:r>
            </w:del>
          </w:p>
        </w:tc>
        <w:tc>
          <w:tcPr>
            <w:tcW w:w="223" w:type="pct"/>
            <w:tcBorders>
              <w:top w:val="single" w:sz="4" w:space="0" w:color="000000"/>
              <w:left w:val="single" w:sz="4" w:space="0" w:color="000000"/>
              <w:bottom w:val="single" w:sz="8" w:space="0" w:color="000000"/>
              <w:right w:val="single" w:sz="4" w:space="0" w:color="000000"/>
            </w:tcBorders>
          </w:tcPr>
          <w:p w14:paraId="46C1EB96" w14:textId="6021706B" w:rsidR="001025D4" w:rsidRPr="00ED4D8D" w:rsidRDefault="001025D4" w:rsidP="001025D4">
            <w:pPr>
              <w:widowControl/>
              <w:autoSpaceDE/>
              <w:autoSpaceDN/>
              <w:adjustRightInd/>
              <w:jc w:val="center"/>
              <w:rPr>
                <w:b/>
                <w:bCs/>
                <w:sz w:val="22"/>
                <w:szCs w:val="22"/>
              </w:rPr>
            </w:pPr>
            <w:ins w:id="2294" w:author="ERCOT" w:date="2022-10-31T17:22:00Z">
              <w:r w:rsidRPr="00ED4D8D">
                <w:rPr>
                  <w:sz w:val="22"/>
                  <w:szCs w:val="22"/>
                </w:rPr>
                <w:t>14.0</w:t>
              </w:r>
            </w:ins>
            <w:del w:id="2295" w:author="ERCOT" w:date="2022-10-31T17:22:00Z">
              <w:r w:rsidRPr="00ED4D8D" w:rsidDel="00402591">
                <w:rPr>
                  <w:rFonts w:ascii="Calibri" w:hAnsi="Calibri" w:cs="Calibri"/>
                  <w:color w:val="000000"/>
                  <w:sz w:val="22"/>
                  <w:szCs w:val="22"/>
                </w:rPr>
                <w:delText>9.3</w:delText>
              </w:r>
            </w:del>
          </w:p>
        </w:tc>
        <w:tc>
          <w:tcPr>
            <w:tcW w:w="202" w:type="pct"/>
            <w:tcBorders>
              <w:top w:val="single" w:sz="4" w:space="0" w:color="000000"/>
              <w:left w:val="single" w:sz="4" w:space="0" w:color="000000"/>
              <w:bottom w:val="single" w:sz="8" w:space="0" w:color="000000"/>
              <w:right w:val="single" w:sz="4" w:space="0" w:color="000000"/>
            </w:tcBorders>
          </w:tcPr>
          <w:p w14:paraId="1877B0F0" w14:textId="7911B70D" w:rsidR="001025D4" w:rsidRPr="00ED4D8D" w:rsidRDefault="001025D4" w:rsidP="001025D4">
            <w:pPr>
              <w:widowControl/>
              <w:autoSpaceDE/>
              <w:autoSpaceDN/>
              <w:adjustRightInd/>
              <w:jc w:val="center"/>
              <w:rPr>
                <w:b/>
                <w:bCs/>
                <w:sz w:val="22"/>
                <w:szCs w:val="22"/>
              </w:rPr>
            </w:pPr>
            <w:ins w:id="2296" w:author="ERCOT" w:date="2022-10-31T17:22:00Z">
              <w:r w:rsidRPr="00ED4D8D">
                <w:rPr>
                  <w:sz w:val="22"/>
                  <w:szCs w:val="22"/>
                </w:rPr>
                <w:t>6.5</w:t>
              </w:r>
            </w:ins>
            <w:del w:id="2297" w:author="ERCOT" w:date="2022-10-31T17:22:00Z">
              <w:r w:rsidRPr="00ED4D8D" w:rsidDel="00402591">
                <w:rPr>
                  <w:rFonts w:ascii="Calibri" w:hAnsi="Calibri" w:cs="Calibri"/>
                  <w:color w:val="000000"/>
                  <w:sz w:val="22"/>
                  <w:szCs w:val="22"/>
                </w:rPr>
                <w:delText>8.2</w:delText>
              </w:r>
            </w:del>
          </w:p>
        </w:tc>
        <w:tc>
          <w:tcPr>
            <w:tcW w:w="202" w:type="pct"/>
            <w:tcBorders>
              <w:top w:val="single" w:sz="4" w:space="0" w:color="000000"/>
              <w:left w:val="single" w:sz="4" w:space="0" w:color="000000"/>
              <w:bottom w:val="single" w:sz="8" w:space="0" w:color="000000"/>
              <w:right w:val="single" w:sz="4" w:space="0" w:color="000000"/>
            </w:tcBorders>
          </w:tcPr>
          <w:p w14:paraId="42CB99B0" w14:textId="53FB29EE" w:rsidR="001025D4" w:rsidRPr="00ED4D8D" w:rsidRDefault="001025D4" w:rsidP="001025D4">
            <w:pPr>
              <w:widowControl/>
              <w:autoSpaceDE/>
              <w:autoSpaceDN/>
              <w:adjustRightInd/>
              <w:jc w:val="center"/>
              <w:rPr>
                <w:b/>
                <w:bCs/>
                <w:sz w:val="22"/>
                <w:szCs w:val="22"/>
              </w:rPr>
            </w:pPr>
            <w:ins w:id="2298" w:author="ERCOT" w:date="2022-10-31T17:22:00Z">
              <w:r w:rsidRPr="00ED4D8D">
                <w:rPr>
                  <w:sz w:val="22"/>
                  <w:szCs w:val="22"/>
                </w:rPr>
                <w:t>5.4</w:t>
              </w:r>
            </w:ins>
            <w:del w:id="2299" w:author="ERCOT" w:date="2022-10-31T17:22:00Z">
              <w:r w:rsidRPr="00ED4D8D" w:rsidDel="00402591">
                <w:rPr>
                  <w:rFonts w:ascii="Calibri" w:hAnsi="Calibri" w:cs="Calibri"/>
                  <w:color w:val="000000"/>
                  <w:sz w:val="22"/>
                  <w:szCs w:val="22"/>
                </w:rPr>
                <w:delText>6.6</w:delText>
              </w:r>
            </w:del>
          </w:p>
        </w:tc>
        <w:tc>
          <w:tcPr>
            <w:tcW w:w="197" w:type="pct"/>
            <w:tcBorders>
              <w:top w:val="single" w:sz="4" w:space="0" w:color="000000"/>
              <w:left w:val="single" w:sz="4" w:space="0" w:color="000000"/>
              <w:bottom w:val="single" w:sz="8" w:space="0" w:color="000000"/>
              <w:right w:val="single" w:sz="4" w:space="0" w:color="000000"/>
            </w:tcBorders>
          </w:tcPr>
          <w:p w14:paraId="17D3DF1D" w14:textId="2449DAD4" w:rsidR="001025D4" w:rsidRPr="00ED4D8D" w:rsidRDefault="001025D4" w:rsidP="001025D4">
            <w:pPr>
              <w:widowControl/>
              <w:autoSpaceDE/>
              <w:autoSpaceDN/>
              <w:adjustRightInd/>
              <w:jc w:val="center"/>
              <w:rPr>
                <w:b/>
                <w:bCs/>
                <w:sz w:val="22"/>
                <w:szCs w:val="22"/>
              </w:rPr>
            </w:pPr>
            <w:ins w:id="2300" w:author="ERCOT" w:date="2022-10-31T17:22:00Z">
              <w:r w:rsidRPr="00ED4D8D">
                <w:rPr>
                  <w:sz w:val="22"/>
                  <w:szCs w:val="22"/>
                </w:rPr>
                <w:t>5.2</w:t>
              </w:r>
            </w:ins>
            <w:del w:id="2301" w:author="ERCOT" w:date="2022-10-31T17:22:00Z">
              <w:r w:rsidRPr="00ED4D8D" w:rsidDel="00402591">
                <w:rPr>
                  <w:rFonts w:ascii="Calibri" w:hAnsi="Calibri" w:cs="Calibri"/>
                  <w:color w:val="000000"/>
                  <w:sz w:val="22"/>
                  <w:szCs w:val="22"/>
                </w:rPr>
                <w:delText>6.0</w:delText>
              </w:r>
            </w:del>
          </w:p>
        </w:tc>
        <w:tc>
          <w:tcPr>
            <w:tcW w:w="202" w:type="pct"/>
            <w:tcBorders>
              <w:top w:val="single" w:sz="4" w:space="0" w:color="000000"/>
              <w:left w:val="single" w:sz="4" w:space="0" w:color="000000"/>
              <w:bottom w:val="single" w:sz="8" w:space="0" w:color="000000"/>
              <w:right w:val="single" w:sz="4" w:space="0" w:color="000000"/>
            </w:tcBorders>
          </w:tcPr>
          <w:p w14:paraId="36231DC6" w14:textId="3EE88B3B" w:rsidR="001025D4" w:rsidRPr="00ED4D8D" w:rsidRDefault="001025D4" w:rsidP="001025D4">
            <w:pPr>
              <w:widowControl/>
              <w:autoSpaceDE/>
              <w:autoSpaceDN/>
              <w:adjustRightInd/>
              <w:jc w:val="center"/>
              <w:rPr>
                <w:b/>
                <w:bCs/>
                <w:sz w:val="22"/>
                <w:szCs w:val="22"/>
              </w:rPr>
            </w:pPr>
            <w:ins w:id="2302" w:author="ERCOT" w:date="2022-10-31T17:22:00Z">
              <w:r w:rsidRPr="00ED4D8D">
                <w:rPr>
                  <w:sz w:val="22"/>
                  <w:szCs w:val="22"/>
                </w:rPr>
                <w:t>7.9</w:t>
              </w:r>
            </w:ins>
            <w:del w:id="2303" w:author="ERCOT" w:date="2022-10-31T17:22:00Z">
              <w:r w:rsidRPr="00ED4D8D"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8" w:space="0" w:color="000000"/>
              <w:right w:val="single" w:sz="4" w:space="0" w:color="000000"/>
            </w:tcBorders>
          </w:tcPr>
          <w:p w14:paraId="7C39FE48" w14:textId="6F95C014" w:rsidR="001025D4" w:rsidRPr="00ED4D8D" w:rsidRDefault="001025D4" w:rsidP="001025D4">
            <w:pPr>
              <w:widowControl/>
              <w:autoSpaceDE/>
              <w:autoSpaceDN/>
              <w:adjustRightInd/>
              <w:jc w:val="center"/>
              <w:rPr>
                <w:b/>
                <w:bCs/>
                <w:sz w:val="22"/>
                <w:szCs w:val="22"/>
              </w:rPr>
            </w:pPr>
            <w:ins w:id="2304" w:author="ERCOT" w:date="2022-10-31T17:22:00Z">
              <w:r w:rsidRPr="00ED4D8D">
                <w:rPr>
                  <w:sz w:val="22"/>
                  <w:szCs w:val="22"/>
                </w:rPr>
                <w:t>8.4</w:t>
              </w:r>
            </w:ins>
            <w:del w:id="2305" w:author="ERCOT" w:date="2022-10-31T17:22:00Z">
              <w:r w:rsidRPr="00ED4D8D" w:rsidDel="00402591">
                <w:rPr>
                  <w:rFonts w:ascii="Calibri" w:hAnsi="Calibri" w:cs="Calibri"/>
                  <w:color w:val="000000"/>
                  <w:sz w:val="22"/>
                  <w:szCs w:val="22"/>
                </w:rPr>
                <w:delText>8.9</w:delText>
              </w:r>
            </w:del>
          </w:p>
        </w:tc>
        <w:tc>
          <w:tcPr>
            <w:tcW w:w="197" w:type="pct"/>
            <w:tcBorders>
              <w:top w:val="single" w:sz="4" w:space="0" w:color="000000"/>
              <w:left w:val="single" w:sz="4" w:space="0" w:color="000000"/>
              <w:bottom w:val="single" w:sz="8" w:space="0" w:color="000000"/>
              <w:right w:val="single" w:sz="4" w:space="0" w:color="000000"/>
            </w:tcBorders>
          </w:tcPr>
          <w:p w14:paraId="57DD09B0" w14:textId="378FD935" w:rsidR="001025D4" w:rsidRPr="00ED4D8D" w:rsidRDefault="001025D4" w:rsidP="001025D4">
            <w:pPr>
              <w:widowControl/>
              <w:autoSpaceDE/>
              <w:autoSpaceDN/>
              <w:adjustRightInd/>
              <w:jc w:val="center"/>
              <w:rPr>
                <w:b/>
                <w:bCs/>
                <w:sz w:val="22"/>
                <w:szCs w:val="22"/>
              </w:rPr>
            </w:pPr>
            <w:ins w:id="2306" w:author="ERCOT" w:date="2022-10-31T17:22:00Z">
              <w:r w:rsidRPr="00ED4D8D">
                <w:rPr>
                  <w:sz w:val="22"/>
                  <w:szCs w:val="22"/>
                </w:rPr>
                <w:t>8.9</w:t>
              </w:r>
            </w:ins>
            <w:del w:id="2307" w:author="ERCOT" w:date="2022-10-31T17:22:00Z">
              <w:r w:rsidRPr="00ED4D8D" w:rsidDel="00402591">
                <w:rPr>
                  <w:rFonts w:ascii="Calibri" w:hAnsi="Calibri" w:cs="Calibri"/>
                  <w:color w:val="000000"/>
                  <w:sz w:val="22"/>
                  <w:szCs w:val="22"/>
                </w:rPr>
                <w:delText>11.2</w:delText>
              </w:r>
            </w:del>
          </w:p>
        </w:tc>
        <w:tc>
          <w:tcPr>
            <w:tcW w:w="197" w:type="pct"/>
            <w:tcBorders>
              <w:top w:val="single" w:sz="4" w:space="0" w:color="000000"/>
              <w:left w:val="single" w:sz="4" w:space="0" w:color="000000"/>
              <w:bottom w:val="single" w:sz="8" w:space="0" w:color="000000"/>
              <w:right w:val="single" w:sz="4" w:space="0" w:color="000000"/>
            </w:tcBorders>
          </w:tcPr>
          <w:p w14:paraId="55C996C1" w14:textId="429022C3" w:rsidR="001025D4" w:rsidRPr="00ED4D8D" w:rsidRDefault="001025D4" w:rsidP="001025D4">
            <w:pPr>
              <w:widowControl/>
              <w:autoSpaceDE/>
              <w:autoSpaceDN/>
              <w:adjustRightInd/>
              <w:jc w:val="center"/>
              <w:rPr>
                <w:b/>
                <w:bCs/>
                <w:sz w:val="22"/>
                <w:szCs w:val="22"/>
              </w:rPr>
            </w:pPr>
            <w:ins w:id="2308" w:author="ERCOT" w:date="2022-10-31T17:22:00Z">
              <w:r w:rsidRPr="00ED4D8D">
                <w:rPr>
                  <w:sz w:val="22"/>
                  <w:szCs w:val="22"/>
                </w:rPr>
                <w:t>3.4</w:t>
              </w:r>
            </w:ins>
            <w:del w:id="2309" w:author="ERCOT" w:date="2022-10-31T17:22:00Z">
              <w:r w:rsidRPr="00ED4D8D" w:rsidDel="00402591">
                <w:rPr>
                  <w:rFonts w:ascii="Calibri" w:hAnsi="Calibri" w:cs="Calibri"/>
                  <w:color w:val="000000"/>
                  <w:sz w:val="22"/>
                  <w:szCs w:val="22"/>
                </w:rPr>
                <w:delText>5.9</w:delText>
              </w:r>
            </w:del>
          </w:p>
        </w:tc>
        <w:tc>
          <w:tcPr>
            <w:tcW w:w="179" w:type="pct"/>
            <w:tcBorders>
              <w:top w:val="single" w:sz="4" w:space="0" w:color="000000"/>
              <w:left w:val="single" w:sz="4" w:space="0" w:color="000000"/>
              <w:bottom w:val="single" w:sz="8" w:space="0" w:color="000000"/>
              <w:right w:val="single" w:sz="4" w:space="0" w:color="000000"/>
            </w:tcBorders>
          </w:tcPr>
          <w:p w14:paraId="31A94095" w14:textId="405D9808" w:rsidR="001025D4" w:rsidRPr="00ED4D8D" w:rsidRDefault="001025D4" w:rsidP="001025D4">
            <w:pPr>
              <w:widowControl/>
              <w:autoSpaceDE/>
              <w:autoSpaceDN/>
              <w:adjustRightInd/>
              <w:jc w:val="center"/>
              <w:rPr>
                <w:b/>
                <w:bCs/>
                <w:sz w:val="22"/>
                <w:szCs w:val="22"/>
              </w:rPr>
            </w:pPr>
            <w:ins w:id="2310" w:author="ERCOT" w:date="2022-10-31T17:22:00Z">
              <w:r w:rsidRPr="00ED4D8D">
                <w:rPr>
                  <w:sz w:val="22"/>
                  <w:szCs w:val="22"/>
                </w:rPr>
                <w:t>-0.6</w:t>
              </w:r>
            </w:ins>
            <w:del w:id="2311" w:author="ERCOT" w:date="2022-10-31T17:22:00Z">
              <w:r w:rsidRPr="00ED4D8D" w:rsidDel="00402591">
                <w:rPr>
                  <w:rFonts w:ascii="Calibri" w:hAnsi="Calibri" w:cs="Calibri"/>
                  <w:color w:val="000000"/>
                  <w:sz w:val="22"/>
                  <w:szCs w:val="22"/>
                </w:rPr>
                <w:delText>0.4</w:delText>
              </w:r>
            </w:del>
          </w:p>
        </w:tc>
        <w:tc>
          <w:tcPr>
            <w:tcW w:w="191" w:type="pct"/>
            <w:tcBorders>
              <w:top w:val="single" w:sz="4" w:space="0" w:color="000000"/>
              <w:left w:val="single" w:sz="4" w:space="0" w:color="000000"/>
              <w:bottom w:val="single" w:sz="8" w:space="0" w:color="000000"/>
              <w:right w:val="single" w:sz="4" w:space="0" w:color="000000"/>
            </w:tcBorders>
          </w:tcPr>
          <w:p w14:paraId="451F5F22" w14:textId="10FF36B5" w:rsidR="001025D4" w:rsidRPr="00ED4D8D" w:rsidRDefault="001025D4" w:rsidP="001025D4">
            <w:pPr>
              <w:widowControl/>
              <w:autoSpaceDE/>
              <w:autoSpaceDN/>
              <w:adjustRightInd/>
              <w:jc w:val="center"/>
              <w:rPr>
                <w:b/>
                <w:bCs/>
                <w:sz w:val="22"/>
                <w:szCs w:val="22"/>
              </w:rPr>
            </w:pPr>
            <w:ins w:id="2312" w:author="ERCOT" w:date="2022-10-31T17:22:00Z">
              <w:r w:rsidRPr="00ED4D8D">
                <w:rPr>
                  <w:sz w:val="22"/>
                  <w:szCs w:val="22"/>
                </w:rPr>
                <w:t>0.0</w:t>
              </w:r>
            </w:ins>
            <w:del w:id="2313" w:author="ERCOT" w:date="2022-10-31T17:22:00Z">
              <w:r w:rsidRPr="00ED4D8D"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tcPr>
          <w:p w14:paraId="5F916E5F" w14:textId="6F7D91D6" w:rsidR="001025D4" w:rsidRPr="00ED4D8D" w:rsidRDefault="001025D4" w:rsidP="001025D4">
            <w:pPr>
              <w:widowControl/>
              <w:autoSpaceDE/>
              <w:autoSpaceDN/>
              <w:adjustRightInd/>
              <w:jc w:val="center"/>
              <w:rPr>
                <w:b/>
                <w:bCs/>
                <w:sz w:val="22"/>
                <w:szCs w:val="22"/>
              </w:rPr>
            </w:pPr>
            <w:ins w:id="2314" w:author="ERCOT" w:date="2022-10-31T17:22:00Z">
              <w:r w:rsidRPr="00ED4D8D">
                <w:rPr>
                  <w:sz w:val="22"/>
                  <w:szCs w:val="22"/>
                </w:rPr>
                <w:t>0.0</w:t>
              </w:r>
            </w:ins>
            <w:del w:id="2315" w:author="ERCOT" w:date="2022-10-31T17:22:00Z">
              <w:r w:rsidRPr="00ED4D8D"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tcPr>
          <w:p w14:paraId="6944163D" w14:textId="1486E099" w:rsidR="001025D4" w:rsidRPr="00ED4D8D" w:rsidRDefault="001025D4" w:rsidP="001025D4">
            <w:pPr>
              <w:widowControl/>
              <w:autoSpaceDE/>
              <w:autoSpaceDN/>
              <w:adjustRightInd/>
              <w:jc w:val="center"/>
              <w:rPr>
                <w:b/>
                <w:bCs/>
                <w:sz w:val="22"/>
                <w:szCs w:val="22"/>
              </w:rPr>
            </w:pPr>
            <w:ins w:id="2316" w:author="ERCOT" w:date="2022-10-31T17:22:00Z">
              <w:r w:rsidRPr="00ED4D8D">
                <w:rPr>
                  <w:sz w:val="22"/>
                  <w:szCs w:val="22"/>
                </w:rPr>
                <w:t>0.0</w:t>
              </w:r>
            </w:ins>
            <w:del w:id="2317" w:author="ERCOT" w:date="2022-10-31T17:22:00Z">
              <w:r w:rsidRPr="00ED4D8D"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tcPr>
          <w:p w14:paraId="7416194B" w14:textId="11FB9053" w:rsidR="001025D4" w:rsidRPr="00ED4D8D" w:rsidRDefault="001025D4" w:rsidP="001025D4">
            <w:pPr>
              <w:widowControl/>
              <w:autoSpaceDE/>
              <w:autoSpaceDN/>
              <w:adjustRightInd/>
              <w:jc w:val="center"/>
              <w:rPr>
                <w:b/>
                <w:bCs/>
                <w:sz w:val="22"/>
                <w:szCs w:val="22"/>
              </w:rPr>
            </w:pPr>
            <w:ins w:id="2318" w:author="ERCOT" w:date="2022-10-31T17:22:00Z">
              <w:r w:rsidRPr="00ED4D8D">
                <w:rPr>
                  <w:sz w:val="22"/>
                  <w:szCs w:val="22"/>
                </w:rPr>
                <w:t>0.0</w:t>
              </w:r>
            </w:ins>
            <w:del w:id="2319" w:author="ERCOT" w:date="2022-10-31T17:22:00Z">
              <w:r w:rsidRPr="00ED4D8D"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tcPr>
          <w:p w14:paraId="0ED54B1C" w14:textId="753BA571" w:rsidR="001025D4" w:rsidRPr="00ED4D8D" w:rsidRDefault="001025D4" w:rsidP="001025D4">
            <w:pPr>
              <w:widowControl/>
              <w:autoSpaceDE/>
              <w:autoSpaceDN/>
              <w:adjustRightInd/>
              <w:jc w:val="center"/>
              <w:rPr>
                <w:b/>
                <w:bCs/>
                <w:sz w:val="22"/>
                <w:szCs w:val="22"/>
              </w:rPr>
            </w:pPr>
            <w:ins w:id="2320" w:author="ERCOT" w:date="2022-10-31T17:22:00Z">
              <w:r w:rsidRPr="00ED4D8D">
                <w:rPr>
                  <w:sz w:val="22"/>
                  <w:szCs w:val="22"/>
                </w:rPr>
                <w:t>0.0</w:t>
              </w:r>
            </w:ins>
            <w:del w:id="2321" w:author="ERCOT" w:date="2022-10-31T17:22:00Z">
              <w:r w:rsidRPr="00ED4D8D"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tcPr>
          <w:p w14:paraId="27AF2433" w14:textId="1735626E" w:rsidR="001025D4" w:rsidRPr="00ED4D8D" w:rsidRDefault="001025D4" w:rsidP="001025D4">
            <w:pPr>
              <w:widowControl/>
              <w:autoSpaceDE/>
              <w:autoSpaceDN/>
              <w:adjustRightInd/>
              <w:jc w:val="center"/>
              <w:rPr>
                <w:b/>
                <w:bCs/>
                <w:sz w:val="22"/>
                <w:szCs w:val="22"/>
              </w:rPr>
            </w:pPr>
            <w:ins w:id="2322" w:author="ERCOT" w:date="2022-10-31T17:22:00Z">
              <w:r w:rsidRPr="00ED4D8D">
                <w:rPr>
                  <w:sz w:val="22"/>
                  <w:szCs w:val="22"/>
                </w:rPr>
                <w:t>0.0</w:t>
              </w:r>
            </w:ins>
            <w:del w:id="2323" w:author="ERCOT" w:date="2022-10-31T17:22:00Z">
              <w:r w:rsidRPr="00ED4D8D" w:rsidDel="00402591">
                <w:rPr>
                  <w:rFonts w:ascii="Calibri" w:hAnsi="Calibri" w:cs="Calibri"/>
                  <w:color w:val="000000"/>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324" w:name="_Toc342049963"/>
      <w:bookmarkStart w:id="2325" w:name="_Toc119506474"/>
      <w:r w:rsidRPr="003A24F9">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324"/>
      <w:bookmarkEnd w:id="2325"/>
    </w:p>
    <w:p w14:paraId="5EFB972F" w14:textId="77777777" w:rsidR="00B320AB" w:rsidRDefault="00B320AB" w:rsidP="00DC7664">
      <w:pPr>
        <w:pStyle w:val="Heading5"/>
        <w:spacing w:after="100" w:afterAutospacing="1"/>
        <w:jc w:val="both"/>
      </w:pPr>
      <w:r>
        <w:t>Introduction</w:t>
      </w:r>
    </w:p>
    <w:p w14:paraId="74E3DB7C" w14:textId="221BF5B9"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ins w:id="2326" w:author="ERCOT 111722" w:date="2022-11-17T13:43:00Z">
        <w:r w:rsidR="00056394">
          <w:t xml:space="preserve">Controllable </w:t>
        </w:r>
      </w:ins>
      <w:r>
        <w:t>Load</w:t>
      </w:r>
      <w:r w:rsidR="00584562">
        <w:t xml:space="preserve"> Resource</w:t>
      </w:r>
      <w:r>
        <w:t xml:space="preserve">s that are capable of being interrupted within 30 minutes and that are capable of running (or being interrupted) at a specified output level for at least </w:t>
      </w:r>
      <w:ins w:id="2327" w:author="ERCOT 111722" w:date="2022-11-17T13:43:00Z">
        <w:r w:rsidR="00056394">
          <w:t>four</w:t>
        </w:r>
      </w:ins>
      <w:del w:id="2328" w:author="ERCOT 111722" w:date="2022-11-17T13:43:00Z">
        <w:r w:rsidDel="00056394">
          <w:delText>one</w:delText>
        </w:r>
      </w:del>
      <w:r>
        <w:t xml:space="preserve"> </w:t>
      </w:r>
      <w:ins w:id="2329" w:author="ERCOT 111722" w:date="2022-11-17T13:43:00Z">
        <w:r w:rsidR="00056394">
          <w:t xml:space="preserve">consecutive </w:t>
        </w:r>
      </w:ins>
      <w:r>
        <w:t>hour</w:t>
      </w:r>
      <w:ins w:id="2330" w:author="ERCOT 111722" w:date="2022-11-17T13:43:00Z">
        <w:r w:rsidR="00056394">
          <w:t>s</w:t>
        </w:r>
      </w:ins>
      <w:r>
        <w:t xml:space="preserve">.  </w:t>
      </w:r>
      <w:ins w:id="2331" w:author="ERCOT 111722" w:date="2022-11-17T13:43:00Z">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ins>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4CD3788C" w:rsidR="00547C4D" w:rsidDel="00441A1F" w:rsidRDefault="0022345B" w:rsidP="00DC7664">
      <w:pPr>
        <w:pStyle w:val="BodyTextNumbered"/>
        <w:ind w:left="0" w:firstLine="0"/>
        <w:jc w:val="both"/>
        <w:rPr>
          <w:del w:id="2332" w:author="ERCOT 111722" w:date="2022-11-11T16:18:00Z"/>
        </w:rPr>
      </w:pPr>
      <w:del w:id="2333" w:author="ERCOT 111722" w:date="2022-11-11T16:18:00Z">
        <w:r w:rsidDel="00441A1F">
          <w:delText xml:space="preserve">Historically, the need for Non-Spin has occurred during hot weather, during cold weather, during unexpected changes in weather or </w:delText>
        </w:r>
        <w:r w:rsidR="00547C4D" w:rsidDel="00441A1F">
          <w:delText>following</w:delText>
        </w:r>
        <w:r w:rsidDel="00441A1F">
          <w:delText xml:space="preserve"> large unit trips </w:delText>
        </w:r>
        <w:r w:rsidR="005A3854" w:rsidDel="00441A1F">
          <w:delText>to replenish reserves</w:delText>
        </w:r>
        <w:r w:rsidRPr="00D13F4E" w:rsidDel="00441A1F">
          <w:delText>.</w:delText>
        </w:r>
      </w:del>
    </w:p>
    <w:p w14:paraId="08243585" w14:textId="36B531AB" w:rsidR="0022345B" w:rsidRDefault="0022345B" w:rsidP="00DC7664">
      <w:pPr>
        <w:pStyle w:val="BodyTextNumbered"/>
        <w:ind w:left="0" w:firstLine="0"/>
        <w:jc w:val="both"/>
      </w:pPr>
      <w:r>
        <w:t>The periods when load is increasing and wind</w:t>
      </w:r>
      <w:ins w:id="2334" w:author="ERCOT 111722" w:date="2022-11-11T16:18:00Z">
        <w:r w:rsidR="00441A1F">
          <w:t xml:space="preserve"> and/or solar are</w:t>
        </w:r>
      </w:ins>
      <w:del w:id="2335" w:author="ERCOT 111722" w:date="2022-11-11T16:18:00Z">
        <w:r w:rsidDel="00441A1F">
          <w:delText xml:space="preserve"> is</w:delText>
        </w:r>
      </w:del>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3DFF6014" w:rsidR="0022345B" w:rsidDel="00441A1F" w:rsidRDefault="0022345B" w:rsidP="00DC7664">
      <w:pPr>
        <w:pStyle w:val="BodyTextNumbered"/>
        <w:ind w:left="0" w:firstLine="0"/>
        <w:jc w:val="both"/>
        <w:rPr>
          <w:del w:id="2336" w:author="ERCOT 111722" w:date="2022-11-11T16:19:00Z"/>
        </w:rPr>
      </w:pPr>
      <w:del w:id="2337" w:author="ERCOT 111722" w:date="2022-11-11T16:19:00Z">
        <w:r w:rsidDel="00441A1F">
          <w:delText>Examples of circumstances when Non-Spin has been used are:</w:delText>
        </w:r>
      </w:del>
    </w:p>
    <w:p w14:paraId="767D8E4E" w14:textId="1F574A68" w:rsidR="0022345B" w:rsidDel="00441A1F" w:rsidRDefault="0022345B" w:rsidP="00DC7664">
      <w:pPr>
        <w:pStyle w:val="List"/>
        <w:numPr>
          <w:ilvl w:val="0"/>
          <w:numId w:val="23"/>
        </w:numPr>
        <w:ind w:hanging="720"/>
        <w:jc w:val="both"/>
        <w:rPr>
          <w:del w:id="2338" w:author="ERCOT 111722" w:date="2022-11-11T16:19:00Z"/>
        </w:rPr>
      </w:pPr>
      <w:del w:id="2339" w:author="ERCOT 111722" w:date="2022-11-11T16:19:00Z">
        <w:r w:rsidDel="00441A1F">
          <w:delText>Across peak hours during spring and fall months when hotter than expected weather with large amounts of capacity offline resulted in Energy Emergency Alert (EEA) events;</w:delText>
        </w:r>
      </w:del>
    </w:p>
    <w:p w14:paraId="49C946B0" w14:textId="372EA78D" w:rsidR="0022345B" w:rsidDel="00441A1F" w:rsidRDefault="0022345B" w:rsidP="00DC7664">
      <w:pPr>
        <w:pStyle w:val="List"/>
        <w:numPr>
          <w:ilvl w:val="0"/>
          <w:numId w:val="23"/>
        </w:numPr>
        <w:ind w:hanging="720"/>
        <w:jc w:val="both"/>
        <w:rPr>
          <w:del w:id="2340" w:author="ERCOT 111722" w:date="2022-11-11T16:19:00Z"/>
        </w:rPr>
      </w:pPr>
      <w:del w:id="2341" w:author="ERCOT 111722" w:date="2022-11-11T16:19:00Z">
        <w:r w:rsidDel="00441A1F">
          <w:delText>Afternoons during summer seasons when high loads and unit outages outstripped the capability of base load and normal cyclic units;</w:delText>
        </w:r>
      </w:del>
    </w:p>
    <w:p w14:paraId="49A9AD9F" w14:textId="60A97911" w:rsidR="0022345B" w:rsidDel="00441A1F" w:rsidRDefault="0022345B" w:rsidP="00DC7664">
      <w:pPr>
        <w:pStyle w:val="List"/>
        <w:numPr>
          <w:ilvl w:val="0"/>
          <w:numId w:val="23"/>
        </w:numPr>
        <w:ind w:hanging="720"/>
        <w:jc w:val="both"/>
        <w:rPr>
          <w:del w:id="2342" w:author="ERCOT 111722" w:date="2022-11-11T16:19:00Z"/>
        </w:rPr>
      </w:pPr>
      <w:del w:id="2343" w:author="ERCOT 111722" w:date="2022-11-11T16:19:00Z">
        <w:r w:rsidDel="00441A1F">
          <w:delText>Cold weather events when early morning load pickup outpaced the ability of generation to follow;</w:delText>
        </w:r>
      </w:del>
    </w:p>
    <w:p w14:paraId="0D7684E1" w14:textId="343B152F" w:rsidR="0022345B" w:rsidDel="00441A1F" w:rsidRDefault="0022345B" w:rsidP="00DC7664">
      <w:pPr>
        <w:pStyle w:val="List"/>
        <w:numPr>
          <w:ilvl w:val="0"/>
          <w:numId w:val="23"/>
        </w:numPr>
        <w:ind w:hanging="720"/>
        <w:jc w:val="both"/>
        <w:rPr>
          <w:del w:id="2344" w:author="ERCOT 111722" w:date="2022-11-11T16:19:00Z"/>
        </w:rPr>
      </w:pPr>
      <w:del w:id="2345" w:author="ERCOT 111722" w:date="2022-11-11T16:19:00Z">
        <w:r w:rsidDel="00441A1F">
          <w:delText>Major unit trips when large amounts of spinning reserve were not online; and</w:delText>
        </w:r>
      </w:del>
    </w:p>
    <w:p w14:paraId="16D47698" w14:textId="175AD7DD" w:rsidR="0022345B" w:rsidDel="00441A1F" w:rsidRDefault="0022345B" w:rsidP="00DC7664">
      <w:pPr>
        <w:pStyle w:val="List"/>
        <w:numPr>
          <w:ilvl w:val="0"/>
          <w:numId w:val="23"/>
        </w:numPr>
        <w:ind w:hanging="720"/>
        <w:jc w:val="both"/>
        <w:rPr>
          <w:del w:id="2346" w:author="ERCOT 111722" w:date="2022-11-11T16:19:00Z"/>
        </w:rPr>
      </w:pPr>
      <w:del w:id="2347" w:author="ERCOT 111722" w:date="2022-11-11T16:19:00Z">
        <w:r w:rsidDel="00441A1F">
          <w:delText xml:space="preserve">During periods when the </w:delText>
        </w:r>
        <w:r w:rsidR="00D838DE" w:rsidDel="00441A1F">
          <w:delText>net load (load – wind – solar)</w:delText>
        </w:r>
        <w:r w:rsidDel="00441A1F">
          <w:delText xml:space="preserve"> increased</w:delText>
        </w:r>
        <w:r w:rsidR="00D838DE" w:rsidDel="00441A1F">
          <w:delText xml:space="preserve"> more than forecasted</w:delText>
        </w:r>
        <w:r w:rsidDel="00441A1F">
          <w:delText>.</w:delText>
        </w:r>
      </w:del>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348" w:name="_Hlk87454449"/>
      <w:r>
        <w:t xml:space="preserve">ERCOT will post the monthly amounts for Non-Spin requirements </w:t>
      </w:r>
      <w:r w:rsidRPr="005C28BF">
        <w:t>for</w:t>
      </w:r>
      <w:r>
        <w:t xml:space="preserve"> the upcoming year on the MIS.</w:t>
      </w:r>
      <w:r w:rsidR="00F802A7">
        <w:t xml:space="preserve"> </w:t>
      </w:r>
      <w:bookmarkStart w:id="2349"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349"/>
    </w:p>
    <w:bookmarkEnd w:id="2348"/>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3438E312"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del w:id="2350" w:author="ERCOT" w:date="2022-10-31T17:25:00Z">
        <w:r w:rsidR="00623874" w:rsidDel="00DC25AF">
          <w:delText xml:space="preserve">six </w:delText>
        </w:r>
      </w:del>
      <w:ins w:id="2351" w:author="ERCOT" w:date="2022-10-31T17:25:00Z">
        <w:r w:rsidR="00DC25AF">
          <w:t xml:space="preserve">ten </w:t>
        </w:r>
      </w:ins>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736B1FDB" w14:textId="77777777" w:rsidTr="000B18DA">
        <w:trPr>
          <w:ins w:id="2352" w:author="ERCOT" w:date="2022-11-03T17:1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3F7CCEA" w14:textId="77777777" w:rsidR="00675992" w:rsidRDefault="00675992" w:rsidP="000B18DA">
            <w:pPr>
              <w:spacing w:before="120" w:after="240"/>
              <w:rPr>
                <w:ins w:id="2353" w:author="ERCOT" w:date="2022-11-03T17:18:00Z"/>
                <w:b/>
                <w:i/>
              </w:rPr>
            </w:pPr>
            <w:bookmarkStart w:id="2354" w:name="_Hlk118368279"/>
            <w:ins w:id="2355" w:author="ERCOT" w:date="2022-11-03T17:18:00Z">
              <w:r>
                <w:rPr>
                  <w:b/>
                  <w:i/>
                </w:rPr>
                <w:t>[Replace the paragraph above with the following upon system implementation of NPRR863</w:t>
              </w:r>
              <w:r w:rsidRPr="004B0726">
                <w:rPr>
                  <w:b/>
                  <w:i/>
                </w:rPr>
                <w:t>]</w:t>
              </w:r>
            </w:ins>
          </w:p>
          <w:p w14:paraId="3E9BA08D" w14:textId="1BD5C2C8" w:rsidR="00675992" w:rsidRPr="00F12A00" w:rsidRDefault="00675992" w:rsidP="000B18DA">
            <w:pPr>
              <w:pStyle w:val="BodyTextNumbered"/>
              <w:ind w:left="0" w:firstLine="0"/>
              <w:jc w:val="both"/>
              <w:rPr>
                <w:ins w:id="2356" w:author="ERCOT" w:date="2022-11-03T17:18:00Z"/>
              </w:rPr>
            </w:pPr>
            <w:ins w:id="2357" w:author="ERCOT" w:date="2022-11-03T17:18:00Z">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ins>
          </w:p>
        </w:tc>
      </w:tr>
    </w:tbl>
    <w:bookmarkEnd w:id="2354"/>
    <w:p w14:paraId="44168516" w14:textId="77777777" w:rsidR="005C06D5" w:rsidRDefault="005C06D5" w:rsidP="002875C6">
      <w:pPr>
        <w:pStyle w:val="BodyTextNumbered"/>
        <w:spacing w:before="240"/>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1045BE99" w14:textId="77777777" w:rsidTr="000B18DA">
        <w:trPr>
          <w:ins w:id="2358" w:author="ERCOT" w:date="2022-11-03T17:1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1207305" w14:textId="77777777" w:rsidR="00675992" w:rsidRDefault="00675992" w:rsidP="000B18DA">
            <w:pPr>
              <w:spacing w:before="120" w:after="240"/>
              <w:rPr>
                <w:ins w:id="2359" w:author="ERCOT" w:date="2022-11-03T17:18:00Z"/>
                <w:b/>
                <w:i/>
              </w:rPr>
            </w:pPr>
            <w:ins w:id="2360" w:author="ERCOT" w:date="2022-11-03T17:18:00Z">
              <w:r>
                <w:rPr>
                  <w:b/>
                  <w:i/>
                </w:rPr>
                <w:t>[Replace the paragraph above with the following upon system implementation of NPRR863</w:t>
              </w:r>
              <w:r w:rsidRPr="004B0726">
                <w:rPr>
                  <w:b/>
                  <w:i/>
                </w:rPr>
                <w:t>]</w:t>
              </w:r>
            </w:ins>
          </w:p>
          <w:p w14:paraId="58675C1E" w14:textId="77777777" w:rsidR="00675992" w:rsidRPr="00F12A00" w:rsidRDefault="00675992" w:rsidP="000B18DA">
            <w:pPr>
              <w:pStyle w:val="BodyTextNumbered"/>
              <w:ind w:left="0" w:firstLine="0"/>
              <w:jc w:val="both"/>
              <w:rPr>
                <w:ins w:id="2361" w:author="ERCOT" w:date="2022-11-03T17:18:00Z"/>
              </w:rPr>
            </w:pPr>
            <w:ins w:id="2362" w:author="ERCOT" w:date="2022-11-03T17:18:00Z">
              <w:r>
                <w:rPr>
                  <w:iCs/>
                </w:rPr>
                <w:t>The risk of net load ramp is determined based on the change in net load over an hour divided by highest observed net load for the season.  The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ins>
          </w:p>
        </w:tc>
      </w:tr>
    </w:tbl>
    <w:p w14:paraId="2EFC6D2B" w14:textId="2F228849" w:rsidR="00853FD4" w:rsidRDefault="00345FE3" w:rsidP="002875C6">
      <w:pPr>
        <w:pStyle w:val="BodyTextNumbered"/>
        <w:spacing w:before="240"/>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2363"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810E5" w:rsidRPr="00CC576E" w14:paraId="5E3CE4B8"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810E5" w:rsidRPr="000357D1" w:rsidRDefault="00E810E5" w:rsidP="00E810E5">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31884546" w14:textId="2F0AA03B" w:rsidR="00E810E5" w:rsidRPr="00ED4D8D" w:rsidRDefault="00E810E5" w:rsidP="00E810E5">
            <w:pPr>
              <w:widowControl/>
              <w:autoSpaceDE/>
              <w:autoSpaceDN/>
              <w:adjustRightInd/>
              <w:jc w:val="center"/>
              <w:rPr>
                <w:b/>
                <w:bCs/>
                <w:sz w:val="22"/>
                <w:szCs w:val="22"/>
              </w:rPr>
            </w:pPr>
            <w:ins w:id="2364" w:author="ERCOT" w:date="2022-11-03T11:42:00Z">
              <w:r w:rsidRPr="00ED4D8D">
                <w:rPr>
                  <w:sz w:val="22"/>
                  <w:szCs w:val="22"/>
                </w:rPr>
                <w:t>31</w:t>
              </w:r>
            </w:ins>
            <w:del w:id="2365" w:author="ERCOT" w:date="2022-11-03T11:42:00Z">
              <w:r w:rsidRPr="00ED4D8D"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tcPr>
          <w:p w14:paraId="53D65995" w14:textId="4F82D573" w:rsidR="00E810E5" w:rsidRPr="00ED4D8D" w:rsidRDefault="00E810E5" w:rsidP="00E810E5">
            <w:pPr>
              <w:widowControl/>
              <w:autoSpaceDE/>
              <w:autoSpaceDN/>
              <w:adjustRightInd/>
              <w:jc w:val="center"/>
              <w:rPr>
                <w:b/>
                <w:bCs/>
                <w:sz w:val="22"/>
                <w:szCs w:val="22"/>
              </w:rPr>
            </w:pPr>
            <w:ins w:id="2366" w:author="ERCOT" w:date="2022-11-03T11:42:00Z">
              <w:r w:rsidRPr="00ED4D8D">
                <w:rPr>
                  <w:sz w:val="22"/>
                  <w:szCs w:val="22"/>
                </w:rPr>
                <w:t>31</w:t>
              </w:r>
            </w:ins>
            <w:del w:id="2367"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1378A16" w14:textId="5C699A39" w:rsidR="00E810E5" w:rsidRPr="00ED4D8D" w:rsidRDefault="00E810E5" w:rsidP="00E810E5">
            <w:pPr>
              <w:widowControl/>
              <w:autoSpaceDE/>
              <w:autoSpaceDN/>
              <w:adjustRightInd/>
              <w:jc w:val="center"/>
              <w:rPr>
                <w:b/>
                <w:bCs/>
                <w:sz w:val="22"/>
                <w:szCs w:val="22"/>
              </w:rPr>
            </w:pPr>
            <w:ins w:id="2368" w:author="ERCOT" w:date="2022-11-03T11:42:00Z">
              <w:r w:rsidRPr="00ED4D8D">
                <w:rPr>
                  <w:sz w:val="22"/>
                  <w:szCs w:val="22"/>
                </w:rPr>
                <w:t>31</w:t>
              </w:r>
            </w:ins>
            <w:del w:id="2369"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AB9497B" w14:textId="0DF2E126" w:rsidR="00E810E5" w:rsidRPr="00ED4D8D" w:rsidRDefault="00E810E5" w:rsidP="00E810E5">
            <w:pPr>
              <w:widowControl/>
              <w:autoSpaceDE/>
              <w:autoSpaceDN/>
              <w:adjustRightInd/>
              <w:jc w:val="center"/>
              <w:rPr>
                <w:b/>
                <w:bCs/>
                <w:sz w:val="22"/>
                <w:szCs w:val="22"/>
              </w:rPr>
            </w:pPr>
            <w:ins w:id="2370" w:author="ERCOT" w:date="2022-11-03T11:42:00Z">
              <w:r w:rsidRPr="00ED4D8D">
                <w:rPr>
                  <w:sz w:val="22"/>
                  <w:szCs w:val="22"/>
                </w:rPr>
                <w:t>31</w:t>
              </w:r>
            </w:ins>
            <w:del w:id="2371"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144C535" w14:textId="521A8D38" w:rsidR="00E810E5" w:rsidRPr="00ED4D8D" w:rsidRDefault="00E810E5" w:rsidP="00E810E5">
            <w:pPr>
              <w:widowControl/>
              <w:autoSpaceDE/>
              <w:autoSpaceDN/>
              <w:adjustRightInd/>
              <w:jc w:val="center"/>
              <w:rPr>
                <w:b/>
                <w:bCs/>
                <w:sz w:val="22"/>
                <w:szCs w:val="22"/>
              </w:rPr>
            </w:pPr>
            <w:ins w:id="2372" w:author="ERCOT" w:date="2022-11-03T11:42:00Z">
              <w:r w:rsidRPr="00ED4D8D">
                <w:rPr>
                  <w:sz w:val="22"/>
                  <w:szCs w:val="22"/>
                </w:rPr>
                <w:t>31</w:t>
              </w:r>
            </w:ins>
            <w:del w:id="2373"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64E4DB4" w14:textId="5E6C86AC" w:rsidR="00E810E5" w:rsidRPr="00ED4D8D" w:rsidRDefault="00E810E5" w:rsidP="00E810E5">
            <w:pPr>
              <w:widowControl/>
              <w:autoSpaceDE/>
              <w:autoSpaceDN/>
              <w:adjustRightInd/>
              <w:jc w:val="center"/>
              <w:rPr>
                <w:b/>
                <w:bCs/>
                <w:sz w:val="22"/>
                <w:szCs w:val="22"/>
              </w:rPr>
            </w:pPr>
            <w:ins w:id="2374" w:author="ERCOT" w:date="2022-11-03T11:42:00Z">
              <w:r w:rsidRPr="00ED4D8D">
                <w:rPr>
                  <w:sz w:val="22"/>
                  <w:szCs w:val="22"/>
                </w:rPr>
                <w:t>31</w:t>
              </w:r>
            </w:ins>
            <w:del w:id="2375"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507EF38" w14:textId="74AAA248" w:rsidR="00E810E5" w:rsidRPr="00ED4D8D" w:rsidRDefault="00E810E5" w:rsidP="00E810E5">
            <w:pPr>
              <w:widowControl/>
              <w:autoSpaceDE/>
              <w:autoSpaceDN/>
              <w:adjustRightInd/>
              <w:jc w:val="center"/>
              <w:rPr>
                <w:b/>
                <w:bCs/>
                <w:sz w:val="22"/>
                <w:szCs w:val="22"/>
              </w:rPr>
            </w:pPr>
            <w:ins w:id="2376" w:author="ERCOT" w:date="2022-11-03T11:42:00Z">
              <w:r w:rsidRPr="00ED4D8D">
                <w:rPr>
                  <w:sz w:val="22"/>
                  <w:szCs w:val="22"/>
                </w:rPr>
                <w:t>33</w:t>
              </w:r>
            </w:ins>
            <w:del w:id="2377"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7C7128B5" w14:textId="69854F3D" w:rsidR="00E810E5" w:rsidRPr="00ED4D8D" w:rsidRDefault="00E810E5" w:rsidP="00E810E5">
            <w:pPr>
              <w:widowControl/>
              <w:autoSpaceDE/>
              <w:autoSpaceDN/>
              <w:adjustRightInd/>
              <w:jc w:val="center"/>
              <w:rPr>
                <w:b/>
                <w:bCs/>
                <w:sz w:val="22"/>
                <w:szCs w:val="22"/>
              </w:rPr>
            </w:pPr>
            <w:ins w:id="2378" w:author="ERCOT" w:date="2022-11-03T11:42:00Z">
              <w:r w:rsidRPr="00ED4D8D">
                <w:rPr>
                  <w:sz w:val="22"/>
                  <w:szCs w:val="22"/>
                </w:rPr>
                <w:t>33</w:t>
              </w:r>
            </w:ins>
            <w:del w:id="2379"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1C33A124" w14:textId="70650900" w:rsidR="00E810E5" w:rsidRPr="00ED4D8D" w:rsidRDefault="00E810E5" w:rsidP="00E810E5">
            <w:pPr>
              <w:widowControl/>
              <w:autoSpaceDE/>
              <w:autoSpaceDN/>
              <w:adjustRightInd/>
              <w:jc w:val="center"/>
              <w:rPr>
                <w:b/>
                <w:bCs/>
                <w:sz w:val="22"/>
                <w:szCs w:val="22"/>
              </w:rPr>
            </w:pPr>
            <w:ins w:id="2380" w:author="ERCOT" w:date="2022-11-03T11:42:00Z">
              <w:r w:rsidRPr="00ED4D8D">
                <w:rPr>
                  <w:sz w:val="22"/>
                  <w:szCs w:val="22"/>
                </w:rPr>
                <w:t>33</w:t>
              </w:r>
            </w:ins>
            <w:del w:id="2381"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03B99F73" w14:textId="675FB4BF" w:rsidR="00E810E5" w:rsidRPr="00ED4D8D" w:rsidRDefault="00E810E5" w:rsidP="00E810E5">
            <w:pPr>
              <w:widowControl/>
              <w:autoSpaceDE/>
              <w:autoSpaceDN/>
              <w:adjustRightInd/>
              <w:jc w:val="center"/>
              <w:rPr>
                <w:b/>
                <w:bCs/>
                <w:sz w:val="22"/>
                <w:szCs w:val="22"/>
              </w:rPr>
            </w:pPr>
            <w:ins w:id="2382" w:author="ERCOT" w:date="2022-11-03T11:42:00Z">
              <w:r w:rsidRPr="00ED4D8D">
                <w:rPr>
                  <w:sz w:val="22"/>
                  <w:szCs w:val="22"/>
                </w:rPr>
                <w:t>33</w:t>
              </w:r>
            </w:ins>
            <w:del w:id="2383"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0326A931" w14:textId="423E280C" w:rsidR="00E810E5" w:rsidRPr="00ED4D8D" w:rsidRDefault="00E810E5" w:rsidP="00E810E5">
            <w:pPr>
              <w:widowControl/>
              <w:autoSpaceDE/>
              <w:autoSpaceDN/>
              <w:adjustRightInd/>
              <w:jc w:val="center"/>
              <w:rPr>
                <w:b/>
                <w:bCs/>
                <w:sz w:val="22"/>
                <w:szCs w:val="22"/>
              </w:rPr>
            </w:pPr>
            <w:ins w:id="2384" w:author="ERCOT" w:date="2022-11-03T11:42:00Z">
              <w:r w:rsidRPr="00ED4D8D">
                <w:rPr>
                  <w:sz w:val="22"/>
                  <w:szCs w:val="22"/>
                </w:rPr>
                <w:t>26</w:t>
              </w:r>
            </w:ins>
            <w:del w:id="2385"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7D3568EE" w14:textId="5C5455B2" w:rsidR="00E810E5" w:rsidRPr="00ED4D8D" w:rsidRDefault="00E810E5" w:rsidP="00E810E5">
            <w:pPr>
              <w:widowControl/>
              <w:autoSpaceDE/>
              <w:autoSpaceDN/>
              <w:adjustRightInd/>
              <w:jc w:val="center"/>
              <w:rPr>
                <w:b/>
                <w:bCs/>
                <w:sz w:val="22"/>
                <w:szCs w:val="22"/>
              </w:rPr>
            </w:pPr>
            <w:ins w:id="2386" w:author="ERCOT" w:date="2022-11-03T11:42:00Z">
              <w:r w:rsidRPr="00ED4D8D">
                <w:rPr>
                  <w:sz w:val="22"/>
                  <w:szCs w:val="22"/>
                </w:rPr>
                <w:t>26</w:t>
              </w:r>
            </w:ins>
            <w:del w:id="2387"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5077225" w14:textId="040C7DE2" w:rsidR="00E810E5" w:rsidRPr="00ED4D8D" w:rsidRDefault="00E810E5" w:rsidP="00E810E5">
            <w:pPr>
              <w:widowControl/>
              <w:autoSpaceDE/>
              <w:autoSpaceDN/>
              <w:adjustRightInd/>
              <w:jc w:val="center"/>
              <w:rPr>
                <w:b/>
                <w:bCs/>
                <w:sz w:val="22"/>
                <w:szCs w:val="22"/>
              </w:rPr>
            </w:pPr>
            <w:ins w:id="2388" w:author="ERCOT" w:date="2022-11-03T11:42:00Z">
              <w:r w:rsidRPr="00ED4D8D">
                <w:rPr>
                  <w:sz w:val="22"/>
                  <w:szCs w:val="22"/>
                </w:rPr>
                <w:t>26</w:t>
              </w:r>
            </w:ins>
            <w:del w:id="2389"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9B2AD6B" w14:textId="0BB6A7F2" w:rsidR="00E810E5" w:rsidRPr="00ED4D8D" w:rsidRDefault="00E810E5" w:rsidP="00E810E5">
            <w:pPr>
              <w:widowControl/>
              <w:autoSpaceDE/>
              <w:autoSpaceDN/>
              <w:adjustRightInd/>
              <w:jc w:val="center"/>
              <w:rPr>
                <w:b/>
                <w:bCs/>
                <w:sz w:val="22"/>
                <w:szCs w:val="22"/>
              </w:rPr>
            </w:pPr>
            <w:ins w:id="2390" w:author="ERCOT" w:date="2022-11-03T11:42:00Z">
              <w:r w:rsidRPr="00ED4D8D">
                <w:rPr>
                  <w:sz w:val="22"/>
                  <w:szCs w:val="22"/>
                </w:rPr>
                <w:t>26</w:t>
              </w:r>
            </w:ins>
            <w:del w:id="2391"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26B38949" w14:textId="636C3D35" w:rsidR="00E810E5" w:rsidRPr="00ED4D8D" w:rsidRDefault="00E810E5" w:rsidP="00E810E5">
            <w:pPr>
              <w:widowControl/>
              <w:autoSpaceDE/>
              <w:autoSpaceDN/>
              <w:adjustRightInd/>
              <w:jc w:val="center"/>
              <w:rPr>
                <w:b/>
                <w:bCs/>
                <w:sz w:val="22"/>
                <w:szCs w:val="22"/>
              </w:rPr>
            </w:pPr>
            <w:ins w:id="2392" w:author="ERCOT" w:date="2022-11-03T11:42:00Z">
              <w:r w:rsidRPr="00ED4D8D">
                <w:rPr>
                  <w:sz w:val="22"/>
                  <w:szCs w:val="22"/>
                </w:rPr>
                <w:t>27</w:t>
              </w:r>
            </w:ins>
            <w:del w:id="2393"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0A67DD3" w14:textId="0745E60B" w:rsidR="00E810E5" w:rsidRPr="00ED4D8D" w:rsidRDefault="00E810E5" w:rsidP="00E810E5">
            <w:pPr>
              <w:widowControl/>
              <w:autoSpaceDE/>
              <w:autoSpaceDN/>
              <w:adjustRightInd/>
              <w:jc w:val="center"/>
              <w:rPr>
                <w:b/>
                <w:bCs/>
                <w:sz w:val="22"/>
                <w:szCs w:val="22"/>
              </w:rPr>
            </w:pPr>
            <w:ins w:id="2394" w:author="ERCOT" w:date="2022-11-03T11:42:00Z">
              <w:r w:rsidRPr="00ED4D8D">
                <w:rPr>
                  <w:sz w:val="22"/>
                  <w:szCs w:val="22"/>
                </w:rPr>
                <w:t>27</w:t>
              </w:r>
            </w:ins>
            <w:del w:id="2395"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E35EC5C" w14:textId="7DF27F54" w:rsidR="00E810E5" w:rsidRPr="00ED4D8D" w:rsidRDefault="00E810E5" w:rsidP="00E810E5">
            <w:pPr>
              <w:widowControl/>
              <w:autoSpaceDE/>
              <w:autoSpaceDN/>
              <w:adjustRightInd/>
              <w:jc w:val="center"/>
              <w:rPr>
                <w:b/>
                <w:bCs/>
                <w:sz w:val="22"/>
                <w:szCs w:val="22"/>
              </w:rPr>
            </w:pPr>
            <w:ins w:id="2396" w:author="ERCOT" w:date="2022-11-03T11:42:00Z">
              <w:r w:rsidRPr="00ED4D8D">
                <w:rPr>
                  <w:sz w:val="22"/>
                  <w:szCs w:val="22"/>
                </w:rPr>
                <w:t>27</w:t>
              </w:r>
            </w:ins>
            <w:del w:id="2397" w:author="ERCOT" w:date="2022-11-03T11:42:00Z">
              <w:r w:rsidRPr="00ED4D8D"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15B93DB2" w14:textId="6BD51A1B" w:rsidR="00E810E5" w:rsidRPr="00ED4D8D" w:rsidRDefault="00E810E5" w:rsidP="00E810E5">
            <w:pPr>
              <w:widowControl/>
              <w:autoSpaceDE/>
              <w:autoSpaceDN/>
              <w:adjustRightInd/>
              <w:jc w:val="center"/>
              <w:rPr>
                <w:b/>
                <w:bCs/>
                <w:sz w:val="22"/>
                <w:szCs w:val="22"/>
              </w:rPr>
            </w:pPr>
            <w:ins w:id="2398" w:author="ERCOT" w:date="2022-11-03T11:42:00Z">
              <w:r w:rsidRPr="00ED4D8D">
                <w:rPr>
                  <w:sz w:val="22"/>
                  <w:szCs w:val="22"/>
                </w:rPr>
                <w:t>27</w:t>
              </w:r>
            </w:ins>
            <w:del w:id="2399" w:author="ERCOT" w:date="2022-11-03T11:42:00Z">
              <w:r w:rsidRPr="00ED4D8D"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E8098F2" w14:textId="5A3CC56C" w:rsidR="00E810E5" w:rsidRPr="00ED4D8D" w:rsidRDefault="00E810E5" w:rsidP="00E810E5">
            <w:pPr>
              <w:widowControl/>
              <w:autoSpaceDE/>
              <w:autoSpaceDN/>
              <w:adjustRightInd/>
              <w:jc w:val="center"/>
              <w:rPr>
                <w:b/>
                <w:bCs/>
                <w:sz w:val="22"/>
                <w:szCs w:val="22"/>
              </w:rPr>
            </w:pPr>
            <w:ins w:id="2400" w:author="ERCOT" w:date="2022-11-03T11:42:00Z">
              <w:r w:rsidRPr="00ED4D8D">
                <w:rPr>
                  <w:sz w:val="22"/>
                  <w:szCs w:val="22"/>
                </w:rPr>
                <w:t>35</w:t>
              </w:r>
            </w:ins>
            <w:del w:id="2401" w:author="ERCOT" w:date="2022-11-03T11:42:00Z">
              <w:r w:rsidRPr="00ED4D8D"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4" w:space="0" w:color="000000"/>
              <w:right w:val="single" w:sz="4" w:space="0" w:color="000000"/>
            </w:tcBorders>
          </w:tcPr>
          <w:p w14:paraId="26788077" w14:textId="783EA3DF" w:rsidR="00E810E5" w:rsidRPr="00ED4D8D" w:rsidRDefault="00E810E5" w:rsidP="00E810E5">
            <w:pPr>
              <w:widowControl/>
              <w:autoSpaceDE/>
              <w:autoSpaceDN/>
              <w:adjustRightInd/>
              <w:jc w:val="center"/>
              <w:rPr>
                <w:b/>
                <w:bCs/>
                <w:sz w:val="22"/>
                <w:szCs w:val="22"/>
              </w:rPr>
            </w:pPr>
            <w:ins w:id="2402" w:author="ERCOT" w:date="2022-11-03T11:42:00Z">
              <w:r w:rsidRPr="00ED4D8D">
                <w:rPr>
                  <w:sz w:val="22"/>
                  <w:szCs w:val="22"/>
                </w:rPr>
                <w:t>35</w:t>
              </w:r>
            </w:ins>
            <w:del w:id="2403" w:author="ERCOT" w:date="2022-11-03T11:42:00Z">
              <w:r w:rsidRPr="00ED4D8D"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tcPr>
          <w:p w14:paraId="77E51524" w14:textId="204DECB4" w:rsidR="00E810E5" w:rsidRPr="00ED4D8D" w:rsidRDefault="00E810E5" w:rsidP="00E810E5">
            <w:pPr>
              <w:widowControl/>
              <w:autoSpaceDE/>
              <w:autoSpaceDN/>
              <w:adjustRightInd/>
              <w:jc w:val="center"/>
              <w:rPr>
                <w:b/>
                <w:bCs/>
                <w:sz w:val="22"/>
                <w:szCs w:val="22"/>
              </w:rPr>
            </w:pPr>
            <w:ins w:id="2404" w:author="ERCOT" w:date="2022-11-03T11:42:00Z">
              <w:r w:rsidRPr="00ED4D8D">
                <w:rPr>
                  <w:sz w:val="22"/>
                  <w:szCs w:val="22"/>
                </w:rPr>
                <w:t>35</w:t>
              </w:r>
            </w:ins>
            <w:del w:id="2405" w:author="ERCOT" w:date="2022-11-03T11:42:00Z">
              <w:r w:rsidRPr="00ED4D8D"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4" w:space="0" w:color="000000"/>
              <w:right w:val="single" w:sz="4" w:space="0" w:color="000000"/>
            </w:tcBorders>
          </w:tcPr>
          <w:p w14:paraId="2A6903F6" w14:textId="551C77B9" w:rsidR="00E810E5" w:rsidRPr="00ED4D8D" w:rsidRDefault="00E810E5" w:rsidP="00E810E5">
            <w:pPr>
              <w:widowControl/>
              <w:autoSpaceDE/>
              <w:autoSpaceDN/>
              <w:adjustRightInd/>
              <w:jc w:val="center"/>
              <w:rPr>
                <w:b/>
                <w:bCs/>
                <w:sz w:val="22"/>
                <w:szCs w:val="22"/>
              </w:rPr>
            </w:pPr>
            <w:ins w:id="2406" w:author="ERCOT" w:date="2022-11-03T11:42:00Z">
              <w:r w:rsidRPr="00ED4D8D">
                <w:rPr>
                  <w:sz w:val="22"/>
                  <w:szCs w:val="22"/>
                </w:rPr>
                <w:t>35</w:t>
              </w:r>
            </w:ins>
            <w:del w:id="2407" w:author="ERCOT" w:date="2022-11-03T11:42:00Z">
              <w:r w:rsidRPr="00ED4D8D"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tcPr>
          <w:p w14:paraId="19C9ADD7" w14:textId="21C0B248" w:rsidR="00E810E5" w:rsidRPr="00ED4D8D" w:rsidRDefault="00E810E5" w:rsidP="00E810E5">
            <w:pPr>
              <w:widowControl/>
              <w:autoSpaceDE/>
              <w:autoSpaceDN/>
              <w:adjustRightInd/>
              <w:jc w:val="center"/>
              <w:rPr>
                <w:b/>
                <w:bCs/>
                <w:sz w:val="22"/>
                <w:szCs w:val="22"/>
              </w:rPr>
            </w:pPr>
            <w:ins w:id="2408" w:author="ERCOT" w:date="2022-11-03T11:42:00Z">
              <w:r w:rsidRPr="00ED4D8D">
                <w:rPr>
                  <w:sz w:val="22"/>
                  <w:szCs w:val="22"/>
                </w:rPr>
                <w:t>31</w:t>
              </w:r>
            </w:ins>
            <w:del w:id="2409" w:author="ERCOT" w:date="2022-11-03T11:42:00Z">
              <w:r w:rsidRPr="00ED4D8D"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tcPr>
          <w:p w14:paraId="691ED0CB" w14:textId="00A966C3" w:rsidR="00E810E5" w:rsidRPr="00ED4D8D" w:rsidRDefault="00E810E5" w:rsidP="00E810E5">
            <w:pPr>
              <w:widowControl/>
              <w:autoSpaceDE/>
              <w:autoSpaceDN/>
              <w:adjustRightInd/>
              <w:jc w:val="center"/>
              <w:rPr>
                <w:b/>
                <w:bCs/>
                <w:sz w:val="22"/>
                <w:szCs w:val="22"/>
              </w:rPr>
            </w:pPr>
            <w:ins w:id="2410" w:author="ERCOT" w:date="2022-11-03T11:42:00Z">
              <w:r w:rsidRPr="00ED4D8D">
                <w:rPr>
                  <w:sz w:val="22"/>
                  <w:szCs w:val="22"/>
                </w:rPr>
                <w:t>31</w:t>
              </w:r>
            </w:ins>
            <w:del w:id="2411" w:author="ERCOT" w:date="2022-11-03T11:42:00Z">
              <w:r w:rsidRPr="00ED4D8D" w:rsidDel="00C450B2">
                <w:rPr>
                  <w:rFonts w:ascii="Calibri" w:hAnsi="Calibri" w:cs="Calibri"/>
                  <w:color w:val="000000"/>
                  <w:sz w:val="22"/>
                  <w:szCs w:val="22"/>
                </w:rPr>
                <w:delText>33</w:delText>
              </w:r>
            </w:del>
          </w:p>
        </w:tc>
      </w:tr>
      <w:tr w:rsidR="00E810E5" w:rsidRPr="00CC576E" w14:paraId="2A07D090"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810E5" w:rsidRPr="000357D1" w:rsidRDefault="00E810E5" w:rsidP="00E810E5">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C18B91" w14:textId="5FCD9C91" w:rsidR="00E810E5" w:rsidRPr="00ED4D8D" w:rsidRDefault="00E810E5" w:rsidP="00E810E5">
            <w:pPr>
              <w:widowControl/>
              <w:autoSpaceDE/>
              <w:autoSpaceDN/>
              <w:adjustRightInd/>
              <w:jc w:val="center"/>
              <w:rPr>
                <w:b/>
                <w:bCs/>
                <w:sz w:val="22"/>
                <w:szCs w:val="22"/>
              </w:rPr>
            </w:pPr>
            <w:ins w:id="2412" w:author="ERCOT" w:date="2022-11-03T11:42:00Z">
              <w:r w:rsidRPr="00ED4D8D">
                <w:rPr>
                  <w:sz w:val="22"/>
                  <w:szCs w:val="22"/>
                </w:rPr>
                <w:t>31</w:t>
              </w:r>
            </w:ins>
            <w:del w:id="2413" w:author="ERCOT" w:date="2022-11-03T11:42:00Z">
              <w:r w:rsidRPr="00ED4D8D"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tcPr>
          <w:p w14:paraId="6113E07D" w14:textId="01F6119C" w:rsidR="00E810E5" w:rsidRPr="00ED4D8D" w:rsidRDefault="00E810E5" w:rsidP="00E810E5">
            <w:pPr>
              <w:widowControl/>
              <w:autoSpaceDE/>
              <w:autoSpaceDN/>
              <w:adjustRightInd/>
              <w:jc w:val="center"/>
              <w:rPr>
                <w:b/>
                <w:bCs/>
                <w:sz w:val="22"/>
                <w:szCs w:val="22"/>
              </w:rPr>
            </w:pPr>
            <w:ins w:id="2414" w:author="ERCOT" w:date="2022-11-03T11:42:00Z">
              <w:r w:rsidRPr="00ED4D8D">
                <w:rPr>
                  <w:sz w:val="22"/>
                  <w:szCs w:val="22"/>
                </w:rPr>
                <w:t>31</w:t>
              </w:r>
            </w:ins>
            <w:del w:id="2415"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5297F8B2" w14:textId="37C90AC1" w:rsidR="00E810E5" w:rsidRPr="00ED4D8D" w:rsidRDefault="00E810E5" w:rsidP="00E810E5">
            <w:pPr>
              <w:widowControl/>
              <w:autoSpaceDE/>
              <w:autoSpaceDN/>
              <w:adjustRightInd/>
              <w:jc w:val="center"/>
              <w:rPr>
                <w:b/>
                <w:bCs/>
                <w:sz w:val="22"/>
                <w:szCs w:val="22"/>
              </w:rPr>
            </w:pPr>
            <w:ins w:id="2416" w:author="ERCOT" w:date="2022-11-03T11:42:00Z">
              <w:r w:rsidRPr="00ED4D8D">
                <w:rPr>
                  <w:sz w:val="22"/>
                  <w:szCs w:val="22"/>
                </w:rPr>
                <w:t>31</w:t>
              </w:r>
            </w:ins>
            <w:del w:id="2417"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B2CA3F9" w14:textId="59334BB4" w:rsidR="00E810E5" w:rsidRPr="00ED4D8D" w:rsidRDefault="00E810E5" w:rsidP="00E810E5">
            <w:pPr>
              <w:widowControl/>
              <w:autoSpaceDE/>
              <w:autoSpaceDN/>
              <w:adjustRightInd/>
              <w:jc w:val="center"/>
              <w:rPr>
                <w:b/>
                <w:bCs/>
                <w:sz w:val="22"/>
                <w:szCs w:val="22"/>
              </w:rPr>
            </w:pPr>
            <w:ins w:id="2418" w:author="ERCOT" w:date="2022-11-03T11:42:00Z">
              <w:r w:rsidRPr="00ED4D8D">
                <w:rPr>
                  <w:sz w:val="22"/>
                  <w:szCs w:val="22"/>
                </w:rPr>
                <w:t>31</w:t>
              </w:r>
            </w:ins>
            <w:del w:id="2419"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A9B6318" w14:textId="3FDA43B7" w:rsidR="00E810E5" w:rsidRPr="00ED4D8D" w:rsidRDefault="00E810E5" w:rsidP="00E810E5">
            <w:pPr>
              <w:widowControl/>
              <w:autoSpaceDE/>
              <w:autoSpaceDN/>
              <w:adjustRightInd/>
              <w:jc w:val="center"/>
              <w:rPr>
                <w:b/>
                <w:bCs/>
                <w:sz w:val="22"/>
                <w:szCs w:val="22"/>
              </w:rPr>
            </w:pPr>
            <w:ins w:id="2420" w:author="ERCOT" w:date="2022-11-03T11:42:00Z">
              <w:r w:rsidRPr="00ED4D8D">
                <w:rPr>
                  <w:sz w:val="22"/>
                  <w:szCs w:val="22"/>
                </w:rPr>
                <w:t>31</w:t>
              </w:r>
            </w:ins>
            <w:del w:id="2421"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6356F2D" w14:textId="3721F6E2" w:rsidR="00E810E5" w:rsidRPr="00ED4D8D" w:rsidRDefault="00E810E5" w:rsidP="00E810E5">
            <w:pPr>
              <w:widowControl/>
              <w:autoSpaceDE/>
              <w:autoSpaceDN/>
              <w:adjustRightInd/>
              <w:jc w:val="center"/>
              <w:rPr>
                <w:b/>
                <w:bCs/>
                <w:sz w:val="22"/>
                <w:szCs w:val="22"/>
              </w:rPr>
            </w:pPr>
            <w:ins w:id="2422" w:author="ERCOT" w:date="2022-11-03T11:42:00Z">
              <w:r w:rsidRPr="00ED4D8D">
                <w:rPr>
                  <w:sz w:val="22"/>
                  <w:szCs w:val="22"/>
                </w:rPr>
                <w:t>31</w:t>
              </w:r>
            </w:ins>
            <w:del w:id="2423"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AF6FAEC" w14:textId="4EEF437E" w:rsidR="00E810E5" w:rsidRPr="00ED4D8D" w:rsidRDefault="00E810E5" w:rsidP="00E810E5">
            <w:pPr>
              <w:widowControl/>
              <w:autoSpaceDE/>
              <w:autoSpaceDN/>
              <w:adjustRightInd/>
              <w:jc w:val="center"/>
              <w:rPr>
                <w:b/>
                <w:bCs/>
                <w:sz w:val="22"/>
                <w:szCs w:val="22"/>
              </w:rPr>
            </w:pPr>
            <w:ins w:id="2424" w:author="ERCOT" w:date="2022-11-03T11:42:00Z">
              <w:r w:rsidRPr="00ED4D8D">
                <w:rPr>
                  <w:sz w:val="22"/>
                  <w:szCs w:val="22"/>
                </w:rPr>
                <w:t>33</w:t>
              </w:r>
            </w:ins>
            <w:del w:id="2425"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00506F3" w14:textId="46B74318" w:rsidR="00E810E5" w:rsidRPr="00ED4D8D" w:rsidRDefault="00E810E5" w:rsidP="00E810E5">
            <w:pPr>
              <w:widowControl/>
              <w:autoSpaceDE/>
              <w:autoSpaceDN/>
              <w:adjustRightInd/>
              <w:jc w:val="center"/>
              <w:rPr>
                <w:b/>
                <w:bCs/>
                <w:sz w:val="22"/>
                <w:szCs w:val="22"/>
              </w:rPr>
            </w:pPr>
            <w:ins w:id="2426" w:author="ERCOT" w:date="2022-11-03T11:42:00Z">
              <w:r w:rsidRPr="00ED4D8D">
                <w:rPr>
                  <w:sz w:val="22"/>
                  <w:szCs w:val="22"/>
                </w:rPr>
                <w:t>33</w:t>
              </w:r>
            </w:ins>
            <w:del w:id="2427"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3BE8829A" w14:textId="322B500F" w:rsidR="00E810E5" w:rsidRPr="00ED4D8D" w:rsidRDefault="00E810E5" w:rsidP="00E810E5">
            <w:pPr>
              <w:widowControl/>
              <w:autoSpaceDE/>
              <w:autoSpaceDN/>
              <w:adjustRightInd/>
              <w:jc w:val="center"/>
              <w:rPr>
                <w:b/>
                <w:bCs/>
                <w:sz w:val="22"/>
                <w:szCs w:val="22"/>
              </w:rPr>
            </w:pPr>
            <w:ins w:id="2428" w:author="ERCOT" w:date="2022-11-03T11:42:00Z">
              <w:r w:rsidRPr="00ED4D8D">
                <w:rPr>
                  <w:sz w:val="22"/>
                  <w:szCs w:val="22"/>
                </w:rPr>
                <w:t>33</w:t>
              </w:r>
            </w:ins>
            <w:del w:id="2429"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61E71E1E" w14:textId="3AD79381" w:rsidR="00E810E5" w:rsidRPr="00ED4D8D" w:rsidRDefault="00E810E5" w:rsidP="00E810E5">
            <w:pPr>
              <w:widowControl/>
              <w:autoSpaceDE/>
              <w:autoSpaceDN/>
              <w:adjustRightInd/>
              <w:jc w:val="center"/>
              <w:rPr>
                <w:b/>
                <w:bCs/>
                <w:sz w:val="22"/>
                <w:szCs w:val="22"/>
              </w:rPr>
            </w:pPr>
            <w:ins w:id="2430" w:author="ERCOT" w:date="2022-11-03T11:42:00Z">
              <w:r w:rsidRPr="00ED4D8D">
                <w:rPr>
                  <w:sz w:val="22"/>
                  <w:szCs w:val="22"/>
                </w:rPr>
                <w:t>33</w:t>
              </w:r>
            </w:ins>
            <w:del w:id="2431"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7A7B4C5F" w14:textId="440E70B8" w:rsidR="00E810E5" w:rsidRPr="00ED4D8D" w:rsidRDefault="00E810E5" w:rsidP="00E810E5">
            <w:pPr>
              <w:widowControl/>
              <w:autoSpaceDE/>
              <w:autoSpaceDN/>
              <w:adjustRightInd/>
              <w:jc w:val="center"/>
              <w:rPr>
                <w:b/>
                <w:bCs/>
                <w:sz w:val="22"/>
                <w:szCs w:val="22"/>
              </w:rPr>
            </w:pPr>
            <w:ins w:id="2432" w:author="ERCOT" w:date="2022-11-03T11:42:00Z">
              <w:r w:rsidRPr="00ED4D8D">
                <w:rPr>
                  <w:sz w:val="22"/>
                  <w:szCs w:val="22"/>
                </w:rPr>
                <w:t>26</w:t>
              </w:r>
            </w:ins>
            <w:del w:id="2433"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672DD2CB" w14:textId="2015408F" w:rsidR="00E810E5" w:rsidRPr="00ED4D8D" w:rsidRDefault="00E810E5" w:rsidP="00E810E5">
            <w:pPr>
              <w:widowControl/>
              <w:autoSpaceDE/>
              <w:autoSpaceDN/>
              <w:adjustRightInd/>
              <w:jc w:val="center"/>
              <w:rPr>
                <w:b/>
                <w:bCs/>
                <w:sz w:val="22"/>
                <w:szCs w:val="22"/>
              </w:rPr>
            </w:pPr>
            <w:ins w:id="2434" w:author="ERCOT" w:date="2022-11-03T11:42:00Z">
              <w:r w:rsidRPr="00ED4D8D">
                <w:rPr>
                  <w:sz w:val="22"/>
                  <w:szCs w:val="22"/>
                </w:rPr>
                <w:t>26</w:t>
              </w:r>
            </w:ins>
            <w:del w:id="2435"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3FCA05E" w14:textId="2C85B429" w:rsidR="00E810E5" w:rsidRPr="00ED4D8D" w:rsidRDefault="00E810E5" w:rsidP="00E810E5">
            <w:pPr>
              <w:widowControl/>
              <w:autoSpaceDE/>
              <w:autoSpaceDN/>
              <w:adjustRightInd/>
              <w:jc w:val="center"/>
              <w:rPr>
                <w:b/>
                <w:bCs/>
                <w:sz w:val="22"/>
                <w:szCs w:val="22"/>
              </w:rPr>
            </w:pPr>
            <w:ins w:id="2436" w:author="ERCOT" w:date="2022-11-03T11:42:00Z">
              <w:r w:rsidRPr="00ED4D8D">
                <w:rPr>
                  <w:sz w:val="22"/>
                  <w:szCs w:val="22"/>
                </w:rPr>
                <w:t>26</w:t>
              </w:r>
            </w:ins>
            <w:del w:id="2437"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6DA12231" w14:textId="39C9D629" w:rsidR="00E810E5" w:rsidRPr="00ED4D8D" w:rsidRDefault="00E810E5" w:rsidP="00E810E5">
            <w:pPr>
              <w:widowControl/>
              <w:autoSpaceDE/>
              <w:autoSpaceDN/>
              <w:adjustRightInd/>
              <w:jc w:val="center"/>
              <w:rPr>
                <w:b/>
                <w:bCs/>
                <w:sz w:val="22"/>
                <w:szCs w:val="22"/>
              </w:rPr>
            </w:pPr>
            <w:ins w:id="2438" w:author="ERCOT" w:date="2022-11-03T11:42:00Z">
              <w:r w:rsidRPr="00ED4D8D">
                <w:rPr>
                  <w:sz w:val="22"/>
                  <w:szCs w:val="22"/>
                </w:rPr>
                <w:t>26</w:t>
              </w:r>
            </w:ins>
            <w:del w:id="2439"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9A9AF28" w14:textId="4C436C1C" w:rsidR="00E810E5" w:rsidRPr="00ED4D8D" w:rsidRDefault="00E810E5" w:rsidP="00E810E5">
            <w:pPr>
              <w:widowControl/>
              <w:autoSpaceDE/>
              <w:autoSpaceDN/>
              <w:adjustRightInd/>
              <w:jc w:val="center"/>
              <w:rPr>
                <w:b/>
                <w:bCs/>
                <w:sz w:val="22"/>
                <w:szCs w:val="22"/>
              </w:rPr>
            </w:pPr>
            <w:ins w:id="2440" w:author="ERCOT" w:date="2022-11-03T11:42:00Z">
              <w:r w:rsidRPr="00ED4D8D">
                <w:rPr>
                  <w:sz w:val="22"/>
                  <w:szCs w:val="22"/>
                </w:rPr>
                <w:t>27</w:t>
              </w:r>
            </w:ins>
            <w:del w:id="2441"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DB16706" w14:textId="35B215BE" w:rsidR="00E810E5" w:rsidRPr="00ED4D8D" w:rsidRDefault="00E810E5" w:rsidP="00E810E5">
            <w:pPr>
              <w:widowControl/>
              <w:autoSpaceDE/>
              <w:autoSpaceDN/>
              <w:adjustRightInd/>
              <w:jc w:val="center"/>
              <w:rPr>
                <w:b/>
                <w:bCs/>
                <w:sz w:val="22"/>
                <w:szCs w:val="22"/>
              </w:rPr>
            </w:pPr>
            <w:ins w:id="2442" w:author="ERCOT" w:date="2022-11-03T11:42:00Z">
              <w:r w:rsidRPr="00ED4D8D">
                <w:rPr>
                  <w:sz w:val="22"/>
                  <w:szCs w:val="22"/>
                </w:rPr>
                <w:t>27</w:t>
              </w:r>
            </w:ins>
            <w:del w:id="2443"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9CA34AE" w14:textId="67ECBFC0" w:rsidR="00E810E5" w:rsidRPr="00ED4D8D" w:rsidRDefault="00E810E5" w:rsidP="00E810E5">
            <w:pPr>
              <w:widowControl/>
              <w:autoSpaceDE/>
              <w:autoSpaceDN/>
              <w:adjustRightInd/>
              <w:jc w:val="center"/>
              <w:rPr>
                <w:b/>
                <w:bCs/>
                <w:sz w:val="22"/>
                <w:szCs w:val="22"/>
              </w:rPr>
            </w:pPr>
            <w:ins w:id="2444" w:author="ERCOT" w:date="2022-11-03T11:42:00Z">
              <w:r w:rsidRPr="00ED4D8D">
                <w:rPr>
                  <w:sz w:val="22"/>
                  <w:szCs w:val="22"/>
                </w:rPr>
                <w:t>27</w:t>
              </w:r>
            </w:ins>
            <w:del w:id="2445" w:author="ERCOT" w:date="2022-11-03T11:42:00Z">
              <w:r w:rsidRPr="00ED4D8D"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5D53FFCE" w14:textId="0B705922" w:rsidR="00E810E5" w:rsidRPr="00ED4D8D" w:rsidRDefault="00E810E5" w:rsidP="00E810E5">
            <w:pPr>
              <w:widowControl/>
              <w:autoSpaceDE/>
              <w:autoSpaceDN/>
              <w:adjustRightInd/>
              <w:jc w:val="center"/>
              <w:rPr>
                <w:b/>
                <w:bCs/>
                <w:sz w:val="22"/>
                <w:szCs w:val="22"/>
              </w:rPr>
            </w:pPr>
            <w:ins w:id="2446" w:author="ERCOT" w:date="2022-11-03T11:42:00Z">
              <w:r w:rsidRPr="00ED4D8D">
                <w:rPr>
                  <w:sz w:val="22"/>
                  <w:szCs w:val="22"/>
                </w:rPr>
                <w:t>27</w:t>
              </w:r>
            </w:ins>
            <w:del w:id="2447" w:author="ERCOT" w:date="2022-11-03T11:42:00Z">
              <w:r w:rsidRPr="00ED4D8D"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A8960C4" w14:textId="67F84A77" w:rsidR="00E810E5" w:rsidRPr="00ED4D8D" w:rsidRDefault="00E810E5" w:rsidP="00E810E5">
            <w:pPr>
              <w:widowControl/>
              <w:autoSpaceDE/>
              <w:autoSpaceDN/>
              <w:adjustRightInd/>
              <w:jc w:val="center"/>
              <w:rPr>
                <w:b/>
                <w:bCs/>
                <w:sz w:val="22"/>
                <w:szCs w:val="22"/>
              </w:rPr>
            </w:pPr>
            <w:ins w:id="2448" w:author="ERCOT" w:date="2022-11-03T11:42:00Z">
              <w:r w:rsidRPr="00ED4D8D">
                <w:rPr>
                  <w:sz w:val="22"/>
                  <w:szCs w:val="22"/>
                </w:rPr>
                <w:t>35</w:t>
              </w:r>
            </w:ins>
            <w:del w:id="2449" w:author="ERCOT" w:date="2022-11-03T11:42:00Z">
              <w:r w:rsidRPr="00ED4D8D"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4" w:space="0" w:color="000000"/>
              <w:right w:val="single" w:sz="4" w:space="0" w:color="000000"/>
            </w:tcBorders>
          </w:tcPr>
          <w:p w14:paraId="035244BB" w14:textId="2B2D60EB" w:rsidR="00E810E5" w:rsidRPr="00ED4D8D" w:rsidRDefault="00E810E5" w:rsidP="00E810E5">
            <w:pPr>
              <w:widowControl/>
              <w:autoSpaceDE/>
              <w:autoSpaceDN/>
              <w:adjustRightInd/>
              <w:jc w:val="center"/>
              <w:rPr>
                <w:b/>
                <w:bCs/>
                <w:sz w:val="22"/>
                <w:szCs w:val="22"/>
              </w:rPr>
            </w:pPr>
            <w:ins w:id="2450" w:author="ERCOT" w:date="2022-11-03T11:42:00Z">
              <w:r w:rsidRPr="00ED4D8D">
                <w:rPr>
                  <w:sz w:val="22"/>
                  <w:szCs w:val="22"/>
                </w:rPr>
                <w:t>35</w:t>
              </w:r>
            </w:ins>
            <w:del w:id="2451" w:author="ERCOT" w:date="2022-11-03T11:42:00Z">
              <w:r w:rsidRPr="00ED4D8D"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tcPr>
          <w:p w14:paraId="0623616D" w14:textId="216C9A81" w:rsidR="00E810E5" w:rsidRPr="00ED4D8D" w:rsidRDefault="00E810E5" w:rsidP="00E810E5">
            <w:pPr>
              <w:widowControl/>
              <w:autoSpaceDE/>
              <w:autoSpaceDN/>
              <w:adjustRightInd/>
              <w:jc w:val="center"/>
              <w:rPr>
                <w:b/>
                <w:bCs/>
                <w:sz w:val="22"/>
                <w:szCs w:val="22"/>
              </w:rPr>
            </w:pPr>
            <w:ins w:id="2452" w:author="ERCOT" w:date="2022-11-03T11:42:00Z">
              <w:r w:rsidRPr="00ED4D8D">
                <w:rPr>
                  <w:sz w:val="22"/>
                  <w:szCs w:val="22"/>
                </w:rPr>
                <w:t>35</w:t>
              </w:r>
            </w:ins>
            <w:del w:id="2453" w:author="ERCOT" w:date="2022-11-03T11:42:00Z">
              <w:r w:rsidRPr="00ED4D8D"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4" w:space="0" w:color="000000"/>
              <w:right w:val="single" w:sz="4" w:space="0" w:color="000000"/>
            </w:tcBorders>
          </w:tcPr>
          <w:p w14:paraId="165D3B84" w14:textId="094568E2" w:rsidR="00E810E5" w:rsidRPr="00ED4D8D" w:rsidRDefault="00E810E5" w:rsidP="00E810E5">
            <w:pPr>
              <w:widowControl/>
              <w:autoSpaceDE/>
              <w:autoSpaceDN/>
              <w:adjustRightInd/>
              <w:jc w:val="center"/>
              <w:rPr>
                <w:b/>
                <w:bCs/>
                <w:sz w:val="22"/>
                <w:szCs w:val="22"/>
              </w:rPr>
            </w:pPr>
            <w:ins w:id="2454" w:author="ERCOT" w:date="2022-11-03T11:42:00Z">
              <w:r w:rsidRPr="00ED4D8D">
                <w:rPr>
                  <w:sz w:val="22"/>
                  <w:szCs w:val="22"/>
                </w:rPr>
                <w:t>35</w:t>
              </w:r>
            </w:ins>
            <w:del w:id="2455" w:author="ERCOT" w:date="2022-11-03T11:42:00Z">
              <w:r w:rsidRPr="00ED4D8D"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tcPr>
          <w:p w14:paraId="11C0E1CE" w14:textId="03C8BE33" w:rsidR="00E810E5" w:rsidRPr="00ED4D8D" w:rsidRDefault="00E810E5" w:rsidP="00E810E5">
            <w:pPr>
              <w:widowControl/>
              <w:autoSpaceDE/>
              <w:autoSpaceDN/>
              <w:adjustRightInd/>
              <w:jc w:val="center"/>
              <w:rPr>
                <w:b/>
                <w:bCs/>
                <w:sz w:val="22"/>
                <w:szCs w:val="22"/>
              </w:rPr>
            </w:pPr>
            <w:ins w:id="2456" w:author="ERCOT" w:date="2022-11-03T11:42:00Z">
              <w:r w:rsidRPr="00ED4D8D">
                <w:rPr>
                  <w:sz w:val="22"/>
                  <w:szCs w:val="22"/>
                </w:rPr>
                <w:t>31</w:t>
              </w:r>
            </w:ins>
            <w:del w:id="2457" w:author="ERCOT" w:date="2022-11-03T11:42:00Z">
              <w:r w:rsidRPr="00ED4D8D"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tcPr>
          <w:p w14:paraId="2FA36288" w14:textId="62957E5D" w:rsidR="00E810E5" w:rsidRPr="00ED4D8D" w:rsidRDefault="00E810E5" w:rsidP="00E810E5">
            <w:pPr>
              <w:widowControl/>
              <w:autoSpaceDE/>
              <w:autoSpaceDN/>
              <w:adjustRightInd/>
              <w:jc w:val="center"/>
              <w:rPr>
                <w:b/>
                <w:bCs/>
                <w:sz w:val="22"/>
                <w:szCs w:val="22"/>
              </w:rPr>
            </w:pPr>
            <w:ins w:id="2458" w:author="ERCOT" w:date="2022-11-03T11:42:00Z">
              <w:r w:rsidRPr="00ED4D8D">
                <w:rPr>
                  <w:sz w:val="22"/>
                  <w:szCs w:val="22"/>
                </w:rPr>
                <w:t>31</w:t>
              </w:r>
            </w:ins>
            <w:del w:id="2459" w:author="ERCOT" w:date="2022-11-03T11:42:00Z">
              <w:r w:rsidRPr="00ED4D8D" w:rsidDel="00C450B2">
                <w:rPr>
                  <w:rFonts w:ascii="Calibri" w:hAnsi="Calibri" w:cs="Calibri"/>
                  <w:color w:val="000000"/>
                  <w:sz w:val="22"/>
                  <w:szCs w:val="22"/>
                </w:rPr>
                <w:delText>33</w:delText>
              </w:r>
            </w:del>
          </w:p>
        </w:tc>
      </w:tr>
      <w:tr w:rsidR="00E810E5" w:rsidRPr="00CC576E" w14:paraId="40C4A862"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810E5" w:rsidRPr="000357D1" w:rsidRDefault="00E810E5" w:rsidP="00E810E5">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073AA42D" w14:textId="39F586EE" w:rsidR="00E810E5" w:rsidRPr="00ED4D8D" w:rsidRDefault="00E810E5" w:rsidP="00E810E5">
            <w:pPr>
              <w:widowControl/>
              <w:autoSpaceDE/>
              <w:autoSpaceDN/>
              <w:adjustRightInd/>
              <w:jc w:val="center"/>
              <w:rPr>
                <w:b/>
                <w:bCs/>
                <w:sz w:val="22"/>
                <w:szCs w:val="22"/>
              </w:rPr>
            </w:pPr>
            <w:ins w:id="2460" w:author="ERCOT" w:date="2022-11-03T11:42:00Z">
              <w:r w:rsidRPr="00ED4D8D">
                <w:rPr>
                  <w:sz w:val="22"/>
                  <w:szCs w:val="22"/>
                </w:rPr>
                <w:t>34</w:t>
              </w:r>
            </w:ins>
            <w:del w:id="2461" w:author="ERCOT" w:date="2022-11-03T11:42:00Z">
              <w:r w:rsidRPr="00ED4D8D"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6FB90928" w14:textId="6C9D6151" w:rsidR="00E810E5" w:rsidRPr="00ED4D8D" w:rsidRDefault="00E810E5" w:rsidP="00E810E5">
            <w:pPr>
              <w:widowControl/>
              <w:autoSpaceDE/>
              <w:autoSpaceDN/>
              <w:adjustRightInd/>
              <w:jc w:val="center"/>
              <w:rPr>
                <w:b/>
                <w:bCs/>
                <w:sz w:val="22"/>
                <w:szCs w:val="22"/>
              </w:rPr>
            </w:pPr>
            <w:ins w:id="2462" w:author="ERCOT" w:date="2022-11-03T11:42:00Z">
              <w:r w:rsidRPr="00ED4D8D">
                <w:rPr>
                  <w:sz w:val="22"/>
                  <w:szCs w:val="22"/>
                </w:rPr>
                <w:t>34</w:t>
              </w:r>
            </w:ins>
            <w:del w:id="2463"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28A12B92" w14:textId="058453CA" w:rsidR="00E810E5" w:rsidRPr="00ED4D8D" w:rsidRDefault="00E810E5" w:rsidP="00E810E5">
            <w:pPr>
              <w:widowControl/>
              <w:autoSpaceDE/>
              <w:autoSpaceDN/>
              <w:adjustRightInd/>
              <w:jc w:val="center"/>
              <w:rPr>
                <w:b/>
                <w:bCs/>
                <w:sz w:val="22"/>
                <w:szCs w:val="22"/>
              </w:rPr>
            </w:pPr>
            <w:ins w:id="2464" w:author="ERCOT" w:date="2022-11-03T11:42:00Z">
              <w:r w:rsidRPr="00ED4D8D">
                <w:rPr>
                  <w:sz w:val="22"/>
                  <w:szCs w:val="22"/>
                </w:rPr>
                <w:t>36</w:t>
              </w:r>
            </w:ins>
            <w:del w:id="2465"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4A114ECA" w14:textId="506C6E12" w:rsidR="00E810E5" w:rsidRPr="00ED4D8D" w:rsidRDefault="00E810E5" w:rsidP="00E810E5">
            <w:pPr>
              <w:widowControl/>
              <w:autoSpaceDE/>
              <w:autoSpaceDN/>
              <w:adjustRightInd/>
              <w:jc w:val="center"/>
              <w:rPr>
                <w:b/>
                <w:bCs/>
                <w:sz w:val="22"/>
                <w:szCs w:val="22"/>
              </w:rPr>
            </w:pPr>
            <w:ins w:id="2466" w:author="ERCOT" w:date="2022-11-03T11:42:00Z">
              <w:r w:rsidRPr="00ED4D8D">
                <w:rPr>
                  <w:sz w:val="22"/>
                  <w:szCs w:val="22"/>
                </w:rPr>
                <w:t>36</w:t>
              </w:r>
            </w:ins>
            <w:del w:id="2467"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1508718E" w14:textId="068AAAC1" w:rsidR="00E810E5" w:rsidRPr="00ED4D8D" w:rsidRDefault="00E810E5" w:rsidP="00E810E5">
            <w:pPr>
              <w:widowControl/>
              <w:autoSpaceDE/>
              <w:autoSpaceDN/>
              <w:adjustRightInd/>
              <w:jc w:val="center"/>
              <w:rPr>
                <w:b/>
                <w:bCs/>
                <w:sz w:val="22"/>
                <w:szCs w:val="22"/>
              </w:rPr>
            </w:pPr>
            <w:ins w:id="2468" w:author="ERCOT" w:date="2022-11-03T11:42:00Z">
              <w:r w:rsidRPr="00ED4D8D">
                <w:rPr>
                  <w:sz w:val="22"/>
                  <w:szCs w:val="22"/>
                </w:rPr>
                <w:t>36</w:t>
              </w:r>
            </w:ins>
            <w:del w:id="2469"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FF903B6" w14:textId="7F0FB198" w:rsidR="00E810E5" w:rsidRPr="00ED4D8D" w:rsidRDefault="00E810E5" w:rsidP="00E810E5">
            <w:pPr>
              <w:widowControl/>
              <w:autoSpaceDE/>
              <w:autoSpaceDN/>
              <w:adjustRightInd/>
              <w:jc w:val="center"/>
              <w:rPr>
                <w:b/>
                <w:bCs/>
                <w:sz w:val="22"/>
                <w:szCs w:val="22"/>
              </w:rPr>
            </w:pPr>
            <w:ins w:id="2470" w:author="ERCOT" w:date="2022-11-03T11:42:00Z">
              <w:r w:rsidRPr="00ED4D8D">
                <w:rPr>
                  <w:sz w:val="22"/>
                  <w:szCs w:val="22"/>
                </w:rPr>
                <w:t>36</w:t>
              </w:r>
            </w:ins>
            <w:del w:id="2471"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F1066FD" w14:textId="2CF61862" w:rsidR="00E810E5" w:rsidRPr="00ED4D8D" w:rsidRDefault="00E810E5" w:rsidP="00E810E5">
            <w:pPr>
              <w:widowControl/>
              <w:autoSpaceDE/>
              <w:autoSpaceDN/>
              <w:adjustRightInd/>
              <w:jc w:val="center"/>
              <w:rPr>
                <w:b/>
                <w:bCs/>
                <w:sz w:val="22"/>
                <w:szCs w:val="22"/>
              </w:rPr>
            </w:pPr>
            <w:ins w:id="2472" w:author="ERCOT" w:date="2022-11-03T11:42:00Z">
              <w:r w:rsidRPr="00ED4D8D">
                <w:rPr>
                  <w:sz w:val="22"/>
                  <w:szCs w:val="22"/>
                </w:rPr>
                <w:t>32</w:t>
              </w:r>
            </w:ins>
            <w:del w:id="2473"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034BB3C8" w14:textId="6B466D2F" w:rsidR="00E810E5" w:rsidRPr="00ED4D8D" w:rsidRDefault="00E810E5" w:rsidP="00E810E5">
            <w:pPr>
              <w:widowControl/>
              <w:autoSpaceDE/>
              <w:autoSpaceDN/>
              <w:adjustRightInd/>
              <w:jc w:val="center"/>
              <w:rPr>
                <w:b/>
                <w:bCs/>
                <w:sz w:val="22"/>
                <w:szCs w:val="22"/>
              </w:rPr>
            </w:pPr>
            <w:ins w:id="2474" w:author="ERCOT" w:date="2022-11-03T11:42:00Z">
              <w:r w:rsidRPr="00ED4D8D">
                <w:rPr>
                  <w:sz w:val="22"/>
                  <w:szCs w:val="22"/>
                </w:rPr>
                <w:t>32</w:t>
              </w:r>
            </w:ins>
            <w:del w:id="2475"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0A3CB828" w14:textId="7367B056" w:rsidR="00E810E5" w:rsidRPr="00ED4D8D" w:rsidRDefault="00E810E5" w:rsidP="00E810E5">
            <w:pPr>
              <w:widowControl/>
              <w:autoSpaceDE/>
              <w:autoSpaceDN/>
              <w:adjustRightInd/>
              <w:jc w:val="center"/>
              <w:rPr>
                <w:b/>
                <w:bCs/>
                <w:sz w:val="22"/>
                <w:szCs w:val="22"/>
              </w:rPr>
            </w:pPr>
            <w:ins w:id="2476" w:author="ERCOT" w:date="2022-11-03T11:42:00Z">
              <w:r w:rsidRPr="00ED4D8D">
                <w:rPr>
                  <w:sz w:val="22"/>
                  <w:szCs w:val="22"/>
                </w:rPr>
                <w:t>32</w:t>
              </w:r>
            </w:ins>
            <w:del w:id="2477"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5671885C" w14:textId="41185633" w:rsidR="00E810E5" w:rsidRPr="00ED4D8D" w:rsidRDefault="00E810E5" w:rsidP="00E810E5">
            <w:pPr>
              <w:widowControl/>
              <w:autoSpaceDE/>
              <w:autoSpaceDN/>
              <w:adjustRightInd/>
              <w:jc w:val="center"/>
              <w:rPr>
                <w:b/>
                <w:bCs/>
                <w:sz w:val="22"/>
                <w:szCs w:val="22"/>
              </w:rPr>
            </w:pPr>
            <w:ins w:id="2478" w:author="ERCOT" w:date="2022-11-03T11:42:00Z">
              <w:r w:rsidRPr="00ED4D8D">
                <w:rPr>
                  <w:sz w:val="22"/>
                  <w:szCs w:val="22"/>
                </w:rPr>
                <w:t>32</w:t>
              </w:r>
            </w:ins>
            <w:del w:id="2479"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5C891A3C" w14:textId="373F51D3" w:rsidR="00E810E5" w:rsidRPr="00ED4D8D" w:rsidRDefault="00E810E5" w:rsidP="00E810E5">
            <w:pPr>
              <w:widowControl/>
              <w:autoSpaceDE/>
              <w:autoSpaceDN/>
              <w:adjustRightInd/>
              <w:jc w:val="center"/>
              <w:rPr>
                <w:b/>
                <w:bCs/>
                <w:sz w:val="22"/>
                <w:szCs w:val="22"/>
              </w:rPr>
            </w:pPr>
            <w:ins w:id="2480" w:author="ERCOT" w:date="2022-11-03T11:42:00Z">
              <w:r w:rsidRPr="00ED4D8D">
                <w:rPr>
                  <w:sz w:val="22"/>
                  <w:szCs w:val="22"/>
                </w:rPr>
                <w:t>27</w:t>
              </w:r>
            </w:ins>
            <w:del w:id="2481"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12C06523" w14:textId="2216AA65" w:rsidR="00E810E5" w:rsidRPr="00ED4D8D" w:rsidRDefault="00E810E5" w:rsidP="00E810E5">
            <w:pPr>
              <w:widowControl/>
              <w:autoSpaceDE/>
              <w:autoSpaceDN/>
              <w:adjustRightInd/>
              <w:jc w:val="center"/>
              <w:rPr>
                <w:b/>
                <w:bCs/>
                <w:sz w:val="22"/>
                <w:szCs w:val="22"/>
              </w:rPr>
            </w:pPr>
            <w:ins w:id="2482" w:author="ERCOT" w:date="2022-11-03T11:42:00Z">
              <w:r w:rsidRPr="00ED4D8D">
                <w:rPr>
                  <w:sz w:val="22"/>
                  <w:szCs w:val="22"/>
                </w:rPr>
                <w:t>27</w:t>
              </w:r>
            </w:ins>
            <w:del w:id="2483"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9F4B46C" w14:textId="7099BDBB" w:rsidR="00E810E5" w:rsidRPr="00ED4D8D" w:rsidRDefault="00E810E5" w:rsidP="00E810E5">
            <w:pPr>
              <w:widowControl/>
              <w:autoSpaceDE/>
              <w:autoSpaceDN/>
              <w:adjustRightInd/>
              <w:jc w:val="center"/>
              <w:rPr>
                <w:b/>
                <w:bCs/>
                <w:sz w:val="22"/>
                <w:szCs w:val="22"/>
              </w:rPr>
            </w:pPr>
            <w:ins w:id="2484" w:author="ERCOT" w:date="2022-11-03T11:42:00Z">
              <w:r w:rsidRPr="00ED4D8D">
                <w:rPr>
                  <w:sz w:val="22"/>
                  <w:szCs w:val="22"/>
                </w:rPr>
                <w:t>27</w:t>
              </w:r>
            </w:ins>
            <w:del w:id="2485"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3BBA82BA" w14:textId="7B46ED07" w:rsidR="00E810E5" w:rsidRPr="00ED4D8D" w:rsidRDefault="00E810E5" w:rsidP="00E810E5">
            <w:pPr>
              <w:widowControl/>
              <w:autoSpaceDE/>
              <w:autoSpaceDN/>
              <w:adjustRightInd/>
              <w:jc w:val="center"/>
              <w:rPr>
                <w:b/>
                <w:bCs/>
                <w:sz w:val="22"/>
                <w:szCs w:val="22"/>
              </w:rPr>
            </w:pPr>
            <w:ins w:id="2486" w:author="ERCOT" w:date="2022-11-03T11:42:00Z">
              <w:r w:rsidRPr="00ED4D8D">
                <w:rPr>
                  <w:sz w:val="22"/>
                  <w:szCs w:val="22"/>
                </w:rPr>
                <w:t>27</w:t>
              </w:r>
            </w:ins>
            <w:del w:id="2487"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D35FE32" w14:textId="00643A2D" w:rsidR="00E810E5" w:rsidRPr="00ED4D8D" w:rsidRDefault="00E810E5" w:rsidP="00E810E5">
            <w:pPr>
              <w:widowControl/>
              <w:autoSpaceDE/>
              <w:autoSpaceDN/>
              <w:adjustRightInd/>
              <w:jc w:val="center"/>
              <w:rPr>
                <w:b/>
                <w:bCs/>
                <w:sz w:val="22"/>
                <w:szCs w:val="22"/>
              </w:rPr>
            </w:pPr>
            <w:ins w:id="2488" w:author="ERCOT" w:date="2022-11-03T11:42:00Z">
              <w:r w:rsidRPr="00ED4D8D">
                <w:rPr>
                  <w:sz w:val="22"/>
                  <w:szCs w:val="22"/>
                </w:rPr>
                <w:t>28</w:t>
              </w:r>
            </w:ins>
            <w:del w:id="2489"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1B65C232" w14:textId="644A2C92" w:rsidR="00E810E5" w:rsidRPr="00ED4D8D" w:rsidRDefault="00E810E5" w:rsidP="00E810E5">
            <w:pPr>
              <w:widowControl/>
              <w:autoSpaceDE/>
              <w:autoSpaceDN/>
              <w:adjustRightInd/>
              <w:jc w:val="center"/>
              <w:rPr>
                <w:b/>
                <w:bCs/>
                <w:sz w:val="22"/>
                <w:szCs w:val="22"/>
              </w:rPr>
            </w:pPr>
            <w:ins w:id="2490" w:author="ERCOT" w:date="2022-11-03T11:42:00Z">
              <w:r w:rsidRPr="00ED4D8D">
                <w:rPr>
                  <w:sz w:val="22"/>
                  <w:szCs w:val="22"/>
                </w:rPr>
                <w:t>28</w:t>
              </w:r>
            </w:ins>
            <w:del w:id="2491"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29D7BFB9" w14:textId="74DB537E" w:rsidR="00E810E5" w:rsidRPr="00ED4D8D" w:rsidRDefault="00E810E5" w:rsidP="00E810E5">
            <w:pPr>
              <w:widowControl/>
              <w:autoSpaceDE/>
              <w:autoSpaceDN/>
              <w:adjustRightInd/>
              <w:jc w:val="center"/>
              <w:rPr>
                <w:b/>
                <w:bCs/>
                <w:sz w:val="22"/>
                <w:szCs w:val="22"/>
              </w:rPr>
            </w:pPr>
            <w:ins w:id="2492" w:author="ERCOT" w:date="2022-11-03T11:42:00Z">
              <w:r w:rsidRPr="00ED4D8D">
                <w:rPr>
                  <w:sz w:val="22"/>
                  <w:szCs w:val="22"/>
                </w:rPr>
                <w:t>28</w:t>
              </w:r>
            </w:ins>
            <w:del w:id="2493" w:author="ERCOT" w:date="2022-11-03T11:42:00Z">
              <w:r w:rsidRPr="00ED4D8D"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54E2E197" w14:textId="4777D54C" w:rsidR="00E810E5" w:rsidRPr="00ED4D8D" w:rsidRDefault="00E810E5" w:rsidP="00E810E5">
            <w:pPr>
              <w:widowControl/>
              <w:autoSpaceDE/>
              <w:autoSpaceDN/>
              <w:adjustRightInd/>
              <w:jc w:val="center"/>
              <w:rPr>
                <w:b/>
                <w:bCs/>
                <w:sz w:val="22"/>
                <w:szCs w:val="22"/>
              </w:rPr>
            </w:pPr>
            <w:ins w:id="2494" w:author="ERCOT" w:date="2022-11-03T11:42:00Z">
              <w:r w:rsidRPr="00ED4D8D">
                <w:rPr>
                  <w:sz w:val="22"/>
                  <w:szCs w:val="22"/>
                </w:rPr>
                <w:t>28</w:t>
              </w:r>
            </w:ins>
            <w:del w:id="2495" w:author="ERCOT" w:date="2022-11-03T11:42:00Z">
              <w:r w:rsidRPr="00ED4D8D"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1EF53F57" w14:textId="0A7728CB" w:rsidR="00E810E5" w:rsidRPr="00ED4D8D" w:rsidRDefault="00E810E5" w:rsidP="00E810E5">
            <w:pPr>
              <w:widowControl/>
              <w:autoSpaceDE/>
              <w:autoSpaceDN/>
              <w:adjustRightInd/>
              <w:jc w:val="center"/>
              <w:rPr>
                <w:b/>
                <w:bCs/>
                <w:sz w:val="22"/>
                <w:szCs w:val="22"/>
              </w:rPr>
            </w:pPr>
            <w:ins w:id="2496" w:author="ERCOT" w:date="2022-11-03T11:42:00Z">
              <w:r w:rsidRPr="00ED4D8D">
                <w:rPr>
                  <w:sz w:val="22"/>
                  <w:szCs w:val="22"/>
                </w:rPr>
                <w:t>34</w:t>
              </w:r>
            </w:ins>
            <w:del w:id="2497" w:author="ERCOT" w:date="2022-11-03T11:42:00Z">
              <w:r w:rsidRPr="00ED4D8D"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418BAC25" w14:textId="66C97A63" w:rsidR="00E810E5" w:rsidRPr="00ED4D8D" w:rsidRDefault="00E810E5" w:rsidP="00E810E5">
            <w:pPr>
              <w:widowControl/>
              <w:autoSpaceDE/>
              <w:autoSpaceDN/>
              <w:adjustRightInd/>
              <w:jc w:val="center"/>
              <w:rPr>
                <w:b/>
                <w:bCs/>
                <w:sz w:val="22"/>
                <w:szCs w:val="22"/>
              </w:rPr>
            </w:pPr>
            <w:ins w:id="2498" w:author="ERCOT" w:date="2022-11-03T11:42:00Z">
              <w:r w:rsidRPr="00ED4D8D">
                <w:rPr>
                  <w:sz w:val="22"/>
                  <w:szCs w:val="22"/>
                </w:rPr>
                <w:t>34</w:t>
              </w:r>
            </w:ins>
            <w:del w:id="2499" w:author="ERCOT" w:date="2022-11-03T11:42:00Z">
              <w:r w:rsidRPr="00ED4D8D"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657E27B" w14:textId="0DF1F9E9" w:rsidR="00E810E5" w:rsidRPr="00ED4D8D" w:rsidRDefault="00E810E5" w:rsidP="00E810E5">
            <w:pPr>
              <w:widowControl/>
              <w:autoSpaceDE/>
              <w:autoSpaceDN/>
              <w:adjustRightInd/>
              <w:jc w:val="center"/>
              <w:rPr>
                <w:b/>
                <w:bCs/>
                <w:sz w:val="22"/>
                <w:szCs w:val="22"/>
              </w:rPr>
            </w:pPr>
            <w:ins w:id="2500" w:author="ERCOT" w:date="2022-11-03T11:42:00Z">
              <w:r w:rsidRPr="00ED4D8D">
                <w:rPr>
                  <w:sz w:val="22"/>
                  <w:szCs w:val="22"/>
                </w:rPr>
                <w:t>34</w:t>
              </w:r>
            </w:ins>
            <w:del w:id="2501" w:author="ERCOT" w:date="2022-11-03T11:42:00Z">
              <w:r w:rsidRPr="00ED4D8D"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149856C3" w14:textId="6C5E3586" w:rsidR="00E810E5" w:rsidRPr="00ED4D8D" w:rsidRDefault="00E810E5" w:rsidP="00E810E5">
            <w:pPr>
              <w:widowControl/>
              <w:autoSpaceDE/>
              <w:autoSpaceDN/>
              <w:adjustRightInd/>
              <w:jc w:val="center"/>
              <w:rPr>
                <w:b/>
                <w:bCs/>
                <w:sz w:val="22"/>
                <w:szCs w:val="22"/>
              </w:rPr>
            </w:pPr>
            <w:ins w:id="2502" w:author="ERCOT" w:date="2022-11-03T11:42:00Z">
              <w:r w:rsidRPr="00ED4D8D">
                <w:rPr>
                  <w:sz w:val="22"/>
                  <w:szCs w:val="22"/>
                </w:rPr>
                <w:t>34</w:t>
              </w:r>
            </w:ins>
            <w:del w:id="2503" w:author="ERCOT" w:date="2022-11-03T11:42:00Z">
              <w:r w:rsidRPr="00ED4D8D"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334534A8" w14:textId="0D4C308A" w:rsidR="00E810E5" w:rsidRPr="00ED4D8D" w:rsidRDefault="00E810E5" w:rsidP="00E810E5">
            <w:pPr>
              <w:widowControl/>
              <w:autoSpaceDE/>
              <w:autoSpaceDN/>
              <w:adjustRightInd/>
              <w:jc w:val="center"/>
              <w:rPr>
                <w:b/>
                <w:bCs/>
                <w:sz w:val="22"/>
                <w:szCs w:val="22"/>
              </w:rPr>
            </w:pPr>
            <w:ins w:id="2504" w:author="ERCOT" w:date="2022-11-03T11:42:00Z">
              <w:r w:rsidRPr="00ED4D8D">
                <w:rPr>
                  <w:sz w:val="22"/>
                  <w:szCs w:val="22"/>
                </w:rPr>
                <w:t>34</w:t>
              </w:r>
            </w:ins>
            <w:del w:id="2505" w:author="ERCOT" w:date="2022-11-03T11:42:00Z">
              <w:r w:rsidRPr="00ED4D8D"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0101E541" w14:textId="6B1A1D46" w:rsidR="00E810E5" w:rsidRPr="00ED4D8D" w:rsidRDefault="00E810E5" w:rsidP="00E810E5">
            <w:pPr>
              <w:widowControl/>
              <w:autoSpaceDE/>
              <w:autoSpaceDN/>
              <w:adjustRightInd/>
              <w:jc w:val="center"/>
              <w:rPr>
                <w:b/>
                <w:bCs/>
                <w:sz w:val="22"/>
                <w:szCs w:val="22"/>
              </w:rPr>
            </w:pPr>
            <w:ins w:id="2506" w:author="ERCOT" w:date="2022-11-03T11:42:00Z">
              <w:r w:rsidRPr="00ED4D8D">
                <w:rPr>
                  <w:sz w:val="22"/>
                  <w:szCs w:val="22"/>
                </w:rPr>
                <w:t>34</w:t>
              </w:r>
            </w:ins>
            <w:del w:id="2507" w:author="ERCOT" w:date="2022-11-03T11:42:00Z">
              <w:r w:rsidRPr="00ED4D8D" w:rsidDel="00C450B2">
                <w:rPr>
                  <w:rFonts w:ascii="Calibri" w:hAnsi="Calibri" w:cs="Calibri"/>
                  <w:color w:val="000000"/>
                  <w:sz w:val="22"/>
                  <w:szCs w:val="22"/>
                </w:rPr>
                <w:delText>35</w:delText>
              </w:r>
            </w:del>
          </w:p>
        </w:tc>
      </w:tr>
      <w:tr w:rsidR="00E810E5" w:rsidRPr="00CC576E" w14:paraId="2E81DE5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810E5" w:rsidRPr="000357D1" w:rsidRDefault="00E810E5" w:rsidP="00E810E5">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6D269636" w14:textId="6CF236F7" w:rsidR="00E810E5" w:rsidRPr="00ED4D8D" w:rsidRDefault="00E810E5" w:rsidP="00E810E5">
            <w:pPr>
              <w:widowControl/>
              <w:autoSpaceDE/>
              <w:autoSpaceDN/>
              <w:adjustRightInd/>
              <w:jc w:val="center"/>
              <w:rPr>
                <w:b/>
                <w:bCs/>
                <w:sz w:val="22"/>
                <w:szCs w:val="22"/>
              </w:rPr>
            </w:pPr>
            <w:ins w:id="2508" w:author="ERCOT" w:date="2022-11-03T11:42:00Z">
              <w:r w:rsidRPr="00ED4D8D">
                <w:rPr>
                  <w:sz w:val="22"/>
                  <w:szCs w:val="22"/>
                </w:rPr>
                <w:t>34</w:t>
              </w:r>
            </w:ins>
            <w:del w:id="2509" w:author="ERCOT" w:date="2022-11-03T11:42:00Z">
              <w:r w:rsidRPr="00ED4D8D"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7C5D7B4B" w14:textId="0B152AD3" w:rsidR="00E810E5" w:rsidRPr="00ED4D8D" w:rsidRDefault="00E810E5" w:rsidP="00E810E5">
            <w:pPr>
              <w:widowControl/>
              <w:autoSpaceDE/>
              <w:autoSpaceDN/>
              <w:adjustRightInd/>
              <w:jc w:val="center"/>
              <w:rPr>
                <w:b/>
                <w:bCs/>
                <w:sz w:val="22"/>
                <w:szCs w:val="22"/>
              </w:rPr>
            </w:pPr>
            <w:ins w:id="2510" w:author="ERCOT" w:date="2022-11-03T11:42:00Z">
              <w:r w:rsidRPr="00ED4D8D">
                <w:rPr>
                  <w:sz w:val="22"/>
                  <w:szCs w:val="22"/>
                </w:rPr>
                <w:t>34</w:t>
              </w:r>
            </w:ins>
            <w:del w:id="2511"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294FD8D2" w14:textId="37D22958" w:rsidR="00E810E5" w:rsidRPr="00ED4D8D" w:rsidRDefault="00E810E5" w:rsidP="00E810E5">
            <w:pPr>
              <w:widowControl/>
              <w:autoSpaceDE/>
              <w:autoSpaceDN/>
              <w:adjustRightInd/>
              <w:jc w:val="center"/>
              <w:rPr>
                <w:b/>
                <w:bCs/>
                <w:sz w:val="22"/>
                <w:szCs w:val="22"/>
              </w:rPr>
            </w:pPr>
            <w:ins w:id="2512" w:author="ERCOT" w:date="2022-11-03T11:42:00Z">
              <w:r w:rsidRPr="00ED4D8D">
                <w:rPr>
                  <w:sz w:val="22"/>
                  <w:szCs w:val="22"/>
                </w:rPr>
                <w:t>36</w:t>
              </w:r>
            </w:ins>
            <w:del w:id="2513"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73DAB68" w14:textId="60B4D59B" w:rsidR="00E810E5" w:rsidRPr="00ED4D8D" w:rsidRDefault="00E810E5" w:rsidP="00E810E5">
            <w:pPr>
              <w:widowControl/>
              <w:autoSpaceDE/>
              <w:autoSpaceDN/>
              <w:adjustRightInd/>
              <w:jc w:val="center"/>
              <w:rPr>
                <w:b/>
                <w:bCs/>
                <w:sz w:val="22"/>
                <w:szCs w:val="22"/>
              </w:rPr>
            </w:pPr>
            <w:ins w:id="2514" w:author="ERCOT" w:date="2022-11-03T11:42:00Z">
              <w:r w:rsidRPr="00ED4D8D">
                <w:rPr>
                  <w:sz w:val="22"/>
                  <w:szCs w:val="22"/>
                </w:rPr>
                <w:t>36</w:t>
              </w:r>
            </w:ins>
            <w:del w:id="2515"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13E59AB0" w14:textId="3121EDC6" w:rsidR="00E810E5" w:rsidRPr="00ED4D8D" w:rsidRDefault="00E810E5" w:rsidP="00E810E5">
            <w:pPr>
              <w:widowControl/>
              <w:autoSpaceDE/>
              <w:autoSpaceDN/>
              <w:adjustRightInd/>
              <w:jc w:val="center"/>
              <w:rPr>
                <w:b/>
                <w:bCs/>
                <w:sz w:val="22"/>
                <w:szCs w:val="22"/>
              </w:rPr>
            </w:pPr>
            <w:ins w:id="2516" w:author="ERCOT" w:date="2022-11-03T11:42:00Z">
              <w:r w:rsidRPr="00ED4D8D">
                <w:rPr>
                  <w:sz w:val="22"/>
                  <w:szCs w:val="22"/>
                </w:rPr>
                <w:t>36</w:t>
              </w:r>
            </w:ins>
            <w:del w:id="2517"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6A6C069C" w14:textId="395EBB1D" w:rsidR="00E810E5" w:rsidRPr="00ED4D8D" w:rsidRDefault="00E810E5" w:rsidP="00E810E5">
            <w:pPr>
              <w:widowControl/>
              <w:autoSpaceDE/>
              <w:autoSpaceDN/>
              <w:adjustRightInd/>
              <w:jc w:val="center"/>
              <w:rPr>
                <w:b/>
                <w:bCs/>
                <w:sz w:val="22"/>
                <w:szCs w:val="22"/>
              </w:rPr>
            </w:pPr>
            <w:ins w:id="2518" w:author="ERCOT" w:date="2022-11-03T11:42:00Z">
              <w:r w:rsidRPr="00ED4D8D">
                <w:rPr>
                  <w:sz w:val="22"/>
                  <w:szCs w:val="22"/>
                </w:rPr>
                <w:t>36</w:t>
              </w:r>
            </w:ins>
            <w:del w:id="2519"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4D46831C" w14:textId="7D16BE7A" w:rsidR="00E810E5" w:rsidRPr="00ED4D8D" w:rsidRDefault="00E810E5" w:rsidP="00E810E5">
            <w:pPr>
              <w:widowControl/>
              <w:autoSpaceDE/>
              <w:autoSpaceDN/>
              <w:adjustRightInd/>
              <w:jc w:val="center"/>
              <w:rPr>
                <w:b/>
                <w:bCs/>
                <w:sz w:val="22"/>
                <w:szCs w:val="22"/>
              </w:rPr>
            </w:pPr>
            <w:ins w:id="2520" w:author="ERCOT" w:date="2022-11-03T11:42:00Z">
              <w:r w:rsidRPr="00ED4D8D">
                <w:rPr>
                  <w:sz w:val="22"/>
                  <w:szCs w:val="22"/>
                </w:rPr>
                <w:t>32</w:t>
              </w:r>
            </w:ins>
            <w:del w:id="2521"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2520AD5A" w14:textId="5BC2A533" w:rsidR="00E810E5" w:rsidRPr="00ED4D8D" w:rsidRDefault="00E810E5" w:rsidP="00E810E5">
            <w:pPr>
              <w:widowControl/>
              <w:autoSpaceDE/>
              <w:autoSpaceDN/>
              <w:adjustRightInd/>
              <w:jc w:val="center"/>
              <w:rPr>
                <w:b/>
                <w:bCs/>
                <w:sz w:val="22"/>
                <w:szCs w:val="22"/>
              </w:rPr>
            </w:pPr>
            <w:ins w:id="2522" w:author="ERCOT" w:date="2022-11-03T11:42:00Z">
              <w:r w:rsidRPr="00ED4D8D">
                <w:rPr>
                  <w:sz w:val="22"/>
                  <w:szCs w:val="22"/>
                </w:rPr>
                <w:t>32</w:t>
              </w:r>
            </w:ins>
            <w:del w:id="2523"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71A729E9" w14:textId="5A38148A" w:rsidR="00E810E5" w:rsidRPr="00ED4D8D" w:rsidRDefault="00E810E5" w:rsidP="00E810E5">
            <w:pPr>
              <w:widowControl/>
              <w:autoSpaceDE/>
              <w:autoSpaceDN/>
              <w:adjustRightInd/>
              <w:jc w:val="center"/>
              <w:rPr>
                <w:b/>
                <w:bCs/>
                <w:sz w:val="22"/>
                <w:szCs w:val="22"/>
              </w:rPr>
            </w:pPr>
            <w:ins w:id="2524" w:author="ERCOT" w:date="2022-11-03T11:42:00Z">
              <w:r w:rsidRPr="00ED4D8D">
                <w:rPr>
                  <w:sz w:val="22"/>
                  <w:szCs w:val="22"/>
                </w:rPr>
                <w:t>32</w:t>
              </w:r>
            </w:ins>
            <w:del w:id="2525"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34FFD624" w14:textId="1A4F9475" w:rsidR="00E810E5" w:rsidRPr="00ED4D8D" w:rsidRDefault="00E810E5" w:rsidP="00E810E5">
            <w:pPr>
              <w:widowControl/>
              <w:autoSpaceDE/>
              <w:autoSpaceDN/>
              <w:adjustRightInd/>
              <w:jc w:val="center"/>
              <w:rPr>
                <w:b/>
                <w:bCs/>
                <w:sz w:val="22"/>
                <w:szCs w:val="22"/>
              </w:rPr>
            </w:pPr>
            <w:ins w:id="2526" w:author="ERCOT" w:date="2022-11-03T11:42:00Z">
              <w:r w:rsidRPr="00ED4D8D">
                <w:rPr>
                  <w:sz w:val="22"/>
                  <w:szCs w:val="22"/>
                </w:rPr>
                <w:t>32</w:t>
              </w:r>
            </w:ins>
            <w:del w:id="2527"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55C6FEB7" w14:textId="49557356" w:rsidR="00E810E5" w:rsidRPr="00ED4D8D" w:rsidRDefault="00E810E5" w:rsidP="00E810E5">
            <w:pPr>
              <w:widowControl/>
              <w:autoSpaceDE/>
              <w:autoSpaceDN/>
              <w:adjustRightInd/>
              <w:jc w:val="center"/>
              <w:rPr>
                <w:b/>
                <w:bCs/>
                <w:sz w:val="22"/>
                <w:szCs w:val="22"/>
              </w:rPr>
            </w:pPr>
            <w:ins w:id="2528" w:author="ERCOT" w:date="2022-11-03T11:42:00Z">
              <w:r w:rsidRPr="00ED4D8D">
                <w:rPr>
                  <w:sz w:val="22"/>
                  <w:szCs w:val="22"/>
                </w:rPr>
                <w:t>27</w:t>
              </w:r>
            </w:ins>
            <w:del w:id="2529"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4E2691F0" w14:textId="3A650319" w:rsidR="00E810E5" w:rsidRPr="00ED4D8D" w:rsidRDefault="00E810E5" w:rsidP="00E810E5">
            <w:pPr>
              <w:widowControl/>
              <w:autoSpaceDE/>
              <w:autoSpaceDN/>
              <w:adjustRightInd/>
              <w:jc w:val="center"/>
              <w:rPr>
                <w:b/>
                <w:bCs/>
                <w:sz w:val="22"/>
                <w:szCs w:val="22"/>
              </w:rPr>
            </w:pPr>
            <w:ins w:id="2530" w:author="ERCOT" w:date="2022-11-03T11:42:00Z">
              <w:r w:rsidRPr="00ED4D8D">
                <w:rPr>
                  <w:sz w:val="22"/>
                  <w:szCs w:val="22"/>
                </w:rPr>
                <w:t>27</w:t>
              </w:r>
            </w:ins>
            <w:del w:id="2531"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38B98DC3" w14:textId="0EE95272" w:rsidR="00E810E5" w:rsidRPr="00ED4D8D" w:rsidRDefault="00E810E5" w:rsidP="00E810E5">
            <w:pPr>
              <w:widowControl/>
              <w:autoSpaceDE/>
              <w:autoSpaceDN/>
              <w:adjustRightInd/>
              <w:jc w:val="center"/>
              <w:rPr>
                <w:b/>
                <w:bCs/>
                <w:sz w:val="22"/>
                <w:szCs w:val="22"/>
              </w:rPr>
            </w:pPr>
            <w:ins w:id="2532" w:author="ERCOT" w:date="2022-11-03T11:42:00Z">
              <w:r w:rsidRPr="00ED4D8D">
                <w:rPr>
                  <w:sz w:val="22"/>
                  <w:szCs w:val="22"/>
                </w:rPr>
                <w:t>27</w:t>
              </w:r>
            </w:ins>
            <w:del w:id="2533"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4180490E" w14:textId="07323212" w:rsidR="00E810E5" w:rsidRPr="00ED4D8D" w:rsidRDefault="00E810E5" w:rsidP="00E810E5">
            <w:pPr>
              <w:widowControl/>
              <w:autoSpaceDE/>
              <w:autoSpaceDN/>
              <w:adjustRightInd/>
              <w:jc w:val="center"/>
              <w:rPr>
                <w:b/>
                <w:bCs/>
                <w:sz w:val="22"/>
                <w:szCs w:val="22"/>
              </w:rPr>
            </w:pPr>
            <w:ins w:id="2534" w:author="ERCOT" w:date="2022-11-03T11:42:00Z">
              <w:r w:rsidRPr="00ED4D8D">
                <w:rPr>
                  <w:sz w:val="22"/>
                  <w:szCs w:val="22"/>
                </w:rPr>
                <w:t>27</w:t>
              </w:r>
            </w:ins>
            <w:del w:id="2535"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17F8868" w14:textId="3C33BA17" w:rsidR="00E810E5" w:rsidRPr="00ED4D8D" w:rsidRDefault="00E810E5" w:rsidP="00E810E5">
            <w:pPr>
              <w:widowControl/>
              <w:autoSpaceDE/>
              <w:autoSpaceDN/>
              <w:adjustRightInd/>
              <w:jc w:val="center"/>
              <w:rPr>
                <w:b/>
                <w:bCs/>
                <w:sz w:val="22"/>
                <w:szCs w:val="22"/>
              </w:rPr>
            </w:pPr>
            <w:ins w:id="2536" w:author="ERCOT" w:date="2022-11-03T11:42:00Z">
              <w:r w:rsidRPr="00ED4D8D">
                <w:rPr>
                  <w:sz w:val="22"/>
                  <w:szCs w:val="22"/>
                </w:rPr>
                <w:t>28</w:t>
              </w:r>
            </w:ins>
            <w:del w:id="2537"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44A0F451" w14:textId="16F4AD4E" w:rsidR="00E810E5" w:rsidRPr="00ED4D8D" w:rsidRDefault="00E810E5" w:rsidP="00E810E5">
            <w:pPr>
              <w:widowControl/>
              <w:autoSpaceDE/>
              <w:autoSpaceDN/>
              <w:adjustRightInd/>
              <w:jc w:val="center"/>
              <w:rPr>
                <w:b/>
                <w:bCs/>
                <w:sz w:val="22"/>
                <w:szCs w:val="22"/>
              </w:rPr>
            </w:pPr>
            <w:ins w:id="2538" w:author="ERCOT" w:date="2022-11-03T11:42:00Z">
              <w:r w:rsidRPr="00ED4D8D">
                <w:rPr>
                  <w:sz w:val="22"/>
                  <w:szCs w:val="22"/>
                </w:rPr>
                <w:t>28</w:t>
              </w:r>
            </w:ins>
            <w:del w:id="2539"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6DC9AF0D" w14:textId="4DF94FF5" w:rsidR="00E810E5" w:rsidRPr="00ED4D8D" w:rsidRDefault="00E810E5" w:rsidP="00E810E5">
            <w:pPr>
              <w:widowControl/>
              <w:autoSpaceDE/>
              <w:autoSpaceDN/>
              <w:adjustRightInd/>
              <w:jc w:val="center"/>
              <w:rPr>
                <w:b/>
                <w:bCs/>
                <w:sz w:val="22"/>
                <w:szCs w:val="22"/>
              </w:rPr>
            </w:pPr>
            <w:ins w:id="2540" w:author="ERCOT" w:date="2022-11-03T11:42:00Z">
              <w:r w:rsidRPr="00ED4D8D">
                <w:rPr>
                  <w:sz w:val="22"/>
                  <w:szCs w:val="22"/>
                </w:rPr>
                <w:t>28</w:t>
              </w:r>
            </w:ins>
            <w:del w:id="2541" w:author="ERCOT" w:date="2022-11-03T11:42:00Z">
              <w:r w:rsidRPr="00ED4D8D"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6D4D6794" w14:textId="13EDA11F" w:rsidR="00E810E5" w:rsidRPr="00ED4D8D" w:rsidRDefault="00E810E5" w:rsidP="00E810E5">
            <w:pPr>
              <w:widowControl/>
              <w:autoSpaceDE/>
              <w:autoSpaceDN/>
              <w:adjustRightInd/>
              <w:jc w:val="center"/>
              <w:rPr>
                <w:b/>
                <w:bCs/>
                <w:sz w:val="22"/>
                <w:szCs w:val="22"/>
              </w:rPr>
            </w:pPr>
            <w:ins w:id="2542" w:author="ERCOT" w:date="2022-11-03T11:42:00Z">
              <w:r w:rsidRPr="00ED4D8D">
                <w:rPr>
                  <w:sz w:val="22"/>
                  <w:szCs w:val="22"/>
                </w:rPr>
                <w:t>28</w:t>
              </w:r>
            </w:ins>
            <w:del w:id="2543" w:author="ERCOT" w:date="2022-11-03T11:42:00Z">
              <w:r w:rsidRPr="00ED4D8D"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4D8B7B4C" w14:textId="3A4C6A6F" w:rsidR="00E810E5" w:rsidRPr="00ED4D8D" w:rsidRDefault="00E810E5" w:rsidP="00E810E5">
            <w:pPr>
              <w:widowControl/>
              <w:autoSpaceDE/>
              <w:autoSpaceDN/>
              <w:adjustRightInd/>
              <w:jc w:val="center"/>
              <w:rPr>
                <w:b/>
                <w:bCs/>
                <w:sz w:val="22"/>
                <w:szCs w:val="22"/>
              </w:rPr>
            </w:pPr>
            <w:ins w:id="2544" w:author="ERCOT" w:date="2022-11-03T11:42:00Z">
              <w:r w:rsidRPr="00ED4D8D">
                <w:rPr>
                  <w:sz w:val="22"/>
                  <w:szCs w:val="22"/>
                </w:rPr>
                <w:t>34</w:t>
              </w:r>
            </w:ins>
            <w:del w:id="2545" w:author="ERCOT" w:date="2022-11-03T11:42:00Z">
              <w:r w:rsidRPr="00ED4D8D"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7B05E70D" w14:textId="19673A78" w:rsidR="00E810E5" w:rsidRPr="00ED4D8D" w:rsidRDefault="00E810E5" w:rsidP="00E810E5">
            <w:pPr>
              <w:widowControl/>
              <w:autoSpaceDE/>
              <w:autoSpaceDN/>
              <w:adjustRightInd/>
              <w:jc w:val="center"/>
              <w:rPr>
                <w:b/>
                <w:bCs/>
                <w:sz w:val="22"/>
                <w:szCs w:val="22"/>
              </w:rPr>
            </w:pPr>
            <w:ins w:id="2546" w:author="ERCOT" w:date="2022-11-03T11:42:00Z">
              <w:r w:rsidRPr="00ED4D8D">
                <w:rPr>
                  <w:sz w:val="22"/>
                  <w:szCs w:val="22"/>
                </w:rPr>
                <w:t>34</w:t>
              </w:r>
            </w:ins>
            <w:del w:id="2547" w:author="ERCOT" w:date="2022-11-03T11:42:00Z">
              <w:r w:rsidRPr="00ED4D8D"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C7DD2C3" w14:textId="7426FD84" w:rsidR="00E810E5" w:rsidRPr="00ED4D8D" w:rsidRDefault="00E810E5" w:rsidP="00E810E5">
            <w:pPr>
              <w:widowControl/>
              <w:autoSpaceDE/>
              <w:autoSpaceDN/>
              <w:adjustRightInd/>
              <w:jc w:val="center"/>
              <w:rPr>
                <w:b/>
                <w:bCs/>
                <w:sz w:val="22"/>
                <w:szCs w:val="22"/>
              </w:rPr>
            </w:pPr>
            <w:ins w:id="2548" w:author="ERCOT" w:date="2022-11-03T11:42:00Z">
              <w:r w:rsidRPr="00ED4D8D">
                <w:rPr>
                  <w:sz w:val="22"/>
                  <w:szCs w:val="22"/>
                </w:rPr>
                <w:t>34</w:t>
              </w:r>
            </w:ins>
            <w:del w:id="2549" w:author="ERCOT" w:date="2022-11-03T11:42:00Z">
              <w:r w:rsidRPr="00ED4D8D"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720B5230" w14:textId="0E4588FE" w:rsidR="00E810E5" w:rsidRPr="00ED4D8D" w:rsidRDefault="00E810E5" w:rsidP="00E810E5">
            <w:pPr>
              <w:widowControl/>
              <w:autoSpaceDE/>
              <w:autoSpaceDN/>
              <w:adjustRightInd/>
              <w:jc w:val="center"/>
              <w:rPr>
                <w:b/>
                <w:bCs/>
                <w:sz w:val="22"/>
                <w:szCs w:val="22"/>
              </w:rPr>
            </w:pPr>
            <w:ins w:id="2550" w:author="ERCOT" w:date="2022-11-03T11:42:00Z">
              <w:r w:rsidRPr="00ED4D8D">
                <w:rPr>
                  <w:sz w:val="22"/>
                  <w:szCs w:val="22"/>
                </w:rPr>
                <w:t>34</w:t>
              </w:r>
            </w:ins>
            <w:del w:id="2551" w:author="ERCOT" w:date="2022-11-03T11:42:00Z">
              <w:r w:rsidRPr="00ED4D8D"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375CE2FD" w14:textId="0A4C76BE" w:rsidR="00E810E5" w:rsidRPr="00ED4D8D" w:rsidRDefault="00E810E5" w:rsidP="00E810E5">
            <w:pPr>
              <w:widowControl/>
              <w:autoSpaceDE/>
              <w:autoSpaceDN/>
              <w:adjustRightInd/>
              <w:jc w:val="center"/>
              <w:rPr>
                <w:b/>
                <w:bCs/>
                <w:sz w:val="22"/>
                <w:szCs w:val="22"/>
              </w:rPr>
            </w:pPr>
            <w:ins w:id="2552" w:author="ERCOT" w:date="2022-11-03T11:42:00Z">
              <w:r w:rsidRPr="00ED4D8D">
                <w:rPr>
                  <w:sz w:val="22"/>
                  <w:szCs w:val="22"/>
                </w:rPr>
                <w:t>34</w:t>
              </w:r>
            </w:ins>
            <w:del w:id="2553" w:author="ERCOT" w:date="2022-11-03T11:42:00Z">
              <w:r w:rsidRPr="00ED4D8D"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017CDEF4" w14:textId="26DDD808" w:rsidR="00E810E5" w:rsidRPr="00ED4D8D" w:rsidRDefault="00E810E5" w:rsidP="00E810E5">
            <w:pPr>
              <w:widowControl/>
              <w:autoSpaceDE/>
              <w:autoSpaceDN/>
              <w:adjustRightInd/>
              <w:jc w:val="center"/>
              <w:rPr>
                <w:b/>
                <w:bCs/>
                <w:sz w:val="22"/>
                <w:szCs w:val="22"/>
              </w:rPr>
            </w:pPr>
            <w:ins w:id="2554" w:author="ERCOT" w:date="2022-11-03T11:42:00Z">
              <w:r w:rsidRPr="00ED4D8D">
                <w:rPr>
                  <w:sz w:val="22"/>
                  <w:szCs w:val="22"/>
                </w:rPr>
                <w:t>34</w:t>
              </w:r>
            </w:ins>
            <w:del w:id="2555" w:author="ERCOT" w:date="2022-11-03T11:42:00Z">
              <w:r w:rsidRPr="00ED4D8D" w:rsidDel="00C450B2">
                <w:rPr>
                  <w:rFonts w:ascii="Calibri" w:hAnsi="Calibri" w:cs="Calibri"/>
                  <w:color w:val="000000"/>
                  <w:sz w:val="22"/>
                  <w:szCs w:val="22"/>
                </w:rPr>
                <w:delText>35</w:delText>
              </w:r>
            </w:del>
          </w:p>
        </w:tc>
      </w:tr>
      <w:tr w:rsidR="00E810E5" w:rsidRPr="00CC576E" w14:paraId="507EB44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810E5" w:rsidRPr="000357D1" w:rsidRDefault="00E810E5" w:rsidP="00E810E5">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4E09F18" w14:textId="74C47DD4" w:rsidR="00E810E5" w:rsidRPr="00ED4D8D" w:rsidRDefault="00E810E5" w:rsidP="00E810E5">
            <w:pPr>
              <w:widowControl/>
              <w:autoSpaceDE/>
              <w:autoSpaceDN/>
              <w:adjustRightInd/>
              <w:jc w:val="center"/>
              <w:rPr>
                <w:b/>
                <w:bCs/>
                <w:sz w:val="22"/>
                <w:szCs w:val="22"/>
              </w:rPr>
            </w:pPr>
            <w:ins w:id="2556" w:author="ERCOT" w:date="2022-11-03T11:42:00Z">
              <w:r w:rsidRPr="00ED4D8D">
                <w:rPr>
                  <w:sz w:val="22"/>
                  <w:szCs w:val="22"/>
                </w:rPr>
                <w:t>34</w:t>
              </w:r>
            </w:ins>
            <w:del w:id="2557" w:author="ERCOT" w:date="2022-11-03T11:42:00Z">
              <w:r w:rsidRPr="00ED4D8D"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18444A77" w14:textId="21FD8278" w:rsidR="00E810E5" w:rsidRPr="00ED4D8D" w:rsidRDefault="00E810E5" w:rsidP="00E810E5">
            <w:pPr>
              <w:widowControl/>
              <w:autoSpaceDE/>
              <w:autoSpaceDN/>
              <w:adjustRightInd/>
              <w:jc w:val="center"/>
              <w:rPr>
                <w:b/>
                <w:bCs/>
                <w:sz w:val="22"/>
                <w:szCs w:val="22"/>
              </w:rPr>
            </w:pPr>
            <w:ins w:id="2558" w:author="ERCOT" w:date="2022-11-03T11:42:00Z">
              <w:r w:rsidRPr="00ED4D8D">
                <w:rPr>
                  <w:sz w:val="22"/>
                  <w:szCs w:val="22"/>
                </w:rPr>
                <w:t>34</w:t>
              </w:r>
            </w:ins>
            <w:del w:id="2559"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0EE97C8B" w14:textId="5BE635AE" w:rsidR="00E810E5" w:rsidRPr="00ED4D8D" w:rsidRDefault="00E810E5" w:rsidP="00E810E5">
            <w:pPr>
              <w:widowControl/>
              <w:autoSpaceDE/>
              <w:autoSpaceDN/>
              <w:adjustRightInd/>
              <w:jc w:val="center"/>
              <w:rPr>
                <w:b/>
                <w:bCs/>
                <w:sz w:val="22"/>
                <w:szCs w:val="22"/>
              </w:rPr>
            </w:pPr>
            <w:ins w:id="2560" w:author="ERCOT" w:date="2022-11-03T11:42:00Z">
              <w:r w:rsidRPr="00ED4D8D">
                <w:rPr>
                  <w:sz w:val="22"/>
                  <w:szCs w:val="22"/>
                </w:rPr>
                <w:t>36</w:t>
              </w:r>
            </w:ins>
            <w:del w:id="2561"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2E5B94A6" w14:textId="6BAB2791" w:rsidR="00E810E5" w:rsidRPr="00ED4D8D" w:rsidRDefault="00E810E5" w:rsidP="00E810E5">
            <w:pPr>
              <w:widowControl/>
              <w:autoSpaceDE/>
              <w:autoSpaceDN/>
              <w:adjustRightInd/>
              <w:jc w:val="center"/>
              <w:rPr>
                <w:b/>
                <w:bCs/>
                <w:sz w:val="22"/>
                <w:szCs w:val="22"/>
              </w:rPr>
            </w:pPr>
            <w:ins w:id="2562" w:author="ERCOT" w:date="2022-11-03T11:42:00Z">
              <w:r w:rsidRPr="00ED4D8D">
                <w:rPr>
                  <w:sz w:val="22"/>
                  <w:szCs w:val="22"/>
                </w:rPr>
                <w:t>36</w:t>
              </w:r>
            </w:ins>
            <w:del w:id="2563"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A6267F8" w14:textId="1B4469B2" w:rsidR="00E810E5" w:rsidRPr="00ED4D8D" w:rsidRDefault="00E810E5" w:rsidP="00E810E5">
            <w:pPr>
              <w:widowControl/>
              <w:autoSpaceDE/>
              <w:autoSpaceDN/>
              <w:adjustRightInd/>
              <w:jc w:val="center"/>
              <w:rPr>
                <w:b/>
                <w:bCs/>
                <w:sz w:val="22"/>
                <w:szCs w:val="22"/>
              </w:rPr>
            </w:pPr>
            <w:ins w:id="2564" w:author="ERCOT" w:date="2022-11-03T11:42:00Z">
              <w:r w:rsidRPr="00ED4D8D">
                <w:rPr>
                  <w:sz w:val="22"/>
                  <w:szCs w:val="22"/>
                </w:rPr>
                <w:t>36</w:t>
              </w:r>
            </w:ins>
            <w:del w:id="2565"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C3B4964" w14:textId="1165AD0E" w:rsidR="00E810E5" w:rsidRPr="00ED4D8D" w:rsidRDefault="00E810E5" w:rsidP="00E810E5">
            <w:pPr>
              <w:widowControl/>
              <w:autoSpaceDE/>
              <w:autoSpaceDN/>
              <w:adjustRightInd/>
              <w:jc w:val="center"/>
              <w:rPr>
                <w:b/>
                <w:bCs/>
                <w:sz w:val="22"/>
                <w:szCs w:val="22"/>
              </w:rPr>
            </w:pPr>
            <w:ins w:id="2566" w:author="ERCOT" w:date="2022-11-03T11:42:00Z">
              <w:r w:rsidRPr="00ED4D8D">
                <w:rPr>
                  <w:sz w:val="22"/>
                  <w:szCs w:val="22"/>
                </w:rPr>
                <w:t>36</w:t>
              </w:r>
            </w:ins>
            <w:del w:id="2567" w:author="ERCOT" w:date="2022-11-03T11:42:00Z">
              <w:r w:rsidRPr="00ED4D8D"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97B794B" w14:textId="709A1CFD" w:rsidR="00E810E5" w:rsidRPr="00ED4D8D" w:rsidRDefault="00E810E5" w:rsidP="00E810E5">
            <w:pPr>
              <w:widowControl/>
              <w:autoSpaceDE/>
              <w:autoSpaceDN/>
              <w:adjustRightInd/>
              <w:jc w:val="center"/>
              <w:rPr>
                <w:b/>
                <w:bCs/>
                <w:sz w:val="22"/>
                <w:szCs w:val="22"/>
              </w:rPr>
            </w:pPr>
            <w:ins w:id="2568" w:author="ERCOT" w:date="2022-11-03T11:42:00Z">
              <w:r w:rsidRPr="00ED4D8D">
                <w:rPr>
                  <w:sz w:val="22"/>
                  <w:szCs w:val="22"/>
                </w:rPr>
                <w:t>32</w:t>
              </w:r>
            </w:ins>
            <w:del w:id="2569"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0E8DE61" w14:textId="1B7FF052" w:rsidR="00E810E5" w:rsidRPr="00ED4D8D" w:rsidRDefault="00E810E5" w:rsidP="00E810E5">
            <w:pPr>
              <w:widowControl/>
              <w:autoSpaceDE/>
              <w:autoSpaceDN/>
              <w:adjustRightInd/>
              <w:jc w:val="center"/>
              <w:rPr>
                <w:b/>
                <w:bCs/>
                <w:sz w:val="22"/>
                <w:szCs w:val="22"/>
              </w:rPr>
            </w:pPr>
            <w:ins w:id="2570" w:author="ERCOT" w:date="2022-11-03T11:42:00Z">
              <w:r w:rsidRPr="00ED4D8D">
                <w:rPr>
                  <w:sz w:val="22"/>
                  <w:szCs w:val="22"/>
                </w:rPr>
                <w:t>32</w:t>
              </w:r>
            </w:ins>
            <w:del w:id="2571"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60A8088D" w14:textId="477E574B" w:rsidR="00E810E5" w:rsidRPr="00ED4D8D" w:rsidRDefault="00E810E5" w:rsidP="00E810E5">
            <w:pPr>
              <w:widowControl/>
              <w:autoSpaceDE/>
              <w:autoSpaceDN/>
              <w:adjustRightInd/>
              <w:jc w:val="center"/>
              <w:rPr>
                <w:b/>
                <w:bCs/>
                <w:sz w:val="22"/>
                <w:szCs w:val="22"/>
              </w:rPr>
            </w:pPr>
            <w:ins w:id="2572" w:author="ERCOT" w:date="2022-11-03T11:42:00Z">
              <w:r w:rsidRPr="00ED4D8D">
                <w:rPr>
                  <w:sz w:val="22"/>
                  <w:szCs w:val="22"/>
                </w:rPr>
                <w:t>32</w:t>
              </w:r>
            </w:ins>
            <w:del w:id="2573"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295CF6D8" w14:textId="57C1A680" w:rsidR="00E810E5" w:rsidRPr="00ED4D8D" w:rsidRDefault="00E810E5" w:rsidP="00E810E5">
            <w:pPr>
              <w:widowControl/>
              <w:autoSpaceDE/>
              <w:autoSpaceDN/>
              <w:adjustRightInd/>
              <w:jc w:val="center"/>
              <w:rPr>
                <w:b/>
                <w:bCs/>
                <w:sz w:val="22"/>
                <w:szCs w:val="22"/>
              </w:rPr>
            </w:pPr>
            <w:ins w:id="2574" w:author="ERCOT" w:date="2022-11-03T11:42:00Z">
              <w:r w:rsidRPr="00ED4D8D">
                <w:rPr>
                  <w:sz w:val="22"/>
                  <w:szCs w:val="22"/>
                </w:rPr>
                <w:t>32</w:t>
              </w:r>
            </w:ins>
            <w:del w:id="2575"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E768C57" w14:textId="6FA5B7DA" w:rsidR="00E810E5" w:rsidRPr="00ED4D8D" w:rsidRDefault="00E810E5" w:rsidP="00E810E5">
            <w:pPr>
              <w:widowControl/>
              <w:autoSpaceDE/>
              <w:autoSpaceDN/>
              <w:adjustRightInd/>
              <w:jc w:val="center"/>
              <w:rPr>
                <w:b/>
                <w:bCs/>
                <w:sz w:val="22"/>
                <w:szCs w:val="22"/>
              </w:rPr>
            </w:pPr>
            <w:ins w:id="2576" w:author="ERCOT" w:date="2022-11-03T11:42:00Z">
              <w:r w:rsidRPr="00ED4D8D">
                <w:rPr>
                  <w:sz w:val="22"/>
                  <w:szCs w:val="22"/>
                </w:rPr>
                <w:t>27</w:t>
              </w:r>
            </w:ins>
            <w:del w:id="2577"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54F2D792" w14:textId="4B305588" w:rsidR="00E810E5" w:rsidRPr="00ED4D8D" w:rsidRDefault="00E810E5" w:rsidP="00E810E5">
            <w:pPr>
              <w:widowControl/>
              <w:autoSpaceDE/>
              <w:autoSpaceDN/>
              <w:adjustRightInd/>
              <w:jc w:val="center"/>
              <w:rPr>
                <w:b/>
                <w:bCs/>
                <w:sz w:val="22"/>
                <w:szCs w:val="22"/>
              </w:rPr>
            </w:pPr>
            <w:ins w:id="2578" w:author="ERCOT" w:date="2022-11-03T11:42:00Z">
              <w:r w:rsidRPr="00ED4D8D">
                <w:rPr>
                  <w:sz w:val="22"/>
                  <w:szCs w:val="22"/>
                </w:rPr>
                <w:t>27</w:t>
              </w:r>
            </w:ins>
            <w:del w:id="2579"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344E086" w14:textId="0573A786" w:rsidR="00E810E5" w:rsidRPr="00ED4D8D" w:rsidRDefault="00E810E5" w:rsidP="00E810E5">
            <w:pPr>
              <w:widowControl/>
              <w:autoSpaceDE/>
              <w:autoSpaceDN/>
              <w:adjustRightInd/>
              <w:jc w:val="center"/>
              <w:rPr>
                <w:b/>
                <w:bCs/>
                <w:sz w:val="22"/>
                <w:szCs w:val="22"/>
              </w:rPr>
            </w:pPr>
            <w:ins w:id="2580" w:author="ERCOT" w:date="2022-11-03T11:42:00Z">
              <w:r w:rsidRPr="00ED4D8D">
                <w:rPr>
                  <w:sz w:val="22"/>
                  <w:szCs w:val="22"/>
                </w:rPr>
                <w:t>27</w:t>
              </w:r>
            </w:ins>
            <w:del w:id="2581"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466180D" w14:textId="152989B3" w:rsidR="00E810E5" w:rsidRPr="00ED4D8D" w:rsidRDefault="00E810E5" w:rsidP="00E810E5">
            <w:pPr>
              <w:widowControl/>
              <w:autoSpaceDE/>
              <w:autoSpaceDN/>
              <w:adjustRightInd/>
              <w:jc w:val="center"/>
              <w:rPr>
                <w:b/>
                <w:bCs/>
                <w:sz w:val="22"/>
                <w:szCs w:val="22"/>
              </w:rPr>
            </w:pPr>
            <w:ins w:id="2582" w:author="ERCOT" w:date="2022-11-03T11:42:00Z">
              <w:r w:rsidRPr="00ED4D8D">
                <w:rPr>
                  <w:sz w:val="22"/>
                  <w:szCs w:val="22"/>
                </w:rPr>
                <w:t>27</w:t>
              </w:r>
            </w:ins>
            <w:del w:id="2583"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BB55402" w14:textId="5723EE62" w:rsidR="00E810E5" w:rsidRPr="00ED4D8D" w:rsidRDefault="00E810E5" w:rsidP="00E810E5">
            <w:pPr>
              <w:widowControl/>
              <w:autoSpaceDE/>
              <w:autoSpaceDN/>
              <w:adjustRightInd/>
              <w:jc w:val="center"/>
              <w:rPr>
                <w:b/>
                <w:bCs/>
                <w:sz w:val="22"/>
                <w:szCs w:val="22"/>
              </w:rPr>
            </w:pPr>
            <w:ins w:id="2584" w:author="ERCOT" w:date="2022-11-03T11:42:00Z">
              <w:r w:rsidRPr="00ED4D8D">
                <w:rPr>
                  <w:sz w:val="22"/>
                  <w:szCs w:val="22"/>
                </w:rPr>
                <w:t>28</w:t>
              </w:r>
            </w:ins>
            <w:del w:id="2585"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5664C4C8" w14:textId="12C1714A" w:rsidR="00E810E5" w:rsidRPr="00ED4D8D" w:rsidRDefault="00E810E5" w:rsidP="00E810E5">
            <w:pPr>
              <w:widowControl/>
              <w:autoSpaceDE/>
              <w:autoSpaceDN/>
              <w:adjustRightInd/>
              <w:jc w:val="center"/>
              <w:rPr>
                <w:b/>
                <w:bCs/>
                <w:sz w:val="22"/>
                <w:szCs w:val="22"/>
              </w:rPr>
            </w:pPr>
            <w:ins w:id="2586" w:author="ERCOT" w:date="2022-11-03T11:42:00Z">
              <w:r w:rsidRPr="00ED4D8D">
                <w:rPr>
                  <w:sz w:val="22"/>
                  <w:szCs w:val="22"/>
                </w:rPr>
                <w:t>28</w:t>
              </w:r>
            </w:ins>
            <w:del w:id="2587"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72DE0512" w14:textId="5493AFE3" w:rsidR="00E810E5" w:rsidRPr="00ED4D8D" w:rsidRDefault="00E810E5" w:rsidP="00E810E5">
            <w:pPr>
              <w:widowControl/>
              <w:autoSpaceDE/>
              <w:autoSpaceDN/>
              <w:adjustRightInd/>
              <w:jc w:val="center"/>
              <w:rPr>
                <w:b/>
                <w:bCs/>
                <w:sz w:val="22"/>
                <w:szCs w:val="22"/>
              </w:rPr>
            </w:pPr>
            <w:ins w:id="2588" w:author="ERCOT" w:date="2022-11-03T11:42:00Z">
              <w:r w:rsidRPr="00ED4D8D">
                <w:rPr>
                  <w:sz w:val="22"/>
                  <w:szCs w:val="22"/>
                </w:rPr>
                <w:t>28</w:t>
              </w:r>
            </w:ins>
            <w:del w:id="2589" w:author="ERCOT" w:date="2022-11-03T11:42:00Z">
              <w:r w:rsidRPr="00ED4D8D"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4A756A44" w14:textId="70435A21" w:rsidR="00E810E5" w:rsidRPr="00ED4D8D" w:rsidRDefault="00E810E5" w:rsidP="00E810E5">
            <w:pPr>
              <w:widowControl/>
              <w:autoSpaceDE/>
              <w:autoSpaceDN/>
              <w:adjustRightInd/>
              <w:jc w:val="center"/>
              <w:rPr>
                <w:b/>
                <w:bCs/>
                <w:sz w:val="22"/>
                <w:szCs w:val="22"/>
              </w:rPr>
            </w:pPr>
            <w:ins w:id="2590" w:author="ERCOT" w:date="2022-11-03T11:42:00Z">
              <w:r w:rsidRPr="00ED4D8D">
                <w:rPr>
                  <w:sz w:val="22"/>
                  <w:szCs w:val="22"/>
                </w:rPr>
                <w:t>28</w:t>
              </w:r>
            </w:ins>
            <w:del w:id="2591" w:author="ERCOT" w:date="2022-11-03T11:42:00Z">
              <w:r w:rsidRPr="00ED4D8D"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157A8DBE" w14:textId="1A6670C3" w:rsidR="00E810E5" w:rsidRPr="00ED4D8D" w:rsidRDefault="00E810E5" w:rsidP="00E810E5">
            <w:pPr>
              <w:widowControl/>
              <w:autoSpaceDE/>
              <w:autoSpaceDN/>
              <w:adjustRightInd/>
              <w:jc w:val="center"/>
              <w:rPr>
                <w:b/>
                <w:bCs/>
                <w:sz w:val="22"/>
                <w:szCs w:val="22"/>
              </w:rPr>
            </w:pPr>
            <w:ins w:id="2592" w:author="ERCOT" w:date="2022-11-03T11:42:00Z">
              <w:r w:rsidRPr="00ED4D8D">
                <w:rPr>
                  <w:sz w:val="22"/>
                  <w:szCs w:val="22"/>
                </w:rPr>
                <w:t>34</w:t>
              </w:r>
            </w:ins>
            <w:del w:id="2593" w:author="ERCOT" w:date="2022-11-03T11:42:00Z">
              <w:r w:rsidRPr="00ED4D8D"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199C801A" w14:textId="218D1228" w:rsidR="00E810E5" w:rsidRPr="00ED4D8D" w:rsidRDefault="00E810E5" w:rsidP="00E810E5">
            <w:pPr>
              <w:widowControl/>
              <w:autoSpaceDE/>
              <w:autoSpaceDN/>
              <w:adjustRightInd/>
              <w:jc w:val="center"/>
              <w:rPr>
                <w:b/>
                <w:bCs/>
                <w:sz w:val="22"/>
                <w:szCs w:val="22"/>
              </w:rPr>
            </w:pPr>
            <w:ins w:id="2594" w:author="ERCOT" w:date="2022-11-03T11:42:00Z">
              <w:r w:rsidRPr="00ED4D8D">
                <w:rPr>
                  <w:sz w:val="22"/>
                  <w:szCs w:val="22"/>
                </w:rPr>
                <w:t>34</w:t>
              </w:r>
            </w:ins>
            <w:del w:id="2595" w:author="ERCOT" w:date="2022-11-03T11:42:00Z">
              <w:r w:rsidRPr="00ED4D8D"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3EB2343" w14:textId="23484ACA" w:rsidR="00E810E5" w:rsidRPr="00ED4D8D" w:rsidRDefault="00E810E5" w:rsidP="00E810E5">
            <w:pPr>
              <w:widowControl/>
              <w:autoSpaceDE/>
              <w:autoSpaceDN/>
              <w:adjustRightInd/>
              <w:jc w:val="center"/>
              <w:rPr>
                <w:b/>
                <w:bCs/>
                <w:sz w:val="22"/>
                <w:szCs w:val="22"/>
              </w:rPr>
            </w:pPr>
            <w:ins w:id="2596" w:author="ERCOT" w:date="2022-11-03T11:42:00Z">
              <w:r w:rsidRPr="00ED4D8D">
                <w:rPr>
                  <w:sz w:val="22"/>
                  <w:szCs w:val="22"/>
                </w:rPr>
                <w:t>34</w:t>
              </w:r>
            </w:ins>
            <w:del w:id="2597" w:author="ERCOT" w:date="2022-11-03T11:42:00Z">
              <w:r w:rsidRPr="00ED4D8D"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0EB49590" w14:textId="24C70708" w:rsidR="00E810E5" w:rsidRPr="00ED4D8D" w:rsidRDefault="00E810E5" w:rsidP="00E810E5">
            <w:pPr>
              <w:widowControl/>
              <w:autoSpaceDE/>
              <w:autoSpaceDN/>
              <w:adjustRightInd/>
              <w:jc w:val="center"/>
              <w:rPr>
                <w:b/>
                <w:bCs/>
                <w:sz w:val="22"/>
                <w:szCs w:val="22"/>
              </w:rPr>
            </w:pPr>
            <w:ins w:id="2598" w:author="ERCOT" w:date="2022-11-03T11:42:00Z">
              <w:r w:rsidRPr="00ED4D8D">
                <w:rPr>
                  <w:sz w:val="22"/>
                  <w:szCs w:val="22"/>
                </w:rPr>
                <w:t>34</w:t>
              </w:r>
            </w:ins>
            <w:del w:id="2599" w:author="ERCOT" w:date="2022-11-03T11:42:00Z">
              <w:r w:rsidRPr="00ED4D8D"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40DA6F15" w14:textId="0DF43224" w:rsidR="00E810E5" w:rsidRPr="00ED4D8D" w:rsidRDefault="00E810E5" w:rsidP="00E810E5">
            <w:pPr>
              <w:widowControl/>
              <w:autoSpaceDE/>
              <w:autoSpaceDN/>
              <w:adjustRightInd/>
              <w:jc w:val="center"/>
              <w:rPr>
                <w:b/>
                <w:bCs/>
                <w:sz w:val="22"/>
                <w:szCs w:val="22"/>
              </w:rPr>
            </w:pPr>
            <w:ins w:id="2600" w:author="ERCOT" w:date="2022-11-03T11:42:00Z">
              <w:r w:rsidRPr="00ED4D8D">
                <w:rPr>
                  <w:sz w:val="22"/>
                  <w:szCs w:val="22"/>
                </w:rPr>
                <w:t>34</w:t>
              </w:r>
            </w:ins>
            <w:del w:id="2601" w:author="ERCOT" w:date="2022-11-03T11:42:00Z">
              <w:r w:rsidRPr="00ED4D8D"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16E45432" w14:textId="2C20C7CE" w:rsidR="00E810E5" w:rsidRPr="00ED4D8D" w:rsidRDefault="00E810E5" w:rsidP="00E810E5">
            <w:pPr>
              <w:widowControl/>
              <w:autoSpaceDE/>
              <w:autoSpaceDN/>
              <w:adjustRightInd/>
              <w:jc w:val="center"/>
              <w:rPr>
                <w:b/>
                <w:bCs/>
                <w:sz w:val="22"/>
                <w:szCs w:val="22"/>
              </w:rPr>
            </w:pPr>
            <w:ins w:id="2602" w:author="ERCOT" w:date="2022-11-03T11:42:00Z">
              <w:r w:rsidRPr="00ED4D8D">
                <w:rPr>
                  <w:sz w:val="22"/>
                  <w:szCs w:val="22"/>
                </w:rPr>
                <w:t>34</w:t>
              </w:r>
            </w:ins>
            <w:del w:id="2603" w:author="ERCOT" w:date="2022-11-03T11:42:00Z">
              <w:r w:rsidRPr="00ED4D8D" w:rsidDel="00C450B2">
                <w:rPr>
                  <w:rFonts w:ascii="Calibri" w:hAnsi="Calibri" w:cs="Calibri"/>
                  <w:color w:val="000000"/>
                  <w:sz w:val="22"/>
                  <w:szCs w:val="22"/>
                </w:rPr>
                <w:delText>35</w:delText>
              </w:r>
            </w:del>
          </w:p>
        </w:tc>
      </w:tr>
      <w:tr w:rsidR="00E810E5" w:rsidRPr="00CC576E" w14:paraId="7D25F88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810E5" w:rsidRPr="000357D1" w:rsidRDefault="00E810E5" w:rsidP="00E810E5">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0DD3CC9C" w14:textId="475668A9" w:rsidR="00E810E5" w:rsidRPr="00ED4D8D" w:rsidRDefault="00E810E5" w:rsidP="00E810E5">
            <w:pPr>
              <w:widowControl/>
              <w:autoSpaceDE/>
              <w:autoSpaceDN/>
              <w:adjustRightInd/>
              <w:jc w:val="center"/>
              <w:rPr>
                <w:b/>
                <w:bCs/>
                <w:sz w:val="22"/>
                <w:szCs w:val="22"/>
              </w:rPr>
            </w:pPr>
            <w:ins w:id="2604" w:author="ERCOT" w:date="2022-11-03T11:42:00Z">
              <w:r w:rsidRPr="00ED4D8D">
                <w:rPr>
                  <w:sz w:val="22"/>
                  <w:szCs w:val="22"/>
                </w:rPr>
                <w:t>33</w:t>
              </w:r>
            </w:ins>
            <w:del w:id="2605" w:author="ERCOT" w:date="2022-11-03T11:42:00Z">
              <w:r w:rsidRPr="00ED4D8D"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115D4428" w14:textId="079B2370" w:rsidR="00E810E5" w:rsidRPr="00ED4D8D" w:rsidRDefault="00E810E5" w:rsidP="00E810E5">
            <w:pPr>
              <w:widowControl/>
              <w:autoSpaceDE/>
              <w:autoSpaceDN/>
              <w:adjustRightInd/>
              <w:jc w:val="center"/>
              <w:rPr>
                <w:b/>
                <w:bCs/>
                <w:sz w:val="22"/>
                <w:szCs w:val="22"/>
              </w:rPr>
            </w:pPr>
            <w:ins w:id="2606" w:author="ERCOT" w:date="2022-11-03T11:42:00Z">
              <w:r w:rsidRPr="00ED4D8D">
                <w:rPr>
                  <w:sz w:val="22"/>
                  <w:szCs w:val="22"/>
                </w:rPr>
                <w:t>33</w:t>
              </w:r>
            </w:ins>
            <w:del w:id="2607" w:author="ERCOT" w:date="2022-11-03T11:42:00Z">
              <w:r w:rsidRPr="00ED4D8D"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420C70F2" w14:textId="73E50348" w:rsidR="00E810E5" w:rsidRPr="00ED4D8D" w:rsidRDefault="00E810E5" w:rsidP="00E810E5">
            <w:pPr>
              <w:widowControl/>
              <w:autoSpaceDE/>
              <w:autoSpaceDN/>
              <w:adjustRightInd/>
              <w:jc w:val="center"/>
              <w:rPr>
                <w:b/>
                <w:bCs/>
                <w:sz w:val="22"/>
                <w:szCs w:val="22"/>
              </w:rPr>
            </w:pPr>
            <w:ins w:id="2608" w:author="ERCOT" w:date="2022-11-03T11:42:00Z">
              <w:r w:rsidRPr="00ED4D8D">
                <w:rPr>
                  <w:sz w:val="22"/>
                  <w:szCs w:val="22"/>
                </w:rPr>
                <w:t>31</w:t>
              </w:r>
            </w:ins>
            <w:del w:id="2609"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255D984" w14:textId="46999C96" w:rsidR="00E810E5" w:rsidRPr="00ED4D8D" w:rsidRDefault="00E810E5" w:rsidP="00E810E5">
            <w:pPr>
              <w:widowControl/>
              <w:autoSpaceDE/>
              <w:autoSpaceDN/>
              <w:adjustRightInd/>
              <w:jc w:val="center"/>
              <w:rPr>
                <w:b/>
                <w:bCs/>
                <w:sz w:val="22"/>
                <w:szCs w:val="22"/>
              </w:rPr>
            </w:pPr>
            <w:ins w:id="2610" w:author="ERCOT" w:date="2022-11-03T11:42:00Z">
              <w:r w:rsidRPr="00ED4D8D">
                <w:rPr>
                  <w:sz w:val="22"/>
                  <w:szCs w:val="22"/>
                </w:rPr>
                <w:t>31</w:t>
              </w:r>
            </w:ins>
            <w:del w:id="2611"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6286827B" w14:textId="6D854D33" w:rsidR="00E810E5" w:rsidRPr="00ED4D8D" w:rsidRDefault="00E810E5" w:rsidP="00E810E5">
            <w:pPr>
              <w:widowControl/>
              <w:autoSpaceDE/>
              <w:autoSpaceDN/>
              <w:adjustRightInd/>
              <w:jc w:val="center"/>
              <w:rPr>
                <w:b/>
                <w:bCs/>
                <w:sz w:val="22"/>
                <w:szCs w:val="22"/>
              </w:rPr>
            </w:pPr>
            <w:ins w:id="2612" w:author="ERCOT" w:date="2022-11-03T11:42:00Z">
              <w:r w:rsidRPr="00ED4D8D">
                <w:rPr>
                  <w:sz w:val="22"/>
                  <w:szCs w:val="22"/>
                </w:rPr>
                <w:t>31</w:t>
              </w:r>
            </w:ins>
            <w:del w:id="2613"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5D488751" w14:textId="59556534" w:rsidR="00E810E5" w:rsidRPr="00ED4D8D" w:rsidRDefault="00E810E5" w:rsidP="00E810E5">
            <w:pPr>
              <w:widowControl/>
              <w:autoSpaceDE/>
              <w:autoSpaceDN/>
              <w:adjustRightInd/>
              <w:jc w:val="center"/>
              <w:rPr>
                <w:b/>
                <w:bCs/>
                <w:sz w:val="22"/>
                <w:szCs w:val="22"/>
              </w:rPr>
            </w:pPr>
            <w:ins w:id="2614" w:author="ERCOT" w:date="2022-11-03T11:42:00Z">
              <w:r w:rsidRPr="00ED4D8D">
                <w:rPr>
                  <w:sz w:val="22"/>
                  <w:szCs w:val="22"/>
                </w:rPr>
                <w:t>31</w:t>
              </w:r>
            </w:ins>
            <w:del w:id="2615"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427C1813" w14:textId="0ED9BEDF" w:rsidR="00E810E5" w:rsidRPr="00ED4D8D" w:rsidRDefault="00E810E5" w:rsidP="00E810E5">
            <w:pPr>
              <w:widowControl/>
              <w:autoSpaceDE/>
              <w:autoSpaceDN/>
              <w:adjustRightInd/>
              <w:jc w:val="center"/>
              <w:rPr>
                <w:b/>
                <w:bCs/>
                <w:sz w:val="22"/>
                <w:szCs w:val="22"/>
              </w:rPr>
            </w:pPr>
            <w:ins w:id="2616" w:author="ERCOT" w:date="2022-11-03T11:42:00Z">
              <w:r w:rsidRPr="00ED4D8D">
                <w:rPr>
                  <w:sz w:val="22"/>
                  <w:szCs w:val="22"/>
                </w:rPr>
                <w:t>31</w:t>
              </w:r>
            </w:ins>
            <w:del w:id="2617"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DB46F17" w14:textId="0314589B" w:rsidR="00E810E5" w:rsidRPr="00ED4D8D" w:rsidRDefault="00E810E5" w:rsidP="00E810E5">
            <w:pPr>
              <w:widowControl/>
              <w:autoSpaceDE/>
              <w:autoSpaceDN/>
              <w:adjustRightInd/>
              <w:jc w:val="center"/>
              <w:rPr>
                <w:b/>
                <w:bCs/>
                <w:sz w:val="22"/>
                <w:szCs w:val="22"/>
              </w:rPr>
            </w:pPr>
            <w:ins w:id="2618" w:author="ERCOT" w:date="2022-11-03T11:42:00Z">
              <w:r w:rsidRPr="00ED4D8D">
                <w:rPr>
                  <w:sz w:val="22"/>
                  <w:szCs w:val="22"/>
                </w:rPr>
                <w:t>31</w:t>
              </w:r>
            </w:ins>
            <w:del w:id="2619" w:author="ERCOT" w:date="2022-11-03T11:42:00Z">
              <w:r w:rsidRPr="00ED4D8D"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7E168531" w14:textId="6670A982" w:rsidR="00E810E5" w:rsidRPr="00ED4D8D" w:rsidRDefault="00E810E5" w:rsidP="00E810E5">
            <w:pPr>
              <w:widowControl/>
              <w:autoSpaceDE/>
              <w:autoSpaceDN/>
              <w:adjustRightInd/>
              <w:jc w:val="center"/>
              <w:rPr>
                <w:b/>
                <w:bCs/>
                <w:sz w:val="22"/>
                <w:szCs w:val="22"/>
              </w:rPr>
            </w:pPr>
            <w:ins w:id="2620" w:author="ERCOT" w:date="2022-11-03T11:42:00Z">
              <w:r w:rsidRPr="00ED4D8D">
                <w:rPr>
                  <w:sz w:val="22"/>
                  <w:szCs w:val="22"/>
                </w:rPr>
                <w:t>31</w:t>
              </w:r>
            </w:ins>
            <w:del w:id="2621" w:author="ERCOT" w:date="2022-11-03T11:42:00Z">
              <w:r w:rsidRPr="00ED4D8D"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41009FB6" w14:textId="7785CEBD" w:rsidR="00E810E5" w:rsidRPr="00ED4D8D" w:rsidRDefault="00E810E5" w:rsidP="00E810E5">
            <w:pPr>
              <w:widowControl/>
              <w:autoSpaceDE/>
              <w:autoSpaceDN/>
              <w:adjustRightInd/>
              <w:jc w:val="center"/>
              <w:rPr>
                <w:b/>
                <w:bCs/>
                <w:sz w:val="22"/>
                <w:szCs w:val="22"/>
              </w:rPr>
            </w:pPr>
            <w:ins w:id="2622" w:author="ERCOT" w:date="2022-11-03T11:42:00Z">
              <w:r w:rsidRPr="00ED4D8D">
                <w:rPr>
                  <w:sz w:val="22"/>
                  <w:szCs w:val="22"/>
                </w:rPr>
                <w:t>31</w:t>
              </w:r>
            </w:ins>
            <w:del w:id="2623"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4FFBED25" w14:textId="6B9059EA" w:rsidR="00E810E5" w:rsidRPr="00ED4D8D" w:rsidRDefault="00E810E5" w:rsidP="00E810E5">
            <w:pPr>
              <w:widowControl/>
              <w:autoSpaceDE/>
              <w:autoSpaceDN/>
              <w:adjustRightInd/>
              <w:jc w:val="center"/>
              <w:rPr>
                <w:b/>
                <w:bCs/>
                <w:sz w:val="22"/>
                <w:szCs w:val="22"/>
              </w:rPr>
            </w:pPr>
            <w:ins w:id="2624" w:author="ERCOT" w:date="2022-11-03T11:42:00Z">
              <w:r w:rsidRPr="00ED4D8D">
                <w:rPr>
                  <w:sz w:val="22"/>
                  <w:szCs w:val="22"/>
                </w:rPr>
                <w:t>20</w:t>
              </w:r>
            </w:ins>
            <w:del w:id="2625"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0EC59117" w14:textId="072B04B0" w:rsidR="00E810E5" w:rsidRPr="00ED4D8D" w:rsidRDefault="00E810E5" w:rsidP="00E810E5">
            <w:pPr>
              <w:widowControl/>
              <w:autoSpaceDE/>
              <w:autoSpaceDN/>
              <w:adjustRightInd/>
              <w:jc w:val="center"/>
              <w:rPr>
                <w:b/>
                <w:bCs/>
                <w:sz w:val="22"/>
                <w:szCs w:val="22"/>
              </w:rPr>
            </w:pPr>
            <w:ins w:id="2626" w:author="ERCOT" w:date="2022-11-03T11:42:00Z">
              <w:r w:rsidRPr="00ED4D8D">
                <w:rPr>
                  <w:sz w:val="22"/>
                  <w:szCs w:val="22"/>
                </w:rPr>
                <w:t>20</w:t>
              </w:r>
            </w:ins>
            <w:del w:id="2627"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4C5BE15E" w14:textId="2217737C" w:rsidR="00E810E5" w:rsidRPr="00ED4D8D" w:rsidRDefault="00E810E5" w:rsidP="00E810E5">
            <w:pPr>
              <w:widowControl/>
              <w:autoSpaceDE/>
              <w:autoSpaceDN/>
              <w:adjustRightInd/>
              <w:jc w:val="center"/>
              <w:rPr>
                <w:b/>
                <w:bCs/>
                <w:sz w:val="22"/>
                <w:szCs w:val="22"/>
              </w:rPr>
            </w:pPr>
            <w:ins w:id="2628" w:author="ERCOT" w:date="2022-11-03T11:42:00Z">
              <w:r w:rsidRPr="00ED4D8D">
                <w:rPr>
                  <w:sz w:val="22"/>
                  <w:szCs w:val="22"/>
                </w:rPr>
                <w:t>20</w:t>
              </w:r>
            </w:ins>
            <w:del w:id="2629"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7BE1ADF5" w14:textId="006680D7" w:rsidR="00E810E5" w:rsidRPr="00ED4D8D" w:rsidRDefault="00E810E5" w:rsidP="00E810E5">
            <w:pPr>
              <w:widowControl/>
              <w:autoSpaceDE/>
              <w:autoSpaceDN/>
              <w:adjustRightInd/>
              <w:jc w:val="center"/>
              <w:rPr>
                <w:b/>
                <w:bCs/>
                <w:sz w:val="22"/>
                <w:szCs w:val="22"/>
              </w:rPr>
            </w:pPr>
            <w:ins w:id="2630" w:author="ERCOT" w:date="2022-11-03T11:42:00Z">
              <w:r w:rsidRPr="00ED4D8D">
                <w:rPr>
                  <w:sz w:val="22"/>
                  <w:szCs w:val="22"/>
                </w:rPr>
                <w:t>20</w:t>
              </w:r>
            </w:ins>
            <w:del w:id="2631"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1BDB95E7" w14:textId="229601B3" w:rsidR="00E810E5" w:rsidRPr="00ED4D8D" w:rsidRDefault="00E810E5" w:rsidP="00E810E5">
            <w:pPr>
              <w:widowControl/>
              <w:autoSpaceDE/>
              <w:autoSpaceDN/>
              <w:adjustRightInd/>
              <w:jc w:val="center"/>
              <w:rPr>
                <w:b/>
                <w:bCs/>
                <w:sz w:val="22"/>
                <w:szCs w:val="22"/>
              </w:rPr>
            </w:pPr>
            <w:ins w:id="2632" w:author="ERCOT" w:date="2022-11-03T11:42:00Z">
              <w:r w:rsidRPr="00ED4D8D">
                <w:rPr>
                  <w:sz w:val="22"/>
                  <w:szCs w:val="22"/>
                </w:rPr>
                <w:t>21</w:t>
              </w:r>
            </w:ins>
            <w:del w:id="2633"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5212892C" w14:textId="0067298D" w:rsidR="00E810E5" w:rsidRPr="00ED4D8D" w:rsidRDefault="00E810E5" w:rsidP="00E810E5">
            <w:pPr>
              <w:widowControl/>
              <w:autoSpaceDE/>
              <w:autoSpaceDN/>
              <w:adjustRightInd/>
              <w:jc w:val="center"/>
              <w:rPr>
                <w:b/>
                <w:bCs/>
                <w:sz w:val="22"/>
                <w:szCs w:val="22"/>
              </w:rPr>
            </w:pPr>
            <w:ins w:id="2634" w:author="ERCOT" w:date="2022-11-03T11:42:00Z">
              <w:r w:rsidRPr="00ED4D8D">
                <w:rPr>
                  <w:sz w:val="22"/>
                  <w:szCs w:val="22"/>
                </w:rPr>
                <w:t>21</w:t>
              </w:r>
            </w:ins>
            <w:del w:id="2635"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2C25370D" w14:textId="0C0E66A3" w:rsidR="00E810E5" w:rsidRPr="00ED4D8D" w:rsidRDefault="00E810E5" w:rsidP="00E810E5">
            <w:pPr>
              <w:widowControl/>
              <w:autoSpaceDE/>
              <w:autoSpaceDN/>
              <w:adjustRightInd/>
              <w:jc w:val="center"/>
              <w:rPr>
                <w:b/>
                <w:bCs/>
                <w:sz w:val="22"/>
                <w:szCs w:val="22"/>
              </w:rPr>
            </w:pPr>
            <w:ins w:id="2636" w:author="ERCOT" w:date="2022-11-03T11:42:00Z">
              <w:r w:rsidRPr="00ED4D8D">
                <w:rPr>
                  <w:sz w:val="22"/>
                  <w:szCs w:val="22"/>
                </w:rPr>
                <w:t>21</w:t>
              </w:r>
            </w:ins>
            <w:del w:id="2637" w:author="ERCOT" w:date="2022-11-03T11:42:00Z">
              <w:r w:rsidRPr="00ED4D8D"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2ABDADF0" w14:textId="2D9A8F06" w:rsidR="00E810E5" w:rsidRPr="00ED4D8D" w:rsidRDefault="00E810E5" w:rsidP="00E810E5">
            <w:pPr>
              <w:widowControl/>
              <w:autoSpaceDE/>
              <w:autoSpaceDN/>
              <w:adjustRightInd/>
              <w:jc w:val="center"/>
              <w:rPr>
                <w:b/>
                <w:bCs/>
                <w:sz w:val="22"/>
                <w:szCs w:val="22"/>
              </w:rPr>
            </w:pPr>
            <w:ins w:id="2638" w:author="ERCOT" w:date="2022-11-03T11:42:00Z">
              <w:r w:rsidRPr="00ED4D8D">
                <w:rPr>
                  <w:sz w:val="22"/>
                  <w:szCs w:val="22"/>
                </w:rPr>
                <w:t>21</w:t>
              </w:r>
            </w:ins>
            <w:del w:id="2639" w:author="ERCOT" w:date="2022-11-03T11:42:00Z">
              <w:r w:rsidRPr="00ED4D8D"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49C69D37" w14:textId="1165FBED" w:rsidR="00E810E5" w:rsidRPr="00ED4D8D" w:rsidRDefault="00E810E5" w:rsidP="00E810E5">
            <w:pPr>
              <w:widowControl/>
              <w:autoSpaceDE/>
              <w:autoSpaceDN/>
              <w:adjustRightInd/>
              <w:jc w:val="center"/>
              <w:rPr>
                <w:b/>
                <w:bCs/>
                <w:sz w:val="22"/>
                <w:szCs w:val="22"/>
              </w:rPr>
            </w:pPr>
            <w:ins w:id="2640" w:author="ERCOT" w:date="2022-11-03T11:42:00Z">
              <w:r w:rsidRPr="00ED4D8D">
                <w:rPr>
                  <w:sz w:val="22"/>
                  <w:szCs w:val="22"/>
                </w:rPr>
                <w:t>29</w:t>
              </w:r>
            </w:ins>
            <w:del w:id="2641" w:author="ERCOT" w:date="2022-11-03T11:42:00Z">
              <w:r w:rsidRPr="00ED4D8D"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638A1654" w14:textId="5E9ECB23" w:rsidR="00E810E5" w:rsidRPr="00ED4D8D" w:rsidRDefault="00E810E5" w:rsidP="00E810E5">
            <w:pPr>
              <w:widowControl/>
              <w:autoSpaceDE/>
              <w:autoSpaceDN/>
              <w:adjustRightInd/>
              <w:jc w:val="center"/>
              <w:rPr>
                <w:b/>
                <w:bCs/>
                <w:sz w:val="22"/>
                <w:szCs w:val="22"/>
              </w:rPr>
            </w:pPr>
            <w:ins w:id="2642" w:author="ERCOT" w:date="2022-11-03T11:42:00Z">
              <w:r w:rsidRPr="00ED4D8D">
                <w:rPr>
                  <w:sz w:val="22"/>
                  <w:szCs w:val="22"/>
                </w:rPr>
                <w:t>29</w:t>
              </w:r>
            </w:ins>
            <w:del w:id="2643" w:author="ERCOT" w:date="2022-11-03T11:42:00Z">
              <w:r w:rsidRPr="00ED4D8D"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43877C11" w14:textId="2054C045" w:rsidR="00E810E5" w:rsidRPr="00ED4D8D" w:rsidRDefault="00E810E5" w:rsidP="00E810E5">
            <w:pPr>
              <w:widowControl/>
              <w:autoSpaceDE/>
              <w:autoSpaceDN/>
              <w:adjustRightInd/>
              <w:jc w:val="center"/>
              <w:rPr>
                <w:b/>
                <w:bCs/>
                <w:sz w:val="22"/>
                <w:szCs w:val="22"/>
              </w:rPr>
            </w:pPr>
            <w:ins w:id="2644" w:author="ERCOT" w:date="2022-11-03T11:42:00Z">
              <w:r w:rsidRPr="00ED4D8D">
                <w:rPr>
                  <w:sz w:val="22"/>
                  <w:szCs w:val="22"/>
                </w:rPr>
                <w:t>29</w:t>
              </w:r>
            </w:ins>
            <w:del w:id="2645" w:author="ERCOT" w:date="2022-11-03T11:42:00Z">
              <w:r w:rsidRPr="00ED4D8D"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3FAF7310" w14:textId="16E752E3" w:rsidR="00E810E5" w:rsidRPr="00ED4D8D" w:rsidRDefault="00E810E5" w:rsidP="00E810E5">
            <w:pPr>
              <w:widowControl/>
              <w:autoSpaceDE/>
              <w:autoSpaceDN/>
              <w:adjustRightInd/>
              <w:jc w:val="center"/>
              <w:rPr>
                <w:b/>
                <w:bCs/>
                <w:sz w:val="22"/>
                <w:szCs w:val="22"/>
              </w:rPr>
            </w:pPr>
            <w:ins w:id="2646" w:author="ERCOT" w:date="2022-11-03T11:42:00Z">
              <w:r w:rsidRPr="00ED4D8D">
                <w:rPr>
                  <w:sz w:val="22"/>
                  <w:szCs w:val="22"/>
                </w:rPr>
                <w:t>29</w:t>
              </w:r>
            </w:ins>
            <w:del w:id="2647" w:author="ERCOT" w:date="2022-11-03T11:42:00Z">
              <w:r w:rsidRPr="00ED4D8D"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48DE1350" w14:textId="5FB59B98" w:rsidR="00E810E5" w:rsidRPr="00ED4D8D" w:rsidRDefault="00E810E5" w:rsidP="00E810E5">
            <w:pPr>
              <w:widowControl/>
              <w:autoSpaceDE/>
              <w:autoSpaceDN/>
              <w:adjustRightInd/>
              <w:jc w:val="center"/>
              <w:rPr>
                <w:b/>
                <w:bCs/>
                <w:sz w:val="22"/>
                <w:szCs w:val="22"/>
              </w:rPr>
            </w:pPr>
            <w:ins w:id="2648" w:author="ERCOT" w:date="2022-11-03T11:42:00Z">
              <w:r w:rsidRPr="00ED4D8D">
                <w:rPr>
                  <w:sz w:val="22"/>
                  <w:szCs w:val="22"/>
                </w:rPr>
                <w:t>33</w:t>
              </w:r>
            </w:ins>
            <w:del w:id="2649" w:author="ERCOT" w:date="2022-11-03T11:42:00Z">
              <w:r w:rsidRPr="00ED4D8D"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0A97D07D" w14:textId="225BD98D" w:rsidR="00E810E5" w:rsidRPr="00ED4D8D" w:rsidRDefault="00E810E5" w:rsidP="00E810E5">
            <w:pPr>
              <w:widowControl/>
              <w:autoSpaceDE/>
              <w:autoSpaceDN/>
              <w:adjustRightInd/>
              <w:jc w:val="center"/>
              <w:rPr>
                <w:b/>
                <w:bCs/>
                <w:sz w:val="22"/>
                <w:szCs w:val="22"/>
              </w:rPr>
            </w:pPr>
            <w:ins w:id="2650" w:author="ERCOT" w:date="2022-11-03T11:42:00Z">
              <w:r w:rsidRPr="00ED4D8D">
                <w:rPr>
                  <w:sz w:val="22"/>
                  <w:szCs w:val="22"/>
                </w:rPr>
                <w:t>33</w:t>
              </w:r>
            </w:ins>
            <w:del w:id="2651" w:author="ERCOT" w:date="2022-11-03T11:42:00Z">
              <w:r w:rsidRPr="00ED4D8D" w:rsidDel="00C450B2">
                <w:rPr>
                  <w:rFonts w:ascii="Calibri" w:hAnsi="Calibri" w:cs="Calibri"/>
                  <w:color w:val="000000"/>
                  <w:sz w:val="22"/>
                  <w:szCs w:val="22"/>
                </w:rPr>
                <w:delText>36</w:delText>
              </w:r>
            </w:del>
          </w:p>
        </w:tc>
      </w:tr>
      <w:tr w:rsidR="00E810E5" w:rsidRPr="00CC576E" w14:paraId="4E645D1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810E5" w:rsidRPr="000357D1" w:rsidRDefault="00E810E5" w:rsidP="00E810E5">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22D31B7A" w14:textId="2CE881F1" w:rsidR="00E810E5" w:rsidRPr="00ED4D8D" w:rsidRDefault="00E810E5" w:rsidP="00E810E5">
            <w:pPr>
              <w:widowControl/>
              <w:autoSpaceDE/>
              <w:autoSpaceDN/>
              <w:adjustRightInd/>
              <w:jc w:val="center"/>
              <w:rPr>
                <w:b/>
                <w:bCs/>
                <w:sz w:val="22"/>
                <w:szCs w:val="22"/>
              </w:rPr>
            </w:pPr>
            <w:ins w:id="2652" w:author="ERCOT" w:date="2022-11-03T11:42:00Z">
              <w:r w:rsidRPr="00ED4D8D">
                <w:rPr>
                  <w:sz w:val="22"/>
                  <w:szCs w:val="22"/>
                </w:rPr>
                <w:t>33</w:t>
              </w:r>
            </w:ins>
            <w:del w:id="2653" w:author="ERCOT" w:date="2022-11-03T11:42:00Z">
              <w:r w:rsidRPr="00ED4D8D"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17D1CCAC" w14:textId="66B93043" w:rsidR="00E810E5" w:rsidRPr="00ED4D8D" w:rsidRDefault="00E810E5" w:rsidP="00E810E5">
            <w:pPr>
              <w:widowControl/>
              <w:autoSpaceDE/>
              <w:autoSpaceDN/>
              <w:adjustRightInd/>
              <w:jc w:val="center"/>
              <w:rPr>
                <w:b/>
                <w:bCs/>
                <w:sz w:val="22"/>
                <w:szCs w:val="22"/>
              </w:rPr>
            </w:pPr>
            <w:ins w:id="2654" w:author="ERCOT" w:date="2022-11-03T11:42:00Z">
              <w:r w:rsidRPr="00ED4D8D">
                <w:rPr>
                  <w:sz w:val="22"/>
                  <w:szCs w:val="22"/>
                </w:rPr>
                <w:t>33</w:t>
              </w:r>
            </w:ins>
            <w:del w:id="2655" w:author="ERCOT" w:date="2022-11-03T11:42:00Z">
              <w:r w:rsidRPr="00ED4D8D"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66A5A28C" w14:textId="08CB321C" w:rsidR="00E810E5" w:rsidRPr="00ED4D8D" w:rsidRDefault="00E810E5" w:rsidP="00E810E5">
            <w:pPr>
              <w:widowControl/>
              <w:autoSpaceDE/>
              <w:autoSpaceDN/>
              <w:adjustRightInd/>
              <w:jc w:val="center"/>
              <w:rPr>
                <w:b/>
                <w:bCs/>
                <w:sz w:val="22"/>
                <w:szCs w:val="22"/>
              </w:rPr>
            </w:pPr>
            <w:ins w:id="2656" w:author="ERCOT" w:date="2022-11-03T11:42:00Z">
              <w:r w:rsidRPr="00ED4D8D">
                <w:rPr>
                  <w:sz w:val="22"/>
                  <w:szCs w:val="22"/>
                </w:rPr>
                <w:t>31</w:t>
              </w:r>
            </w:ins>
            <w:del w:id="2657"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B59BA4F" w14:textId="2C61DD7A" w:rsidR="00E810E5" w:rsidRPr="00ED4D8D" w:rsidRDefault="00E810E5" w:rsidP="00E810E5">
            <w:pPr>
              <w:widowControl/>
              <w:autoSpaceDE/>
              <w:autoSpaceDN/>
              <w:adjustRightInd/>
              <w:jc w:val="center"/>
              <w:rPr>
                <w:b/>
                <w:bCs/>
                <w:sz w:val="22"/>
                <w:szCs w:val="22"/>
              </w:rPr>
            </w:pPr>
            <w:ins w:id="2658" w:author="ERCOT" w:date="2022-11-03T11:42:00Z">
              <w:r w:rsidRPr="00ED4D8D">
                <w:rPr>
                  <w:sz w:val="22"/>
                  <w:szCs w:val="22"/>
                </w:rPr>
                <w:t>31</w:t>
              </w:r>
            </w:ins>
            <w:del w:id="2659"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3C4D66A7" w14:textId="0F09659B" w:rsidR="00E810E5" w:rsidRPr="00ED4D8D" w:rsidRDefault="00E810E5" w:rsidP="00E810E5">
            <w:pPr>
              <w:widowControl/>
              <w:autoSpaceDE/>
              <w:autoSpaceDN/>
              <w:adjustRightInd/>
              <w:jc w:val="center"/>
              <w:rPr>
                <w:b/>
                <w:bCs/>
                <w:sz w:val="22"/>
                <w:szCs w:val="22"/>
              </w:rPr>
            </w:pPr>
            <w:ins w:id="2660" w:author="ERCOT" w:date="2022-11-03T11:42:00Z">
              <w:r w:rsidRPr="00ED4D8D">
                <w:rPr>
                  <w:sz w:val="22"/>
                  <w:szCs w:val="22"/>
                </w:rPr>
                <w:t>31</w:t>
              </w:r>
            </w:ins>
            <w:del w:id="2661"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0067FB8C" w14:textId="671D8241" w:rsidR="00E810E5" w:rsidRPr="00ED4D8D" w:rsidRDefault="00E810E5" w:rsidP="00E810E5">
            <w:pPr>
              <w:widowControl/>
              <w:autoSpaceDE/>
              <w:autoSpaceDN/>
              <w:adjustRightInd/>
              <w:jc w:val="center"/>
              <w:rPr>
                <w:b/>
                <w:bCs/>
                <w:sz w:val="22"/>
                <w:szCs w:val="22"/>
              </w:rPr>
            </w:pPr>
            <w:ins w:id="2662" w:author="ERCOT" w:date="2022-11-03T11:42:00Z">
              <w:r w:rsidRPr="00ED4D8D">
                <w:rPr>
                  <w:sz w:val="22"/>
                  <w:szCs w:val="22"/>
                </w:rPr>
                <w:t>31</w:t>
              </w:r>
            </w:ins>
            <w:del w:id="2663"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3029EC66" w14:textId="0FB8DD91" w:rsidR="00E810E5" w:rsidRPr="00ED4D8D" w:rsidRDefault="00E810E5" w:rsidP="00E810E5">
            <w:pPr>
              <w:widowControl/>
              <w:autoSpaceDE/>
              <w:autoSpaceDN/>
              <w:adjustRightInd/>
              <w:jc w:val="center"/>
              <w:rPr>
                <w:b/>
                <w:bCs/>
                <w:sz w:val="22"/>
                <w:szCs w:val="22"/>
              </w:rPr>
            </w:pPr>
            <w:ins w:id="2664" w:author="ERCOT" w:date="2022-11-03T11:42:00Z">
              <w:r w:rsidRPr="00ED4D8D">
                <w:rPr>
                  <w:sz w:val="22"/>
                  <w:szCs w:val="22"/>
                </w:rPr>
                <w:t>31</w:t>
              </w:r>
            </w:ins>
            <w:del w:id="2665"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535EC3EC" w14:textId="49FA9C0C" w:rsidR="00E810E5" w:rsidRPr="00ED4D8D" w:rsidRDefault="00E810E5" w:rsidP="00E810E5">
            <w:pPr>
              <w:widowControl/>
              <w:autoSpaceDE/>
              <w:autoSpaceDN/>
              <w:adjustRightInd/>
              <w:jc w:val="center"/>
              <w:rPr>
                <w:b/>
                <w:bCs/>
                <w:sz w:val="22"/>
                <w:szCs w:val="22"/>
              </w:rPr>
            </w:pPr>
            <w:ins w:id="2666" w:author="ERCOT" w:date="2022-11-03T11:42:00Z">
              <w:r w:rsidRPr="00ED4D8D">
                <w:rPr>
                  <w:sz w:val="22"/>
                  <w:szCs w:val="22"/>
                </w:rPr>
                <w:t>31</w:t>
              </w:r>
            </w:ins>
            <w:del w:id="2667" w:author="ERCOT" w:date="2022-11-03T11:42:00Z">
              <w:r w:rsidRPr="00ED4D8D"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758F05CE" w14:textId="19299527" w:rsidR="00E810E5" w:rsidRPr="00ED4D8D" w:rsidRDefault="00E810E5" w:rsidP="00E810E5">
            <w:pPr>
              <w:widowControl/>
              <w:autoSpaceDE/>
              <w:autoSpaceDN/>
              <w:adjustRightInd/>
              <w:jc w:val="center"/>
              <w:rPr>
                <w:b/>
                <w:bCs/>
                <w:sz w:val="22"/>
                <w:szCs w:val="22"/>
              </w:rPr>
            </w:pPr>
            <w:ins w:id="2668" w:author="ERCOT" w:date="2022-11-03T11:42:00Z">
              <w:r w:rsidRPr="00ED4D8D">
                <w:rPr>
                  <w:sz w:val="22"/>
                  <w:szCs w:val="22"/>
                </w:rPr>
                <w:t>31</w:t>
              </w:r>
            </w:ins>
            <w:del w:id="2669" w:author="ERCOT" w:date="2022-11-03T11:42:00Z">
              <w:r w:rsidRPr="00ED4D8D"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0ADE9E35" w14:textId="5369EDBF" w:rsidR="00E810E5" w:rsidRPr="00ED4D8D" w:rsidRDefault="00E810E5" w:rsidP="00E810E5">
            <w:pPr>
              <w:widowControl/>
              <w:autoSpaceDE/>
              <w:autoSpaceDN/>
              <w:adjustRightInd/>
              <w:jc w:val="center"/>
              <w:rPr>
                <w:b/>
                <w:bCs/>
                <w:sz w:val="22"/>
                <w:szCs w:val="22"/>
              </w:rPr>
            </w:pPr>
            <w:ins w:id="2670" w:author="ERCOT" w:date="2022-11-03T11:42:00Z">
              <w:r w:rsidRPr="00ED4D8D">
                <w:rPr>
                  <w:sz w:val="22"/>
                  <w:szCs w:val="22"/>
                </w:rPr>
                <w:t>31</w:t>
              </w:r>
            </w:ins>
            <w:del w:id="2671"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9682029" w14:textId="292BEB1F" w:rsidR="00E810E5" w:rsidRPr="00ED4D8D" w:rsidRDefault="00E810E5" w:rsidP="00E810E5">
            <w:pPr>
              <w:widowControl/>
              <w:autoSpaceDE/>
              <w:autoSpaceDN/>
              <w:adjustRightInd/>
              <w:jc w:val="center"/>
              <w:rPr>
                <w:b/>
                <w:bCs/>
                <w:sz w:val="22"/>
                <w:szCs w:val="22"/>
              </w:rPr>
            </w:pPr>
            <w:ins w:id="2672" w:author="ERCOT" w:date="2022-11-03T11:42:00Z">
              <w:r w:rsidRPr="00ED4D8D">
                <w:rPr>
                  <w:sz w:val="22"/>
                  <w:szCs w:val="22"/>
                </w:rPr>
                <w:t>20</w:t>
              </w:r>
            </w:ins>
            <w:del w:id="2673"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4AA6949E" w14:textId="18D6DB74" w:rsidR="00E810E5" w:rsidRPr="00ED4D8D" w:rsidRDefault="00E810E5" w:rsidP="00E810E5">
            <w:pPr>
              <w:widowControl/>
              <w:autoSpaceDE/>
              <w:autoSpaceDN/>
              <w:adjustRightInd/>
              <w:jc w:val="center"/>
              <w:rPr>
                <w:b/>
                <w:bCs/>
                <w:sz w:val="22"/>
                <w:szCs w:val="22"/>
              </w:rPr>
            </w:pPr>
            <w:ins w:id="2674" w:author="ERCOT" w:date="2022-11-03T11:42:00Z">
              <w:r w:rsidRPr="00ED4D8D">
                <w:rPr>
                  <w:sz w:val="22"/>
                  <w:szCs w:val="22"/>
                </w:rPr>
                <w:t>20</w:t>
              </w:r>
            </w:ins>
            <w:del w:id="2675"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3A0556D" w14:textId="75F7E05F" w:rsidR="00E810E5" w:rsidRPr="00ED4D8D" w:rsidRDefault="00E810E5" w:rsidP="00E810E5">
            <w:pPr>
              <w:widowControl/>
              <w:autoSpaceDE/>
              <w:autoSpaceDN/>
              <w:adjustRightInd/>
              <w:jc w:val="center"/>
              <w:rPr>
                <w:b/>
                <w:bCs/>
                <w:sz w:val="22"/>
                <w:szCs w:val="22"/>
              </w:rPr>
            </w:pPr>
            <w:ins w:id="2676" w:author="ERCOT" w:date="2022-11-03T11:42:00Z">
              <w:r w:rsidRPr="00ED4D8D">
                <w:rPr>
                  <w:sz w:val="22"/>
                  <w:szCs w:val="22"/>
                </w:rPr>
                <w:t>20</w:t>
              </w:r>
            </w:ins>
            <w:del w:id="2677"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68FA233E" w14:textId="3E41B23F" w:rsidR="00E810E5" w:rsidRPr="00ED4D8D" w:rsidRDefault="00E810E5" w:rsidP="00E810E5">
            <w:pPr>
              <w:widowControl/>
              <w:autoSpaceDE/>
              <w:autoSpaceDN/>
              <w:adjustRightInd/>
              <w:jc w:val="center"/>
              <w:rPr>
                <w:b/>
                <w:bCs/>
                <w:sz w:val="22"/>
                <w:szCs w:val="22"/>
              </w:rPr>
            </w:pPr>
            <w:ins w:id="2678" w:author="ERCOT" w:date="2022-11-03T11:42:00Z">
              <w:r w:rsidRPr="00ED4D8D">
                <w:rPr>
                  <w:sz w:val="22"/>
                  <w:szCs w:val="22"/>
                </w:rPr>
                <w:t>20</w:t>
              </w:r>
            </w:ins>
            <w:del w:id="2679"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5F26EA0C" w14:textId="7042407E" w:rsidR="00E810E5" w:rsidRPr="00ED4D8D" w:rsidRDefault="00E810E5" w:rsidP="00E810E5">
            <w:pPr>
              <w:widowControl/>
              <w:autoSpaceDE/>
              <w:autoSpaceDN/>
              <w:adjustRightInd/>
              <w:jc w:val="center"/>
              <w:rPr>
                <w:b/>
                <w:bCs/>
                <w:sz w:val="22"/>
                <w:szCs w:val="22"/>
              </w:rPr>
            </w:pPr>
            <w:ins w:id="2680" w:author="ERCOT" w:date="2022-11-03T11:42:00Z">
              <w:r w:rsidRPr="00ED4D8D">
                <w:rPr>
                  <w:sz w:val="22"/>
                  <w:szCs w:val="22"/>
                </w:rPr>
                <w:t>21</w:t>
              </w:r>
            </w:ins>
            <w:del w:id="2681"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2EDB71B" w14:textId="7A9FF189" w:rsidR="00E810E5" w:rsidRPr="00ED4D8D" w:rsidRDefault="00E810E5" w:rsidP="00E810E5">
            <w:pPr>
              <w:widowControl/>
              <w:autoSpaceDE/>
              <w:autoSpaceDN/>
              <w:adjustRightInd/>
              <w:jc w:val="center"/>
              <w:rPr>
                <w:b/>
                <w:bCs/>
                <w:sz w:val="22"/>
                <w:szCs w:val="22"/>
              </w:rPr>
            </w:pPr>
            <w:ins w:id="2682" w:author="ERCOT" w:date="2022-11-03T11:42:00Z">
              <w:r w:rsidRPr="00ED4D8D">
                <w:rPr>
                  <w:sz w:val="22"/>
                  <w:szCs w:val="22"/>
                </w:rPr>
                <w:t>21</w:t>
              </w:r>
            </w:ins>
            <w:del w:id="2683"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24968477" w14:textId="1A281A96" w:rsidR="00E810E5" w:rsidRPr="00ED4D8D" w:rsidRDefault="00E810E5" w:rsidP="00E810E5">
            <w:pPr>
              <w:widowControl/>
              <w:autoSpaceDE/>
              <w:autoSpaceDN/>
              <w:adjustRightInd/>
              <w:jc w:val="center"/>
              <w:rPr>
                <w:b/>
                <w:bCs/>
                <w:sz w:val="22"/>
                <w:szCs w:val="22"/>
              </w:rPr>
            </w:pPr>
            <w:ins w:id="2684" w:author="ERCOT" w:date="2022-11-03T11:42:00Z">
              <w:r w:rsidRPr="00ED4D8D">
                <w:rPr>
                  <w:sz w:val="22"/>
                  <w:szCs w:val="22"/>
                </w:rPr>
                <w:t>21</w:t>
              </w:r>
            </w:ins>
            <w:del w:id="2685" w:author="ERCOT" w:date="2022-11-03T11:42:00Z">
              <w:r w:rsidRPr="00ED4D8D"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3D64943C" w14:textId="3B94D069" w:rsidR="00E810E5" w:rsidRPr="00ED4D8D" w:rsidRDefault="00E810E5" w:rsidP="00E810E5">
            <w:pPr>
              <w:widowControl/>
              <w:autoSpaceDE/>
              <w:autoSpaceDN/>
              <w:adjustRightInd/>
              <w:jc w:val="center"/>
              <w:rPr>
                <w:b/>
                <w:bCs/>
                <w:sz w:val="22"/>
                <w:szCs w:val="22"/>
              </w:rPr>
            </w:pPr>
            <w:ins w:id="2686" w:author="ERCOT" w:date="2022-11-03T11:42:00Z">
              <w:r w:rsidRPr="00ED4D8D">
                <w:rPr>
                  <w:sz w:val="22"/>
                  <w:szCs w:val="22"/>
                </w:rPr>
                <w:t>21</w:t>
              </w:r>
            </w:ins>
            <w:del w:id="2687" w:author="ERCOT" w:date="2022-11-03T11:42:00Z">
              <w:r w:rsidRPr="00ED4D8D"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569794D1" w14:textId="0878E1F4" w:rsidR="00E810E5" w:rsidRPr="00ED4D8D" w:rsidRDefault="00E810E5" w:rsidP="00E810E5">
            <w:pPr>
              <w:widowControl/>
              <w:autoSpaceDE/>
              <w:autoSpaceDN/>
              <w:adjustRightInd/>
              <w:jc w:val="center"/>
              <w:rPr>
                <w:b/>
                <w:bCs/>
                <w:sz w:val="22"/>
                <w:szCs w:val="22"/>
              </w:rPr>
            </w:pPr>
            <w:ins w:id="2688" w:author="ERCOT" w:date="2022-11-03T11:42:00Z">
              <w:r w:rsidRPr="00ED4D8D">
                <w:rPr>
                  <w:sz w:val="22"/>
                  <w:szCs w:val="22"/>
                </w:rPr>
                <w:t>29</w:t>
              </w:r>
            </w:ins>
            <w:del w:id="2689" w:author="ERCOT" w:date="2022-11-03T11:42:00Z">
              <w:r w:rsidRPr="00ED4D8D"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1034F9A9" w14:textId="12A13037" w:rsidR="00E810E5" w:rsidRPr="00ED4D8D" w:rsidRDefault="00E810E5" w:rsidP="00E810E5">
            <w:pPr>
              <w:widowControl/>
              <w:autoSpaceDE/>
              <w:autoSpaceDN/>
              <w:adjustRightInd/>
              <w:jc w:val="center"/>
              <w:rPr>
                <w:b/>
                <w:bCs/>
                <w:sz w:val="22"/>
                <w:szCs w:val="22"/>
              </w:rPr>
            </w:pPr>
            <w:ins w:id="2690" w:author="ERCOT" w:date="2022-11-03T11:42:00Z">
              <w:r w:rsidRPr="00ED4D8D">
                <w:rPr>
                  <w:sz w:val="22"/>
                  <w:szCs w:val="22"/>
                </w:rPr>
                <w:t>29</w:t>
              </w:r>
            </w:ins>
            <w:del w:id="2691" w:author="ERCOT" w:date="2022-11-03T11:42:00Z">
              <w:r w:rsidRPr="00ED4D8D"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5B5A72CD" w14:textId="01F6CF38" w:rsidR="00E810E5" w:rsidRPr="00ED4D8D" w:rsidRDefault="00E810E5" w:rsidP="00E810E5">
            <w:pPr>
              <w:widowControl/>
              <w:autoSpaceDE/>
              <w:autoSpaceDN/>
              <w:adjustRightInd/>
              <w:jc w:val="center"/>
              <w:rPr>
                <w:b/>
                <w:bCs/>
                <w:sz w:val="22"/>
                <w:szCs w:val="22"/>
              </w:rPr>
            </w:pPr>
            <w:ins w:id="2692" w:author="ERCOT" w:date="2022-11-03T11:42:00Z">
              <w:r w:rsidRPr="00ED4D8D">
                <w:rPr>
                  <w:sz w:val="22"/>
                  <w:szCs w:val="22"/>
                </w:rPr>
                <w:t>29</w:t>
              </w:r>
            </w:ins>
            <w:del w:id="2693" w:author="ERCOT" w:date="2022-11-03T11:42:00Z">
              <w:r w:rsidRPr="00ED4D8D"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37F31B55" w14:textId="44AD598B" w:rsidR="00E810E5" w:rsidRPr="00ED4D8D" w:rsidRDefault="00E810E5" w:rsidP="00E810E5">
            <w:pPr>
              <w:widowControl/>
              <w:autoSpaceDE/>
              <w:autoSpaceDN/>
              <w:adjustRightInd/>
              <w:jc w:val="center"/>
              <w:rPr>
                <w:b/>
                <w:bCs/>
                <w:sz w:val="22"/>
                <w:szCs w:val="22"/>
              </w:rPr>
            </w:pPr>
            <w:ins w:id="2694" w:author="ERCOT" w:date="2022-11-03T11:42:00Z">
              <w:r w:rsidRPr="00ED4D8D">
                <w:rPr>
                  <w:sz w:val="22"/>
                  <w:szCs w:val="22"/>
                </w:rPr>
                <w:t>29</w:t>
              </w:r>
            </w:ins>
            <w:del w:id="2695" w:author="ERCOT" w:date="2022-11-03T11:42:00Z">
              <w:r w:rsidRPr="00ED4D8D"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046C6533" w14:textId="433654B5" w:rsidR="00E810E5" w:rsidRPr="00ED4D8D" w:rsidRDefault="00E810E5" w:rsidP="00E810E5">
            <w:pPr>
              <w:widowControl/>
              <w:autoSpaceDE/>
              <w:autoSpaceDN/>
              <w:adjustRightInd/>
              <w:jc w:val="center"/>
              <w:rPr>
                <w:b/>
                <w:bCs/>
                <w:sz w:val="22"/>
                <w:szCs w:val="22"/>
              </w:rPr>
            </w:pPr>
            <w:ins w:id="2696" w:author="ERCOT" w:date="2022-11-03T11:42:00Z">
              <w:r w:rsidRPr="00ED4D8D">
                <w:rPr>
                  <w:sz w:val="22"/>
                  <w:szCs w:val="22"/>
                </w:rPr>
                <w:t>33</w:t>
              </w:r>
            </w:ins>
            <w:del w:id="2697" w:author="ERCOT" w:date="2022-11-03T11:42:00Z">
              <w:r w:rsidRPr="00ED4D8D"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4D72F66C" w14:textId="76FA2E7D" w:rsidR="00E810E5" w:rsidRPr="00ED4D8D" w:rsidRDefault="00E810E5" w:rsidP="00E810E5">
            <w:pPr>
              <w:widowControl/>
              <w:autoSpaceDE/>
              <w:autoSpaceDN/>
              <w:adjustRightInd/>
              <w:jc w:val="center"/>
              <w:rPr>
                <w:b/>
                <w:bCs/>
                <w:sz w:val="22"/>
                <w:szCs w:val="22"/>
              </w:rPr>
            </w:pPr>
            <w:ins w:id="2698" w:author="ERCOT" w:date="2022-11-03T11:42:00Z">
              <w:r w:rsidRPr="00ED4D8D">
                <w:rPr>
                  <w:sz w:val="22"/>
                  <w:szCs w:val="22"/>
                </w:rPr>
                <w:t>33</w:t>
              </w:r>
            </w:ins>
            <w:del w:id="2699" w:author="ERCOT" w:date="2022-11-03T11:42:00Z">
              <w:r w:rsidRPr="00ED4D8D" w:rsidDel="00C450B2">
                <w:rPr>
                  <w:rFonts w:ascii="Calibri" w:hAnsi="Calibri" w:cs="Calibri"/>
                  <w:color w:val="000000"/>
                  <w:sz w:val="22"/>
                  <w:szCs w:val="22"/>
                </w:rPr>
                <w:delText>36</w:delText>
              </w:r>
            </w:del>
          </w:p>
        </w:tc>
      </w:tr>
      <w:tr w:rsidR="00E810E5" w:rsidRPr="00CC576E" w14:paraId="01DE674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810E5" w:rsidRPr="000357D1" w:rsidRDefault="00E810E5" w:rsidP="00E810E5">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7E5A7E55" w14:textId="1B196E10" w:rsidR="00E810E5" w:rsidRPr="00ED4D8D" w:rsidRDefault="00E810E5" w:rsidP="00E810E5">
            <w:pPr>
              <w:widowControl/>
              <w:autoSpaceDE/>
              <w:autoSpaceDN/>
              <w:adjustRightInd/>
              <w:jc w:val="center"/>
              <w:rPr>
                <w:b/>
                <w:bCs/>
                <w:sz w:val="22"/>
                <w:szCs w:val="22"/>
              </w:rPr>
            </w:pPr>
            <w:ins w:id="2700" w:author="ERCOT" w:date="2022-11-03T11:42:00Z">
              <w:r w:rsidRPr="00ED4D8D">
                <w:rPr>
                  <w:sz w:val="22"/>
                  <w:szCs w:val="22"/>
                </w:rPr>
                <w:t>33</w:t>
              </w:r>
            </w:ins>
            <w:del w:id="2701" w:author="ERCOT" w:date="2022-11-03T11:42:00Z">
              <w:r w:rsidRPr="00ED4D8D"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70AD6C00" w14:textId="4CBC5873" w:rsidR="00E810E5" w:rsidRPr="00ED4D8D" w:rsidRDefault="00E810E5" w:rsidP="00E810E5">
            <w:pPr>
              <w:widowControl/>
              <w:autoSpaceDE/>
              <w:autoSpaceDN/>
              <w:adjustRightInd/>
              <w:jc w:val="center"/>
              <w:rPr>
                <w:b/>
                <w:bCs/>
                <w:sz w:val="22"/>
                <w:szCs w:val="22"/>
              </w:rPr>
            </w:pPr>
            <w:ins w:id="2702" w:author="ERCOT" w:date="2022-11-03T11:42:00Z">
              <w:r w:rsidRPr="00ED4D8D">
                <w:rPr>
                  <w:sz w:val="22"/>
                  <w:szCs w:val="22"/>
                </w:rPr>
                <w:t>33</w:t>
              </w:r>
            </w:ins>
            <w:del w:id="2703" w:author="ERCOT" w:date="2022-11-03T11:42:00Z">
              <w:r w:rsidRPr="00ED4D8D"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48153635" w14:textId="6364DCE9" w:rsidR="00E810E5" w:rsidRPr="00ED4D8D" w:rsidRDefault="00E810E5" w:rsidP="00E810E5">
            <w:pPr>
              <w:widowControl/>
              <w:autoSpaceDE/>
              <w:autoSpaceDN/>
              <w:adjustRightInd/>
              <w:jc w:val="center"/>
              <w:rPr>
                <w:b/>
                <w:bCs/>
                <w:sz w:val="22"/>
                <w:szCs w:val="22"/>
              </w:rPr>
            </w:pPr>
            <w:ins w:id="2704" w:author="ERCOT" w:date="2022-11-03T11:42:00Z">
              <w:r w:rsidRPr="00ED4D8D">
                <w:rPr>
                  <w:sz w:val="22"/>
                  <w:szCs w:val="22"/>
                </w:rPr>
                <w:t>31</w:t>
              </w:r>
            </w:ins>
            <w:del w:id="2705"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0CD72FB" w14:textId="39A6BA45" w:rsidR="00E810E5" w:rsidRPr="00ED4D8D" w:rsidRDefault="00E810E5" w:rsidP="00E810E5">
            <w:pPr>
              <w:widowControl/>
              <w:autoSpaceDE/>
              <w:autoSpaceDN/>
              <w:adjustRightInd/>
              <w:jc w:val="center"/>
              <w:rPr>
                <w:b/>
                <w:bCs/>
                <w:sz w:val="22"/>
                <w:szCs w:val="22"/>
              </w:rPr>
            </w:pPr>
            <w:ins w:id="2706" w:author="ERCOT" w:date="2022-11-03T11:42:00Z">
              <w:r w:rsidRPr="00ED4D8D">
                <w:rPr>
                  <w:sz w:val="22"/>
                  <w:szCs w:val="22"/>
                </w:rPr>
                <w:t>31</w:t>
              </w:r>
            </w:ins>
            <w:del w:id="2707"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14C0FE53" w14:textId="01417AA3" w:rsidR="00E810E5" w:rsidRPr="00ED4D8D" w:rsidRDefault="00E810E5" w:rsidP="00E810E5">
            <w:pPr>
              <w:widowControl/>
              <w:autoSpaceDE/>
              <w:autoSpaceDN/>
              <w:adjustRightInd/>
              <w:jc w:val="center"/>
              <w:rPr>
                <w:b/>
                <w:bCs/>
                <w:sz w:val="22"/>
                <w:szCs w:val="22"/>
              </w:rPr>
            </w:pPr>
            <w:ins w:id="2708" w:author="ERCOT" w:date="2022-11-03T11:42:00Z">
              <w:r w:rsidRPr="00ED4D8D">
                <w:rPr>
                  <w:sz w:val="22"/>
                  <w:szCs w:val="22"/>
                </w:rPr>
                <w:t>31</w:t>
              </w:r>
            </w:ins>
            <w:del w:id="2709"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4AE9626F" w14:textId="50A2E738" w:rsidR="00E810E5" w:rsidRPr="00ED4D8D" w:rsidRDefault="00E810E5" w:rsidP="00E810E5">
            <w:pPr>
              <w:widowControl/>
              <w:autoSpaceDE/>
              <w:autoSpaceDN/>
              <w:adjustRightInd/>
              <w:jc w:val="center"/>
              <w:rPr>
                <w:b/>
                <w:bCs/>
                <w:sz w:val="22"/>
                <w:szCs w:val="22"/>
              </w:rPr>
            </w:pPr>
            <w:ins w:id="2710" w:author="ERCOT" w:date="2022-11-03T11:42:00Z">
              <w:r w:rsidRPr="00ED4D8D">
                <w:rPr>
                  <w:sz w:val="22"/>
                  <w:szCs w:val="22"/>
                </w:rPr>
                <w:t>31</w:t>
              </w:r>
            </w:ins>
            <w:del w:id="2711" w:author="ERCOT" w:date="2022-11-03T11:42:00Z">
              <w:r w:rsidRPr="00ED4D8D"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6722393" w14:textId="07BC52E1" w:rsidR="00E810E5" w:rsidRPr="00ED4D8D" w:rsidRDefault="00E810E5" w:rsidP="00E810E5">
            <w:pPr>
              <w:widowControl/>
              <w:autoSpaceDE/>
              <w:autoSpaceDN/>
              <w:adjustRightInd/>
              <w:jc w:val="center"/>
              <w:rPr>
                <w:b/>
                <w:bCs/>
                <w:sz w:val="22"/>
                <w:szCs w:val="22"/>
              </w:rPr>
            </w:pPr>
            <w:ins w:id="2712" w:author="ERCOT" w:date="2022-11-03T11:42:00Z">
              <w:r w:rsidRPr="00ED4D8D">
                <w:rPr>
                  <w:sz w:val="22"/>
                  <w:szCs w:val="22"/>
                </w:rPr>
                <w:t>31</w:t>
              </w:r>
            </w:ins>
            <w:del w:id="2713"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3CBA3C9" w14:textId="2620C8D7" w:rsidR="00E810E5" w:rsidRPr="00ED4D8D" w:rsidRDefault="00E810E5" w:rsidP="00E810E5">
            <w:pPr>
              <w:widowControl/>
              <w:autoSpaceDE/>
              <w:autoSpaceDN/>
              <w:adjustRightInd/>
              <w:jc w:val="center"/>
              <w:rPr>
                <w:b/>
                <w:bCs/>
                <w:sz w:val="22"/>
                <w:szCs w:val="22"/>
              </w:rPr>
            </w:pPr>
            <w:ins w:id="2714" w:author="ERCOT" w:date="2022-11-03T11:42:00Z">
              <w:r w:rsidRPr="00ED4D8D">
                <w:rPr>
                  <w:sz w:val="22"/>
                  <w:szCs w:val="22"/>
                </w:rPr>
                <w:t>31</w:t>
              </w:r>
            </w:ins>
            <w:del w:id="2715" w:author="ERCOT" w:date="2022-11-03T11:42:00Z">
              <w:r w:rsidRPr="00ED4D8D"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0657005C" w14:textId="012BA7C3" w:rsidR="00E810E5" w:rsidRPr="00ED4D8D" w:rsidRDefault="00E810E5" w:rsidP="00E810E5">
            <w:pPr>
              <w:widowControl/>
              <w:autoSpaceDE/>
              <w:autoSpaceDN/>
              <w:adjustRightInd/>
              <w:jc w:val="center"/>
              <w:rPr>
                <w:b/>
                <w:bCs/>
                <w:sz w:val="22"/>
                <w:szCs w:val="22"/>
              </w:rPr>
            </w:pPr>
            <w:ins w:id="2716" w:author="ERCOT" w:date="2022-11-03T11:42:00Z">
              <w:r w:rsidRPr="00ED4D8D">
                <w:rPr>
                  <w:sz w:val="22"/>
                  <w:szCs w:val="22"/>
                </w:rPr>
                <w:t>31</w:t>
              </w:r>
            </w:ins>
            <w:del w:id="2717" w:author="ERCOT" w:date="2022-11-03T11:42:00Z">
              <w:r w:rsidRPr="00ED4D8D"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52B56E96" w14:textId="6FC4BD6B" w:rsidR="00E810E5" w:rsidRPr="00ED4D8D" w:rsidRDefault="00E810E5" w:rsidP="00E810E5">
            <w:pPr>
              <w:widowControl/>
              <w:autoSpaceDE/>
              <w:autoSpaceDN/>
              <w:adjustRightInd/>
              <w:jc w:val="center"/>
              <w:rPr>
                <w:b/>
                <w:bCs/>
                <w:sz w:val="22"/>
                <w:szCs w:val="22"/>
              </w:rPr>
            </w:pPr>
            <w:ins w:id="2718" w:author="ERCOT" w:date="2022-11-03T11:42:00Z">
              <w:r w:rsidRPr="00ED4D8D">
                <w:rPr>
                  <w:sz w:val="22"/>
                  <w:szCs w:val="22"/>
                </w:rPr>
                <w:t>31</w:t>
              </w:r>
            </w:ins>
            <w:del w:id="2719"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5604DEE" w14:textId="443A588E" w:rsidR="00E810E5" w:rsidRPr="00ED4D8D" w:rsidRDefault="00E810E5" w:rsidP="00E810E5">
            <w:pPr>
              <w:widowControl/>
              <w:autoSpaceDE/>
              <w:autoSpaceDN/>
              <w:adjustRightInd/>
              <w:jc w:val="center"/>
              <w:rPr>
                <w:b/>
                <w:bCs/>
                <w:sz w:val="22"/>
                <w:szCs w:val="22"/>
              </w:rPr>
            </w:pPr>
            <w:ins w:id="2720" w:author="ERCOT" w:date="2022-11-03T11:42:00Z">
              <w:r w:rsidRPr="00ED4D8D">
                <w:rPr>
                  <w:sz w:val="22"/>
                  <w:szCs w:val="22"/>
                </w:rPr>
                <w:t>20</w:t>
              </w:r>
            </w:ins>
            <w:del w:id="2721"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2A9A6A58" w14:textId="54CE5528" w:rsidR="00E810E5" w:rsidRPr="00ED4D8D" w:rsidRDefault="00E810E5" w:rsidP="00E810E5">
            <w:pPr>
              <w:widowControl/>
              <w:autoSpaceDE/>
              <w:autoSpaceDN/>
              <w:adjustRightInd/>
              <w:jc w:val="center"/>
              <w:rPr>
                <w:b/>
                <w:bCs/>
                <w:sz w:val="22"/>
                <w:szCs w:val="22"/>
              </w:rPr>
            </w:pPr>
            <w:ins w:id="2722" w:author="ERCOT" w:date="2022-11-03T11:42:00Z">
              <w:r w:rsidRPr="00ED4D8D">
                <w:rPr>
                  <w:sz w:val="22"/>
                  <w:szCs w:val="22"/>
                </w:rPr>
                <w:t>20</w:t>
              </w:r>
            </w:ins>
            <w:del w:id="2723"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00EE855E" w14:textId="133B1DE2" w:rsidR="00E810E5" w:rsidRPr="00ED4D8D" w:rsidRDefault="00E810E5" w:rsidP="00E810E5">
            <w:pPr>
              <w:widowControl/>
              <w:autoSpaceDE/>
              <w:autoSpaceDN/>
              <w:adjustRightInd/>
              <w:jc w:val="center"/>
              <w:rPr>
                <w:b/>
                <w:bCs/>
                <w:sz w:val="22"/>
                <w:szCs w:val="22"/>
              </w:rPr>
            </w:pPr>
            <w:ins w:id="2724" w:author="ERCOT" w:date="2022-11-03T11:42:00Z">
              <w:r w:rsidRPr="00ED4D8D">
                <w:rPr>
                  <w:sz w:val="22"/>
                  <w:szCs w:val="22"/>
                </w:rPr>
                <w:t>20</w:t>
              </w:r>
            </w:ins>
            <w:del w:id="2725" w:author="ERCOT" w:date="2022-11-03T11:42:00Z">
              <w:r w:rsidRPr="00ED4D8D"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597F20FE" w14:textId="48C1EAC5" w:rsidR="00E810E5" w:rsidRPr="00ED4D8D" w:rsidRDefault="00E810E5" w:rsidP="00E810E5">
            <w:pPr>
              <w:widowControl/>
              <w:autoSpaceDE/>
              <w:autoSpaceDN/>
              <w:adjustRightInd/>
              <w:jc w:val="center"/>
              <w:rPr>
                <w:b/>
                <w:bCs/>
                <w:sz w:val="22"/>
                <w:szCs w:val="22"/>
              </w:rPr>
            </w:pPr>
            <w:ins w:id="2726" w:author="ERCOT" w:date="2022-11-03T11:42:00Z">
              <w:r w:rsidRPr="00ED4D8D">
                <w:rPr>
                  <w:sz w:val="22"/>
                  <w:szCs w:val="22"/>
                </w:rPr>
                <w:t>20</w:t>
              </w:r>
            </w:ins>
            <w:del w:id="2727"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D2192CD" w14:textId="22DD0D1F" w:rsidR="00E810E5" w:rsidRPr="00ED4D8D" w:rsidRDefault="00E810E5" w:rsidP="00E810E5">
            <w:pPr>
              <w:widowControl/>
              <w:autoSpaceDE/>
              <w:autoSpaceDN/>
              <w:adjustRightInd/>
              <w:jc w:val="center"/>
              <w:rPr>
                <w:b/>
                <w:bCs/>
                <w:sz w:val="22"/>
                <w:szCs w:val="22"/>
              </w:rPr>
            </w:pPr>
            <w:ins w:id="2728" w:author="ERCOT" w:date="2022-11-03T11:42:00Z">
              <w:r w:rsidRPr="00ED4D8D">
                <w:rPr>
                  <w:sz w:val="22"/>
                  <w:szCs w:val="22"/>
                </w:rPr>
                <w:t>21</w:t>
              </w:r>
            </w:ins>
            <w:del w:id="2729"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0C09C8AC" w14:textId="49BF650C" w:rsidR="00E810E5" w:rsidRPr="00ED4D8D" w:rsidRDefault="00E810E5" w:rsidP="00E810E5">
            <w:pPr>
              <w:widowControl/>
              <w:autoSpaceDE/>
              <w:autoSpaceDN/>
              <w:adjustRightInd/>
              <w:jc w:val="center"/>
              <w:rPr>
                <w:b/>
                <w:bCs/>
                <w:sz w:val="22"/>
                <w:szCs w:val="22"/>
              </w:rPr>
            </w:pPr>
            <w:ins w:id="2730" w:author="ERCOT" w:date="2022-11-03T11:42:00Z">
              <w:r w:rsidRPr="00ED4D8D">
                <w:rPr>
                  <w:sz w:val="22"/>
                  <w:szCs w:val="22"/>
                </w:rPr>
                <w:t>21</w:t>
              </w:r>
            </w:ins>
            <w:del w:id="2731" w:author="ERCOT" w:date="2022-11-03T11:42:00Z">
              <w:r w:rsidRPr="00ED4D8D"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6E642E3F" w14:textId="2AA2FF8E" w:rsidR="00E810E5" w:rsidRPr="00ED4D8D" w:rsidRDefault="00E810E5" w:rsidP="00E810E5">
            <w:pPr>
              <w:widowControl/>
              <w:autoSpaceDE/>
              <w:autoSpaceDN/>
              <w:adjustRightInd/>
              <w:jc w:val="center"/>
              <w:rPr>
                <w:b/>
                <w:bCs/>
                <w:sz w:val="22"/>
                <w:szCs w:val="22"/>
              </w:rPr>
            </w:pPr>
            <w:ins w:id="2732" w:author="ERCOT" w:date="2022-11-03T11:42:00Z">
              <w:r w:rsidRPr="00ED4D8D">
                <w:rPr>
                  <w:sz w:val="22"/>
                  <w:szCs w:val="22"/>
                </w:rPr>
                <w:t>21</w:t>
              </w:r>
            </w:ins>
            <w:del w:id="2733" w:author="ERCOT" w:date="2022-11-03T11:42:00Z">
              <w:r w:rsidRPr="00ED4D8D"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144F16D5" w14:textId="18250118" w:rsidR="00E810E5" w:rsidRPr="00ED4D8D" w:rsidRDefault="00E810E5" w:rsidP="00E810E5">
            <w:pPr>
              <w:widowControl/>
              <w:autoSpaceDE/>
              <w:autoSpaceDN/>
              <w:adjustRightInd/>
              <w:jc w:val="center"/>
              <w:rPr>
                <w:b/>
                <w:bCs/>
                <w:sz w:val="22"/>
                <w:szCs w:val="22"/>
              </w:rPr>
            </w:pPr>
            <w:ins w:id="2734" w:author="ERCOT" w:date="2022-11-03T11:42:00Z">
              <w:r w:rsidRPr="00ED4D8D">
                <w:rPr>
                  <w:sz w:val="22"/>
                  <w:szCs w:val="22"/>
                </w:rPr>
                <w:t>21</w:t>
              </w:r>
            </w:ins>
            <w:del w:id="2735" w:author="ERCOT" w:date="2022-11-03T11:42:00Z">
              <w:r w:rsidRPr="00ED4D8D"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392BAB3E" w14:textId="600D209A" w:rsidR="00E810E5" w:rsidRPr="00ED4D8D" w:rsidRDefault="00E810E5" w:rsidP="00E810E5">
            <w:pPr>
              <w:widowControl/>
              <w:autoSpaceDE/>
              <w:autoSpaceDN/>
              <w:adjustRightInd/>
              <w:jc w:val="center"/>
              <w:rPr>
                <w:b/>
                <w:bCs/>
                <w:sz w:val="22"/>
                <w:szCs w:val="22"/>
              </w:rPr>
            </w:pPr>
            <w:ins w:id="2736" w:author="ERCOT" w:date="2022-11-03T11:42:00Z">
              <w:r w:rsidRPr="00ED4D8D">
                <w:rPr>
                  <w:sz w:val="22"/>
                  <w:szCs w:val="22"/>
                </w:rPr>
                <w:t>29</w:t>
              </w:r>
            </w:ins>
            <w:del w:id="2737" w:author="ERCOT" w:date="2022-11-03T11:42:00Z">
              <w:r w:rsidRPr="00ED4D8D"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5B553666" w14:textId="4BB81720" w:rsidR="00E810E5" w:rsidRPr="00ED4D8D" w:rsidRDefault="00E810E5" w:rsidP="00E810E5">
            <w:pPr>
              <w:widowControl/>
              <w:autoSpaceDE/>
              <w:autoSpaceDN/>
              <w:adjustRightInd/>
              <w:jc w:val="center"/>
              <w:rPr>
                <w:b/>
                <w:bCs/>
                <w:sz w:val="22"/>
                <w:szCs w:val="22"/>
              </w:rPr>
            </w:pPr>
            <w:ins w:id="2738" w:author="ERCOT" w:date="2022-11-03T11:42:00Z">
              <w:r w:rsidRPr="00ED4D8D">
                <w:rPr>
                  <w:sz w:val="22"/>
                  <w:szCs w:val="22"/>
                </w:rPr>
                <w:t>29</w:t>
              </w:r>
            </w:ins>
            <w:del w:id="2739" w:author="ERCOT" w:date="2022-11-03T11:42:00Z">
              <w:r w:rsidRPr="00ED4D8D"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6F14CED4" w14:textId="147967AE" w:rsidR="00E810E5" w:rsidRPr="00ED4D8D" w:rsidRDefault="00E810E5" w:rsidP="00E810E5">
            <w:pPr>
              <w:widowControl/>
              <w:autoSpaceDE/>
              <w:autoSpaceDN/>
              <w:adjustRightInd/>
              <w:jc w:val="center"/>
              <w:rPr>
                <w:b/>
                <w:bCs/>
                <w:sz w:val="22"/>
                <w:szCs w:val="22"/>
              </w:rPr>
            </w:pPr>
            <w:ins w:id="2740" w:author="ERCOT" w:date="2022-11-03T11:42:00Z">
              <w:r w:rsidRPr="00ED4D8D">
                <w:rPr>
                  <w:sz w:val="22"/>
                  <w:szCs w:val="22"/>
                </w:rPr>
                <w:t>29</w:t>
              </w:r>
            </w:ins>
            <w:del w:id="2741" w:author="ERCOT" w:date="2022-11-03T11:42:00Z">
              <w:r w:rsidRPr="00ED4D8D"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0C4F8AD0" w14:textId="4AA154B5" w:rsidR="00E810E5" w:rsidRPr="00ED4D8D" w:rsidRDefault="00E810E5" w:rsidP="00E810E5">
            <w:pPr>
              <w:widowControl/>
              <w:autoSpaceDE/>
              <w:autoSpaceDN/>
              <w:adjustRightInd/>
              <w:jc w:val="center"/>
              <w:rPr>
                <w:b/>
                <w:bCs/>
                <w:sz w:val="22"/>
                <w:szCs w:val="22"/>
              </w:rPr>
            </w:pPr>
            <w:ins w:id="2742" w:author="ERCOT" w:date="2022-11-03T11:42:00Z">
              <w:r w:rsidRPr="00ED4D8D">
                <w:rPr>
                  <w:sz w:val="22"/>
                  <w:szCs w:val="22"/>
                </w:rPr>
                <w:t>29</w:t>
              </w:r>
            </w:ins>
            <w:del w:id="2743" w:author="ERCOT" w:date="2022-11-03T11:42:00Z">
              <w:r w:rsidRPr="00ED4D8D"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628D0156" w14:textId="485C35BC" w:rsidR="00E810E5" w:rsidRPr="00ED4D8D" w:rsidRDefault="00E810E5" w:rsidP="00E810E5">
            <w:pPr>
              <w:widowControl/>
              <w:autoSpaceDE/>
              <w:autoSpaceDN/>
              <w:adjustRightInd/>
              <w:jc w:val="center"/>
              <w:rPr>
                <w:b/>
                <w:bCs/>
                <w:sz w:val="22"/>
                <w:szCs w:val="22"/>
              </w:rPr>
            </w:pPr>
            <w:ins w:id="2744" w:author="ERCOT" w:date="2022-11-03T11:42:00Z">
              <w:r w:rsidRPr="00ED4D8D">
                <w:rPr>
                  <w:sz w:val="22"/>
                  <w:szCs w:val="22"/>
                </w:rPr>
                <w:t>33</w:t>
              </w:r>
            </w:ins>
            <w:del w:id="2745" w:author="ERCOT" w:date="2022-11-03T11:42:00Z">
              <w:r w:rsidRPr="00ED4D8D"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56792DC9" w14:textId="7DC2E2A0" w:rsidR="00E810E5" w:rsidRPr="00ED4D8D" w:rsidRDefault="00E810E5" w:rsidP="00E810E5">
            <w:pPr>
              <w:widowControl/>
              <w:autoSpaceDE/>
              <w:autoSpaceDN/>
              <w:adjustRightInd/>
              <w:jc w:val="center"/>
              <w:rPr>
                <w:b/>
                <w:bCs/>
                <w:sz w:val="22"/>
                <w:szCs w:val="22"/>
              </w:rPr>
            </w:pPr>
            <w:ins w:id="2746" w:author="ERCOT" w:date="2022-11-03T11:42:00Z">
              <w:r w:rsidRPr="00ED4D8D">
                <w:rPr>
                  <w:sz w:val="22"/>
                  <w:szCs w:val="22"/>
                </w:rPr>
                <w:t>33</w:t>
              </w:r>
            </w:ins>
            <w:del w:id="2747" w:author="ERCOT" w:date="2022-11-03T11:42:00Z">
              <w:r w:rsidRPr="00ED4D8D" w:rsidDel="00C450B2">
                <w:rPr>
                  <w:rFonts w:ascii="Calibri" w:hAnsi="Calibri" w:cs="Calibri"/>
                  <w:color w:val="000000"/>
                  <w:sz w:val="22"/>
                  <w:szCs w:val="22"/>
                </w:rPr>
                <w:delText>36</w:delText>
              </w:r>
            </w:del>
          </w:p>
        </w:tc>
      </w:tr>
      <w:tr w:rsidR="00E810E5" w:rsidRPr="00CC576E" w14:paraId="2CC3FF6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810E5" w:rsidRPr="000357D1" w:rsidRDefault="00E810E5" w:rsidP="00E810E5">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01A08B58" w14:textId="31876C01" w:rsidR="00E810E5" w:rsidRPr="00ED4D8D" w:rsidRDefault="00E810E5" w:rsidP="00E810E5">
            <w:pPr>
              <w:widowControl/>
              <w:autoSpaceDE/>
              <w:autoSpaceDN/>
              <w:adjustRightInd/>
              <w:jc w:val="center"/>
              <w:rPr>
                <w:b/>
                <w:bCs/>
                <w:sz w:val="22"/>
                <w:szCs w:val="22"/>
              </w:rPr>
            </w:pPr>
            <w:ins w:id="2748" w:author="ERCOT" w:date="2022-11-03T11:42:00Z">
              <w:r w:rsidRPr="00ED4D8D">
                <w:rPr>
                  <w:sz w:val="22"/>
                  <w:szCs w:val="22"/>
                </w:rPr>
                <w:t>27</w:t>
              </w:r>
            </w:ins>
            <w:del w:id="2749"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070E65E5" w14:textId="4E9B4B89" w:rsidR="00E810E5" w:rsidRPr="00ED4D8D" w:rsidRDefault="00E810E5" w:rsidP="00E810E5">
            <w:pPr>
              <w:widowControl/>
              <w:autoSpaceDE/>
              <w:autoSpaceDN/>
              <w:adjustRightInd/>
              <w:jc w:val="center"/>
              <w:rPr>
                <w:b/>
                <w:bCs/>
                <w:sz w:val="22"/>
                <w:szCs w:val="22"/>
              </w:rPr>
            </w:pPr>
            <w:ins w:id="2750" w:author="ERCOT" w:date="2022-11-03T11:42:00Z">
              <w:r w:rsidRPr="00ED4D8D">
                <w:rPr>
                  <w:sz w:val="22"/>
                  <w:szCs w:val="22"/>
                </w:rPr>
                <w:t>27</w:t>
              </w:r>
            </w:ins>
            <w:del w:id="2751"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E67BB23" w14:textId="409AD3F4" w:rsidR="00E810E5" w:rsidRPr="00ED4D8D" w:rsidRDefault="00E810E5" w:rsidP="00E810E5">
            <w:pPr>
              <w:widowControl/>
              <w:autoSpaceDE/>
              <w:autoSpaceDN/>
              <w:adjustRightInd/>
              <w:jc w:val="center"/>
              <w:rPr>
                <w:b/>
                <w:bCs/>
                <w:sz w:val="22"/>
                <w:szCs w:val="22"/>
              </w:rPr>
            </w:pPr>
            <w:ins w:id="2752" w:author="ERCOT" w:date="2022-11-03T11:42:00Z">
              <w:r w:rsidRPr="00ED4D8D">
                <w:rPr>
                  <w:sz w:val="22"/>
                  <w:szCs w:val="22"/>
                </w:rPr>
                <w:t>27</w:t>
              </w:r>
            </w:ins>
            <w:del w:id="2753"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7C8314DA" w14:textId="44ACDE4C" w:rsidR="00E810E5" w:rsidRPr="00ED4D8D" w:rsidRDefault="00E810E5" w:rsidP="00E810E5">
            <w:pPr>
              <w:widowControl/>
              <w:autoSpaceDE/>
              <w:autoSpaceDN/>
              <w:adjustRightInd/>
              <w:jc w:val="center"/>
              <w:rPr>
                <w:b/>
                <w:bCs/>
                <w:sz w:val="22"/>
                <w:szCs w:val="22"/>
              </w:rPr>
            </w:pPr>
            <w:ins w:id="2754" w:author="ERCOT" w:date="2022-11-03T11:42:00Z">
              <w:r w:rsidRPr="00ED4D8D">
                <w:rPr>
                  <w:sz w:val="22"/>
                  <w:szCs w:val="22"/>
                </w:rPr>
                <w:t>27</w:t>
              </w:r>
            </w:ins>
            <w:del w:id="2755"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BC3DD57" w14:textId="39F3A071" w:rsidR="00E810E5" w:rsidRPr="00ED4D8D" w:rsidRDefault="00E810E5" w:rsidP="00E810E5">
            <w:pPr>
              <w:widowControl/>
              <w:autoSpaceDE/>
              <w:autoSpaceDN/>
              <w:adjustRightInd/>
              <w:jc w:val="center"/>
              <w:rPr>
                <w:b/>
                <w:bCs/>
                <w:sz w:val="22"/>
                <w:szCs w:val="22"/>
              </w:rPr>
            </w:pPr>
            <w:ins w:id="2756" w:author="ERCOT" w:date="2022-11-03T11:42:00Z">
              <w:r w:rsidRPr="00ED4D8D">
                <w:rPr>
                  <w:sz w:val="22"/>
                  <w:szCs w:val="22"/>
                </w:rPr>
                <w:t>27</w:t>
              </w:r>
            </w:ins>
            <w:del w:id="2757"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40F2D0C" w14:textId="1C223B22" w:rsidR="00E810E5" w:rsidRPr="00ED4D8D" w:rsidRDefault="00E810E5" w:rsidP="00E810E5">
            <w:pPr>
              <w:widowControl/>
              <w:autoSpaceDE/>
              <w:autoSpaceDN/>
              <w:adjustRightInd/>
              <w:jc w:val="center"/>
              <w:rPr>
                <w:b/>
                <w:bCs/>
                <w:sz w:val="22"/>
                <w:szCs w:val="22"/>
              </w:rPr>
            </w:pPr>
            <w:ins w:id="2758" w:author="ERCOT" w:date="2022-11-03T11:42:00Z">
              <w:r w:rsidRPr="00ED4D8D">
                <w:rPr>
                  <w:sz w:val="22"/>
                  <w:szCs w:val="22"/>
                </w:rPr>
                <w:t>27</w:t>
              </w:r>
            </w:ins>
            <w:del w:id="2759"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53FE20D" w14:textId="7ABB1491" w:rsidR="00E810E5" w:rsidRPr="00ED4D8D" w:rsidRDefault="00E810E5" w:rsidP="00E810E5">
            <w:pPr>
              <w:widowControl/>
              <w:autoSpaceDE/>
              <w:autoSpaceDN/>
              <w:adjustRightInd/>
              <w:jc w:val="center"/>
              <w:rPr>
                <w:b/>
                <w:bCs/>
                <w:sz w:val="22"/>
                <w:szCs w:val="22"/>
              </w:rPr>
            </w:pPr>
            <w:ins w:id="2760" w:author="ERCOT" w:date="2022-11-03T11:42:00Z">
              <w:r w:rsidRPr="00ED4D8D">
                <w:rPr>
                  <w:sz w:val="22"/>
                  <w:szCs w:val="22"/>
                </w:rPr>
                <w:t>28</w:t>
              </w:r>
            </w:ins>
            <w:del w:id="2761"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ECFEB82" w14:textId="03514376" w:rsidR="00E810E5" w:rsidRPr="00ED4D8D" w:rsidRDefault="00E810E5" w:rsidP="00E810E5">
            <w:pPr>
              <w:widowControl/>
              <w:autoSpaceDE/>
              <w:autoSpaceDN/>
              <w:adjustRightInd/>
              <w:jc w:val="center"/>
              <w:rPr>
                <w:b/>
                <w:bCs/>
                <w:sz w:val="22"/>
                <w:szCs w:val="22"/>
              </w:rPr>
            </w:pPr>
            <w:ins w:id="2762" w:author="ERCOT" w:date="2022-11-03T11:42:00Z">
              <w:r w:rsidRPr="00ED4D8D">
                <w:rPr>
                  <w:sz w:val="22"/>
                  <w:szCs w:val="22"/>
                </w:rPr>
                <w:t>28</w:t>
              </w:r>
            </w:ins>
            <w:del w:id="2763" w:author="ERCOT" w:date="2022-11-03T11:42:00Z">
              <w:r w:rsidRPr="00ED4D8D"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98AAB73" w14:textId="0BE34E71" w:rsidR="00E810E5" w:rsidRPr="00ED4D8D" w:rsidRDefault="00E810E5" w:rsidP="00E810E5">
            <w:pPr>
              <w:widowControl/>
              <w:autoSpaceDE/>
              <w:autoSpaceDN/>
              <w:adjustRightInd/>
              <w:jc w:val="center"/>
              <w:rPr>
                <w:b/>
                <w:bCs/>
                <w:sz w:val="22"/>
                <w:szCs w:val="22"/>
              </w:rPr>
            </w:pPr>
            <w:ins w:id="2764" w:author="ERCOT" w:date="2022-11-03T11:42:00Z">
              <w:r w:rsidRPr="00ED4D8D">
                <w:rPr>
                  <w:sz w:val="22"/>
                  <w:szCs w:val="22"/>
                </w:rPr>
                <w:t>28</w:t>
              </w:r>
            </w:ins>
            <w:del w:id="2765" w:author="ERCOT" w:date="2022-11-03T11:42:00Z">
              <w:r w:rsidRPr="00ED4D8D"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7E030B8" w14:textId="35076D4F" w:rsidR="00E810E5" w:rsidRPr="00ED4D8D" w:rsidRDefault="00E810E5" w:rsidP="00E810E5">
            <w:pPr>
              <w:widowControl/>
              <w:autoSpaceDE/>
              <w:autoSpaceDN/>
              <w:adjustRightInd/>
              <w:jc w:val="center"/>
              <w:rPr>
                <w:b/>
                <w:bCs/>
                <w:sz w:val="22"/>
                <w:szCs w:val="22"/>
              </w:rPr>
            </w:pPr>
            <w:ins w:id="2766" w:author="ERCOT" w:date="2022-11-03T11:42:00Z">
              <w:r w:rsidRPr="00ED4D8D">
                <w:rPr>
                  <w:sz w:val="22"/>
                  <w:szCs w:val="22"/>
                </w:rPr>
                <w:t>28</w:t>
              </w:r>
            </w:ins>
            <w:del w:id="2767"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EB9E9CC" w14:textId="0BE942F1" w:rsidR="00E810E5" w:rsidRPr="00ED4D8D" w:rsidRDefault="00E810E5" w:rsidP="00E810E5">
            <w:pPr>
              <w:widowControl/>
              <w:autoSpaceDE/>
              <w:autoSpaceDN/>
              <w:adjustRightInd/>
              <w:jc w:val="center"/>
              <w:rPr>
                <w:b/>
                <w:bCs/>
                <w:sz w:val="22"/>
                <w:szCs w:val="22"/>
              </w:rPr>
            </w:pPr>
            <w:ins w:id="2768" w:author="ERCOT" w:date="2022-11-03T11:42:00Z">
              <w:r w:rsidRPr="00ED4D8D">
                <w:rPr>
                  <w:sz w:val="22"/>
                  <w:szCs w:val="22"/>
                </w:rPr>
                <w:t>21</w:t>
              </w:r>
            </w:ins>
            <w:del w:id="2769"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5D4B009D" w14:textId="08CB5BED" w:rsidR="00E810E5" w:rsidRPr="00ED4D8D" w:rsidRDefault="00E810E5" w:rsidP="00E810E5">
            <w:pPr>
              <w:widowControl/>
              <w:autoSpaceDE/>
              <w:autoSpaceDN/>
              <w:adjustRightInd/>
              <w:jc w:val="center"/>
              <w:rPr>
                <w:b/>
                <w:bCs/>
                <w:sz w:val="22"/>
                <w:szCs w:val="22"/>
              </w:rPr>
            </w:pPr>
            <w:ins w:id="2770" w:author="ERCOT" w:date="2022-11-03T11:42:00Z">
              <w:r w:rsidRPr="00ED4D8D">
                <w:rPr>
                  <w:sz w:val="22"/>
                  <w:szCs w:val="22"/>
                </w:rPr>
                <w:t>21</w:t>
              </w:r>
            </w:ins>
            <w:del w:id="2771"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21636825" w14:textId="122BCCC5" w:rsidR="00E810E5" w:rsidRPr="00ED4D8D" w:rsidRDefault="00E810E5" w:rsidP="00E810E5">
            <w:pPr>
              <w:widowControl/>
              <w:autoSpaceDE/>
              <w:autoSpaceDN/>
              <w:adjustRightInd/>
              <w:jc w:val="center"/>
              <w:rPr>
                <w:b/>
                <w:bCs/>
                <w:sz w:val="22"/>
                <w:szCs w:val="22"/>
              </w:rPr>
            </w:pPr>
            <w:ins w:id="2772" w:author="ERCOT" w:date="2022-11-03T11:42:00Z">
              <w:r w:rsidRPr="00ED4D8D">
                <w:rPr>
                  <w:sz w:val="22"/>
                  <w:szCs w:val="22"/>
                </w:rPr>
                <w:t>21</w:t>
              </w:r>
            </w:ins>
            <w:del w:id="2773"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7D9F1680" w14:textId="0A3C6B4B" w:rsidR="00E810E5" w:rsidRPr="00ED4D8D" w:rsidRDefault="00E810E5" w:rsidP="00E810E5">
            <w:pPr>
              <w:widowControl/>
              <w:autoSpaceDE/>
              <w:autoSpaceDN/>
              <w:adjustRightInd/>
              <w:jc w:val="center"/>
              <w:rPr>
                <w:b/>
                <w:bCs/>
                <w:sz w:val="22"/>
                <w:szCs w:val="22"/>
              </w:rPr>
            </w:pPr>
            <w:ins w:id="2774" w:author="ERCOT" w:date="2022-11-03T11:42:00Z">
              <w:r w:rsidRPr="00ED4D8D">
                <w:rPr>
                  <w:sz w:val="22"/>
                  <w:szCs w:val="22"/>
                </w:rPr>
                <w:t>21</w:t>
              </w:r>
            </w:ins>
            <w:del w:id="2775"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5B2F1C24" w14:textId="7C8A5F9D" w:rsidR="00E810E5" w:rsidRPr="00ED4D8D" w:rsidRDefault="00E810E5" w:rsidP="00E810E5">
            <w:pPr>
              <w:widowControl/>
              <w:autoSpaceDE/>
              <w:autoSpaceDN/>
              <w:adjustRightInd/>
              <w:jc w:val="center"/>
              <w:rPr>
                <w:b/>
                <w:bCs/>
                <w:sz w:val="22"/>
                <w:szCs w:val="22"/>
              </w:rPr>
            </w:pPr>
            <w:ins w:id="2776" w:author="ERCOT" w:date="2022-11-03T11:42:00Z">
              <w:r w:rsidRPr="00ED4D8D">
                <w:rPr>
                  <w:sz w:val="22"/>
                  <w:szCs w:val="22"/>
                </w:rPr>
                <w:t>23</w:t>
              </w:r>
            </w:ins>
            <w:del w:id="2777"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395783CB" w14:textId="345221BD" w:rsidR="00E810E5" w:rsidRPr="00ED4D8D" w:rsidRDefault="00E810E5" w:rsidP="00E810E5">
            <w:pPr>
              <w:widowControl/>
              <w:autoSpaceDE/>
              <w:autoSpaceDN/>
              <w:adjustRightInd/>
              <w:jc w:val="center"/>
              <w:rPr>
                <w:b/>
                <w:bCs/>
                <w:sz w:val="22"/>
                <w:szCs w:val="22"/>
              </w:rPr>
            </w:pPr>
            <w:ins w:id="2778" w:author="ERCOT" w:date="2022-11-03T11:42:00Z">
              <w:r w:rsidRPr="00ED4D8D">
                <w:rPr>
                  <w:sz w:val="22"/>
                  <w:szCs w:val="22"/>
                </w:rPr>
                <w:t>23</w:t>
              </w:r>
            </w:ins>
            <w:del w:id="2779"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D67E01B" w14:textId="67A1B145" w:rsidR="00E810E5" w:rsidRPr="00ED4D8D" w:rsidRDefault="00E810E5" w:rsidP="00E810E5">
            <w:pPr>
              <w:widowControl/>
              <w:autoSpaceDE/>
              <w:autoSpaceDN/>
              <w:adjustRightInd/>
              <w:jc w:val="center"/>
              <w:rPr>
                <w:b/>
                <w:bCs/>
                <w:sz w:val="22"/>
                <w:szCs w:val="22"/>
              </w:rPr>
            </w:pPr>
            <w:ins w:id="2780" w:author="ERCOT" w:date="2022-11-03T11:42:00Z">
              <w:r w:rsidRPr="00ED4D8D">
                <w:rPr>
                  <w:sz w:val="22"/>
                  <w:szCs w:val="22"/>
                </w:rPr>
                <w:t>23</w:t>
              </w:r>
            </w:ins>
            <w:del w:id="2781" w:author="ERCOT" w:date="2022-11-03T11:42:00Z">
              <w:r w:rsidRPr="00ED4D8D"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450D5216" w14:textId="33EC35F5" w:rsidR="00E810E5" w:rsidRPr="00ED4D8D" w:rsidRDefault="00E810E5" w:rsidP="00E810E5">
            <w:pPr>
              <w:widowControl/>
              <w:autoSpaceDE/>
              <w:autoSpaceDN/>
              <w:adjustRightInd/>
              <w:jc w:val="center"/>
              <w:rPr>
                <w:b/>
                <w:bCs/>
                <w:sz w:val="22"/>
                <w:szCs w:val="22"/>
              </w:rPr>
            </w:pPr>
            <w:ins w:id="2782" w:author="ERCOT" w:date="2022-11-03T11:42:00Z">
              <w:r w:rsidRPr="00ED4D8D">
                <w:rPr>
                  <w:sz w:val="22"/>
                  <w:szCs w:val="22"/>
                </w:rPr>
                <w:t>23</w:t>
              </w:r>
            </w:ins>
            <w:del w:id="2783" w:author="ERCOT" w:date="2022-11-03T11:42:00Z">
              <w:r w:rsidRPr="00ED4D8D"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2B12ED96" w14:textId="09C64169" w:rsidR="00E810E5" w:rsidRPr="00ED4D8D" w:rsidRDefault="00E810E5" w:rsidP="00E810E5">
            <w:pPr>
              <w:widowControl/>
              <w:autoSpaceDE/>
              <w:autoSpaceDN/>
              <w:adjustRightInd/>
              <w:jc w:val="center"/>
              <w:rPr>
                <w:b/>
                <w:bCs/>
                <w:sz w:val="22"/>
                <w:szCs w:val="22"/>
              </w:rPr>
            </w:pPr>
            <w:ins w:id="2784" w:author="ERCOT" w:date="2022-11-03T11:42:00Z">
              <w:r w:rsidRPr="00ED4D8D">
                <w:rPr>
                  <w:sz w:val="22"/>
                  <w:szCs w:val="22"/>
                </w:rPr>
                <w:t>27</w:t>
              </w:r>
            </w:ins>
            <w:del w:id="2785" w:author="ERCOT" w:date="2022-11-03T11:42:00Z">
              <w:r w:rsidRPr="00ED4D8D"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103153EF" w14:textId="39A9BE21" w:rsidR="00E810E5" w:rsidRPr="00ED4D8D" w:rsidRDefault="00E810E5" w:rsidP="00E810E5">
            <w:pPr>
              <w:widowControl/>
              <w:autoSpaceDE/>
              <w:autoSpaceDN/>
              <w:adjustRightInd/>
              <w:jc w:val="center"/>
              <w:rPr>
                <w:b/>
                <w:bCs/>
                <w:sz w:val="22"/>
                <w:szCs w:val="22"/>
              </w:rPr>
            </w:pPr>
            <w:ins w:id="2786" w:author="ERCOT" w:date="2022-11-03T11:42:00Z">
              <w:r w:rsidRPr="00ED4D8D">
                <w:rPr>
                  <w:sz w:val="22"/>
                  <w:szCs w:val="22"/>
                </w:rPr>
                <w:t>27</w:t>
              </w:r>
            </w:ins>
            <w:del w:id="2787" w:author="ERCOT" w:date="2022-11-03T11:42:00Z">
              <w:r w:rsidRPr="00ED4D8D"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4F6DB364" w14:textId="6C603A0F" w:rsidR="00E810E5" w:rsidRPr="00ED4D8D" w:rsidRDefault="00E810E5" w:rsidP="00E810E5">
            <w:pPr>
              <w:widowControl/>
              <w:autoSpaceDE/>
              <w:autoSpaceDN/>
              <w:adjustRightInd/>
              <w:jc w:val="center"/>
              <w:rPr>
                <w:b/>
                <w:bCs/>
                <w:sz w:val="22"/>
                <w:szCs w:val="22"/>
              </w:rPr>
            </w:pPr>
            <w:ins w:id="2788" w:author="ERCOT" w:date="2022-11-03T11:42:00Z">
              <w:r w:rsidRPr="00ED4D8D">
                <w:rPr>
                  <w:sz w:val="22"/>
                  <w:szCs w:val="22"/>
                </w:rPr>
                <w:t>27</w:t>
              </w:r>
            </w:ins>
            <w:del w:id="2789" w:author="ERCOT" w:date="2022-11-03T11:42:00Z">
              <w:r w:rsidRPr="00ED4D8D"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3E87ECAD" w14:textId="18F3C1AA" w:rsidR="00E810E5" w:rsidRPr="00ED4D8D" w:rsidRDefault="00E810E5" w:rsidP="00E810E5">
            <w:pPr>
              <w:widowControl/>
              <w:autoSpaceDE/>
              <w:autoSpaceDN/>
              <w:adjustRightInd/>
              <w:jc w:val="center"/>
              <w:rPr>
                <w:b/>
                <w:bCs/>
                <w:sz w:val="22"/>
                <w:szCs w:val="22"/>
              </w:rPr>
            </w:pPr>
            <w:ins w:id="2790" w:author="ERCOT" w:date="2022-11-03T11:42:00Z">
              <w:r w:rsidRPr="00ED4D8D">
                <w:rPr>
                  <w:sz w:val="22"/>
                  <w:szCs w:val="22"/>
                </w:rPr>
                <w:t>27</w:t>
              </w:r>
            </w:ins>
            <w:del w:id="2791" w:author="ERCOT" w:date="2022-11-03T11:42:00Z">
              <w:r w:rsidRPr="00ED4D8D"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7F8F9185" w14:textId="3175AF75" w:rsidR="00E810E5" w:rsidRPr="00ED4D8D" w:rsidRDefault="00E810E5" w:rsidP="00E810E5">
            <w:pPr>
              <w:widowControl/>
              <w:autoSpaceDE/>
              <w:autoSpaceDN/>
              <w:adjustRightInd/>
              <w:jc w:val="center"/>
              <w:rPr>
                <w:b/>
                <w:bCs/>
                <w:sz w:val="22"/>
                <w:szCs w:val="22"/>
              </w:rPr>
            </w:pPr>
            <w:ins w:id="2792" w:author="ERCOT" w:date="2022-11-03T11:42:00Z">
              <w:r w:rsidRPr="00ED4D8D">
                <w:rPr>
                  <w:sz w:val="22"/>
                  <w:szCs w:val="22"/>
                </w:rPr>
                <w:t>27</w:t>
              </w:r>
            </w:ins>
            <w:del w:id="2793" w:author="ERCOT" w:date="2022-11-03T11:42:00Z">
              <w:r w:rsidRPr="00ED4D8D"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41CE9201" w14:textId="3EC4F41A" w:rsidR="00E810E5" w:rsidRPr="00ED4D8D" w:rsidRDefault="00E810E5" w:rsidP="00E810E5">
            <w:pPr>
              <w:widowControl/>
              <w:autoSpaceDE/>
              <w:autoSpaceDN/>
              <w:adjustRightInd/>
              <w:jc w:val="center"/>
              <w:rPr>
                <w:b/>
                <w:bCs/>
                <w:sz w:val="22"/>
                <w:szCs w:val="22"/>
              </w:rPr>
            </w:pPr>
            <w:ins w:id="2794" w:author="ERCOT" w:date="2022-11-03T11:42:00Z">
              <w:r w:rsidRPr="00ED4D8D">
                <w:rPr>
                  <w:sz w:val="22"/>
                  <w:szCs w:val="22"/>
                </w:rPr>
                <w:t>27</w:t>
              </w:r>
            </w:ins>
            <w:del w:id="2795" w:author="ERCOT" w:date="2022-11-03T11:42:00Z">
              <w:r w:rsidRPr="00ED4D8D" w:rsidDel="00C450B2">
                <w:rPr>
                  <w:rFonts w:ascii="Calibri" w:hAnsi="Calibri" w:cs="Calibri"/>
                  <w:color w:val="000000"/>
                  <w:sz w:val="22"/>
                  <w:szCs w:val="22"/>
                </w:rPr>
                <w:delText>29</w:delText>
              </w:r>
            </w:del>
          </w:p>
        </w:tc>
      </w:tr>
      <w:tr w:rsidR="00E810E5" w:rsidRPr="00CC576E" w14:paraId="176DAD3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810E5" w:rsidRPr="000357D1" w:rsidRDefault="00E810E5" w:rsidP="00E810E5">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50796372" w14:textId="26607AF3" w:rsidR="00E810E5" w:rsidRPr="00ED4D8D" w:rsidRDefault="00E810E5" w:rsidP="00E810E5">
            <w:pPr>
              <w:widowControl/>
              <w:autoSpaceDE/>
              <w:autoSpaceDN/>
              <w:adjustRightInd/>
              <w:jc w:val="center"/>
              <w:rPr>
                <w:b/>
                <w:bCs/>
                <w:sz w:val="22"/>
                <w:szCs w:val="22"/>
              </w:rPr>
            </w:pPr>
            <w:ins w:id="2796" w:author="ERCOT" w:date="2022-11-03T11:42:00Z">
              <w:r w:rsidRPr="00ED4D8D">
                <w:rPr>
                  <w:sz w:val="22"/>
                  <w:szCs w:val="22"/>
                </w:rPr>
                <w:t>27</w:t>
              </w:r>
            </w:ins>
            <w:del w:id="2797"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5BE8F17E" w14:textId="28466F1B" w:rsidR="00E810E5" w:rsidRPr="00ED4D8D" w:rsidRDefault="00E810E5" w:rsidP="00E810E5">
            <w:pPr>
              <w:widowControl/>
              <w:autoSpaceDE/>
              <w:autoSpaceDN/>
              <w:adjustRightInd/>
              <w:jc w:val="center"/>
              <w:rPr>
                <w:b/>
                <w:bCs/>
                <w:sz w:val="22"/>
                <w:szCs w:val="22"/>
              </w:rPr>
            </w:pPr>
            <w:ins w:id="2798" w:author="ERCOT" w:date="2022-11-03T11:42:00Z">
              <w:r w:rsidRPr="00ED4D8D">
                <w:rPr>
                  <w:sz w:val="22"/>
                  <w:szCs w:val="22"/>
                </w:rPr>
                <w:t>27</w:t>
              </w:r>
            </w:ins>
            <w:del w:id="2799"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28549E4" w14:textId="602E4501" w:rsidR="00E810E5" w:rsidRPr="00ED4D8D" w:rsidRDefault="00E810E5" w:rsidP="00E810E5">
            <w:pPr>
              <w:widowControl/>
              <w:autoSpaceDE/>
              <w:autoSpaceDN/>
              <w:adjustRightInd/>
              <w:jc w:val="center"/>
              <w:rPr>
                <w:b/>
                <w:bCs/>
                <w:sz w:val="22"/>
                <w:szCs w:val="22"/>
              </w:rPr>
            </w:pPr>
            <w:ins w:id="2800" w:author="ERCOT" w:date="2022-11-03T11:42:00Z">
              <w:r w:rsidRPr="00ED4D8D">
                <w:rPr>
                  <w:sz w:val="22"/>
                  <w:szCs w:val="22"/>
                </w:rPr>
                <w:t>27</w:t>
              </w:r>
            </w:ins>
            <w:del w:id="2801"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E705E83" w14:textId="07998C78" w:rsidR="00E810E5" w:rsidRPr="00ED4D8D" w:rsidRDefault="00E810E5" w:rsidP="00E810E5">
            <w:pPr>
              <w:widowControl/>
              <w:autoSpaceDE/>
              <w:autoSpaceDN/>
              <w:adjustRightInd/>
              <w:jc w:val="center"/>
              <w:rPr>
                <w:b/>
                <w:bCs/>
                <w:sz w:val="22"/>
                <w:szCs w:val="22"/>
              </w:rPr>
            </w:pPr>
            <w:ins w:id="2802" w:author="ERCOT" w:date="2022-11-03T11:42:00Z">
              <w:r w:rsidRPr="00ED4D8D">
                <w:rPr>
                  <w:sz w:val="22"/>
                  <w:szCs w:val="22"/>
                </w:rPr>
                <w:t>27</w:t>
              </w:r>
            </w:ins>
            <w:del w:id="2803"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57E68149" w14:textId="4A0EAF3D" w:rsidR="00E810E5" w:rsidRPr="00ED4D8D" w:rsidRDefault="00E810E5" w:rsidP="00E810E5">
            <w:pPr>
              <w:widowControl/>
              <w:autoSpaceDE/>
              <w:autoSpaceDN/>
              <w:adjustRightInd/>
              <w:jc w:val="center"/>
              <w:rPr>
                <w:b/>
                <w:bCs/>
                <w:sz w:val="22"/>
                <w:szCs w:val="22"/>
              </w:rPr>
            </w:pPr>
            <w:ins w:id="2804" w:author="ERCOT" w:date="2022-11-03T11:42:00Z">
              <w:r w:rsidRPr="00ED4D8D">
                <w:rPr>
                  <w:sz w:val="22"/>
                  <w:szCs w:val="22"/>
                </w:rPr>
                <w:t>27</w:t>
              </w:r>
            </w:ins>
            <w:del w:id="2805"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0FAA21D" w14:textId="4358E018" w:rsidR="00E810E5" w:rsidRPr="00ED4D8D" w:rsidRDefault="00E810E5" w:rsidP="00E810E5">
            <w:pPr>
              <w:widowControl/>
              <w:autoSpaceDE/>
              <w:autoSpaceDN/>
              <w:adjustRightInd/>
              <w:jc w:val="center"/>
              <w:rPr>
                <w:b/>
                <w:bCs/>
                <w:sz w:val="22"/>
                <w:szCs w:val="22"/>
              </w:rPr>
            </w:pPr>
            <w:ins w:id="2806" w:author="ERCOT" w:date="2022-11-03T11:42:00Z">
              <w:r w:rsidRPr="00ED4D8D">
                <w:rPr>
                  <w:sz w:val="22"/>
                  <w:szCs w:val="22"/>
                </w:rPr>
                <w:t>27</w:t>
              </w:r>
            </w:ins>
            <w:del w:id="2807"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A2A0F25" w14:textId="00299E60" w:rsidR="00E810E5" w:rsidRPr="00ED4D8D" w:rsidRDefault="00E810E5" w:rsidP="00E810E5">
            <w:pPr>
              <w:widowControl/>
              <w:autoSpaceDE/>
              <w:autoSpaceDN/>
              <w:adjustRightInd/>
              <w:jc w:val="center"/>
              <w:rPr>
                <w:b/>
                <w:bCs/>
                <w:sz w:val="22"/>
                <w:szCs w:val="22"/>
              </w:rPr>
            </w:pPr>
            <w:ins w:id="2808" w:author="ERCOT" w:date="2022-11-03T11:42:00Z">
              <w:r w:rsidRPr="00ED4D8D">
                <w:rPr>
                  <w:sz w:val="22"/>
                  <w:szCs w:val="22"/>
                </w:rPr>
                <w:t>28</w:t>
              </w:r>
            </w:ins>
            <w:del w:id="2809"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A93EBC2" w14:textId="337A5209" w:rsidR="00E810E5" w:rsidRPr="00ED4D8D" w:rsidRDefault="00E810E5" w:rsidP="00E810E5">
            <w:pPr>
              <w:widowControl/>
              <w:autoSpaceDE/>
              <w:autoSpaceDN/>
              <w:adjustRightInd/>
              <w:jc w:val="center"/>
              <w:rPr>
                <w:b/>
                <w:bCs/>
                <w:sz w:val="22"/>
                <w:szCs w:val="22"/>
              </w:rPr>
            </w:pPr>
            <w:ins w:id="2810" w:author="ERCOT" w:date="2022-11-03T11:42:00Z">
              <w:r w:rsidRPr="00ED4D8D">
                <w:rPr>
                  <w:sz w:val="22"/>
                  <w:szCs w:val="22"/>
                </w:rPr>
                <w:t>28</w:t>
              </w:r>
            </w:ins>
            <w:del w:id="2811" w:author="ERCOT" w:date="2022-11-03T11:42:00Z">
              <w:r w:rsidRPr="00ED4D8D"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7C87234" w14:textId="727F8B6B" w:rsidR="00E810E5" w:rsidRPr="00ED4D8D" w:rsidRDefault="00E810E5" w:rsidP="00E810E5">
            <w:pPr>
              <w:widowControl/>
              <w:autoSpaceDE/>
              <w:autoSpaceDN/>
              <w:adjustRightInd/>
              <w:jc w:val="center"/>
              <w:rPr>
                <w:b/>
                <w:bCs/>
                <w:sz w:val="22"/>
                <w:szCs w:val="22"/>
              </w:rPr>
            </w:pPr>
            <w:ins w:id="2812" w:author="ERCOT" w:date="2022-11-03T11:42:00Z">
              <w:r w:rsidRPr="00ED4D8D">
                <w:rPr>
                  <w:sz w:val="22"/>
                  <w:szCs w:val="22"/>
                </w:rPr>
                <w:t>28</w:t>
              </w:r>
            </w:ins>
            <w:del w:id="2813" w:author="ERCOT" w:date="2022-11-03T11:42:00Z">
              <w:r w:rsidRPr="00ED4D8D"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FD210FA" w14:textId="079B5F54" w:rsidR="00E810E5" w:rsidRPr="00ED4D8D" w:rsidRDefault="00E810E5" w:rsidP="00E810E5">
            <w:pPr>
              <w:widowControl/>
              <w:autoSpaceDE/>
              <w:autoSpaceDN/>
              <w:adjustRightInd/>
              <w:jc w:val="center"/>
              <w:rPr>
                <w:b/>
                <w:bCs/>
                <w:sz w:val="22"/>
                <w:szCs w:val="22"/>
              </w:rPr>
            </w:pPr>
            <w:ins w:id="2814" w:author="ERCOT" w:date="2022-11-03T11:42:00Z">
              <w:r w:rsidRPr="00ED4D8D">
                <w:rPr>
                  <w:sz w:val="22"/>
                  <w:szCs w:val="22"/>
                </w:rPr>
                <w:t>28</w:t>
              </w:r>
            </w:ins>
            <w:del w:id="2815"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8E229B9" w14:textId="419B71FE" w:rsidR="00E810E5" w:rsidRPr="00ED4D8D" w:rsidRDefault="00E810E5" w:rsidP="00E810E5">
            <w:pPr>
              <w:widowControl/>
              <w:autoSpaceDE/>
              <w:autoSpaceDN/>
              <w:adjustRightInd/>
              <w:jc w:val="center"/>
              <w:rPr>
                <w:b/>
                <w:bCs/>
                <w:sz w:val="22"/>
                <w:szCs w:val="22"/>
              </w:rPr>
            </w:pPr>
            <w:ins w:id="2816" w:author="ERCOT" w:date="2022-11-03T11:42:00Z">
              <w:r w:rsidRPr="00ED4D8D">
                <w:rPr>
                  <w:sz w:val="22"/>
                  <w:szCs w:val="22"/>
                </w:rPr>
                <w:t>21</w:t>
              </w:r>
            </w:ins>
            <w:del w:id="2817"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4767956B" w14:textId="1DB3FD01" w:rsidR="00E810E5" w:rsidRPr="00ED4D8D" w:rsidRDefault="00E810E5" w:rsidP="00E810E5">
            <w:pPr>
              <w:widowControl/>
              <w:autoSpaceDE/>
              <w:autoSpaceDN/>
              <w:adjustRightInd/>
              <w:jc w:val="center"/>
              <w:rPr>
                <w:b/>
                <w:bCs/>
                <w:sz w:val="22"/>
                <w:szCs w:val="22"/>
              </w:rPr>
            </w:pPr>
            <w:ins w:id="2818" w:author="ERCOT" w:date="2022-11-03T11:42:00Z">
              <w:r w:rsidRPr="00ED4D8D">
                <w:rPr>
                  <w:sz w:val="22"/>
                  <w:szCs w:val="22"/>
                </w:rPr>
                <w:t>21</w:t>
              </w:r>
            </w:ins>
            <w:del w:id="2819"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BDC0355" w14:textId="527E11DB" w:rsidR="00E810E5" w:rsidRPr="00ED4D8D" w:rsidRDefault="00E810E5" w:rsidP="00E810E5">
            <w:pPr>
              <w:widowControl/>
              <w:autoSpaceDE/>
              <w:autoSpaceDN/>
              <w:adjustRightInd/>
              <w:jc w:val="center"/>
              <w:rPr>
                <w:b/>
                <w:bCs/>
                <w:sz w:val="22"/>
                <w:szCs w:val="22"/>
              </w:rPr>
            </w:pPr>
            <w:ins w:id="2820" w:author="ERCOT" w:date="2022-11-03T11:42:00Z">
              <w:r w:rsidRPr="00ED4D8D">
                <w:rPr>
                  <w:sz w:val="22"/>
                  <w:szCs w:val="22"/>
                </w:rPr>
                <w:t>21</w:t>
              </w:r>
            </w:ins>
            <w:del w:id="2821"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7278CF6F" w14:textId="4B9FF011" w:rsidR="00E810E5" w:rsidRPr="00ED4D8D" w:rsidRDefault="00E810E5" w:rsidP="00E810E5">
            <w:pPr>
              <w:widowControl/>
              <w:autoSpaceDE/>
              <w:autoSpaceDN/>
              <w:adjustRightInd/>
              <w:jc w:val="center"/>
              <w:rPr>
                <w:b/>
                <w:bCs/>
                <w:sz w:val="22"/>
                <w:szCs w:val="22"/>
              </w:rPr>
            </w:pPr>
            <w:ins w:id="2822" w:author="ERCOT" w:date="2022-11-03T11:42:00Z">
              <w:r w:rsidRPr="00ED4D8D">
                <w:rPr>
                  <w:sz w:val="22"/>
                  <w:szCs w:val="22"/>
                </w:rPr>
                <w:t>21</w:t>
              </w:r>
            </w:ins>
            <w:del w:id="2823"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1FBAC365" w14:textId="3EB21BEF" w:rsidR="00E810E5" w:rsidRPr="00ED4D8D" w:rsidRDefault="00E810E5" w:rsidP="00E810E5">
            <w:pPr>
              <w:widowControl/>
              <w:autoSpaceDE/>
              <w:autoSpaceDN/>
              <w:adjustRightInd/>
              <w:jc w:val="center"/>
              <w:rPr>
                <w:b/>
                <w:bCs/>
                <w:sz w:val="22"/>
                <w:szCs w:val="22"/>
              </w:rPr>
            </w:pPr>
            <w:ins w:id="2824" w:author="ERCOT" w:date="2022-11-03T11:42:00Z">
              <w:r w:rsidRPr="00ED4D8D">
                <w:rPr>
                  <w:sz w:val="22"/>
                  <w:szCs w:val="22"/>
                </w:rPr>
                <w:t>23</w:t>
              </w:r>
            </w:ins>
            <w:del w:id="2825"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5AE6CD16" w14:textId="12043E5D" w:rsidR="00E810E5" w:rsidRPr="00ED4D8D" w:rsidRDefault="00E810E5" w:rsidP="00E810E5">
            <w:pPr>
              <w:widowControl/>
              <w:autoSpaceDE/>
              <w:autoSpaceDN/>
              <w:adjustRightInd/>
              <w:jc w:val="center"/>
              <w:rPr>
                <w:b/>
                <w:bCs/>
                <w:sz w:val="22"/>
                <w:szCs w:val="22"/>
              </w:rPr>
            </w:pPr>
            <w:ins w:id="2826" w:author="ERCOT" w:date="2022-11-03T11:42:00Z">
              <w:r w:rsidRPr="00ED4D8D">
                <w:rPr>
                  <w:sz w:val="22"/>
                  <w:szCs w:val="22"/>
                </w:rPr>
                <w:t>23</w:t>
              </w:r>
            </w:ins>
            <w:del w:id="2827"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356A533" w14:textId="729D6F29" w:rsidR="00E810E5" w:rsidRPr="00ED4D8D" w:rsidRDefault="00E810E5" w:rsidP="00E810E5">
            <w:pPr>
              <w:widowControl/>
              <w:autoSpaceDE/>
              <w:autoSpaceDN/>
              <w:adjustRightInd/>
              <w:jc w:val="center"/>
              <w:rPr>
                <w:b/>
                <w:bCs/>
                <w:sz w:val="22"/>
                <w:szCs w:val="22"/>
              </w:rPr>
            </w:pPr>
            <w:ins w:id="2828" w:author="ERCOT" w:date="2022-11-03T11:42:00Z">
              <w:r w:rsidRPr="00ED4D8D">
                <w:rPr>
                  <w:sz w:val="22"/>
                  <w:szCs w:val="22"/>
                </w:rPr>
                <w:t>23</w:t>
              </w:r>
            </w:ins>
            <w:del w:id="2829" w:author="ERCOT" w:date="2022-11-03T11:42:00Z">
              <w:r w:rsidRPr="00ED4D8D"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0E0C7810" w14:textId="53039DF7" w:rsidR="00E810E5" w:rsidRPr="00ED4D8D" w:rsidRDefault="00E810E5" w:rsidP="00E810E5">
            <w:pPr>
              <w:widowControl/>
              <w:autoSpaceDE/>
              <w:autoSpaceDN/>
              <w:adjustRightInd/>
              <w:jc w:val="center"/>
              <w:rPr>
                <w:b/>
                <w:bCs/>
                <w:sz w:val="22"/>
                <w:szCs w:val="22"/>
              </w:rPr>
            </w:pPr>
            <w:ins w:id="2830" w:author="ERCOT" w:date="2022-11-03T11:42:00Z">
              <w:r w:rsidRPr="00ED4D8D">
                <w:rPr>
                  <w:sz w:val="22"/>
                  <w:szCs w:val="22"/>
                </w:rPr>
                <w:t>23</w:t>
              </w:r>
            </w:ins>
            <w:del w:id="2831" w:author="ERCOT" w:date="2022-11-03T11:42:00Z">
              <w:r w:rsidRPr="00ED4D8D"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0F66ABD2" w14:textId="5FA4D703" w:rsidR="00E810E5" w:rsidRPr="00ED4D8D" w:rsidRDefault="00E810E5" w:rsidP="00E810E5">
            <w:pPr>
              <w:widowControl/>
              <w:autoSpaceDE/>
              <w:autoSpaceDN/>
              <w:adjustRightInd/>
              <w:jc w:val="center"/>
              <w:rPr>
                <w:b/>
                <w:bCs/>
                <w:sz w:val="22"/>
                <w:szCs w:val="22"/>
              </w:rPr>
            </w:pPr>
            <w:ins w:id="2832" w:author="ERCOT" w:date="2022-11-03T11:42:00Z">
              <w:r w:rsidRPr="00ED4D8D">
                <w:rPr>
                  <w:sz w:val="22"/>
                  <w:szCs w:val="22"/>
                </w:rPr>
                <w:t>27</w:t>
              </w:r>
            </w:ins>
            <w:del w:id="2833" w:author="ERCOT" w:date="2022-11-03T11:42:00Z">
              <w:r w:rsidRPr="00ED4D8D"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70DA5EFE" w14:textId="1C104BA9" w:rsidR="00E810E5" w:rsidRPr="00ED4D8D" w:rsidRDefault="00E810E5" w:rsidP="00E810E5">
            <w:pPr>
              <w:widowControl/>
              <w:autoSpaceDE/>
              <w:autoSpaceDN/>
              <w:adjustRightInd/>
              <w:jc w:val="center"/>
              <w:rPr>
                <w:b/>
                <w:bCs/>
                <w:sz w:val="22"/>
                <w:szCs w:val="22"/>
              </w:rPr>
            </w:pPr>
            <w:ins w:id="2834" w:author="ERCOT" w:date="2022-11-03T11:42:00Z">
              <w:r w:rsidRPr="00ED4D8D">
                <w:rPr>
                  <w:sz w:val="22"/>
                  <w:szCs w:val="22"/>
                </w:rPr>
                <w:t>27</w:t>
              </w:r>
            </w:ins>
            <w:del w:id="2835" w:author="ERCOT" w:date="2022-11-03T11:42:00Z">
              <w:r w:rsidRPr="00ED4D8D"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047B2FF6" w14:textId="26593C27" w:rsidR="00E810E5" w:rsidRPr="00ED4D8D" w:rsidRDefault="00E810E5" w:rsidP="00E810E5">
            <w:pPr>
              <w:widowControl/>
              <w:autoSpaceDE/>
              <w:autoSpaceDN/>
              <w:adjustRightInd/>
              <w:jc w:val="center"/>
              <w:rPr>
                <w:b/>
                <w:bCs/>
                <w:sz w:val="22"/>
                <w:szCs w:val="22"/>
              </w:rPr>
            </w:pPr>
            <w:ins w:id="2836" w:author="ERCOT" w:date="2022-11-03T11:42:00Z">
              <w:r w:rsidRPr="00ED4D8D">
                <w:rPr>
                  <w:sz w:val="22"/>
                  <w:szCs w:val="22"/>
                </w:rPr>
                <w:t>27</w:t>
              </w:r>
            </w:ins>
            <w:del w:id="2837" w:author="ERCOT" w:date="2022-11-03T11:42:00Z">
              <w:r w:rsidRPr="00ED4D8D"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04EBA33F" w14:textId="77BCCE9D" w:rsidR="00E810E5" w:rsidRPr="00ED4D8D" w:rsidRDefault="00E810E5" w:rsidP="00E810E5">
            <w:pPr>
              <w:widowControl/>
              <w:autoSpaceDE/>
              <w:autoSpaceDN/>
              <w:adjustRightInd/>
              <w:jc w:val="center"/>
              <w:rPr>
                <w:b/>
                <w:bCs/>
                <w:sz w:val="22"/>
                <w:szCs w:val="22"/>
              </w:rPr>
            </w:pPr>
            <w:ins w:id="2838" w:author="ERCOT" w:date="2022-11-03T11:42:00Z">
              <w:r w:rsidRPr="00ED4D8D">
                <w:rPr>
                  <w:sz w:val="22"/>
                  <w:szCs w:val="22"/>
                </w:rPr>
                <w:t>27</w:t>
              </w:r>
            </w:ins>
            <w:del w:id="2839" w:author="ERCOT" w:date="2022-11-03T11:42:00Z">
              <w:r w:rsidRPr="00ED4D8D"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5EE2682C" w14:textId="79B381C4" w:rsidR="00E810E5" w:rsidRPr="00ED4D8D" w:rsidRDefault="00E810E5" w:rsidP="00E810E5">
            <w:pPr>
              <w:widowControl/>
              <w:autoSpaceDE/>
              <w:autoSpaceDN/>
              <w:adjustRightInd/>
              <w:jc w:val="center"/>
              <w:rPr>
                <w:b/>
                <w:bCs/>
                <w:sz w:val="22"/>
                <w:szCs w:val="22"/>
              </w:rPr>
            </w:pPr>
            <w:ins w:id="2840" w:author="ERCOT" w:date="2022-11-03T11:42:00Z">
              <w:r w:rsidRPr="00ED4D8D">
                <w:rPr>
                  <w:sz w:val="22"/>
                  <w:szCs w:val="22"/>
                </w:rPr>
                <w:t>27</w:t>
              </w:r>
            </w:ins>
            <w:del w:id="2841" w:author="ERCOT" w:date="2022-11-03T11:42:00Z">
              <w:r w:rsidRPr="00ED4D8D"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2EC35A58" w14:textId="1835432E" w:rsidR="00E810E5" w:rsidRPr="00ED4D8D" w:rsidRDefault="00E810E5" w:rsidP="00E810E5">
            <w:pPr>
              <w:widowControl/>
              <w:autoSpaceDE/>
              <w:autoSpaceDN/>
              <w:adjustRightInd/>
              <w:jc w:val="center"/>
              <w:rPr>
                <w:b/>
                <w:bCs/>
                <w:sz w:val="22"/>
                <w:szCs w:val="22"/>
              </w:rPr>
            </w:pPr>
            <w:ins w:id="2842" w:author="ERCOT" w:date="2022-11-03T11:42:00Z">
              <w:r w:rsidRPr="00ED4D8D">
                <w:rPr>
                  <w:sz w:val="22"/>
                  <w:szCs w:val="22"/>
                </w:rPr>
                <w:t>27</w:t>
              </w:r>
            </w:ins>
            <w:del w:id="2843" w:author="ERCOT" w:date="2022-11-03T11:42:00Z">
              <w:r w:rsidRPr="00ED4D8D" w:rsidDel="00C450B2">
                <w:rPr>
                  <w:rFonts w:ascii="Calibri" w:hAnsi="Calibri" w:cs="Calibri"/>
                  <w:color w:val="000000"/>
                  <w:sz w:val="22"/>
                  <w:szCs w:val="22"/>
                </w:rPr>
                <w:delText>29</w:delText>
              </w:r>
            </w:del>
          </w:p>
        </w:tc>
      </w:tr>
      <w:tr w:rsidR="00E810E5" w:rsidRPr="00CC576E" w14:paraId="089A211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810E5" w:rsidRPr="000357D1" w:rsidRDefault="00E810E5" w:rsidP="00E810E5">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69732CB8" w14:textId="2F212709" w:rsidR="00E810E5" w:rsidRPr="00ED4D8D" w:rsidRDefault="00E810E5" w:rsidP="00E810E5">
            <w:pPr>
              <w:widowControl/>
              <w:autoSpaceDE/>
              <w:autoSpaceDN/>
              <w:adjustRightInd/>
              <w:jc w:val="center"/>
              <w:rPr>
                <w:b/>
                <w:bCs/>
                <w:sz w:val="22"/>
                <w:szCs w:val="22"/>
              </w:rPr>
            </w:pPr>
            <w:ins w:id="2844" w:author="ERCOT" w:date="2022-11-03T11:42:00Z">
              <w:r w:rsidRPr="00ED4D8D">
                <w:rPr>
                  <w:sz w:val="22"/>
                  <w:szCs w:val="22"/>
                </w:rPr>
                <w:t>27</w:t>
              </w:r>
            </w:ins>
            <w:del w:id="2845" w:author="ERCOT" w:date="2022-11-03T11:42:00Z">
              <w:r w:rsidRPr="00ED4D8D"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0287871C" w14:textId="1DF77159" w:rsidR="00E810E5" w:rsidRPr="00ED4D8D" w:rsidRDefault="00E810E5" w:rsidP="00E810E5">
            <w:pPr>
              <w:widowControl/>
              <w:autoSpaceDE/>
              <w:autoSpaceDN/>
              <w:adjustRightInd/>
              <w:jc w:val="center"/>
              <w:rPr>
                <w:b/>
                <w:bCs/>
                <w:sz w:val="22"/>
                <w:szCs w:val="22"/>
              </w:rPr>
            </w:pPr>
            <w:ins w:id="2846" w:author="ERCOT" w:date="2022-11-03T11:42:00Z">
              <w:r w:rsidRPr="00ED4D8D">
                <w:rPr>
                  <w:sz w:val="22"/>
                  <w:szCs w:val="22"/>
                </w:rPr>
                <w:t>27</w:t>
              </w:r>
            </w:ins>
            <w:del w:id="2847"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2456DEBE" w14:textId="56EDC663" w:rsidR="00E810E5" w:rsidRPr="00ED4D8D" w:rsidRDefault="00E810E5" w:rsidP="00E810E5">
            <w:pPr>
              <w:widowControl/>
              <w:autoSpaceDE/>
              <w:autoSpaceDN/>
              <w:adjustRightInd/>
              <w:jc w:val="center"/>
              <w:rPr>
                <w:b/>
                <w:bCs/>
                <w:sz w:val="22"/>
                <w:szCs w:val="22"/>
              </w:rPr>
            </w:pPr>
            <w:ins w:id="2848" w:author="ERCOT" w:date="2022-11-03T11:42:00Z">
              <w:r w:rsidRPr="00ED4D8D">
                <w:rPr>
                  <w:sz w:val="22"/>
                  <w:szCs w:val="22"/>
                </w:rPr>
                <w:t>27</w:t>
              </w:r>
            </w:ins>
            <w:del w:id="2849"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3ABE0E4" w14:textId="15D37C5B" w:rsidR="00E810E5" w:rsidRPr="00ED4D8D" w:rsidRDefault="00E810E5" w:rsidP="00E810E5">
            <w:pPr>
              <w:widowControl/>
              <w:autoSpaceDE/>
              <w:autoSpaceDN/>
              <w:adjustRightInd/>
              <w:jc w:val="center"/>
              <w:rPr>
                <w:b/>
                <w:bCs/>
                <w:sz w:val="22"/>
                <w:szCs w:val="22"/>
              </w:rPr>
            </w:pPr>
            <w:ins w:id="2850" w:author="ERCOT" w:date="2022-11-03T11:42:00Z">
              <w:r w:rsidRPr="00ED4D8D">
                <w:rPr>
                  <w:sz w:val="22"/>
                  <w:szCs w:val="22"/>
                </w:rPr>
                <w:t>27</w:t>
              </w:r>
            </w:ins>
            <w:del w:id="2851"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3DF4858" w14:textId="28145C2A" w:rsidR="00E810E5" w:rsidRPr="00ED4D8D" w:rsidRDefault="00E810E5" w:rsidP="00E810E5">
            <w:pPr>
              <w:widowControl/>
              <w:autoSpaceDE/>
              <w:autoSpaceDN/>
              <w:adjustRightInd/>
              <w:jc w:val="center"/>
              <w:rPr>
                <w:b/>
                <w:bCs/>
                <w:sz w:val="22"/>
                <w:szCs w:val="22"/>
              </w:rPr>
            </w:pPr>
            <w:ins w:id="2852" w:author="ERCOT" w:date="2022-11-03T11:42:00Z">
              <w:r w:rsidRPr="00ED4D8D">
                <w:rPr>
                  <w:sz w:val="22"/>
                  <w:szCs w:val="22"/>
                </w:rPr>
                <w:t>27</w:t>
              </w:r>
            </w:ins>
            <w:del w:id="2853"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07E736AF" w14:textId="6A715483" w:rsidR="00E810E5" w:rsidRPr="00ED4D8D" w:rsidRDefault="00E810E5" w:rsidP="00E810E5">
            <w:pPr>
              <w:widowControl/>
              <w:autoSpaceDE/>
              <w:autoSpaceDN/>
              <w:adjustRightInd/>
              <w:jc w:val="center"/>
              <w:rPr>
                <w:b/>
                <w:bCs/>
                <w:sz w:val="22"/>
                <w:szCs w:val="22"/>
              </w:rPr>
            </w:pPr>
            <w:ins w:id="2854" w:author="ERCOT" w:date="2022-11-03T11:42:00Z">
              <w:r w:rsidRPr="00ED4D8D">
                <w:rPr>
                  <w:sz w:val="22"/>
                  <w:szCs w:val="22"/>
                </w:rPr>
                <w:t>27</w:t>
              </w:r>
            </w:ins>
            <w:del w:id="2855"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C297B77" w14:textId="374F7567" w:rsidR="00E810E5" w:rsidRPr="00ED4D8D" w:rsidRDefault="00E810E5" w:rsidP="00E810E5">
            <w:pPr>
              <w:widowControl/>
              <w:autoSpaceDE/>
              <w:autoSpaceDN/>
              <w:adjustRightInd/>
              <w:jc w:val="center"/>
              <w:rPr>
                <w:b/>
                <w:bCs/>
                <w:sz w:val="22"/>
                <w:szCs w:val="22"/>
              </w:rPr>
            </w:pPr>
            <w:ins w:id="2856" w:author="ERCOT" w:date="2022-11-03T11:42:00Z">
              <w:r w:rsidRPr="00ED4D8D">
                <w:rPr>
                  <w:sz w:val="22"/>
                  <w:szCs w:val="22"/>
                </w:rPr>
                <w:t>28</w:t>
              </w:r>
            </w:ins>
            <w:del w:id="2857"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E725E4B" w14:textId="07C0A59F" w:rsidR="00E810E5" w:rsidRPr="00ED4D8D" w:rsidRDefault="00E810E5" w:rsidP="00E810E5">
            <w:pPr>
              <w:widowControl/>
              <w:autoSpaceDE/>
              <w:autoSpaceDN/>
              <w:adjustRightInd/>
              <w:jc w:val="center"/>
              <w:rPr>
                <w:b/>
                <w:bCs/>
                <w:sz w:val="22"/>
                <w:szCs w:val="22"/>
              </w:rPr>
            </w:pPr>
            <w:ins w:id="2858" w:author="ERCOT" w:date="2022-11-03T11:42:00Z">
              <w:r w:rsidRPr="00ED4D8D">
                <w:rPr>
                  <w:sz w:val="22"/>
                  <w:szCs w:val="22"/>
                </w:rPr>
                <w:t>28</w:t>
              </w:r>
            </w:ins>
            <w:del w:id="2859" w:author="ERCOT" w:date="2022-11-03T11:42:00Z">
              <w:r w:rsidRPr="00ED4D8D"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349849D3" w14:textId="4C21A8BB" w:rsidR="00E810E5" w:rsidRPr="00ED4D8D" w:rsidRDefault="00E810E5" w:rsidP="00E810E5">
            <w:pPr>
              <w:widowControl/>
              <w:autoSpaceDE/>
              <w:autoSpaceDN/>
              <w:adjustRightInd/>
              <w:jc w:val="center"/>
              <w:rPr>
                <w:b/>
                <w:bCs/>
                <w:sz w:val="22"/>
                <w:szCs w:val="22"/>
              </w:rPr>
            </w:pPr>
            <w:ins w:id="2860" w:author="ERCOT" w:date="2022-11-03T11:42:00Z">
              <w:r w:rsidRPr="00ED4D8D">
                <w:rPr>
                  <w:sz w:val="22"/>
                  <w:szCs w:val="22"/>
                </w:rPr>
                <w:t>28</w:t>
              </w:r>
            </w:ins>
            <w:del w:id="2861" w:author="ERCOT" w:date="2022-11-03T11:42:00Z">
              <w:r w:rsidRPr="00ED4D8D"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5154F0C1" w14:textId="037B129F" w:rsidR="00E810E5" w:rsidRPr="00ED4D8D" w:rsidRDefault="00E810E5" w:rsidP="00E810E5">
            <w:pPr>
              <w:widowControl/>
              <w:autoSpaceDE/>
              <w:autoSpaceDN/>
              <w:adjustRightInd/>
              <w:jc w:val="center"/>
              <w:rPr>
                <w:b/>
                <w:bCs/>
                <w:sz w:val="22"/>
                <w:szCs w:val="22"/>
              </w:rPr>
            </w:pPr>
            <w:ins w:id="2862" w:author="ERCOT" w:date="2022-11-03T11:42:00Z">
              <w:r w:rsidRPr="00ED4D8D">
                <w:rPr>
                  <w:sz w:val="22"/>
                  <w:szCs w:val="22"/>
                </w:rPr>
                <w:t>28</w:t>
              </w:r>
            </w:ins>
            <w:del w:id="2863" w:author="ERCOT" w:date="2022-11-03T11:42:00Z">
              <w:r w:rsidRPr="00ED4D8D"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2A4F26E" w14:textId="67BDB4EF" w:rsidR="00E810E5" w:rsidRPr="00ED4D8D" w:rsidRDefault="00E810E5" w:rsidP="00E810E5">
            <w:pPr>
              <w:widowControl/>
              <w:autoSpaceDE/>
              <w:autoSpaceDN/>
              <w:adjustRightInd/>
              <w:jc w:val="center"/>
              <w:rPr>
                <w:b/>
                <w:bCs/>
                <w:sz w:val="22"/>
                <w:szCs w:val="22"/>
              </w:rPr>
            </w:pPr>
            <w:ins w:id="2864" w:author="ERCOT" w:date="2022-11-03T11:42:00Z">
              <w:r w:rsidRPr="00ED4D8D">
                <w:rPr>
                  <w:sz w:val="22"/>
                  <w:szCs w:val="22"/>
                </w:rPr>
                <w:t>21</w:t>
              </w:r>
            </w:ins>
            <w:del w:id="2865"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4CF54964" w14:textId="08CE5D68" w:rsidR="00E810E5" w:rsidRPr="00ED4D8D" w:rsidRDefault="00E810E5" w:rsidP="00E810E5">
            <w:pPr>
              <w:widowControl/>
              <w:autoSpaceDE/>
              <w:autoSpaceDN/>
              <w:adjustRightInd/>
              <w:jc w:val="center"/>
              <w:rPr>
                <w:b/>
                <w:bCs/>
                <w:sz w:val="22"/>
                <w:szCs w:val="22"/>
              </w:rPr>
            </w:pPr>
            <w:ins w:id="2866" w:author="ERCOT" w:date="2022-11-03T11:42:00Z">
              <w:r w:rsidRPr="00ED4D8D">
                <w:rPr>
                  <w:sz w:val="22"/>
                  <w:szCs w:val="22"/>
                </w:rPr>
                <w:t>21</w:t>
              </w:r>
            </w:ins>
            <w:del w:id="2867"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790D5C96" w14:textId="51AC1F93" w:rsidR="00E810E5" w:rsidRPr="00ED4D8D" w:rsidRDefault="00E810E5" w:rsidP="00E810E5">
            <w:pPr>
              <w:widowControl/>
              <w:autoSpaceDE/>
              <w:autoSpaceDN/>
              <w:adjustRightInd/>
              <w:jc w:val="center"/>
              <w:rPr>
                <w:b/>
                <w:bCs/>
                <w:sz w:val="22"/>
                <w:szCs w:val="22"/>
              </w:rPr>
            </w:pPr>
            <w:ins w:id="2868" w:author="ERCOT" w:date="2022-11-03T11:42:00Z">
              <w:r w:rsidRPr="00ED4D8D">
                <w:rPr>
                  <w:sz w:val="22"/>
                  <w:szCs w:val="22"/>
                </w:rPr>
                <w:t>21</w:t>
              </w:r>
            </w:ins>
            <w:del w:id="2869" w:author="ERCOT" w:date="2022-11-03T11:42:00Z">
              <w:r w:rsidRPr="00ED4D8D"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10A5EFD7" w14:textId="7A3498EA" w:rsidR="00E810E5" w:rsidRPr="00ED4D8D" w:rsidRDefault="00E810E5" w:rsidP="00E810E5">
            <w:pPr>
              <w:widowControl/>
              <w:autoSpaceDE/>
              <w:autoSpaceDN/>
              <w:adjustRightInd/>
              <w:jc w:val="center"/>
              <w:rPr>
                <w:b/>
                <w:bCs/>
                <w:sz w:val="22"/>
                <w:szCs w:val="22"/>
              </w:rPr>
            </w:pPr>
            <w:ins w:id="2870" w:author="ERCOT" w:date="2022-11-03T11:42:00Z">
              <w:r w:rsidRPr="00ED4D8D">
                <w:rPr>
                  <w:sz w:val="22"/>
                  <w:szCs w:val="22"/>
                </w:rPr>
                <w:t>21</w:t>
              </w:r>
            </w:ins>
            <w:del w:id="2871"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48EEBCA2" w14:textId="4B94C562" w:rsidR="00E810E5" w:rsidRPr="00ED4D8D" w:rsidRDefault="00E810E5" w:rsidP="00E810E5">
            <w:pPr>
              <w:widowControl/>
              <w:autoSpaceDE/>
              <w:autoSpaceDN/>
              <w:adjustRightInd/>
              <w:jc w:val="center"/>
              <w:rPr>
                <w:b/>
                <w:bCs/>
                <w:sz w:val="22"/>
                <w:szCs w:val="22"/>
              </w:rPr>
            </w:pPr>
            <w:ins w:id="2872" w:author="ERCOT" w:date="2022-11-03T11:42:00Z">
              <w:r w:rsidRPr="00ED4D8D">
                <w:rPr>
                  <w:sz w:val="22"/>
                  <w:szCs w:val="22"/>
                </w:rPr>
                <w:t>23</w:t>
              </w:r>
            </w:ins>
            <w:del w:id="2873"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09C76F2B" w14:textId="34607F74" w:rsidR="00E810E5" w:rsidRPr="00ED4D8D" w:rsidRDefault="00E810E5" w:rsidP="00E810E5">
            <w:pPr>
              <w:widowControl/>
              <w:autoSpaceDE/>
              <w:autoSpaceDN/>
              <w:adjustRightInd/>
              <w:jc w:val="center"/>
              <w:rPr>
                <w:b/>
                <w:bCs/>
                <w:sz w:val="22"/>
                <w:szCs w:val="22"/>
              </w:rPr>
            </w:pPr>
            <w:ins w:id="2874" w:author="ERCOT" w:date="2022-11-03T11:42:00Z">
              <w:r w:rsidRPr="00ED4D8D">
                <w:rPr>
                  <w:sz w:val="22"/>
                  <w:szCs w:val="22"/>
                </w:rPr>
                <w:t>23</w:t>
              </w:r>
            </w:ins>
            <w:del w:id="2875" w:author="ERCOT" w:date="2022-11-03T11:42:00Z">
              <w:r w:rsidRPr="00ED4D8D"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43006FB4" w14:textId="105CB606" w:rsidR="00E810E5" w:rsidRPr="00ED4D8D" w:rsidRDefault="00E810E5" w:rsidP="00E810E5">
            <w:pPr>
              <w:widowControl/>
              <w:autoSpaceDE/>
              <w:autoSpaceDN/>
              <w:adjustRightInd/>
              <w:jc w:val="center"/>
              <w:rPr>
                <w:b/>
                <w:bCs/>
                <w:sz w:val="22"/>
                <w:szCs w:val="22"/>
              </w:rPr>
            </w:pPr>
            <w:ins w:id="2876" w:author="ERCOT" w:date="2022-11-03T11:42:00Z">
              <w:r w:rsidRPr="00ED4D8D">
                <w:rPr>
                  <w:sz w:val="22"/>
                  <w:szCs w:val="22"/>
                </w:rPr>
                <w:t>23</w:t>
              </w:r>
            </w:ins>
            <w:del w:id="2877" w:author="ERCOT" w:date="2022-11-03T11:42:00Z">
              <w:r w:rsidRPr="00ED4D8D"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02CA373E" w14:textId="08B63C8D" w:rsidR="00E810E5" w:rsidRPr="00ED4D8D" w:rsidRDefault="00E810E5" w:rsidP="00E810E5">
            <w:pPr>
              <w:widowControl/>
              <w:autoSpaceDE/>
              <w:autoSpaceDN/>
              <w:adjustRightInd/>
              <w:jc w:val="center"/>
              <w:rPr>
                <w:b/>
                <w:bCs/>
                <w:sz w:val="22"/>
                <w:szCs w:val="22"/>
              </w:rPr>
            </w:pPr>
            <w:ins w:id="2878" w:author="ERCOT" w:date="2022-11-03T11:42:00Z">
              <w:r w:rsidRPr="00ED4D8D">
                <w:rPr>
                  <w:sz w:val="22"/>
                  <w:szCs w:val="22"/>
                </w:rPr>
                <w:t>23</w:t>
              </w:r>
            </w:ins>
            <w:del w:id="2879" w:author="ERCOT" w:date="2022-11-03T11:42:00Z">
              <w:r w:rsidRPr="00ED4D8D"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22B5F9C0" w14:textId="23502D6C" w:rsidR="00E810E5" w:rsidRPr="00ED4D8D" w:rsidRDefault="00E810E5" w:rsidP="00E810E5">
            <w:pPr>
              <w:widowControl/>
              <w:autoSpaceDE/>
              <w:autoSpaceDN/>
              <w:adjustRightInd/>
              <w:jc w:val="center"/>
              <w:rPr>
                <w:b/>
                <w:bCs/>
                <w:sz w:val="22"/>
                <w:szCs w:val="22"/>
              </w:rPr>
            </w:pPr>
            <w:ins w:id="2880" w:author="ERCOT" w:date="2022-11-03T11:42:00Z">
              <w:r w:rsidRPr="00ED4D8D">
                <w:rPr>
                  <w:sz w:val="22"/>
                  <w:szCs w:val="22"/>
                </w:rPr>
                <w:t>27</w:t>
              </w:r>
            </w:ins>
            <w:del w:id="2881" w:author="ERCOT" w:date="2022-11-03T11:42:00Z">
              <w:r w:rsidRPr="00ED4D8D"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3A3B0562" w14:textId="401E9B98" w:rsidR="00E810E5" w:rsidRPr="00ED4D8D" w:rsidRDefault="00E810E5" w:rsidP="00E810E5">
            <w:pPr>
              <w:widowControl/>
              <w:autoSpaceDE/>
              <w:autoSpaceDN/>
              <w:adjustRightInd/>
              <w:jc w:val="center"/>
              <w:rPr>
                <w:b/>
                <w:bCs/>
                <w:sz w:val="22"/>
                <w:szCs w:val="22"/>
              </w:rPr>
            </w:pPr>
            <w:ins w:id="2882" w:author="ERCOT" w:date="2022-11-03T11:42:00Z">
              <w:r w:rsidRPr="00ED4D8D">
                <w:rPr>
                  <w:sz w:val="22"/>
                  <w:szCs w:val="22"/>
                </w:rPr>
                <w:t>27</w:t>
              </w:r>
            </w:ins>
            <w:del w:id="2883" w:author="ERCOT" w:date="2022-11-03T11:42:00Z">
              <w:r w:rsidRPr="00ED4D8D"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054A47CA" w14:textId="56FE39E1" w:rsidR="00E810E5" w:rsidRPr="00ED4D8D" w:rsidRDefault="00E810E5" w:rsidP="00E810E5">
            <w:pPr>
              <w:widowControl/>
              <w:autoSpaceDE/>
              <w:autoSpaceDN/>
              <w:adjustRightInd/>
              <w:jc w:val="center"/>
              <w:rPr>
                <w:b/>
                <w:bCs/>
                <w:sz w:val="22"/>
                <w:szCs w:val="22"/>
              </w:rPr>
            </w:pPr>
            <w:ins w:id="2884" w:author="ERCOT" w:date="2022-11-03T11:42:00Z">
              <w:r w:rsidRPr="00ED4D8D">
                <w:rPr>
                  <w:sz w:val="22"/>
                  <w:szCs w:val="22"/>
                </w:rPr>
                <w:t>27</w:t>
              </w:r>
            </w:ins>
            <w:del w:id="2885" w:author="ERCOT" w:date="2022-11-03T11:42:00Z">
              <w:r w:rsidRPr="00ED4D8D"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0DB0B2EE" w14:textId="6920EEFD" w:rsidR="00E810E5" w:rsidRPr="00ED4D8D" w:rsidRDefault="00E810E5" w:rsidP="00E810E5">
            <w:pPr>
              <w:widowControl/>
              <w:autoSpaceDE/>
              <w:autoSpaceDN/>
              <w:adjustRightInd/>
              <w:jc w:val="center"/>
              <w:rPr>
                <w:b/>
                <w:bCs/>
                <w:sz w:val="22"/>
                <w:szCs w:val="22"/>
              </w:rPr>
            </w:pPr>
            <w:ins w:id="2886" w:author="ERCOT" w:date="2022-11-03T11:42:00Z">
              <w:r w:rsidRPr="00ED4D8D">
                <w:rPr>
                  <w:sz w:val="22"/>
                  <w:szCs w:val="22"/>
                </w:rPr>
                <w:t>27</w:t>
              </w:r>
            </w:ins>
            <w:del w:id="2887" w:author="ERCOT" w:date="2022-11-03T11:42:00Z">
              <w:r w:rsidRPr="00ED4D8D"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4ECCFDD2" w14:textId="73BB39CC" w:rsidR="00E810E5" w:rsidRPr="00ED4D8D" w:rsidRDefault="00E810E5" w:rsidP="00E810E5">
            <w:pPr>
              <w:widowControl/>
              <w:autoSpaceDE/>
              <w:autoSpaceDN/>
              <w:adjustRightInd/>
              <w:jc w:val="center"/>
              <w:rPr>
                <w:b/>
                <w:bCs/>
                <w:sz w:val="22"/>
                <w:szCs w:val="22"/>
              </w:rPr>
            </w:pPr>
            <w:ins w:id="2888" w:author="ERCOT" w:date="2022-11-03T11:42:00Z">
              <w:r w:rsidRPr="00ED4D8D">
                <w:rPr>
                  <w:sz w:val="22"/>
                  <w:szCs w:val="22"/>
                </w:rPr>
                <w:t>27</w:t>
              </w:r>
            </w:ins>
            <w:del w:id="2889" w:author="ERCOT" w:date="2022-11-03T11:42:00Z">
              <w:r w:rsidRPr="00ED4D8D"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29324552" w14:textId="0CEA79A0" w:rsidR="00E810E5" w:rsidRPr="00ED4D8D" w:rsidRDefault="00E810E5" w:rsidP="00E810E5">
            <w:pPr>
              <w:widowControl/>
              <w:autoSpaceDE/>
              <w:autoSpaceDN/>
              <w:adjustRightInd/>
              <w:jc w:val="center"/>
              <w:rPr>
                <w:b/>
                <w:bCs/>
                <w:sz w:val="22"/>
                <w:szCs w:val="22"/>
              </w:rPr>
            </w:pPr>
            <w:ins w:id="2890" w:author="ERCOT" w:date="2022-11-03T11:42:00Z">
              <w:r w:rsidRPr="00ED4D8D">
                <w:rPr>
                  <w:sz w:val="22"/>
                  <w:szCs w:val="22"/>
                </w:rPr>
                <w:t>27</w:t>
              </w:r>
            </w:ins>
            <w:del w:id="2891" w:author="ERCOT" w:date="2022-11-03T11:42:00Z">
              <w:r w:rsidRPr="00ED4D8D" w:rsidDel="00C450B2">
                <w:rPr>
                  <w:rFonts w:ascii="Calibri" w:hAnsi="Calibri" w:cs="Calibri"/>
                  <w:color w:val="000000"/>
                  <w:sz w:val="22"/>
                  <w:szCs w:val="22"/>
                </w:rPr>
                <w:delText>29</w:delText>
              </w:r>
            </w:del>
          </w:p>
        </w:tc>
      </w:tr>
      <w:tr w:rsidR="00E810E5" w:rsidRPr="00CC576E" w14:paraId="131E25D6" w14:textId="77777777" w:rsidTr="00E810E5">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810E5" w:rsidRPr="000357D1" w:rsidRDefault="00E810E5" w:rsidP="00E810E5">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B17C6D2" w14:textId="7302580A" w:rsidR="00E810E5" w:rsidRPr="00ED4D8D" w:rsidRDefault="00E810E5" w:rsidP="00E810E5">
            <w:pPr>
              <w:widowControl/>
              <w:autoSpaceDE/>
              <w:autoSpaceDN/>
              <w:adjustRightInd/>
              <w:jc w:val="center"/>
              <w:rPr>
                <w:b/>
                <w:bCs/>
                <w:sz w:val="22"/>
                <w:szCs w:val="22"/>
              </w:rPr>
            </w:pPr>
            <w:ins w:id="2892" w:author="ERCOT" w:date="2022-11-03T11:42:00Z">
              <w:r w:rsidRPr="00ED4D8D">
                <w:rPr>
                  <w:sz w:val="22"/>
                  <w:szCs w:val="22"/>
                </w:rPr>
                <w:t>31</w:t>
              </w:r>
            </w:ins>
            <w:del w:id="2893" w:author="ERCOT" w:date="2022-11-03T11:42:00Z">
              <w:r w:rsidRPr="00ED4D8D"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tcPr>
          <w:p w14:paraId="0A3345D4" w14:textId="46C696BB" w:rsidR="00E810E5" w:rsidRPr="00ED4D8D" w:rsidRDefault="00E810E5" w:rsidP="00E810E5">
            <w:pPr>
              <w:widowControl/>
              <w:autoSpaceDE/>
              <w:autoSpaceDN/>
              <w:adjustRightInd/>
              <w:jc w:val="center"/>
              <w:rPr>
                <w:b/>
                <w:bCs/>
                <w:sz w:val="22"/>
                <w:szCs w:val="22"/>
              </w:rPr>
            </w:pPr>
            <w:ins w:id="2894" w:author="ERCOT" w:date="2022-11-03T11:42:00Z">
              <w:r w:rsidRPr="00ED4D8D">
                <w:rPr>
                  <w:sz w:val="22"/>
                  <w:szCs w:val="22"/>
                </w:rPr>
                <w:t>31</w:t>
              </w:r>
            </w:ins>
            <w:del w:id="2895"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C0A79E7" w14:textId="2131F8D7" w:rsidR="00E810E5" w:rsidRPr="00ED4D8D" w:rsidRDefault="00E810E5" w:rsidP="00E810E5">
            <w:pPr>
              <w:widowControl/>
              <w:autoSpaceDE/>
              <w:autoSpaceDN/>
              <w:adjustRightInd/>
              <w:jc w:val="center"/>
              <w:rPr>
                <w:b/>
                <w:bCs/>
                <w:sz w:val="22"/>
                <w:szCs w:val="22"/>
              </w:rPr>
            </w:pPr>
            <w:ins w:id="2896" w:author="ERCOT" w:date="2022-11-03T11:42:00Z">
              <w:r w:rsidRPr="00ED4D8D">
                <w:rPr>
                  <w:sz w:val="22"/>
                  <w:szCs w:val="22"/>
                </w:rPr>
                <w:t>31</w:t>
              </w:r>
            </w:ins>
            <w:del w:id="2897"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8F39358" w14:textId="227093E1" w:rsidR="00E810E5" w:rsidRPr="00ED4D8D" w:rsidRDefault="00E810E5" w:rsidP="00E810E5">
            <w:pPr>
              <w:widowControl/>
              <w:autoSpaceDE/>
              <w:autoSpaceDN/>
              <w:adjustRightInd/>
              <w:jc w:val="center"/>
              <w:rPr>
                <w:b/>
                <w:bCs/>
                <w:sz w:val="22"/>
                <w:szCs w:val="22"/>
              </w:rPr>
            </w:pPr>
            <w:ins w:id="2898" w:author="ERCOT" w:date="2022-11-03T11:42:00Z">
              <w:r w:rsidRPr="00ED4D8D">
                <w:rPr>
                  <w:sz w:val="22"/>
                  <w:szCs w:val="22"/>
                </w:rPr>
                <w:t>31</w:t>
              </w:r>
            </w:ins>
            <w:del w:id="2899"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3687DB2" w14:textId="360E5381" w:rsidR="00E810E5" w:rsidRPr="00ED4D8D" w:rsidRDefault="00E810E5" w:rsidP="00E810E5">
            <w:pPr>
              <w:widowControl/>
              <w:autoSpaceDE/>
              <w:autoSpaceDN/>
              <w:adjustRightInd/>
              <w:jc w:val="center"/>
              <w:rPr>
                <w:b/>
                <w:bCs/>
                <w:sz w:val="22"/>
                <w:szCs w:val="22"/>
              </w:rPr>
            </w:pPr>
            <w:ins w:id="2900" w:author="ERCOT" w:date="2022-11-03T11:42:00Z">
              <w:r w:rsidRPr="00ED4D8D">
                <w:rPr>
                  <w:sz w:val="22"/>
                  <w:szCs w:val="22"/>
                </w:rPr>
                <w:t>31</w:t>
              </w:r>
            </w:ins>
            <w:del w:id="2901"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3AAAF0A1" w14:textId="2A2ABA7E" w:rsidR="00E810E5" w:rsidRPr="00ED4D8D" w:rsidRDefault="00E810E5" w:rsidP="00E810E5">
            <w:pPr>
              <w:widowControl/>
              <w:autoSpaceDE/>
              <w:autoSpaceDN/>
              <w:adjustRightInd/>
              <w:jc w:val="center"/>
              <w:rPr>
                <w:b/>
                <w:bCs/>
                <w:sz w:val="22"/>
                <w:szCs w:val="22"/>
              </w:rPr>
            </w:pPr>
            <w:ins w:id="2902" w:author="ERCOT" w:date="2022-11-03T11:42:00Z">
              <w:r w:rsidRPr="00ED4D8D">
                <w:rPr>
                  <w:sz w:val="22"/>
                  <w:szCs w:val="22"/>
                </w:rPr>
                <w:t>31</w:t>
              </w:r>
            </w:ins>
            <w:del w:id="2903" w:author="ERCOT" w:date="2022-11-03T11:42:00Z">
              <w:r w:rsidRPr="00ED4D8D"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4ADE1798" w14:textId="15B90F53" w:rsidR="00E810E5" w:rsidRPr="00ED4D8D" w:rsidRDefault="00E810E5" w:rsidP="00E810E5">
            <w:pPr>
              <w:widowControl/>
              <w:autoSpaceDE/>
              <w:autoSpaceDN/>
              <w:adjustRightInd/>
              <w:jc w:val="center"/>
              <w:rPr>
                <w:b/>
                <w:bCs/>
                <w:sz w:val="22"/>
                <w:szCs w:val="22"/>
              </w:rPr>
            </w:pPr>
            <w:ins w:id="2904" w:author="ERCOT" w:date="2022-11-03T11:42:00Z">
              <w:r w:rsidRPr="00ED4D8D">
                <w:rPr>
                  <w:sz w:val="22"/>
                  <w:szCs w:val="22"/>
                </w:rPr>
                <w:t>33</w:t>
              </w:r>
            </w:ins>
            <w:del w:id="2905"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tcPr>
          <w:p w14:paraId="453C0A85" w14:textId="1139A93C" w:rsidR="00E810E5" w:rsidRPr="00ED4D8D" w:rsidRDefault="00E810E5" w:rsidP="00E810E5">
            <w:pPr>
              <w:widowControl/>
              <w:autoSpaceDE/>
              <w:autoSpaceDN/>
              <w:adjustRightInd/>
              <w:jc w:val="center"/>
              <w:rPr>
                <w:b/>
                <w:bCs/>
                <w:sz w:val="22"/>
                <w:szCs w:val="22"/>
              </w:rPr>
            </w:pPr>
            <w:ins w:id="2906" w:author="ERCOT" w:date="2022-11-03T11:42:00Z">
              <w:r w:rsidRPr="00ED4D8D">
                <w:rPr>
                  <w:sz w:val="22"/>
                  <w:szCs w:val="22"/>
                </w:rPr>
                <w:t>33</w:t>
              </w:r>
            </w:ins>
            <w:del w:id="2907" w:author="ERCOT" w:date="2022-11-03T11:42:00Z">
              <w:r w:rsidRPr="00ED4D8D"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8" w:space="0" w:color="000000"/>
              <w:right w:val="single" w:sz="4" w:space="0" w:color="000000"/>
            </w:tcBorders>
          </w:tcPr>
          <w:p w14:paraId="2B6C642A" w14:textId="5D0F21A6" w:rsidR="00E810E5" w:rsidRPr="00ED4D8D" w:rsidRDefault="00E810E5" w:rsidP="00E810E5">
            <w:pPr>
              <w:widowControl/>
              <w:autoSpaceDE/>
              <w:autoSpaceDN/>
              <w:adjustRightInd/>
              <w:jc w:val="center"/>
              <w:rPr>
                <w:b/>
                <w:bCs/>
                <w:sz w:val="22"/>
                <w:szCs w:val="22"/>
              </w:rPr>
            </w:pPr>
            <w:ins w:id="2908" w:author="ERCOT" w:date="2022-11-03T11:42:00Z">
              <w:r w:rsidRPr="00ED4D8D">
                <w:rPr>
                  <w:sz w:val="22"/>
                  <w:szCs w:val="22"/>
                </w:rPr>
                <w:t>33</w:t>
              </w:r>
            </w:ins>
            <w:del w:id="2909" w:author="ERCOT" w:date="2022-11-03T11:42:00Z">
              <w:r w:rsidRPr="00ED4D8D"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8" w:space="0" w:color="000000"/>
              <w:right w:val="single" w:sz="4" w:space="0" w:color="000000"/>
            </w:tcBorders>
          </w:tcPr>
          <w:p w14:paraId="784B5C8C" w14:textId="6C0B5ED6" w:rsidR="00E810E5" w:rsidRPr="00ED4D8D" w:rsidRDefault="00E810E5" w:rsidP="00E810E5">
            <w:pPr>
              <w:widowControl/>
              <w:autoSpaceDE/>
              <w:autoSpaceDN/>
              <w:adjustRightInd/>
              <w:jc w:val="center"/>
              <w:rPr>
                <w:b/>
                <w:bCs/>
                <w:sz w:val="22"/>
                <w:szCs w:val="22"/>
              </w:rPr>
            </w:pPr>
            <w:ins w:id="2910" w:author="ERCOT" w:date="2022-11-03T11:42:00Z">
              <w:r w:rsidRPr="00ED4D8D">
                <w:rPr>
                  <w:sz w:val="22"/>
                  <w:szCs w:val="22"/>
                </w:rPr>
                <w:t>33</w:t>
              </w:r>
            </w:ins>
            <w:del w:id="2911" w:author="ERCOT" w:date="2022-11-03T11:42:00Z">
              <w:r w:rsidRPr="00ED4D8D"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tcPr>
          <w:p w14:paraId="7E2A5706" w14:textId="03F66CDC" w:rsidR="00E810E5" w:rsidRPr="00ED4D8D" w:rsidRDefault="00E810E5" w:rsidP="00E810E5">
            <w:pPr>
              <w:widowControl/>
              <w:autoSpaceDE/>
              <w:autoSpaceDN/>
              <w:adjustRightInd/>
              <w:jc w:val="center"/>
              <w:rPr>
                <w:b/>
                <w:bCs/>
                <w:sz w:val="22"/>
                <w:szCs w:val="22"/>
              </w:rPr>
            </w:pPr>
            <w:ins w:id="2912" w:author="ERCOT" w:date="2022-11-03T11:42:00Z">
              <w:r w:rsidRPr="00ED4D8D">
                <w:rPr>
                  <w:sz w:val="22"/>
                  <w:szCs w:val="22"/>
                </w:rPr>
                <w:t>26</w:t>
              </w:r>
            </w:ins>
            <w:del w:id="2913"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39597E3C" w14:textId="5DED8103" w:rsidR="00E810E5" w:rsidRPr="00ED4D8D" w:rsidRDefault="00E810E5" w:rsidP="00E810E5">
            <w:pPr>
              <w:widowControl/>
              <w:autoSpaceDE/>
              <w:autoSpaceDN/>
              <w:adjustRightInd/>
              <w:jc w:val="center"/>
              <w:rPr>
                <w:b/>
                <w:bCs/>
                <w:sz w:val="22"/>
                <w:szCs w:val="22"/>
              </w:rPr>
            </w:pPr>
            <w:ins w:id="2914" w:author="ERCOT" w:date="2022-11-03T11:42:00Z">
              <w:r w:rsidRPr="00ED4D8D">
                <w:rPr>
                  <w:sz w:val="22"/>
                  <w:szCs w:val="22"/>
                </w:rPr>
                <w:t>26</w:t>
              </w:r>
            </w:ins>
            <w:del w:id="2915"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394CA3C8" w14:textId="42C755CF" w:rsidR="00E810E5" w:rsidRPr="00ED4D8D" w:rsidRDefault="00E810E5" w:rsidP="00E810E5">
            <w:pPr>
              <w:widowControl/>
              <w:autoSpaceDE/>
              <w:autoSpaceDN/>
              <w:adjustRightInd/>
              <w:jc w:val="center"/>
              <w:rPr>
                <w:b/>
                <w:bCs/>
                <w:sz w:val="22"/>
                <w:szCs w:val="22"/>
              </w:rPr>
            </w:pPr>
            <w:ins w:id="2916" w:author="ERCOT" w:date="2022-11-03T11:42:00Z">
              <w:r w:rsidRPr="00ED4D8D">
                <w:rPr>
                  <w:sz w:val="22"/>
                  <w:szCs w:val="22"/>
                </w:rPr>
                <w:t>26</w:t>
              </w:r>
            </w:ins>
            <w:del w:id="2917" w:author="ERCOT" w:date="2022-11-03T11:42:00Z">
              <w:r w:rsidRPr="00ED4D8D"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4C33FD48" w14:textId="0060D10D" w:rsidR="00E810E5" w:rsidRPr="00ED4D8D" w:rsidRDefault="00E810E5" w:rsidP="00E810E5">
            <w:pPr>
              <w:widowControl/>
              <w:autoSpaceDE/>
              <w:autoSpaceDN/>
              <w:adjustRightInd/>
              <w:jc w:val="center"/>
              <w:rPr>
                <w:b/>
                <w:bCs/>
                <w:sz w:val="22"/>
                <w:szCs w:val="22"/>
              </w:rPr>
            </w:pPr>
            <w:ins w:id="2918" w:author="ERCOT" w:date="2022-11-03T11:42:00Z">
              <w:r w:rsidRPr="00ED4D8D">
                <w:rPr>
                  <w:sz w:val="22"/>
                  <w:szCs w:val="22"/>
                </w:rPr>
                <w:t>26</w:t>
              </w:r>
            </w:ins>
            <w:del w:id="2919"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018893E5" w14:textId="500E6C34" w:rsidR="00E810E5" w:rsidRPr="00ED4D8D" w:rsidRDefault="00E810E5" w:rsidP="00E810E5">
            <w:pPr>
              <w:widowControl/>
              <w:autoSpaceDE/>
              <w:autoSpaceDN/>
              <w:adjustRightInd/>
              <w:jc w:val="center"/>
              <w:rPr>
                <w:b/>
                <w:bCs/>
                <w:sz w:val="22"/>
                <w:szCs w:val="22"/>
              </w:rPr>
            </w:pPr>
            <w:ins w:id="2920" w:author="ERCOT" w:date="2022-11-03T11:42:00Z">
              <w:r w:rsidRPr="00ED4D8D">
                <w:rPr>
                  <w:sz w:val="22"/>
                  <w:szCs w:val="22"/>
                </w:rPr>
                <w:t>27</w:t>
              </w:r>
            </w:ins>
            <w:del w:id="2921"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6F9E5868" w14:textId="160C833F" w:rsidR="00E810E5" w:rsidRPr="00ED4D8D" w:rsidRDefault="00E810E5" w:rsidP="00E810E5">
            <w:pPr>
              <w:widowControl/>
              <w:autoSpaceDE/>
              <w:autoSpaceDN/>
              <w:adjustRightInd/>
              <w:jc w:val="center"/>
              <w:rPr>
                <w:b/>
                <w:bCs/>
                <w:sz w:val="22"/>
                <w:szCs w:val="22"/>
              </w:rPr>
            </w:pPr>
            <w:ins w:id="2922" w:author="ERCOT" w:date="2022-11-03T11:42:00Z">
              <w:r w:rsidRPr="00ED4D8D">
                <w:rPr>
                  <w:sz w:val="22"/>
                  <w:szCs w:val="22"/>
                </w:rPr>
                <w:t>27</w:t>
              </w:r>
            </w:ins>
            <w:del w:id="2923" w:author="ERCOT" w:date="2022-11-03T11:42:00Z">
              <w:r w:rsidRPr="00ED4D8D"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28B29208" w14:textId="08CD8502" w:rsidR="00E810E5" w:rsidRPr="00ED4D8D" w:rsidRDefault="00E810E5" w:rsidP="00E810E5">
            <w:pPr>
              <w:widowControl/>
              <w:autoSpaceDE/>
              <w:autoSpaceDN/>
              <w:adjustRightInd/>
              <w:jc w:val="center"/>
              <w:rPr>
                <w:b/>
                <w:bCs/>
                <w:sz w:val="22"/>
                <w:szCs w:val="22"/>
              </w:rPr>
            </w:pPr>
            <w:ins w:id="2924" w:author="ERCOT" w:date="2022-11-03T11:42:00Z">
              <w:r w:rsidRPr="00ED4D8D">
                <w:rPr>
                  <w:sz w:val="22"/>
                  <w:szCs w:val="22"/>
                </w:rPr>
                <w:t>27</w:t>
              </w:r>
            </w:ins>
            <w:del w:id="2925" w:author="ERCOT" w:date="2022-11-03T11:42:00Z">
              <w:r w:rsidRPr="00ED4D8D"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8" w:space="0" w:color="000000"/>
              <w:right w:val="single" w:sz="4" w:space="0" w:color="000000"/>
            </w:tcBorders>
          </w:tcPr>
          <w:p w14:paraId="659912D9" w14:textId="3BC6904A" w:rsidR="00E810E5" w:rsidRPr="00ED4D8D" w:rsidRDefault="00E810E5" w:rsidP="00E810E5">
            <w:pPr>
              <w:widowControl/>
              <w:autoSpaceDE/>
              <w:autoSpaceDN/>
              <w:adjustRightInd/>
              <w:jc w:val="center"/>
              <w:rPr>
                <w:b/>
                <w:bCs/>
                <w:sz w:val="22"/>
                <w:szCs w:val="22"/>
              </w:rPr>
            </w:pPr>
            <w:ins w:id="2926" w:author="ERCOT" w:date="2022-11-03T11:42:00Z">
              <w:r w:rsidRPr="00ED4D8D">
                <w:rPr>
                  <w:sz w:val="22"/>
                  <w:szCs w:val="22"/>
                </w:rPr>
                <w:t>27</w:t>
              </w:r>
            </w:ins>
            <w:del w:id="2927" w:author="ERCOT" w:date="2022-11-03T11:42:00Z">
              <w:r w:rsidRPr="00ED4D8D"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8" w:space="0" w:color="000000"/>
              <w:right w:val="single" w:sz="4" w:space="0" w:color="000000"/>
            </w:tcBorders>
          </w:tcPr>
          <w:p w14:paraId="3C74F5C9" w14:textId="753F2712" w:rsidR="00E810E5" w:rsidRPr="00ED4D8D" w:rsidRDefault="00E810E5" w:rsidP="00E810E5">
            <w:pPr>
              <w:widowControl/>
              <w:autoSpaceDE/>
              <w:autoSpaceDN/>
              <w:adjustRightInd/>
              <w:jc w:val="center"/>
              <w:rPr>
                <w:b/>
                <w:bCs/>
                <w:sz w:val="22"/>
                <w:szCs w:val="22"/>
              </w:rPr>
            </w:pPr>
            <w:ins w:id="2928" w:author="ERCOT" w:date="2022-11-03T11:42:00Z">
              <w:r w:rsidRPr="00ED4D8D">
                <w:rPr>
                  <w:sz w:val="22"/>
                  <w:szCs w:val="22"/>
                </w:rPr>
                <w:t>35</w:t>
              </w:r>
            </w:ins>
            <w:del w:id="2929" w:author="ERCOT" w:date="2022-11-03T11:42:00Z">
              <w:r w:rsidRPr="00ED4D8D"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8" w:space="0" w:color="000000"/>
              <w:right w:val="single" w:sz="4" w:space="0" w:color="000000"/>
            </w:tcBorders>
          </w:tcPr>
          <w:p w14:paraId="6E05E986" w14:textId="083FBB17" w:rsidR="00E810E5" w:rsidRPr="00ED4D8D" w:rsidRDefault="00E810E5" w:rsidP="00E810E5">
            <w:pPr>
              <w:widowControl/>
              <w:autoSpaceDE/>
              <w:autoSpaceDN/>
              <w:adjustRightInd/>
              <w:jc w:val="center"/>
              <w:rPr>
                <w:b/>
                <w:bCs/>
                <w:sz w:val="22"/>
                <w:szCs w:val="22"/>
              </w:rPr>
            </w:pPr>
            <w:ins w:id="2930" w:author="ERCOT" w:date="2022-11-03T11:42:00Z">
              <w:r w:rsidRPr="00ED4D8D">
                <w:rPr>
                  <w:sz w:val="22"/>
                  <w:szCs w:val="22"/>
                </w:rPr>
                <w:t>35</w:t>
              </w:r>
            </w:ins>
            <w:del w:id="2931" w:author="ERCOT" w:date="2022-11-03T11:42:00Z">
              <w:r w:rsidRPr="00ED4D8D"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8" w:space="0" w:color="000000"/>
              <w:right w:val="single" w:sz="4" w:space="0" w:color="000000"/>
            </w:tcBorders>
          </w:tcPr>
          <w:p w14:paraId="73DC9AC9" w14:textId="60A12C8F" w:rsidR="00E810E5" w:rsidRPr="00ED4D8D" w:rsidRDefault="00E810E5" w:rsidP="00E810E5">
            <w:pPr>
              <w:widowControl/>
              <w:autoSpaceDE/>
              <w:autoSpaceDN/>
              <w:adjustRightInd/>
              <w:jc w:val="center"/>
              <w:rPr>
                <w:b/>
                <w:bCs/>
                <w:sz w:val="22"/>
                <w:szCs w:val="22"/>
              </w:rPr>
            </w:pPr>
            <w:ins w:id="2932" w:author="ERCOT" w:date="2022-11-03T11:42:00Z">
              <w:r w:rsidRPr="00ED4D8D">
                <w:rPr>
                  <w:sz w:val="22"/>
                  <w:szCs w:val="22"/>
                </w:rPr>
                <w:t>35</w:t>
              </w:r>
            </w:ins>
            <w:del w:id="2933" w:author="ERCOT" w:date="2022-11-03T11:42:00Z">
              <w:r w:rsidRPr="00ED4D8D"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8" w:space="0" w:color="000000"/>
              <w:right w:val="single" w:sz="4" w:space="0" w:color="000000"/>
            </w:tcBorders>
          </w:tcPr>
          <w:p w14:paraId="712AFA71" w14:textId="405829B7" w:rsidR="00E810E5" w:rsidRPr="00ED4D8D" w:rsidRDefault="00E810E5" w:rsidP="00E810E5">
            <w:pPr>
              <w:widowControl/>
              <w:autoSpaceDE/>
              <w:autoSpaceDN/>
              <w:adjustRightInd/>
              <w:jc w:val="center"/>
              <w:rPr>
                <w:b/>
                <w:bCs/>
                <w:sz w:val="22"/>
                <w:szCs w:val="22"/>
              </w:rPr>
            </w:pPr>
            <w:ins w:id="2934" w:author="ERCOT" w:date="2022-11-03T11:42:00Z">
              <w:r w:rsidRPr="00ED4D8D">
                <w:rPr>
                  <w:sz w:val="22"/>
                  <w:szCs w:val="22"/>
                </w:rPr>
                <w:t>35</w:t>
              </w:r>
            </w:ins>
            <w:del w:id="2935" w:author="ERCOT" w:date="2022-11-03T11:42:00Z">
              <w:r w:rsidRPr="00ED4D8D"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8" w:space="0" w:color="000000"/>
              <w:right w:val="single" w:sz="4" w:space="0" w:color="000000"/>
            </w:tcBorders>
          </w:tcPr>
          <w:p w14:paraId="18D6B0C6" w14:textId="24796786" w:rsidR="00E810E5" w:rsidRPr="00ED4D8D" w:rsidRDefault="00E810E5" w:rsidP="00E810E5">
            <w:pPr>
              <w:widowControl/>
              <w:autoSpaceDE/>
              <w:autoSpaceDN/>
              <w:adjustRightInd/>
              <w:jc w:val="center"/>
              <w:rPr>
                <w:b/>
                <w:bCs/>
                <w:sz w:val="22"/>
                <w:szCs w:val="22"/>
              </w:rPr>
            </w:pPr>
            <w:ins w:id="2936" w:author="ERCOT" w:date="2022-11-03T11:42:00Z">
              <w:r w:rsidRPr="00ED4D8D">
                <w:rPr>
                  <w:sz w:val="22"/>
                  <w:szCs w:val="22"/>
                </w:rPr>
                <w:t>31</w:t>
              </w:r>
            </w:ins>
            <w:del w:id="2937" w:author="ERCOT" w:date="2022-11-03T11:42:00Z">
              <w:r w:rsidRPr="00ED4D8D"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8" w:space="0" w:color="000000"/>
              <w:right w:val="single" w:sz="8" w:space="0" w:color="000000"/>
            </w:tcBorders>
          </w:tcPr>
          <w:p w14:paraId="7F4848CF" w14:textId="75D97FB8" w:rsidR="00E810E5" w:rsidRPr="00ED4D8D" w:rsidRDefault="00E810E5" w:rsidP="00E810E5">
            <w:pPr>
              <w:widowControl/>
              <w:autoSpaceDE/>
              <w:autoSpaceDN/>
              <w:adjustRightInd/>
              <w:jc w:val="center"/>
              <w:rPr>
                <w:b/>
                <w:bCs/>
                <w:sz w:val="22"/>
                <w:szCs w:val="22"/>
              </w:rPr>
            </w:pPr>
            <w:ins w:id="2938" w:author="ERCOT" w:date="2022-11-03T11:42:00Z">
              <w:r w:rsidRPr="00ED4D8D">
                <w:rPr>
                  <w:sz w:val="22"/>
                  <w:szCs w:val="22"/>
                </w:rPr>
                <w:t>31</w:t>
              </w:r>
            </w:ins>
            <w:del w:id="2939" w:author="ERCOT" w:date="2022-11-03T11:42:00Z">
              <w:r w:rsidRPr="00ED4D8D" w:rsidDel="00C450B2">
                <w:rPr>
                  <w:rFonts w:ascii="Calibri" w:hAnsi="Calibri" w:cs="Calibri"/>
                  <w:color w:val="000000"/>
                  <w:sz w:val="22"/>
                  <w:szCs w:val="22"/>
                </w:rPr>
                <w:delText>33</w:delText>
              </w:r>
            </w:del>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75445E" w:rsidRPr="00ED4D8D" w14:paraId="03A8E793"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75445E" w:rsidRPr="00ED4D8D" w:rsidRDefault="0075445E" w:rsidP="0075445E">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140A293D" w14:textId="6CECDAF8" w:rsidR="0075445E" w:rsidRPr="00ED4D8D" w:rsidRDefault="0075445E" w:rsidP="0075445E">
            <w:pPr>
              <w:widowControl/>
              <w:autoSpaceDE/>
              <w:autoSpaceDN/>
              <w:adjustRightInd/>
              <w:jc w:val="center"/>
              <w:rPr>
                <w:b/>
                <w:bCs/>
                <w:sz w:val="22"/>
                <w:szCs w:val="22"/>
              </w:rPr>
            </w:pPr>
            <w:ins w:id="2940" w:author="ERCOT" w:date="2022-11-03T11:42:00Z">
              <w:r w:rsidRPr="00ED4D8D">
                <w:rPr>
                  <w:sz w:val="22"/>
                  <w:szCs w:val="22"/>
                </w:rPr>
                <w:t>0</w:t>
              </w:r>
            </w:ins>
            <w:del w:id="2941"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64DCC015" w14:textId="74F87E10" w:rsidR="0075445E" w:rsidRPr="00ED4D8D" w:rsidRDefault="0075445E" w:rsidP="0075445E">
            <w:pPr>
              <w:widowControl/>
              <w:autoSpaceDE/>
              <w:autoSpaceDN/>
              <w:adjustRightInd/>
              <w:jc w:val="center"/>
              <w:rPr>
                <w:b/>
                <w:bCs/>
                <w:sz w:val="22"/>
                <w:szCs w:val="22"/>
              </w:rPr>
            </w:pPr>
            <w:ins w:id="2942" w:author="ERCOT" w:date="2022-11-03T11:42:00Z">
              <w:r w:rsidRPr="00ED4D8D">
                <w:rPr>
                  <w:sz w:val="22"/>
                  <w:szCs w:val="22"/>
                </w:rPr>
                <w:t>0</w:t>
              </w:r>
            </w:ins>
            <w:del w:id="294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3C1C4F1" w14:textId="070445F7" w:rsidR="0075445E" w:rsidRPr="00ED4D8D" w:rsidRDefault="0075445E" w:rsidP="0075445E">
            <w:pPr>
              <w:widowControl/>
              <w:autoSpaceDE/>
              <w:autoSpaceDN/>
              <w:adjustRightInd/>
              <w:jc w:val="center"/>
              <w:rPr>
                <w:b/>
                <w:bCs/>
                <w:sz w:val="22"/>
                <w:szCs w:val="22"/>
              </w:rPr>
            </w:pPr>
            <w:ins w:id="2944" w:author="ERCOT" w:date="2022-11-03T11:42:00Z">
              <w:r w:rsidRPr="00ED4D8D">
                <w:rPr>
                  <w:sz w:val="22"/>
                  <w:szCs w:val="22"/>
                </w:rPr>
                <w:t>0</w:t>
              </w:r>
            </w:ins>
            <w:del w:id="294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BAD06D3" w14:textId="01BBE961" w:rsidR="0075445E" w:rsidRPr="00ED4D8D" w:rsidRDefault="0075445E" w:rsidP="0075445E">
            <w:pPr>
              <w:widowControl/>
              <w:autoSpaceDE/>
              <w:autoSpaceDN/>
              <w:adjustRightInd/>
              <w:jc w:val="center"/>
              <w:rPr>
                <w:b/>
                <w:bCs/>
                <w:sz w:val="22"/>
                <w:szCs w:val="22"/>
              </w:rPr>
            </w:pPr>
            <w:ins w:id="2946" w:author="ERCOT" w:date="2022-11-03T11:42:00Z">
              <w:r w:rsidRPr="00ED4D8D">
                <w:rPr>
                  <w:sz w:val="22"/>
                  <w:szCs w:val="22"/>
                </w:rPr>
                <w:t>0</w:t>
              </w:r>
            </w:ins>
            <w:del w:id="294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7EBAC1C" w14:textId="6BC94F12" w:rsidR="0075445E" w:rsidRPr="00ED4D8D" w:rsidRDefault="0075445E" w:rsidP="0075445E">
            <w:pPr>
              <w:widowControl/>
              <w:autoSpaceDE/>
              <w:autoSpaceDN/>
              <w:adjustRightInd/>
              <w:jc w:val="center"/>
              <w:rPr>
                <w:b/>
                <w:bCs/>
                <w:sz w:val="22"/>
                <w:szCs w:val="22"/>
              </w:rPr>
            </w:pPr>
            <w:ins w:id="2948" w:author="ERCOT" w:date="2022-11-03T11:42:00Z">
              <w:r w:rsidRPr="00ED4D8D">
                <w:rPr>
                  <w:sz w:val="22"/>
                  <w:szCs w:val="22"/>
                </w:rPr>
                <w:t>0</w:t>
              </w:r>
            </w:ins>
            <w:del w:id="294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73697BF" w14:textId="70ABD564" w:rsidR="0075445E" w:rsidRPr="00ED4D8D" w:rsidRDefault="0075445E" w:rsidP="0075445E">
            <w:pPr>
              <w:widowControl/>
              <w:autoSpaceDE/>
              <w:autoSpaceDN/>
              <w:adjustRightInd/>
              <w:jc w:val="center"/>
              <w:rPr>
                <w:b/>
                <w:bCs/>
                <w:sz w:val="22"/>
                <w:szCs w:val="22"/>
              </w:rPr>
            </w:pPr>
            <w:ins w:id="2950" w:author="ERCOT" w:date="2022-11-03T11:42:00Z">
              <w:r w:rsidRPr="00ED4D8D">
                <w:rPr>
                  <w:sz w:val="22"/>
                  <w:szCs w:val="22"/>
                </w:rPr>
                <w:t>0</w:t>
              </w:r>
            </w:ins>
            <w:del w:id="295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6851AD" w14:textId="5AC21203" w:rsidR="0075445E" w:rsidRPr="00ED4D8D" w:rsidRDefault="0075445E" w:rsidP="0075445E">
            <w:pPr>
              <w:widowControl/>
              <w:autoSpaceDE/>
              <w:autoSpaceDN/>
              <w:adjustRightInd/>
              <w:jc w:val="center"/>
              <w:rPr>
                <w:b/>
                <w:bCs/>
                <w:sz w:val="22"/>
                <w:szCs w:val="22"/>
              </w:rPr>
            </w:pPr>
            <w:ins w:id="2952" w:author="ERCOT" w:date="2022-11-03T11:42:00Z">
              <w:r w:rsidRPr="00ED4D8D">
                <w:rPr>
                  <w:sz w:val="22"/>
                  <w:szCs w:val="22"/>
                </w:rPr>
                <w:t>1</w:t>
              </w:r>
            </w:ins>
            <w:del w:id="2953"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61124B23" w14:textId="5F30E30E" w:rsidR="0075445E" w:rsidRPr="00ED4D8D" w:rsidRDefault="0075445E" w:rsidP="0075445E">
            <w:pPr>
              <w:widowControl/>
              <w:autoSpaceDE/>
              <w:autoSpaceDN/>
              <w:adjustRightInd/>
              <w:jc w:val="center"/>
              <w:rPr>
                <w:b/>
                <w:bCs/>
                <w:sz w:val="22"/>
                <w:szCs w:val="22"/>
              </w:rPr>
            </w:pPr>
            <w:ins w:id="2954" w:author="ERCOT" w:date="2022-11-03T11:42:00Z">
              <w:r w:rsidRPr="00ED4D8D">
                <w:rPr>
                  <w:sz w:val="22"/>
                  <w:szCs w:val="22"/>
                </w:rPr>
                <w:t>1</w:t>
              </w:r>
            </w:ins>
            <w:del w:id="2955" w:author="ERCOT" w:date="2022-11-03T11:42:00Z">
              <w:r w:rsidRPr="00ED4D8D"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tcPr>
          <w:p w14:paraId="15D97022" w14:textId="5BD0C042" w:rsidR="0075445E" w:rsidRPr="00ED4D8D" w:rsidRDefault="0075445E" w:rsidP="0075445E">
            <w:pPr>
              <w:widowControl/>
              <w:autoSpaceDE/>
              <w:autoSpaceDN/>
              <w:adjustRightInd/>
              <w:jc w:val="center"/>
              <w:rPr>
                <w:b/>
                <w:bCs/>
                <w:sz w:val="22"/>
                <w:szCs w:val="22"/>
              </w:rPr>
            </w:pPr>
            <w:ins w:id="2956" w:author="ERCOT" w:date="2022-11-03T11:42:00Z">
              <w:r w:rsidRPr="00ED4D8D">
                <w:rPr>
                  <w:sz w:val="22"/>
                  <w:szCs w:val="22"/>
                </w:rPr>
                <w:t>1</w:t>
              </w:r>
            </w:ins>
            <w:del w:id="2957" w:author="ERCOT" w:date="2022-11-03T11:42:00Z">
              <w:r w:rsidRPr="00ED4D8D"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tcPr>
          <w:p w14:paraId="51AF89D7" w14:textId="46F58EAB" w:rsidR="0075445E" w:rsidRPr="00ED4D8D" w:rsidRDefault="0075445E" w:rsidP="0075445E">
            <w:pPr>
              <w:widowControl/>
              <w:autoSpaceDE/>
              <w:autoSpaceDN/>
              <w:adjustRightInd/>
              <w:jc w:val="center"/>
              <w:rPr>
                <w:b/>
                <w:bCs/>
                <w:sz w:val="22"/>
                <w:szCs w:val="22"/>
              </w:rPr>
            </w:pPr>
            <w:ins w:id="2958" w:author="ERCOT" w:date="2022-11-03T11:42:00Z">
              <w:r w:rsidRPr="00ED4D8D">
                <w:rPr>
                  <w:sz w:val="22"/>
                  <w:szCs w:val="22"/>
                </w:rPr>
                <w:t>1</w:t>
              </w:r>
            </w:ins>
            <w:del w:id="2959"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5647CD81" w14:textId="1F1AB52E" w:rsidR="0075445E" w:rsidRPr="00ED4D8D" w:rsidRDefault="0075445E" w:rsidP="0075445E">
            <w:pPr>
              <w:widowControl/>
              <w:autoSpaceDE/>
              <w:autoSpaceDN/>
              <w:adjustRightInd/>
              <w:jc w:val="center"/>
              <w:rPr>
                <w:b/>
                <w:bCs/>
                <w:sz w:val="22"/>
                <w:szCs w:val="22"/>
              </w:rPr>
            </w:pPr>
            <w:ins w:id="2960" w:author="ERCOT" w:date="2022-11-03T11:42:00Z">
              <w:r w:rsidRPr="00ED4D8D">
                <w:rPr>
                  <w:sz w:val="22"/>
                  <w:szCs w:val="22"/>
                </w:rPr>
                <w:t>50</w:t>
              </w:r>
            </w:ins>
            <w:del w:id="2961"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1BA3A3E2" w14:textId="0D745D66" w:rsidR="0075445E" w:rsidRPr="00ED4D8D" w:rsidRDefault="0075445E" w:rsidP="0075445E">
            <w:pPr>
              <w:widowControl/>
              <w:autoSpaceDE/>
              <w:autoSpaceDN/>
              <w:adjustRightInd/>
              <w:jc w:val="center"/>
              <w:rPr>
                <w:b/>
                <w:bCs/>
                <w:sz w:val="22"/>
                <w:szCs w:val="22"/>
              </w:rPr>
            </w:pPr>
            <w:ins w:id="2962" w:author="ERCOT" w:date="2022-11-03T11:42:00Z">
              <w:r w:rsidRPr="00ED4D8D">
                <w:rPr>
                  <w:sz w:val="22"/>
                  <w:szCs w:val="22"/>
                </w:rPr>
                <w:t>50</w:t>
              </w:r>
            </w:ins>
            <w:del w:id="2963"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FD2DCA8" w14:textId="78FBB597" w:rsidR="0075445E" w:rsidRPr="00ED4D8D" w:rsidRDefault="0075445E" w:rsidP="0075445E">
            <w:pPr>
              <w:widowControl/>
              <w:autoSpaceDE/>
              <w:autoSpaceDN/>
              <w:adjustRightInd/>
              <w:jc w:val="center"/>
              <w:rPr>
                <w:b/>
                <w:bCs/>
                <w:sz w:val="22"/>
                <w:szCs w:val="22"/>
              </w:rPr>
            </w:pPr>
            <w:ins w:id="2964" w:author="ERCOT" w:date="2022-11-03T11:42:00Z">
              <w:r w:rsidRPr="00ED4D8D">
                <w:rPr>
                  <w:sz w:val="22"/>
                  <w:szCs w:val="22"/>
                </w:rPr>
                <w:t>50</w:t>
              </w:r>
            </w:ins>
            <w:del w:id="2965"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76804C8" w14:textId="1DE96E0B" w:rsidR="0075445E" w:rsidRPr="00ED4D8D" w:rsidRDefault="0075445E" w:rsidP="0075445E">
            <w:pPr>
              <w:widowControl/>
              <w:autoSpaceDE/>
              <w:autoSpaceDN/>
              <w:adjustRightInd/>
              <w:jc w:val="center"/>
              <w:rPr>
                <w:b/>
                <w:bCs/>
                <w:sz w:val="22"/>
                <w:szCs w:val="22"/>
              </w:rPr>
            </w:pPr>
            <w:ins w:id="2966" w:author="ERCOT" w:date="2022-11-03T11:42:00Z">
              <w:r w:rsidRPr="00ED4D8D">
                <w:rPr>
                  <w:sz w:val="22"/>
                  <w:szCs w:val="22"/>
                </w:rPr>
                <w:t>50</w:t>
              </w:r>
            </w:ins>
            <w:del w:id="2967"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3C8C27ED" w14:textId="781C4331" w:rsidR="0075445E" w:rsidRPr="00ED4D8D" w:rsidRDefault="0075445E" w:rsidP="0075445E">
            <w:pPr>
              <w:widowControl/>
              <w:autoSpaceDE/>
              <w:autoSpaceDN/>
              <w:adjustRightInd/>
              <w:jc w:val="center"/>
              <w:rPr>
                <w:b/>
                <w:bCs/>
                <w:sz w:val="22"/>
                <w:szCs w:val="22"/>
              </w:rPr>
            </w:pPr>
            <w:ins w:id="2968" w:author="ERCOT" w:date="2022-11-03T11:42:00Z">
              <w:r w:rsidRPr="00ED4D8D">
                <w:rPr>
                  <w:sz w:val="22"/>
                  <w:szCs w:val="22"/>
                </w:rPr>
                <w:t>36</w:t>
              </w:r>
            </w:ins>
            <w:del w:id="2969"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67E47C92" w14:textId="1C992899" w:rsidR="0075445E" w:rsidRPr="00ED4D8D" w:rsidRDefault="0075445E" w:rsidP="0075445E">
            <w:pPr>
              <w:widowControl/>
              <w:autoSpaceDE/>
              <w:autoSpaceDN/>
              <w:adjustRightInd/>
              <w:jc w:val="center"/>
              <w:rPr>
                <w:b/>
                <w:bCs/>
                <w:sz w:val="22"/>
                <w:szCs w:val="22"/>
              </w:rPr>
            </w:pPr>
            <w:ins w:id="2970" w:author="ERCOT" w:date="2022-11-03T11:42:00Z">
              <w:r w:rsidRPr="00ED4D8D">
                <w:rPr>
                  <w:sz w:val="22"/>
                  <w:szCs w:val="22"/>
                </w:rPr>
                <w:t>36</w:t>
              </w:r>
            </w:ins>
            <w:del w:id="2971"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438BE633" w14:textId="23804A27" w:rsidR="0075445E" w:rsidRPr="00ED4D8D" w:rsidRDefault="0075445E" w:rsidP="0075445E">
            <w:pPr>
              <w:widowControl/>
              <w:autoSpaceDE/>
              <w:autoSpaceDN/>
              <w:adjustRightInd/>
              <w:jc w:val="center"/>
              <w:rPr>
                <w:b/>
                <w:bCs/>
                <w:sz w:val="22"/>
                <w:szCs w:val="22"/>
              </w:rPr>
            </w:pPr>
            <w:ins w:id="2972" w:author="ERCOT" w:date="2022-11-03T11:42:00Z">
              <w:r w:rsidRPr="00ED4D8D">
                <w:rPr>
                  <w:sz w:val="22"/>
                  <w:szCs w:val="22"/>
                </w:rPr>
                <w:t>36</w:t>
              </w:r>
            </w:ins>
            <w:del w:id="2973" w:author="ERCOT" w:date="2022-11-03T11:42:00Z">
              <w:r w:rsidRPr="00ED4D8D"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
          <w:p w14:paraId="690B015A" w14:textId="008C45D6" w:rsidR="0075445E" w:rsidRPr="00ED4D8D" w:rsidRDefault="0075445E" w:rsidP="0075445E">
            <w:pPr>
              <w:widowControl/>
              <w:autoSpaceDE/>
              <w:autoSpaceDN/>
              <w:adjustRightInd/>
              <w:jc w:val="center"/>
              <w:rPr>
                <w:b/>
                <w:bCs/>
                <w:sz w:val="22"/>
                <w:szCs w:val="22"/>
              </w:rPr>
            </w:pPr>
            <w:ins w:id="2974" w:author="ERCOT" w:date="2022-11-03T11:42:00Z">
              <w:r w:rsidRPr="00ED4D8D">
                <w:rPr>
                  <w:sz w:val="22"/>
                  <w:szCs w:val="22"/>
                </w:rPr>
                <w:t>36</w:t>
              </w:r>
            </w:ins>
            <w:del w:id="2975" w:author="ERCOT" w:date="2022-11-03T11:42:00Z">
              <w:r w:rsidRPr="00ED4D8D"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
          <w:p w14:paraId="663FB6D4" w14:textId="1A16D816" w:rsidR="0075445E" w:rsidRPr="00ED4D8D" w:rsidRDefault="0075445E" w:rsidP="0075445E">
            <w:pPr>
              <w:widowControl/>
              <w:autoSpaceDE/>
              <w:autoSpaceDN/>
              <w:adjustRightInd/>
              <w:jc w:val="center"/>
              <w:rPr>
                <w:b/>
                <w:bCs/>
                <w:sz w:val="22"/>
                <w:szCs w:val="22"/>
              </w:rPr>
            </w:pPr>
            <w:ins w:id="2976" w:author="ERCOT" w:date="2022-11-03T11:42:00Z">
              <w:r w:rsidRPr="00ED4D8D">
                <w:rPr>
                  <w:sz w:val="22"/>
                  <w:szCs w:val="22"/>
                </w:rPr>
                <w:t>0</w:t>
              </w:r>
            </w:ins>
            <w:del w:id="2977"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3555DAC1" w14:textId="51AD12A4" w:rsidR="0075445E" w:rsidRPr="00ED4D8D" w:rsidRDefault="0075445E" w:rsidP="0075445E">
            <w:pPr>
              <w:widowControl/>
              <w:autoSpaceDE/>
              <w:autoSpaceDN/>
              <w:adjustRightInd/>
              <w:jc w:val="center"/>
              <w:rPr>
                <w:b/>
                <w:bCs/>
                <w:sz w:val="22"/>
                <w:szCs w:val="22"/>
              </w:rPr>
            </w:pPr>
            <w:ins w:id="2978" w:author="ERCOT" w:date="2022-11-03T11:42:00Z">
              <w:r w:rsidRPr="00ED4D8D">
                <w:rPr>
                  <w:sz w:val="22"/>
                  <w:szCs w:val="22"/>
                </w:rPr>
                <w:t>0</w:t>
              </w:r>
            </w:ins>
            <w:del w:id="2979"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39B5DBA1" w14:textId="5A0261B3" w:rsidR="0075445E" w:rsidRPr="00ED4D8D" w:rsidRDefault="0075445E" w:rsidP="0075445E">
            <w:pPr>
              <w:widowControl/>
              <w:autoSpaceDE/>
              <w:autoSpaceDN/>
              <w:adjustRightInd/>
              <w:jc w:val="center"/>
              <w:rPr>
                <w:b/>
                <w:bCs/>
                <w:sz w:val="22"/>
                <w:szCs w:val="22"/>
              </w:rPr>
            </w:pPr>
            <w:ins w:id="2980" w:author="ERCOT" w:date="2022-11-03T11:42:00Z">
              <w:r w:rsidRPr="00ED4D8D">
                <w:rPr>
                  <w:sz w:val="22"/>
                  <w:szCs w:val="22"/>
                </w:rPr>
                <w:t>0</w:t>
              </w:r>
            </w:ins>
            <w:del w:id="2981"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10B78E33" w14:textId="291935A2" w:rsidR="0075445E" w:rsidRPr="00ED4D8D" w:rsidRDefault="0075445E" w:rsidP="0075445E">
            <w:pPr>
              <w:widowControl/>
              <w:autoSpaceDE/>
              <w:autoSpaceDN/>
              <w:adjustRightInd/>
              <w:jc w:val="center"/>
              <w:rPr>
                <w:b/>
                <w:bCs/>
                <w:sz w:val="22"/>
                <w:szCs w:val="22"/>
              </w:rPr>
            </w:pPr>
            <w:ins w:id="2982" w:author="ERCOT" w:date="2022-11-03T11:42:00Z">
              <w:r w:rsidRPr="00ED4D8D">
                <w:rPr>
                  <w:sz w:val="22"/>
                  <w:szCs w:val="22"/>
                </w:rPr>
                <w:t>0</w:t>
              </w:r>
            </w:ins>
            <w:del w:id="2983"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6CD704C7" w14:textId="621105DB" w:rsidR="0075445E" w:rsidRPr="00ED4D8D" w:rsidRDefault="0075445E" w:rsidP="0075445E">
            <w:pPr>
              <w:widowControl/>
              <w:autoSpaceDE/>
              <w:autoSpaceDN/>
              <w:adjustRightInd/>
              <w:jc w:val="center"/>
              <w:rPr>
                <w:b/>
                <w:bCs/>
                <w:sz w:val="22"/>
                <w:szCs w:val="22"/>
              </w:rPr>
            </w:pPr>
            <w:ins w:id="2984" w:author="ERCOT" w:date="2022-11-03T11:42:00Z">
              <w:r w:rsidRPr="00ED4D8D">
                <w:rPr>
                  <w:sz w:val="22"/>
                  <w:szCs w:val="22"/>
                </w:rPr>
                <w:t>0</w:t>
              </w:r>
            </w:ins>
            <w:del w:id="2985"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FDF46B9" w14:textId="108CFF6A" w:rsidR="0075445E" w:rsidRPr="00ED4D8D" w:rsidRDefault="0075445E" w:rsidP="0075445E">
            <w:pPr>
              <w:widowControl/>
              <w:autoSpaceDE/>
              <w:autoSpaceDN/>
              <w:adjustRightInd/>
              <w:jc w:val="center"/>
              <w:rPr>
                <w:b/>
                <w:bCs/>
                <w:sz w:val="22"/>
                <w:szCs w:val="22"/>
              </w:rPr>
            </w:pPr>
            <w:ins w:id="2986" w:author="ERCOT" w:date="2022-11-03T11:42:00Z">
              <w:r w:rsidRPr="00ED4D8D">
                <w:rPr>
                  <w:sz w:val="22"/>
                  <w:szCs w:val="22"/>
                </w:rPr>
                <w:t>0</w:t>
              </w:r>
            </w:ins>
            <w:del w:id="2987" w:author="ERCOT" w:date="2022-11-03T11:42:00Z">
              <w:r w:rsidRPr="00ED4D8D" w:rsidDel="00F54DF7">
                <w:rPr>
                  <w:rFonts w:ascii="Calibri" w:hAnsi="Calibri" w:cs="Calibri"/>
                  <w:color w:val="000000"/>
                  <w:sz w:val="22"/>
                  <w:szCs w:val="22"/>
                </w:rPr>
                <w:delText>0</w:delText>
              </w:r>
            </w:del>
          </w:p>
        </w:tc>
      </w:tr>
      <w:tr w:rsidR="0075445E" w:rsidRPr="00ED4D8D" w14:paraId="1515B76C"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75445E" w:rsidRPr="00ED4D8D" w:rsidRDefault="0075445E" w:rsidP="0075445E">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BB9879" w14:textId="0C92973D" w:rsidR="0075445E" w:rsidRPr="00ED4D8D" w:rsidRDefault="0075445E" w:rsidP="0075445E">
            <w:pPr>
              <w:widowControl/>
              <w:autoSpaceDE/>
              <w:autoSpaceDN/>
              <w:adjustRightInd/>
              <w:jc w:val="center"/>
              <w:rPr>
                <w:b/>
                <w:bCs/>
                <w:sz w:val="22"/>
                <w:szCs w:val="22"/>
              </w:rPr>
            </w:pPr>
            <w:ins w:id="2988" w:author="ERCOT" w:date="2022-11-03T11:42:00Z">
              <w:r w:rsidRPr="00ED4D8D">
                <w:rPr>
                  <w:sz w:val="22"/>
                  <w:szCs w:val="22"/>
                </w:rPr>
                <w:t>0</w:t>
              </w:r>
            </w:ins>
            <w:del w:id="2989"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7CD51BE5" w14:textId="6FFF7AFD" w:rsidR="0075445E" w:rsidRPr="00ED4D8D" w:rsidRDefault="0075445E" w:rsidP="0075445E">
            <w:pPr>
              <w:widowControl/>
              <w:autoSpaceDE/>
              <w:autoSpaceDN/>
              <w:adjustRightInd/>
              <w:jc w:val="center"/>
              <w:rPr>
                <w:b/>
                <w:bCs/>
                <w:sz w:val="22"/>
                <w:szCs w:val="22"/>
              </w:rPr>
            </w:pPr>
            <w:ins w:id="2990" w:author="ERCOT" w:date="2022-11-03T11:42:00Z">
              <w:r w:rsidRPr="00ED4D8D">
                <w:rPr>
                  <w:sz w:val="22"/>
                  <w:szCs w:val="22"/>
                </w:rPr>
                <w:t>0</w:t>
              </w:r>
            </w:ins>
            <w:del w:id="299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69C0B08" w14:textId="1E22F437" w:rsidR="0075445E" w:rsidRPr="00ED4D8D" w:rsidRDefault="0075445E" w:rsidP="0075445E">
            <w:pPr>
              <w:widowControl/>
              <w:autoSpaceDE/>
              <w:autoSpaceDN/>
              <w:adjustRightInd/>
              <w:jc w:val="center"/>
              <w:rPr>
                <w:b/>
                <w:bCs/>
                <w:sz w:val="22"/>
                <w:szCs w:val="22"/>
              </w:rPr>
            </w:pPr>
            <w:ins w:id="2992" w:author="ERCOT" w:date="2022-11-03T11:42:00Z">
              <w:r w:rsidRPr="00ED4D8D">
                <w:rPr>
                  <w:sz w:val="22"/>
                  <w:szCs w:val="22"/>
                </w:rPr>
                <w:t>0</w:t>
              </w:r>
            </w:ins>
            <w:del w:id="299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B5FFD5B" w14:textId="13AD7D4E" w:rsidR="0075445E" w:rsidRPr="00ED4D8D" w:rsidRDefault="0075445E" w:rsidP="0075445E">
            <w:pPr>
              <w:widowControl/>
              <w:autoSpaceDE/>
              <w:autoSpaceDN/>
              <w:adjustRightInd/>
              <w:jc w:val="center"/>
              <w:rPr>
                <w:b/>
                <w:bCs/>
                <w:sz w:val="22"/>
                <w:szCs w:val="22"/>
              </w:rPr>
            </w:pPr>
            <w:ins w:id="2994" w:author="ERCOT" w:date="2022-11-03T11:42:00Z">
              <w:r w:rsidRPr="00ED4D8D">
                <w:rPr>
                  <w:sz w:val="22"/>
                  <w:szCs w:val="22"/>
                </w:rPr>
                <w:t>0</w:t>
              </w:r>
            </w:ins>
            <w:del w:id="299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C8788E4" w14:textId="5E39EDB9" w:rsidR="0075445E" w:rsidRPr="00ED4D8D" w:rsidRDefault="0075445E" w:rsidP="0075445E">
            <w:pPr>
              <w:widowControl/>
              <w:autoSpaceDE/>
              <w:autoSpaceDN/>
              <w:adjustRightInd/>
              <w:jc w:val="center"/>
              <w:rPr>
                <w:b/>
                <w:bCs/>
                <w:sz w:val="22"/>
                <w:szCs w:val="22"/>
              </w:rPr>
            </w:pPr>
            <w:ins w:id="2996" w:author="ERCOT" w:date="2022-11-03T11:42:00Z">
              <w:r w:rsidRPr="00ED4D8D">
                <w:rPr>
                  <w:sz w:val="22"/>
                  <w:szCs w:val="22"/>
                </w:rPr>
                <w:t>0</w:t>
              </w:r>
            </w:ins>
            <w:del w:id="299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69B5DFB" w14:textId="1387B4B7" w:rsidR="0075445E" w:rsidRPr="00ED4D8D" w:rsidRDefault="0075445E" w:rsidP="0075445E">
            <w:pPr>
              <w:widowControl/>
              <w:autoSpaceDE/>
              <w:autoSpaceDN/>
              <w:adjustRightInd/>
              <w:jc w:val="center"/>
              <w:rPr>
                <w:b/>
                <w:bCs/>
                <w:sz w:val="22"/>
                <w:szCs w:val="22"/>
              </w:rPr>
            </w:pPr>
            <w:ins w:id="2998" w:author="ERCOT" w:date="2022-11-03T11:42:00Z">
              <w:r w:rsidRPr="00ED4D8D">
                <w:rPr>
                  <w:sz w:val="22"/>
                  <w:szCs w:val="22"/>
                </w:rPr>
                <w:t>0</w:t>
              </w:r>
            </w:ins>
            <w:del w:id="299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1714723" w14:textId="401C90AD" w:rsidR="0075445E" w:rsidRPr="00ED4D8D" w:rsidRDefault="0075445E" w:rsidP="0075445E">
            <w:pPr>
              <w:widowControl/>
              <w:autoSpaceDE/>
              <w:autoSpaceDN/>
              <w:adjustRightInd/>
              <w:jc w:val="center"/>
              <w:rPr>
                <w:b/>
                <w:bCs/>
                <w:sz w:val="22"/>
                <w:szCs w:val="22"/>
              </w:rPr>
            </w:pPr>
            <w:ins w:id="3000" w:author="ERCOT" w:date="2022-11-03T11:42:00Z">
              <w:r w:rsidRPr="00ED4D8D">
                <w:rPr>
                  <w:sz w:val="22"/>
                  <w:szCs w:val="22"/>
                </w:rPr>
                <w:t>1</w:t>
              </w:r>
            </w:ins>
            <w:del w:id="3001"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21C30B91" w14:textId="13A68EE9" w:rsidR="0075445E" w:rsidRPr="00ED4D8D" w:rsidRDefault="0075445E" w:rsidP="0075445E">
            <w:pPr>
              <w:widowControl/>
              <w:autoSpaceDE/>
              <w:autoSpaceDN/>
              <w:adjustRightInd/>
              <w:jc w:val="center"/>
              <w:rPr>
                <w:b/>
                <w:bCs/>
                <w:sz w:val="22"/>
                <w:szCs w:val="22"/>
              </w:rPr>
            </w:pPr>
            <w:ins w:id="3002" w:author="ERCOT" w:date="2022-11-03T11:42:00Z">
              <w:r w:rsidRPr="00ED4D8D">
                <w:rPr>
                  <w:sz w:val="22"/>
                  <w:szCs w:val="22"/>
                </w:rPr>
                <w:t>1</w:t>
              </w:r>
            </w:ins>
            <w:del w:id="3003" w:author="ERCOT" w:date="2022-11-03T11:42:00Z">
              <w:r w:rsidRPr="00ED4D8D"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tcPr>
          <w:p w14:paraId="529F8B46" w14:textId="63565BF7" w:rsidR="0075445E" w:rsidRPr="00ED4D8D" w:rsidRDefault="0075445E" w:rsidP="0075445E">
            <w:pPr>
              <w:widowControl/>
              <w:autoSpaceDE/>
              <w:autoSpaceDN/>
              <w:adjustRightInd/>
              <w:jc w:val="center"/>
              <w:rPr>
                <w:b/>
                <w:bCs/>
                <w:sz w:val="22"/>
                <w:szCs w:val="22"/>
              </w:rPr>
            </w:pPr>
            <w:ins w:id="3004" w:author="ERCOT" w:date="2022-11-03T11:42:00Z">
              <w:r w:rsidRPr="00ED4D8D">
                <w:rPr>
                  <w:sz w:val="22"/>
                  <w:szCs w:val="22"/>
                </w:rPr>
                <w:t>1</w:t>
              </w:r>
            </w:ins>
            <w:del w:id="3005" w:author="ERCOT" w:date="2022-11-03T11:42:00Z">
              <w:r w:rsidRPr="00ED4D8D"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tcPr>
          <w:p w14:paraId="4DAECEDA" w14:textId="0CEFB654" w:rsidR="0075445E" w:rsidRPr="00ED4D8D" w:rsidRDefault="0075445E" w:rsidP="0075445E">
            <w:pPr>
              <w:widowControl/>
              <w:autoSpaceDE/>
              <w:autoSpaceDN/>
              <w:adjustRightInd/>
              <w:jc w:val="center"/>
              <w:rPr>
                <w:b/>
                <w:bCs/>
                <w:sz w:val="22"/>
                <w:szCs w:val="22"/>
              </w:rPr>
            </w:pPr>
            <w:ins w:id="3006" w:author="ERCOT" w:date="2022-11-03T11:42:00Z">
              <w:r w:rsidRPr="00ED4D8D">
                <w:rPr>
                  <w:sz w:val="22"/>
                  <w:szCs w:val="22"/>
                </w:rPr>
                <w:t>1</w:t>
              </w:r>
            </w:ins>
            <w:del w:id="3007"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4642538B" w14:textId="20AC99DB" w:rsidR="0075445E" w:rsidRPr="00ED4D8D" w:rsidRDefault="0075445E" w:rsidP="0075445E">
            <w:pPr>
              <w:widowControl/>
              <w:autoSpaceDE/>
              <w:autoSpaceDN/>
              <w:adjustRightInd/>
              <w:jc w:val="center"/>
              <w:rPr>
                <w:b/>
                <w:bCs/>
                <w:sz w:val="22"/>
                <w:szCs w:val="22"/>
              </w:rPr>
            </w:pPr>
            <w:ins w:id="3008" w:author="ERCOT" w:date="2022-11-03T11:42:00Z">
              <w:r w:rsidRPr="00ED4D8D">
                <w:rPr>
                  <w:sz w:val="22"/>
                  <w:szCs w:val="22"/>
                </w:rPr>
                <w:t>50</w:t>
              </w:r>
            </w:ins>
            <w:del w:id="3009"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798BC6DF" w14:textId="77A93E9F" w:rsidR="0075445E" w:rsidRPr="00ED4D8D" w:rsidRDefault="0075445E" w:rsidP="0075445E">
            <w:pPr>
              <w:widowControl/>
              <w:autoSpaceDE/>
              <w:autoSpaceDN/>
              <w:adjustRightInd/>
              <w:jc w:val="center"/>
              <w:rPr>
                <w:b/>
                <w:bCs/>
                <w:sz w:val="22"/>
                <w:szCs w:val="22"/>
              </w:rPr>
            </w:pPr>
            <w:ins w:id="3010" w:author="ERCOT" w:date="2022-11-03T11:42:00Z">
              <w:r w:rsidRPr="00ED4D8D">
                <w:rPr>
                  <w:sz w:val="22"/>
                  <w:szCs w:val="22"/>
                </w:rPr>
                <w:t>50</w:t>
              </w:r>
            </w:ins>
            <w:del w:id="3011"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2594EE1" w14:textId="1402B325" w:rsidR="0075445E" w:rsidRPr="00ED4D8D" w:rsidRDefault="0075445E" w:rsidP="0075445E">
            <w:pPr>
              <w:widowControl/>
              <w:autoSpaceDE/>
              <w:autoSpaceDN/>
              <w:adjustRightInd/>
              <w:jc w:val="center"/>
              <w:rPr>
                <w:b/>
                <w:bCs/>
                <w:sz w:val="22"/>
                <w:szCs w:val="22"/>
              </w:rPr>
            </w:pPr>
            <w:ins w:id="3012" w:author="ERCOT" w:date="2022-11-03T11:42:00Z">
              <w:r w:rsidRPr="00ED4D8D">
                <w:rPr>
                  <w:sz w:val="22"/>
                  <w:szCs w:val="22"/>
                </w:rPr>
                <w:t>50</w:t>
              </w:r>
            </w:ins>
            <w:del w:id="3013"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3733B693" w14:textId="664A458D" w:rsidR="0075445E" w:rsidRPr="00ED4D8D" w:rsidRDefault="0075445E" w:rsidP="0075445E">
            <w:pPr>
              <w:widowControl/>
              <w:autoSpaceDE/>
              <w:autoSpaceDN/>
              <w:adjustRightInd/>
              <w:jc w:val="center"/>
              <w:rPr>
                <w:b/>
                <w:bCs/>
                <w:sz w:val="22"/>
                <w:szCs w:val="22"/>
              </w:rPr>
            </w:pPr>
            <w:ins w:id="3014" w:author="ERCOT" w:date="2022-11-03T11:42:00Z">
              <w:r w:rsidRPr="00ED4D8D">
                <w:rPr>
                  <w:sz w:val="22"/>
                  <w:szCs w:val="22"/>
                </w:rPr>
                <w:t>50</w:t>
              </w:r>
            </w:ins>
            <w:del w:id="3015"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5EFFF05" w14:textId="25124F25" w:rsidR="0075445E" w:rsidRPr="00ED4D8D" w:rsidRDefault="0075445E" w:rsidP="0075445E">
            <w:pPr>
              <w:widowControl/>
              <w:autoSpaceDE/>
              <w:autoSpaceDN/>
              <w:adjustRightInd/>
              <w:jc w:val="center"/>
              <w:rPr>
                <w:b/>
                <w:bCs/>
                <w:sz w:val="22"/>
                <w:szCs w:val="22"/>
              </w:rPr>
            </w:pPr>
            <w:ins w:id="3016" w:author="ERCOT" w:date="2022-11-03T11:42:00Z">
              <w:r w:rsidRPr="00ED4D8D">
                <w:rPr>
                  <w:sz w:val="22"/>
                  <w:szCs w:val="22"/>
                </w:rPr>
                <w:t>36</w:t>
              </w:r>
            </w:ins>
            <w:del w:id="3017"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73173695" w14:textId="3B5500E4" w:rsidR="0075445E" w:rsidRPr="00ED4D8D" w:rsidRDefault="0075445E" w:rsidP="0075445E">
            <w:pPr>
              <w:widowControl/>
              <w:autoSpaceDE/>
              <w:autoSpaceDN/>
              <w:adjustRightInd/>
              <w:jc w:val="center"/>
              <w:rPr>
                <w:b/>
                <w:bCs/>
                <w:sz w:val="22"/>
                <w:szCs w:val="22"/>
              </w:rPr>
            </w:pPr>
            <w:ins w:id="3018" w:author="ERCOT" w:date="2022-11-03T11:42:00Z">
              <w:r w:rsidRPr="00ED4D8D">
                <w:rPr>
                  <w:sz w:val="22"/>
                  <w:szCs w:val="22"/>
                </w:rPr>
                <w:t>36</w:t>
              </w:r>
            </w:ins>
            <w:del w:id="3019"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5C95F52D" w14:textId="4BA15087" w:rsidR="0075445E" w:rsidRPr="00ED4D8D" w:rsidRDefault="0075445E" w:rsidP="0075445E">
            <w:pPr>
              <w:widowControl/>
              <w:autoSpaceDE/>
              <w:autoSpaceDN/>
              <w:adjustRightInd/>
              <w:jc w:val="center"/>
              <w:rPr>
                <w:b/>
                <w:bCs/>
                <w:sz w:val="22"/>
                <w:szCs w:val="22"/>
              </w:rPr>
            </w:pPr>
            <w:ins w:id="3020" w:author="ERCOT" w:date="2022-11-03T11:42:00Z">
              <w:r w:rsidRPr="00ED4D8D">
                <w:rPr>
                  <w:sz w:val="22"/>
                  <w:szCs w:val="22"/>
                </w:rPr>
                <w:t>36</w:t>
              </w:r>
            </w:ins>
            <w:del w:id="3021" w:author="ERCOT" w:date="2022-11-03T11:42:00Z">
              <w:r w:rsidRPr="00ED4D8D"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
          <w:p w14:paraId="7FEBB3B5" w14:textId="0855EA1D" w:rsidR="0075445E" w:rsidRPr="00ED4D8D" w:rsidRDefault="0075445E" w:rsidP="0075445E">
            <w:pPr>
              <w:widowControl/>
              <w:autoSpaceDE/>
              <w:autoSpaceDN/>
              <w:adjustRightInd/>
              <w:jc w:val="center"/>
              <w:rPr>
                <w:b/>
                <w:bCs/>
                <w:sz w:val="22"/>
                <w:szCs w:val="22"/>
              </w:rPr>
            </w:pPr>
            <w:ins w:id="3022" w:author="ERCOT" w:date="2022-11-03T11:42:00Z">
              <w:r w:rsidRPr="00ED4D8D">
                <w:rPr>
                  <w:sz w:val="22"/>
                  <w:szCs w:val="22"/>
                </w:rPr>
                <w:t>36</w:t>
              </w:r>
            </w:ins>
            <w:del w:id="3023" w:author="ERCOT" w:date="2022-11-03T11:42:00Z">
              <w:r w:rsidRPr="00ED4D8D"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
          <w:p w14:paraId="105A2A55" w14:textId="08B02A15" w:rsidR="0075445E" w:rsidRPr="00ED4D8D" w:rsidRDefault="0075445E" w:rsidP="0075445E">
            <w:pPr>
              <w:widowControl/>
              <w:autoSpaceDE/>
              <w:autoSpaceDN/>
              <w:adjustRightInd/>
              <w:jc w:val="center"/>
              <w:rPr>
                <w:b/>
                <w:bCs/>
                <w:sz w:val="22"/>
                <w:szCs w:val="22"/>
              </w:rPr>
            </w:pPr>
            <w:ins w:id="3024" w:author="ERCOT" w:date="2022-11-03T11:42:00Z">
              <w:r w:rsidRPr="00ED4D8D">
                <w:rPr>
                  <w:sz w:val="22"/>
                  <w:szCs w:val="22"/>
                </w:rPr>
                <w:t>0</w:t>
              </w:r>
            </w:ins>
            <w:del w:id="3025"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E16B0DB" w14:textId="021C43D2" w:rsidR="0075445E" w:rsidRPr="00ED4D8D" w:rsidRDefault="0075445E" w:rsidP="0075445E">
            <w:pPr>
              <w:widowControl/>
              <w:autoSpaceDE/>
              <w:autoSpaceDN/>
              <w:adjustRightInd/>
              <w:jc w:val="center"/>
              <w:rPr>
                <w:b/>
                <w:bCs/>
                <w:sz w:val="22"/>
                <w:szCs w:val="22"/>
              </w:rPr>
            </w:pPr>
            <w:ins w:id="3026" w:author="ERCOT" w:date="2022-11-03T11:42:00Z">
              <w:r w:rsidRPr="00ED4D8D">
                <w:rPr>
                  <w:sz w:val="22"/>
                  <w:szCs w:val="22"/>
                </w:rPr>
                <w:t>0</w:t>
              </w:r>
            </w:ins>
            <w:del w:id="3027"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778BA150" w14:textId="0A0BD8B8" w:rsidR="0075445E" w:rsidRPr="00ED4D8D" w:rsidRDefault="0075445E" w:rsidP="0075445E">
            <w:pPr>
              <w:widowControl/>
              <w:autoSpaceDE/>
              <w:autoSpaceDN/>
              <w:adjustRightInd/>
              <w:jc w:val="center"/>
              <w:rPr>
                <w:b/>
                <w:bCs/>
                <w:sz w:val="22"/>
                <w:szCs w:val="22"/>
              </w:rPr>
            </w:pPr>
            <w:ins w:id="3028" w:author="ERCOT" w:date="2022-11-03T11:42:00Z">
              <w:r w:rsidRPr="00ED4D8D">
                <w:rPr>
                  <w:sz w:val="22"/>
                  <w:szCs w:val="22"/>
                </w:rPr>
                <w:t>0</w:t>
              </w:r>
            </w:ins>
            <w:del w:id="3029"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42B87FA9" w14:textId="3D5BDC08" w:rsidR="0075445E" w:rsidRPr="00ED4D8D" w:rsidRDefault="0075445E" w:rsidP="0075445E">
            <w:pPr>
              <w:widowControl/>
              <w:autoSpaceDE/>
              <w:autoSpaceDN/>
              <w:adjustRightInd/>
              <w:jc w:val="center"/>
              <w:rPr>
                <w:b/>
                <w:bCs/>
                <w:sz w:val="22"/>
                <w:szCs w:val="22"/>
              </w:rPr>
            </w:pPr>
            <w:ins w:id="3030" w:author="ERCOT" w:date="2022-11-03T11:42:00Z">
              <w:r w:rsidRPr="00ED4D8D">
                <w:rPr>
                  <w:sz w:val="22"/>
                  <w:szCs w:val="22"/>
                </w:rPr>
                <w:t>0</w:t>
              </w:r>
            </w:ins>
            <w:del w:id="3031"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3B064B24" w14:textId="24952BB8" w:rsidR="0075445E" w:rsidRPr="00ED4D8D" w:rsidRDefault="0075445E" w:rsidP="0075445E">
            <w:pPr>
              <w:widowControl/>
              <w:autoSpaceDE/>
              <w:autoSpaceDN/>
              <w:adjustRightInd/>
              <w:jc w:val="center"/>
              <w:rPr>
                <w:b/>
                <w:bCs/>
                <w:sz w:val="22"/>
                <w:szCs w:val="22"/>
              </w:rPr>
            </w:pPr>
            <w:ins w:id="3032" w:author="ERCOT" w:date="2022-11-03T11:42:00Z">
              <w:r w:rsidRPr="00ED4D8D">
                <w:rPr>
                  <w:sz w:val="22"/>
                  <w:szCs w:val="22"/>
                </w:rPr>
                <w:t>0</w:t>
              </w:r>
            </w:ins>
            <w:del w:id="3033"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7B7D6842" w14:textId="667458FD" w:rsidR="0075445E" w:rsidRPr="00ED4D8D" w:rsidRDefault="0075445E" w:rsidP="0075445E">
            <w:pPr>
              <w:widowControl/>
              <w:autoSpaceDE/>
              <w:autoSpaceDN/>
              <w:adjustRightInd/>
              <w:jc w:val="center"/>
              <w:rPr>
                <w:b/>
                <w:bCs/>
                <w:sz w:val="22"/>
                <w:szCs w:val="22"/>
              </w:rPr>
            </w:pPr>
            <w:ins w:id="3034" w:author="ERCOT" w:date="2022-11-03T11:42:00Z">
              <w:r w:rsidRPr="00ED4D8D">
                <w:rPr>
                  <w:sz w:val="22"/>
                  <w:szCs w:val="22"/>
                </w:rPr>
                <w:t>0</w:t>
              </w:r>
            </w:ins>
            <w:del w:id="3035" w:author="ERCOT" w:date="2022-11-03T11:42:00Z">
              <w:r w:rsidRPr="00ED4D8D" w:rsidDel="00F54DF7">
                <w:rPr>
                  <w:rFonts w:ascii="Calibri" w:hAnsi="Calibri" w:cs="Calibri"/>
                  <w:color w:val="000000"/>
                  <w:sz w:val="22"/>
                  <w:szCs w:val="22"/>
                </w:rPr>
                <w:delText>0</w:delText>
              </w:r>
            </w:del>
          </w:p>
        </w:tc>
      </w:tr>
      <w:tr w:rsidR="0075445E" w:rsidRPr="00ED4D8D" w14:paraId="15962FE9"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75445E" w:rsidRPr="00ED4D8D" w:rsidRDefault="0075445E" w:rsidP="0075445E">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5D8D9E76" w14:textId="053676E8" w:rsidR="0075445E" w:rsidRPr="00ED4D8D" w:rsidRDefault="0075445E" w:rsidP="0075445E">
            <w:pPr>
              <w:widowControl/>
              <w:autoSpaceDE/>
              <w:autoSpaceDN/>
              <w:adjustRightInd/>
              <w:jc w:val="center"/>
              <w:rPr>
                <w:b/>
                <w:bCs/>
                <w:sz w:val="22"/>
                <w:szCs w:val="22"/>
              </w:rPr>
            </w:pPr>
            <w:ins w:id="3036" w:author="ERCOT" w:date="2022-11-03T11:42:00Z">
              <w:r w:rsidRPr="00ED4D8D">
                <w:rPr>
                  <w:sz w:val="22"/>
                  <w:szCs w:val="22"/>
                </w:rPr>
                <w:t>0</w:t>
              </w:r>
            </w:ins>
            <w:del w:id="3037"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1D04F0CF" w14:textId="5E827EAE" w:rsidR="0075445E" w:rsidRPr="00ED4D8D" w:rsidRDefault="0075445E" w:rsidP="0075445E">
            <w:pPr>
              <w:widowControl/>
              <w:autoSpaceDE/>
              <w:autoSpaceDN/>
              <w:adjustRightInd/>
              <w:jc w:val="center"/>
              <w:rPr>
                <w:b/>
                <w:bCs/>
                <w:sz w:val="22"/>
                <w:szCs w:val="22"/>
              </w:rPr>
            </w:pPr>
            <w:ins w:id="3038" w:author="ERCOT" w:date="2022-11-03T11:42:00Z">
              <w:r w:rsidRPr="00ED4D8D">
                <w:rPr>
                  <w:sz w:val="22"/>
                  <w:szCs w:val="22"/>
                </w:rPr>
                <w:t>0</w:t>
              </w:r>
            </w:ins>
            <w:del w:id="303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96E3CE" w14:textId="50682287" w:rsidR="0075445E" w:rsidRPr="00ED4D8D" w:rsidRDefault="0075445E" w:rsidP="0075445E">
            <w:pPr>
              <w:widowControl/>
              <w:autoSpaceDE/>
              <w:autoSpaceDN/>
              <w:adjustRightInd/>
              <w:jc w:val="center"/>
              <w:rPr>
                <w:b/>
                <w:bCs/>
                <w:sz w:val="22"/>
                <w:szCs w:val="22"/>
              </w:rPr>
            </w:pPr>
            <w:ins w:id="3040" w:author="ERCOT" w:date="2022-11-03T11:42:00Z">
              <w:r w:rsidRPr="00ED4D8D">
                <w:rPr>
                  <w:sz w:val="22"/>
                  <w:szCs w:val="22"/>
                </w:rPr>
                <w:t>0</w:t>
              </w:r>
            </w:ins>
            <w:del w:id="304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AE2EEC" w14:textId="4046E2EE" w:rsidR="0075445E" w:rsidRPr="00ED4D8D" w:rsidRDefault="0075445E" w:rsidP="0075445E">
            <w:pPr>
              <w:widowControl/>
              <w:autoSpaceDE/>
              <w:autoSpaceDN/>
              <w:adjustRightInd/>
              <w:jc w:val="center"/>
              <w:rPr>
                <w:b/>
                <w:bCs/>
                <w:sz w:val="22"/>
                <w:szCs w:val="22"/>
              </w:rPr>
            </w:pPr>
            <w:ins w:id="3042" w:author="ERCOT" w:date="2022-11-03T11:42:00Z">
              <w:r w:rsidRPr="00ED4D8D">
                <w:rPr>
                  <w:sz w:val="22"/>
                  <w:szCs w:val="22"/>
                </w:rPr>
                <w:t>0</w:t>
              </w:r>
            </w:ins>
            <w:del w:id="304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94B12D0" w14:textId="17A9DA7A" w:rsidR="0075445E" w:rsidRPr="00ED4D8D" w:rsidRDefault="0075445E" w:rsidP="0075445E">
            <w:pPr>
              <w:widowControl/>
              <w:autoSpaceDE/>
              <w:autoSpaceDN/>
              <w:adjustRightInd/>
              <w:jc w:val="center"/>
              <w:rPr>
                <w:b/>
                <w:bCs/>
                <w:sz w:val="22"/>
                <w:szCs w:val="22"/>
              </w:rPr>
            </w:pPr>
            <w:ins w:id="3044" w:author="ERCOT" w:date="2022-11-03T11:42:00Z">
              <w:r w:rsidRPr="00ED4D8D">
                <w:rPr>
                  <w:sz w:val="22"/>
                  <w:szCs w:val="22"/>
                </w:rPr>
                <w:t>0</w:t>
              </w:r>
            </w:ins>
            <w:del w:id="304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01D91CD" w14:textId="328913EA" w:rsidR="0075445E" w:rsidRPr="00ED4D8D" w:rsidRDefault="0075445E" w:rsidP="0075445E">
            <w:pPr>
              <w:widowControl/>
              <w:autoSpaceDE/>
              <w:autoSpaceDN/>
              <w:adjustRightInd/>
              <w:jc w:val="center"/>
              <w:rPr>
                <w:b/>
                <w:bCs/>
                <w:sz w:val="22"/>
                <w:szCs w:val="22"/>
              </w:rPr>
            </w:pPr>
            <w:ins w:id="3046" w:author="ERCOT" w:date="2022-11-03T11:42:00Z">
              <w:r w:rsidRPr="00ED4D8D">
                <w:rPr>
                  <w:sz w:val="22"/>
                  <w:szCs w:val="22"/>
                </w:rPr>
                <w:t>0</w:t>
              </w:r>
            </w:ins>
            <w:del w:id="304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96F2FF3" w14:textId="263780A9" w:rsidR="0075445E" w:rsidRPr="00ED4D8D" w:rsidRDefault="0075445E" w:rsidP="0075445E">
            <w:pPr>
              <w:widowControl/>
              <w:autoSpaceDE/>
              <w:autoSpaceDN/>
              <w:adjustRightInd/>
              <w:jc w:val="center"/>
              <w:rPr>
                <w:b/>
                <w:bCs/>
                <w:sz w:val="22"/>
                <w:szCs w:val="22"/>
              </w:rPr>
            </w:pPr>
            <w:ins w:id="3048" w:author="ERCOT" w:date="2022-11-03T11:42:00Z">
              <w:r w:rsidRPr="00ED4D8D">
                <w:rPr>
                  <w:sz w:val="22"/>
                  <w:szCs w:val="22"/>
                </w:rPr>
                <w:t>18</w:t>
              </w:r>
            </w:ins>
            <w:del w:id="3049"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98F6C3F" w14:textId="1B8DC14D" w:rsidR="0075445E" w:rsidRPr="00ED4D8D" w:rsidRDefault="0075445E" w:rsidP="0075445E">
            <w:pPr>
              <w:widowControl/>
              <w:autoSpaceDE/>
              <w:autoSpaceDN/>
              <w:adjustRightInd/>
              <w:jc w:val="center"/>
              <w:rPr>
                <w:b/>
                <w:bCs/>
                <w:sz w:val="22"/>
                <w:szCs w:val="22"/>
              </w:rPr>
            </w:pPr>
            <w:ins w:id="3050" w:author="ERCOT" w:date="2022-11-03T11:42:00Z">
              <w:r w:rsidRPr="00ED4D8D">
                <w:rPr>
                  <w:sz w:val="22"/>
                  <w:szCs w:val="22"/>
                </w:rPr>
                <w:t>18</w:t>
              </w:r>
            </w:ins>
            <w:del w:id="3051" w:author="ERCOT" w:date="2022-11-03T11:42:00Z">
              <w:r w:rsidRPr="00ED4D8D"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E38872D" w14:textId="584A56D7" w:rsidR="0075445E" w:rsidRPr="00ED4D8D" w:rsidRDefault="0075445E" w:rsidP="0075445E">
            <w:pPr>
              <w:widowControl/>
              <w:autoSpaceDE/>
              <w:autoSpaceDN/>
              <w:adjustRightInd/>
              <w:jc w:val="center"/>
              <w:rPr>
                <w:b/>
                <w:bCs/>
                <w:sz w:val="22"/>
                <w:szCs w:val="22"/>
              </w:rPr>
            </w:pPr>
            <w:ins w:id="3052" w:author="ERCOT" w:date="2022-11-03T11:42:00Z">
              <w:r w:rsidRPr="00ED4D8D">
                <w:rPr>
                  <w:sz w:val="22"/>
                  <w:szCs w:val="22"/>
                </w:rPr>
                <w:t>18</w:t>
              </w:r>
            </w:ins>
            <w:del w:id="3053" w:author="ERCOT" w:date="2022-11-03T11:42:00Z">
              <w:r w:rsidRPr="00ED4D8D"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9A69E77" w14:textId="0A6D3785" w:rsidR="0075445E" w:rsidRPr="00ED4D8D" w:rsidRDefault="0075445E" w:rsidP="0075445E">
            <w:pPr>
              <w:widowControl/>
              <w:autoSpaceDE/>
              <w:autoSpaceDN/>
              <w:adjustRightInd/>
              <w:jc w:val="center"/>
              <w:rPr>
                <w:b/>
                <w:bCs/>
                <w:sz w:val="22"/>
                <w:szCs w:val="22"/>
              </w:rPr>
            </w:pPr>
            <w:ins w:id="3054" w:author="ERCOT" w:date="2022-11-03T11:42:00Z">
              <w:r w:rsidRPr="00ED4D8D">
                <w:rPr>
                  <w:sz w:val="22"/>
                  <w:szCs w:val="22"/>
                </w:rPr>
                <w:t>18</w:t>
              </w:r>
            </w:ins>
            <w:del w:id="3055"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81A2242" w14:textId="272D3618" w:rsidR="0075445E" w:rsidRPr="00ED4D8D" w:rsidRDefault="0075445E" w:rsidP="0075445E">
            <w:pPr>
              <w:widowControl/>
              <w:autoSpaceDE/>
              <w:autoSpaceDN/>
              <w:adjustRightInd/>
              <w:jc w:val="center"/>
              <w:rPr>
                <w:b/>
                <w:bCs/>
                <w:sz w:val="22"/>
                <w:szCs w:val="22"/>
              </w:rPr>
            </w:pPr>
            <w:ins w:id="3056" w:author="ERCOT" w:date="2022-11-03T11:42:00Z">
              <w:r w:rsidRPr="00ED4D8D">
                <w:rPr>
                  <w:sz w:val="22"/>
                  <w:szCs w:val="22"/>
                </w:rPr>
                <w:t>61</w:t>
              </w:r>
            </w:ins>
            <w:del w:id="3057"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5DA10E73" w14:textId="4B9C2FB2" w:rsidR="0075445E" w:rsidRPr="00ED4D8D" w:rsidRDefault="0075445E" w:rsidP="0075445E">
            <w:pPr>
              <w:widowControl/>
              <w:autoSpaceDE/>
              <w:autoSpaceDN/>
              <w:adjustRightInd/>
              <w:jc w:val="center"/>
              <w:rPr>
                <w:b/>
                <w:bCs/>
                <w:sz w:val="22"/>
                <w:szCs w:val="22"/>
              </w:rPr>
            </w:pPr>
            <w:ins w:id="3058" w:author="ERCOT" w:date="2022-11-03T11:42:00Z">
              <w:r w:rsidRPr="00ED4D8D">
                <w:rPr>
                  <w:sz w:val="22"/>
                  <w:szCs w:val="22"/>
                </w:rPr>
                <w:t>61</w:t>
              </w:r>
            </w:ins>
            <w:del w:id="3059"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06B42EC4" w14:textId="1191941C" w:rsidR="0075445E" w:rsidRPr="00ED4D8D" w:rsidRDefault="0075445E" w:rsidP="0075445E">
            <w:pPr>
              <w:widowControl/>
              <w:autoSpaceDE/>
              <w:autoSpaceDN/>
              <w:adjustRightInd/>
              <w:jc w:val="center"/>
              <w:rPr>
                <w:b/>
                <w:bCs/>
                <w:sz w:val="22"/>
                <w:szCs w:val="22"/>
              </w:rPr>
            </w:pPr>
            <w:ins w:id="3060" w:author="ERCOT" w:date="2022-11-03T11:42:00Z">
              <w:r w:rsidRPr="00ED4D8D">
                <w:rPr>
                  <w:sz w:val="22"/>
                  <w:szCs w:val="22"/>
                </w:rPr>
                <w:t>61</w:t>
              </w:r>
            </w:ins>
            <w:del w:id="3061"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4972D8A3" w14:textId="26227C99" w:rsidR="0075445E" w:rsidRPr="00ED4D8D" w:rsidRDefault="0075445E" w:rsidP="0075445E">
            <w:pPr>
              <w:widowControl/>
              <w:autoSpaceDE/>
              <w:autoSpaceDN/>
              <w:adjustRightInd/>
              <w:jc w:val="center"/>
              <w:rPr>
                <w:b/>
                <w:bCs/>
                <w:sz w:val="22"/>
                <w:szCs w:val="22"/>
              </w:rPr>
            </w:pPr>
            <w:ins w:id="3062" w:author="ERCOT" w:date="2022-11-03T11:42:00Z">
              <w:r w:rsidRPr="00ED4D8D">
                <w:rPr>
                  <w:sz w:val="22"/>
                  <w:szCs w:val="22"/>
                </w:rPr>
                <w:t>61</w:t>
              </w:r>
            </w:ins>
            <w:del w:id="3063"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55EDD156" w14:textId="2BF32535" w:rsidR="0075445E" w:rsidRPr="00ED4D8D" w:rsidRDefault="0075445E" w:rsidP="0075445E">
            <w:pPr>
              <w:widowControl/>
              <w:autoSpaceDE/>
              <w:autoSpaceDN/>
              <w:adjustRightInd/>
              <w:jc w:val="center"/>
              <w:rPr>
                <w:b/>
                <w:bCs/>
                <w:sz w:val="22"/>
                <w:szCs w:val="22"/>
              </w:rPr>
            </w:pPr>
            <w:ins w:id="3064" w:author="ERCOT" w:date="2022-11-03T11:42:00Z">
              <w:r w:rsidRPr="00ED4D8D">
                <w:rPr>
                  <w:sz w:val="22"/>
                  <w:szCs w:val="22"/>
                </w:rPr>
                <w:t>61</w:t>
              </w:r>
            </w:ins>
            <w:del w:id="3065"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1F84AE34" w14:textId="266F3C9A" w:rsidR="0075445E" w:rsidRPr="00ED4D8D" w:rsidRDefault="0075445E" w:rsidP="0075445E">
            <w:pPr>
              <w:widowControl/>
              <w:autoSpaceDE/>
              <w:autoSpaceDN/>
              <w:adjustRightInd/>
              <w:jc w:val="center"/>
              <w:rPr>
                <w:b/>
                <w:bCs/>
                <w:sz w:val="22"/>
                <w:szCs w:val="22"/>
              </w:rPr>
            </w:pPr>
            <w:ins w:id="3066" w:author="ERCOT" w:date="2022-11-03T11:42:00Z">
              <w:r w:rsidRPr="00ED4D8D">
                <w:rPr>
                  <w:sz w:val="22"/>
                  <w:szCs w:val="22"/>
                </w:rPr>
                <w:t>61</w:t>
              </w:r>
            </w:ins>
            <w:del w:id="3067"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401BD230" w14:textId="581D1E56" w:rsidR="0075445E" w:rsidRPr="00ED4D8D" w:rsidRDefault="0075445E" w:rsidP="0075445E">
            <w:pPr>
              <w:widowControl/>
              <w:autoSpaceDE/>
              <w:autoSpaceDN/>
              <w:adjustRightInd/>
              <w:jc w:val="center"/>
              <w:rPr>
                <w:b/>
                <w:bCs/>
                <w:sz w:val="22"/>
                <w:szCs w:val="22"/>
              </w:rPr>
            </w:pPr>
            <w:ins w:id="3068" w:author="ERCOT" w:date="2022-11-03T11:42:00Z">
              <w:r w:rsidRPr="00ED4D8D">
                <w:rPr>
                  <w:sz w:val="22"/>
                  <w:szCs w:val="22"/>
                </w:rPr>
                <w:t>61</w:t>
              </w:r>
            </w:ins>
            <w:del w:id="3069" w:author="ERCOT" w:date="2022-11-03T11:42:00Z">
              <w:r w:rsidRPr="00ED4D8D"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065B585A" w14:textId="55B3ABB7" w:rsidR="0075445E" w:rsidRPr="00ED4D8D" w:rsidRDefault="0075445E" w:rsidP="0075445E">
            <w:pPr>
              <w:widowControl/>
              <w:autoSpaceDE/>
              <w:autoSpaceDN/>
              <w:adjustRightInd/>
              <w:jc w:val="center"/>
              <w:rPr>
                <w:b/>
                <w:bCs/>
                <w:sz w:val="22"/>
                <w:szCs w:val="22"/>
              </w:rPr>
            </w:pPr>
            <w:ins w:id="3070" w:author="ERCOT" w:date="2022-11-03T11:42:00Z">
              <w:r w:rsidRPr="00ED4D8D">
                <w:rPr>
                  <w:sz w:val="22"/>
                  <w:szCs w:val="22"/>
                </w:rPr>
                <w:t>61</w:t>
              </w:r>
            </w:ins>
            <w:del w:id="3071" w:author="ERCOT" w:date="2022-11-03T11:42:00Z">
              <w:r w:rsidRPr="00ED4D8D"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79593129" w14:textId="7688D6CE" w:rsidR="0075445E" w:rsidRPr="00ED4D8D" w:rsidRDefault="0075445E" w:rsidP="0075445E">
            <w:pPr>
              <w:widowControl/>
              <w:autoSpaceDE/>
              <w:autoSpaceDN/>
              <w:adjustRightInd/>
              <w:jc w:val="center"/>
              <w:rPr>
                <w:b/>
                <w:bCs/>
                <w:sz w:val="22"/>
                <w:szCs w:val="22"/>
              </w:rPr>
            </w:pPr>
            <w:ins w:id="3072" w:author="ERCOT" w:date="2022-11-03T11:42:00Z">
              <w:r w:rsidRPr="00ED4D8D">
                <w:rPr>
                  <w:sz w:val="22"/>
                  <w:szCs w:val="22"/>
                </w:rPr>
                <w:t>3</w:t>
              </w:r>
            </w:ins>
            <w:del w:id="3073" w:author="ERCOT" w:date="2022-11-03T11:42:00Z">
              <w:r w:rsidRPr="00ED4D8D"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6DBFE222" w14:textId="3C1F360E" w:rsidR="0075445E" w:rsidRPr="00ED4D8D" w:rsidRDefault="0075445E" w:rsidP="0075445E">
            <w:pPr>
              <w:widowControl/>
              <w:autoSpaceDE/>
              <w:autoSpaceDN/>
              <w:adjustRightInd/>
              <w:jc w:val="center"/>
              <w:rPr>
                <w:b/>
                <w:bCs/>
                <w:sz w:val="22"/>
                <w:szCs w:val="22"/>
              </w:rPr>
            </w:pPr>
            <w:ins w:id="3074" w:author="ERCOT" w:date="2022-11-03T11:42:00Z">
              <w:r w:rsidRPr="00ED4D8D">
                <w:rPr>
                  <w:sz w:val="22"/>
                  <w:szCs w:val="22"/>
                </w:rPr>
                <w:t>3</w:t>
              </w:r>
            </w:ins>
            <w:del w:id="3075" w:author="ERCOT" w:date="2022-11-03T11:42:00Z">
              <w:r w:rsidRPr="00ED4D8D"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75533672" w14:textId="31D55B2A" w:rsidR="0075445E" w:rsidRPr="00ED4D8D" w:rsidRDefault="0075445E" w:rsidP="0075445E">
            <w:pPr>
              <w:widowControl/>
              <w:autoSpaceDE/>
              <w:autoSpaceDN/>
              <w:adjustRightInd/>
              <w:jc w:val="center"/>
              <w:rPr>
                <w:b/>
                <w:bCs/>
                <w:sz w:val="22"/>
                <w:szCs w:val="22"/>
              </w:rPr>
            </w:pPr>
            <w:ins w:id="3076" w:author="ERCOT" w:date="2022-11-03T11:42:00Z">
              <w:r w:rsidRPr="00ED4D8D">
                <w:rPr>
                  <w:sz w:val="22"/>
                  <w:szCs w:val="22"/>
                </w:rPr>
                <w:t>3</w:t>
              </w:r>
            </w:ins>
            <w:del w:id="3077" w:author="ERCOT" w:date="2022-11-03T11:42:00Z">
              <w:r w:rsidRPr="00ED4D8D"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145CBC9C" w14:textId="533EE8DB" w:rsidR="0075445E" w:rsidRPr="00ED4D8D" w:rsidRDefault="0075445E" w:rsidP="0075445E">
            <w:pPr>
              <w:widowControl/>
              <w:autoSpaceDE/>
              <w:autoSpaceDN/>
              <w:adjustRightInd/>
              <w:jc w:val="center"/>
              <w:rPr>
                <w:b/>
                <w:bCs/>
                <w:sz w:val="22"/>
                <w:szCs w:val="22"/>
              </w:rPr>
            </w:pPr>
            <w:ins w:id="3078" w:author="ERCOT" w:date="2022-11-03T11:42:00Z">
              <w:r w:rsidRPr="00ED4D8D">
                <w:rPr>
                  <w:sz w:val="22"/>
                  <w:szCs w:val="22"/>
                </w:rPr>
                <w:t>3</w:t>
              </w:r>
            </w:ins>
            <w:del w:id="3079" w:author="ERCOT" w:date="2022-11-03T11:42:00Z">
              <w:r w:rsidRPr="00ED4D8D"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44BC76A0" w14:textId="285C9ABF" w:rsidR="0075445E" w:rsidRPr="00ED4D8D" w:rsidRDefault="0075445E" w:rsidP="0075445E">
            <w:pPr>
              <w:widowControl/>
              <w:autoSpaceDE/>
              <w:autoSpaceDN/>
              <w:adjustRightInd/>
              <w:jc w:val="center"/>
              <w:rPr>
                <w:b/>
                <w:bCs/>
                <w:sz w:val="22"/>
                <w:szCs w:val="22"/>
              </w:rPr>
            </w:pPr>
            <w:ins w:id="3080" w:author="ERCOT" w:date="2022-11-03T11:42:00Z">
              <w:r w:rsidRPr="00ED4D8D">
                <w:rPr>
                  <w:sz w:val="22"/>
                  <w:szCs w:val="22"/>
                </w:rPr>
                <w:t>0</w:t>
              </w:r>
            </w:ins>
            <w:del w:id="3081"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D1FBCAF" w14:textId="10D7978B" w:rsidR="0075445E" w:rsidRPr="00ED4D8D" w:rsidRDefault="0075445E" w:rsidP="0075445E">
            <w:pPr>
              <w:widowControl/>
              <w:autoSpaceDE/>
              <w:autoSpaceDN/>
              <w:adjustRightInd/>
              <w:jc w:val="center"/>
              <w:rPr>
                <w:b/>
                <w:bCs/>
                <w:sz w:val="22"/>
                <w:szCs w:val="22"/>
              </w:rPr>
            </w:pPr>
            <w:ins w:id="3082" w:author="ERCOT" w:date="2022-11-03T11:42:00Z">
              <w:r w:rsidRPr="00ED4D8D">
                <w:rPr>
                  <w:sz w:val="22"/>
                  <w:szCs w:val="22"/>
                </w:rPr>
                <w:t>0</w:t>
              </w:r>
            </w:ins>
            <w:del w:id="3083" w:author="ERCOT" w:date="2022-11-03T11:42:00Z">
              <w:r w:rsidRPr="00ED4D8D" w:rsidDel="00F54DF7">
                <w:rPr>
                  <w:rFonts w:ascii="Calibri" w:hAnsi="Calibri" w:cs="Calibri"/>
                  <w:color w:val="000000"/>
                  <w:sz w:val="22"/>
                  <w:szCs w:val="22"/>
                </w:rPr>
                <w:delText>0</w:delText>
              </w:r>
            </w:del>
          </w:p>
        </w:tc>
      </w:tr>
      <w:tr w:rsidR="0075445E" w:rsidRPr="00ED4D8D" w14:paraId="3D4D2C8B"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75445E" w:rsidRPr="00ED4D8D" w:rsidRDefault="0075445E" w:rsidP="0075445E">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750A7A6B" w14:textId="010D4F63" w:rsidR="0075445E" w:rsidRPr="00ED4D8D" w:rsidRDefault="0075445E" w:rsidP="0075445E">
            <w:pPr>
              <w:widowControl/>
              <w:autoSpaceDE/>
              <w:autoSpaceDN/>
              <w:adjustRightInd/>
              <w:jc w:val="center"/>
              <w:rPr>
                <w:b/>
                <w:bCs/>
                <w:sz w:val="22"/>
                <w:szCs w:val="22"/>
              </w:rPr>
            </w:pPr>
            <w:ins w:id="3084" w:author="ERCOT" w:date="2022-11-03T11:42:00Z">
              <w:r w:rsidRPr="00ED4D8D">
                <w:rPr>
                  <w:sz w:val="22"/>
                  <w:szCs w:val="22"/>
                </w:rPr>
                <w:t>0</w:t>
              </w:r>
            </w:ins>
            <w:del w:id="3085"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E07481E" w14:textId="213218A0" w:rsidR="0075445E" w:rsidRPr="00ED4D8D" w:rsidRDefault="0075445E" w:rsidP="0075445E">
            <w:pPr>
              <w:widowControl/>
              <w:autoSpaceDE/>
              <w:autoSpaceDN/>
              <w:adjustRightInd/>
              <w:jc w:val="center"/>
              <w:rPr>
                <w:b/>
                <w:bCs/>
                <w:sz w:val="22"/>
                <w:szCs w:val="22"/>
              </w:rPr>
            </w:pPr>
            <w:ins w:id="3086" w:author="ERCOT" w:date="2022-11-03T11:42:00Z">
              <w:r w:rsidRPr="00ED4D8D">
                <w:rPr>
                  <w:sz w:val="22"/>
                  <w:szCs w:val="22"/>
                </w:rPr>
                <w:t>0</w:t>
              </w:r>
            </w:ins>
            <w:del w:id="308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8667A71" w14:textId="5E2E8B3C" w:rsidR="0075445E" w:rsidRPr="00ED4D8D" w:rsidRDefault="0075445E" w:rsidP="0075445E">
            <w:pPr>
              <w:widowControl/>
              <w:autoSpaceDE/>
              <w:autoSpaceDN/>
              <w:adjustRightInd/>
              <w:jc w:val="center"/>
              <w:rPr>
                <w:b/>
                <w:bCs/>
                <w:sz w:val="22"/>
                <w:szCs w:val="22"/>
              </w:rPr>
            </w:pPr>
            <w:ins w:id="3088" w:author="ERCOT" w:date="2022-11-03T11:42:00Z">
              <w:r w:rsidRPr="00ED4D8D">
                <w:rPr>
                  <w:sz w:val="22"/>
                  <w:szCs w:val="22"/>
                </w:rPr>
                <w:t>0</w:t>
              </w:r>
            </w:ins>
            <w:del w:id="308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E742F32" w14:textId="373C1974" w:rsidR="0075445E" w:rsidRPr="00ED4D8D" w:rsidRDefault="0075445E" w:rsidP="0075445E">
            <w:pPr>
              <w:widowControl/>
              <w:autoSpaceDE/>
              <w:autoSpaceDN/>
              <w:adjustRightInd/>
              <w:jc w:val="center"/>
              <w:rPr>
                <w:b/>
                <w:bCs/>
                <w:sz w:val="22"/>
                <w:szCs w:val="22"/>
              </w:rPr>
            </w:pPr>
            <w:ins w:id="3090" w:author="ERCOT" w:date="2022-11-03T11:42:00Z">
              <w:r w:rsidRPr="00ED4D8D">
                <w:rPr>
                  <w:sz w:val="22"/>
                  <w:szCs w:val="22"/>
                </w:rPr>
                <w:t>0</w:t>
              </w:r>
            </w:ins>
            <w:del w:id="309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A436B75" w14:textId="53051C57" w:rsidR="0075445E" w:rsidRPr="00ED4D8D" w:rsidRDefault="0075445E" w:rsidP="0075445E">
            <w:pPr>
              <w:widowControl/>
              <w:autoSpaceDE/>
              <w:autoSpaceDN/>
              <w:adjustRightInd/>
              <w:jc w:val="center"/>
              <w:rPr>
                <w:b/>
                <w:bCs/>
                <w:sz w:val="22"/>
                <w:szCs w:val="22"/>
              </w:rPr>
            </w:pPr>
            <w:ins w:id="3092" w:author="ERCOT" w:date="2022-11-03T11:42:00Z">
              <w:r w:rsidRPr="00ED4D8D">
                <w:rPr>
                  <w:sz w:val="22"/>
                  <w:szCs w:val="22"/>
                </w:rPr>
                <w:t>0</w:t>
              </w:r>
            </w:ins>
            <w:del w:id="309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77E1642" w14:textId="26A97A46" w:rsidR="0075445E" w:rsidRPr="00ED4D8D" w:rsidRDefault="0075445E" w:rsidP="0075445E">
            <w:pPr>
              <w:widowControl/>
              <w:autoSpaceDE/>
              <w:autoSpaceDN/>
              <w:adjustRightInd/>
              <w:jc w:val="center"/>
              <w:rPr>
                <w:b/>
                <w:bCs/>
                <w:sz w:val="22"/>
                <w:szCs w:val="22"/>
              </w:rPr>
            </w:pPr>
            <w:ins w:id="3094" w:author="ERCOT" w:date="2022-11-03T11:42:00Z">
              <w:r w:rsidRPr="00ED4D8D">
                <w:rPr>
                  <w:sz w:val="22"/>
                  <w:szCs w:val="22"/>
                </w:rPr>
                <w:t>0</w:t>
              </w:r>
            </w:ins>
            <w:del w:id="309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B28C901" w14:textId="671AAAB5" w:rsidR="0075445E" w:rsidRPr="00ED4D8D" w:rsidRDefault="0075445E" w:rsidP="0075445E">
            <w:pPr>
              <w:widowControl/>
              <w:autoSpaceDE/>
              <w:autoSpaceDN/>
              <w:adjustRightInd/>
              <w:jc w:val="center"/>
              <w:rPr>
                <w:b/>
                <w:bCs/>
                <w:sz w:val="22"/>
                <w:szCs w:val="22"/>
              </w:rPr>
            </w:pPr>
            <w:ins w:id="3096" w:author="ERCOT" w:date="2022-11-03T11:42:00Z">
              <w:r w:rsidRPr="00ED4D8D">
                <w:rPr>
                  <w:sz w:val="22"/>
                  <w:szCs w:val="22"/>
                </w:rPr>
                <w:t>18</w:t>
              </w:r>
            </w:ins>
            <w:del w:id="3097"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06B3FBD7" w14:textId="615B4487" w:rsidR="0075445E" w:rsidRPr="00ED4D8D" w:rsidRDefault="0075445E" w:rsidP="0075445E">
            <w:pPr>
              <w:widowControl/>
              <w:autoSpaceDE/>
              <w:autoSpaceDN/>
              <w:adjustRightInd/>
              <w:jc w:val="center"/>
              <w:rPr>
                <w:b/>
                <w:bCs/>
                <w:sz w:val="22"/>
                <w:szCs w:val="22"/>
              </w:rPr>
            </w:pPr>
            <w:ins w:id="3098" w:author="ERCOT" w:date="2022-11-03T11:42:00Z">
              <w:r w:rsidRPr="00ED4D8D">
                <w:rPr>
                  <w:sz w:val="22"/>
                  <w:szCs w:val="22"/>
                </w:rPr>
                <w:t>18</w:t>
              </w:r>
            </w:ins>
            <w:del w:id="3099" w:author="ERCOT" w:date="2022-11-03T11:42:00Z">
              <w:r w:rsidRPr="00ED4D8D"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1D11DBA" w14:textId="6E26CAD7" w:rsidR="0075445E" w:rsidRPr="00ED4D8D" w:rsidRDefault="0075445E" w:rsidP="0075445E">
            <w:pPr>
              <w:widowControl/>
              <w:autoSpaceDE/>
              <w:autoSpaceDN/>
              <w:adjustRightInd/>
              <w:jc w:val="center"/>
              <w:rPr>
                <w:b/>
                <w:bCs/>
                <w:sz w:val="22"/>
                <w:szCs w:val="22"/>
              </w:rPr>
            </w:pPr>
            <w:ins w:id="3100" w:author="ERCOT" w:date="2022-11-03T11:42:00Z">
              <w:r w:rsidRPr="00ED4D8D">
                <w:rPr>
                  <w:sz w:val="22"/>
                  <w:szCs w:val="22"/>
                </w:rPr>
                <w:t>18</w:t>
              </w:r>
            </w:ins>
            <w:del w:id="3101" w:author="ERCOT" w:date="2022-11-03T11:42:00Z">
              <w:r w:rsidRPr="00ED4D8D"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0E6E525F" w14:textId="02170C5F" w:rsidR="0075445E" w:rsidRPr="00ED4D8D" w:rsidRDefault="0075445E" w:rsidP="0075445E">
            <w:pPr>
              <w:widowControl/>
              <w:autoSpaceDE/>
              <w:autoSpaceDN/>
              <w:adjustRightInd/>
              <w:jc w:val="center"/>
              <w:rPr>
                <w:b/>
                <w:bCs/>
                <w:sz w:val="22"/>
                <w:szCs w:val="22"/>
              </w:rPr>
            </w:pPr>
            <w:ins w:id="3102" w:author="ERCOT" w:date="2022-11-03T11:42:00Z">
              <w:r w:rsidRPr="00ED4D8D">
                <w:rPr>
                  <w:sz w:val="22"/>
                  <w:szCs w:val="22"/>
                </w:rPr>
                <w:t>18</w:t>
              </w:r>
            </w:ins>
            <w:del w:id="3103"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95ACC45" w14:textId="0D5072C6" w:rsidR="0075445E" w:rsidRPr="00ED4D8D" w:rsidRDefault="0075445E" w:rsidP="0075445E">
            <w:pPr>
              <w:widowControl/>
              <w:autoSpaceDE/>
              <w:autoSpaceDN/>
              <w:adjustRightInd/>
              <w:jc w:val="center"/>
              <w:rPr>
                <w:b/>
                <w:bCs/>
                <w:sz w:val="22"/>
                <w:szCs w:val="22"/>
              </w:rPr>
            </w:pPr>
            <w:ins w:id="3104" w:author="ERCOT" w:date="2022-11-03T11:42:00Z">
              <w:r w:rsidRPr="00ED4D8D">
                <w:rPr>
                  <w:sz w:val="22"/>
                  <w:szCs w:val="22"/>
                </w:rPr>
                <w:t>61</w:t>
              </w:r>
            </w:ins>
            <w:del w:id="3105"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6B5B5106" w14:textId="281141EC" w:rsidR="0075445E" w:rsidRPr="00ED4D8D" w:rsidRDefault="0075445E" w:rsidP="0075445E">
            <w:pPr>
              <w:widowControl/>
              <w:autoSpaceDE/>
              <w:autoSpaceDN/>
              <w:adjustRightInd/>
              <w:jc w:val="center"/>
              <w:rPr>
                <w:b/>
                <w:bCs/>
                <w:sz w:val="22"/>
                <w:szCs w:val="22"/>
              </w:rPr>
            </w:pPr>
            <w:ins w:id="3106" w:author="ERCOT" w:date="2022-11-03T11:42:00Z">
              <w:r w:rsidRPr="00ED4D8D">
                <w:rPr>
                  <w:sz w:val="22"/>
                  <w:szCs w:val="22"/>
                </w:rPr>
                <w:t>61</w:t>
              </w:r>
            </w:ins>
            <w:del w:id="3107"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29404AD8" w14:textId="545168F9" w:rsidR="0075445E" w:rsidRPr="00ED4D8D" w:rsidRDefault="0075445E" w:rsidP="0075445E">
            <w:pPr>
              <w:widowControl/>
              <w:autoSpaceDE/>
              <w:autoSpaceDN/>
              <w:adjustRightInd/>
              <w:jc w:val="center"/>
              <w:rPr>
                <w:b/>
                <w:bCs/>
                <w:sz w:val="22"/>
                <w:szCs w:val="22"/>
              </w:rPr>
            </w:pPr>
            <w:ins w:id="3108" w:author="ERCOT" w:date="2022-11-03T11:42:00Z">
              <w:r w:rsidRPr="00ED4D8D">
                <w:rPr>
                  <w:sz w:val="22"/>
                  <w:szCs w:val="22"/>
                </w:rPr>
                <w:t>61</w:t>
              </w:r>
            </w:ins>
            <w:del w:id="3109"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2283F718" w14:textId="538267D1" w:rsidR="0075445E" w:rsidRPr="00ED4D8D" w:rsidRDefault="0075445E" w:rsidP="0075445E">
            <w:pPr>
              <w:widowControl/>
              <w:autoSpaceDE/>
              <w:autoSpaceDN/>
              <w:adjustRightInd/>
              <w:jc w:val="center"/>
              <w:rPr>
                <w:b/>
                <w:bCs/>
                <w:sz w:val="22"/>
                <w:szCs w:val="22"/>
              </w:rPr>
            </w:pPr>
            <w:ins w:id="3110" w:author="ERCOT" w:date="2022-11-03T11:42:00Z">
              <w:r w:rsidRPr="00ED4D8D">
                <w:rPr>
                  <w:sz w:val="22"/>
                  <w:szCs w:val="22"/>
                </w:rPr>
                <w:t>61</w:t>
              </w:r>
            </w:ins>
            <w:del w:id="3111"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3BAB1728" w14:textId="3978A9B4" w:rsidR="0075445E" w:rsidRPr="00ED4D8D" w:rsidRDefault="0075445E" w:rsidP="0075445E">
            <w:pPr>
              <w:widowControl/>
              <w:autoSpaceDE/>
              <w:autoSpaceDN/>
              <w:adjustRightInd/>
              <w:jc w:val="center"/>
              <w:rPr>
                <w:b/>
                <w:bCs/>
                <w:sz w:val="22"/>
                <w:szCs w:val="22"/>
              </w:rPr>
            </w:pPr>
            <w:ins w:id="3112" w:author="ERCOT" w:date="2022-11-03T11:42:00Z">
              <w:r w:rsidRPr="00ED4D8D">
                <w:rPr>
                  <w:sz w:val="22"/>
                  <w:szCs w:val="22"/>
                </w:rPr>
                <w:t>61</w:t>
              </w:r>
            </w:ins>
            <w:del w:id="3113"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2DA41F4A" w14:textId="2B9AD58A" w:rsidR="0075445E" w:rsidRPr="00ED4D8D" w:rsidRDefault="0075445E" w:rsidP="0075445E">
            <w:pPr>
              <w:widowControl/>
              <w:autoSpaceDE/>
              <w:autoSpaceDN/>
              <w:adjustRightInd/>
              <w:jc w:val="center"/>
              <w:rPr>
                <w:b/>
                <w:bCs/>
                <w:sz w:val="22"/>
                <w:szCs w:val="22"/>
              </w:rPr>
            </w:pPr>
            <w:ins w:id="3114" w:author="ERCOT" w:date="2022-11-03T11:42:00Z">
              <w:r w:rsidRPr="00ED4D8D">
                <w:rPr>
                  <w:sz w:val="22"/>
                  <w:szCs w:val="22"/>
                </w:rPr>
                <w:t>61</w:t>
              </w:r>
            </w:ins>
            <w:del w:id="3115"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0C5137D9" w14:textId="6702ECB7" w:rsidR="0075445E" w:rsidRPr="00ED4D8D" w:rsidRDefault="0075445E" w:rsidP="0075445E">
            <w:pPr>
              <w:widowControl/>
              <w:autoSpaceDE/>
              <w:autoSpaceDN/>
              <w:adjustRightInd/>
              <w:jc w:val="center"/>
              <w:rPr>
                <w:b/>
                <w:bCs/>
                <w:sz w:val="22"/>
                <w:szCs w:val="22"/>
              </w:rPr>
            </w:pPr>
            <w:ins w:id="3116" w:author="ERCOT" w:date="2022-11-03T11:42:00Z">
              <w:r w:rsidRPr="00ED4D8D">
                <w:rPr>
                  <w:sz w:val="22"/>
                  <w:szCs w:val="22"/>
                </w:rPr>
                <w:t>61</w:t>
              </w:r>
            </w:ins>
            <w:del w:id="3117" w:author="ERCOT" w:date="2022-11-03T11:42:00Z">
              <w:r w:rsidRPr="00ED4D8D"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22D82AC5" w14:textId="1174CC27" w:rsidR="0075445E" w:rsidRPr="00ED4D8D" w:rsidRDefault="0075445E" w:rsidP="0075445E">
            <w:pPr>
              <w:widowControl/>
              <w:autoSpaceDE/>
              <w:autoSpaceDN/>
              <w:adjustRightInd/>
              <w:jc w:val="center"/>
              <w:rPr>
                <w:b/>
                <w:bCs/>
                <w:sz w:val="22"/>
                <w:szCs w:val="22"/>
              </w:rPr>
            </w:pPr>
            <w:ins w:id="3118" w:author="ERCOT" w:date="2022-11-03T11:42:00Z">
              <w:r w:rsidRPr="00ED4D8D">
                <w:rPr>
                  <w:sz w:val="22"/>
                  <w:szCs w:val="22"/>
                </w:rPr>
                <w:t>61</w:t>
              </w:r>
            </w:ins>
            <w:del w:id="3119" w:author="ERCOT" w:date="2022-11-03T11:42:00Z">
              <w:r w:rsidRPr="00ED4D8D"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59ED7E1D" w14:textId="564FA58B" w:rsidR="0075445E" w:rsidRPr="00ED4D8D" w:rsidRDefault="0075445E" w:rsidP="0075445E">
            <w:pPr>
              <w:widowControl/>
              <w:autoSpaceDE/>
              <w:autoSpaceDN/>
              <w:adjustRightInd/>
              <w:jc w:val="center"/>
              <w:rPr>
                <w:b/>
                <w:bCs/>
                <w:sz w:val="22"/>
                <w:szCs w:val="22"/>
              </w:rPr>
            </w:pPr>
            <w:ins w:id="3120" w:author="ERCOT" w:date="2022-11-03T11:42:00Z">
              <w:r w:rsidRPr="00ED4D8D">
                <w:rPr>
                  <w:sz w:val="22"/>
                  <w:szCs w:val="22"/>
                </w:rPr>
                <w:t>3</w:t>
              </w:r>
            </w:ins>
            <w:del w:id="3121" w:author="ERCOT" w:date="2022-11-03T11:42:00Z">
              <w:r w:rsidRPr="00ED4D8D"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070C015F" w14:textId="2169C497" w:rsidR="0075445E" w:rsidRPr="00ED4D8D" w:rsidRDefault="0075445E" w:rsidP="0075445E">
            <w:pPr>
              <w:widowControl/>
              <w:autoSpaceDE/>
              <w:autoSpaceDN/>
              <w:adjustRightInd/>
              <w:jc w:val="center"/>
              <w:rPr>
                <w:b/>
                <w:bCs/>
                <w:sz w:val="22"/>
                <w:szCs w:val="22"/>
              </w:rPr>
            </w:pPr>
            <w:ins w:id="3122" w:author="ERCOT" w:date="2022-11-03T11:42:00Z">
              <w:r w:rsidRPr="00ED4D8D">
                <w:rPr>
                  <w:sz w:val="22"/>
                  <w:szCs w:val="22"/>
                </w:rPr>
                <w:t>3</w:t>
              </w:r>
            </w:ins>
            <w:del w:id="3123" w:author="ERCOT" w:date="2022-11-03T11:42:00Z">
              <w:r w:rsidRPr="00ED4D8D"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729D3D06" w14:textId="461CD469" w:rsidR="0075445E" w:rsidRPr="00ED4D8D" w:rsidRDefault="0075445E" w:rsidP="0075445E">
            <w:pPr>
              <w:widowControl/>
              <w:autoSpaceDE/>
              <w:autoSpaceDN/>
              <w:adjustRightInd/>
              <w:jc w:val="center"/>
              <w:rPr>
                <w:b/>
                <w:bCs/>
                <w:sz w:val="22"/>
                <w:szCs w:val="22"/>
              </w:rPr>
            </w:pPr>
            <w:ins w:id="3124" w:author="ERCOT" w:date="2022-11-03T11:42:00Z">
              <w:r w:rsidRPr="00ED4D8D">
                <w:rPr>
                  <w:sz w:val="22"/>
                  <w:szCs w:val="22"/>
                </w:rPr>
                <w:t>3</w:t>
              </w:r>
            </w:ins>
            <w:del w:id="3125" w:author="ERCOT" w:date="2022-11-03T11:42:00Z">
              <w:r w:rsidRPr="00ED4D8D"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153B1322" w14:textId="31BCC288" w:rsidR="0075445E" w:rsidRPr="00ED4D8D" w:rsidRDefault="0075445E" w:rsidP="0075445E">
            <w:pPr>
              <w:widowControl/>
              <w:autoSpaceDE/>
              <w:autoSpaceDN/>
              <w:adjustRightInd/>
              <w:jc w:val="center"/>
              <w:rPr>
                <w:b/>
                <w:bCs/>
                <w:sz w:val="22"/>
                <w:szCs w:val="22"/>
              </w:rPr>
            </w:pPr>
            <w:ins w:id="3126" w:author="ERCOT" w:date="2022-11-03T11:42:00Z">
              <w:r w:rsidRPr="00ED4D8D">
                <w:rPr>
                  <w:sz w:val="22"/>
                  <w:szCs w:val="22"/>
                </w:rPr>
                <w:t>3</w:t>
              </w:r>
            </w:ins>
            <w:del w:id="3127" w:author="ERCOT" w:date="2022-11-03T11:42:00Z">
              <w:r w:rsidRPr="00ED4D8D"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1659ADE3" w14:textId="0C673768" w:rsidR="0075445E" w:rsidRPr="00ED4D8D" w:rsidRDefault="0075445E" w:rsidP="0075445E">
            <w:pPr>
              <w:widowControl/>
              <w:autoSpaceDE/>
              <w:autoSpaceDN/>
              <w:adjustRightInd/>
              <w:jc w:val="center"/>
              <w:rPr>
                <w:b/>
                <w:bCs/>
                <w:sz w:val="22"/>
                <w:szCs w:val="22"/>
              </w:rPr>
            </w:pPr>
            <w:ins w:id="3128" w:author="ERCOT" w:date="2022-11-03T11:42:00Z">
              <w:r w:rsidRPr="00ED4D8D">
                <w:rPr>
                  <w:sz w:val="22"/>
                  <w:szCs w:val="22"/>
                </w:rPr>
                <w:t>0</w:t>
              </w:r>
            </w:ins>
            <w:del w:id="3129"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970893A" w14:textId="203770E5" w:rsidR="0075445E" w:rsidRPr="00ED4D8D" w:rsidRDefault="0075445E" w:rsidP="0075445E">
            <w:pPr>
              <w:widowControl/>
              <w:autoSpaceDE/>
              <w:autoSpaceDN/>
              <w:adjustRightInd/>
              <w:jc w:val="center"/>
              <w:rPr>
                <w:b/>
                <w:bCs/>
                <w:sz w:val="22"/>
                <w:szCs w:val="22"/>
              </w:rPr>
            </w:pPr>
            <w:ins w:id="3130" w:author="ERCOT" w:date="2022-11-03T11:42:00Z">
              <w:r w:rsidRPr="00ED4D8D">
                <w:rPr>
                  <w:sz w:val="22"/>
                  <w:szCs w:val="22"/>
                </w:rPr>
                <w:t>0</w:t>
              </w:r>
            </w:ins>
            <w:del w:id="3131" w:author="ERCOT" w:date="2022-11-03T11:42:00Z">
              <w:r w:rsidRPr="00ED4D8D" w:rsidDel="00F54DF7">
                <w:rPr>
                  <w:rFonts w:ascii="Calibri" w:hAnsi="Calibri" w:cs="Calibri"/>
                  <w:color w:val="000000"/>
                  <w:sz w:val="22"/>
                  <w:szCs w:val="22"/>
                </w:rPr>
                <w:delText>0</w:delText>
              </w:r>
            </w:del>
          </w:p>
        </w:tc>
      </w:tr>
      <w:tr w:rsidR="0075445E" w:rsidRPr="00ED4D8D" w14:paraId="26726B8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75445E" w:rsidRPr="00ED4D8D" w:rsidRDefault="0075445E" w:rsidP="0075445E">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58B136C" w14:textId="3F155547" w:rsidR="0075445E" w:rsidRPr="00ED4D8D" w:rsidRDefault="0075445E" w:rsidP="0075445E">
            <w:pPr>
              <w:widowControl/>
              <w:autoSpaceDE/>
              <w:autoSpaceDN/>
              <w:adjustRightInd/>
              <w:jc w:val="center"/>
              <w:rPr>
                <w:b/>
                <w:bCs/>
                <w:sz w:val="22"/>
                <w:szCs w:val="22"/>
              </w:rPr>
            </w:pPr>
            <w:ins w:id="3132" w:author="ERCOT" w:date="2022-11-03T11:42:00Z">
              <w:r w:rsidRPr="00ED4D8D">
                <w:rPr>
                  <w:sz w:val="22"/>
                  <w:szCs w:val="22"/>
                </w:rPr>
                <w:t>0</w:t>
              </w:r>
            </w:ins>
            <w:del w:id="3133"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374F372" w14:textId="1F329BC1" w:rsidR="0075445E" w:rsidRPr="00ED4D8D" w:rsidRDefault="0075445E" w:rsidP="0075445E">
            <w:pPr>
              <w:widowControl/>
              <w:autoSpaceDE/>
              <w:autoSpaceDN/>
              <w:adjustRightInd/>
              <w:jc w:val="center"/>
              <w:rPr>
                <w:b/>
                <w:bCs/>
                <w:sz w:val="22"/>
                <w:szCs w:val="22"/>
              </w:rPr>
            </w:pPr>
            <w:ins w:id="3134" w:author="ERCOT" w:date="2022-11-03T11:42:00Z">
              <w:r w:rsidRPr="00ED4D8D">
                <w:rPr>
                  <w:sz w:val="22"/>
                  <w:szCs w:val="22"/>
                </w:rPr>
                <w:t>0</w:t>
              </w:r>
            </w:ins>
            <w:del w:id="313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8AC34C1" w14:textId="288DD6F1" w:rsidR="0075445E" w:rsidRPr="00ED4D8D" w:rsidRDefault="0075445E" w:rsidP="0075445E">
            <w:pPr>
              <w:widowControl/>
              <w:autoSpaceDE/>
              <w:autoSpaceDN/>
              <w:adjustRightInd/>
              <w:jc w:val="center"/>
              <w:rPr>
                <w:b/>
                <w:bCs/>
                <w:sz w:val="22"/>
                <w:szCs w:val="22"/>
              </w:rPr>
            </w:pPr>
            <w:ins w:id="3136" w:author="ERCOT" w:date="2022-11-03T11:42:00Z">
              <w:r w:rsidRPr="00ED4D8D">
                <w:rPr>
                  <w:sz w:val="22"/>
                  <w:szCs w:val="22"/>
                </w:rPr>
                <w:t>0</w:t>
              </w:r>
            </w:ins>
            <w:del w:id="313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70AFDF" w14:textId="755E37DD" w:rsidR="0075445E" w:rsidRPr="00ED4D8D" w:rsidRDefault="0075445E" w:rsidP="0075445E">
            <w:pPr>
              <w:widowControl/>
              <w:autoSpaceDE/>
              <w:autoSpaceDN/>
              <w:adjustRightInd/>
              <w:jc w:val="center"/>
              <w:rPr>
                <w:b/>
                <w:bCs/>
                <w:sz w:val="22"/>
                <w:szCs w:val="22"/>
              </w:rPr>
            </w:pPr>
            <w:ins w:id="3138" w:author="ERCOT" w:date="2022-11-03T11:42:00Z">
              <w:r w:rsidRPr="00ED4D8D">
                <w:rPr>
                  <w:sz w:val="22"/>
                  <w:szCs w:val="22"/>
                </w:rPr>
                <w:t>0</w:t>
              </w:r>
            </w:ins>
            <w:del w:id="313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B17DD19" w14:textId="1186E68F" w:rsidR="0075445E" w:rsidRPr="00ED4D8D" w:rsidRDefault="0075445E" w:rsidP="0075445E">
            <w:pPr>
              <w:widowControl/>
              <w:autoSpaceDE/>
              <w:autoSpaceDN/>
              <w:adjustRightInd/>
              <w:jc w:val="center"/>
              <w:rPr>
                <w:b/>
                <w:bCs/>
                <w:sz w:val="22"/>
                <w:szCs w:val="22"/>
              </w:rPr>
            </w:pPr>
            <w:ins w:id="3140" w:author="ERCOT" w:date="2022-11-03T11:42:00Z">
              <w:r w:rsidRPr="00ED4D8D">
                <w:rPr>
                  <w:sz w:val="22"/>
                  <w:szCs w:val="22"/>
                </w:rPr>
                <w:t>0</w:t>
              </w:r>
            </w:ins>
            <w:del w:id="314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D89CED1" w14:textId="7B1C2609" w:rsidR="0075445E" w:rsidRPr="00ED4D8D" w:rsidRDefault="0075445E" w:rsidP="0075445E">
            <w:pPr>
              <w:widowControl/>
              <w:autoSpaceDE/>
              <w:autoSpaceDN/>
              <w:adjustRightInd/>
              <w:jc w:val="center"/>
              <w:rPr>
                <w:b/>
                <w:bCs/>
                <w:sz w:val="22"/>
                <w:szCs w:val="22"/>
              </w:rPr>
            </w:pPr>
            <w:ins w:id="3142" w:author="ERCOT" w:date="2022-11-03T11:42:00Z">
              <w:r w:rsidRPr="00ED4D8D">
                <w:rPr>
                  <w:sz w:val="22"/>
                  <w:szCs w:val="22"/>
                </w:rPr>
                <w:t>0</w:t>
              </w:r>
            </w:ins>
            <w:del w:id="314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4ACFED62" w14:textId="5A5A2E39" w:rsidR="0075445E" w:rsidRPr="00ED4D8D" w:rsidRDefault="0075445E" w:rsidP="0075445E">
            <w:pPr>
              <w:widowControl/>
              <w:autoSpaceDE/>
              <w:autoSpaceDN/>
              <w:adjustRightInd/>
              <w:jc w:val="center"/>
              <w:rPr>
                <w:b/>
                <w:bCs/>
                <w:sz w:val="22"/>
                <w:szCs w:val="22"/>
              </w:rPr>
            </w:pPr>
            <w:ins w:id="3144" w:author="ERCOT" w:date="2022-11-03T11:42:00Z">
              <w:r w:rsidRPr="00ED4D8D">
                <w:rPr>
                  <w:sz w:val="22"/>
                  <w:szCs w:val="22"/>
                </w:rPr>
                <w:t>18</w:t>
              </w:r>
            </w:ins>
            <w:del w:id="3145"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25D2B10E" w14:textId="75DC7186" w:rsidR="0075445E" w:rsidRPr="00ED4D8D" w:rsidRDefault="0075445E" w:rsidP="0075445E">
            <w:pPr>
              <w:widowControl/>
              <w:autoSpaceDE/>
              <w:autoSpaceDN/>
              <w:adjustRightInd/>
              <w:jc w:val="center"/>
              <w:rPr>
                <w:b/>
                <w:bCs/>
                <w:sz w:val="22"/>
                <w:szCs w:val="22"/>
              </w:rPr>
            </w:pPr>
            <w:ins w:id="3146" w:author="ERCOT" w:date="2022-11-03T11:42:00Z">
              <w:r w:rsidRPr="00ED4D8D">
                <w:rPr>
                  <w:sz w:val="22"/>
                  <w:szCs w:val="22"/>
                </w:rPr>
                <w:t>18</w:t>
              </w:r>
            </w:ins>
            <w:del w:id="3147" w:author="ERCOT" w:date="2022-11-03T11:42:00Z">
              <w:r w:rsidRPr="00ED4D8D"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1EDF2182" w14:textId="7459D320" w:rsidR="0075445E" w:rsidRPr="00ED4D8D" w:rsidRDefault="0075445E" w:rsidP="0075445E">
            <w:pPr>
              <w:widowControl/>
              <w:autoSpaceDE/>
              <w:autoSpaceDN/>
              <w:adjustRightInd/>
              <w:jc w:val="center"/>
              <w:rPr>
                <w:b/>
                <w:bCs/>
                <w:sz w:val="22"/>
                <w:szCs w:val="22"/>
              </w:rPr>
            </w:pPr>
            <w:ins w:id="3148" w:author="ERCOT" w:date="2022-11-03T11:42:00Z">
              <w:r w:rsidRPr="00ED4D8D">
                <w:rPr>
                  <w:sz w:val="22"/>
                  <w:szCs w:val="22"/>
                </w:rPr>
                <w:t>18</w:t>
              </w:r>
            </w:ins>
            <w:del w:id="3149" w:author="ERCOT" w:date="2022-11-03T11:42:00Z">
              <w:r w:rsidRPr="00ED4D8D"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71152D46" w14:textId="2CE2230A" w:rsidR="0075445E" w:rsidRPr="00ED4D8D" w:rsidRDefault="0075445E" w:rsidP="0075445E">
            <w:pPr>
              <w:widowControl/>
              <w:autoSpaceDE/>
              <w:autoSpaceDN/>
              <w:adjustRightInd/>
              <w:jc w:val="center"/>
              <w:rPr>
                <w:b/>
                <w:bCs/>
                <w:sz w:val="22"/>
                <w:szCs w:val="22"/>
              </w:rPr>
            </w:pPr>
            <w:ins w:id="3150" w:author="ERCOT" w:date="2022-11-03T11:42:00Z">
              <w:r w:rsidRPr="00ED4D8D">
                <w:rPr>
                  <w:sz w:val="22"/>
                  <w:szCs w:val="22"/>
                </w:rPr>
                <w:t>18</w:t>
              </w:r>
            </w:ins>
            <w:del w:id="3151" w:author="ERCOT" w:date="2022-11-03T11:42:00Z">
              <w:r w:rsidRPr="00ED4D8D"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5476C759" w14:textId="5A359A13" w:rsidR="0075445E" w:rsidRPr="00ED4D8D" w:rsidRDefault="0075445E" w:rsidP="0075445E">
            <w:pPr>
              <w:widowControl/>
              <w:autoSpaceDE/>
              <w:autoSpaceDN/>
              <w:adjustRightInd/>
              <w:jc w:val="center"/>
              <w:rPr>
                <w:b/>
                <w:bCs/>
                <w:sz w:val="22"/>
                <w:szCs w:val="22"/>
              </w:rPr>
            </w:pPr>
            <w:ins w:id="3152" w:author="ERCOT" w:date="2022-11-03T11:42:00Z">
              <w:r w:rsidRPr="00ED4D8D">
                <w:rPr>
                  <w:sz w:val="22"/>
                  <w:szCs w:val="22"/>
                </w:rPr>
                <w:t>61</w:t>
              </w:r>
            </w:ins>
            <w:del w:id="3153"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6BCA70FA" w14:textId="124D1079" w:rsidR="0075445E" w:rsidRPr="00ED4D8D" w:rsidRDefault="0075445E" w:rsidP="0075445E">
            <w:pPr>
              <w:widowControl/>
              <w:autoSpaceDE/>
              <w:autoSpaceDN/>
              <w:adjustRightInd/>
              <w:jc w:val="center"/>
              <w:rPr>
                <w:b/>
                <w:bCs/>
                <w:sz w:val="22"/>
                <w:szCs w:val="22"/>
              </w:rPr>
            </w:pPr>
            <w:ins w:id="3154" w:author="ERCOT" w:date="2022-11-03T11:42:00Z">
              <w:r w:rsidRPr="00ED4D8D">
                <w:rPr>
                  <w:sz w:val="22"/>
                  <w:szCs w:val="22"/>
                </w:rPr>
                <w:t>61</w:t>
              </w:r>
            </w:ins>
            <w:del w:id="3155"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505D2A3E" w14:textId="3D3D599E" w:rsidR="0075445E" w:rsidRPr="00ED4D8D" w:rsidRDefault="0075445E" w:rsidP="0075445E">
            <w:pPr>
              <w:widowControl/>
              <w:autoSpaceDE/>
              <w:autoSpaceDN/>
              <w:adjustRightInd/>
              <w:jc w:val="center"/>
              <w:rPr>
                <w:b/>
                <w:bCs/>
                <w:sz w:val="22"/>
                <w:szCs w:val="22"/>
              </w:rPr>
            </w:pPr>
            <w:ins w:id="3156" w:author="ERCOT" w:date="2022-11-03T11:42:00Z">
              <w:r w:rsidRPr="00ED4D8D">
                <w:rPr>
                  <w:sz w:val="22"/>
                  <w:szCs w:val="22"/>
                </w:rPr>
                <w:t>61</w:t>
              </w:r>
            </w:ins>
            <w:del w:id="3157" w:author="ERCOT" w:date="2022-11-03T11:42:00Z">
              <w:r w:rsidRPr="00ED4D8D"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212A7D71" w14:textId="2798C09D" w:rsidR="0075445E" w:rsidRPr="00ED4D8D" w:rsidRDefault="0075445E" w:rsidP="0075445E">
            <w:pPr>
              <w:widowControl/>
              <w:autoSpaceDE/>
              <w:autoSpaceDN/>
              <w:adjustRightInd/>
              <w:jc w:val="center"/>
              <w:rPr>
                <w:b/>
                <w:bCs/>
                <w:sz w:val="22"/>
                <w:szCs w:val="22"/>
              </w:rPr>
            </w:pPr>
            <w:ins w:id="3158" w:author="ERCOT" w:date="2022-11-03T11:42:00Z">
              <w:r w:rsidRPr="00ED4D8D">
                <w:rPr>
                  <w:sz w:val="22"/>
                  <w:szCs w:val="22"/>
                </w:rPr>
                <w:t>61</w:t>
              </w:r>
            </w:ins>
            <w:del w:id="3159" w:author="ERCOT" w:date="2022-11-03T11:42:00Z">
              <w:r w:rsidRPr="00ED4D8D"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761B279F" w14:textId="77C4A088" w:rsidR="0075445E" w:rsidRPr="00ED4D8D" w:rsidRDefault="0075445E" w:rsidP="0075445E">
            <w:pPr>
              <w:widowControl/>
              <w:autoSpaceDE/>
              <w:autoSpaceDN/>
              <w:adjustRightInd/>
              <w:jc w:val="center"/>
              <w:rPr>
                <w:b/>
                <w:bCs/>
                <w:sz w:val="22"/>
                <w:szCs w:val="22"/>
              </w:rPr>
            </w:pPr>
            <w:ins w:id="3160" w:author="ERCOT" w:date="2022-11-03T11:42:00Z">
              <w:r w:rsidRPr="00ED4D8D">
                <w:rPr>
                  <w:sz w:val="22"/>
                  <w:szCs w:val="22"/>
                </w:rPr>
                <w:t>61</w:t>
              </w:r>
            </w:ins>
            <w:del w:id="3161"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0ACBFB39" w14:textId="7B2F71D1" w:rsidR="0075445E" w:rsidRPr="00ED4D8D" w:rsidRDefault="0075445E" w:rsidP="0075445E">
            <w:pPr>
              <w:widowControl/>
              <w:autoSpaceDE/>
              <w:autoSpaceDN/>
              <w:adjustRightInd/>
              <w:jc w:val="center"/>
              <w:rPr>
                <w:b/>
                <w:bCs/>
                <w:sz w:val="22"/>
                <w:szCs w:val="22"/>
              </w:rPr>
            </w:pPr>
            <w:ins w:id="3162" w:author="ERCOT" w:date="2022-11-03T11:42:00Z">
              <w:r w:rsidRPr="00ED4D8D">
                <w:rPr>
                  <w:sz w:val="22"/>
                  <w:szCs w:val="22"/>
                </w:rPr>
                <w:t>61</w:t>
              </w:r>
            </w:ins>
            <w:del w:id="3163" w:author="ERCOT" w:date="2022-11-03T11:42:00Z">
              <w:r w:rsidRPr="00ED4D8D"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4E7161F1" w14:textId="1A8BB79B" w:rsidR="0075445E" w:rsidRPr="00ED4D8D" w:rsidRDefault="0075445E" w:rsidP="0075445E">
            <w:pPr>
              <w:widowControl/>
              <w:autoSpaceDE/>
              <w:autoSpaceDN/>
              <w:adjustRightInd/>
              <w:jc w:val="center"/>
              <w:rPr>
                <w:b/>
                <w:bCs/>
                <w:sz w:val="22"/>
                <w:szCs w:val="22"/>
              </w:rPr>
            </w:pPr>
            <w:ins w:id="3164" w:author="ERCOT" w:date="2022-11-03T11:42:00Z">
              <w:r w:rsidRPr="00ED4D8D">
                <w:rPr>
                  <w:sz w:val="22"/>
                  <w:szCs w:val="22"/>
                </w:rPr>
                <w:t>61</w:t>
              </w:r>
            </w:ins>
            <w:del w:id="3165" w:author="ERCOT" w:date="2022-11-03T11:42:00Z">
              <w:r w:rsidRPr="00ED4D8D"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6EC74924" w14:textId="538CD4AE" w:rsidR="0075445E" w:rsidRPr="00ED4D8D" w:rsidRDefault="0075445E" w:rsidP="0075445E">
            <w:pPr>
              <w:widowControl/>
              <w:autoSpaceDE/>
              <w:autoSpaceDN/>
              <w:adjustRightInd/>
              <w:jc w:val="center"/>
              <w:rPr>
                <w:b/>
                <w:bCs/>
                <w:sz w:val="22"/>
                <w:szCs w:val="22"/>
              </w:rPr>
            </w:pPr>
            <w:ins w:id="3166" w:author="ERCOT" w:date="2022-11-03T11:42:00Z">
              <w:r w:rsidRPr="00ED4D8D">
                <w:rPr>
                  <w:sz w:val="22"/>
                  <w:szCs w:val="22"/>
                </w:rPr>
                <w:t>61</w:t>
              </w:r>
            </w:ins>
            <w:del w:id="3167" w:author="ERCOT" w:date="2022-11-03T11:42:00Z">
              <w:r w:rsidRPr="00ED4D8D"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6E4DEE2D" w14:textId="0142E5B0" w:rsidR="0075445E" w:rsidRPr="00ED4D8D" w:rsidRDefault="0075445E" w:rsidP="0075445E">
            <w:pPr>
              <w:widowControl/>
              <w:autoSpaceDE/>
              <w:autoSpaceDN/>
              <w:adjustRightInd/>
              <w:jc w:val="center"/>
              <w:rPr>
                <w:b/>
                <w:bCs/>
                <w:sz w:val="22"/>
                <w:szCs w:val="22"/>
              </w:rPr>
            </w:pPr>
            <w:ins w:id="3168" w:author="ERCOT" w:date="2022-11-03T11:42:00Z">
              <w:r w:rsidRPr="00ED4D8D">
                <w:rPr>
                  <w:sz w:val="22"/>
                  <w:szCs w:val="22"/>
                </w:rPr>
                <w:t>3</w:t>
              </w:r>
            </w:ins>
            <w:del w:id="3169" w:author="ERCOT" w:date="2022-11-03T11:42:00Z">
              <w:r w:rsidRPr="00ED4D8D"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3EB7172E" w14:textId="7EDFFD63" w:rsidR="0075445E" w:rsidRPr="00ED4D8D" w:rsidRDefault="0075445E" w:rsidP="0075445E">
            <w:pPr>
              <w:widowControl/>
              <w:autoSpaceDE/>
              <w:autoSpaceDN/>
              <w:adjustRightInd/>
              <w:jc w:val="center"/>
              <w:rPr>
                <w:b/>
                <w:bCs/>
                <w:sz w:val="22"/>
                <w:szCs w:val="22"/>
              </w:rPr>
            </w:pPr>
            <w:ins w:id="3170" w:author="ERCOT" w:date="2022-11-03T11:42:00Z">
              <w:r w:rsidRPr="00ED4D8D">
                <w:rPr>
                  <w:sz w:val="22"/>
                  <w:szCs w:val="22"/>
                </w:rPr>
                <w:t>3</w:t>
              </w:r>
            </w:ins>
            <w:del w:id="3171" w:author="ERCOT" w:date="2022-11-03T11:42:00Z">
              <w:r w:rsidRPr="00ED4D8D"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110109AB" w14:textId="5410AC93" w:rsidR="0075445E" w:rsidRPr="00ED4D8D" w:rsidRDefault="0075445E" w:rsidP="0075445E">
            <w:pPr>
              <w:widowControl/>
              <w:autoSpaceDE/>
              <w:autoSpaceDN/>
              <w:adjustRightInd/>
              <w:jc w:val="center"/>
              <w:rPr>
                <w:b/>
                <w:bCs/>
                <w:sz w:val="22"/>
                <w:szCs w:val="22"/>
              </w:rPr>
            </w:pPr>
            <w:ins w:id="3172" w:author="ERCOT" w:date="2022-11-03T11:42:00Z">
              <w:r w:rsidRPr="00ED4D8D">
                <w:rPr>
                  <w:sz w:val="22"/>
                  <w:szCs w:val="22"/>
                </w:rPr>
                <w:t>3</w:t>
              </w:r>
            </w:ins>
            <w:del w:id="3173" w:author="ERCOT" w:date="2022-11-03T11:42:00Z">
              <w:r w:rsidRPr="00ED4D8D"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6FDCA34F" w14:textId="4A1DCF78" w:rsidR="0075445E" w:rsidRPr="00ED4D8D" w:rsidRDefault="0075445E" w:rsidP="0075445E">
            <w:pPr>
              <w:widowControl/>
              <w:autoSpaceDE/>
              <w:autoSpaceDN/>
              <w:adjustRightInd/>
              <w:jc w:val="center"/>
              <w:rPr>
                <w:b/>
                <w:bCs/>
                <w:sz w:val="22"/>
                <w:szCs w:val="22"/>
              </w:rPr>
            </w:pPr>
            <w:ins w:id="3174" w:author="ERCOT" w:date="2022-11-03T11:42:00Z">
              <w:r w:rsidRPr="00ED4D8D">
                <w:rPr>
                  <w:sz w:val="22"/>
                  <w:szCs w:val="22"/>
                </w:rPr>
                <w:t>3</w:t>
              </w:r>
            </w:ins>
            <w:del w:id="3175" w:author="ERCOT" w:date="2022-11-03T11:42:00Z">
              <w:r w:rsidRPr="00ED4D8D"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7E7204C2" w14:textId="2CD31FE1" w:rsidR="0075445E" w:rsidRPr="00ED4D8D" w:rsidRDefault="0075445E" w:rsidP="0075445E">
            <w:pPr>
              <w:widowControl/>
              <w:autoSpaceDE/>
              <w:autoSpaceDN/>
              <w:adjustRightInd/>
              <w:jc w:val="center"/>
              <w:rPr>
                <w:b/>
                <w:bCs/>
                <w:sz w:val="22"/>
                <w:szCs w:val="22"/>
              </w:rPr>
            </w:pPr>
            <w:ins w:id="3176" w:author="ERCOT" w:date="2022-11-03T11:42:00Z">
              <w:r w:rsidRPr="00ED4D8D">
                <w:rPr>
                  <w:sz w:val="22"/>
                  <w:szCs w:val="22"/>
                </w:rPr>
                <w:t>0</w:t>
              </w:r>
            </w:ins>
            <w:del w:id="3177"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772D7871" w14:textId="10B0B7B0" w:rsidR="0075445E" w:rsidRPr="00ED4D8D" w:rsidRDefault="0075445E" w:rsidP="0075445E">
            <w:pPr>
              <w:widowControl/>
              <w:autoSpaceDE/>
              <w:autoSpaceDN/>
              <w:adjustRightInd/>
              <w:jc w:val="center"/>
              <w:rPr>
                <w:b/>
                <w:bCs/>
                <w:sz w:val="22"/>
                <w:szCs w:val="22"/>
              </w:rPr>
            </w:pPr>
            <w:ins w:id="3178" w:author="ERCOT" w:date="2022-11-03T11:42:00Z">
              <w:r w:rsidRPr="00ED4D8D">
                <w:rPr>
                  <w:sz w:val="22"/>
                  <w:szCs w:val="22"/>
                </w:rPr>
                <w:t>0</w:t>
              </w:r>
            </w:ins>
            <w:del w:id="3179" w:author="ERCOT" w:date="2022-11-03T11:42:00Z">
              <w:r w:rsidRPr="00ED4D8D" w:rsidDel="00F54DF7">
                <w:rPr>
                  <w:rFonts w:ascii="Calibri" w:hAnsi="Calibri" w:cs="Calibri"/>
                  <w:color w:val="000000"/>
                  <w:sz w:val="22"/>
                  <w:szCs w:val="22"/>
                </w:rPr>
                <w:delText>0</w:delText>
              </w:r>
            </w:del>
          </w:p>
        </w:tc>
      </w:tr>
      <w:tr w:rsidR="0075445E" w:rsidRPr="00ED4D8D" w14:paraId="1EDC6780"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75445E" w:rsidRPr="00ED4D8D" w:rsidRDefault="0075445E" w:rsidP="0075445E">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6058903C" w14:textId="62347092" w:rsidR="0075445E" w:rsidRPr="00ED4D8D" w:rsidRDefault="0075445E" w:rsidP="0075445E">
            <w:pPr>
              <w:widowControl/>
              <w:autoSpaceDE/>
              <w:autoSpaceDN/>
              <w:adjustRightInd/>
              <w:jc w:val="center"/>
              <w:rPr>
                <w:b/>
                <w:bCs/>
                <w:sz w:val="22"/>
                <w:szCs w:val="22"/>
              </w:rPr>
            </w:pPr>
            <w:ins w:id="3180" w:author="ERCOT" w:date="2022-11-03T11:42:00Z">
              <w:r w:rsidRPr="00ED4D8D">
                <w:rPr>
                  <w:sz w:val="22"/>
                  <w:szCs w:val="22"/>
                </w:rPr>
                <w:t>0</w:t>
              </w:r>
            </w:ins>
            <w:del w:id="3181"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40A226BD" w14:textId="0465DBD2" w:rsidR="0075445E" w:rsidRPr="00ED4D8D" w:rsidRDefault="0075445E" w:rsidP="0075445E">
            <w:pPr>
              <w:widowControl/>
              <w:autoSpaceDE/>
              <w:autoSpaceDN/>
              <w:adjustRightInd/>
              <w:jc w:val="center"/>
              <w:rPr>
                <w:b/>
                <w:bCs/>
                <w:sz w:val="22"/>
                <w:szCs w:val="22"/>
              </w:rPr>
            </w:pPr>
            <w:ins w:id="3182" w:author="ERCOT" w:date="2022-11-03T11:42:00Z">
              <w:r w:rsidRPr="00ED4D8D">
                <w:rPr>
                  <w:sz w:val="22"/>
                  <w:szCs w:val="22"/>
                </w:rPr>
                <w:t>0</w:t>
              </w:r>
            </w:ins>
            <w:del w:id="318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7B4EB71" w14:textId="16E0649E" w:rsidR="0075445E" w:rsidRPr="00ED4D8D" w:rsidRDefault="0075445E" w:rsidP="0075445E">
            <w:pPr>
              <w:widowControl/>
              <w:autoSpaceDE/>
              <w:autoSpaceDN/>
              <w:adjustRightInd/>
              <w:jc w:val="center"/>
              <w:rPr>
                <w:b/>
                <w:bCs/>
                <w:sz w:val="22"/>
                <w:szCs w:val="22"/>
              </w:rPr>
            </w:pPr>
            <w:ins w:id="3184" w:author="ERCOT" w:date="2022-11-03T11:42:00Z">
              <w:r w:rsidRPr="00ED4D8D">
                <w:rPr>
                  <w:sz w:val="22"/>
                  <w:szCs w:val="22"/>
                </w:rPr>
                <w:t>0</w:t>
              </w:r>
            </w:ins>
            <w:del w:id="318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2B90C2A" w14:textId="18CD50E1" w:rsidR="0075445E" w:rsidRPr="00ED4D8D" w:rsidRDefault="0075445E" w:rsidP="0075445E">
            <w:pPr>
              <w:widowControl/>
              <w:autoSpaceDE/>
              <w:autoSpaceDN/>
              <w:adjustRightInd/>
              <w:jc w:val="center"/>
              <w:rPr>
                <w:b/>
                <w:bCs/>
                <w:sz w:val="22"/>
                <w:szCs w:val="22"/>
              </w:rPr>
            </w:pPr>
            <w:ins w:id="3186" w:author="ERCOT" w:date="2022-11-03T11:42:00Z">
              <w:r w:rsidRPr="00ED4D8D">
                <w:rPr>
                  <w:sz w:val="22"/>
                  <w:szCs w:val="22"/>
                </w:rPr>
                <w:t>0</w:t>
              </w:r>
            </w:ins>
            <w:del w:id="318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0149759" w14:textId="1CF7F491" w:rsidR="0075445E" w:rsidRPr="00ED4D8D" w:rsidRDefault="0075445E" w:rsidP="0075445E">
            <w:pPr>
              <w:widowControl/>
              <w:autoSpaceDE/>
              <w:autoSpaceDN/>
              <w:adjustRightInd/>
              <w:jc w:val="center"/>
              <w:rPr>
                <w:b/>
                <w:bCs/>
                <w:sz w:val="22"/>
                <w:szCs w:val="22"/>
              </w:rPr>
            </w:pPr>
            <w:ins w:id="3188" w:author="ERCOT" w:date="2022-11-03T11:42:00Z">
              <w:r w:rsidRPr="00ED4D8D">
                <w:rPr>
                  <w:sz w:val="22"/>
                  <w:szCs w:val="22"/>
                </w:rPr>
                <w:t>0</w:t>
              </w:r>
            </w:ins>
            <w:del w:id="318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0FF2758" w14:textId="703C0B7D" w:rsidR="0075445E" w:rsidRPr="00ED4D8D" w:rsidRDefault="0075445E" w:rsidP="0075445E">
            <w:pPr>
              <w:widowControl/>
              <w:autoSpaceDE/>
              <w:autoSpaceDN/>
              <w:adjustRightInd/>
              <w:jc w:val="center"/>
              <w:rPr>
                <w:b/>
                <w:bCs/>
                <w:sz w:val="22"/>
                <w:szCs w:val="22"/>
              </w:rPr>
            </w:pPr>
            <w:ins w:id="3190" w:author="ERCOT" w:date="2022-11-03T11:42:00Z">
              <w:r w:rsidRPr="00ED4D8D">
                <w:rPr>
                  <w:sz w:val="22"/>
                  <w:szCs w:val="22"/>
                </w:rPr>
                <w:t>0</w:t>
              </w:r>
            </w:ins>
            <w:del w:id="319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795381B" w14:textId="50AE8D71" w:rsidR="0075445E" w:rsidRPr="00ED4D8D" w:rsidRDefault="0075445E" w:rsidP="0075445E">
            <w:pPr>
              <w:widowControl/>
              <w:autoSpaceDE/>
              <w:autoSpaceDN/>
              <w:adjustRightInd/>
              <w:jc w:val="center"/>
              <w:rPr>
                <w:b/>
                <w:bCs/>
                <w:sz w:val="22"/>
                <w:szCs w:val="22"/>
              </w:rPr>
            </w:pPr>
            <w:ins w:id="3192" w:author="ERCOT" w:date="2022-11-03T11:42:00Z">
              <w:r w:rsidRPr="00ED4D8D">
                <w:rPr>
                  <w:sz w:val="22"/>
                  <w:szCs w:val="22"/>
                </w:rPr>
                <w:t>13</w:t>
              </w:r>
            </w:ins>
            <w:del w:id="3193"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7296352E" w14:textId="4A99FC37" w:rsidR="0075445E" w:rsidRPr="00ED4D8D" w:rsidRDefault="0075445E" w:rsidP="0075445E">
            <w:pPr>
              <w:widowControl/>
              <w:autoSpaceDE/>
              <w:autoSpaceDN/>
              <w:adjustRightInd/>
              <w:jc w:val="center"/>
              <w:rPr>
                <w:b/>
                <w:bCs/>
                <w:sz w:val="22"/>
                <w:szCs w:val="22"/>
              </w:rPr>
            </w:pPr>
            <w:ins w:id="3194" w:author="ERCOT" w:date="2022-11-03T11:42:00Z">
              <w:r w:rsidRPr="00ED4D8D">
                <w:rPr>
                  <w:sz w:val="22"/>
                  <w:szCs w:val="22"/>
                </w:rPr>
                <w:t>13</w:t>
              </w:r>
            </w:ins>
            <w:del w:id="3195" w:author="ERCOT" w:date="2022-11-03T11:42:00Z">
              <w:r w:rsidRPr="00ED4D8D"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07830998" w14:textId="5A99D0CB" w:rsidR="0075445E" w:rsidRPr="00ED4D8D" w:rsidRDefault="0075445E" w:rsidP="0075445E">
            <w:pPr>
              <w:widowControl/>
              <w:autoSpaceDE/>
              <w:autoSpaceDN/>
              <w:adjustRightInd/>
              <w:jc w:val="center"/>
              <w:rPr>
                <w:b/>
                <w:bCs/>
                <w:sz w:val="22"/>
                <w:szCs w:val="22"/>
              </w:rPr>
            </w:pPr>
            <w:ins w:id="3196" w:author="ERCOT" w:date="2022-11-03T11:42:00Z">
              <w:r w:rsidRPr="00ED4D8D">
                <w:rPr>
                  <w:sz w:val="22"/>
                  <w:szCs w:val="22"/>
                </w:rPr>
                <w:t>13</w:t>
              </w:r>
            </w:ins>
            <w:del w:id="3197" w:author="ERCOT" w:date="2022-11-03T11:42:00Z">
              <w:r w:rsidRPr="00ED4D8D"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4913C4A4" w14:textId="4AA6A80C" w:rsidR="0075445E" w:rsidRPr="00ED4D8D" w:rsidRDefault="0075445E" w:rsidP="0075445E">
            <w:pPr>
              <w:widowControl/>
              <w:autoSpaceDE/>
              <w:autoSpaceDN/>
              <w:adjustRightInd/>
              <w:jc w:val="center"/>
              <w:rPr>
                <w:b/>
                <w:bCs/>
                <w:sz w:val="22"/>
                <w:szCs w:val="22"/>
              </w:rPr>
            </w:pPr>
            <w:ins w:id="3198" w:author="ERCOT" w:date="2022-11-03T11:42:00Z">
              <w:r w:rsidRPr="00ED4D8D">
                <w:rPr>
                  <w:sz w:val="22"/>
                  <w:szCs w:val="22"/>
                </w:rPr>
                <w:t>13</w:t>
              </w:r>
            </w:ins>
            <w:del w:id="3199"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166B98CE" w14:textId="1BD581BA" w:rsidR="0075445E" w:rsidRPr="00ED4D8D" w:rsidRDefault="0075445E" w:rsidP="0075445E">
            <w:pPr>
              <w:widowControl/>
              <w:autoSpaceDE/>
              <w:autoSpaceDN/>
              <w:adjustRightInd/>
              <w:jc w:val="center"/>
              <w:rPr>
                <w:b/>
                <w:bCs/>
                <w:sz w:val="22"/>
                <w:szCs w:val="22"/>
              </w:rPr>
            </w:pPr>
            <w:ins w:id="3200" w:author="ERCOT" w:date="2022-11-03T11:42:00Z">
              <w:r w:rsidRPr="00ED4D8D">
                <w:rPr>
                  <w:sz w:val="22"/>
                  <w:szCs w:val="22"/>
                </w:rPr>
                <w:t>38</w:t>
              </w:r>
            </w:ins>
            <w:del w:id="3201"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38D1C66B" w14:textId="3A26BAE4" w:rsidR="0075445E" w:rsidRPr="00ED4D8D" w:rsidRDefault="0075445E" w:rsidP="0075445E">
            <w:pPr>
              <w:widowControl/>
              <w:autoSpaceDE/>
              <w:autoSpaceDN/>
              <w:adjustRightInd/>
              <w:jc w:val="center"/>
              <w:rPr>
                <w:b/>
                <w:bCs/>
                <w:sz w:val="22"/>
                <w:szCs w:val="22"/>
              </w:rPr>
            </w:pPr>
            <w:ins w:id="3202" w:author="ERCOT" w:date="2022-11-03T11:42:00Z">
              <w:r w:rsidRPr="00ED4D8D">
                <w:rPr>
                  <w:sz w:val="22"/>
                  <w:szCs w:val="22"/>
                </w:rPr>
                <w:t>38</w:t>
              </w:r>
            </w:ins>
            <w:del w:id="3203"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62B5B775" w14:textId="7C1129D7" w:rsidR="0075445E" w:rsidRPr="00ED4D8D" w:rsidRDefault="0075445E" w:rsidP="0075445E">
            <w:pPr>
              <w:widowControl/>
              <w:autoSpaceDE/>
              <w:autoSpaceDN/>
              <w:adjustRightInd/>
              <w:jc w:val="center"/>
              <w:rPr>
                <w:b/>
                <w:bCs/>
                <w:sz w:val="22"/>
                <w:szCs w:val="22"/>
              </w:rPr>
            </w:pPr>
            <w:ins w:id="3204" w:author="ERCOT" w:date="2022-11-03T11:42:00Z">
              <w:r w:rsidRPr="00ED4D8D">
                <w:rPr>
                  <w:sz w:val="22"/>
                  <w:szCs w:val="22"/>
                </w:rPr>
                <w:t>38</w:t>
              </w:r>
            </w:ins>
            <w:del w:id="3205"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704BF35F" w14:textId="5CD92E57" w:rsidR="0075445E" w:rsidRPr="00ED4D8D" w:rsidRDefault="0075445E" w:rsidP="0075445E">
            <w:pPr>
              <w:widowControl/>
              <w:autoSpaceDE/>
              <w:autoSpaceDN/>
              <w:adjustRightInd/>
              <w:jc w:val="center"/>
              <w:rPr>
                <w:b/>
                <w:bCs/>
                <w:sz w:val="22"/>
                <w:szCs w:val="22"/>
              </w:rPr>
            </w:pPr>
            <w:ins w:id="3206" w:author="ERCOT" w:date="2022-11-03T11:42:00Z">
              <w:r w:rsidRPr="00ED4D8D">
                <w:rPr>
                  <w:sz w:val="22"/>
                  <w:szCs w:val="22"/>
                </w:rPr>
                <w:t>38</w:t>
              </w:r>
            </w:ins>
            <w:del w:id="3207"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CC4649F" w14:textId="5E1974E6" w:rsidR="0075445E" w:rsidRPr="00ED4D8D" w:rsidRDefault="0075445E" w:rsidP="0075445E">
            <w:pPr>
              <w:widowControl/>
              <w:autoSpaceDE/>
              <w:autoSpaceDN/>
              <w:adjustRightInd/>
              <w:jc w:val="center"/>
              <w:rPr>
                <w:b/>
                <w:bCs/>
                <w:sz w:val="22"/>
                <w:szCs w:val="22"/>
              </w:rPr>
            </w:pPr>
            <w:ins w:id="3208" w:author="ERCOT" w:date="2022-11-03T11:42:00Z">
              <w:r w:rsidRPr="00ED4D8D">
                <w:rPr>
                  <w:sz w:val="22"/>
                  <w:szCs w:val="22"/>
                </w:rPr>
                <w:t>32</w:t>
              </w:r>
            </w:ins>
            <w:del w:id="3209"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554EAD4" w14:textId="3C793844" w:rsidR="0075445E" w:rsidRPr="00ED4D8D" w:rsidRDefault="0075445E" w:rsidP="0075445E">
            <w:pPr>
              <w:widowControl/>
              <w:autoSpaceDE/>
              <w:autoSpaceDN/>
              <w:adjustRightInd/>
              <w:jc w:val="center"/>
              <w:rPr>
                <w:b/>
                <w:bCs/>
                <w:sz w:val="22"/>
                <w:szCs w:val="22"/>
              </w:rPr>
            </w:pPr>
            <w:ins w:id="3210" w:author="ERCOT" w:date="2022-11-03T11:42:00Z">
              <w:r w:rsidRPr="00ED4D8D">
                <w:rPr>
                  <w:sz w:val="22"/>
                  <w:szCs w:val="22"/>
                </w:rPr>
                <w:t>32</w:t>
              </w:r>
            </w:ins>
            <w:del w:id="3211"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25C169EF" w14:textId="1E75EC33" w:rsidR="0075445E" w:rsidRPr="00ED4D8D" w:rsidRDefault="0075445E" w:rsidP="0075445E">
            <w:pPr>
              <w:widowControl/>
              <w:autoSpaceDE/>
              <w:autoSpaceDN/>
              <w:adjustRightInd/>
              <w:jc w:val="center"/>
              <w:rPr>
                <w:b/>
                <w:bCs/>
                <w:sz w:val="22"/>
                <w:szCs w:val="22"/>
              </w:rPr>
            </w:pPr>
            <w:ins w:id="3212" w:author="ERCOT" w:date="2022-11-03T11:42:00Z">
              <w:r w:rsidRPr="00ED4D8D">
                <w:rPr>
                  <w:sz w:val="22"/>
                  <w:szCs w:val="22"/>
                </w:rPr>
                <w:t>32</w:t>
              </w:r>
            </w:ins>
            <w:del w:id="3213" w:author="ERCOT" w:date="2022-11-03T11:42:00Z">
              <w:r w:rsidRPr="00ED4D8D"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0809C208" w14:textId="04339D76" w:rsidR="0075445E" w:rsidRPr="00ED4D8D" w:rsidRDefault="0075445E" w:rsidP="0075445E">
            <w:pPr>
              <w:widowControl/>
              <w:autoSpaceDE/>
              <w:autoSpaceDN/>
              <w:adjustRightInd/>
              <w:jc w:val="center"/>
              <w:rPr>
                <w:b/>
                <w:bCs/>
                <w:sz w:val="22"/>
                <w:szCs w:val="22"/>
              </w:rPr>
            </w:pPr>
            <w:ins w:id="3214" w:author="ERCOT" w:date="2022-11-03T11:42:00Z">
              <w:r w:rsidRPr="00ED4D8D">
                <w:rPr>
                  <w:sz w:val="22"/>
                  <w:szCs w:val="22"/>
                </w:rPr>
                <w:t>32</w:t>
              </w:r>
            </w:ins>
            <w:del w:id="3215" w:author="ERCOT" w:date="2022-11-03T11:42:00Z">
              <w:r w:rsidRPr="00ED4D8D"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96555F7" w14:textId="0318F565" w:rsidR="0075445E" w:rsidRPr="00ED4D8D" w:rsidRDefault="0075445E" w:rsidP="0075445E">
            <w:pPr>
              <w:widowControl/>
              <w:autoSpaceDE/>
              <w:autoSpaceDN/>
              <w:adjustRightInd/>
              <w:jc w:val="center"/>
              <w:rPr>
                <w:b/>
                <w:bCs/>
                <w:sz w:val="22"/>
                <w:szCs w:val="22"/>
              </w:rPr>
            </w:pPr>
            <w:ins w:id="3216" w:author="ERCOT" w:date="2022-11-03T11:42:00Z">
              <w:r w:rsidRPr="00ED4D8D">
                <w:rPr>
                  <w:sz w:val="22"/>
                  <w:szCs w:val="22"/>
                </w:rPr>
                <w:t>6</w:t>
              </w:r>
            </w:ins>
            <w:del w:id="3217" w:author="ERCOT" w:date="2022-11-03T11:42:00Z">
              <w:r w:rsidRPr="00ED4D8D"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3F9FD340" w14:textId="3A5F55F6" w:rsidR="0075445E" w:rsidRPr="00ED4D8D" w:rsidRDefault="0075445E" w:rsidP="0075445E">
            <w:pPr>
              <w:widowControl/>
              <w:autoSpaceDE/>
              <w:autoSpaceDN/>
              <w:adjustRightInd/>
              <w:jc w:val="center"/>
              <w:rPr>
                <w:b/>
                <w:bCs/>
                <w:sz w:val="22"/>
                <w:szCs w:val="22"/>
              </w:rPr>
            </w:pPr>
            <w:ins w:id="3218" w:author="ERCOT" w:date="2022-11-03T11:42:00Z">
              <w:r w:rsidRPr="00ED4D8D">
                <w:rPr>
                  <w:sz w:val="22"/>
                  <w:szCs w:val="22"/>
                </w:rPr>
                <w:t>6</w:t>
              </w:r>
            </w:ins>
            <w:del w:id="3219" w:author="ERCOT" w:date="2022-11-03T11:42:00Z">
              <w:r w:rsidRPr="00ED4D8D"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71781517" w14:textId="00532AA3" w:rsidR="0075445E" w:rsidRPr="00ED4D8D" w:rsidRDefault="0075445E" w:rsidP="0075445E">
            <w:pPr>
              <w:widowControl/>
              <w:autoSpaceDE/>
              <w:autoSpaceDN/>
              <w:adjustRightInd/>
              <w:jc w:val="center"/>
              <w:rPr>
                <w:b/>
                <w:bCs/>
                <w:sz w:val="22"/>
                <w:szCs w:val="22"/>
              </w:rPr>
            </w:pPr>
            <w:ins w:id="3220" w:author="ERCOT" w:date="2022-11-03T11:42:00Z">
              <w:r w:rsidRPr="00ED4D8D">
                <w:rPr>
                  <w:sz w:val="22"/>
                  <w:szCs w:val="22"/>
                </w:rPr>
                <w:t>6</w:t>
              </w:r>
            </w:ins>
            <w:del w:id="3221" w:author="ERCOT" w:date="2022-11-03T11:42:00Z">
              <w:r w:rsidRPr="00ED4D8D"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26CE0134" w14:textId="748D162F" w:rsidR="0075445E" w:rsidRPr="00ED4D8D" w:rsidRDefault="0075445E" w:rsidP="0075445E">
            <w:pPr>
              <w:widowControl/>
              <w:autoSpaceDE/>
              <w:autoSpaceDN/>
              <w:adjustRightInd/>
              <w:jc w:val="center"/>
              <w:rPr>
                <w:b/>
                <w:bCs/>
                <w:sz w:val="22"/>
                <w:szCs w:val="22"/>
              </w:rPr>
            </w:pPr>
            <w:ins w:id="3222" w:author="ERCOT" w:date="2022-11-03T11:42:00Z">
              <w:r w:rsidRPr="00ED4D8D">
                <w:rPr>
                  <w:sz w:val="22"/>
                  <w:szCs w:val="22"/>
                </w:rPr>
                <w:t>6</w:t>
              </w:r>
            </w:ins>
            <w:del w:id="3223" w:author="ERCOT" w:date="2022-11-03T11:42:00Z">
              <w:r w:rsidRPr="00ED4D8D"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4810E675" w14:textId="7DCEE780" w:rsidR="0075445E" w:rsidRPr="00ED4D8D" w:rsidRDefault="0075445E" w:rsidP="0075445E">
            <w:pPr>
              <w:widowControl/>
              <w:autoSpaceDE/>
              <w:autoSpaceDN/>
              <w:adjustRightInd/>
              <w:jc w:val="center"/>
              <w:rPr>
                <w:b/>
                <w:bCs/>
                <w:sz w:val="22"/>
                <w:szCs w:val="22"/>
              </w:rPr>
            </w:pPr>
            <w:ins w:id="3224" w:author="ERCOT" w:date="2022-11-03T11:42:00Z">
              <w:r w:rsidRPr="00ED4D8D">
                <w:rPr>
                  <w:sz w:val="22"/>
                  <w:szCs w:val="22"/>
                </w:rPr>
                <w:t>0</w:t>
              </w:r>
            </w:ins>
            <w:del w:id="3225"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B65E3AE" w14:textId="1C6BCE6C" w:rsidR="0075445E" w:rsidRPr="00ED4D8D" w:rsidRDefault="0075445E" w:rsidP="0075445E">
            <w:pPr>
              <w:widowControl/>
              <w:autoSpaceDE/>
              <w:autoSpaceDN/>
              <w:adjustRightInd/>
              <w:jc w:val="center"/>
              <w:rPr>
                <w:b/>
                <w:bCs/>
                <w:sz w:val="22"/>
                <w:szCs w:val="22"/>
              </w:rPr>
            </w:pPr>
            <w:ins w:id="3226" w:author="ERCOT" w:date="2022-11-03T11:42:00Z">
              <w:r w:rsidRPr="00ED4D8D">
                <w:rPr>
                  <w:sz w:val="22"/>
                  <w:szCs w:val="22"/>
                </w:rPr>
                <w:t>0</w:t>
              </w:r>
            </w:ins>
            <w:del w:id="3227" w:author="ERCOT" w:date="2022-11-03T11:42:00Z">
              <w:r w:rsidRPr="00ED4D8D" w:rsidDel="00F54DF7">
                <w:rPr>
                  <w:rFonts w:ascii="Calibri" w:hAnsi="Calibri" w:cs="Calibri"/>
                  <w:color w:val="000000"/>
                  <w:sz w:val="22"/>
                  <w:szCs w:val="22"/>
                </w:rPr>
                <w:delText>0</w:delText>
              </w:r>
            </w:del>
          </w:p>
        </w:tc>
      </w:tr>
      <w:tr w:rsidR="0075445E" w:rsidRPr="00ED4D8D" w14:paraId="10591451"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75445E" w:rsidRPr="00ED4D8D" w:rsidRDefault="0075445E" w:rsidP="0075445E">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7E16BB0C" w14:textId="576B959C" w:rsidR="0075445E" w:rsidRPr="00ED4D8D" w:rsidRDefault="0075445E" w:rsidP="0075445E">
            <w:pPr>
              <w:widowControl/>
              <w:autoSpaceDE/>
              <w:autoSpaceDN/>
              <w:adjustRightInd/>
              <w:jc w:val="center"/>
              <w:rPr>
                <w:b/>
                <w:bCs/>
                <w:sz w:val="22"/>
                <w:szCs w:val="22"/>
              </w:rPr>
            </w:pPr>
            <w:ins w:id="3228" w:author="ERCOT" w:date="2022-11-03T11:42:00Z">
              <w:r w:rsidRPr="00ED4D8D">
                <w:rPr>
                  <w:sz w:val="22"/>
                  <w:szCs w:val="22"/>
                </w:rPr>
                <w:t>0</w:t>
              </w:r>
            </w:ins>
            <w:del w:id="3229"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4912C12E" w14:textId="125BCDE7" w:rsidR="0075445E" w:rsidRPr="00ED4D8D" w:rsidRDefault="0075445E" w:rsidP="0075445E">
            <w:pPr>
              <w:widowControl/>
              <w:autoSpaceDE/>
              <w:autoSpaceDN/>
              <w:adjustRightInd/>
              <w:jc w:val="center"/>
              <w:rPr>
                <w:b/>
                <w:bCs/>
                <w:sz w:val="22"/>
                <w:szCs w:val="22"/>
              </w:rPr>
            </w:pPr>
            <w:ins w:id="3230" w:author="ERCOT" w:date="2022-11-03T11:42:00Z">
              <w:r w:rsidRPr="00ED4D8D">
                <w:rPr>
                  <w:sz w:val="22"/>
                  <w:szCs w:val="22"/>
                </w:rPr>
                <w:t>0</w:t>
              </w:r>
            </w:ins>
            <w:del w:id="323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F89EB6F" w14:textId="28852AE9" w:rsidR="0075445E" w:rsidRPr="00ED4D8D" w:rsidRDefault="0075445E" w:rsidP="0075445E">
            <w:pPr>
              <w:widowControl/>
              <w:autoSpaceDE/>
              <w:autoSpaceDN/>
              <w:adjustRightInd/>
              <w:jc w:val="center"/>
              <w:rPr>
                <w:b/>
                <w:bCs/>
                <w:sz w:val="22"/>
                <w:szCs w:val="22"/>
              </w:rPr>
            </w:pPr>
            <w:ins w:id="3232" w:author="ERCOT" w:date="2022-11-03T11:42:00Z">
              <w:r w:rsidRPr="00ED4D8D">
                <w:rPr>
                  <w:sz w:val="22"/>
                  <w:szCs w:val="22"/>
                </w:rPr>
                <w:t>0</w:t>
              </w:r>
            </w:ins>
            <w:del w:id="323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919E67B" w14:textId="08865BB5" w:rsidR="0075445E" w:rsidRPr="00ED4D8D" w:rsidRDefault="0075445E" w:rsidP="0075445E">
            <w:pPr>
              <w:widowControl/>
              <w:autoSpaceDE/>
              <w:autoSpaceDN/>
              <w:adjustRightInd/>
              <w:jc w:val="center"/>
              <w:rPr>
                <w:b/>
                <w:bCs/>
                <w:sz w:val="22"/>
                <w:szCs w:val="22"/>
              </w:rPr>
            </w:pPr>
            <w:ins w:id="3234" w:author="ERCOT" w:date="2022-11-03T11:42:00Z">
              <w:r w:rsidRPr="00ED4D8D">
                <w:rPr>
                  <w:sz w:val="22"/>
                  <w:szCs w:val="22"/>
                </w:rPr>
                <w:t>0</w:t>
              </w:r>
            </w:ins>
            <w:del w:id="323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1ABB88E" w14:textId="28555113" w:rsidR="0075445E" w:rsidRPr="00ED4D8D" w:rsidRDefault="0075445E" w:rsidP="0075445E">
            <w:pPr>
              <w:widowControl/>
              <w:autoSpaceDE/>
              <w:autoSpaceDN/>
              <w:adjustRightInd/>
              <w:jc w:val="center"/>
              <w:rPr>
                <w:b/>
                <w:bCs/>
                <w:sz w:val="22"/>
                <w:szCs w:val="22"/>
              </w:rPr>
            </w:pPr>
            <w:ins w:id="3236" w:author="ERCOT" w:date="2022-11-03T11:42:00Z">
              <w:r w:rsidRPr="00ED4D8D">
                <w:rPr>
                  <w:sz w:val="22"/>
                  <w:szCs w:val="22"/>
                </w:rPr>
                <w:t>0</w:t>
              </w:r>
            </w:ins>
            <w:del w:id="323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3D3D816" w14:textId="58B6E8DA" w:rsidR="0075445E" w:rsidRPr="00ED4D8D" w:rsidRDefault="0075445E" w:rsidP="0075445E">
            <w:pPr>
              <w:widowControl/>
              <w:autoSpaceDE/>
              <w:autoSpaceDN/>
              <w:adjustRightInd/>
              <w:jc w:val="center"/>
              <w:rPr>
                <w:b/>
                <w:bCs/>
                <w:sz w:val="22"/>
                <w:szCs w:val="22"/>
              </w:rPr>
            </w:pPr>
            <w:ins w:id="3238" w:author="ERCOT" w:date="2022-11-03T11:42:00Z">
              <w:r w:rsidRPr="00ED4D8D">
                <w:rPr>
                  <w:sz w:val="22"/>
                  <w:szCs w:val="22"/>
                </w:rPr>
                <w:t>0</w:t>
              </w:r>
            </w:ins>
            <w:del w:id="323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11575D1" w14:textId="085E7FBC" w:rsidR="0075445E" w:rsidRPr="00ED4D8D" w:rsidRDefault="0075445E" w:rsidP="0075445E">
            <w:pPr>
              <w:widowControl/>
              <w:autoSpaceDE/>
              <w:autoSpaceDN/>
              <w:adjustRightInd/>
              <w:jc w:val="center"/>
              <w:rPr>
                <w:b/>
                <w:bCs/>
                <w:sz w:val="22"/>
                <w:szCs w:val="22"/>
              </w:rPr>
            </w:pPr>
            <w:ins w:id="3240" w:author="ERCOT" w:date="2022-11-03T11:42:00Z">
              <w:r w:rsidRPr="00ED4D8D">
                <w:rPr>
                  <w:sz w:val="22"/>
                  <w:szCs w:val="22"/>
                </w:rPr>
                <w:t>13</w:t>
              </w:r>
            </w:ins>
            <w:del w:id="3241"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5F55CB1C" w14:textId="2093BD4B" w:rsidR="0075445E" w:rsidRPr="00ED4D8D" w:rsidRDefault="0075445E" w:rsidP="0075445E">
            <w:pPr>
              <w:widowControl/>
              <w:autoSpaceDE/>
              <w:autoSpaceDN/>
              <w:adjustRightInd/>
              <w:jc w:val="center"/>
              <w:rPr>
                <w:b/>
                <w:bCs/>
                <w:sz w:val="22"/>
                <w:szCs w:val="22"/>
              </w:rPr>
            </w:pPr>
            <w:ins w:id="3242" w:author="ERCOT" w:date="2022-11-03T11:42:00Z">
              <w:r w:rsidRPr="00ED4D8D">
                <w:rPr>
                  <w:sz w:val="22"/>
                  <w:szCs w:val="22"/>
                </w:rPr>
                <w:t>13</w:t>
              </w:r>
            </w:ins>
            <w:del w:id="3243" w:author="ERCOT" w:date="2022-11-03T11:42:00Z">
              <w:r w:rsidRPr="00ED4D8D"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795DD87F" w14:textId="2E1F308C" w:rsidR="0075445E" w:rsidRPr="00ED4D8D" w:rsidRDefault="0075445E" w:rsidP="0075445E">
            <w:pPr>
              <w:widowControl/>
              <w:autoSpaceDE/>
              <w:autoSpaceDN/>
              <w:adjustRightInd/>
              <w:jc w:val="center"/>
              <w:rPr>
                <w:b/>
                <w:bCs/>
                <w:sz w:val="22"/>
                <w:szCs w:val="22"/>
              </w:rPr>
            </w:pPr>
            <w:ins w:id="3244" w:author="ERCOT" w:date="2022-11-03T11:42:00Z">
              <w:r w:rsidRPr="00ED4D8D">
                <w:rPr>
                  <w:sz w:val="22"/>
                  <w:szCs w:val="22"/>
                </w:rPr>
                <w:t>13</w:t>
              </w:r>
            </w:ins>
            <w:del w:id="3245" w:author="ERCOT" w:date="2022-11-03T11:42:00Z">
              <w:r w:rsidRPr="00ED4D8D"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20476C7C" w14:textId="06F36E6E" w:rsidR="0075445E" w:rsidRPr="00ED4D8D" w:rsidRDefault="0075445E" w:rsidP="0075445E">
            <w:pPr>
              <w:widowControl/>
              <w:autoSpaceDE/>
              <w:autoSpaceDN/>
              <w:adjustRightInd/>
              <w:jc w:val="center"/>
              <w:rPr>
                <w:b/>
                <w:bCs/>
                <w:sz w:val="22"/>
                <w:szCs w:val="22"/>
              </w:rPr>
            </w:pPr>
            <w:ins w:id="3246" w:author="ERCOT" w:date="2022-11-03T11:42:00Z">
              <w:r w:rsidRPr="00ED4D8D">
                <w:rPr>
                  <w:sz w:val="22"/>
                  <w:szCs w:val="22"/>
                </w:rPr>
                <w:t>13</w:t>
              </w:r>
            </w:ins>
            <w:del w:id="3247"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6F199DB2" w14:textId="094288C7" w:rsidR="0075445E" w:rsidRPr="00ED4D8D" w:rsidRDefault="0075445E" w:rsidP="0075445E">
            <w:pPr>
              <w:widowControl/>
              <w:autoSpaceDE/>
              <w:autoSpaceDN/>
              <w:adjustRightInd/>
              <w:jc w:val="center"/>
              <w:rPr>
                <w:b/>
                <w:bCs/>
                <w:sz w:val="22"/>
                <w:szCs w:val="22"/>
              </w:rPr>
            </w:pPr>
            <w:ins w:id="3248" w:author="ERCOT" w:date="2022-11-03T11:42:00Z">
              <w:r w:rsidRPr="00ED4D8D">
                <w:rPr>
                  <w:sz w:val="22"/>
                  <w:szCs w:val="22"/>
                </w:rPr>
                <w:t>38</w:t>
              </w:r>
            </w:ins>
            <w:del w:id="3249"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4C3AEE6" w14:textId="2413BAD8" w:rsidR="0075445E" w:rsidRPr="00ED4D8D" w:rsidRDefault="0075445E" w:rsidP="0075445E">
            <w:pPr>
              <w:widowControl/>
              <w:autoSpaceDE/>
              <w:autoSpaceDN/>
              <w:adjustRightInd/>
              <w:jc w:val="center"/>
              <w:rPr>
                <w:b/>
                <w:bCs/>
                <w:sz w:val="22"/>
                <w:szCs w:val="22"/>
              </w:rPr>
            </w:pPr>
            <w:ins w:id="3250" w:author="ERCOT" w:date="2022-11-03T11:42:00Z">
              <w:r w:rsidRPr="00ED4D8D">
                <w:rPr>
                  <w:sz w:val="22"/>
                  <w:szCs w:val="22"/>
                </w:rPr>
                <w:t>38</w:t>
              </w:r>
            </w:ins>
            <w:del w:id="3251"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2198380" w14:textId="597A17D2" w:rsidR="0075445E" w:rsidRPr="00ED4D8D" w:rsidRDefault="0075445E" w:rsidP="0075445E">
            <w:pPr>
              <w:widowControl/>
              <w:autoSpaceDE/>
              <w:autoSpaceDN/>
              <w:adjustRightInd/>
              <w:jc w:val="center"/>
              <w:rPr>
                <w:b/>
                <w:bCs/>
                <w:sz w:val="22"/>
                <w:szCs w:val="22"/>
              </w:rPr>
            </w:pPr>
            <w:ins w:id="3252" w:author="ERCOT" w:date="2022-11-03T11:42:00Z">
              <w:r w:rsidRPr="00ED4D8D">
                <w:rPr>
                  <w:sz w:val="22"/>
                  <w:szCs w:val="22"/>
                </w:rPr>
                <w:t>38</w:t>
              </w:r>
            </w:ins>
            <w:del w:id="3253"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7D68617" w14:textId="1C1A520F" w:rsidR="0075445E" w:rsidRPr="00ED4D8D" w:rsidRDefault="0075445E" w:rsidP="0075445E">
            <w:pPr>
              <w:widowControl/>
              <w:autoSpaceDE/>
              <w:autoSpaceDN/>
              <w:adjustRightInd/>
              <w:jc w:val="center"/>
              <w:rPr>
                <w:b/>
                <w:bCs/>
                <w:sz w:val="22"/>
                <w:szCs w:val="22"/>
              </w:rPr>
            </w:pPr>
            <w:ins w:id="3254" w:author="ERCOT" w:date="2022-11-03T11:42:00Z">
              <w:r w:rsidRPr="00ED4D8D">
                <w:rPr>
                  <w:sz w:val="22"/>
                  <w:szCs w:val="22"/>
                </w:rPr>
                <w:t>38</w:t>
              </w:r>
            </w:ins>
            <w:del w:id="3255"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0BE2E9DD" w14:textId="55C715DF" w:rsidR="0075445E" w:rsidRPr="00ED4D8D" w:rsidRDefault="0075445E" w:rsidP="0075445E">
            <w:pPr>
              <w:widowControl/>
              <w:autoSpaceDE/>
              <w:autoSpaceDN/>
              <w:adjustRightInd/>
              <w:jc w:val="center"/>
              <w:rPr>
                <w:b/>
                <w:bCs/>
                <w:sz w:val="22"/>
                <w:szCs w:val="22"/>
              </w:rPr>
            </w:pPr>
            <w:ins w:id="3256" w:author="ERCOT" w:date="2022-11-03T11:42:00Z">
              <w:r w:rsidRPr="00ED4D8D">
                <w:rPr>
                  <w:sz w:val="22"/>
                  <w:szCs w:val="22"/>
                </w:rPr>
                <w:t>32</w:t>
              </w:r>
            </w:ins>
            <w:del w:id="3257"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B327E08" w14:textId="587FE6E2" w:rsidR="0075445E" w:rsidRPr="00ED4D8D" w:rsidRDefault="0075445E" w:rsidP="0075445E">
            <w:pPr>
              <w:widowControl/>
              <w:autoSpaceDE/>
              <w:autoSpaceDN/>
              <w:adjustRightInd/>
              <w:jc w:val="center"/>
              <w:rPr>
                <w:b/>
                <w:bCs/>
                <w:sz w:val="22"/>
                <w:szCs w:val="22"/>
              </w:rPr>
            </w:pPr>
            <w:ins w:id="3258" w:author="ERCOT" w:date="2022-11-03T11:42:00Z">
              <w:r w:rsidRPr="00ED4D8D">
                <w:rPr>
                  <w:sz w:val="22"/>
                  <w:szCs w:val="22"/>
                </w:rPr>
                <w:t>32</w:t>
              </w:r>
            </w:ins>
            <w:del w:id="3259"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B19BBF7" w14:textId="6EA0F3CE" w:rsidR="0075445E" w:rsidRPr="00ED4D8D" w:rsidRDefault="0075445E" w:rsidP="0075445E">
            <w:pPr>
              <w:widowControl/>
              <w:autoSpaceDE/>
              <w:autoSpaceDN/>
              <w:adjustRightInd/>
              <w:jc w:val="center"/>
              <w:rPr>
                <w:b/>
                <w:bCs/>
                <w:sz w:val="22"/>
                <w:szCs w:val="22"/>
              </w:rPr>
            </w:pPr>
            <w:ins w:id="3260" w:author="ERCOT" w:date="2022-11-03T11:42:00Z">
              <w:r w:rsidRPr="00ED4D8D">
                <w:rPr>
                  <w:sz w:val="22"/>
                  <w:szCs w:val="22"/>
                </w:rPr>
                <w:t>32</w:t>
              </w:r>
            </w:ins>
            <w:del w:id="3261" w:author="ERCOT" w:date="2022-11-03T11:42:00Z">
              <w:r w:rsidRPr="00ED4D8D"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254CE260" w14:textId="7800F4D8" w:rsidR="0075445E" w:rsidRPr="00ED4D8D" w:rsidRDefault="0075445E" w:rsidP="0075445E">
            <w:pPr>
              <w:widowControl/>
              <w:autoSpaceDE/>
              <w:autoSpaceDN/>
              <w:adjustRightInd/>
              <w:jc w:val="center"/>
              <w:rPr>
                <w:b/>
                <w:bCs/>
                <w:sz w:val="22"/>
                <w:szCs w:val="22"/>
              </w:rPr>
            </w:pPr>
            <w:ins w:id="3262" w:author="ERCOT" w:date="2022-11-03T11:42:00Z">
              <w:r w:rsidRPr="00ED4D8D">
                <w:rPr>
                  <w:sz w:val="22"/>
                  <w:szCs w:val="22"/>
                </w:rPr>
                <w:t>32</w:t>
              </w:r>
            </w:ins>
            <w:del w:id="3263" w:author="ERCOT" w:date="2022-11-03T11:42:00Z">
              <w:r w:rsidRPr="00ED4D8D"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1195493B" w14:textId="2F7C3207" w:rsidR="0075445E" w:rsidRPr="00ED4D8D" w:rsidRDefault="0075445E" w:rsidP="0075445E">
            <w:pPr>
              <w:widowControl/>
              <w:autoSpaceDE/>
              <w:autoSpaceDN/>
              <w:adjustRightInd/>
              <w:jc w:val="center"/>
              <w:rPr>
                <w:b/>
                <w:bCs/>
                <w:sz w:val="22"/>
                <w:szCs w:val="22"/>
              </w:rPr>
            </w:pPr>
            <w:ins w:id="3264" w:author="ERCOT" w:date="2022-11-03T11:42:00Z">
              <w:r w:rsidRPr="00ED4D8D">
                <w:rPr>
                  <w:sz w:val="22"/>
                  <w:szCs w:val="22"/>
                </w:rPr>
                <w:t>6</w:t>
              </w:r>
            </w:ins>
            <w:del w:id="3265" w:author="ERCOT" w:date="2022-11-03T11:42:00Z">
              <w:r w:rsidRPr="00ED4D8D"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2727136F" w14:textId="4609F92A" w:rsidR="0075445E" w:rsidRPr="00ED4D8D" w:rsidRDefault="0075445E" w:rsidP="0075445E">
            <w:pPr>
              <w:widowControl/>
              <w:autoSpaceDE/>
              <w:autoSpaceDN/>
              <w:adjustRightInd/>
              <w:jc w:val="center"/>
              <w:rPr>
                <w:b/>
                <w:bCs/>
                <w:sz w:val="22"/>
                <w:szCs w:val="22"/>
              </w:rPr>
            </w:pPr>
            <w:ins w:id="3266" w:author="ERCOT" w:date="2022-11-03T11:42:00Z">
              <w:r w:rsidRPr="00ED4D8D">
                <w:rPr>
                  <w:sz w:val="22"/>
                  <w:szCs w:val="22"/>
                </w:rPr>
                <w:t>6</w:t>
              </w:r>
            </w:ins>
            <w:del w:id="3267" w:author="ERCOT" w:date="2022-11-03T11:42:00Z">
              <w:r w:rsidRPr="00ED4D8D"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2121493E" w14:textId="67890125" w:rsidR="0075445E" w:rsidRPr="00ED4D8D" w:rsidRDefault="0075445E" w:rsidP="0075445E">
            <w:pPr>
              <w:widowControl/>
              <w:autoSpaceDE/>
              <w:autoSpaceDN/>
              <w:adjustRightInd/>
              <w:jc w:val="center"/>
              <w:rPr>
                <w:b/>
                <w:bCs/>
                <w:sz w:val="22"/>
                <w:szCs w:val="22"/>
              </w:rPr>
            </w:pPr>
            <w:ins w:id="3268" w:author="ERCOT" w:date="2022-11-03T11:42:00Z">
              <w:r w:rsidRPr="00ED4D8D">
                <w:rPr>
                  <w:sz w:val="22"/>
                  <w:szCs w:val="22"/>
                </w:rPr>
                <w:t>6</w:t>
              </w:r>
            </w:ins>
            <w:del w:id="3269" w:author="ERCOT" w:date="2022-11-03T11:42:00Z">
              <w:r w:rsidRPr="00ED4D8D"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150380AE" w14:textId="5C692670" w:rsidR="0075445E" w:rsidRPr="00ED4D8D" w:rsidRDefault="0075445E" w:rsidP="0075445E">
            <w:pPr>
              <w:widowControl/>
              <w:autoSpaceDE/>
              <w:autoSpaceDN/>
              <w:adjustRightInd/>
              <w:jc w:val="center"/>
              <w:rPr>
                <w:b/>
                <w:bCs/>
                <w:sz w:val="22"/>
                <w:szCs w:val="22"/>
              </w:rPr>
            </w:pPr>
            <w:ins w:id="3270" w:author="ERCOT" w:date="2022-11-03T11:42:00Z">
              <w:r w:rsidRPr="00ED4D8D">
                <w:rPr>
                  <w:sz w:val="22"/>
                  <w:szCs w:val="22"/>
                </w:rPr>
                <w:t>6</w:t>
              </w:r>
            </w:ins>
            <w:del w:id="3271" w:author="ERCOT" w:date="2022-11-03T11:42:00Z">
              <w:r w:rsidRPr="00ED4D8D"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426C4CAE" w14:textId="65BB8F22" w:rsidR="0075445E" w:rsidRPr="00ED4D8D" w:rsidRDefault="0075445E" w:rsidP="0075445E">
            <w:pPr>
              <w:widowControl/>
              <w:autoSpaceDE/>
              <w:autoSpaceDN/>
              <w:adjustRightInd/>
              <w:jc w:val="center"/>
              <w:rPr>
                <w:b/>
                <w:bCs/>
                <w:sz w:val="22"/>
                <w:szCs w:val="22"/>
              </w:rPr>
            </w:pPr>
            <w:ins w:id="3272" w:author="ERCOT" w:date="2022-11-03T11:42:00Z">
              <w:r w:rsidRPr="00ED4D8D">
                <w:rPr>
                  <w:sz w:val="22"/>
                  <w:szCs w:val="22"/>
                </w:rPr>
                <w:t>0</w:t>
              </w:r>
            </w:ins>
            <w:del w:id="3273"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FC69543" w14:textId="286ECB87" w:rsidR="0075445E" w:rsidRPr="00ED4D8D" w:rsidRDefault="0075445E" w:rsidP="0075445E">
            <w:pPr>
              <w:widowControl/>
              <w:autoSpaceDE/>
              <w:autoSpaceDN/>
              <w:adjustRightInd/>
              <w:jc w:val="center"/>
              <w:rPr>
                <w:b/>
                <w:bCs/>
                <w:sz w:val="22"/>
                <w:szCs w:val="22"/>
              </w:rPr>
            </w:pPr>
            <w:ins w:id="3274" w:author="ERCOT" w:date="2022-11-03T11:42:00Z">
              <w:r w:rsidRPr="00ED4D8D">
                <w:rPr>
                  <w:sz w:val="22"/>
                  <w:szCs w:val="22"/>
                </w:rPr>
                <w:t>0</w:t>
              </w:r>
            </w:ins>
            <w:del w:id="3275" w:author="ERCOT" w:date="2022-11-03T11:42:00Z">
              <w:r w:rsidRPr="00ED4D8D" w:rsidDel="00F54DF7">
                <w:rPr>
                  <w:rFonts w:ascii="Calibri" w:hAnsi="Calibri" w:cs="Calibri"/>
                  <w:color w:val="000000"/>
                  <w:sz w:val="22"/>
                  <w:szCs w:val="22"/>
                </w:rPr>
                <w:delText>0</w:delText>
              </w:r>
            </w:del>
          </w:p>
        </w:tc>
      </w:tr>
      <w:tr w:rsidR="0075445E" w:rsidRPr="00ED4D8D" w14:paraId="7C4B1DC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75445E" w:rsidRPr="00ED4D8D" w:rsidRDefault="0075445E" w:rsidP="0075445E">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2B6E21E8" w14:textId="5EFEB729" w:rsidR="0075445E" w:rsidRPr="00ED4D8D" w:rsidRDefault="0075445E" w:rsidP="0075445E">
            <w:pPr>
              <w:widowControl/>
              <w:autoSpaceDE/>
              <w:autoSpaceDN/>
              <w:adjustRightInd/>
              <w:jc w:val="center"/>
              <w:rPr>
                <w:b/>
                <w:bCs/>
                <w:sz w:val="22"/>
                <w:szCs w:val="22"/>
              </w:rPr>
            </w:pPr>
            <w:ins w:id="3276" w:author="ERCOT" w:date="2022-11-03T11:42:00Z">
              <w:r w:rsidRPr="00ED4D8D">
                <w:rPr>
                  <w:sz w:val="22"/>
                  <w:szCs w:val="22"/>
                </w:rPr>
                <w:t>0</w:t>
              </w:r>
            </w:ins>
            <w:del w:id="3277"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3B178E75" w14:textId="70A4FE67" w:rsidR="0075445E" w:rsidRPr="00ED4D8D" w:rsidRDefault="0075445E" w:rsidP="0075445E">
            <w:pPr>
              <w:widowControl/>
              <w:autoSpaceDE/>
              <w:autoSpaceDN/>
              <w:adjustRightInd/>
              <w:jc w:val="center"/>
              <w:rPr>
                <w:b/>
                <w:bCs/>
                <w:sz w:val="22"/>
                <w:szCs w:val="22"/>
              </w:rPr>
            </w:pPr>
            <w:ins w:id="3278" w:author="ERCOT" w:date="2022-11-03T11:42:00Z">
              <w:r w:rsidRPr="00ED4D8D">
                <w:rPr>
                  <w:sz w:val="22"/>
                  <w:szCs w:val="22"/>
                </w:rPr>
                <w:t>0</w:t>
              </w:r>
            </w:ins>
            <w:del w:id="327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1C0FBCB" w14:textId="6F802C74" w:rsidR="0075445E" w:rsidRPr="00ED4D8D" w:rsidRDefault="0075445E" w:rsidP="0075445E">
            <w:pPr>
              <w:widowControl/>
              <w:autoSpaceDE/>
              <w:autoSpaceDN/>
              <w:adjustRightInd/>
              <w:jc w:val="center"/>
              <w:rPr>
                <w:b/>
                <w:bCs/>
                <w:sz w:val="22"/>
                <w:szCs w:val="22"/>
              </w:rPr>
            </w:pPr>
            <w:ins w:id="3280" w:author="ERCOT" w:date="2022-11-03T11:42:00Z">
              <w:r w:rsidRPr="00ED4D8D">
                <w:rPr>
                  <w:sz w:val="22"/>
                  <w:szCs w:val="22"/>
                </w:rPr>
                <w:t>0</w:t>
              </w:r>
            </w:ins>
            <w:del w:id="328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38853B1" w14:textId="78720044" w:rsidR="0075445E" w:rsidRPr="00ED4D8D" w:rsidRDefault="0075445E" w:rsidP="0075445E">
            <w:pPr>
              <w:widowControl/>
              <w:autoSpaceDE/>
              <w:autoSpaceDN/>
              <w:adjustRightInd/>
              <w:jc w:val="center"/>
              <w:rPr>
                <w:b/>
                <w:bCs/>
                <w:sz w:val="22"/>
                <w:szCs w:val="22"/>
              </w:rPr>
            </w:pPr>
            <w:ins w:id="3282" w:author="ERCOT" w:date="2022-11-03T11:42:00Z">
              <w:r w:rsidRPr="00ED4D8D">
                <w:rPr>
                  <w:sz w:val="22"/>
                  <w:szCs w:val="22"/>
                </w:rPr>
                <w:t>0</w:t>
              </w:r>
            </w:ins>
            <w:del w:id="328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FFF88F1" w14:textId="1E77AF07" w:rsidR="0075445E" w:rsidRPr="00ED4D8D" w:rsidRDefault="0075445E" w:rsidP="0075445E">
            <w:pPr>
              <w:widowControl/>
              <w:autoSpaceDE/>
              <w:autoSpaceDN/>
              <w:adjustRightInd/>
              <w:jc w:val="center"/>
              <w:rPr>
                <w:b/>
                <w:bCs/>
                <w:sz w:val="22"/>
                <w:szCs w:val="22"/>
              </w:rPr>
            </w:pPr>
            <w:ins w:id="3284" w:author="ERCOT" w:date="2022-11-03T11:42:00Z">
              <w:r w:rsidRPr="00ED4D8D">
                <w:rPr>
                  <w:sz w:val="22"/>
                  <w:szCs w:val="22"/>
                </w:rPr>
                <w:t>0</w:t>
              </w:r>
            </w:ins>
            <w:del w:id="328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9353EA5" w14:textId="571BA5EC" w:rsidR="0075445E" w:rsidRPr="00ED4D8D" w:rsidRDefault="0075445E" w:rsidP="0075445E">
            <w:pPr>
              <w:widowControl/>
              <w:autoSpaceDE/>
              <w:autoSpaceDN/>
              <w:adjustRightInd/>
              <w:jc w:val="center"/>
              <w:rPr>
                <w:b/>
                <w:bCs/>
                <w:sz w:val="22"/>
                <w:szCs w:val="22"/>
              </w:rPr>
            </w:pPr>
            <w:ins w:id="3286" w:author="ERCOT" w:date="2022-11-03T11:42:00Z">
              <w:r w:rsidRPr="00ED4D8D">
                <w:rPr>
                  <w:sz w:val="22"/>
                  <w:szCs w:val="22"/>
                </w:rPr>
                <w:t>0</w:t>
              </w:r>
            </w:ins>
            <w:del w:id="328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AB12983" w14:textId="0C4521DB" w:rsidR="0075445E" w:rsidRPr="00ED4D8D" w:rsidRDefault="0075445E" w:rsidP="0075445E">
            <w:pPr>
              <w:widowControl/>
              <w:autoSpaceDE/>
              <w:autoSpaceDN/>
              <w:adjustRightInd/>
              <w:jc w:val="center"/>
              <w:rPr>
                <w:b/>
                <w:bCs/>
                <w:sz w:val="22"/>
                <w:szCs w:val="22"/>
              </w:rPr>
            </w:pPr>
            <w:ins w:id="3288" w:author="ERCOT" w:date="2022-11-03T11:42:00Z">
              <w:r w:rsidRPr="00ED4D8D">
                <w:rPr>
                  <w:sz w:val="22"/>
                  <w:szCs w:val="22"/>
                </w:rPr>
                <w:t>13</w:t>
              </w:r>
            </w:ins>
            <w:del w:id="3289"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2992842C" w14:textId="04DCFD42" w:rsidR="0075445E" w:rsidRPr="00ED4D8D" w:rsidRDefault="0075445E" w:rsidP="0075445E">
            <w:pPr>
              <w:widowControl/>
              <w:autoSpaceDE/>
              <w:autoSpaceDN/>
              <w:adjustRightInd/>
              <w:jc w:val="center"/>
              <w:rPr>
                <w:b/>
                <w:bCs/>
                <w:sz w:val="22"/>
                <w:szCs w:val="22"/>
              </w:rPr>
            </w:pPr>
            <w:ins w:id="3290" w:author="ERCOT" w:date="2022-11-03T11:42:00Z">
              <w:r w:rsidRPr="00ED4D8D">
                <w:rPr>
                  <w:sz w:val="22"/>
                  <w:szCs w:val="22"/>
                </w:rPr>
                <w:t>13</w:t>
              </w:r>
            </w:ins>
            <w:del w:id="3291" w:author="ERCOT" w:date="2022-11-03T11:42:00Z">
              <w:r w:rsidRPr="00ED4D8D"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74E54FF1" w14:textId="0916E7A9" w:rsidR="0075445E" w:rsidRPr="00ED4D8D" w:rsidRDefault="0075445E" w:rsidP="0075445E">
            <w:pPr>
              <w:widowControl/>
              <w:autoSpaceDE/>
              <w:autoSpaceDN/>
              <w:adjustRightInd/>
              <w:jc w:val="center"/>
              <w:rPr>
                <w:b/>
                <w:bCs/>
                <w:sz w:val="22"/>
                <w:szCs w:val="22"/>
              </w:rPr>
            </w:pPr>
            <w:ins w:id="3292" w:author="ERCOT" w:date="2022-11-03T11:42:00Z">
              <w:r w:rsidRPr="00ED4D8D">
                <w:rPr>
                  <w:sz w:val="22"/>
                  <w:szCs w:val="22"/>
                </w:rPr>
                <w:t>13</w:t>
              </w:r>
            </w:ins>
            <w:del w:id="3293" w:author="ERCOT" w:date="2022-11-03T11:42:00Z">
              <w:r w:rsidRPr="00ED4D8D"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1C38C717" w14:textId="00C7D0EE" w:rsidR="0075445E" w:rsidRPr="00ED4D8D" w:rsidRDefault="0075445E" w:rsidP="0075445E">
            <w:pPr>
              <w:widowControl/>
              <w:autoSpaceDE/>
              <w:autoSpaceDN/>
              <w:adjustRightInd/>
              <w:jc w:val="center"/>
              <w:rPr>
                <w:b/>
                <w:bCs/>
                <w:sz w:val="22"/>
                <w:szCs w:val="22"/>
              </w:rPr>
            </w:pPr>
            <w:ins w:id="3294" w:author="ERCOT" w:date="2022-11-03T11:42:00Z">
              <w:r w:rsidRPr="00ED4D8D">
                <w:rPr>
                  <w:sz w:val="22"/>
                  <w:szCs w:val="22"/>
                </w:rPr>
                <w:t>13</w:t>
              </w:r>
            </w:ins>
            <w:del w:id="3295" w:author="ERCOT" w:date="2022-11-03T11:42:00Z">
              <w:r w:rsidRPr="00ED4D8D"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493A7E9E" w14:textId="7B08A199" w:rsidR="0075445E" w:rsidRPr="00ED4D8D" w:rsidRDefault="0075445E" w:rsidP="0075445E">
            <w:pPr>
              <w:widowControl/>
              <w:autoSpaceDE/>
              <w:autoSpaceDN/>
              <w:adjustRightInd/>
              <w:jc w:val="center"/>
              <w:rPr>
                <w:b/>
                <w:bCs/>
                <w:sz w:val="22"/>
                <w:szCs w:val="22"/>
              </w:rPr>
            </w:pPr>
            <w:ins w:id="3296" w:author="ERCOT" w:date="2022-11-03T11:42:00Z">
              <w:r w:rsidRPr="00ED4D8D">
                <w:rPr>
                  <w:sz w:val="22"/>
                  <w:szCs w:val="22"/>
                </w:rPr>
                <w:t>38</w:t>
              </w:r>
            </w:ins>
            <w:del w:id="3297"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64185541" w14:textId="64753DF4" w:rsidR="0075445E" w:rsidRPr="00ED4D8D" w:rsidRDefault="0075445E" w:rsidP="0075445E">
            <w:pPr>
              <w:widowControl/>
              <w:autoSpaceDE/>
              <w:autoSpaceDN/>
              <w:adjustRightInd/>
              <w:jc w:val="center"/>
              <w:rPr>
                <w:b/>
                <w:bCs/>
                <w:sz w:val="22"/>
                <w:szCs w:val="22"/>
              </w:rPr>
            </w:pPr>
            <w:ins w:id="3298" w:author="ERCOT" w:date="2022-11-03T11:42:00Z">
              <w:r w:rsidRPr="00ED4D8D">
                <w:rPr>
                  <w:sz w:val="22"/>
                  <w:szCs w:val="22"/>
                </w:rPr>
                <w:t>38</w:t>
              </w:r>
            </w:ins>
            <w:del w:id="3299"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148B80FF" w14:textId="443AB7F7" w:rsidR="0075445E" w:rsidRPr="00ED4D8D" w:rsidRDefault="0075445E" w:rsidP="0075445E">
            <w:pPr>
              <w:widowControl/>
              <w:autoSpaceDE/>
              <w:autoSpaceDN/>
              <w:adjustRightInd/>
              <w:jc w:val="center"/>
              <w:rPr>
                <w:b/>
                <w:bCs/>
                <w:sz w:val="22"/>
                <w:szCs w:val="22"/>
              </w:rPr>
            </w:pPr>
            <w:ins w:id="3300" w:author="ERCOT" w:date="2022-11-03T11:42:00Z">
              <w:r w:rsidRPr="00ED4D8D">
                <w:rPr>
                  <w:sz w:val="22"/>
                  <w:szCs w:val="22"/>
                </w:rPr>
                <w:t>38</w:t>
              </w:r>
            </w:ins>
            <w:del w:id="3301" w:author="ERCOT" w:date="2022-11-03T11:42:00Z">
              <w:r w:rsidRPr="00ED4D8D"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6E07D12" w14:textId="58708898" w:rsidR="0075445E" w:rsidRPr="00ED4D8D" w:rsidRDefault="0075445E" w:rsidP="0075445E">
            <w:pPr>
              <w:widowControl/>
              <w:autoSpaceDE/>
              <w:autoSpaceDN/>
              <w:adjustRightInd/>
              <w:jc w:val="center"/>
              <w:rPr>
                <w:b/>
                <w:bCs/>
                <w:sz w:val="22"/>
                <w:szCs w:val="22"/>
              </w:rPr>
            </w:pPr>
            <w:ins w:id="3302" w:author="ERCOT" w:date="2022-11-03T11:42:00Z">
              <w:r w:rsidRPr="00ED4D8D">
                <w:rPr>
                  <w:sz w:val="22"/>
                  <w:szCs w:val="22"/>
                </w:rPr>
                <w:t>38</w:t>
              </w:r>
            </w:ins>
            <w:del w:id="3303" w:author="ERCOT" w:date="2022-11-03T11:42:00Z">
              <w:r w:rsidRPr="00ED4D8D"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D2AEB7D" w14:textId="40893504" w:rsidR="0075445E" w:rsidRPr="00ED4D8D" w:rsidRDefault="0075445E" w:rsidP="0075445E">
            <w:pPr>
              <w:widowControl/>
              <w:autoSpaceDE/>
              <w:autoSpaceDN/>
              <w:adjustRightInd/>
              <w:jc w:val="center"/>
              <w:rPr>
                <w:b/>
                <w:bCs/>
                <w:sz w:val="22"/>
                <w:szCs w:val="22"/>
              </w:rPr>
            </w:pPr>
            <w:ins w:id="3304" w:author="ERCOT" w:date="2022-11-03T11:42:00Z">
              <w:r w:rsidRPr="00ED4D8D">
                <w:rPr>
                  <w:sz w:val="22"/>
                  <w:szCs w:val="22"/>
                </w:rPr>
                <w:t>32</w:t>
              </w:r>
            </w:ins>
            <w:del w:id="3305"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298ECFB" w14:textId="6DFD148A" w:rsidR="0075445E" w:rsidRPr="00ED4D8D" w:rsidRDefault="0075445E" w:rsidP="0075445E">
            <w:pPr>
              <w:widowControl/>
              <w:autoSpaceDE/>
              <w:autoSpaceDN/>
              <w:adjustRightInd/>
              <w:jc w:val="center"/>
              <w:rPr>
                <w:b/>
                <w:bCs/>
                <w:sz w:val="22"/>
                <w:szCs w:val="22"/>
              </w:rPr>
            </w:pPr>
            <w:ins w:id="3306" w:author="ERCOT" w:date="2022-11-03T11:42:00Z">
              <w:r w:rsidRPr="00ED4D8D">
                <w:rPr>
                  <w:sz w:val="22"/>
                  <w:szCs w:val="22"/>
                </w:rPr>
                <w:t>32</w:t>
              </w:r>
            </w:ins>
            <w:del w:id="3307"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FC83978" w14:textId="1529E46C" w:rsidR="0075445E" w:rsidRPr="00ED4D8D" w:rsidRDefault="0075445E" w:rsidP="0075445E">
            <w:pPr>
              <w:widowControl/>
              <w:autoSpaceDE/>
              <w:autoSpaceDN/>
              <w:adjustRightInd/>
              <w:jc w:val="center"/>
              <w:rPr>
                <w:b/>
                <w:bCs/>
                <w:sz w:val="22"/>
                <w:szCs w:val="22"/>
              </w:rPr>
            </w:pPr>
            <w:ins w:id="3308" w:author="ERCOT" w:date="2022-11-03T11:42:00Z">
              <w:r w:rsidRPr="00ED4D8D">
                <w:rPr>
                  <w:sz w:val="22"/>
                  <w:szCs w:val="22"/>
                </w:rPr>
                <w:t>32</w:t>
              </w:r>
            </w:ins>
            <w:del w:id="3309" w:author="ERCOT" w:date="2022-11-03T11:42:00Z">
              <w:r w:rsidRPr="00ED4D8D"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5F5173BA" w14:textId="695568A7" w:rsidR="0075445E" w:rsidRPr="00ED4D8D" w:rsidRDefault="0075445E" w:rsidP="0075445E">
            <w:pPr>
              <w:widowControl/>
              <w:autoSpaceDE/>
              <w:autoSpaceDN/>
              <w:adjustRightInd/>
              <w:jc w:val="center"/>
              <w:rPr>
                <w:b/>
                <w:bCs/>
                <w:sz w:val="22"/>
                <w:szCs w:val="22"/>
              </w:rPr>
            </w:pPr>
            <w:ins w:id="3310" w:author="ERCOT" w:date="2022-11-03T11:42:00Z">
              <w:r w:rsidRPr="00ED4D8D">
                <w:rPr>
                  <w:sz w:val="22"/>
                  <w:szCs w:val="22"/>
                </w:rPr>
                <w:t>32</w:t>
              </w:r>
            </w:ins>
            <w:del w:id="3311" w:author="ERCOT" w:date="2022-11-03T11:42:00Z">
              <w:r w:rsidRPr="00ED4D8D"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52D19D2E" w14:textId="73D66AEC" w:rsidR="0075445E" w:rsidRPr="00ED4D8D" w:rsidRDefault="0075445E" w:rsidP="0075445E">
            <w:pPr>
              <w:widowControl/>
              <w:autoSpaceDE/>
              <w:autoSpaceDN/>
              <w:adjustRightInd/>
              <w:jc w:val="center"/>
              <w:rPr>
                <w:b/>
                <w:bCs/>
                <w:sz w:val="22"/>
                <w:szCs w:val="22"/>
              </w:rPr>
            </w:pPr>
            <w:ins w:id="3312" w:author="ERCOT" w:date="2022-11-03T11:42:00Z">
              <w:r w:rsidRPr="00ED4D8D">
                <w:rPr>
                  <w:sz w:val="22"/>
                  <w:szCs w:val="22"/>
                </w:rPr>
                <w:t>6</w:t>
              </w:r>
            </w:ins>
            <w:del w:id="3313" w:author="ERCOT" w:date="2022-11-03T11:42:00Z">
              <w:r w:rsidRPr="00ED4D8D"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4E87DC28" w14:textId="7B7CF65A" w:rsidR="0075445E" w:rsidRPr="00ED4D8D" w:rsidRDefault="0075445E" w:rsidP="0075445E">
            <w:pPr>
              <w:widowControl/>
              <w:autoSpaceDE/>
              <w:autoSpaceDN/>
              <w:adjustRightInd/>
              <w:jc w:val="center"/>
              <w:rPr>
                <w:b/>
                <w:bCs/>
                <w:sz w:val="22"/>
                <w:szCs w:val="22"/>
              </w:rPr>
            </w:pPr>
            <w:ins w:id="3314" w:author="ERCOT" w:date="2022-11-03T11:42:00Z">
              <w:r w:rsidRPr="00ED4D8D">
                <w:rPr>
                  <w:sz w:val="22"/>
                  <w:szCs w:val="22"/>
                </w:rPr>
                <w:t>6</w:t>
              </w:r>
            </w:ins>
            <w:del w:id="3315" w:author="ERCOT" w:date="2022-11-03T11:42:00Z">
              <w:r w:rsidRPr="00ED4D8D"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4D15BA54" w14:textId="1F84C2D3" w:rsidR="0075445E" w:rsidRPr="00ED4D8D" w:rsidRDefault="0075445E" w:rsidP="0075445E">
            <w:pPr>
              <w:widowControl/>
              <w:autoSpaceDE/>
              <w:autoSpaceDN/>
              <w:adjustRightInd/>
              <w:jc w:val="center"/>
              <w:rPr>
                <w:b/>
                <w:bCs/>
                <w:sz w:val="22"/>
                <w:szCs w:val="22"/>
              </w:rPr>
            </w:pPr>
            <w:ins w:id="3316" w:author="ERCOT" w:date="2022-11-03T11:42:00Z">
              <w:r w:rsidRPr="00ED4D8D">
                <w:rPr>
                  <w:sz w:val="22"/>
                  <w:szCs w:val="22"/>
                </w:rPr>
                <w:t>6</w:t>
              </w:r>
            </w:ins>
            <w:del w:id="3317" w:author="ERCOT" w:date="2022-11-03T11:42:00Z">
              <w:r w:rsidRPr="00ED4D8D"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559A1383" w14:textId="0F777808" w:rsidR="0075445E" w:rsidRPr="00ED4D8D" w:rsidRDefault="0075445E" w:rsidP="0075445E">
            <w:pPr>
              <w:widowControl/>
              <w:autoSpaceDE/>
              <w:autoSpaceDN/>
              <w:adjustRightInd/>
              <w:jc w:val="center"/>
              <w:rPr>
                <w:b/>
                <w:bCs/>
                <w:sz w:val="22"/>
                <w:szCs w:val="22"/>
              </w:rPr>
            </w:pPr>
            <w:ins w:id="3318" w:author="ERCOT" w:date="2022-11-03T11:42:00Z">
              <w:r w:rsidRPr="00ED4D8D">
                <w:rPr>
                  <w:sz w:val="22"/>
                  <w:szCs w:val="22"/>
                </w:rPr>
                <w:t>6</w:t>
              </w:r>
            </w:ins>
            <w:del w:id="3319" w:author="ERCOT" w:date="2022-11-03T11:42:00Z">
              <w:r w:rsidRPr="00ED4D8D"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12EB711E" w14:textId="636E7C35" w:rsidR="0075445E" w:rsidRPr="00ED4D8D" w:rsidRDefault="0075445E" w:rsidP="0075445E">
            <w:pPr>
              <w:widowControl/>
              <w:autoSpaceDE/>
              <w:autoSpaceDN/>
              <w:adjustRightInd/>
              <w:jc w:val="center"/>
              <w:rPr>
                <w:b/>
                <w:bCs/>
                <w:sz w:val="22"/>
                <w:szCs w:val="22"/>
              </w:rPr>
            </w:pPr>
            <w:ins w:id="3320" w:author="ERCOT" w:date="2022-11-03T11:42:00Z">
              <w:r w:rsidRPr="00ED4D8D">
                <w:rPr>
                  <w:sz w:val="22"/>
                  <w:szCs w:val="22"/>
                </w:rPr>
                <w:t>0</w:t>
              </w:r>
            </w:ins>
            <w:del w:id="3321"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6D5F4E48" w14:textId="304D76E8" w:rsidR="0075445E" w:rsidRPr="00ED4D8D" w:rsidRDefault="0075445E" w:rsidP="0075445E">
            <w:pPr>
              <w:widowControl/>
              <w:autoSpaceDE/>
              <w:autoSpaceDN/>
              <w:adjustRightInd/>
              <w:jc w:val="center"/>
              <w:rPr>
                <w:b/>
                <w:bCs/>
                <w:sz w:val="22"/>
                <w:szCs w:val="22"/>
              </w:rPr>
            </w:pPr>
            <w:ins w:id="3322" w:author="ERCOT" w:date="2022-11-03T11:42:00Z">
              <w:r w:rsidRPr="00ED4D8D">
                <w:rPr>
                  <w:sz w:val="22"/>
                  <w:szCs w:val="22"/>
                </w:rPr>
                <w:t>0</w:t>
              </w:r>
            </w:ins>
            <w:del w:id="3323" w:author="ERCOT" w:date="2022-11-03T11:42:00Z">
              <w:r w:rsidRPr="00ED4D8D" w:rsidDel="00F54DF7">
                <w:rPr>
                  <w:rFonts w:ascii="Calibri" w:hAnsi="Calibri" w:cs="Calibri"/>
                  <w:color w:val="000000"/>
                  <w:sz w:val="22"/>
                  <w:szCs w:val="22"/>
                </w:rPr>
                <w:delText>0</w:delText>
              </w:r>
            </w:del>
          </w:p>
        </w:tc>
      </w:tr>
      <w:tr w:rsidR="0075445E" w:rsidRPr="00ED4D8D" w14:paraId="5F14C52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75445E" w:rsidRPr="00ED4D8D" w:rsidRDefault="0075445E" w:rsidP="0075445E">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2F01B0C6" w14:textId="338245C8" w:rsidR="0075445E" w:rsidRPr="00ED4D8D" w:rsidRDefault="0075445E" w:rsidP="0075445E">
            <w:pPr>
              <w:widowControl/>
              <w:autoSpaceDE/>
              <w:autoSpaceDN/>
              <w:adjustRightInd/>
              <w:jc w:val="center"/>
              <w:rPr>
                <w:b/>
                <w:bCs/>
                <w:sz w:val="22"/>
                <w:szCs w:val="22"/>
              </w:rPr>
            </w:pPr>
            <w:ins w:id="3324" w:author="ERCOT" w:date="2022-11-03T11:42:00Z">
              <w:r w:rsidRPr="00ED4D8D">
                <w:rPr>
                  <w:sz w:val="22"/>
                  <w:szCs w:val="22"/>
                </w:rPr>
                <w:t>0</w:t>
              </w:r>
            </w:ins>
            <w:del w:id="3325"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6EE76043" w14:textId="6A58FBBE" w:rsidR="0075445E" w:rsidRPr="00ED4D8D" w:rsidRDefault="0075445E" w:rsidP="0075445E">
            <w:pPr>
              <w:widowControl/>
              <w:autoSpaceDE/>
              <w:autoSpaceDN/>
              <w:adjustRightInd/>
              <w:jc w:val="center"/>
              <w:rPr>
                <w:b/>
                <w:bCs/>
                <w:sz w:val="22"/>
                <w:szCs w:val="22"/>
              </w:rPr>
            </w:pPr>
            <w:ins w:id="3326" w:author="ERCOT" w:date="2022-11-03T11:42:00Z">
              <w:r w:rsidRPr="00ED4D8D">
                <w:rPr>
                  <w:sz w:val="22"/>
                  <w:szCs w:val="22"/>
                </w:rPr>
                <w:t>0</w:t>
              </w:r>
            </w:ins>
            <w:del w:id="332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D64DD5B" w14:textId="1548E1C4" w:rsidR="0075445E" w:rsidRPr="00ED4D8D" w:rsidRDefault="0075445E" w:rsidP="0075445E">
            <w:pPr>
              <w:widowControl/>
              <w:autoSpaceDE/>
              <w:autoSpaceDN/>
              <w:adjustRightInd/>
              <w:jc w:val="center"/>
              <w:rPr>
                <w:b/>
                <w:bCs/>
                <w:sz w:val="22"/>
                <w:szCs w:val="22"/>
              </w:rPr>
            </w:pPr>
            <w:ins w:id="3328" w:author="ERCOT" w:date="2022-11-03T11:42:00Z">
              <w:r w:rsidRPr="00ED4D8D">
                <w:rPr>
                  <w:sz w:val="22"/>
                  <w:szCs w:val="22"/>
                </w:rPr>
                <w:t>0</w:t>
              </w:r>
            </w:ins>
            <w:del w:id="332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8CBF01" w14:textId="1C1210A5" w:rsidR="0075445E" w:rsidRPr="00ED4D8D" w:rsidRDefault="0075445E" w:rsidP="0075445E">
            <w:pPr>
              <w:widowControl/>
              <w:autoSpaceDE/>
              <w:autoSpaceDN/>
              <w:adjustRightInd/>
              <w:jc w:val="center"/>
              <w:rPr>
                <w:b/>
                <w:bCs/>
                <w:sz w:val="22"/>
                <w:szCs w:val="22"/>
              </w:rPr>
            </w:pPr>
            <w:ins w:id="3330" w:author="ERCOT" w:date="2022-11-03T11:42:00Z">
              <w:r w:rsidRPr="00ED4D8D">
                <w:rPr>
                  <w:sz w:val="22"/>
                  <w:szCs w:val="22"/>
                </w:rPr>
                <w:t>0</w:t>
              </w:r>
            </w:ins>
            <w:del w:id="333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F88661F" w14:textId="55B9C55A" w:rsidR="0075445E" w:rsidRPr="00ED4D8D" w:rsidRDefault="0075445E" w:rsidP="0075445E">
            <w:pPr>
              <w:widowControl/>
              <w:autoSpaceDE/>
              <w:autoSpaceDN/>
              <w:adjustRightInd/>
              <w:jc w:val="center"/>
              <w:rPr>
                <w:b/>
                <w:bCs/>
                <w:sz w:val="22"/>
                <w:szCs w:val="22"/>
              </w:rPr>
            </w:pPr>
            <w:ins w:id="3332" w:author="ERCOT" w:date="2022-11-03T11:42:00Z">
              <w:r w:rsidRPr="00ED4D8D">
                <w:rPr>
                  <w:sz w:val="22"/>
                  <w:szCs w:val="22"/>
                </w:rPr>
                <w:t>0</w:t>
              </w:r>
            </w:ins>
            <w:del w:id="333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EC2AE84" w14:textId="4F97A3DA" w:rsidR="0075445E" w:rsidRPr="00ED4D8D" w:rsidRDefault="0075445E" w:rsidP="0075445E">
            <w:pPr>
              <w:widowControl/>
              <w:autoSpaceDE/>
              <w:autoSpaceDN/>
              <w:adjustRightInd/>
              <w:jc w:val="center"/>
              <w:rPr>
                <w:b/>
                <w:bCs/>
                <w:sz w:val="22"/>
                <w:szCs w:val="22"/>
              </w:rPr>
            </w:pPr>
            <w:ins w:id="3334" w:author="ERCOT" w:date="2022-11-03T11:42:00Z">
              <w:r w:rsidRPr="00ED4D8D">
                <w:rPr>
                  <w:sz w:val="22"/>
                  <w:szCs w:val="22"/>
                </w:rPr>
                <w:t>0</w:t>
              </w:r>
            </w:ins>
            <w:del w:id="333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DADF683" w14:textId="4A42BC5F" w:rsidR="0075445E" w:rsidRPr="00ED4D8D" w:rsidRDefault="0075445E" w:rsidP="0075445E">
            <w:pPr>
              <w:widowControl/>
              <w:autoSpaceDE/>
              <w:autoSpaceDN/>
              <w:adjustRightInd/>
              <w:jc w:val="center"/>
              <w:rPr>
                <w:b/>
                <w:bCs/>
                <w:sz w:val="22"/>
                <w:szCs w:val="22"/>
              </w:rPr>
            </w:pPr>
            <w:ins w:id="3336" w:author="ERCOT" w:date="2022-11-03T11:42:00Z">
              <w:r w:rsidRPr="00ED4D8D">
                <w:rPr>
                  <w:sz w:val="22"/>
                  <w:szCs w:val="22"/>
                </w:rPr>
                <w:t>2</w:t>
              </w:r>
            </w:ins>
            <w:del w:id="3337"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45D6E365" w14:textId="5346C742" w:rsidR="0075445E" w:rsidRPr="00ED4D8D" w:rsidRDefault="0075445E" w:rsidP="0075445E">
            <w:pPr>
              <w:widowControl/>
              <w:autoSpaceDE/>
              <w:autoSpaceDN/>
              <w:adjustRightInd/>
              <w:jc w:val="center"/>
              <w:rPr>
                <w:b/>
                <w:bCs/>
                <w:sz w:val="22"/>
                <w:szCs w:val="22"/>
              </w:rPr>
            </w:pPr>
            <w:ins w:id="3338" w:author="ERCOT" w:date="2022-11-03T11:42:00Z">
              <w:r w:rsidRPr="00ED4D8D">
                <w:rPr>
                  <w:sz w:val="22"/>
                  <w:szCs w:val="22"/>
                </w:rPr>
                <w:t>2</w:t>
              </w:r>
            </w:ins>
            <w:del w:id="3339" w:author="ERCOT" w:date="2022-11-03T11:42:00Z">
              <w:r w:rsidRPr="00ED4D8D"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5FDE716E" w14:textId="71CE6B01" w:rsidR="0075445E" w:rsidRPr="00ED4D8D" w:rsidRDefault="0075445E" w:rsidP="0075445E">
            <w:pPr>
              <w:widowControl/>
              <w:autoSpaceDE/>
              <w:autoSpaceDN/>
              <w:adjustRightInd/>
              <w:jc w:val="center"/>
              <w:rPr>
                <w:b/>
                <w:bCs/>
                <w:sz w:val="22"/>
                <w:szCs w:val="22"/>
              </w:rPr>
            </w:pPr>
            <w:ins w:id="3340" w:author="ERCOT" w:date="2022-11-03T11:42:00Z">
              <w:r w:rsidRPr="00ED4D8D">
                <w:rPr>
                  <w:sz w:val="22"/>
                  <w:szCs w:val="22"/>
                </w:rPr>
                <w:t>2</w:t>
              </w:r>
            </w:ins>
            <w:del w:id="3341" w:author="ERCOT" w:date="2022-11-03T11:42:00Z">
              <w:r w:rsidRPr="00ED4D8D"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73B27DB2" w14:textId="7725A2DA" w:rsidR="0075445E" w:rsidRPr="00ED4D8D" w:rsidRDefault="0075445E" w:rsidP="0075445E">
            <w:pPr>
              <w:widowControl/>
              <w:autoSpaceDE/>
              <w:autoSpaceDN/>
              <w:adjustRightInd/>
              <w:jc w:val="center"/>
              <w:rPr>
                <w:b/>
                <w:bCs/>
                <w:sz w:val="22"/>
                <w:szCs w:val="22"/>
              </w:rPr>
            </w:pPr>
            <w:ins w:id="3342" w:author="ERCOT" w:date="2022-11-03T11:42:00Z">
              <w:r w:rsidRPr="00ED4D8D">
                <w:rPr>
                  <w:sz w:val="22"/>
                  <w:szCs w:val="22"/>
                </w:rPr>
                <w:t>2</w:t>
              </w:r>
            </w:ins>
            <w:del w:id="3343"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218D15B8" w14:textId="7366E0CE" w:rsidR="0075445E" w:rsidRPr="00ED4D8D" w:rsidRDefault="0075445E" w:rsidP="0075445E">
            <w:pPr>
              <w:widowControl/>
              <w:autoSpaceDE/>
              <w:autoSpaceDN/>
              <w:adjustRightInd/>
              <w:jc w:val="center"/>
              <w:rPr>
                <w:b/>
                <w:bCs/>
                <w:sz w:val="22"/>
                <w:szCs w:val="22"/>
              </w:rPr>
            </w:pPr>
            <w:ins w:id="3344" w:author="ERCOT" w:date="2022-11-03T11:42:00Z">
              <w:r w:rsidRPr="00ED4D8D">
                <w:rPr>
                  <w:sz w:val="22"/>
                  <w:szCs w:val="22"/>
                </w:rPr>
                <w:t>31</w:t>
              </w:r>
            </w:ins>
            <w:del w:id="3345"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3C86F7A8" w14:textId="295E557D" w:rsidR="0075445E" w:rsidRPr="00ED4D8D" w:rsidRDefault="0075445E" w:rsidP="0075445E">
            <w:pPr>
              <w:widowControl/>
              <w:autoSpaceDE/>
              <w:autoSpaceDN/>
              <w:adjustRightInd/>
              <w:jc w:val="center"/>
              <w:rPr>
                <w:b/>
                <w:bCs/>
                <w:sz w:val="22"/>
                <w:szCs w:val="22"/>
              </w:rPr>
            </w:pPr>
            <w:ins w:id="3346" w:author="ERCOT" w:date="2022-11-03T11:42:00Z">
              <w:r w:rsidRPr="00ED4D8D">
                <w:rPr>
                  <w:sz w:val="22"/>
                  <w:szCs w:val="22"/>
                </w:rPr>
                <w:t>31</w:t>
              </w:r>
            </w:ins>
            <w:del w:id="3347"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0D7AA45" w14:textId="2E997CC8" w:rsidR="0075445E" w:rsidRPr="00ED4D8D" w:rsidRDefault="0075445E" w:rsidP="0075445E">
            <w:pPr>
              <w:widowControl/>
              <w:autoSpaceDE/>
              <w:autoSpaceDN/>
              <w:adjustRightInd/>
              <w:jc w:val="center"/>
              <w:rPr>
                <w:b/>
                <w:bCs/>
                <w:sz w:val="22"/>
                <w:szCs w:val="22"/>
              </w:rPr>
            </w:pPr>
            <w:ins w:id="3348" w:author="ERCOT" w:date="2022-11-03T11:42:00Z">
              <w:r w:rsidRPr="00ED4D8D">
                <w:rPr>
                  <w:sz w:val="22"/>
                  <w:szCs w:val="22"/>
                </w:rPr>
                <w:t>31</w:t>
              </w:r>
            </w:ins>
            <w:del w:id="3349"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0CABE26D" w14:textId="3AFA9895" w:rsidR="0075445E" w:rsidRPr="00ED4D8D" w:rsidRDefault="0075445E" w:rsidP="0075445E">
            <w:pPr>
              <w:widowControl/>
              <w:autoSpaceDE/>
              <w:autoSpaceDN/>
              <w:adjustRightInd/>
              <w:jc w:val="center"/>
              <w:rPr>
                <w:b/>
                <w:bCs/>
                <w:sz w:val="22"/>
                <w:szCs w:val="22"/>
              </w:rPr>
            </w:pPr>
            <w:ins w:id="3350" w:author="ERCOT" w:date="2022-11-03T11:42:00Z">
              <w:r w:rsidRPr="00ED4D8D">
                <w:rPr>
                  <w:sz w:val="22"/>
                  <w:szCs w:val="22"/>
                </w:rPr>
                <w:t>31</w:t>
              </w:r>
            </w:ins>
            <w:del w:id="3351"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391A1C68" w14:textId="69784310" w:rsidR="0075445E" w:rsidRPr="00ED4D8D" w:rsidRDefault="0075445E" w:rsidP="0075445E">
            <w:pPr>
              <w:widowControl/>
              <w:autoSpaceDE/>
              <w:autoSpaceDN/>
              <w:adjustRightInd/>
              <w:jc w:val="center"/>
              <w:rPr>
                <w:b/>
                <w:bCs/>
                <w:sz w:val="22"/>
                <w:szCs w:val="22"/>
              </w:rPr>
            </w:pPr>
            <w:ins w:id="3352" w:author="ERCOT" w:date="2022-11-03T11:42:00Z">
              <w:r w:rsidRPr="00ED4D8D">
                <w:rPr>
                  <w:sz w:val="22"/>
                  <w:szCs w:val="22"/>
                </w:rPr>
                <w:t>20</w:t>
              </w:r>
            </w:ins>
            <w:del w:id="3353"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39C08D16" w14:textId="4E4878A7" w:rsidR="0075445E" w:rsidRPr="00ED4D8D" w:rsidRDefault="0075445E" w:rsidP="0075445E">
            <w:pPr>
              <w:widowControl/>
              <w:autoSpaceDE/>
              <w:autoSpaceDN/>
              <w:adjustRightInd/>
              <w:jc w:val="center"/>
              <w:rPr>
                <w:b/>
                <w:bCs/>
                <w:sz w:val="22"/>
                <w:szCs w:val="22"/>
              </w:rPr>
            </w:pPr>
            <w:ins w:id="3354" w:author="ERCOT" w:date="2022-11-03T11:42:00Z">
              <w:r w:rsidRPr="00ED4D8D">
                <w:rPr>
                  <w:sz w:val="22"/>
                  <w:szCs w:val="22"/>
                </w:rPr>
                <w:t>20</w:t>
              </w:r>
            </w:ins>
            <w:del w:id="3355"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2AF14D86" w14:textId="152E1596" w:rsidR="0075445E" w:rsidRPr="00ED4D8D" w:rsidRDefault="0075445E" w:rsidP="0075445E">
            <w:pPr>
              <w:widowControl/>
              <w:autoSpaceDE/>
              <w:autoSpaceDN/>
              <w:adjustRightInd/>
              <w:jc w:val="center"/>
              <w:rPr>
                <w:b/>
                <w:bCs/>
                <w:sz w:val="22"/>
                <w:szCs w:val="22"/>
              </w:rPr>
            </w:pPr>
            <w:ins w:id="3356" w:author="ERCOT" w:date="2022-11-03T11:42:00Z">
              <w:r w:rsidRPr="00ED4D8D">
                <w:rPr>
                  <w:sz w:val="22"/>
                  <w:szCs w:val="22"/>
                </w:rPr>
                <w:t>20</w:t>
              </w:r>
            </w:ins>
            <w:del w:id="3357" w:author="ERCOT" w:date="2022-11-03T11:42:00Z">
              <w:r w:rsidRPr="00ED4D8D"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0637E0EE" w14:textId="0073BBFD" w:rsidR="0075445E" w:rsidRPr="00ED4D8D" w:rsidRDefault="0075445E" w:rsidP="0075445E">
            <w:pPr>
              <w:widowControl/>
              <w:autoSpaceDE/>
              <w:autoSpaceDN/>
              <w:adjustRightInd/>
              <w:jc w:val="center"/>
              <w:rPr>
                <w:b/>
                <w:bCs/>
                <w:sz w:val="22"/>
                <w:szCs w:val="22"/>
              </w:rPr>
            </w:pPr>
            <w:ins w:id="3358" w:author="ERCOT" w:date="2022-11-03T11:42:00Z">
              <w:r w:rsidRPr="00ED4D8D">
                <w:rPr>
                  <w:sz w:val="22"/>
                  <w:szCs w:val="22"/>
                </w:rPr>
                <w:t>20</w:t>
              </w:r>
            </w:ins>
            <w:del w:id="3359" w:author="ERCOT" w:date="2022-11-03T11:42:00Z">
              <w:r w:rsidRPr="00ED4D8D"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28BCB65F" w14:textId="4DB4466D" w:rsidR="0075445E" w:rsidRPr="00ED4D8D" w:rsidRDefault="0075445E" w:rsidP="0075445E">
            <w:pPr>
              <w:widowControl/>
              <w:autoSpaceDE/>
              <w:autoSpaceDN/>
              <w:adjustRightInd/>
              <w:jc w:val="center"/>
              <w:rPr>
                <w:b/>
                <w:bCs/>
                <w:sz w:val="22"/>
                <w:szCs w:val="22"/>
              </w:rPr>
            </w:pPr>
            <w:ins w:id="3360" w:author="ERCOT" w:date="2022-11-03T11:42:00Z">
              <w:r w:rsidRPr="00ED4D8D">
                <w:rPr>
                  <w:sz w:val="22"/>
                  <w:szCs w:val="22"/>
                </w:rPr>
                <w:t>0</w:t>
              </w:r>
            </w:ins>
            <w:del w:id="3361"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AAD1EEB" w14:textId="1EFE96F2" w:rsidR="0075445E" w:rsidRPr="00ED4D8D" w:rsidRDefault="0075445E" w:rsidP="0075445E">
            <w:pPr>
              <w:widowControl/>
              <w:autoSpaceDE/>
              <w:autoSpaceDN/>
              <w:adjustRightInd/>
              <w:jc w:val="center"/>
              <w:rPr>
                <w:b/>
                <w:bCs/>
                <w:sz w:val="22"/>
                <w:szCs w:val="22"/>
              </w:rPr>
            </w:pPr>
            <w:ins w:id="3362" w:author="ERCOT" w:date="2022-11-03T11:42:00Z">
              <w:r w:rsidRPr="00ED4D8D">
                <w:rPr>
                  <w:sz w:val="22"/>
                  <w:szCs w:val="22"/>
                </w:rPr>
                <w:t>0</w:t>
              </w:r>
            </w:ins>
            <w:del w:id="3363"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0E88175C" w14:textId="7913E240" w:rsidR="0075445E" w:rsidRPr="00ED4D8D" w:rsidRDefault="0075445E" w:rsidP="0075445E">
            <w:pPr>
              <w:widowControl/>
              <w:autoSpaceDE/>
              <w:autoSpaceDN/>
              <w:adjustRightInd/>
              <w:jc w:val="center"/>
              <w:rPr>
                <w:b/>
                <w:bCs/>
                <w:sz w:val="22"/>
                <w:szCs w:val="22"/>
              </w:rPr>
            </w:pPr>
            <w:ins w:id="3364" w:author="ERCOT" w:date="2022-11-03T11:42:00Z">
              <w:r w:rsidRPr="00ED4D8D">
                <w:rPr>
                  <w:sz w:val="22"/>
                  <w:szCs w:val="22"/>
                </w:rPr>
                <w:t>0</w:t>
              </w:r>
            </w:ins>
            <w:del w:id="3365"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15F4CCD0" w14:textId="282B0CCA" w:rsidR="0075445E" w:rsidRPr="00ED4D8D" w:rsidRDefault="0075445E" w:rsidP="0075445E">
            <w:pPr>
              <w:widowControl/>
              <w:autoSpaceDE/>
              <w:autoSpaceDN/>
              <w:adjustRightInd/>
              <w:jc w:val="center"/>
              <w:rPr>
                <w:b/>
                <w:bCs/>
                <w:sz w:val="22"/>
                <w:szCs w:val="22"/>
              </w:rPr>
            </w:pPr>
            <w:ins w:id="3366" w:author="ERCOT" w:date="2022-11-03T11:42:00Z">
              <w:r w:rsidRPr="00ED4D8D">
                <w:rPr>
                  <w:sz w:val="22"/>
                  <w:szCs w:val="22"/>
                </w:rPr>
                <w:t>0</w:t>
              </w:r>
            </w:ins>
            <w:del w:id="3367"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6B61F75D" w14:textId="208FEA1B" w:rsidR="0075445E" w:rsidRPr="00ED4D8D" w:rsidRDefault="0075445E" w:rsidP="0075445E">
            <w:pPr>
              <w:widowControl/>
              <w:autoSpaceDE/>
              <w:autoSpaceDN/>
              <w:adjustRightInd/>
              <w:jc w:val="center"/>
              <w:rPr>
                <w:b/>
                <w:bCs/>
                <w:sz w:val="22"/>
                <w:szCs w:val="22"/>
              </w:rPr>
            </w:pPr>
            <w:ins w:id="3368" w:author="ERCOT" w:date="2022-11-03T11:42:00Z">
              <w:r w:rsidRPr="00ED4D8D">
                <w:rPr>
                  <w:sz w:val="22"/>
                  <w:szCs w:val="22"/>
                </w:rPr>
                <w:t>0</w:t>
              </w:r>
            </w:ins>
            <w:del w:id="3369"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285BA6A5" w14:textId="53C9395F" w:rsidR="0075445E" w:rsidRPr="00ED4D8D" w:rsidRDefault="0075445E" w:rsidP="0075445E">
            <w:pPr>
              <w:widowControl/>
              <w:autoSpaceDE/>
              <w:autoSpaceDN/>
              <w:adjustRightInd/>
              <w:jc w:val="center"/>
              <w:rPr>
                <w:b/>
                <w:bCs/>
                <w:sz w:val="22"/>
                <w:szCs w:val="22"/>
              </w:rPr>
            </w:pPr>
            <w:ins w:id="3370" w:author="ERCOT" w:date="2022-11-03T11:42:00Z">
              <w:r w:rsidRPr="00ED4D8D">
                <w:rPr>
                  <w:sz w:val="22"/>
                  <w:szCs w:val="22"/>
                </w:rPr>
                <w:t>0</w:t>
              </w:r>
            </w:ins>
            <w:del w:id="3371" w:author="ERCOT" w:date="2022-11-03T11:42:00Z">
              <w:r w:rsidRPr="00ED4D8D" w:rsidDel="00F54DF7">
                <w:rPr>
                  <w:rFonts w:ascii="Calibri" w:hAnsi="Calibri" w:cs="Calibri"/>
                  <w:color w:val="000000"/>
                  <w:sz w:val="22"/>
                  <w:szCs w:val="22"/>
                </w:rPr>
                <w:delText>0</w:delText>
              </w:r>
            </w:del>
          </w:p>
        </w:tc>
      </w:tr>
      <w:tr w:rsidR="0075445E" w:rsidRPr="00ED4D8D" w14:paraId="2A2DCA8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75445E" w:rsidRPr="00ED4D8D" w:rsidRDefault="0075445E" w:rsidP="0075445E">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371078AC" w14:textId="592B2326" w:rsidR="0075445E" w:rsidRPr="00ED4D8D" w:rsidRDefault="0075445E" w:rsidP="0075445E">
            <w:pPr>
              <w:widowControl/>
              <w:autoSpaceDE/>
              <w:autoSpaceDN/>
              <w:adjustRightInd/>
              <w:jc w:val="center"/>
              <w:rPr>
                <w:b/>
                <w:bCs/>
                <w:sz w:val="22"/>
                <w:szCs w:val="22"/>
              </w:rPr>
            </w:pPr>
            <w:ins w:id="3372" w:author="ERCOT" w:date="2022-11-03T11:42:00Z">
              <w:r w:rsidRPr="00ED4D8D">
                <w:rPr>
                  <w:sz w:val="22"/>
                  <w:szCs w:val="22"/>
                </w:rPr>
                <w:t>0</w:t>
              </w:r>
            </w:ins>
            <w:del w:id="3373"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0DF2370E" w14:textId="2D1C4461" w:rsidR="0075445E" w:rsidRPr="00ED4D8D" w:rsidRDefault="0075445E" w:rsidP="0075445E">
            <w:pPr>
              <w:widowControl/>
              <w:autoSpaceDE/>
              <w:autoSpaceDN/>
              <w:adjustRightInd/>
              <w:jc w:val="center"/>
              <w:rPr>
                <w:b/>
                <w:bCs/>
                <w:sz w:val="22"/>
                <w:szCs w:val="22"/>
              </w:rPr>
            </w:pPr>
            <w:ins w:id="3374" w:author="ERCOT" w:date="2022-11-03T11:42:00Z">
              <w:r w:rsidRPr="00ED4D8D">
                <w:rPr>
                  <w:sz w:val="22"/>
                  <w:szCs w:val="22"/>
                </w:rPr>
                <w:t>0</w:t>
              </w:r>
            </w:ins>
            <w:del w:id="337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036BC06" w14:textId="068AF4F0" w:rsidR="0075445E" w:rsidRPr="00ED4D8D" w:rsidRDefault="0075445E" w:rsidP="0075445E">
            <w:pPr>
              <w:widowControl/>
              <w:autoSpaceDE/>
              <w:autoSpaceDN/>
              <w:adjustRightInd/>
              <w:jc w:val="center"/>
              <w:rPr>
                <w:b/>
                <w:bCs/>
                <w:sz w:val="22"/>
                <w:szCs w:val="22"/>
              </w:rPr>
            </w:pPr>
            <w:ins w:id="3376" w:author="ERCOT" w:date="2022-11-03T11:42:00Z">
              <w:r w:rsidRPr="00ED4D8D">
                <w:rPr>
                  <w:sz w:val="22"/>
                  <w:szCs w:val="22"/>
                </w:rPr>
                <w:t>0</w:t>
              </w:r>
            </w:ins>
            <w:del w:id="337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ED804E6" w14:textId="7A89FEB6" w:rsidR="0075445E" w:rsidRPr="00ED4D8D" w:rsidRDefault="0075445E" w:rsidP="0075445E">
            <w:pPr>
              <w:widowControl/>
              <w:autoSpaceDE/>
              <w:autoSpaceDN/>
              <w:adjustRightInd/>
              <w:jc w:val="center"/>
              <w:rPr>
                <w:b/>
                <w:bCs/>
                <w:sz w:val="22"/>
                <w:szCs w:val="22"/>
              </w:rPr>
            </w:pPr>
            <w:ins w:id="3378" w:author="ERCOT" w:date="2022-11-03T11:42:00Z">
              <w:r w:rsidRPr="00ED4D8D">
                <w:rPr>
                  <w:sz w:val="22"/>
                  <w:szCs w:val="22"/>
                </w:rPr>
                <w:t>0</w:t>
              </w:r>
            </w:ins>
            <w:del w:id="337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040D9C6" w14:textId="0A732955" w:rsidR="0075445E" w:rsidRPr="00ED4D8D" w:rsidRDefault="0075445E" w:rsidP="0075445E">
            <w:pPr>
              <w:widowControl/>
              <w:autoSpaceDE/>
              <w:autoSpaceDN/>
              <w:adjustRightInd/>
              <w:jc w:val="center"/>
              <w:rPr>
                <w:b/>
                <w:bCs/>
                <w:sz w:val="22"/>
                <w:szCs w:val="22"/>
              </w:rPr>
            </w:pPr>
            <w:ins w:id="3380" w:author="ERCOT" w:date="2022-11-03T11:42:00Z">
              <w:r w:rsidRPr="00ED4D8D">
                <w:rPr>
                  <w:sz w:val="22"/>
                  <w:szCs w:val="22"/>
                </w:rPr>
                <w:t>0</w:t>
              </w:r>
            </w:ins>
            <w:del w:id="338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2EF6244" w14:textId="0B0CF135" w:rsidR="0075445E" w:rsidRPr="00ED4D8D" w:rsidRDefault="0075445E" w:rsidP="0075445E">
            <w:pPr>
              <w:widowControl/>
              <w:autoSpaceDE/>
              <w:autoSpaceDN/>
              <w:adjustRightInd/>
              <w:jc w:val="center"/>
              <w:rPr>
                <w:b/>
                <w:bCs/>
                <w:sz w:val="22"/>
                <w:szCs w:val="22"/>
              </w:rPr>
            </w:pPr>
            <w:ins w:id="3382" w:author="ERCOT" w:date="2022-11-03T11:42:00Z">
              <w:r w:rsidRPr="00ED4D8D">
                <w:rPr>
                  <w:sz w:val="22"/>
                  <w:szCs w:val="22"/>
                </w:rPr>
                <w:t>0</w:t>
              </w:r>
            </w:ins>
            <w:del w:id="338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4997C62" w14:textId="0D69D559" w:rsidR="0075445E" w:rsidRPr="00ED4D8D" w:rsidRDefault="0075445E" w:rsidP="0075445E">
            <w:pPr>
              <w:widowControl/>
              <w:autoSpaceDE/>
              <w:autoSpaceDN/>
              <w:adjustRightInd/>
              <w:jc w:val="center"/>
              <w:rPr>
                <w:b/>
                <w:bCs/>
                <w:sz w:val="22"/>
                <w:szCs w:val="22"/>
              </w:rPr>
            </w:pPr>
            <w:ins w:id="3384" w:author="ERCOT" w:date="2022-11-03T11:42:00Z">
              <w:r w:rsidRPr="00ED4D8D">
                <w:rPr>
                  <w:sz w:val="22"/>
                  <w:szCs w:val="22"/>
                </w:rPr>
                <w:t>2</w:t>
              </w:r>
            </w:ins>
            <w:del w:id="3385"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7F457F7C" w14:textId="681C442D" w:rsidR="0075445E" w:rsidRPr="00ED4D8D" w:rsidRDefault="0075445E" w:rsidP="0075445E">
            <w:pPr>
              <w:widowControl/>
              <w:autoSpaceDE/>
              <w:autoSpaceDN/>
              <w:adjustRightInd/>
              <w:jc w:val="center"/>
              <w:rPr>
                <w:b/>
                <w:bCs/>
                <w:sz w:val="22"/>
                <w:szCs w:val="22"/>
              </w:rPr>
            </w:pPr>
            <w:ins w:id="3386" w:author="ERCOT" w:date="2022-11-03T11:42:00Z">
              <w:r w:rsidRPr="00ED4D8D">
                <w:rPr>
                  <w:sz w:val="22"/>
                  <w:szCs w:val="22"/>
                </w:rPr>
                <w:t>2</w:t>
              </w:r>
            </w:ins>
            <w:del w:id="3387" w:author="ERCOT" w:date="2022-11-03T11:42:00Z">
              <w:r w:rsidRPr="00ED4D8D"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2838BE9F" w14:textId="36C22A16" w:rsidR="0075445E" w:rsidRPr="00ED4D8D" w:rsidRDefault="0075445E" w:rsidP="0075445E">
            <w:pPr>
              <w:widowControl/>
              <w:autoSpaceDE/>
              <w:autoSpaceDN/>
              <w:adjustRightInd/>
              <w:jc w:val="center"/>
              <w:rPr>
                <w:b/>
                <w:bCs/>
                <w:sz w:val="22"/>
                <w:szCs w:val="22"/>
              </w:rPr>
            </w:pPr>
            <w:ins w:id="3388" w:author="ERCOT" w:date="2022-11-03T11:42:00Z">
              <w:r w:rsidRPr="00ED4D8D">
                <w:rPr>
                  <w:sz w:val="22"/>
                  <w:szCs w:val="22"/>
                </w:rPr>
                <w:t>2</w:t>
              </w:r>
            </w:ins>
            <w:del w:id="3389" w:author="ERCOT" w:date="2022-11-03T11:42:00Z">
              <w:r w:rsidRPr="00ED4D8D"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23F595EE" w14:textId="02ACABAD" w:rsidR="0075445E" w:rsidRPr="00ED4D8D" w:rsidRDefault="0075445E" w:rsidP="0075445E">
            <w:pPr>
              <w:widowControl/>
              <w:autoSpaceDE/>
              <w:autoSpaceDN/>
              <w:adjustRightInd/>
              <w:jc w:val="center"/>
              <w:rPr>
                <w:b/>
                <w:bCs/>
                <w:sz w:val="22"/>
                <w:szCs w:val="22"/>
              </w:rPr>
            </w:pPr>
            <w:ins w:id="3390" w:author="ERCOT" w:date="2022-11-03T11:42:00Z">
              <w:r w:rsidRPr="00ED4D8D">
                <w:rPr>
                  <w:sz w:val="22"/>
                  <w:szCs w:val="22"/>
                </w:rPr>
                <w:t>2</w:t>
              </w:r>
            </w:ins>
            <w:del w:id="3391"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1F859FD5" w14:textId="5CACE515" w:rsidR="0075445E" w:rsidRPr="00ED4D8D" w:rsidRDefault="0075445E" w:rsidP="0075445E">
            <w:pPr>
              <w:widowControl/>
              <w:autoSpaceDE/>
              <w:autoSpaceDN/>
              <w:adjustRightInd/>
              <w:jc w:val="center"/>
              <w:rPr>
                <w:b/>
                <w:bCs/>
                <w:sz w:val="22"/>
                <w:szCs w:val="22"/>
              </w:rPr>
            </w:pPr>
            <w:ins w:id="3392" w:author="ERCOT" w:date="2022-11-03T11:42:00Z">
              <w:r w:rsidRPr="00ED4D8D">
                <w:rPr>
                  <w:sz w:val="22"/>
                  <w:szCs w:val="22"/>
                </w:rPr>
                <w:t>31</w:t>
              </w:r>
            </w:ins>
            <w:del w:id="3393"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64517615" w14:textId="1836A81E" w:rsidR="0075445E" w:rsidRPr="00ED4D8D" w:rsidRDefault="0075445E" w:rsidP="0075445E">
            <w:pPr>
              <w:widowControl/>
              <w:autoSpaceDE/>
              <w:autoSpaceDN/>
              <w:adjustRightInd/>
              <w:jc w:val="center"/>
              <w:rPr>
                <w:b/>
                <w:bCs/>
                <w:sz w:val="22"/>
                <w:szCs w:val="22"/>
              </w:rPr>
            </w:pPr>
            <w:ins w:id="3394" w:author="ERCOT" w:date="2022-11-03T11:42:00Z">
              <w:r w:rsidRPr="00ED4D8D">
                <w:rPr>
                  <w:sz w:val="22"/>
                  <w:szCs w:val="22"/>
                </w:rPr>
                <w:t>31</w:t>
              </w:r>
            </w:ins>
            <w:del w:id="3395"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42BFD51" w14:textId="31CC9127" w:rsidR="0075445E" w:rsidRPr="00ED4D8D" w:rsidRDefault="0075445E" w:rsidP="0075445E">
            <w:pPr>
              <w:widowControl/>
              <w:autoSpaceDE/>
              <w:autoSpaceDN/>
              <w:adjustRightInd/>
              <w:jc w:val="center"/>
              <w:rPr>
                <w:b/>
                <w:bCs/>
                <w:sz w:val="22"/>
                <w:szCs w:val="22"/>
              </w:rPr>
            </w:pPr>
            <w:ins w:id="3396" w:author="ERCOT" w:date="2022-11-03T11:42:00Z">
              <w:r w:rsidRPr="00ED4D8D">
                <w:rPr>
                  <w:sz w:val="22"/>
                  <w:szCs w:val="22"/>
                </w:rPr>
                <w:t>31</w:t>
              </w:r>
            </w:ins>
            <w:del w:id="3397"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46A1BF4D" w14:textId="05C3AEDA" w:rsidR="0075445E" w:rsidRPr="00ED4D8D" w:rsidRDefault="0075445E" w:rsidP="0075445E">
            <w:pPr>
              <w:widowControl/>
              <w:autoSpaceDE/>
              <w:autoSpaceDN/>
              <w:adjustRightInd/>
              <w:jc w:val="center"/>
              <w:rPr>
                <w:b/>
                <w:bCs/>
                <w:sz w:val="22"/>
                <w:szCs w:val="22"/>
              </w:rPr>
            </w:pPr>
            <w:ins w:id="3398" w:author="ERCOT" w:date="2022-11-03T11:42:00Z">
              <w:r w:rsidRPr="00ED4D8D">
                <w:rPr>
                  <w:sz w:val="22"/>
                  <w:szCs w:val="22"/>
                </w:rPr>
                <w:t>31</w:t>
              </w:r>
            </w:ins>
            <w:del w:id="3399"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4634D3A0" w14:textId="079B118E" w:rsidR="0075445E" w:rsidRPr="00ED4D8D" w:rsidRDefault="0075445E" w:rsidP="0075445E">
            <w:pPr>
              <w:widowControl/>
              <w:autoSpaceDE/>
              <w:autoSpaceDN/>
              <w:adjustRightInd/>
              <w:jc w:val="center"/>
              <w:rPr>
                <w:b/>
                <w:bCs/>
                <w:sz w:val="22"/>
                <w:szCs w:val="22"/>
              </w:rPr>
            </w:pPr>
            <w:ins w:id="3400" w:author="ERCOT" w:date="2022-11-03T11:42:00Z">
              <w:r w:rsidRPr="00ED4D8D">
                <w:rPr>
                  <w:sz w:val="22"/>
                  <w:szCs w:val="22"/>
                </w:rPr>
                <w:t>20</w:t>
              </w:r>
            </w:ins>
            <w:del w:id="3401"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3A7751E" w14:textId="25FF3397" w:rsidR="0075445E" w:rsidRPr="00ED4D8D" w:rsidRDefault="0075445E" w:rsidP="0075445E">
            <w:pPr>
              <w:widowControl/>
              <w:autoSpaceDE/>
              <w:autoSpaceDN/>
              <w:adjustRightInd/>
              <w:jc w:val="center"/>
              <w:rPr>
                <w:b/>
                <w:bCs/>
                <w:sz w:val="22"/>
                <w:szCs w:val="22"/>
              </w:rPr>
            </w:pPr>
            <w:ins w:id="3402" w:author="ERCOT" w:date="2022-11-03T11:42:00Z">
              <w:r w:rsidRPr="00ED4D8D">
                <w:rPr>
                  <w:sz w:val="22"/>
                  <w:szCs w:val="22"/>
                </w:rPr>
                <w:t>20</w:t>
              </w:r>
            </w:ins>
            <w:del w:id="3403"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A44F17D" w14:textId="01085692" w:rsidR="0075445E" w:rsidRPr="00ED4D8D" w:rsidRDefault="0075445E" w:rsidP="0075445E">
            <w:pPr>
              <w:widowControl/>
              <w:autoSpaceDE/>
              <w:autoSpaceDN/>
              <w:adjustRightInd/>
              <w:jc w:val="center"/>
              <w:rPr>
                <w:b/>
                <w:bCs/>
                <w:sz w:val="22"/>
                <w:szCs w:val="22"/>
              </w:rPr>
            </w:pPr>
            <w:ins w:id="3404" w:author="ERCOT" w:date="2022-11-03T11:42:00Z">
              <w:r w:rsidRPr="00ED4D8D">
                <w:rPr>
                  <w:sz w:val="22"/>
                  <w:szCs w:val="22"/>
                </w:rPr>
                <w:t>20</w:t>
              </w:r>
            </w:ins>
            <w:del w:id="3405" w:author="ERCOT" w:date="2022-11-03T11:42:00Z">
              <w:r w:rsidRPr="00ED4D8D"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41F13056" w14:textId="3AC5D736" w:rsidR="0075445E" w:rsidRPr="00ED4D8D" w:rsidRDefault="0075445E" w:rsidP="0075445E">
            <w:pPr>
              <w:widowControl/>
              <w:autoSpaceDE/>
              <w:autoSpaceDN/>
              <w:adjustRightInd/>
              <w:jc w:val="center"/>
              <w:rPr>
                <w:b/>
                <w:bCs/>
                <w:sz w:val="22"/>
                <w:szCs w:val="22"/>
              </w:rPr>
            </w:pPr>
            <w:ins w:id="3406" w:author="ERCOT" w:date="2022-11-03T11:42:00Z">
              <w:r w:rsidRPr="00ED4D8D">
                <w:rPr>
                  <w:sz w:val="22"/>
                  <w:szCs w:val="22"/>
                </w:rPr>
                <w:t>20</w:t>
              </w:r>
            </w:ins>
            <w:del w:id="3407" w:author="ERCOT" w:date="2022-11-03T11:42:00Z">
              <w:r w:rsidRPr="00ED4D8D"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5CD82AAF" w14:textId="2B6B57DC" w:rsidR="0075445E" w:rsidRPr="00ED4D8D" w:rsidRDefault="0075445E" w:rsidP="0075445E">
            <w:pPr>
              <w:widowControl/>
              <w:autoSpaceDE/>
              <w:autoSpaceDN/>
              <w:adjustRightInd/>
              <w:jc w:val="center"/>
              <w:rPr>
                <w:b/>
                <w:bCs/>
                <w:sz w:val="22"/>
                <w:szCs w:val="22"/>
              </w:rPr>
            </w:pPr>
            <w:ins w:id="3408" w:author="ERCOT" w:date="2022-11-03T11:42:00Z">
              <w:r w:rsidRPr="00ED4D8D">
                <w:rPr>
                  <w:sz w:val="22"/>
                  <w:szCs w:val="22"/>
                </w:rPr>
                <w:t>0</w:t>
              </w:r>
            </w:ins>
            <w:del w:id="3409"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BEA5470" w14:textId="03CDCF41" w:rsidR="0075445E" w:rsidRPr="00ED4D8D" w:rsidRDefault="0075445E" w:rsidP="0075445E">
            <w:pPr>
              <w:widowControl/>
              <w:autoSpaceDE/>
              <w:autoSpaceDN/>
              <w:adjustRightInd/>
              <w:jc w:val="center"/>
              <w:rPr>
                <w:b/>
                <w:bCs/>
                <w:sz w:val="22"/>
                <w:szCs w:val="22"/>
              </w:rPr>
            </w:pPr>
            <w:ins w:id="3410" w:author="ERCOT" w:date="2022-11-03T11:42:00Z">
              <w:r w:rsidRPr="00ED4D8D">
                <w:rPr>
                  <w:sz w:val="22"/>
                  <w:szCs w:val="22"/>
                </w:rPr>
                <w:t>0</w:t>
              </w:r>
            </w:ins>
            <w:del w:id="3411"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17B636DD" w14:textId="2568038A" w:rsidR="0075445E" w:rsidRPr="00ED4D8D" w:rsidRDefault="0075445E" w:rsidP="0075445E">
            <w:pPr>
              <w:widowControl/>
              <w:autoSpaceDE/>
              <w:autoSpaceDN/>
              <w:adjustRightInd/>
              <w:jc w:val="center"/>
              <w:rPr>
                <w:b/>
                <w:bCs/>
                <w:sz w:val="22"/>
                <w:szCs w:val="22"/>
              </w:rPr>
            </w:pPr>
            <w:ins w:id="3412" w:author="ERCOT" w:date="2022-11-03T11:42:00Z">
              <w:r w:rsidRPr="00ED4D8D">
                <w:rPr>
                  <w:sz w:val="22"/>
                  <w:szCs w:val="22"/>
                </w:rPr>
                <w:t>0</w:t>
              </w:r>
            </w:ins>
            <w:del w:id="3413"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44637E99" w14:textId="53B38601" w:rsidR="0075445E" w:rsidRPr="00ED4D8D" w:rsidRDefault="0075445E" w:rsidP="0075445E">
            <w:pPr>
              <w:widowControl/>
              <w:autoSpaceDE/>
              <w:autoSpaceDN/>
              <w:adjustRightInd/>
              <w:jc w:val="center"/>
              <w:rPr>
                <w:b/>
                <w:bCs/>
                <w:sz w:val="22"/>
                <w:szCs w:val="22"/>
              </w:rPr>
            </w:pPr>
            <w:ins w:id="3414" w:author="ERCOT" w:date="2022-11-03T11:42:00Z">
              <w:r w:rsidRPr="00ED4D8D">
                <w:rPr>
                  <w:sz w:val="22"/>
                  <w:szCs w:val="22"/>
                </w:rPr>
                <w:t>0</w:t>
              </w:r>
            </w:ins>
            <w:del w:id="3415"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37FC83E8" w14:textId="178D7FA1" w:rsidR="0075445E" w:rsidRPr="00ED4D8D" w:rsidRDefault="0075445E" w:rsidP="0075445E">
            <w:pPr>
              <w:widowControl/>
              <w:autoSpaceDE/>
              <w:autoSpaceDN/>
              <w:adjustRightInd/>
              <w:jc w:val="center"/>
              <w:rPr>
                <w:b/>
                <w:bCs/>
                <w:sz w:val="22"/>
                <w:szCs w:val="22"/>
              </w:rPr>
            </w:pPr>
            <w:ins w:id="3416" w:author="ERCOT" w:date="2022-11-03T11:42:00Z">
              <w:r w:rsidRPr="00ED4D8D">
                <w:rPr>
                  <w:sz w:val="22"/>
                  <w:szCs w:val="22"/>
                </w:rPr>
                <w:t>0</w:t>
              </w:r>
            </w:ins>
            <w:del w:id="3417"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6D5D2A54" w14:textId="23D19E23" w:rsidR="0075445E" w:rsidRPr="00ED4D8D" w:rsidRDefault="0075445E" w:rsidP="0075445E">
            <w:pPr>
              <w:widowControl/>
              <w:autoSpaceDE/>
              <w:autoSpaceDN/>
              <w:adjustRightInd/>
              <w:jc w:val="center"/>
              <w:rPr>
                <w:b/>
                <w:bCs/>
                <w:sz w:val="22"/>
                <w:szCs w:val="22"/>
              </w:rPr>
            </w:pPr>
            <w:ins w:id="3418" w:author="ERCOT" w:date="2022-11-03T11:42:00Z">
              <w:r w:rsidRPr="00ED4D8D">
                <w:rPr>
                  <w:sz w:val="22"/>
                  <w:szCs w:val="22"/>
                </w:rPr>
                <w:t>0</w:t>
              </w:r>
            </w:ins>
            <w:del w:id="3419" w:author="ERCOT" w:date="2022-11-03T11:42:00Z">
              <w:r w:rsidRPr="00ED4D8D" w:rsidDel="00F54DF7">
                <w:rPr>
                  <w:rFonts w:ascii="Calibri" w:hAnsi="Calibri" w:cs="Calibri"/>
                  <w:color w:val="000000"/>
                  <w:sz w:val="22"/>
                  <w:szCs w:val="22"/>
                </w:rPr>
                <w:delText>0</w:delText>
              </w:r>
            </w:del>
          </w:p>
        </w:tc>
      </w:tr>
      <w:tr w:rsidR="0075445E" w:rsidRPr="00ED4D8D" w14:paraId="7EEC84EA"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75445E" w:rsidRPr="00ED4D8D" w:rsidRDefault="0075445E" w:rsidP="0075445E">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2C251FC0" w14:textId="62F30598" w:rsidR="0075445E" w:rsidRPr="00ED4D8D" w:rsidRDefault="0075445E" w:rsidP="0075445E">
            <w:pPr>
              <w:widowControl/>
              <w:autoSpaceDE/>
              <w:autoSpaceDN/>
              <w:adjustRightInd/>
              <w:jc w:val="center"/>
              <w:rPr>
                <w:b/>
                <w:bCs/>
                <w:sz w:val="22"/>
                <w:szCs w:val="22"/>
              </w:rPr>
            </w:pPr>
            <w:ins w:id="3420" w:author="ERCOT" w:date="2022-11-03T11:42:00Z">
              <w:r w:rsidRPr="00ED4D8D">
                <w:rPr>
                  <w:sz w:val="22"/>
                  <w:szCs w:val="22"/>
                </w:rPr>
                <w:t>0</w:t>
              </w:r>
            </w:ins>
            <w:del w:id="3421"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73FD4A7" w14:textId="18D94A71" w:rsidR="0075445E" w:rsidRPr="00ED4D8D" w:rsidRDefault="0075445E" w:rsidP="0075445E">
            <w:pPr>
              <w:widowControl/>
              <w:autoSpaceDE/>
              <w:autoSpaceDN/>
              <w:adjustRightInd/>
              <w:jc w:val="center"/>
              <w:rPr>
                <w:b/>
                <w:bCs/>
                <w:sz w:val="22"/>
                <w:szCs w:val="22"/>
              </w:rPr>
            </w:pPr>
            <w:ins w:id="3422" w:author="ERCOT" w:date="2022-11-03T11:42:00Z">
              <w:r w:rsidRPr="00ED4D8D">
                <w:rPr>
                  <w:sz w:val="22"/>
                  <w:szCs w:val="22"/>
                </w:rPr>
                <w:t>0</w:t>
              </w:r>
            </w:ins>
            <w:del w:id="342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6CDE495" w14:textId="7FEE980C" w:rsidR="0075445E" w:rsidRPr="00ED4D8D" w:rsidRDefault="0075445E" w:rsidP="0075445E">
            <w:pPr>
              <w:widowControl/>
              <w:autoSpaceDE/>
              <w:autoSpaceDN/>
              <w:adjustRightInd/>
              <w:jc w:val="center"/>
              <w:rPr>
                <w:b/>
                <w:bCs/>
                <w:sz w:val="22"/>
                <w:szCs w:val="22"/>
              </w:rPr>
            </w:pPr>
            <w:ins w:id="3424" w:author="ERCOT" w:date="2022-11-03T11:42:00Z">
              <w:r w:rsidRPr="00ED4D8D">
                <w:rPr>
                  <w:sz w:val="22"/>
                  <w:szCs w:val="22"/>
                </w:rPr>
                <w:t>0</w:t>
              </w:r>
            </w:ins>
            <w:del w:id="342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3C700C5" w14:textId="212447D3" w:rsidR="0075445E" w:rsidRPr="00ED4D8D" w:rsidRDefault="0075445E" w:rsidP="0075445E">
            <w:pPr>
              <w:widowControl/>
              <w:autoSpaceDE/>
              <w:autoSpaceDN/>
              <w:adjustRightInd/>
              <w:jc w:val="center"/>
              <w:rPr>
                <w:b/>
                <w:bCs/>
                <w:sz w:val="22"/>
                <w:szCs w:val="22"/>
              </w:rPr>
            </w:pPr>
            <w:ins w:id="3426" w:author="ERCOT" w:date="2022-11-03T11:42:00Z">
              <w:r w:rsidRPr="00ED4D8D">
                <w:rPr>
                  <w:sz w:val="22"/>
                  <w:szCs w:val="22"/>
                </w:rPr>
                <w:t>0</w:t>
              </w:r>
            </w:ins>
            <w:del w:id="342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755AD5" w14:textId="58072C96" w:rsidR="0075445E" w:rsidRPr="00ED4D8D" w:rsidRDefault="0075445E" w:rsidP="0075445E">
            <w:pPr>
              <w:widowControl/>
              <w:autoSpaceDE/>
              <w:autoSpaceDN/>
              <w:adjustRightInd/>
              <w:jc w:val="center"/>
              <w:rPr>
                <w:b/>
                <w:bCs/>
                <w:sz w:val="22"/>
                <w:szCs w:val="22"/>
              </w:rPr>
            </w:pPr>
            <w:ins w:id="3428" w:author="ERCOT" w:date="2022-11-03T11:42:00Z">
              <w:r w:rsidRPr="00ED4D8D">
                <w:rPr>
                  <w:sz w:val="22"/>
                  <w:szCs w:val="22"/>
                </w:rPr>
                <w:t>0</w:t>
              </w:r>
            </w:ins>
            <w:del w:id="342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52A9257" w14:textId="74844787" w:rsidR="0075445E" w:rsidRPr="00ED4D8D" w:rsidRDefault="0075445E" w:rsidP="0075445E">
            <w:pPr>
              <w:widowControl/>
              <w:autoSpaceDE/>
              <w:autoSpaceDN/>
              <w:adjustRightInd/>
              <w:jc w:val="center"/>
              <w:rPr>
                <w:b/>
                <w:bCs/>
                <w:sz w:val="22"/>
                <w:szCs w:val="22"/>
              </w:rPr>
            </w:pPr>
            <w:ins w:id="3430" w:author="ERCOT" w:date="2022-11-03T11:42:00Z">
              <w:r w:rsidRPr="00ED4D8D">
                <w:rPr>
                  <w:sz w:val="22"/>
                  <w:szCs w:val="22"/>
                </w:rPr>
                <w:t>0</w:t>
              </w:r>
            </w:ins>
            <w:del w:id="343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D3D0246" w14:textId="016DF96F" w:rsidR="0075445E" w:rsidRPr="00ED4D8D" w:rsidRDefault="0075445E" w:rsidP="0075445E">
            <w:pPr>
              <w:widowControl/>
              <w:autoSpaceDE/>
              <w:autoSpaceDN/>
              <w:adjustRightInd/>
              <w:jc w:val="center"/>
              <w:rPr>
                <w:b/>
                <w:bCs/>
                <w:sz w:val="22"/>
                <w:szCs w:val="22"/>
              </w:rPr>
            </w:pPr>
            <w:ins w:id="3432" w:author="ERCOT" w:date="2022-11-03T11:42:00Z">
              <w:r w:rsidRPr="00ED4D8D">
                <w:rPr>
                  <w:sz w:val="22"/>
                  <w:szCs w:val="22"/>
                </w:rPr>
                <w:t>2</w:t>
              </w:r>
            </w:ins>
            <w:del w:id="3433"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088D1C23" w14:textId="6399AEEF" w:rsidR="0075445E" w:rsidRPr="00ED4D8D" w:rsidRDefault="0075445E" w:rsidP="0075445E">
            <w:pPr>
              <w:widowControl/>
              <w:autoSpaceDE/>
              <w:autoSpaceDN/>
              <w:adjustRightInd/>
              <w:jc w:val="center"/>
              <w:rPr>
                <w:b/>
                <w:bCs/>
                <w:sz w:val="22"/>
                <w:szCs w:val="22"/>
              </w:rPr>
            </w:pPr>
            <w:ins w:id="3434" w:author="ERCOT" w:date="2022-11-03T11:42:00Z">
              <w:r w:rsidRPr="00ED4D8D">
                <w:rPr>
                  <w:sz w:val="22"/>
                  <w:szCs w:val="22"/>
                </w:rPr>
                <w:t>2</w:t>
              </w:r>
            </w:ins>
            <w:del w:id="3435" w:author="ERCOT" w:date="2022-11-03T11:42:00Z">
              <w:r w:rsidRPr="00ED4D8D"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287D22FD" w14:textId="31439F04" w:rsidR="0075445E" w:rsidRPr="00ED4D8D" w:rsidRDefault="0075445E" w:rsidP="0075445E">
            <w:pPr>
              <w:widowControl/>
              <w:autoSpaceDE/>
              <w:autoSpaceDN/>
              <w:adjustRightInd/>
              <w:jc w:val="center"/>
              <w:rPr>
                <w:b/>
                <w:bCs/>
                <w:sz w:val="22"/>
                <w:szCs w:val="22"/>
              </w:rPr>
            </w:pPr>
            <w:ins w:id="3436" w:author="ERCOT" w:date="2022-11-03T11:42:00Z">
              <w:r w:rsidRPr="00ED4D8D">
                <w:rPr>
                  <w:sz w:val="22"/>
                  <w:szCs w:val="22"/>
                </w:rPr>
                <w:t>2</w:t>
              </w:r>
            </w:ins>
            <w:del w:id="3437" w:author="ERCOT" w:date="2022-11-03T11:42:00Z">
              <w:r w:rsidRPr="00ED4D8D"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63B40732" w14:textId="27AA8263" w:rsidR="0075445E" w:rsidRPr="00ED4D8D" w:rsidRDefault="0075445E" w:rsidP="0075445E">
            <w:pPr>
              <w:widowControl/>
              <w:autoSpaceDE/>
              <w:autoSpaceDN/>
              <w:adjustRightInd/>
              <w:jc w:val="center"/>
              <w:rPr>
                <w:b/>
                <w:bCs/>
                <w:sz w:val="22"/>
                <w:szCs w:val="22"/>
              </w:rPr>
            </w:pPr>
            <w:ins w:id="3438" w:author="ERCOT" w:date="2022-11-03T11:42:00Z">
              <w:r w:rsidRPr="00ED4D8D">
                <w:rPr>
                  <w:sz w:val="22"/>
                  <w:szCs w:val="22"/>
                </w:rPr>
                <w:t>2</w:t>
              </w:r>
            </w:ins>
            <w:del w:id="3439" w:author="ERCOT" w:date="2022-11-03T11:42:00Z">
              <w:r w:rsidRPr="00ED4D8D"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0C84E75A" w14:textId="1405E169" w:rsidR="0075445E" w:rsidRPr="00ED4D8D" w:rsidRDefault="0075445E" w:rsidP="0075445E">
            <w:pPr>
              <w:widowControl/>
              <w:autoSpaceDE/>
              <w:autoSpaceDN/>
              <w:adjustRightInd/>
              <w:jc w:val="center"/>
              <w:rPr>
                <w:b/>
                <w:bCs/>
                <w:sz w:val="22"/>
                <w:szCs w:val="22"/>
              </w:rPr>
            </w:pPr>
            <w:ins w:id="3440" w:author="ERCOT" w:date="2022-11-03T11:42:00Z">
              <w:r w:rsidRPr="00ED4D8D">
                <w:rPr>
                  <w:sz w:val="22"/>
                  <w:szCs w:val="22"/>
                </w:rPr>
                <w:t>31</w:t>
              </w:r>
            </w:ins>
            <w:del w:id="3441"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61AC2788" w14:textId="1AEFE9F9" w:rsidR="0075445E" w:rsidRPr="00ED4D8D" w:rsidRDefault="0075445E" w:rsidP="0075445E">
            <w:pPr>
              <w:widowControl/>
              <w:autoSpaceDE/>
              <w:autoSpaceDN/>
              <w:adjustRightInd/>
              <w:jc w:val="center"/>
              <w:rPr>
                <w:b/>
                <w:bCs/>
                <w:sz w:val="22"/>
                <w:szCs w:val="22"/>
              </w:rPr>
            </w:pPr>
            <w:ins w:id="3442" w:author="ERCOT" w:date="2022-11-03T11:42:00Z">
              <w:r w:rsidRPr="00ED4D8D">
                <w:rPr>
                  <w:sz w:val="22"/>
                  <w:szCs w:val="22"/>
                </w:rPr>
                <w:t>31</w:t>
              </w:r>
            </w:ins>
            <w:del w:id="3443"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4758352" w14:textId="05A3A554" w:rsidR="0075445E" w:rsidRPr="00ED4D8D" w:rsidRDefault="0075445E" w:rsidP="0075445E">
            <w:pPr>
              <w:widowControl/>
              <w:autoSpaceDE/>
              <w:autoSpaceDN/>
              <w:adjustRightInd/>
              <w:jc w:val="center"/>
              <w:rPr>
                <w:b/>
                <w:bCs/>
                <w:sz w:val="22"/>
                <w:szCs w:val="22"/>
              </w:rPr>
            </w:pPr>
            <w:ins w:id="3444" w:author="ERCOT" w:date="2022-11-03T11:42:00Z">
              <w:r w:rsidRPr="00ED4D8D">
                <w:rPr>
                  <w:sz w:val="22"/>
                  <w:szCs w:val="22"/>
                </w:rPr>
                <w:t>31</w:t>
              </w:r>
            </w:ins>
            <w:del w:id="3445" w:author="ERCOT" w:date="2022-11-03T11:42:00Z">
              <w:r w:rsidRPr="00ED4D8D"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4B3B9E61" w14:textId="0BBFD3E1" w:rsidR="0075445E" w:rsidRPr="00ED4D8D" w:rsidRDefault="0075445E" w:rsidP="0075445E">
            <w:pPr>
              <w:widowControl/>
              <w:autoSpaceDE/>
              <w:autoSpaceDN/>
              <w:adjustRightInd/>
              <w:jc w:val="center"/>
              <w:rPr>
                <w:b/>
                <w:bCs/>
                <w:sz w:val="22"/>
                <w:szCs w:val="22"/>
              </w:rPr>
            </w:pPr>
            <w:ins w:id="3446" w:author="ERCOT" w:date="2022-11-03T11:42:00Z">
              <w:r w:rsidRPr="00ED4D8D">
                <w:rPr>
                  <w:sz w:val="22"/>
                  <w:szCs w:val="22"/>
                </w:rPr>
                <w:t>31</w:t>
              </w:r>
            </w:ins>
            <w:del w:id="3447" w:author="ERCOT" w:date="2022-11-03T11:42:00Z">
              <w:r w:rsidRPr="00ED4D8D"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4937D4EA" w14:textId="250C5016" w:rsidR="0075445E" w:rsidRPr="00ED4D8D" w:rsidRDefault="0075445E" w:rsidP="0075445E">
            <w:pPr>
              <w:widowControl/>
              <w:autoSpaceDE/>
              <w:autoSpaceDN/>
              <w:adjustRightInd/>
              <w:jc w:val="center"/>
              <w:rPr>
                <w:b/>
                <w:bCs/>
                <w:sz w:val="22"/>
                <w:szCs w:val="22"/>
              </w:rPr>
            </w:pPr>
            <w:ins w:id="3448" w:author="ERCOT" w:date="2022-11-03T11:42:00Z">
              <w:r w:rsidRPr="00ED4D8D">
                <w:rPr>
                  <w:sz w:val="22"/>
                  <w:szCs w:val="22"/>
                </w:rPr>
                <w:t>20</w:t>
              </w:r>
            </w:ins>
            <w:del w:id="3449"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DF00180" w14:textId="2DBCBDAE" w:rsidR="0075445E" w:rsidRPr="00ED4D8D" w:rsidRDefault="0075445E" w:rsidP="0075445E">
            <w:pPr>
              <w:widowControl/>
              <w:autoSpaceDE/>
              <w:autoSpaceDN/>
              <w:adjustRightInd/>
              <w:jc w:val="center"/>
              <w:rPr>
                <w:b/>
                <w:bCs/>
                <w:sz w:val="22"/>
                <w:szCs w:val="22"/>
              </w:rPr>
            </w:pPr>
            <w:ins w:id="3450" w:author="ERCOT" w:date="2022-11-03T11:42:00Z">
              <w:r w:rsidRPr="00ED4D8D">
                <w:rPr>
                  <w:sz w:val="22"/>
                  <w:szCs w:val="22"/>
                </w:rPr>
                <w:t>20</w:t>
              </w:r>
            </w:ins>
            <w:del w:id="3451" w:author="ERCOT" w:date="2022-11-03T11:42:00Z">
              <w:r w:rsidRPr="00ED4D8D"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B768C4C" w14:textId="022E8D01" w:rsidR="0075445E" w:rsidRPr="00ED4D8D" w:rsidRDefault="0075445E" w:rsidP="0075445E">
            <w:pPr>
              <w:widowControl/>
              <w:autoSpaceDE/>
              <w:autoSpaceDN/>
              <w:adjustRightInd/>
              <w:jc w:val="center"/>
              <w:rPr>
                <w:b/>
                <w:bCs/>
                <w:sz w:val="22"/>
                <w:szCs w:val="22"/>
              </w:rPr>
            </w:pPr>
            <w:ins w:id="3452" w:author="ERCOT" w:date="2022-11-03T11:42:00Z">
              <w:r w:rsidRPr="00ED4D8D">
                <w:rPr>
                  <w:sz w:val="22"/>
                  <w:szCs w:val="22"/>
                </w:rPr>
                <w:t>20</w:t>
              </w:r>
            </w:ins>
            <w:del w:id="3453" w:author="ERCOT" w:date="2022-11-03T11:42:00Z">
              <w:r w:rsidRPr="00ED4D8D"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0DF1491B" w14:textId="1D88A13B" w:rsidR="0075445E" w:rsidRPr="00ED4D8D" w:rsidRDefault="0075445E" w:rsidP="0075445E">
            <w:pPr>
              <w:widowControl/>
              <w:autoSpaceDE/>
              <w:autoSpaceDN/>
              <w:adjustRightInd/>
              <w:jc w:val="center"/>
              <w:rPr>
                <w:b/>
                <w:bCs/>
                <w:sz w:val="22"/>
                <w:szCs w:val="22"/>
              </w:rPr>
            </w:pPr>
            <w:ins w:id="3454" w:author="ERCOT" w:date="2022-11-03T11:42:00Z">
              <w:r w:rsidRPr="00ED4D8D">
                <w:rPr>
                  <w:sz w:val="22"/>
                  <w:szCs w:val="22"/>
                </w:rPr>
                <w:t>20</w:t>
              </w:r>
            </w:ins>
            <w:del w:id="3455" w:author="ERCOT" w:date="2022-11-03T11:42:00Z">
              <w:r w:rsidRPr="00ED4D8D"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7C8E5045" w14:textId="57007502" w:rsidR="0075445E" w:rsidRPr="00ED4D8D" w:rsidRDefault="0075445E" w:rsidP="0075445E">
            <w:pPr>
              <w:widowControl/>
              <w:autoSpaceDE/>
              <w:autoSpaceDN/>
              <w:adjustRightInd/>
              <w:jc w:val="center"/>
              <w:rPr>
                <w:b/>
                <w:bCs/>
                <w:sz w:val="22"/>
                <w:szCs w:val="22"/>
              </w:rPr>
            </w:pPr>
            <w:ins w:id="3456" w:author="ERCOT" w:date="2022-11-03T11:42:00Z">
              <w:r w:rsidRPr="00ED4D8D">
                <w:rPr>
                  <w:sz w:val="22"/>
                  <w:szCs w:val="22"/>
                </w:rPr>
                <w:t>0</w:t>
              </w:r>
            </w:ins>
            <w:del w:id="3457"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7AAA617F" w14:textId="54724A07" w:rsidR="0075445E" w:rsidRPr="00ED4D8D" w:rsidRDefault="0075445E" w:rsidP="0075445E">
            <w:pPr>
              <w:widowControl/>
              <w:autoSpaceDE/>
              <w:autoSpaceDN/>
              <w:adjustRightInd/>
              <w:jc w:val="center"/>
              <w:rPr>
                <w:b/>
                <w:bCs/>
                <w:sz w:val="22"/>
                <w:szCs w:val="22"/>
              </w:rPr>
            </w:pPr>
            <w:ins w:id="3458" w:author="ERCOT" w:date="2022-11-03T11:42:00Z">
              <w:r w:rsidRPr="00ED4D8D">
                <w:rPr>
                  <w:sz w:val="22"/>
                  <w:szCs w:val="22"/>
                </w:rPr>
                <w:t>0</w:t>
              </w:r>
            </w:ins>
            <w:del w:id="3459"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756B3DD8" w14:textId="633A0E51" w:rsidR="0075445E" w:rsidRPr="00ED4D8D" w:rsidRDefault="0075445E" w:rsidP="0075445E">
            <w:pPr>
              <w:widowControl/>
              <w:autoSpaceDE/>
              <w:autoSpaceDN/>
              <w:adjustRightInd/>
              <w:jc w:val="center"/>
              <w:rPr>
                <w:b/>
                <w:bCs/>
                <w:sz w:val="22"/>
                <w:szCs w:val="22"/>
              </w:rPr>
            </w:pPr>
            <w:ins w:id="3460" w:author="ERCOT" w:date="2022-11-03T11:42:00Z">
              <w:r w:rsidRPr="00ED4D8D">
                <w:rPr>
                  <w:sz w:val="22"/>
                  <w:szCs w:val="22"/>
                </w:rPr>
                <w:t>0</w:t>
              </w:r>
            </w:ins>
            <w:del w:id="3461"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2E307949" w14:textId="60A97D9B" w:rsidR="0075445E" w:rsidRPr="00ED4D8D" w:rsidRDefault="0075445E" w:rsidP="0075445E">
            <w:pPr>
              <w:widowControl/>
              <w:autoSpaceDE/>
              <w:autoSpaceDN/>
              <w:adjustRightInd/>
              <w:jc w:val="center"/>
              <w:rPr>
                <w:b/>
                <w:bCs/>
                <w:sz w:val="22"/>
                <w:szCs w:val="22"/>
              </w:rPr>
            </w:pPr>
            <w:ins w:id="3462" w:author="ERCOT" w:date="2022-11-03T11:42:00Z">
              <w:r w:rsidRPr="00ED4D8D">
                <w:rPr>
                  <w:sz w:val="22"/>
                  <w:szCs w:val="22"/>
                </w:rPr>
                <w:t>0</w:t>
              </w:r>
            </w:ins>
            <w:del w:id="3463"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14A9BC11" w14:textId="1CBB3E62" w:rsidR="0075445E" w:rsidRPr="00ED4D8D" w:rsidRDefault="0075445E" w:rsidP="0075445E">
            <w:pPr>
              <w:widowControl/>
              <w:autoSpaceDE/>
              <w:autoSpaceDN/>
              <w:adjustRightInd/>
              <w:jc w:val="center"/>
              <w:rPr>
                <w:b/>
                <w:bCs/>
                <w:sz w:val="22"/>
                <w:szCs w:val="22"/>
              </w:rPr>
            </w:pPr>
            <w:ins w:id="3464" w:author="ERCOT" w:date="2022-11-03T11:42:00Z">
              <w:r w:rsidRPr="00ED4D8D">
                <w:rPr>
                  <w:sz w:val="22"/>
                  <w:szCs w:val="22"/>
                </w:rPr>
                <w:t>0</w:t>
              </w:r>
            </w:ins>
            <w:del w:id="3465"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EA083C9" w14:textId="14198372" w:rsidR="0075445E" w:rsidRPr="00ED4D8D" w:rsidRDefault="0075445E" w:rsidP="0075445E">
            <w:pPr>
              <w:widowControl/>
              <w:autoSpaceDE/>
              <w:autoSpaceDN/>
              <w:adjustRightInd/>
              <w:jc w:val="center"/>
              <w:rPr>
                <w:b/>
                <w:bCs/>
                <w:sz w:val="22"/>
                <w:szCs w:val="22"/>
              </w:rPr>
            </w:pPr>
            <w:ins w:id="3466" w:author="ERCOT" w:date="2022-11-03T11:42:00Z">
              <w:r w:rsidRPr="00ED4D8D">
                <w:rPr>
                  <w:sz w:val="22"/>
                  <w:szCs w:val="22"/>
                </w:rPr>
                <w:t>0</w:t>
              </w:r>
            </w:ins>
            <w:del w:id="3467" w:author="ERCOT" w:date="2022-11-03T11:42:00Z">
              <w:r w:rsidRPr="00ED4D8D" w:rsidDel="00F54DF7">
                <w:rPr>
                  <w:rFonts w:ascii="Calibri" w:hAnsi="Calibri" w:cs="Calibri"/>
                  <w:color w:val="000000"/>
                  <w:sz w:val="22"/>
                  <w:szCs w:val="22"/>
                </w:rPr>
                <w:delText>0</w:delText>
              </w:r>
            </w:del>
          </w:p>
        </w:tc>
      </w:tr>
      <w:tr w:rsidR="0075445E" w:rsidRPr="00ED4D8D" w14:paraId="5D14B514" w14:textId="77777777" w:rsidTr="0075445E">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75445E" w:rsidRPr="00ED4D8D" w:rsidRDefault="0075445E" w:rsidP="0075445E">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0C28892" w14:textId="3F0A35FD" w:rsidR="0075445E" w:rsidRPr="00ED4D8D" w:rsidRDefault="0075445E" w:rsidP="0075445E">
            <w:pPr>
              <w:widowControl/>
              <w:autoSpaceDE/>
              <w:autoSpaceDN/>
              <w:adjustRightInd/>
              <w:jc w:val="center"/>
              <w:rPr>
                <w:b/>
                <w:bCs/>
                <w:sz w:val="22"/>
                <w:szCs w:val="22"/>
              </w:rPr>
            </w:pPr>
            <w:ins w:id="3468" w:author="ERCOT" w:date="2022-11-03T11:42:00Z">
              <w:r w:rsidRPr="00ED4D8D">
                <w:rPr>
                  <w:sz w:val="22"/>
                  <w:szCs w:val="22"/>
                </w:rPr>
                <w:t>0</w:t>
              </w:r>
            </w:ins>
            <w:del w:id="3469" w:author="ERCOT" w:date="2022-11-03T11:42:00Z">
              <w:r w:rsidRPr="00ED4D8D"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tcPr>
          <w:p w14:paraId="21FE2D4C" w14:textId="15D9CC25" w:rsidR="0075445E" w:rsidRPr="00ED4D8D" w:rsidRDefault="0075445E" w:rsidP="0075445E">
            <w:pPr>
              <w:widowControl/>
              <w:autoSpaceDE/>
              <w:autoSpaceDN/>
              <w:adjustRightInd/>
              <w:jc w:val="center"/>
              <w:rPr>
                <w:b/>
                <w:bCs/>
                <w:sz w:val="22"/>
                <w:szCs w:val="22"/>
              </w:rPr>
            </w:pPr>
            <w:ins w:id="3470" w:author="ERCOT" w:date="2022-11-03T11:42:00Z">
              <w:r w:rsidRPr="00ED4D8D">
                <w:rPr>
                  <w:sz w:val="22"/>
                  <w:szCs w:val="22"/>
                </w:rPr>
                <w:t>0</w:t>
              </w:r>
            </w:ins>
            <w:del w:id="3471"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2F1C716F" w14:textId="4E96100D" w:rsidR="0075445E" w:rsidRPr="00ED4D8D" w:rsidRDefault="0075445E" w:rsidP="0075445E">
            <w:pPr>
              <w:widowControl/>
              <w:autoSpaceDE/>
              <w:autoSpaceDN/>
              <w:adjustRightInd/>
              <w:jc w:val="center"/>
              <w:rPr>
                <w:b/>
                <w:bCs/>
                <w:sz w:val="22"/>
                <w:szCs w:val="22"/>
              </w:rPr>
            </w:pPr>
            <w:ins w:id="3472" w:author="ERCOT" w:date="2022-11-03T11:42:00Z">
              <w:r w:rsidRPr="00ED4D8D">
                <w:rPr>
                  <w:sz w:val="22"/>
                  <w:szCs w:val="22"/>
                </w:rPr>
                <w:t>0</w:t>
              </w:r>
            </w:ins>
            <w:del w:id="3473"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71388B55" w14:textId="0E9B3B6E" w:rsidR="0075445E" w:rsidRPr="00ED4D8D" w:rsidRDefault="0075445E" w:rsidP="0075445E">
            <w:pPr>
              <w:widowControl/>
              <w:autoSpaceDE/>
              <w:autoSpaceDN/>
              <w:adjustRightInd/>
              <w:jc w:val="center"/>
              <w:rPr>
                <w:b/>
                <w:bCs/>
                <w:sz w:val="22"/>
                <w:szCs w:val="22"/>
              </w:rPr>
            </w:pPr>
            <w:ins w:id="3474" w:author="ERCOT" w:date="2022-11-03T11:42:00Z">
              <w:r w:rsidRPr="00ED4D8D">
                <w:rPr>
                  <w:sz w:val="22"/>
                  <w:szCs w:val="22"/>
                </w:rPr>
                <w:t>0</w:t>
              </w:r>
            </w:ins>
            <w:del w:id="3475"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21463E2E" w14:textId="602ACB7B" w:rsidR="0075445E" w:rsidRPr="00ED4D8D" w:rsidRDefault="0075445E" w:rsidP="0075445E">
            <w:pPr>
              <w:widowControl/>
              <w:autoSpaceDE/>
              <w:autoSpaceDN/>
              <w:adjustRightInd/>
              <w:jc w:val="center"/>
              <w:rPr>
                <w:b/>
                <w:bCs/>
                <w:sz w:val="22"/>
                <w:szCs w:val="22"/>
              </w:rPr>
            </w:pPr>
            <w:ins w:id="3476" w:author="ERCOT" w:date="2022-11-03T11:42:00Z">
              <w:r w:rsidRPr="00ED4D8D">
                <w:rPr>
                  <w:sz w:val="22"/>
                  <w:szCs w:val="22"/>
                </w:rPr>
                <w:t>0</w:t>
              </w:r>
            </w:ins>
            <w:del w:id="3477"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1ECC3FC2" w14:textId="29F3E25A" w:rsidR="0075445E" w:rsidRPr="00ED4D8D" w:rsidRDefault="0075445E" w:rsidP="0075445E">
            <w:pPr>
              <w:widowControl/>
              <w:autoSpaceDE/>
              <w:autoSpaceDN/>
              <w:adjustRightInd/>
              <w:jc w:val="center"/>
              <w:rPr>
                <w:b/>
                <w:bCs/>
                <w:sz w:val="22"/>
                <w:szCs w:val="22"/>
              </w:rPr>
            </w:pPr>
            <w:ins w:id="3478" w:author="ERCOT" w:date="2022-11-03T11:42:00Z">
              <w:r w:rsidRPr="00ED4D8D">
                <w:rPr>
                  <w:sz w:val="22"/>
                  <w:szCs w:val="22"/>
                </w:rPr>
                <w:t>0</w:t>
              </w:r>
            </w:ins>
            <w:del w:id="3479" w:author="ERCOT" w:date="2022-11-03T11:42:00Z">
              <w:r w:rsidRPr="00ED4D8D"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1CB6AF2D" w14:textId="761568BC" w:rsidR="0075445E" w:rsidRPr="00ED4D8D" w:rsidRDefault="0075445E" w:rsidP="0075445E">
            <w:pPr>
              <w:widowControl/>
              <w:autoSpaceDE/>
              <w:autoSpaceDN/>
              <w:adjustRightInd/>
              <w:jc w:val="center"/>
              <w:rPr>
                <w:b/>
                <w:bCs/>
                <w:sz w:val="22"/>
                <w:szCs w:val="22"/>
              </w:rPr>
            </w:pPr>
            <w:ins w:id="3480" w:author="ERCOT" w:date="2022-11-03T11:42:00Z">
              <w:r w:rsidRPr="00ED4D8D">
                <w:rPr>
                  <w:sz w:val="22"/>
                  <w:szCs w:val="22"/>
                </w:rPr>
                <w:t>1</w:t>
              </w:r>
            </w:ins>
            <w:del w:id="3481"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tcPr>
          <w:p w14:paraId="276AFF95" w14:textId="321CA548" w:rsidR="0075445E" w:rsidRPr="00ED4D8D" w:rsidRDefault="0075445E" w:rsidP="0075445E">
            <w:pPr>
              <w:widowControl/>
              <w:autoSpaceDE/>
              <w:autoSpaceDN/>
              <w:adjustRightInd/>
              <w:jc w:val="center"/>
              <w:rPr>
                <w:b/>
                <w:bCs/>
                <w:sz w:val="22"/>
                <w:szCs w:val="22"/>
              </w:rPr>
            </w:pPr>
            <w:ins w:id="3482" w:author="ERCOT" w:date="2022-11-03T11:42:00Z">
              <w:r w:rsidRPr="00ED4D8D">
                <w:rPr>
                  <w:sz w:val="22"/>
                  <w:szCs w:val="22"/>
                </w:rPr>
                <w:t>1</w:t>
              </w:r>
            </w:ins>
            <w:del w:id="3483" w:author="ERCOT" w:date="2022-11-03T11:42:00Z">
              <w:r w:rsidRPr="00ED4D8D"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tcPr>
          <w:p w14:paraId="4EDBAD60" w14:textId="0E74EA5F" w:rsidR="0075445E" w:rsidRPr="00ED4D8D" w:rsidRDefault="0075445E" w:rsidP="0075445E">
            <w:pPr>
              <w:widowControl/>
              <w:autoSpaceDE/>
              <w:autoSpaceDN/>
              <w:adjustRightInd/>
              <w:jc w:val="center"/>
              <w:rPr>
                <w:b/>
                <w:bCs/>
                <w:sz w:val="22"/>
                <w:szCs w:val="22"/>
              </w:rPr>
            </w:pPr>
            <w:ins w:id="3484" w:author="ERCOT" w:date="2022-11-03T11:42:00Z">
              <w:r w:rsidRPr="00ED4D8D">
                <w:rPr>
                  <w:sz w:val="22"/>
                  <w:szCs w:val="22"/>
                </w:rPr>
                <w:t>1</w:t>
              </w:r>
            </w:ins>
            <w:del w:id="3485" w:author="ERCOT" w:date="2022-11-03T11:42:00Z">
              <w:r w:rsidRPr="00ED4D8D"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tcPr>
          <w:p w14:paraId="5C972932" w14:textId="362E0F9F" w:rsidR="0075445E" w:rsidRPr="00ED4D8D" w:rsidRDefault="0075445E" w:rsidP="0075445E">
            <w:pPr>
              <w:widowControl/>
              <w:autoSpaceDE/>
              <w:autoSpaceDN/>
              <w:adjustRightInd/>
              <w:jc w:val="center"/>
              <w:rPr>
                <w:b/>
                <w:bCs/>
                <w:sz w:val="22"/>
                <w:szCs w:val="22"/>
              </w:rPr>
            </w:pPr>
            <w:ins w:id="3486" w:author="ERCOT" w:date="2022-11-03T11:42:00Z">
              <w:r w:rsidRPr="00ED4D8D">
                <w:rPr>
                  <w:sz w:val="22"/>
                  <w:szCs w:val="22"/>
                </w:rPr>
                <w:t>1</w:t>
              </w:r>
            </w:ins>
            <w:del w:id="3487" w:author="ERCOT" w:date="2022-11-03T11:42:00Z">
              <w:r w:rsidRPr="00ED4D8D"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tcPr>
          <w:p w14:paraId="2E143D87" w14:textId="26DA14AD" w:rsidR="0075445E" w:rsidRPr="00ED4D8D" w:rsidRDefault="0075445E" w:rsidP="0075445E">
            <w:pPr>
              <w:widowControl/>
              <w:autoSpaceDE/>
              <w:autoSpaceDN/>
              <w:adjustRightInd/>
              <w:jc w:val="center"/>
              <w:rPr>
                <w:b/>
                <w:bCs/>
                <w:sz w:val="22"/>
                <w:szCs w:val="22"/>
              </w:rPr>
            </w:pPr>
            <w:ins w:id="3488" w:author="ERCOT" w:date="2022-11-03T11:42:00Z">
              <w:r w:rsidRPr="00ED4D8D">
                <w:rPr>
                  <w:sz w:val="22"/>
                  <w:szCs w:val="22"/>
                </w:rPr>
                <w:t>50</w:t>
              </w:r>
            </w:ins>
            <w:del w:id="3489"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59894021" w14:textId="2723392C" w:rsidR="0075445E" w:rsidRPr="00ED4D8D" w:rsidRDefault="0075445E" w:rsidP="0075445E">
            <w:pPr>
              <w:widowControl/>
              <w:autoSpaceDE/>
              <w:autoSpaceDN/>
              <w:adjustRightInd/>
              <w:jc w:val="center"/>
              <w:rPr>
                <w:b/>
                <w:bCs/>
                <w:sz w:val="22"/>
                <w:szCs w:val="22"/>
              </w:rPr>
            </w:pPr>
            <w:ins w:id="3490" w:author="ERCOT" w:date="2022-11-03T11:42:00Z">
              <w:r w:rsidRPr="00ED4D8D">
                <w:rPr>
                  <w:sz w:val="22"/>
                  <w:szCs w:val="22"/>
                </w:rPr>
                <w:t>50</w:t>
              </w:r>
            </w:ins>
            <w:del w:id="3491"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016E14E6" w14:textId="147D7852" w:rsidR="0075445E" w:rsidRPr="00ED4D8D" w:rsidRDefault="0075445E" w:rsidP="0075445E">
            <w:pPr>
              <w:widowControl/>
              <w:autoSpaceDE/>
              <w:autoSpaceDN/>
              <w:adjustRightInd/>
              <w:jc w:val="center"/>
              <w:rPr>
                <w:b/>
                <w:bCs/>
                <w:sz w:val="22"/>
                <w:szCs w:val="22"/>
              </w:rPr>
            </w:pPr>
            <w:ins w:id="3492" w:author="ERCOT" w:date="2022-11-03T11:42:00Z">
              <w:r w:rsidRPr="00ED4D8D">
                <w:rPr>
                  <w:sz w:val="22"/>
                  <w:szCs w:val="22"/>
                </w:rPr>
                <w:t>50</w:t>
              </w:r>
            </w:ins>
            <w:del w:id="3493" w:author="ERCOT" w:date="2022-11-03T11:42:00Z">
              <w:r w:rsidRPr="00ED4D8D"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77246609" w14:textId="6C29DCF6" w:rsidR="0075445E" w:rsidRPr="00ED4D8D" w:rsidRDefault="0075445E" w:rsidP="0075445E">
            <w:pPr>
              <w:widowControl/>
              <w:autoSpaceDE/>
              <w:autoSpaceDN/>
              <w:adjustRightInd/>
              <w:jc w:val="center"/>
              <w:rPr>
                <w:b/>
                <w:bCs/>
                <w:sz w:val="22"/>
                <w:szCs w:val="22"/>
              </w:rPr>
            </w:pPr>
            <w:ins w:id="3494" w:author="ERCOT" w:date="2022-11-03T11:42:00Z">
              <w:r w:rsidRPr="00ED4D8D">
                <w:rPr>
                  <w:sz w:val="22"/>
                  <w:szCs w:val="22"/>
                </w:rPr>
                <w:t>50</w:t>
              </w:r>
            </w:ins>
            <w:del w:id="3495" w:author="ERCOT" w:date="2022-11-03T11:42:00Z">
              <w:r w:rsidRPr="00ED4D8D"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4A6B6719" w14:textId="5BD3524C" w:rsidR="0075445E" w:rsidRPr="00ED4D8D" w:rsidRDefault="0075445E" w:rsidP="0075445E">
            <w:pPr>
              <w:widowControl/>
              <w:autoSpaceDE/>
              <w:autoSpaceDN/>
              <w:adjustRightInd/>
              <w:jc w:val="center"/>
              <w:rPr>
                <w:b/>
                <w:bCs/>
                <w:sz w:val="22"/>
                <w:szCs w:val="22"/>
              </w:rPr>
            </w:pPr>
            <w:ins w:id="3496" w:author="ERCOT" w:date="2022-11-03T11:42:00Z">
              <w:r w:rsidRPr="00ED4D8D">
                <w:rPr>
                  <w:sz w:val="22"/>
                  <w:szCs w:val="22"/>
                </w:rPr>
                <w:t>36</w:t>
              </w:r>
            </w:ins>
            <w:del w:id="3497"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tcPr>
          <w:p w14:paraId="155F0AD1" w14:textId="5AA587F3" w:rsidR="0075445E" w:rsidRPr="00ED4D8D" w:rsidRDefault="0075445E" w:rsidP="0075445E">
            <w:pPr>
              <w:widowControl/>
              <w:autoSpaceDE/>
              <w:autoSpaceDN/>
              <w:adjustRightInd/>
              <w:jc w:val="center"/>
              <w:rPr>
                <w:b/>
                <w:bCs/>
                <w:sz w:val="22"/>
                <w:szCs w:val="22"/>
              </w:rPr>
            </w:pPr>
            <w:ins w:id="3498" w:author="ERCOT" w:date="2022-11-03T11:42:00Z">
              <w:r w:rsidRPr="00ED4D8D">
                <w:rPr>
                  <w:sz w:val="22"/>
                  <w:szCs w:val="22"/>
                </w:rPr>
                <w:t>36</w:t>
              </w:r>
            </w:ins>
            <w:del w:id="3499" w:author="ERCOT" w:date="2022-11-03T11:42:00Z">
              <w:r w:rsidRPr="00ED4D8D"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tcPr>
          <w:p w14:paraId="7A2EBA81" w14:textId="69BEB4E2" w:rsidR="0075445E" w:rsidRPr="00ED4D8D" w:rsidRDefault="0075445E" w:rsidP="0075445E">
            <w:pPr>
              <w:widowControl/>
              <w:autoSpaceDE/>
              <w:autoSpaceDN/>
              <w:adjustRightInd/>
              <w:jc w:val="center"/>
              <w:rPr>
                <w:b/>
                <w:bCs/>
                <w:sz w:val="22"/>
                <w:szCs w:val="22"/>
              </w:rPr>
            </w:pPr>
            <w:ins w:id="3500" w:author="ERCOT" w:date="2022-11-03T11:42:00Z">
              <w:r w:rsidRPr="00ED4D8D">
                <w:rPr>
                  <w:sz w:val="22"/>
                  <w:szCs w:val="22"/>
                </w:rPr>
                <w:t>36</w:t>
              </w:r>
            </w:ins>
            <w:del w:id="3501" w:author="ERCOT" w:date="2022-11-03T11:42:00Z">
              <w:r w:rsidRPr="00ED4D8D"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8" w:space="0" w:color="000000"/>
              <w:right w:val="single" w:sz="4" w:space="0" w:color="000000"/>
            </w:tcBorders>
          </w:tcPr>
          <w:p w14:paraId="6DB5EB1C" w14:textId="09265063" w:rsidR="0075445E" w:rsidRPr="00ED4D8D" w:rsidRDefault="0075445E" w:rsidP="0075445E">
            <w:pPr>
              <w:widowControl/>
              <w:autoSpaceDE/>
              <w:autoSpaceDN/>
              <w:adjustRightInd/>
              <w:jc w:val="center"/>
              <w:rPr>
                <w:b/>
                <w:bCs/>
                <w:sz w:val="22"/>
                <w:szCs w:val="22"/>
              </w:rPr>
            </w:pPr>
            <w:ins w:id="3502" w:author="ERCOT" w:date="2022-11-03T11:42:00Z">
              <w:r w:rsidRPr="00ED4D8D">
                <w:rPr>
                  <w:sz w:val="22"/>
                  <w:szCs w:val="22"/>
                </w:rPr>
                <w:t>36</w:t>
              </w:r>
            </w:ins>
            <w:del w:id="3503" w:author="ERCOT" w:date="2022-11-03T11:42:00Z">
              <w:r w:rsidRPr="00ED4D8D"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8" w:space="0" w:color="000000"/>
              <w:right w:val="single" w:sz="4" w:space="0" w:color="000000"/>
            </w:tcBorders>
          </w:tcPr>
          <w:p w14:paraId="770981F0" w14:textId="35709501" w:rsidR="0075445E" w:rsidRPr="00ED4D8D" w:rsidRDefault="0075445E" w:rsidP="0075445E">
            <w:pPr>
              <w:widowControl/>
              <w:autoSpaceDE/>
              <w:autoSpaceDN/>
              <w:adjustRightInd/>
              <w:jc w:val="center"/>
              <w:rPr>
                <w:b/>
                <w:bCs/>
                <w:sz w:val="22"/>
                <w:szCs w:val="22"/>
              </w:rPr>
            </w:pPr>
            <w:ins w:id="3504" w:author="ERCOT" w:date="2022-11-03T11:42:00Z">
              <w:r w:rsidRPr="00ED4D8D">
                <w:rPr>
                  <w:sz w:val="22"/>
                  <w:szCs w:val="22"/>
                </w:rPr>
                <w:t>0</w:t>
              </w:r>
            </w:ins>
            <w:del w:id="3505" w:author="ERCOT" w:date="2022-11-03T11:42:00Z">
              <w:r w:rsidRPr="00ED4D8D"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tcPr>
          <w:p w14:paraId="42CABC43" w14:textId="1A1CC61C" w:rsidR="0075445E" w:rsidRPr="00ED4D8D" w:rsidRDefault="0075445E" w:rsidP="0075445E">
            <w:pPr>
              <w:widowControl/>
              <w:autoSpaceDE/>
              <w:autoSpaceDN/>
              <w:adjustRightInd/>
              <w:jc w:val="center"/>
              <w:rPr>
                <w:b/>
                <w:bCs/>
                <w:sz w:val="22"/>
                <w:szCs w:val="22"/>
              </w:rPr>
            </w:pPr>
            <w:ins w:id="3506" w:author="ERCOT" w:date="2022-11-03T11:42:00Z">
              <w:r w:rsidRPr="00ED4D8D">
                <w:rPr>
                  <w:sz w:val="22"/>
                  <w:szCs w:val="22"/>
                </w:rPr>
                <w:t>0</w:t>
              </w:r>
            </w:ins>
            <w:del w:id="3507" w:author="ERCOT" w:date="2022-11-03T11:42:00Z">
              <w:r w:rsidRPr="00ED4D8D"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tcPr>
          <w:p w14:paraId="76A53BB7" w14:textId="6D651DF2" w:rsidR="0075445E" w:rsidRPr="00ED4D8D" w:rsidRDefault="0075445E" w:rsidP="0075445E">
            <w:pPr>
              <w:widowControl/>
              <w:autoSpaceDE/>
              <w:autoSpaceDN/>
              <w:adjustRightInd/>
              <w:jc w:val="center"/>
              <w:rPr>
                <w:b/>
                <w:bCs/>
                <w:sz w:val="22"/>
                <w:szCs w:val="22"/>
              </w:rPr>
            </w:pPr>
            <w:ins w:id="3508" w:author="ERCOT" w:date="2022-11-03T11:42:00Z">
              <w:r w:rsidRPr="00ED4D8D">
                <w:rPr>
                  <w:sz w:val="22"/>
                  <w:szCs w:val="22"/>
                </w:rPr>
                <w:t>0</w:t>
              </w:r>
            </w:ins>
            <w:del w:id="3509" w:author="ERCOT" w:date="2022-11-03T11:42:00Z">
              <w:r w:rsidRPr="00ED4D8D"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tcPr>
          <w:p w14:paraId="3BF0D278" w14:textId="7732885E" w:rsidR="0075445E" w:rsidRPr="00ED4D8D" w:rsidRDefault="0075445E" w:rsidP="0075445E">
            <w:pPr>
              <w:widowControl/>
              <w:autoSpaceDE/>
              <w:autoSpaceDN/>
              <w:adjustRightInd/>
              <w:jc w:val="center"/>
              <w:rPr>
                <w:b/>
                <w:bCs/>
                <w:sz w:val="22"/>
                <w:szCs w:val="22"/>
              </w:rPr>
            </w:pPr>
            <w:ins w:id="3510" w:author="ERCOT" w:date="2022-11-03T11:42:00Z">
              <w:r w:rsidRPr="00ED4D8D">
                <w:rPr>
                  <w:sz w:val="22"/>
                  <w:szCs w:val="22"/>
                </w:rPr>
                <w:t>0</w:t>
              </w:r>
            </w:ins>
            <w:del w:id="3511" w:author="ERCOT" w:date="2022-11-03T11:42:00Z">
              <w:r w:rsidRPr="00ED4D8D"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tcPr>
          <w:p w14:paraId="20C70A28" w14:textId="55334110" w:rsidR="0075445E" w:rsidRPr="00ED4D8D" w:rsidRDefault="0075445E" w:rsidP="0075445E">
            <w:pPr>
              <w:widowControl/>
              <w:autoSpaceDE/>
              <w:autoSpaceDN/>
              <w:adjustRightInd/>
              <w:jc w:val="center"/>
              <w:rPr>
                <w:b/>
                <w:bCs/>
                <w:sz w:val="22"/>
                <w:szCs w:val="22"/>
              </w:rPr>
            </w:pPr>
            <w:ins w:id="3512" w:author="ERCOT" w:date="2022-11-03T11:42:00Z">
              <w:r w:rsidRPr="00ED4D8D">
                <w:rPr>
                  <w:sz w:val="22"/>
                  <w:szCs w:val="22"/>
                </w:rPr>
                <w:t>0</w:t>
              </w:r>
            </w:ins>
            <w:del w:id="3513" w:author="ERCOT" w:date="2022-11-03T11:42:00Z">
              <w:r w:rsidRPr="00ED4D8D"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8" w:space="0" w:color="000000"/>
              <w:right w:val="single" w:sz="8" w:space="0" w:color="000000"/>
            </w:tcBorders>
          </w:tcPr>
          <w:p w14:paraId="0EDD5BBA" w14:textId="6CF47378" w:rsidR="0075445E" w:rsidRPr="00ED4D8D" w:rsidRDefault="0075445E" w:rsidP="0075445E">
            <w:pPr>
              <w:widowControl/>
              <w:autoSpaceDE/>
              <w:autoSpaceDN/>
              <w:adjustRightInd/>
              <w:jc w:val="center"/>
              <w:rPr>
                <w:b/>
                <w:bCs/>
                <w:sz w:val="22"/>
                <w:szCs w:val="22"/>
              </w:rPr>
            </w:pPr>
            <w:ins w:id="3514" w:author="ERCOT" w:date="2022-11-03T11:42:00Z">
              <w:r w:rsidRPr="00ED4D8D">
                <w:rPr>
                  <w:sz w:val="22"/>
                  <w:szCs w:val="22"/>
                </w:rPr>
                <w:t>0</w:t>
              </w:r>
            </w:ins>
            <w:del w:id="3515" w:author="ERCOT" w:date="2022-11-03T11:42:00Z">
              <w:r w:rsidRPr="00ED4D8D" w:rsidDel="00F54DF7">
                <w:rPr>
                  <w:rFonts w:ascii="Calibri" w:hAnsi="Calibri" w:cs="Calibri"/>
                  <w:color w:val="000000"/>
                  <w:sz w:val="22"/>
                  <w:szCs w:val="22"/>
                </w:rPr>
                <w:delText>0</w:delText>
              </w:r>
            </w:del>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51069D" w:rsidRPr="00E66AD4" w14:paraId="37315584" w14:textId="61EF4999"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51069D" w:rsidRPr="000357D1" w:rsidRDefault="0051069D" w:rsidP="0051069D">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tcPr>
          <w:p w14:paraId="2ACE5817" w14:textId="1F0447E4" w:rsidR="0051069D" w:rsidRPr="00ED4D8D" w:rsidRDefault="0051069D" w:rsidP="0051069D">
            <w:pPr>
              <w:widowControl/>
              <w:autoSpaceDE/>
              <w:autoSpaceDN/>
              <w:adjustRightInd/>
              <w:jc w:val="center"/>
              <w:rPr>
                <w:b/>
                <w:bCs/>
                <w:sz w:val="22"/>
                <w:szCs w:val="22"/>
              </w:rPr>
            </w:pPr>
            <w:ins w:id="3516" w:author="ERCOT" w:date="2022-10-31T17:35:00Z">
              <w:r w:rsidRPr="00ED4D8D">
                <w:rPr>
                  <w:sz w:val="22"/>
                  <w:szCs w:val="22"/>
                </w:rPr>
                <w:t>355</w:t>
              </w:r>
            </w:ins>
            <w:del w:id="3517" w:author="ERCOT" w:date="2022-10-31T17:35:00Z">
              <w:r w:rsidRPr="00ED4D8D" w:rsidDel="008D486D">
                <w:rPr>
                  <w:rFonts w:ascii="Calibri" w:hAnsi="Calibri" w:cs="Calibri"/>
                  <w:color w:val="000000"/>
                  <w:sz w:val="22"/>
                  <w:szCs w:val="22"/>
                </w:rPr>
                <w:delText>531</w:delText>
              </w:r>
            </w:del>
          </w:p>
        </w:tc>
        <w:tc>
          <w:tcPr>
            <w:tcW w:w="194" w:type="pct"/>
            <w:tcBorders>
              <w:top w:val="single" w:sz="4" w:space="0" w:color="000000"/>
              <w:left w:val="single" w:sz="4" w:space="0" w:color="000000"/>
              <w:bottom w:val="single" w:sz="4" w:space="0" w:color="000000"/>
              <w:right w:val="single" w:sz="4" w:space="0" w:color="000000"/>
            </w:tcBorders>
          </w:tcPr>
          <w:p w14:paraId="49162D6B" w14:textId="6C91DEBB" w:rsidR="0051069D" w:rsidRPr="00ED4D8D" w:rsidRDefault="0051069D" w:rsidP="0051069D">
            <w:pPr>
              <w:widowControl/>
              <w:autoSpaceDE/>
              <w:autoSpaceDN/>
              <w:adjustRightInd/>
              <w:jc w:val="center"/>
              <w:rPr>
                <w:b/>
                <w:bCs/>
                <w:sz w:val="22"/>
                <w:szCs w:val="22"/>
              </w:rPr>
            </w:pPr>
            <w:ins w:id="3518" w:author="ERCOT" w:date="2022-10-31T17:35:00Z">
              <w:r w:rsidRPr="00ED4D8D">
                <w:rPr>
                  <w:sz w:val="22"/>
                  <w:szCs w:val="22"/>
                </w:rPr>
                <w:t>355</w:t>
              </w:r>
            </w:ins>
            <w:del w:id="3519" w:author="ERCOT" w:date="2022-10-31T17:35:00Z">
              <w:r w:rsidRPr="00ED4D8D"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72D92B26" w14:textId="1C319E1B" w:rsidR="0051069D" w:rsidRPr="00ED4D8D" w:rsidRDefault="0051069D" w:rsidP="0051069D">
            <w:pPr>
              <w:widowControl/>
              <w:autoSpaceDE/>
              <w:autoSpaceDN/>
              <w:adjustRightInd/>
              <w:jc w:val="center"/>
              <w:rPr>
                <w:b/>
                <w:bCs/>
                <w:sz w:val="22"/>
                <w:szCs w:val="22"/>
              </w:rPr>
            </w:pPr>
            <w:ins w:id="3520" w:author="ERCOT" w:date="2022-10-31T17:35:00Z">
              <w:r w:rsidRPr="00ED4D8D">
                <w:rPr>
                  <w:sz w:val="22"/>
                  <w:szCs w:val="22"/>
                </w:rPr>
                <w:t>355</w:t>
              </w:r>
            </w:ins>
            <w:del w:id="3521" w:author="ERCOT" w:date="2022-10-31T17:35:00Z">
              <w:r w:rsidRPr="00ED4D8D"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10594360" w14:textId="1621B0AA" w:rsidR="0051069D" w:rsidRPr="00ED4D8D" w:rsidRDefault="0051069D" w:rsidP="0051069D">
            <w:pPr>
              <w:widowControl/>
              <w:autoSpaceDE/>
              <w:autoSpaceDN/>
              <w:adjustRightInd/>
              <w:jc w:val="center"/>
              <w:rPr>
                <w:b/>
                <w:bCs/>
                <w:sz w:val="22"/>
                <w:szCs w:val="22"/>
              </w:rPr>
            </w:pPr>
            <w:ins w:id="3522" w:author="ERCOT" w:date="2022-10-31T17:35:00Z">
              <w:r w:rsidRPr="00ED4D8D">
                <w:rPr>
                  <w:sz w:val="22"/>
                  <w:szCs w:val="22"/>
                </w:rPr>
                <w:t>355</w:t>
              </w:r>
            </w:ins>
            <w:del w:id="3523" w:author="ERCOT" w:date="2022-10-31T17:35:00Z">
              <w:r w:rsidRPr="00ED4D8D"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4B7A6303" w14:textId="33C8A42A" w:rsidR="0051069D" w:rsidRPr="00ED4D8D" w:rsidRDefault="0051069D" w:rsidP="0051069D">
            <w:pPr>
              <w:widowControl/>
              <w:autoSpaceDE/>
              <w:autoSpaceDN/>
              <w:adjustRightInd/>
              <w:jc w:val="center"/>
              <w:rPr>
                <w:b/>
                <w:bCs/>
                <w:sz w:val="22"/>
                <w:szCs w:val="22"/>
              </w:rPr>
            </w:pPr>
            <w:ins w:id="3524" w:author="ERCOT" w:date="2022-10-31T17:35:00Z">
              <w:r w:rsidRPr="00ED4D8D">
                <w:rPr>
                  <w:sz w:val="22"/>
                  <w:szCs w:val="22"/>
                </w:rPr>
                <w:t>355</w:t>
              </w:r>
            </w:ins>
            <w:del w:id="3525" w:author="ERCOT" w:date="2022-10-31T17:35:00Z">
              <w:r w:rsidRPr="00ED4D8D"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31353937" w14:textId="6ED4DD9B" w:rsidR="0051069D" w:rsidRPr="00ED4D8D" w:rsidRDefault="0051069D" w:rsidP="0051069D">
            <w:pPr>
              <w:widowControl/>
              <w:autoSpaceDE/>
              <w:autoSpaceDN/>
              <w:adjustRightInd/>
              <w:jc w:val="center"/>
              <w:rPr>
                <w:b/>
                <w:bCs/>
                <w:sz w:val="22"/>
                <w:szCs w:val="22"/>
              </w:rPr>
            </w:pPr>
            <w:ins w:id="3526" w:author="ERCOT" w:date="2022-10-31T17:35:00Z">
              <w:r w:rsidRPr="00ED4D8D">
                <w:rPr>
                  <w:sz w:val="22"/>
                  <w:szCs w:val="22"/>
                </w:rPr>
                <w:t>355</w:t>
              </w:r>
            </w:ins>
            <w:del w:id="3527" w:author="ERCOT" w:date="2022-10-31T17:35:00Z">
              <w:r w:rsidRPr="00ED4D8D"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61E0C5A0" w14:textId="62B51DDC" w:rsidR="0051069D" w:rsidRPr="00ED4D8D" w:rsidRDefault="0051069D" w:rsidP="0051069D">
            <w:pPr>
              <w:widowControl/>
              <w:autoSpaceDE/>
              <w:autoSpaceDN/>
              <w:adjustRightInd/>
              <w:jc w:val="center"/>
              <w:rPr>
                <w:b/>
                <w:bCs/>
                <w:sz w:val="22"/>
                <w:szCs w:val="22"/>
              </w:rPr>
            </w:pPr>
            <w:ins w:id="3528" w:author="ERCOT" w:date="2022-10-31T17:35:00Z">
              <w:r w:rsidRPr="00ED4D8D">
                <w:rPr>
                  <w:sz w:val="22"/>
                  <w:szCs w:val="22"/>
                </w:rPr>
                <w:t>730</w:t>
              </w:r>
            </w:ins>
            <w:del w:id="3529" w:author="ERCOT" w:date="2022-10-31T17:35:00Z">
              <w:r w:rsidRPr="00ED4D8D"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070A7261" w14:textId="26570421" w:rsidR="0051069D" w:rsidRPr="00ED4D8D" w:rsidRDefault="0051069D" w:rsidP="0051069D">
            <w:pPr>
              <w:widowControl/>
              <w:autoSpaceDE/>
              <w:autoSpaceDN/>
              <w:adjustRightInd/>
              <w:jc w:val="center"/>
              <w:rPr>
                <w:b/>
                <w:bCs/>
                <w:sz w:val="22"/>
                <w:szCs w:val="22"/>
              </w:rPr>
            </w:pPr>
            <w:ins w:id="3530" w:author="ERCOT" w:date="2022-10-31T17:35:00Z">
              <w:r w:rsidRPr="00ED4D8D">
                <w:rPr>
                  <w:sz w:val="22"/>
                  <w:szCs w:val="22"/>
                </w:rPr>
                <w:t>730</w:t>
              </w:r>
            </w:ins>
            <w:del w:id="3531" w:author="ERCOT" w:date="2022-10-31T17:35:00Z">
              <w:r w:rsidRPr="00ED4D8D" w:rsidDel="008D486D">
                <w:rPr>
                  <w:rFonts w:ascii="Calibri" w:hAnsi="Calibri" w:cs="Calibri"/>
                  <w:color w:val="000000"/>
                  <w:sz w:val="22"/>
                  <w:szCs w:val="22"/>
                </w:rPr>
                <w:delText>766</w:delText>
              </w:r>
            </w:del>
          </w:p>
        </w:tc>
        <w:tc>
          <w:tcPr>
            <w:tcW w:w="178" w:type="pct"/>
            <w:tcBorders>
              <w:top w:val="single" w:sz="4" w:space="0" w:color="000000"/>
              <w:left w:val="single" w:sz="4" w:space="0" w:color="000000"/>
              <w:bottom w:val="single" w:sz="4" w:space="0" w:color="000000"/>
              <w:right w:val="single" w:sz="4" w:space="0" w:color="000000"/>
            </w:tcBorders>
          </w:tcPr>
          <w:p w14:paraId="36D2B241" w14:textId="642BF1D0" w:rsidR="0051069D" w:rsidRPr="00ED4D8D" w:rsidRDefault="0051069D" w:rsidP="0051069D">
            <w:pPr>
              <w:widowControl/>
              <w:autoSpaceDE/>
              <w:autoSpaceDN/>
              <w:adjustRightInd/>
              <w:jc w:val="center"/>
              <w:rPr>
                <w:b/>
                <w:bCs/>
                <w:sz w:val="22"/>
                <w:szCs w:val="22"/>
              </w:rPr>
            </w:pPr>
            <w:ins w:id="3532" w:author="ERCOT" w:date="2022-10-31T17:35:00Z">
              <w:r w:rsidRPr="00ED4D8D">
                <w:rPr>
                  <w:sz w:val="22"/>
                  <w:szCs w:val="22"/>
                </w:rPr>
                <w:t>730</w:t>
              </w:r>
            </w:ins>
            <w:del w:id="3533" w:author="ERCOT" w:date="2022-10-31T17:35:00Z">
              <w:r w:rsidRPr="00ED4D8D" w:rsidDel="008D486D">
                <w:rPr>
                  <w:rFonts w:ascii="Calibri" w:hAnsi="Calibri" w:cs="Calibri"/>
                  <w:color w:val="000000"/>
                  <w:sz w:val="22"/>
                  <w:szCs w:val="22"/>
                </w:rPr>
                <w:delText>766</w:delText>
              </w:r>
            </w:del>
          </w:p>
        </w:tc>
        <w:tc>
          <w:tcPr>
            <w:tcW w:w="219" w:type="pct"/>
            <w:tcBorders>
              <w:top w:val="single" w:sz="4" w:space="0" w:color="000000"/>
              <w:left w:val="single" w:sz="4" w:space="0" w:color="000000"/>
              <w:bottom w:val="single" w:sz="4" w:space="0" w:color="000000"/>
              <w:right w:val="single" w:sz="4" w:space="0" w:color="000000"/>
            </w:tcBorders>
          </w:tcPr>
          <w:p w14:paraId="4C0D383C" w14:textId="6CC622BD" w:rsidR="0051069D" w:rsidRPr="00ED4D8D" w:rsidRDefault="0051069D" w:rsidP="0051069D">
            <w:pPr>
              <w:widowControl/>
              <w:autoSpaceDE/>
              <w:autoSpaceDN/>
              <w:adjustRightInd/>
              <w:jc w:val="center"/>
              <w:rPr>
                <w:b/>
                <w:bCs/>
                <w:sz w:val="22"/>
                <w:szCs w:val="22"/>
              </w:rPr>
            </w:pPr>
            <w:ins w:id="3534" w:author="ERCOT" w:date="2022-10-31T17:35:00Z">
              <w:r w:rsidRPr="00ED4D8D">
                <w:rPr>
                  <w:sz w:val="22"/>
                  <w:szCs w:val="22"/>
                </w:rPr>
                <w:t>730</w:t>
              </w:r>
            </w:ins>
            <w:del w:id="3535" w:author="ERCOT" w:date="2022-10-31T17:35:00Z">
              <w:r w:rsidRPr="00ED4D8D"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323340B9" w14:textId="24FF4EF4" w:rsidR="0051069D" w:rsidRPr="00ED4D8D" w:rsidRDefault="0051069D" w:rsidP="0051069D">
            <w:pPr>
              <w:widowControl/>
              <w:autoSpaceDE/>
              <w:autoSpaceDN/>
              <w:adjustRightInd/>
              <w:jc w:val="center"/>
              <w:rPr>
                <w:b/>
                <w:bCs/>
                <w:sz w:val="22"/>
                <w:szCs w:val="22"/>
              </w:rPr>
            </w:pPr>
            <w:ins w:id="3536" w:author="ERCOT" w:date="2022-10-31T17:35:00Z">
              <w:r w:rsidRPr="00ED4D8D">
                <w:rPr>
                  <w:sz w:val="22"/>
                  <w:szCs w:val="22"/>
                </w:rPr>
                <w:t>730</w:t>
              </w:r>
            </w:ins>
            <w:del w:id="3537" w:author="ERCOT" w:date="2022-10-31T17:35:00Z">
              <w:r w:rsidRPr="00ED4D8D"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7346B466" w14:textId="08191710" w:rsidR="0051069D" w:rsidRPr="00ED4D8D" w:rsidRDefault="0051069D" w:rsidP="0051069D">
            <w:pPr>
              <w:widowControl/>
              <w:autoSpaceDE/>
              <w:autoSpaceDN/>
              <w:adjustRightInd/>
              <w:jc w:val="center"/>
              <w:rPr>
                <w:b/>
                <w:bCs/>
                <w:sz w:val="22"/>
                <w:szCs w:val="22"/>
              </w:rPr>
            </w:pPr>
            <w:ins w:id="3538" w:author="ERCOT" w:date="2022-10-31T17:35:00Z">
              <w:r w:rsidRPr="00ED4D8D">
                <w:rPr>
                  <w:sz w:val="22"/>
                  <w:szCs w:val="22"/>
                </w:rPr>
                <w:t>730</w:t>
              </w:r>
            </w:ins>
            <w:del w:id="3539" w:author="ERCOT" w:date="2022-10-31T17:35:00Z">
              <w:r w:rsidRPr="00ED4D8D" w:rsidDel="008D486D">
                <w:rPr>
                  <w:rFonts w:ascii="Calibri" w:hAnsi="Calibri" w:cs="Calibri"/>
                  <w:color w:val="000000"/>
                  <w:sz w:val="22"/>
                  <w:szCs w:val="22"/>
                </w:rPr>
                <w:delText>766</w:delText>
              </w:r>
            </w:del>
          </w:p>
        </w:tc>
        <w:tc>
          <w:tcPr>
            <w:tcW w:w="194" w:type="pct"/>
            <w:tcBorders>
              <w:top w:val="single" w:sz="4" w:space="0" w:color="000000"/>
              <w:left w:val="single" w:sz="4" w:space="0" w:color="000000"/>
              <w:bottom w:val="single" w:sz="4" w:space="0" w:color="000000"/>
              <w:right w:val="single" w:sz="4" w:space="0" w:color="000000"/>
            </w:tcBorders>
          </w:tcPr>
          <w:p w14:paraId="7A8399EC" w14:textId="3A70701B" w:rsidR="0051069D" w:rsidRPr="00ED4D8D" w:rsidRDefault="0051069D" w:rsidP="0051069D">
            <w:pPr>
              <w:widowControl/>
              <w:autoSpaceDE/>
              <w:autoSpaceDN/>
              <w:adjustRightInd/>
              <w:jc w:val="center"/>
              <w:rPr>
                <w:b/>
                <w:bCs/>
                <w:sz w:val="22"/>
                <w:szCs w:val="22"/>
              </w:rPr>
            </w:pPr>
            <w:ins w:id="3540" w:author="ERCOT" w:date="2022-10-31T17:35:00Z">
              <w:r w:rsidRPr="00ED4D8D">
                <w:rPr>
                  <w:sz w:val="22"/>
                  <w:szCs w:val="22"/>
                </w:rPr>
                <w:t>824</w:t>
              </w:r>
            </w:ins>
            <w:del w:id="3541" w:author="ERCOT" w:date="2022-10-31T17:35:00Z">
              <w:r w:rsidRPr="00ED4D8D" w:rsidDel="008D486D">
                <w:rPr>
                  <w:rFonts w:ascii="Calibri" w:hAnsi="Calibri" w:cs="Calibri"/>
                  <w:color w:val="000000"/>
                  <w:sz w:val="22"/>
                  <w:szCs w:val="22"/>
                </w:rPr>
                <w:delText>918</w:delText>
              </w:r>
            </w:del>
          </w:p>
        </w:tc>
        <w:tc>
          <w:tcPr>
            <w:tcW w:w="198" w:type="pct"/>
            <w:tcBorders>
              <w:top w:val="single" w:sz="4" w:space="0" w:color="000000"/>
              <w:left w:val="single" w:sz="4" w:space="0" w:color="000000"/>
              <w:bottom w:val="single" w:sz="4" w:space="0" w:color="000000"/>
              <w:right w:val="single" w:sz="4" w:space="0" w:color="000000"/>
            </w:tcBorders>
          </w:tcPr>
          <w:p w14:paraId="25B4F017" w14:textId="638A3DA7" w:rsidR="0051069D" w:rsidRPr="00ED4D8D" w:rsidRDefault="0051069D" w:rsidP="0051069D">
            <w:pPr>
              <w:widowControl/>
              <w:autoSpaceDE/>
              <w:autoSpaceDN/>
              <w:adjustRightInd/>
              <w:jc w:val="center"/>
              <w:rPr>
                <w:b/>
                <w:bCs/>
                <w:sz w:val="22"/>
                <w:szCs w:val="22"/>
              </w:rPr>
            </w:pPr>
            <w:ins w:id="3542" w:author="ERCOT" w:date="2022-10-31T17:35:00Z">
              <w:r w:rsidRPr="00ED4D8D">
                <w:rPr>
                  <w:sz w:val="22"/>
                  <w:szCs w:val="22"/>
                </w:rPr>
                <w:t>824</w:t>
              </w:r>
            </w:ins>
            <w:del w:id="3543" w:author="ERCOT" w:date="2022-10-31T17:35:00Z">
              <w:r w:rsidRPr="00ED4D8D"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296B77DA" w14:textId="533974EE" w:rsidR="0051069D" w:rsidRPr="00ED4D8D" w:rsidRDefault="0051069D" w:rsidP="0051069D">
            <w:pPr>
              <w:widowControl/>
              <w:autoSpaceDE/>
              <w:autoSpaceDN/>
              <w:adjustRightInd/>
              <w:jc w:val="center"/>
              <w:rPr>
                <w:b/>
                <w:bCs/>
                <w:sz w:val="22"/>
                <w:szCs w:val="22"/>
              </w:rPr>
            </w:pPr>
            <w:ins w:id="3544" w:author="ERCOT" w:date="2022-10-31T17:35:00Z">
              <w:r w:rsidRPr="00ED4D8D">
                <w:rPr>
                  <w:sz w:val="22"/>
                  <w:szCs w:val="22"/>
                </w:rPr>
                <w:t>824</w:t>
              </w:r>
            </w:ins>
            <w:del w:id="3545" w:author="ERCOT" w:date="2022-10-31T17:35:00Z">
              <w:r w:rsidRPr="00ED4D8D"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1AE1A357" w14:textId="7DA3288E" w:rsidR="0051069D" w:rsidRPr="00ED4D8D" w:rsidRDefault="0051069D" w:rsidP="0051069D">
            <w:pPr>
              <w:widowControl/>
              <w:autoSpaceDE/>
              <w:autoSpaceDN/>
              <w:adjustRightInd/>
              <w:jc w:val="center"/>
              <w:rPr>
                <w:b/>
                <w:bCs/>
                <w:sz w:val="22"/>
                <w:szCs w:val="22"/>
              </w:rPr>
            </w:pPr>
            <w:ins w:id="3546" w:author="ERCOT" w:date="2022-10-31T17:35:00Z">
              <w:r w:rsidRPr="00ED4D8D">
                <w:rPr>
                  <w:sz w:val="22"/>
                  <w:szCs w:val="22"/>
                </w:rPr>
                <w:t>824</w:t>
              </w:r>
            </w:ins>
            <w:del w:id="3547" w:author="ERCOT" w:date="2022-10-31T17:35:00Z">
              <w:r w:rsidRPr="00ED4D8D"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5D43FC79" w14:textId="7F32C578" w:rsidR="0051069D" w:rsidRPr="00ED4D8D" w:rsidRDefault="0051069D" w:rsidP="0051069D">
            <w:pPr>
              <w:widowControl/>
              <w:autoSpaceDE/>
              <w:autoSpaceDN/>
              <w:adjustRightInd/>
              <w:jc w:val="center"/>
              <w:rPr>
                <w:b/>
                <w:bCs/>
                <w:sz w:val="22"/>
                <w:szCs w:val="22"/>
              </w:rPr>
            </w:pPr>
            <w:ins w:id="3548" w:author="ERCOT" w:date="2022-10-31T17:35:00Z">
              <w:r w:rsidRPr="00ED4D8D">
                <w:rPr>
                  <w:sz w:val="22"/>
                  <w:szCs w:val="22"/>
                </w:rPr>
                <w:t>824</w:t>
              </w:r>
            </w:ins>
            <w:del w:id="3549" w:author="ERCOT" w:date="2022-10-31T17:35:00Z">
              <w:r w:rsidRPr="00ED4D8D" w:rsidDel="008D486D">
                <w:rPr>
                  <w:rFonts w:ascii="Calibri" w:hAnsi="Calibri" w:cs="Calibri"/>
                  <w:color w:val="000000"/>
                  <w:sz w:val="22"/>
                  <w:szCs w:val="22"/>
                </w:rPr>
                <w:delText>918</w:delText>
              </w:r>
            </w:del>
          </w:p>
        </w:tc>
        <w:tc>
          <w:tcPr>
            <w:tcW w:w="176" w:type="pct"/>
            <w:tcBorders>
              <w:top w:val="single" w:sz="4" w:space="0" w:color="000000"/>
              <w:left w:val="single" w:sz="4" w:space="0" w:color="000000"/>
              <w:bottom w:val="single" w:sz="4" w:space="0" w:color="000000"/>
              <w:right w:val="single" w:sz="4" w:space="0" w:color="000000"/>
            </w:tcBorders>
          </w:tcPr>
          <w:p w14:paraId="14398CD2" w14:textId="65BCABAE" w:rsidR="0051069D" w:rsidRPr="00ED4D8D" w:rsidRDefault="0051069D" w:rsidP="0051069D">
            <w:pPr>
              <w:widowControl/>
              <w:autoSpaceDE/>
              <w:autoSpaceDN/>
              <w:adjustRightInd/>
              <w:jc w:val="center"/>
              <w:rPr>
                <w:b/>
                <w:bCs/>
                <w:sz w:val="22"/>
                <w:szCs w:val="22"/>
              </w:rPr>
            </w:pPr>
            <w:ins w:id="3550" w:author="ERCOT" w:date="2022-10-31T17:35:00Z">
              <w:r w:rsidRPr="00ED4D8D">
                <w:rPr>
                  <w:sz w:val="22"/>
                  <w:szCs w:val="22"/>
                </w:rPr>
                <w:t>824</w:t>
              </w:r>
            </w:ins>
            <w:del w:id="3551" w:author="ERCOT" w:date="2022-10-31T17:35:00Z">
              <w:r w:rsidRPr="00ED4D8D" w:rsidDel="008D486D">
                <w:rPr>
                  <w:rFonts w:ascii="Calibri" w:hAnsi="Calibri" w:cs="Calibri"/>
                  <w:color w:val="000000"/>
                  <w:sz w:val="22"/>
                  <w:szCs w:val="22"/>
                </w:rPr>
                <w:delText>918</w:delText>
              </w:r>
            </w:del>
          </w:p>
        </w:tc>
        <w:tc>
          <w:tcPr>
            <w:tcW w:w="187" w:type="pct"/>
            <w:tcBorders>
              <w:top w:val="single" w:sz="4" w:space="0" w:color="000000"/>
              <w:left w:val="single" w:sz="4" w:space="0" w:color="000000"/>
              <w:bottom w:val="single" w:sz="4" w:space="0" w:color="000000"/>
              <w:right w:val="single" w:sz="4" w:space="0" w:color="000000"/>
            </w:tcBorders>
          </w:tcPr>
          <w:p w14:paraId="7EDC061D" w14:textId="0220A51C" w:rsidR="0051069D" w:rsidRPr="00ED4D8D" w:rsidRDefault="0051069D" w:rsidP="0051069D">
            <w:pPr>
              <w:widowControl/>
              <w:autoSpaceDE/>
              <w:autoSpaceDN/>
              <w:adjustRightInd/>
              <w:jc w:val="center"/>
              <w:rPr>
                <w:b/>
                <w:bCs/>
                <w:sz w:val="22"/>
                <w:szCs w:val="22"/>
              </w:rPr>
            </w:pPr>
            <w:ins w:id="3552" w:author="ERCOT" w:date="2022-10-31T17:35:00Z">
              <w:r w:rsidRPr="00ED4D8D">
                <w:rPr>
                  <w:sz w:val="22"/>
                  <w:szCs w:val="22"/>
                </w:rPr>
                <w:t>721</w:t>
              </w:r>
            </w:ins>
            <w:del w:id="3553" w:author="ERCOT" w:date="2022-10-31T17:35:00Z">
              <w:r w:rsidRPr="00ED4D8D" w:rsidDel="008D486D">
                <w:rPr>
                  <w:rFonts w:ascii="Calibri" w:hAnsi="Calibri" w:cs="Calibri"/>
                  <w:color w:val="000000"/>
                  <w:sz w:val="22"/>
                  <w:szCs w:val="22"/>
                </w:rPr>
                <w:delText>742</w:delText>
              </w:r>
            </w:del>
          </w:p>
        </w:tc>
        <w:tc>
          <w:tcPr>
            <w:tcW w:w="165" w:type="pct"/>
            <w:tcBorders>
              <w:top w:val="single" w:sz="4" w:space="0" w:color="000000"/>
              <w:left w:val="single" w:sz="4" w:space="0" w:color="000000"/>
              <w:bottom w:val="single" w:sz="4" w:space="0" w:color="000000"/>
              <w:right w:val="single" w:sz="4" w:space="0" w:color="000000"/>
            </w:tcBorders>
          </w:tcPr>
          <w:p w14:paraId="59E37EB8" w14:textId="5493BAA4" w:rsidR="0051069D" w:rsidRPr="00ED4D8D" w:rsidRDefault="0051069D" w:rsidP="0051069D">
            <w:pPr>
              <w:widowControl/>
              <w:autoSpaceDE/>
              <w:autoSpaceDN/>
              <w:adjustRightInd/>
              <w:jc w:val="center"/>
              <w:rPr>
                <w:b/>
                <w:bCs/>
                <w:sz w:val="22"/>
                <w:szCs w:val="22"/>
              </w:rPr>
            </w:pPr>
            <w:ins w:id="3554" w:author="ERCOT" w:date="2022-10-31T17:35:00Z">
              <w:r w:rsidRPr="00ED4D8D">
                <w:rPr>
                  <w:sz w:val="22"/>
                  <w:szCs w:val="22"/>
                </w:rPr>
                <w:t>721</w:t>
              </w:r>
            </w:ins>
            <w:del w:id="3555" w:author="ERCOT" w:date="2022-10-31T17:35:00Z">
              <w:r w:rsidRPr="00ED4D8D" w:rsidDel="008D486D">
                <w:rPr>
                  <w:rFonts w:ascii="Calibri" w:hAnsi="Calibri" w:cs="Calibri"/>
                  <w:color w:val="000000"/>
                  <w:sz w:val="22"/>
                  <w:szCs w:val="22"/>
                </w:rPr>
                <w:delText>742</w:delText>
              </w:r>
            </w:del>
          </w:p>
        </w:tc>
        <w:tc>
          <w:tcPr>
            <w:tcW w:w="166" w:type="pct"/>
            <w:tcBorders>
              <w:top w:val="single" w:sz="4" w:space="0" w:color="000000"/>
              <w:left w:val="single" w:sz="4" w:space="0" w:color="000000"/>
              <w:bottom w:val="single" w:sz="4" w:space="0" w:color="000000"/>
              <w:right w:val="single" w:sz="4" w:space="0" w:color="000000"/>
            </w:tcBorders>
          </w:tcPr>
          <w:p w14:paraId="0781402C" w14:textId="43694699" w:rsidR="0051069D" w:rsidRPr="00ED4D8D" w:rsidRDefault="0051069D" w:rsidP="0051069D">
            <w:pPr>
              <w:widowControl/>
              <w:autoSpaceDE/>
              <w:autoSpaceDN/>
              <w:adjustRightInd/>
              <w:jc w:val="center"/>
              <w:rPr>
                <w:b/>
                <w:bCs/>
                <w:sz w:val="22"/>
                <w:szCs w:val="22"/>
              </w:rPr>
            </w:pPr>
            <w:ins w:id="3556" w:author="ERCOT" w:date="2022-10-31T17:35:00Z">
              <w:r w:rsidRPr="00ED4D8D">
                <w:rPr>
                  <w:sz w:val="22"/>
                  <w:szCs w:val="22"/>
                </w:rPr>
                <w:t>721</w:t>
              </w:r>
            </w:ins>
            <w:del w:id="3557" w:author="ERCOT" w:date="2022-10-31T17:35:00Z">
              <w:r w:rsidRPr="00ED4D8D" w:rsidDel="008D486D">
                <w:rPr>
                  <w:rFonts w:ascii="Calibri" w:hAnsi="Calibri" w:cs="Calibri"/>
                  <w:color w:val="000000"/>
                  <w:sz w:val="22"/>
                  <w:szCs w:val="22"/>
                </w:rPr>
                <w:delText>742</w:delText>
              </w:r>
            </w:del>
          </w:p>
        </w:tc>
        <w:tc>
          <w:tcPr>
            <w:tcW w:w="180" w:type="pct"/>
            <w:tcBorders>
              <w:top w:val="single" w:sz="4" w:space="0" w:color="000000"/>
              <w:left w:val="single" w:sz="4" w:space="0" w:color="000000"/>
              <w:bottom w:val="single" w:sz="4" w:space="0" w:color="000000"/>
              <w:right w:val="single" w:sz="4" w:space="0" w:color="000000"/>
            </w:tcBorders>
          </w:tcPr>
          <w:p w14:paraId="04879DF9" w14:textId="2427E280" w:rsidR="0051069D" w:rsidRPr="00ED4D8D" w:rsidRDefault="0051069D" w:rsidP="0051069D">
            <w:pPr>
              <w:widowControl/>
              <w:autoSpaceDE/>
              <w:autoSpaceDN/>
              <w:adjustRightInd/>
              <w:jc w:val="center"/>
              <w:rPr>
                <w:b/>
                <w:bCs/>
                <w:sz w:val="22"/>
                <w:szCs w:val="22"/>
              </w:rPr>
            </w:pPr>
            <w:ins w:id="3558" w:author="ERCOT" w:date="2022-10-31T17:35:00Z">
              <w:r w:rsidRPr="00ED4D8D">
                <w:rPr>
                  <w:sz w:val="22"/>
                  <w:szCs w:val="22"/>
                </w:rPr>
                <w:t>721</w:t>
              </w:r>
            </w:ins>
            <w:del w:id="3559" w:author="ERCOT" w:date="2022-10-31T17:35:00Z">
              <w:r w:rsidRPr="00ED4D8D" w:rsidDel="008D486D">
                <w:rPr>
                  <w:rFonts w:ascii="Calibri" w:hAnsi="Calibri" w:cs="Calibri"/>
                  <w:color w:val="000000"/>
                  <w:sz w:val="22"/>
                  <w:szCs w:val="22"/>
                </w:rPr>
                <w:delText>742</w:delText>
              </w:r>
            </w:del>
          </w:p>
        </w:tc>
        <w:tc>
          <w:tcPr>
            <w:tcW w:w="195" w:type="pct"/>
            <w:tcBorders>
              <w:top w:val="single" w:sz="4" w:space="0" w:color="000000"/>
              <w:left w:val="single" w:sz="4" w:space="0" w:color="000000"/>
              <w:bottom w:val="single" w:sz="4" w:space="0" w:color="000000"/>
              <w:right w:val="single" w:sz="4" w:space="0" w:color="000000"/>
            </w:tcBorders>
          </w:tcPr>
          <w:p w14:paraId="61C3FF98" w14:textId="24ADB39D" w:rsidR="0051069D" w:rsidRPr="00ED4D8D" w:rsidRDefault="0051069D" w:rsidP="0051069D">
            <w:pPr>
              <w:widowControl/>
              <w:autoSpaceDE/>
              <w:autoSpaceDN/>
              <w:adjustRightInd/>
              <w:jc w:val="center"/>
              <w:rPr>
                <w:b/>
                <w:bCs/>
                <w:sz w:val="22"/>
                <w:szCs w:val="22"/>
              </w:rPr>
            </w:pPr>
            <w:ins w:id="3560" w:author="ERCOT" w:date="2022-10-31T17:35:00Z">
              <w:r w:rsidRPr="00ED4D8D">
                <w:rPr>
                  <w:sz w:val="22"/>
                  <w:szCs w:val="22"/>
                </w:rPr>
                <w:t>721</w:t>
              </w:r>
            </w:ins>
            <w:del w:id="3561" w:author="ERCOT" w:date="2022-10-31T17:35:00Z">
              <w:r w:rsidRPr="00ED4D8D" w:rsidDel="008D486D">
                <w:rPr>
                  <w:rFonts w:ascii="Calibri" w:hAnsi="Calibri" w:cs="Calibri"/>
                  <w:color w:val="000000"/>
                  <w:sz w:val="22"/>
                  <w:szCs w:val="22"/>
                </w:rPr>
                <w:delText>742</w:delText>
              </w:r>
            </w:del>
          </w:p>
        </w:tc>
        <w:tc>
          <w:tcPr>
            <w:tcW w:w="244" w:type="pct"/>
          </w:tcPr>
          <w:p w14:paraId="33E764C6" w14:textId="72D4DD90" w:rsidR="0051069D" w:rsidRPr="00ED4D8D" w:rsidRDefault="0051069D" w:rsidP="0051069D">
            <w:pPr>
              <w:widowControl/>
              <w:autoSpaceDE/>
              <w:autoSpaceDN/>
              <w:adjustRightInd/>
              <w:rPr>
                <w:b/>
                <w:bCs/>
                <w:sz w:val="22"/>
                <w:szCs w:val="22"/>
              </w:rPr>
            </w:pPr>
            <w:ins w:id="3562" w:author="ERCOT" w:date="2022-10-31T17:35:00Z">
              <w:r w:rsidRPr="00ED4D8D">
                <w:rPr>
                  <w:sz w:val="22"/>
                  <w:szCs w:val="22"/>
                </w:rPr>
                <w:t>721</w:t>
              </w:r>
            </w:ins>
            <w:del w:id="3563" w:author="ERCOT" w:date="2022-10-31T17:35:00Z">
              <w:r w:rsidRPr="00ED4D8D" w:rsidDel="008D486D">
                <w:rPr>
                  <w:rFonts w:ascii="Calibri" w:hAnsi="Calibri" w:cs="Calibri"/>
                  <w:color w:val="000000"/>
                  <w:sz w:val="22"/>
                  <w:szCs w:val="22"/>
                </w:rPr>
                <w:delText>742</w:delText>
              </w:r>
            </w:del>
          </w:p>
        </w:tc>
      </w:tr>
      <w:tr w:rsidR="0051069D" w:rsidRPr="00E66AD4" w14:paraId="23AFDAD8" w14:textId="79D3B82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51069D" w:rsidRPr="000357D1" w:rsidRDefault="0051069D" w:rsidP="0051069D">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tcPr>
          <w:p w14:paraId="7B09702C" w14:textId="4B40AAB8" w:rsidR="0051069D" w:rsidRPr="00ED4D8D" w:rsidRDefault="0051069D" w:rsidP="0051069D">
            <w:pPr>
              <w:widowControl/>
              <w:autoSpaceDE/>
              <w:autoSpaceDN/>
              <w:adjustRightInd/>
              <w:jc w:val="center"/>
              <w:rPr>
                <w:b/>
                <w:bCs/>
                <w:sz w:val="22"/>
                <w:szCs w:val="22"/>
              </w:rPr>
            </w:pPr>
            <w:ins w:id="3564" w:author="ERCOT" w:date="2022-10-31T17:35:00Z">
              <w:r w:rsidRPr="00ED4D8D">
                <w:rPr>
                  <w:sz w:val="22"/>
                  <w:szCs w:val="22"/>
                </w:rPr>
                <w:t>430</w:t>
              </w:r>
            </w:ins>
            <w:del w:id="3565" w:author="ERCOT" w:date="2022-10-31T17:35:00Z">
              <w:r w:rsidRPr="00ED4D8D" w:rsidDel="008D486D">
                <w:rPr>
                  <w:rFonts w:ascii="Calibri" w:hAnsi="Calibri" w:cs="Calibri"/>
                  <w:color w:val="000000"/>
                  <w:sz w:val="22"/>
                  <w:szCs w:val="22"/>
                </w:rPr>
                <w:delText>572</w:delText>
              </w:r>
            </w:del>
          </w:p>
        </w:tc>
        <w:tc>
          <w:tcPr>
            <w:tcW w:w="194" w:type="pct"/>
            <w:tcBorders>
              <w:top w:val="single" w:sz="4" w:space="0" w:color="000000"/>
              <w:left w:val="single" w:sz="4" w:space="0" w:color="000000"/>
              <w:bottom w:val="single" w:sz="4" w:space="0" w:color="000000"/>
              <w:right w:val="single" w:sz="4" w:space="0" w:color="000000"/>
            </w:tcBorders>
          </w:tcPr>
          <w:p w14:paraId="3421474A" w14:textId="212E8C5F" w:rsidR="0051069D" w:rsidRPr="00ED4D8D" w:rsidRDefault="0051069D" w:rsidP="0051069D">
            <w:pPr>
              <w:widowControl/>
              <w:autoSpaceDE/>
              <w:autoSpaceDN/>
              <w:adjustRightInd/>
              <w:jc w:val="center"/>
              <w:rPr>
                <w:b/>
                <w:bCs/>
                <w:sz w:val="22"/>
                <w:szCs w:val="22"/>
              </w:rPr>
            </w:pPr>
            <w:ins w:id="3566" w:author="ERCOT" w:date="2022-10-31T17:35:00Z">
              <w:r w:rsidRPr="00ED4D8D">
                <w:rPr>
                  <w:sz w:val="22"/>
                  <w:szCs w:val="22"/>
                </w:rPr>
                <w:t>430</w:t>
              </w:r>
            </w:ins>
            <w:del w:id="3567" w:author="ERCOT" w:date="2022-10-31T17:35:00Z">
              <w:r w:rsidRPr="00ED4D8D"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7BB8ACBC" w14:textId="53AAEB94" w:rsidR="0051069D" w:rsidRPr="00ED4D8D" w:rsidRDefault="0051069D" w:rsidP="0051069D">
            <w:pPr>
              <w:widowControl/>
              <w:autoSpaceDE/>
              <w:autoSpaceDN/>
              <w:adjustRightInd/>
              <w:jc w:val="center"/>
              <w:rPr>
                <w:b/>
                <w:bCs/>
                <w:sz w:val="22"/>
                <w:szCs w:val="22"/>
              </w:rPr>
            </w:pPr>
            <w:ins w:id="3568" w:author="ERCOT" w:date="2022-10-31T17:35:00Z">
              <w:r w:rsidRPr="00ED4D8D">
                <w:rPr>
                  <w:sz w:val="22"/>
                  <w:szCs w:val="22"/>
                </w:rPr>
                <w:t>430</w:t>
              </w:r>
            </w:ins>
            <w:del w:id="3569" w:author="ERCOT" w:date="2022-10-31T17:35:00Z">
              <w:r w:rsidRPr="00ED4D8D"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76C793BE" w14:textId="62A13710" w:rsidR="0051069D" w:rsidRPr="00ED4D8D" w:rsidRDefault="0051069D" w:rsidP="0051069D">
            <w:pPr>
              <w:widowControl/>
              <w:autoSpaceDE/>
              <w:autoSpaceDN/>
              <w:adjustRightInd/>
              <w:jc w:val="center"/>
              <w:rPr>
                <w:b/>
                <w:bCs/>
                <w:sz w:val="22"/>
                <w:szCs w:val="22"/>
              </w:rPr>
            </w:pPr>
            <w:ins w:id="3570" w:author="ERCOT" w:date="2022-10-31T17:35:00Z">
              <w:r w:rsidRPr="00ED4D8D">
                <w:rPr>
                  <w:sz w:val="22"/>
                  <w:szCs w:val="22"/>
                </w:rPr>
                <w:t>430</w:t>
              </w:r>
            </w:ins>
            <w:del w:id="3571" w:author="ERCOT" w:date="2022-10-31T17:35:00Z">
              <w:r w:rsidRPr="00ED4D8D"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617BCC25" w14:textId="3221EB60" w:rsidR="0051069D" w:rsidRPr="00ED4D8D" w:rsidRDefault="0051069D" w:rsidP="0051069D">
            <w:pPr>
              <w:widowControl/>
              <w:autoSpaceDE/>
              <w:autoSpaceDN/>
              <w:adjustRightInd/>
              <w:jc w:val="center"/>
              <w:rPr>
                <w:b/>
                <w:bCs/>
                <w:sz w:val="22"/>
                <w:szCs w:val="22"/>
              </w:rPr>
            </w:pPr>
            <w:ins w:id="3572" w:author="ERCOT" w:date="2022-10-31T17:35:00Z">
              <w:r w:rsidRPr="00ED4D8D">
                <w:rPr>
                  <w:sz w:val="22"/>
                  <w:szCs w:val="22"/>
                </w:rPr>
                <w:t>430</w:t>
              </w:r>
            </w:ins>
            <w:del w:id="3573" w:author="ERCOT" w:date="2022-10-31T17:35:00Z">
              <w:r w:rsidRPr="00ED4D8D"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65538579" w14:textId="3A35573E" w:rsidR="0051069D" w:rsidRPr="00ED4D8D" w:rsidRDefault="0051069D" w:rsidP="0051069D">
            <w:pPr>
              <w:widowControl/>
              <w:autoSpaceDE/>
              <w:autoSpaceDN/>
              <w:adjustRightInd/>
              <w:jc w:val="center"/>
              <w:rPr>
                <w:b/>
                <w:bCs/>
                <w:sz w:val="22"/>
                <w:szCs w:val="22"/>
              </w:rPr>
            </w:pPr>
            <w:ins w:id="3574" w:author="ERCOT" w:date="2022-10-31T17:35:00Z">
              <w:r w:rsidRPr="00ED4D8D">
                <w:rPr>
                  <w:sz w:val="22"/>
                  <w:szCs w:val="22"/>
                </w:rPr>
                <w:t>430</w:t>
              </w:r>
            </w:ins>
            <w:del w:id="3575" w:author="ERCOT" w:date="2022-10-31T17:35:00Z">
              <w:r w:rsidRPr="00ED4D8D"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50347196" w14:textId="35F6CE5C" w:rsidR="0051069D" w:rsidRPr="00ED4D8D" w:rsidRDefault="0051069D" w:rsidP="0051069D">
            <w:pPr>
              <w:widowControl/>
              <w:autoSpaceDE/>
              <w:autoSpaceDN/>
              <w:adjustRightInd/>
              <w:jc w:val="center"/>
              <w:rPr>
                <w:b/>
                <w:bCs/>
                <w:sz w:val="22"/>
                <w:szCs w:val="22"/>
              </w:rPr>
            </w:pPr>
            <w:ins w:id="3576" w:author="ERCOT" w:date="2022-10-31T17:35:00Z">
              <w:r w:rsidRPr="00ED4D8D">
                <w:rPr>
                  <w:sz w:val="22"/>
                  <w:szCs w:val="22"/>
                </w:rPr>
                <w:t>769</w:t>
              </w:r>
            </w:ins>
            <w:del w:id="3577" w:author="ERCOT" w:date="2022-10-31T17:35:00Z">
              <w:r w:rsidRPr="00ED4D8D"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06F66049" w14:textId="2DA31EB9" w:rsidR="0051069D" w:rsidRPr="00ED4D8D" w:rsidRDefault="0051069D" w:rsidP="0051069D">
            <w:pPr>
              <w:widowControl/>
              <w:autoSpaceDE/>
              <w:autoSpaceDN/>
              <w:adjustRightInd/>
              <w:jc w:val="center"/>
              <w:rPr>
                <w:b/>
                <w:bCs/>
                <w:sz w:val="22"/>
                <w:szCs w:val="22"/>
              </w:rPr>
            </w:pPr>
            <w:ins w:id="3578" w:author="ERCOT" w:date="2022-10-31T17:35:00Z">
              <w:r w:rsidRPr="00ED4D8D">
                <w:rPr>
                  <w:sz w:val="22"/>
                  <w:szCs w:val="22"/>
                </w:rPr>
                <w:t>769</w:t>
              </w:r>
            </w:ins>
            <w:del w:id="3579" w:author="ERCOT" w:date="2022-10-31T17:35:00Z">
              <w:r w:rsidRPr="00ED4D8D" w:rsidDel="008D486D">
                <w:rPr>
                  <w:rFonts w:ascii="Calibri" w:hAnsi="Calibri" w:cs="Calibri"/>
                  <w:color w:val="000000"/>
                  <w:sz w:val="22"/>
                  <w:szCs w:val="22"/>
                </w:rPr>
                <w:delText>927</w:delText>
              </w:r>
            </w:del>
          </w:p>
        </w:tc>
        <w:tc>
          <w:tcPr>
            <w:tcW w:w="178" w:type="pct"/>
            <w:tcBorders>
              <w:top w:val="single" w:sz="4" w:space="0" w:color="000000"/>
              <w:left w:val="single" w:sz="4" w:space="0" w:color="000000"/>
              <w:bottom w:val="single" w:sz="4" w:space="0" w:color="000000"/>
              <w:right w:val="single" w:sz="4" w:space="0" w:color="000000"/>
            </w:tcBorders>
          </w:tcPr>
          <w:p w14:paraId="34D88D5D" w14:textId="1F3EBC6B" w:rsidR="0051069D" w:rsidRPr="00ED4D8D" w:rsidRDefault="0051069D" w:rsidP="0051069D">
            <w:pPr>
              <w:widowControl/>
              <w:autoSpaceDE/>
              <w:autoSpaceDN/>
              <w:adjustRightInd/>
              <w:jc w:val="center"/>
              <w:rPr>
                <w:b/>
                <w:bCs/>
                <w:sz w:val="22"/>
                <w:szCs w:val="22"/>
              </w:rPr>
            </w:pPr>
            <w:ins w:id="3580" w:author="ERCOT" w:date="2022-10-31T17:35:00Z">
              <w:r w:rsidRPr="00ED4D8D">
                <w:rPr>
                  <w:sz w:val="22"/>
                  <w:szCs w:val="22"/>
                </w:rPr>
                <w:t>769</w:t>
              </w:r>
            </w:ins>
            <w:del w:id="3581" w:author="ERCOT" w:date="2022-10-31T17:35:00Z">
              <w:r w:rsidRPr="00ED4D8D" w:rsidDel="008D486D">
                <w:rPr>
                  <w:rFonts w:ascii="Calibri" w:hAnsi="Calibri" w:cs="Calibri"/>
                  <w:color w:val="000000"/>
                  <w:sz w:val="22"/>
                  <w:szCs w:val="22"/>
                </w:rPr>
                <w:delText>927</w:delText>
              </w:r>
            </w:del>
          </w:p>
        </w:tc>
        <w:tc>
          <w:tcPr>
            <w:tcW w:w="219" w:type="pct"/>
            <w:tcBorders>
              <w:top w:val="single" w:sz="4" w:space="0" w:color="000000"/>
              <w:left w:val="single" w:sz="4" w:space="0" w:color="000000"/>
              <w:bottom w:val="single" w:sz="4" w:space="0" w:color="000000"/>
              <w:right w:val="single" w:sz="4" w:space="0" w:color="000000"/>
            </w:tcBorders>
          </w:tcPr>
          <w:p w14:paraId="72B3EF24" w14:textId="5796B7F3" w:rsidR="0051069D" w:rsidRPr="00ED4D8D" w:rsidRDefault="0051069D" w:rsidP="0051069D">
            <w:pPr>
              <w:widowControl/>
              <w:autoSpaceDE/>
              <w:autoSpaceDN/>
              <w:adjustRightInd/>
              <w:jc w:val="center"/>
              <w:rPr>
                <w:b/>
                <w:bCs/>
                <w:sz w:val="22"/>
                <w:szCs w:val="22"/>
              </w:rPr>
            </w:pPr>
            <w:ins w:id="3582" w:author="ERCOT" w:date="2022-10-31T17:35:00Z">
              <w:r w:rsidRPr="00ED4D8D">
                <w:rPr>
                  <w:sz w:val="22"/>
                  <w:szCs w:val="22"/>
                </w:rPr>
                <w:t>769</w:t>
              </w:r>
            </w:ins>
            <w:del w:id="3583" w:author="ERCOT" w:date="2022-10-31T17:35:00Z">
              <w:r w:rsidRPr="00ED4D8D"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7BEA276B" w14:textId="5F8B330D" w:rsidR="0051069D" w:rsidRPr="00ED4D8D" w:rsidRDefault="0051069D" w:rsidP="0051069D">
            <w:pPr>
              <w:widowControl/>
              <w:autoSpaceDE/>
              <w:autoSpaceDN/>
              <w:adjustRightInd/>
              <w:jc w:val="center"/>
              <w:rPr>
                <w:b/>
                <w:bCs/>
                <w:sz w:val="22"/>
                <w:szCs w:val="22"/>
              </w:rPr>
            </w:pPr>
            <w:ins w:id="3584" w:author="ERCOT" w:date="2022-10-31T17:35:00Z">
              <w:r w:rsidRPr="00ED4D8D">
                <w:rPr>
                  <w:sz w:val="22"/>
                  <w:szCs w:val="22"/>
                </w:rPr>
                <w:t>769</w:t>
              </w:r>
            </w:ins>
            <w:del w:id="3585" w:author="ERCOT" w:date="2022-10-31T17:35:00Z">
              <w:r w:rsidRPr="00ED4D8D"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60F73113" w14:textId="7AF2A7FE" w:rsidR="0051069D" w:rsidRPr="00ED4D8D" w:rsidRDefault="0051069D" w:rsidP="0051069D">
            <w:pPr>
              <w:widowControl/>
              <w:autoSpaceDE/>
              <w:autoSpaceDN/>
              <w:adjustRightInd/>
              <w:jc w:val="center"/>
              <w:rPr>
                <w:b/>
                <w:bCs/>
                <w:sz w:val="22"/>
                <w:szCs w:val="22"/>
              </w:rPr>
            </w:pPr>
            <w:ins w:id="3586" w:author="ERCOT" w:date="2022-10-31T17:35:00Z">
              <w:r w:rsidRPr="00ED4D8D">
                <w:rPr>
                  <w:sz w:val="22"/>
                  <w:szCs w:val="22"/>
                </w:rPr>
                <w:t>769</w:t>
              </w:r>
            </w:ins>
            <w:del w:id="3587" w:author="ERCOT" w:date="2022-10-31T17:35:00Z">
              <w:r w:rsidRPr="00ED4D8D" w:rsidDel="008D486D">
                <w:rPr>
                  <w:rFonts w:ascii="Calibri" w:hAnsi="Calibri" w:cs="Calibri"/>
                  <w:color w:val="000000"/>
                  <w:sz w:val="22"/>
                  <w:szCs w:val="22"/>
                </w:rPr>
                <w:delText>927</w:delText>
              </w:r>
            </w:del>
          </w:p>
        </w:tc>
        <w:tc>
          <w:tcPr>
            <w:tcW w:w="194" w:type="pct"/>
            <w:tcBorders>
              <w:top w:val="single" w:sz="4" w:space="0" w:color="000000"/>
              <w:left w:val="single" w:sz="4" w:space="0" w:color="000000"/>
              <w:bottom w:val="single" w:sz="4" w:space="0" w:color="000000"/>
              <w:right w:val="single" w:sz="4" w:space="0" w:color="000000"/>
            </w:tcBorders>
          </w:tcPr>
          <w:p w14:paraId="062293D3" w14:textId="5962F77A" w:rsidR="0051069D" w:rsidRPr="00ED4D8D" w:rsidRDefault="0051069D" w:rsidP="0051069D">
            <w:pPr>
              <w:widowControl/>
              <w:autoSpaceDE/>
              <w:autoSpaceDN/>
              <w:adjustRightInd/>
              <w:jc w:val="center"/>
              <w:rPr>
                <w:b/>
                <w:bCs/>
                <w:sz w:val="22"/>
                <w:szCs w:val="22"/>
              </w:rPr>
            </w:pPr>
            <w:ins w:id="3588" w:author="ERCOT" w:date="2022-10-31T17:35:00Z">
              <w:r w:rsidRPr="00ED4D8D">
                <w:rPr>
                  <w:sz w:val="22"/>
                  <w:szCs w:val="22"/>
                </w:rPr>
                <w:t>900</w:t>
              </w:r>
            </w:ins>
            <w:del w:id="3589" w:author="ERCOT" w:date="2022-10-31T17:35:00Z">
              <w:r w:rsidRPr="00ED4D8D" w:rsidDel="008D486D">
                <w:rPr>
                  <w:rFonts w:ascii="Calibri" w:hAnsi="Calibri" w:cs="Calibri"/>
                  <w:color w:val="000000"/>
                  <w:sz w:val="22"/>
                  <w:szCs w:val="22"/>
                </w:rPr>
                <w:delText>819</w:delText>
              </w:r>
            </w:del>
          </w:p>
        </w:tc>
        <w:tc>
          <w:tcPr>
            <w:tcW w:w="198" w:type="pct"/>
            <w:tcBorders>
              <w:top w:val="single" w:sz="4" w:space="0" w:color="000000"/>
              <w:left w:val="single" w:sz="4" w:space="0" w:color="000000"/>
              <w:bottom w:val="single" w:sz="4" w:space="0" w:color="000000"/>
              <w:right w:val="single" w:sz="4" w:space="0" w:color="000000"/>
            </w:tcBorders>
          </w:tcPr>
          <w:p w14:paraId="778DCB08" w14:textId="1FB63A74" w:rsidR="0051069D" w:rsidRPr="00ED4D8D" w:rsidRDefault="0051069D" w:rsidP="0051069D">
            <w:pPr>
              <w:widowControl/>
              <w:autoSpaceDE/>
              <w:autoSpaceDN/>
              <w:adjustRightInd/>
              <w:jc w:val="center"/>
              <w:rPr>
                <w:b/>
                <w:bCs/>
                <w:sz w:val="22"/>
                <w:szCs w:val="22"/>
              </w:rPr>
            </w:pPr>
            <w:ins w:id="3590" w:author="ERCOT" w:date="2022-10-31T17:35:00Z">
              <w:r w:rsidRPr="00ED4D8D">
                <w:rPr>
                  <w:sz w:val="22"/>
                  <w:szCs w:val="22"/>
                </w:rPr>
                <w:t>900</w:t>
              </w:r>
            </w:ins>
            <w:del w:id="3591" w:author="ERCOT" w:date="2022-10-31T17:35:00Z">
              <w:r w:rsidRPr="00ED4D8D"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15B2F9C1" w14:textId="21FE7F99" w:rsidR="0051069D" w:rsidRPr="00ED4D8D" w:rsidRDefault="0051069D" w:rsidP="0051069D">
            <w:pPr>
              <w:widowControl/>
              <w:autoSpaceDE/>
              <w:autoSpaceDN/>
              <w:adjustRightInd/>
              <w:jc w:val="center"/>
              <w:rPr>
                <w:b/>
                <w:bCs/>
                <w:sz w:val="22"/>
                <w:szCs w:val="22"/>
              </w:rPr>
            </w:pPr>
            <w:ins w:id="3592" w:author="ERCOT" w:date="2022-10-31T17:35:00Z">
              <w:r w:rsidRPr="00ED4D8D">
                <w:rPr>
                  <w:sz w:val="22"/>
                  <w:szCs w:val="22"/>
                </w:rPr>
                <w:t>900</w:t>
              </w:r>
            </w:ins>
            <w:del w:id="3593" w:author="ERCOT" w:date="2022-10-31T17:35:00Z">
              <w:r w:rsidRPr="00ED4D8D"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0E2420BB" w14:textId="1821D21D" w:rsidR="0051069D" w:rsidRPr="00ED4D8D" w:rsidRDefault="0051069D" w:rsidP="0051069D">
            <w:pPr>
              <w:widowControl/>
              <w:autoSpaceDE/>
              <w:autoSpaceDN/>
              <w:adjustRightInd/>
              <w:jc w:val="center"/>
              <w:rPr>
                <w:b/>
                <w:bCs/>
                <w:sz w:val="22"/>
                <w:szCs w:val="22"/>
              </w:rPr>
            </w:pPr>
            <w:ins w:id="3594" w:author="ERCOT" w:date="2022-10-31T17:35:00Z">
              <w:r w:rsidRPr="00ED4D8D">
                <w:rPr>
                  <w:sz w:val="22"/>
                  <w:szCs w:val="22"/>
                </w:rPr>
                <w:t>900</w:t>
              </w:r>
            </w:ins>
            <w:del w:id="3595" w:author="ERCOT" w:date="2022-10-31T17:35:00Z">
              <w:r w:rsidRPr="00ED4D8D"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1B086194" w14:textId="11C0D5B4" w:rsidR="0051069D" w:rsidRPr="00ED4D8D" w:rsidRDefault="0051069D" w:rsidP="0051069D">
            <w:pPr>
              <w:widowControl/>
              <w:autoSpaceDE/>
              <w:autoSpaceDN/>
              <w:adjustRightInd/>
              <w:jc w:val="center"/>
              <w:rPr>
                <w:b/>
                <w:bCs/>
                <w:sz w:val="22"/>
                <w:szCs w:val="22"/>
              </w:rPr>
            </w:pPr>
            <w:ins w:id="3596" w:author="ERCOT" w:date="2022-10-31T17:35:00Z">
              <w:r w:rsidRPr="00ED4D8D">
                <w:rPr>
                  <w:sz w:val="22"/>
                  <w:szCs w:val="22"/>
                </w:rPr>
                <w:t>900</w:t>
              </w:r>
            </w:ins>
            <w:del w:id="3597" w:author="ERCOT" w:date="2022-10-31T17:35:00Z">
              <w:r w:rsidRPr="00ED4D8D" w:rsidDel="008D486D">
                <w:rPr>
                  <w:rFonts w:ascii="Calibri" w:hAnsi="Calibri" w:cs="Calibri"/>
                  <w:color w:val="000000"/>
                  <w:sz w:val="22"/>
                  <w:szCs w:val="22"/>
                </w:rPr>
                <w:delText>819</w:delText>
              </w:r>
            </w:del>
          </w:p>
        </w:tc>
        <w:tc>
          <w:tcPr>
            <w:tcW w:w="176" w:type="pct"/>
            <w:tcBorders>
              <w:top w:val="single" w:sz="4" w:space="0" w:color="000000"/>
              <w:left w:val="single" w:sz="4" w:space="0" w:color="000000"/>
              <w:bottom w:val="single" w:sz="4" w:space="0" w:color="000000"/>
              <w:right w:val="single" w:sz="4" w:space="0" w:color="000000"/>
            </w:tcBorders>
          </w:tcPr>
          <w:p w14:paraId="2B9434B9" w14:textId="1593E624" w:rsidR="0051069D" w:rsidRPr="00ED4D8D" w:rsidRDefault="0051069D" w:rsidP="0051069D">
            <w:pPr>
              <w:widowControl/>
              <w:autoSpaceDE/>
              <w:autoSpaceDN/>
              <w:adjustRightInd/>
              <w:jc w:val="center"/>
              <w:rPr>
                <w:b/>
                <w:bCs/>
                <w:sz w:val="22"/>
                <w:szCs w:val="22"/>
              </w:rPr>
            </w:pPr>
            <w:ins w:id="3598" w:author="ERCOT" w:date="2022-10-31T17:35:00Z">
              <w:r w:rsidRPr="00ED4D8D">
                <w:rPr>
                  <w:sz w:val="22"/>
                  <w:szCs w:val="22"/>
                </w:rPr>
                <w:t>900</w:t>
              </w:r>
            </w:ins>
            <w:del w:id="3599" w:author="ERCOT" w:date="2022-10-31T17:35:00Z">
              <w:r w:rsidRPr="00ED4D8D" w:rsidDel="008D486D">
                <w:rPr>
                  <w:rFonts w:ascii="Calibri" w:hAnsi="Calibri" w:cs="Calibri"/>
                  <w:color w:val="000000"/>
                  <w:sz w:val="22"/>
                  <w:szCs w:val="22"/>
                </w:rPr>
                <w:delText>819</w:delText>
              </w:r>
            </w:del>
          </w:p>
        </w:tc>
        <w:tc>
          <w:tcPr>
            <w:tcW w:w="187" w:type="pct"/>
            <w:tcBorders>
              <w:top w:val="single" w:sz="4" w:space="0" w:color="000000"/>
              <w:left w:val="single" w:sz="4" w:space="0" w:color="000000"/>
              <w:bottom w:val="single" w:sz="4" w:space="0" w:color="000000"/>
              <w:right w:val="single" w:sz="4" w:space="0" w:color="000000"/>
            </w:tcBorders>
          </w:tcPr>
          <w:p w14:paraId="6FB75B65" w14:textId="5E462F55" w:rsidR="0051069D" w:rsidRPr="00ED4D8D" w:rsidRDefault="0051069D" w:rsidP="0051069D">
            <w:pPr>
              <w:widowControl/>
              <w:autoSpaceDE/>
              <w:autoSpaceDN/>
              <w:adjustRightInd/>
              <w:jc w:val="center"/>
              <w:rPr>
                <w:b/>
                <w:bCs/>
                <w:sz w:val="22"/>
                <w:szCs w:val="22"/>
              </w:rPr>
            </w:pPr>
            <w:ins w:id="3600" w:author="ERCOT" w:date="2022-10-31T17:35:00Z">
              <w:r w:rsidRPr="00ED4D8D">
                <w:rPr>
                  <w:sz w:val="22"/>
                  <w:szCs w:val="22"/>
                </w:rPr>
                <w:t>658</w:t>
              </w:r>
            </w:ins>
            <w:del w:id="3601" w:author="ERCOT" w:date="2022-10-31T17:35:00Z">
              <w:r w:rsidRPr="00ED4D8D" w:rsidDel="008D486D">
                <w:rPr>
                  <w:rFonts w:ascii="Calibri" w:hAnsi="Calibri" w:cs="Calibri"/>
                  <w:color w:val="000000"/>
                  <w:sz w:val="22"/>
                  <w:szCs w:val="22"/>
                </w:rPr>
                <w:delText>764</w:delText>
              </w:r>
            </w:del>
          </w:p>
        </w:tc>
        <w:tc>
          <w:tcPr>
            <w:tcW w:w="165" w:type="pct"/>
            <w:tcBorders>
              <w:top w:val="single" w:sz="4" w:space="0" w:color="000000"/>
              <w:left w:val="single" w:sz="4" w:space="0" w:color="000000"/>
              <w:bottom w:val="single" w:sz="4" w:space="0" w:color="000000"/>
              <w:right w:val="single" w:sz="4" w:space="0" w:color="000000"/>
            </w:tcBorders>
          </w:tcPr>
          <w:p w14:paraId="683A28C0" w14:textId="272F61E3" w:rsidR="0051069D" w:rsidRPr="00ED4D8D" w:rsidRDefault="0051069D" w:rsidP="0051069D">
            <w:pPr>
              <w:widowControl/>
              <w:autoSpaceDE/>
              <w:autoSpaceDN/>
              <w:adjustRightInd/>
              <w:jc w:val="center"/>
              <w:rPr>
                <w:b/>
                <w:bCs/>
                <w:sz w:val="22"/>
                <w:szCs w:val="22"/>
              </w:rPr>
            </w:pPr>
            <w:ins w:id="3602" w:author="ERCOT" w:date="2022-10-31T17:35:00Z">
              <w:r w:rsidRPr="00ED4D8D">
                <w:rPr>
                  <w:sz w:val="22"/>
                  <w:szCs w:val="22"/>
                </w:rPr>
                <w:t>658</w:t>
              </w:r>
            </w:ins>
            <w:del w:id="3603" w:author="ERCOT" w:date="2022-10-31T17:35:00Z">
              <w:r w:rsidRPr="00ED4D8D" w:rsidDel="008D486D">
                <w:rPr>
                  <w:rFonts w:ascii="Calibri" w:hAnsi="Calibri" w:cs="Calibri"/>
                  <w:color w:val="000000"/>
                  <w:sz w:val="22"/>
                  <w:szCs w:val="22"/>
                </w:rPr>
                <w:delText>764</w:delText>
              </w:r>
            </w:del>
          </w:p>
        </w:tc>
        <w:tc>
          <w:tcPr>
            <w:tcW w:w="166" w:type="pct"/>
            <w:tcBorders>
              <w:top w:val="single" w:sz="4" w:space="0" w:color="000000"/>
              <w:left w:val="single" w:sz="4" w:space="0" w:color="000000"/>
              <w:bottom w:val="single" w:sz="4" w:space="0" w:color="000000"/>
              <w:right w:val="single" w:sz="4" w:space="0" w:color="000000"/>
            </w:tcBorders>
          </w:tcPr>
          <w:p w14:paraId="1A3A3FB8" w14:textId="0BE0C829" w:rsidR="0051069D" w:rsidRPr="00ED4D8D" w:rsidRDefault="0051069D" w:rsidP="0051069D">
            <w:pPr>
              <w:widowControl/>
              <w:autoSpaceDE/>
              <w:autoSpaceDN/>
              <w:adjustRightInd/>
              <w:jc w:val="center"/>
              <w:rPr>
                <w:b/>
                <w:bCs/>
                <w:sz w:val="22"/>
                <w:szCs w:val="22"/>
              </w:rPr>
            </w:pPr>
            <w:ins w:id="3604" w:author="ERCOT" w:date="2022-10-31T17:35:00Z">
              <w:r w:rsidRPr="00ED4D8D">
                <w:rPr>
                  <w:sz w:val="22"/>
                  <w:szCs w:val="22"/>
                </w:rPr>
                <w:t>658</w:t>
              </w:r>
            </w:ins>
            <w:del w:id="3605" w:author="ERCOT" w:date="2022-10-31T17:35:00Z">
              <w:r w:rsidRPr="00ED4D8D" w:rsidDel="008D486D">
                <w:rPr>
                  <w:rFonts w:ascii="Calibri" w:hAnsi="Calibri" w:cs="Calibri"/>
                  <w:color w:val="000000"/>
                  <w:sz w:val="22"/>
                  <w:szCs w:val="22"/>
                </w:rPr>
                <w:delText>764</w:delText>
              </w:r>
            </w:del>
          </w:p>
        </w:tc>
        <w:tc>
          <w:tcPr>
            <w:tcW w:w="180" w:type="pct"/>
            <w:tcBorders>
              <w:top w:val="single" w:sz="4" w:space="0" w:color="000000"/>
              <w:left w:val="single" w:sz="4" w:space="0" w:color="000000"/>
              <w:bottom w:val="single" w:sz="4" w:space="0" w:color="000000"/>
              <w:right w:val="single" w:sz="4" w:space="0" w:color="000000"/>
            </w:tcBorders>
          </w:tcPr>
          <w:p w14:paraId="47AB33E2" w14:textId="3D679FD4" w:rsidR="0051069D" w:rsidRPr="00ED4D8D" w:rsidRDefault="0051069D" w:rsidP="0051069D">
            <w:pPr>
              <w:widowControl/>
              <w:autoSpaceDE/>
              <w:autoSpaceDN/>
              <w:adjustRightInd/>
              <w:jc w:val="center"/>
              <w:rPr>
                <w:b/>
                <w:bCs/>
                <w:sz w:val="22"/>
                <w:szCs w:val="22"/>
              </w:rPr>
            </w:pPr>
            <w:ins w:id="3606" w:author="ERCOT" w:date="2022-10-31T17:35:00Z">
              <w:r w:rsidRPr="00ED4D8D">
                <w:rPr>
                  <w:sz w:val="22"/>
                  <w:szCs w:val="22"/>
                </w:rPr>
                <w:t>658</w:t>
              </w:r>
            </w:ins>
            <w:del w:id="3607" w:author="ERCOT" w:date="2022-10-31T17:35:00Z">
              <w:r w:rsidRPr="00ED4D8D" w:rsidDel="008D486D">
                <w:rPr>
                  <w:rFonts w:ascii="Calibri" w:hAnsi="Calibri" w:cs="Calibri"/>
                  <w:color w:val="000000"/>
                  <w:sz w:val="22"/>
                  <w:szCs w:val="22"/>
                </w:rPr>
                <w:delText>764</w:delText>
              </w:r>
            </w:del>
          </w:p>
        </w:tc>
        <w:tc>
          <w:tcPr>
            <w:tcW w:w="195" w:type="pct"/>
            <w:tcBorders>
              <w:top w:val="single" w:sz="4" w:space="0" w:color="000000"/>
              <w:left w:val="single" w:sz="4" w:space="0" w:color="000000"/>
              <w:bottom w:val="single" w:sz="4" w:space="0" w:color="000000"/>
              <w:right w:val="single" w:sz="4" w:space="0" w:color="000000"/>
            </w:tcBorders>
          </w:tcPr>
          <w:p w14:paraId="0DF24E3B" w14:textId="71F4BBF6" w:rsidR="0051069D" w:rsidRPr="00ED4D8D" w:rsidRDefault="0051069D" w:rsidP="0051069D">
            <w:pPr>
              <w:widowControl/>
              <w:autoSpaceDE/>
              <w:autoSpaceDN/>
              <w:adjustRightInd/>
              <w:jc w:val="center"/>
              <w:rPr>
                <w:b/>
                <w:bCs/>
                <w:sz w:val="22"/>
                <w:szCs w:val="22"/>
              </w:rPr>
            </w:pPr>
            <w:ins w:id="3608" w:author="ERCOT" w:date="2022-10-31T17:35:00Z">
              <w:r w:rsidRPr="00ED4D8D">
                <w:rPr>
                  <w:sz w:val="22"/>
                  <w:szCs w:val="22"/>
                </w:rPr>
                <w:t>658</w:t>
              </w:r>
            </w:ins>
            <w:del w:id="3609" w:author="ERCOT" w:date="2022-10-31T17:35:00Z">
              <w:r w:rsidRPr="00ED4D8D" w:rsidDel="008D486D">
                <w:rPr>
                  <w:rFonts w:ascii="Calibri" w:hAnsi="Calibri" w:cs="Calibri"/>
                  <w:color w:val="000000"/>
                  <w:sz w:val="22"/>
                  <w:szCs w:val="22"/>
                </w:rPr>
                <w:delText>764</w:delText>
              </w:r>
            </w:del>
          </w:p>
        </w:tc>
        <w:tc>
          <w:tcPr>
            <w:tcW w:w="244" w:type="pct"/>
          </w:tcPr>
          <w:p w14:paraId="4A4BEB9C" w14:textId="0C1093B9" w:rsidR="0051069D" w:rsidRPr="00ED4D8D" w:rsidRDefault="0051069D" w:rsidP="0051069D">
            <w:pPr>
              <w:widowControl/>
              <w:autoSpaceDE/>
              <w:autoSpaceDN/>
              <w:adjustRightInd/>
              <w:rPr>
                <w:b/>
                <w:bCs/>
                <w:sz w:val="22"/>
                <w:szCs w:val="22"/>
              </w:rPr>
            </w:pPr>
            <w:ins w:id="3610" w:author="ERCOT" w:date="2022-10-31T17:35:00Z">
              <w:r w:rsidRPr="00ED4D8D">
                <w:rPr>
                  <w:sz w:val="22"/>
                  <w:szCs w:val="22"/>
                </w:rPr>
                <w:t>658</w:t>
              </w:r>
            </w:ins>
            <w:del w:id="3611" w:author="ERCOT" w:date="2022-10-31T17:35:00Z">
              <w:r w:rsidRPr="00ED4D8D" w:rsidDel="008D486D">
                <w:rPr>
                  <w:rFonts w:ascii="Calibri" w:hAnsi="Calibri" w:cs="Calibri"/>
                  <w:color w:val="000000"/>
                  <w:sz w:val="22"/>
                  <w:szCs w:val="22"/>
                </w:rPr>
                <w:delText>764</w:delText>
              </w:r>
            </w:del>
          </w:p>
        </w:tc>
      </w:tr>
      <w:tr w:rsidR="0051069D" w:rsidRPr="00E66AD4" w14:paraId="3E44E4F7" w14:textId="0DDAD575"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51069D" w:rsidRPr="000357D1" w:rsidRDefault="0051069D" w:rsidP="0051069D">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tcPr>
          <w:p w14:paraId="2A87A7AC" w14:textId="5B37D471" w:rsidR="0051069D" w:rsidRPr="00ED4D8D" w:rsidRDefault="0051069D" w:rsidP="0051069D">
            <w:pPr>
              <w:widowControl/>
              <w:autoSpaceDE/>
              <w:autoSpaceDN/>
              <w:adjustRightInd/>
              <w:jc w:val="center"/>
              <w:rPr>
                <w:b/>
                <w:bCs/>
                <w:sz w:val="22"/>
                <w:szCs w:val="22"/>
              </w:rPr>
            </w:pPr>
            <w:ins w:id="3612" w:author="ERCOT" w:date="2022-10-31T17:35:00Z">
              <w:r w:rsidRPr="00ED4D8D">
                <w:rPr>
                  <w:sz w:val="22"/>
                  <w:szCs w:val="22"/>
                </w:rPr>
                <w:t>518</w:t>
              </w:r>
            </w:ins>
            <w:del w:id="3613" w:author="ERCOT" w:date="2022-10-31T17:35:00Z">
              <w:r w:rsidRPr="00ED4D8D" w:rsidDel="008D486D">
                <w:rPr>
                  <w:rFonts w:ascii="Calibri" w:hAnsi="Calibri" w:cs="Calibri"/>
                  <w:color w:val="000000"/>
                  <w:sz w:val="22"/>
                  <w:szCs w:val="22"/>
                </w:rPr>
                <w:delText>527</w:delText>
              </w:r>
            </w:del>
          </w:p>
        </w:tc>
        <w:tc>
          <w:tcPr>
            <w:tcW w:w="194" w:type="pct"/>
            <w:tcBorders>
              <w:top w:val="single" w:sz="4" w:space="0" w:color="000000"/>
              <w:left w:val="single" w:sz="4" w:space="0" w:color="000000"/>
              <w:bottom w:val="single" w:sz="4" w:space="0" w:color="000000"/>
              <w:right w:val="single" w:sz="4" w:space="0" w:color="000000"/>
            </w:tcBorders>
          </w:tcPr>
          <w:p w14:paraId="313847BA" w14:textId="67BBA271" w:rsidR="0051069D" w:rsidRPr="00ED4D8D" w:rsidRDefault="0051069D" w:rsidP="0051069D">
            <w:pPr>
              <w:widowControl/>
              <w:autoSpaceDE/>
              <w:autoSpaceDN/>
              <w:adjustRightInd/>
              <w:jc w:val="center"/>
              <w:rPr>
                <w:b/>
                <w:bCs/>
                <w:sz w:val="22"/>
                <w:szCs w:val="22"/>
              </w:rPr>
            </w:pPr>
            <w:ins w:id="3614" w:author="ERCOT" w:date="2022-10-31T17:35:00Z">
              <w:r w:rsidRPr="00ED4D8D">
                <w:rPr>
                  <w:sz w:val="22"/>
                  <w:szCs w:val="22"/>
                </w:rPr>
                <w:t>518</w:t>
              </w:r>
            </w:ins>
            <w:del w:id="3615" w:author="ERCOT" w:date="2022-10-31T17:35:00Z">
              <w:r w:rsidRPr="00ED4D8D"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57248708" w14:textId="381B50CF" w:rsidR="0051069D" w:rsidRPr="00ED4D8D" w:rsidRDefault="0051069D" w:rsidP="0051069D">
            <w:pPr>
              <w:widowControl/>
              <w:autoSpaceDE/>
              <w:autoSpaceDN/>
              <w:adjustRightInd/>
              <w:jc w:val="center"/>
              <w:rPr>
                <w:b/>
                <w:bCs/>
                <w:sz w:val="22"/>
                <w:szCs w:val="22"/>
              </w:rPr>
            </w:pPr>
            <w:ins w:id="3616" w:author="ERCOT" w:date="2022-10-31T17:35:00Z">
              <w:r w:rsidRPr="00ED4D8D">
                <w:rPr>
                  <w:sz w:val="22"/>
                  <w:szCs w:val="22"/>
                </w:rPr>
                <w:t>518</w:t>
              </w:r>
            </w:ins>
            <w:del w:id="3617" w:author="ERCOT" w:date="2022-10-31T17:35:00Z">
              <w:r w:rsidRPr="00ED4D8D"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2F5D1D4B" w14:textId="661B52F9" w:rsidR="0051069D" w:rsidRPr="00ED4D8D" w:rsidRDefault="0051069D" w:rsidP="0051069D">
            <w:pPr>
              <w:widowControl/>
              <w:autoSpaceDE/>
              <w:autoSpaceDN/>
              <w:adjustRightInd/>
              <w:jc w:val="center"/>
              <w:rPr>
                <w:b/>
                <w:bCs/>
                <w:sz w:val="22"/>
                <w:szCs w:val="22"/>
              </w:rPr>
            </w:pPr>
            <w:ins w:id="3618" w:author="ERCOT" w:date="2022-10-31T17:35:00Z">
              <w:r w:rsidRPr="00ED4D8D">
                <w:rPr>
                  <w:sz w:val="22"/>
                  <w:szCs w:val="22"/>
                </w:rPr>
                <w:t>518</w:t>
              </w:r>
            </w:ins>
            <w:del w:id="3619" w:author="ERCOT" w:date="2022-10-31T17:35:00Z">
              <w:r w:rsidRPr="00ED4D8D"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2239827E" w14:textId="76F4B1F7" w:rsidR="0051069D" w:rsidRPr="00ED4D8D" w:rsidRDefault="0051069D" w:rsidP="0051069D">
            <w:pPr>
              <w:widowControl/>
              <w:autoSpaceDE/>
              <w:autoSpaceDN/>
              <w:adjustRightInd/>
              <w:jc w:val="center"/>
              <w:rPr>
                <w:b/>
                <w:bCs/>
                <w:sz w:val="22"/>
                <w:szCs w:val="22"/>
              </w:rPr>
            </w:pPr>
            <w:ins w:id="3620" w:author="ERCOT" w:date="2022-10-31T17:35:00Z">
              <w:r w:rsidRPr="00ED4D8D">
                <w:rPr>
                  <w:sz w:val="22"/>
                  <w:szCs w:val="22"/>
                </w:rPr>
                <w:t>518</w:t>
              </w:r>
            </w:ins>
            <w:del w:id="3621" w:author="ERCOT" w:date="2022-10-31T17:35:00Z">
              <w:r w:rsidRPr="00ED4D8D"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134FD0C0" w14:textId="00C29ECE" w:rsidR="0051069D" w:rsidRPr="00ED4D8D" w:rsidRDefault="0051069D" w:rsidP="0051069D">
            <w:pPr>
              <w:widowControl/>
              <w:autoSpaceDE/>
              <w:autoSpaceDN/>
              <w:adjustRightInd/>
              <w:jc w:val="center"/>
              <w:rPr>
                <w:b/>
                <w:bCs/>
                <w:sz w:val="22"/>
                <w:szCs w:val="22"/>
              </w:rPr>
            </w:pPr>
            <w:ins w:id="3622" w:author="ERCOT" w:date="2022-10-31T17:35:00Z">
              <w:r w:rsidRPr="00ED4D8D">
                <w:rPr>
                  <w:sz w:val="22"/>
                  <w:szCs w:val="22"/>
                </w:rPr>
                <w:t>518</w:t>
              </w:r>
            </w:ins>
            <w:del w:id="3623" w:author="ERCOT" w:date="2022-10-31T17:35:00Z">
              <w:r w:rsidRPr="00ED4D8D"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78081955" w14:textId="1A85CCD1" w:rsidR="0051069D" w:rsidRPr="00ED4D8D" w:rsidRDefault="0051069D" w:rsidP="0051069D">
            <w:pPr>
              <w:widowControl/>
              <w:autoSpaceDE/>
              <w:autoSpaceDN/>
              <w:adjustRightInd/>
              <w:jc w:val="center"/>
              <w:rPr>
                <w:b/>
                <w:bCs/>
                <w:sz w:val="22"/>
                <w:szCs w:val="22"/>
              </w:rPr>
            </w:pPr>
            <w:ins w:id="3624" w:author="ERCOT" w:date="2022-10-31T17:35:00Z">
              <w:r w:rsidRPr="00ED4D8D">
                <w:rPr>
                  <w:sz w:val="22"/>
                  <w:szCs w:val="22"/>
                </w:rPr>
                <w:t>774</w:t>
              </w:r>
            </w:ins>
            <w:del w:id="3625" w:author="ERCOT" w:date="2022-10-31T17:35:00Z">
              <w:r w:rsidRPr="00ED4D8D"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69C0CBEF" w14:textId="536FA7D8" w:rsidR="0051069D" w:rsidRPr="00ED4D8D" w:rsidRDefault="0051069D" w:rsidP="0051069D">
            <w:pPr>
              <w:widowControl/>
              <w:autoSpaceDE/>
              <w:autoSpaceDN/>
              <w:adjustRightInd/>
              <w:jc w:val="center"/>
              <w:rPr>
                <w:b/>
                <w:bCs/>
                <w:sz w:val="22"/>
                <w:szCs w:val="22"/>
              </w:rPr>
            </w:pPr>
            <w:ins w:id="3626" w:author="ERCOT" w:date="2022-10-31T17:35:00Z">
              <w:r w:rsidRPr="00ED4D8D">
                <w:rPr>
                  <w:sz w:val="22"/>
                  <w:szCs w:val="22"/>
                </w:rPr>
                <w:t>774</w:t>
              </w:r>
            </w:ins>
            <w:del w:id="3627" w:author="ERCOT" w:date="2022-10-31T17:35:00Z">
              <w:r w:rsidRPr="00ED4D8D" w:rsidDel="008D486D">
                <w:rPr>
                  <w:rFonts w:ascii="Calibri" w:hAnsi="Calibri" w:cs="Calibri"/>
                  <w:color w:val="000000"/>
                  <w:sz w:val="22"/>
                  <w:szCs w:val="22"/>
                </w:rPr>
                <w:delText>858</w:delText>
              </w:r>
            </w:del>
          </w:p>
        </w:tc>
        <w:tc>
          <w:tcPr>
            <w:tcW w:w="178" w:type="pct"/>
            <w:tcBorders>
              <w:top w:val="single" w:sz="4" w:space="0" w:color="000000"/>
              <w:left w:val="single" w:sz="4" w:space="0" w:color="000000"/>
              <w:bottom w:val="single" w:sz="4" w:space="0" w:color="000000"/>
              <w:right w:val="single" w:sz="4" w:space="0" w:color="000000"/>
            </w:tcBorders>
          </w:tcPr>
          <w:p w14:paraId="245C8BFB" w14:textId="3DBC3D7D" w:rsidR="0051069D" w:rsidRPr="00ED4D8D" w:rsidRDefault="0051069D" w:rsidP="0051069D">
            <w:pPr>
              <w:widowControl/>
              <w:autoSpaceDE/>
              <w:autoSpaceDN/>
              <w:adjustRightInd/>
              <w:jc w:val="center"/>
              <w:rPr>
                <w:b/>
                <w:bCs/>
                <w:sz w:val="22"/>
                <w:szCs w:val="22"/>
              </w:rPr>
            </w:pPr>
            <w:ins w:id="3628" w:author="ERCOT" w:date="2022-10-31T17:35:00Z">
              <w:r w:rsidRPr="00ED4D8D">
                <w:rPr>
                  <w:sz w:val="22"/>
                  <w:szCs w:val="22"/>
                </w:rPr>
                <w:t>774</w:t>
              </w:r>
            </w:ins>
            <w:del w:id="3629" w:author="ERCOT" w:date="2022-10-31T17:35:00Z">
              <w:r w:rsidRPr="00ED4D8D" w:rsidDel="008D486D">
                <w:rPr>
                  <w:rFonts w:ascii="Calibri" w:hAnsi="Calibri" w:cs="Calibri"/>
                  <w:color w:val="000000"/>
                  <w:sz w:val="22"/>
                  <w:szCs w:val="22"/>
                </w:rPr>
                <w:delText>858</w:delText>
              </w:r>
            </w:del>
          </w:p>
        </w:tc>
        <w:tc>
          <w:tcPr>
            <w:tcW w:w="219" w:type="pct"/>
            <w:tcBorders>
              <w:top w:val="single" w:sz="4" w:space="0" w:color="000000"/>
              <w:left w:val="single" w:sz="4" w:space="0" w:color="000000"/>
              <w:bottom w:val="single" w:sz="4" w:space="0" w:color="000000"/>
              <w:right w:val="single" w:sz="4" w:space="0" w:color="000000"/>
            </w:tcBorders>
          </w:tcPr>
          <w:p w14:paraId="0D72F534" w14:textId="199C7945" w:rsidR="0051069D" w:rsidRPr="00ED4D8D" w:rsidRDefault="0051069D" w:rsidP="0051069D">
            <w:pPr>
              <w:widowControl/>
              <w:autoSpaceDE/>
              <w:autoSpaceDN/>
              <w:adjustRightInd/>
              <w:jc w:val="center"/>
              <w:rPr>
                <w:b/>
                <w:bCs/>
                <w:sz w:val="22"/>
                <w:szCs w:val="22"/>
              </w:rPr>
            </w:pPr>
            <w:ins w:id="3630" w:author="ERCOT" w:date="2022-10-31T17:35:00Z">
              <w:r w:rsidRPr="00ED4D8D">
                <w:rPr>
                  <w:sz w:val="22"/>
                  <w:szCs w:val="22"/>
                </w:rPr>
                <w:t>774</w:t>
              </w:r>
            </w:ins>
            <w:del w:id="3631" w:author="ERCOT" w:date="2022-10-31T17:35:00Z">
              <w:r w:rsidRPr="00ED4D8D"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0E357747" w14:textId="498AA25F" w:rsidR="0051069D" w:rsidRPr="00ED4D8D" w:rsidRDefault="0051069D" w:rsidP="0051069D">
            <w:pPr>
              <w:widowControl/>
              <w:autoSpaceDE/>
              <w:autoSpaceDN/>
              <w:adjustRightInd/>
              <w:jc w:val="center"/>
              <w:rPr>
                <w:b/>
                <w:bCs/>
                <w:sz w:val="22"/>
                <w:szCs w:val="22"/>
              </w:rPr>
            </w:pPr>
            <w:ins w:id="3632" w:author="ERCOT" w:date="2022-10-31T17:35:00Z">
              <w:r w:rsidRPr="00ED4D8D">
                <w:rPr>
                  <w:sz w:val="22"/>
                  <w:szCs w:val="22"/>
                </w:rPr>
                <w:t>774</w:t>
              </w:r>
            </w:ins>
            <w:del w:id="3633" w:author="ERCOT" w:date="2022-10-31T17:35:00Z">
              <w:r w:rsidRPr="00ED4D8D"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342D98CA" w14:textId="6D49CE24" w:rsidR="0051069D" w:rsidRPr="00ED4D8D" w:rsidRDefault="0051069D" w:rsidP="0051069D">
            <w:pPr>
              <w:widowControl/>
              <w:autoSpaceDE/>
              <w:autoSpaceDN/>
              <w:adjustRightInd/>
              <w:jc w:val="center"/>
              <w:rPr>
                <w:b/>
                <w:bCs/>
                <w:sz w:val="22"/>
                <w:szCs w:val="22"/>
              </w:rPr>
            </w:pPr>
            <w:ins w:id="3634" w:author="ERCOT" w:date="2022-10-31T17:35:00Z">
              <w:r w:rsidRPr="00ED4D8D">
                <w:rPr>
                  <w:sz w:val="22"/>
                  <w:szCs w:val="22"/>
                </w:rPr>
                <w:t>774</w:t>
              </w:r>
            </w:ins>
            <w:del w:id="3635" w:author="ERCOT" w:date="2022-10-31T17:35:00Z">
              <w:r w:rsidRPr="00ED4D8D" w:rsidDel="008D486D">
                <w:rPr>
                  <w:rFonts w:ascii="Calibri" w:hAnsi="Calibri" w:cs="Calibri"/>
                  <w:color w:val="000000"/>
                  <w:sz w:val="22"/>
                  <w:szCs w:val="22"/>
                </w:rPr>
                <w:delText>858</w:delText>
              </w:r>
            </w:del>
          </w:p>
        </w:tc>
        <w:tc>
          <w:tcPr>
            <w:tcW w:w="194" w:type="pct"/>
            <w:tcBorders>
              <w:top w:val="single" w:sz="4" w:space="0" w:color="000000"/>
              <w:left w:val="single" w:sz="4" w:space="0" w:color="000000"/>
              <w:bottom w:val="single" w:sz="4" w:space="0" w:color="000000"/>
              <w:right w:val="single" w:sz="4" w:space="0" w:color="000000"/>
            </w:tcBorders>
          </w:tcPr>
          <w:p w14:paraId="544B477C" w14:textId="2A5704B2" w:rsidR="0051069D" w:rsidRPr="00ED4D8D" w:rsidRDefault="0051069D" w:rsidP="0051069D">
            <w:pPr>
              <w:widowControl/>
              <w:autoSpaceDE/>
              <w:autoSpaceDN/>
              <w:adjustRightInd/>
              <w:jc w:val="center"/>
              <w:rPr>
                <w:b/>
                <w:bCs/>
                <w:sz w:val="22"/>
                <w:szCs w:val="22"/>
              </w:rPr>
            </w:pPr>
            <w:ins w:id="3636" w:author="ERCOT" w:date="2022-10-31T17:35:00Z">
              <w:r w:rsidRPr="00ED4D8D">
                <w:rPr>
                  <w:sz w:val="22"/>
                  <w:szCs w:val="22"/>
                </w:rPr>
                <w:t>805</w:t>
              </w:r>
            </w:ins>
            <w:del w:id="3637" w:author="ERCOT" w:date="2022-10-31T17:35:00Z">
              <w:r w:rsidRPr="00ED4D8D" w:rsidDel="008D486D">
                <w:rPr>
                  <w:rFonts w:ascii="Calibri" w:hAnsi="Calibri" w:cs="Calibri"/>
                  <w:color w:val="000000"/>
                  <w:sz w:val="22"/>
                  <w:szCs w:val="22"/>
                </w:rPr>
                <w:delText>739</w:delText>
              </w:r>
            </w:del>
          </w:p>
        </w:tc>
        <w:tc>
          <w:tcPr>
            <w:tcW w:w="198" w:type="pct"/>
            <w:tcBorders>
              <w:top w:val="single" w:sz="4" w:space="0" w:color="000000"/>
              <w:left w:val="single" w:sz="4" w:space="0" w:color="000000"/>
              <w:bottom w:val="single" w:sz="4" w:space="0" w:color="000000"/>
              <w:right w:val="single" w:sz="4" w:space="0" w:color="000000"/>
            </w:tcBorders>
          </w:tcPr>
          <w:p w14:paraId="67025289" w14:textId="4EBA17A1" w:rsidR="0051069D" w:rsidRPr="00ED4D8D" w:rsidRDefault="0051069D" w:rsidP="0051069D">
            <w:pPr>
              <w:widowControl/>
              <w:autoSpaceDE/>
              <w:autoSpaceDN/>
              <w:adjustRightInd/>
              <w:jc w:val="center"/>
              <w:rPr>
                <w:b/>
                <w:bCs/>
                <w:sz w:val="22"/>
                <w:szCs w:val="22"/>
              </w:rPr>
            </w:pPr>
            <w:ins w:id="3638" w:author="ERCOT" w:date="2022-10-31T17:35:00Z">
              <w:r w:rsidRPr="00ED4D8D">
                <w:rPr>
                  <w:sz w:val="22"/>
                  <w:szCs w:val="22"/>
                </w:rPr>
                <w:t>805</w:t>
              </w:r>
            </w:ins>
            <w:del w:id="3639" w:author="ERCOT" w:date="2022-10-31T17:35:00Z">
              <w:r w:rsidRPr="00ED4D8D"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5F254096" w14:textId="5217198A" w:rsidR="0051069D" w:rsidRPr="00ED4D8D" w:rsidRDefault="0051069D" w:rsidP="0051069D">
            <w:pPr>
              <w:widowControl/>
              <w:autoSpaceDE/>
              <w:autoSpaceDN/>
              <w:adjustRightInd/>
              <w:jc w:val="center"/>
              <w:rPr>
                <w:b/>
                <w:bCs/>
                <w:sz w:val="22"/>
                <w:szCs w:val="22"/>
              </w:rPr>
            </w:pPr>
            <w:ins w:id="3640" w:author="ERCOT" w:date="2022-10-31T17:35:00Z">
              <w:r w:rsidRPr="00ED4D8D">
                <w:rPr>
                  <w:sz w:val="22"/>
                  <w:szCs w:val="22"/>
                </w:rPr>
                <w:t>805</w:t>
              </w:r>
            </w:ins>
            <w:del w:id="3641" w:author="ERCOT" w:date="2022-10-31T17:35:00Z">
              <w:r w:rsidRPr="00ED4D8D"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332BAD22" w14:textId="18F36EC7" w:rsidR="0051069D" w:rsidRPr="00ED4D8D" w:rsidRDefault="0051069D" w:rsidP="0051069D">
            <w:pPr>
              <w:widowControl/>
              <w:autoSpaceDE/>
              <w:autoSpaceDN/>
              <w:adjustRightInd/>
              <w:jc w:val="center"/>
              <w:rPr>
                <w:b/>
                <w:bCs/>
                <w:sz w:val="22"/>
                <w:szCs w:val="22"/>
              </w:rPr>
            </w:pPr>
            <w:ins w:id="3642" w:author="ERCOT" w:date="2022-10-31T17:35:00Z">
              <w:r w:rsidRPr="00ED4D8D">
                <w:rPr>
                  <w:sz w:val="22"/>
                  <w:szCs w:val="22"/>
                </w:rPr>
                <w:t>805</w:t>
              </w:r>
            </w:ins>
            <w:del w:id="3643" w:author="ERCOT" w:date="2022-10-31T17:35:00Z">
              <w:r w:rsidRPr="00ED4D8D"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2D9DC7BF" w14:textId="2DB74373" w:rsidR="0051069D" w:rsidRPr="00ED4D8D" w:rsidRDefault="0051069D" w:rsidP="0051069D">
            <w:pPr>
              <w:widowControl/>
              <w:autoSpaceDE/>
              <w:autoSpaceDN/>
              <w:adjustRightInd/>
              <w:jc w:val="center"/>
              <w:rPr>
                <w:b/>
                <w:bCs/>
                <w:sz w:val="22"/>
                <w:szCs w:val="22"/>
              </w:rPr>
            </w:pPr>
            <w:ins w:id="3644" w:author="ERCOT" w:date="2022-10-31T17:35:00Z">
              <w:r w:rsidRPr="00ED4D8D">
                <w:rPr>
                  <w:sz w:val="22"/>
                  <w:szCs w:val="22"/>
                </w:rPr>
                <w:t>805</w:t>
              </w:r>
            </w:ins>
            <w:del w:id="3645" w:author="ERCOT" w:date="2022-10-31T17:35:00Z">
              <w:r w:rsidRPr="00ED4D8D" w:rsidDel="008D486D">
                <w:rPr>
                  <w:rFonts w:ascii="Calibri" w:hAnsi="Calibri" w:cs="Calibri"/>
                  <w:color w:val="000000"/>
                  <w:sz w:val="22"/>
                  <w:szCs w:val="22"/>
                </w:rPr>
                <w:delText>739</w:delText>
              </w:r>
            </w:del>
          </w:p>
        </w:tc>
        <w:tc>
          <w:tcPr>
            <w:tcW w:w="176" w:type="pct"/>
            <w:tcBorders>
              <w:top w:val="single" w:sz="4" w:space="0" w:color="000000"/>
              <w:left w:val="single" w:sz="4" w:space="0" w:color="000000"/>
              <w:bottom w:val="single" w:sz="4" w:space="0" w:color="000000"/>
              <w:right w:val="single" w:sz="4" w:space="0" w:color="000000"/>
            </w:tcBorders>
          </w:tcPr>
          <w:p w14:paraId="1904AE6D" w14:textId="1B11D4FF" w:rsidR="0051069D" w:rsidRPr="00ED4D8D" w:rsidRDefault="0051069D" w:rsidP="0051069D">
            <w:pPr>
              <w:widowControl/>
              <w:autoSpaceDE/>
              <w:autoSpaceDN/>
              <w:adjustRightInd/>
              <w:jc w:val="center"/>
              <w:rPr>
                <w:b/>
                <w:bCs/>
                <w:sz w:val="22"/>
                <w:szCs w:val="22"/>
              </w:rPr>
            </w:pPr>
            <w:ins w:id="3646" w:author="ERCOT" w:date="2022-10-31T17:35:00Z">
              <w:r w:rsidRPr="00ED4D8D">
                <w:rPr>
                  <w:sz w:val="22"/>
                  <w:szCs w:val="22"/>
                </w:rPr>
                <w:t>805</w:t>
              </w:r>
            </w:ins>
            <w:del w:id="3647" w:author="ERCOT" w:date="2022-10-31T17:35:00Z">
              <w:r w:rsidRPr="00ED4D8D" w:rsidDel="008D486D">
                <w:rPr>
                  <w:rFonts w:ascii="Calibri" w:hAnsi="Calibri" w:cs="Calibri"/>
                  <w:color w:val="000000"/>
                  <w:sz w:val="22"/>
                  <w:szCs w:val="22"/>
                </w:rPr>
                <w:delText>739</w:delText>
              </w:r>
            </w:del>
          </w:p>
        </w:tc>
        <w:tc>
          <w:tcPr>
            <w:tcW w:w="187" w:type="pct"/>
            <w:tcBorders>
              <w:top w:val="single" w:sz="4" w:space="0" w:color="000000"/>
              <w:left w:val="single" w:sz="4" w:space="0" w:color="000000"/>
              <w:bottom w:val="single" w:sz="4" w:space="0" w:color="000000"/>
              <w:right w:val="single" w:sz="4" w:space="0" w:color="000000"/>
            </w:tcBorders>
          </w:tcPr>
          <w:p w14:paraId="63A43C60" w14:textId="21768438" w:rsidR="0051069D" w:rsidRPr="00ED4D8D" w:rsidRDefault="0051069D" w:rsidP="0051069D">
            <w:pPr>
              <w:widowControl/>
              <w:autoSpaceDE/>
              <w:autoSpaceDN/>
              <w:adjustRightInd/>
              <w:jc w:val="center"/>
              <w:rPr>
                <w:b/>
                <w:bCs/>
                <w:sz w:val="22"/>
                <w:szCs w:val="22"/>
              </w:rPr>
            </w:pPr>
            <w:ins w:id="3648" w:author="ERCOT" w:date="2022-10-31T17:35:00Z">
              <w:r w:rsidRPr="00ED4D8D">
                <w:rPr>
                  <w:sz w:val="22"/>
                  <w:szCs w:val="22"/>
                </w:rPr>
                <w:t>703</w:t>
              </w:r>
            </w:ins>
            <w:del w:id="3649" w:author="ERCOT" w:date="2022-10-31T17:35:00Z">
              <w:r w:rsidRPr="00ED4D8D" w:rsidDel="008D486D">
                <w:rPr>
                  <w:rFonts w:ascii="Calibri" w:hAnsi="Calibri" w:cs="Calibri"/>
                  <w:color w:val="000000"/>
                  <w:sz w:val="22"/>
                  <w:szCs w:val="22"/>
                </w:rPr>
                <w:delText>677</w:delText>
              </w:r>
            </w:del>
          </w:p>
        </w:tc>
        <w:tc>
          <w:tcPr>
            <w:tcW w:w="165" w:type="pct"/>
            <w:tcBorders>
              <w:top w:val="single" w:sz="4" w:space="0" w:color="000000"/>
              <w:left w:val="single" w:sz="4" w:space="0" w:color="000000"/>
              <w:bottom w:val="single" w:sz="4" w:space="0" w:color="000000"/>
              <w:right w:val="single" w:sz="4" w:space="0" w:color="000000"/>
            </w:tcBorders>
          </w:tcPr>
          <w:p w14:paraId="2EAD123B" w14:textId="5695D3E1" w:rsidR="0051069D" w:rsidRPr="00ED4D8D" w:rsidRDefault="0051069D" w:rsidP="0051069D">
            <w:pPr>
              <w:widowControl/>
              <w:autoSpaceDE/>
              <w:autoSpaceDN/>
              <w:adjustRightInd/>
              <w:jc w:val="center"/>
              <w:rPr>
                <w:b/>
                <w:bCs/>
                <w:sz w:val="22"/>
                <w:szCs w:val="22"/>
              </w:rPr>
            </w:pPr>
            <w:ins w:id="3650" w:author="ERCOT" w:date="2022-10-31T17:35:00Z">
              <w:r w:rsidRPr="00ED4D8D">
                <w:rPr>
                  <w:sz w:val="22"/>
                  <w:szCs w:val="22"/>
                </w:rPr>
                <w:t>703</w:t>
              </w:r>
            </w:ins>
            <w:del w:id="3651" w:author="ERCOT" w:date="2022-10-31T17:35:00Z">
              <w:r w:rsidRPr="00ED4D8D" w:rsidDel="008D486D">
                <w:rPr>
                  <w:rFonts w:ascii="Calibri" w:hAnsi="Calibri" w:cs="Calibri"/>
                  <w:color w:val="000000"/>
                  <w:sz w:val="22"/>
                  <w:szCs w:val="22"/>
                </w:rPr>
                <w:delText>677</w:delText>
              </w:r>
            </w:del>
          </w:p>
        </w:tc>
        <w:tc>
          <w:tcPr>
            <w:tcW w:w="166" w:type="pct"/>
            <w:tcBorders>
              <w:top w:val="single" w:sz="4" w:space="0" w:color="000000"/>
              <w:left w:val="single" w:sz="4" w:space="0" w:color="000000"/>
              <w:bottom w:val="single" w:sz="4" w:space="0" w:color="000000"/>
              <w:right w:val="single" w:sz="4" w:space="0" w:color="000000"/>
            </w:tcBorders>
          </w:tcPr>
          <w:p w14:paraId="40A135BA" w14:textId="6CBD97C0" w:rsidR="0051069D" w:rsidRPr="00ED4D8D" w:rsidRDefault="0051069D" w:rsidP="0051069D">
            <w:pPr>
              <w:widowControl/>
              <w:autoSpaceDE/>
              <w:autoSpaceDN/>
              <w:adjustRightInd/>
              <w:jc w:val="center"/>
              <w:rPr>
                <w:b/>
                <w:bCs/>
                <w:sz w:val="22"/>
                <w:szCs w:val="22"/>
              </w:rPr>
            </w:pPr>
            <w:ins w:id="3652" w:author="ERCOT" w:date="2022-10-31T17:35:00Z">
              <w:r w:rsidRPr="00ED4D8D">
                <w:rPr>
                  <w:sz w:val="22"/>
                  <w:szCs w:val="22"/>
                </w:rPr>
                <w:t>703</w:t>
              </w:r>
            </w:ins>
            <w:del w:id="3653" w:author="ERCOT" w:date="2022-10-31T17:35:00Z">
              <w:r w:rsidRPr="00ED4D8D" w:rsidDel="008D486D">
                <w:rPr>
                  <w:rFonts w:ascii="Calibri" w:hAnsi="Calibri" w:cs="Calibri"/>
                  <w:color w:val="000000"/>
                  <w:sz w:val="22"/>
                  <w:szCs w:val="22"/>
                </w:rPr>
                <w:delText>677</w:delText>
              </w:r>
            </w:del>
          </w:p>
        </w:tc>
        <w:tc>
          <w:tcPr>
            <w:tcW w:w="180" w:type="pct"/>
            <w:tcBorders>
              <w:top w:val="single" w:sz="4" w:space="0" w:color="000000"/>
              <w:left w:val="single" w:sz="4" w:space="0" w:color="000000"/>
              <w:bottom w:val="single" w:sz="4" w:space="0" w:color="000000"/>
              <w:right w:val="single" w:sz="4" w:space="0" w:color="000000"/>
            </w:tcBorders>
          </w:tcPr>
          <w:p w14:paraId="039707AD" w14:textId="2D0CB852" w:rsidR="0051069D" w:rsidRPr="00ED4D8D" w:rsidRDefault="0051069D" w:rsidP="0051069D">
            <w:pPr>
              <w:widowControl/>
              <w:autoSpaceDE/>
              <w:autoSpaceDN/>
              <w:adjustRightInd/>
              <w:jc w:val="center"/>
              <w:rPr>
                <w:b/>
                <w:bCs/>
                <w:sz w:val="22"/>
                <w:szCs w:val="22"/>
              </w:rPr>
            </w:pPr>
            <w:ins w:id="3654" w:author="ERCOT" w:date="2022-10-31T17:35:00Z">
              <w:r w:rsidRPr="00ED4D8D">
                <w:rPr>
                  <w:sz w:val="22"/>
                  <w:szCs w:val="22"/>
                </w:rPr>
                <w:t>703</w:t>
              </w:r>
            </w:ins>
            <w:del w:id="3655" w:author="ERCOT" w:date="2022-10-31T17:35:00Z">
              <w:r w:rsidRPr="00ED4D8D" w:rsidDel="008D486D">
                <w:rPr>
                  <w:rFonts w:ascii="Calibri" w:hAnsi="Calibri" w:cs="Calibri"/>
                  <w:color w:val="000000"/>
                  <w:sz w:val="22"/>
                  <w:szCs w:val="22"/>
                </w:rPr>
                <w:delText>677</w:delText>
              </w:r>
            </w:del>
          </w:p>
        </w:tc>
        <w:tc>
          <w:tcPr>
            <w:tcW w:w="195" w:type="pct"/>
            <w:tcBorders>
              <w:top w:val="single" w:sz="4" w:space="0" w:color="000000"/>
              <w:left w:val="single" w:sz="4" w:space="0" w:color="000000"/>
              <w:bottom w:val="single" w:sz="4" w:space="0" w:color="000000"/>
              <w:right w:val="single" w:sz="4" w:space="0" w:color="000000"/>
            </w:tcBorders>
          </w:tcPr>
          <w:p w14:paraId="540E28ED" w14:textId="3675E1E1" w:rsidR="0051069D" w:rsidRPr="00ED4D8D" w:rsidRDefault="0051069D" w:rsidP="0051069D">
            <w:pPr>
              <w:widowControl/>
              <w:autoSpaceDE/>
              <w:autoSpaceDN/>
              <w:adjustRightInd/>
              <w:jc w:val="center"/>
              <w:rPr>
                <w:b/>
                <w:bCs/>
                <w:sz w:val="22"/>
                <w:szCs w:val="22"/>
              </w:rPr>
            </w:pPr>
            <w:ins w:id="3656" w:author="ERCOT" w:date="2022-10-31T17:35:00Z">
              <w:r w:rsidRPr="00ED4D8D">
                <w:rPr>
                  <w:sz w:val="22"/>
                  <w:szCs w:val="22"/>
                </w:rPr>
                <w:t>703</w:t>
              </w:r>
            </w:ins>
            <w:del w:id="3657" w:author="ERCOT" w:date="2022-10-31T17:35:00Z">
              <w:r w:rsidRPr="00ED4D8D" w:rsidDel="008D486D">
                <w:rPr>
                  <w:rFonts w:ascii="Calibri" w:hAnsi="Calibri" w:cs="Calibri"/>
                  <w:color w:val="000000"/>
                  <w:sz w:val="22"/>
                  <w:szCs w:val="22"/>
                </w:rPr>
                <w:delText>677</w:delText>
              </w:r>
            </w:del>
          </w:p>
        </w:tc>
        <w:tc>
          <w:tcPr>
            <w:tcW w:w="244" w:type="pct"/>
          </w:tcPr>
          <w:p w14:paraId="1F3B9AE2" w14:textId="0E32AA73" w:rsidR="0051069D" w:rsidRPr="00ED4D8D" w:rsidRDefault="0051069D" w:rsidP="0051069D">
            <w:pPr>
              <w:widowControl/>
              <w:autoSpaceDE/>
              <w:autoSpaceDN/>
              <w:adjustRightInd/>
              <w:rPr>
                <w:b/>
                <w:bCs/>
                <w:sz w:val="22"/>
                <w:szCs w:val="22"/>
              </w:rPr>
            </w:pPr>
            <w:ins w:id="3658" w:author="ERCOT" w:date="2022-10-31T17:35:00Z">
              <w:r w:rsidRPr="00ED4D8D">
                <w:rPr>
                  <w:sz w:val="22"/>
                  <w:szCs w:val="22"/>
                </w:rPr>
                <w:t>703</w:t>
              </w:r>
            </w:ins>
            <w:del w:id="3659" w:author="ERCOT" w:date="2022-10-31T17:35:00Z">
              <w:r w:rsidRPr="00ED4D8D" w:rsidDel="008D486D">
                <w:rPr>
                  <w:rFonts w:ascii="Calibri" w:hAnsi="Calibri" w:cs="Calibri"/>
                  <w:color w:val="000000"/>
                  <w:sz w:val="22"/>
                  <w:szCs w:val="22"/>
                </w:rPr>
                <w:delText>677</w:delText>
              </w:r>
            </w:del>
          </w:p>
        </w:tc>
      </w:tr>
      <w:tr w:rsidR="0051069D" w:rsidRPr="00E66AD4" w14:paraId="73C6D51A" w14:textId="5519880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51069D" w:rsidRPr="000357D1" w:rsidRDefault="0051069D" w:rsidP="0051069D">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tcPr>
          <w:p w14:paraId="3C2BE5BC" w14:textId="48E805BA" w:rsidR="0051069D" w:rsidRPr="00ED4D8D" w:rsidRDefault="0051069D" w:rsidP="0051069D">
            <w:pPr>
              <w:widowControl/>
              <w:autoSpaceDE/>
              <w:autoSpaceDN/>
              <w:adjustRightInd/>
              <w:jc w:val="center"/>
              <w:rPr>
                <w:b/>
                <w:bCs/>
                <w:sz w:val="22"/>
                <w:szCs w:val="22"/>
              </w:rPr>
            </w:pPr>
            <w:ins w:id="3660" w:author="ERCOT" w:date="2022-10-31T17:35:00Z">
              <w:r w:rsidRPr="00ED4D8D">
                <w:rPr>
                  <w:sz w:val="22"/>
                  <w:szCs w:val="22"/>
                </w:rPr>
                <w:t>643</w:t>
              </w:r>
            </w:ins>
            <w:del w:id="3661" w:author="ERCOT" w:date="2022-10-31T17:35:00Z">
              <w:r w:rsidRPr="00ED4D8D" w:rsidDel="008D486D">
                <w:rPr>
                  <w:rFonts w:ascii="Calibri" w:hAnsi="Calibri" w:cs="Calibri"/>
                  <w:color w:val="000000"/>
                  <w:sz w:val="22"/>
                  <w:szCs w:val="22"/>
                </w:rPr>
                <w:delText>610</w:delText>
              </w:r>
            </w:del>
          </w:p>
        </w:tc>
        <w:tc>
          <w:tcPr>
            <w:tcW w:w="194" w:type="pct"/>
            <w:tcBorders>
              <w:top w:val="single" w:sz="4" w:space="0" w:color="000000"/>
              <w:left w:val="single" w:sz="4" w:space="0" w:color="000000"/>
              <w:bottom w:val="single" w:sz="4" w:space="0" w:color="000000"/>
              <w:right w:val="single" w:sz="4" w:space="0" w:color="000000"/>
            </w:tcBorders>
          </w:tcPr>
          <w:p w14:paraId="7B1926A6" w14:textId="48409B11" w:rsidR="0051069D" w:rsidRPr="00ED4D8D" w:rsidRDefault="0051069D" w:rsidP="0051069D">
            <w:pPr>
              <w:widowControl/>
              <w:autoSpaceDE/>
              <w:autoSpaceDN/>
              <w:adjustRightInd/>
              <w:jc w:val="center"/>
              <w:rPr>
                <w:b/>
                <w:bCs/>
                <w:sz w:val="22"/>
                <w:szCs w:val="22"/>
              </w:rPr>
            </w:pPr>
            <w:ins w:id="3662" w:author="ERCOT" w:date="2022-10-31T17:35:00Z">
              <w:r w:rsidRPr="00ED4D8D">
                <w:rPr>
                  <w:sz w:val="22"/>
                  <w:szCs w:val="22"/>
                </w:rPr>
                <w:t>643</w:t>
              </w:r>
            </w:ins>
            <w:del w:id="3663" w:author="ERCOT" w:date="2022-10-31T17:35:00Z">
              <w:r w:rsidRPr="00ED4D8D"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0EECA7D7" w14:textId="4CDDB603" w:rsidR="0051069D" w:rsidRPr="00ED4D8D" w:rsidRDefault="0051069D" w:rsidP="0051069D">
            <w:pPr>
              <w:widowControl/>
              <w:autoSpaceDE/>
              <w:autoSpaceDN/>
              <w:adjustRightInd/>
              <w:jc w:val="center"/>
              <w:rPr>
                <w:b/>
                <w:bCs/>
                <w:sz w:val="22"/>
                <w:szCs w:val="22"/>
              </w:rPr>
            </w:pPr>
            <w:ins w:id="3664" w:author="ERCOT" w:date="2022-10-31T17:35:00Z">
              <w:r w:rsidRPr="00ED4D8D">
                <w:rPr>
                  <w:sz w:val="22"/>
                  <w:szCs w:val="22"/>
                </w:rPr>
                <w:t>643</w:t>
              </w:r>
            </w:ins>
            <w:del w:id="3665" w:author="ERCOT" w:date="2022-10-31T17:35:00Z">
              <w:r w:rsidRPr="00ED4D8D"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27EFAE8F" w14:textId="39915739" w:rsidR="0051069D" w:rsidRPr="00ED4D8D" w:rsidRDefault="0051069D" w:rsidP="0051069D">
            <w:pPr>
              <w:widowControl/>
              <w:autoSpaceDE/>
              <w:autoSpaceDN/>
              <w:adjustRightInd/>
              <w:jc w:val="center"/>
              <w:rPr>
                <w:b/>
                <w:bCs/>
                <w:sz w:val="22"/>
                <w:szCs w:val="22"/>
              </w:rPr>
            </w:pPr>
            <w:ins w:id="3666" w:author="ERCOT" w:date="2022-10-31T17:35:00Z">
              <w:r w:rsidRPr="00ED4D8D">
                <w:rPr>
                  <w:sz w:val="22"/>
                  <w:szCs w:val="22"/>
                </w:rPr>
                <w:t>643</w:t>
              </w:r>
            </w:ins>
            <w:del w:id="3667" w:author="ERCOT" w:date="2022-10-31T17:35:00Z">
              <w:r w:rsidRPr="00ED4D8D"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31087A6B" w14:textId="071A7AEA" w:rsidR="0051069D" w:rsidRPr="00ED4D8D" w:rsidRDefault="0051069D" w:rsidP="0051069D">
            <w:pPr>
              <w:widowControl/>
              <w:autoSpaceDE/>
              <w:autoSpaceDN/>
              <w:adjustRightInd/>
              <w:jc w:val="center"/>
              <w:rPr>
                <w:b/>
                <w:bCs/>
                <w:sz w:val="22"/>
                <w:szCs w:val="22"/>
              </w:rPr>
            </w:pPr>
            <w:ins w:id="3668" w:author="ERCOT" w:date="2022-10-31T17:35:00Z">
              <w:r w:rsidRPr="00ED4D8D">
                <w:rPr>
                  <w:sz w:val="22"/>
                  <w:szCs w:val="22"/>
                </w:rPr>
                <w:t>643</w:t>
              </w:r>
            </w:ins>
            <w:del w:id="3669" w:author="ERCOT" w:date="2022-10-31T17:35:00Z">
              <w:r w:rsidRPr="00ED4D8D"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2D4D25E0" w14:textId="3AF7077E" w:rsidR="0051069D" w:rsidRPr="00ED4D8D" w:rsidRDefault="0051069D" w:rsidP="0051069D">
            <w:pPr>
              <w:widowControl/>
              <w:autoSpaceDE/>
              <w:autoSpaceDN/>
              <w:adjustRightInd/>
              <w:jc w:val="center"/>
              <w:rPr>
                <w:b/>
                <w:bCs/>
                <w:sz w:val="22"/>
                <w:szCs w:val="22"/>
              </w:rPr>
            </w:pPr>
            <w:ins w:id="3670" w:author="ERCOT" w:date="2022-10-31T17:35:00Z">
              <w:r w:rsidRPr="00ED4D8D">
                <w:rPr>
                  <w:sz w:val="22"/>
                  <w:szCs w:val="22"/>
                </w:rPr>
                <w:t>643</w:t>
              </w:r>
            </w:ins>
            <w:del w:id="3671" w:author="ERCOT" w:date="2022-10-31T17:35:00Z">
              <w:r w:rsidRPr="00ED4D8D"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03B2D566" w14:textId="0EE359DA" w:rsidR="0051069D" w:rsidRPr="00ED4D8D" w:rsidRDefault="0051069D" w:rsidP="0051069D">
            <w:pPr>
              <w:widowControl/>
              <w:autoSpaceDE/>
              <w:autoSpaceDN/>
              <w:adjustRightInd/>
              <w:jc w:val="center"/>
              <w:rPr>
                <w:b/>
                <w:bCs/>
                <w:sz w:val="22"/>
                <w:szCs w:val="22"/>
              </w:rPr>
            </w:pPr>
            <w:ins w:id="3672" w:author="ERCOT" w:date="2022-10-31T17:35:00Z">
              <w:r w:rsidRPr="00ED4D8D">
                <w:rPr>
                  <w:sz w:val="22"/>
                  <w:szCs w:val="22"/>
                </w:rPr>
                <w:t>936</w:t>
              </w:r>
            </w:ins>
            <w:del w:id="3673" w:author="ERCOT" w:date="2022-10-31T17:35:00Z">
              <w:r w:rsidRPr="00ED4D8D"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7EB1676B" w14:textId="2624E6A9" w:rsidR="0051069D" w:rsidRPr="00ED4D8D" w:rsidRDefault="0051069D" w:rsidP="0051069D">
            <w:pPr>
              <w:widowControl/>
              <w:autoSpaceDE/>
              <w:autoSpaceDN/>
              <w:adjustRightInd/>
              <w:jc w:val="center"/>
              <w:rPr>
                <w:b/>
                <w:bCs/>
                <w:sz w:val="22"/>
                <w:szCs w:val="22"/>
              </w:rPr>
            </w:pPr>
            <w:ins w:id="3674" w:author="ERCOT" w:date="2022-10-31T17:35:00Z">
              <w:r w:rsidRPr="00ED4D8D">
                <w:rPr>
                  <w:sz w:val="22"/>
                  <w:szCs w:val="22"/>
                </w:rPr>
                <w:t>936</w:t>
              </w:r>
            </w:ins>
            <w:del w:id="3675" w:author="ERCOT" w:date="2022-10-31T17:35:00Z">
              <w:r w:rsidRPr="00ED4D8D" w:rsidDel="008D486D">
                <w:rPr>
                  <w:rFonts w:ascii="Calibri" w:hAnsi="Calibri" w:cs="Calibri"/>
                  <w:color w:val="000000"/>
                  <w:sz w:val="22"/>
                  <w:szCs w:val="22"/>
                </w:rPr>
                <w:delText>868</w:delText>
              </w:r>
            </w:del>
          </w:p>
        </w:tc>
        <w:tc>
          <w:tcPr>
            <w:tcW w:w="178" w:type="pct"/>
            <w:tcBorders>
              <w:top w:val="single" w:sz="4" w:space="0" w:color="000000"/>
              <w:left w:val="single" w:sz="4" w:space="0" w:color="000000"/>
              <w:bottom w:val="single" w:sz="4" w:space="0" w:color="000000"/>
              <w:right w:val="single" w:sz="4" w:space="0" w:color="000000"/>
            </w:tcBorders>
          </w:tcPr>
          <w:p w14:paraId="76D96B01" w14:textId="68EAF232" w:rsidR="0051069D" w:rsidRPr="00ED4D8D" w:rsidRDefault="0051069D" w:rsidP="0051069D">
            <w:pPr>
              <w:widowControl/>
              <w:autoSpaceDE/>
              <w:autoSpaceDN/>
              <w:adjustRightInd/>
              <w:jc w:val="center"/>
              <w:rPr>
                <w:b/>
                <w:bCs/>
                <w:sz w:val="22"/>
                <w:szCs w:val="22"/>
              </w:rPr>
            </w:pPr>
            <w:ins w:id="3676" w:author="ERCOT" w:date="2022-10-31T17:35:00Z">
              <w:r w:rsidRPr="00ED4D8D">
                <w:rPr>
                  <w:sz w:val="22"/>
                  <w:szCs w:val="22"/>
                </w:rPr>
                <w:t>936</w:t>
              </w:r>
            </w:ins>
            <w:del w:id="3677" w:author="ERCOT" w:date="2022-10-31T17:35:00Z">
              <w:r w:rsidRPr="00ED4D8D" w:rsidDel="008D486D">
                <w:rPr>
                  <w:rFonts w:ascii="Calibri" w:hAnsi="Calibri" w:cs="Calibri"/>
                  <w:color w:val="000000"/>
                  <w:sz w:val="22"/>
                  <w:szCs w:val="22"/>
                </w:rPr>
                <w:delText>868</w:delText>
              </w:r>
            </w:del>
          </w:p>
        </w:tc>
        <w:tc>
          <w:tcPr>
            <w:tcW w:w="219" w:type="pct"/>
            <w:tcBorders>
              <w:top w:val="single" w:sz="4" w:space="0" w:color="000000"/>
              <w:left w:val="single" w:sz="4" w:space="0" w:color="000000"/>
              <w:bottom w:val="single" w:sz="4" w:space="0" w:color="000000"/>
              <w:right w:val="single" w:sz="4" w:space="0" w:color="000000"/>
            </w:tcBorders>
          </w:tcPr>
          <w:p w14:paraId="0DEAFE60" w14:textId="5F293268" w:rsidR="0051069D" w:rsidRPr="00ED4D8D" w:rsidRDefault="0051069D" w:rsidP="0051069D">
            <w:pPr>
              <w:widowControl/>
              <w:autoSpaceDE/>
              <w:autoSpaceDN/>
              <w:adjustRightInd/>
              <w:jc w:val="center"/>
              <w:rPr>
                <w:b/>
                <w:bCs/>
                <w:sz w:val="22"/>
                <w:szCs w:val="22"/>
              </w:rPr>
            </w:pPr>
            <w:ins w:id="3678" w:author="ERCOT" w:date="2022-10-31T17:35:00Z">
              <w:r w:rsidRPr="00ED4D8D">
                <w:rPr>
                  <w:sz w:val="22"/>
                  <w:szCs w:val="22"/>
                </w:rPr>
                <w:t>936</w:t>
              </w:r>
            </w:ins>
            <w:del w:id="3679" w:author="ERCOT" w:date="2022-10-31T17:35:00Z">
              <w:r w:rsidRPr="00ED4D8D"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0B2D69D7" w14:textId="1CFE7162" w:rsidR="0051069D" w:rsidRPr="00ED4D8D" w:rsidRDefault="0051069D" w:rsidP="0051069D">
            <w:pPr>
              <w:widowControl/>
              <w:autoSpaceDE/>
              <w:autoSpaceDN/>
              <w:adjustRightInd/>
              <w:jc w:val="center"/>
              <w:rPr>
                <w:b/>
                <w:bCs/>
                <w:sz w:val="22"/>
                <w:szCs w:val="22"/>
              </w:rPr>
            </w:pPr>
            <w:ins w:id="3680" w:author="ERCOT" w:date="2022-10-31T17:35:00Z">
              <w:r w:rsidRPr="00ED4D8D">
                <w:rPr>
                  <w:sz w:val="22"/>
                  <w:szCs w:val="22"/>
                </w:rPr>
                <w:t>936</w:t>
              </w:r>
            </w:ins>
            <w:del w:id="3681" w:author="ERCOT" w:date="2022-10-31T17:35:00Z">
              <w:r w:rsidRPr="00ED4D8D"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68422316" w14:textId="739A61E5" w:rsidR="0051069D" w:rsidRPr="00ED4D8D" w:rsidRDefault="0051069D" w:rsidP="0051069D">
            <w:pPr>
              <w:widowControl/>
              <w:autoSpaceDE/>
              <w:autoSpaceDN/>
              <w:adjustRightInd/>
              <w:jc w:val="center"/>
              <w:rPr>
                <w:b/>
                <w:bCs/>
                <w:sz w:val="22"/>
                <w:szCs w:val="22"/>
              </w:rPr>
            </w:pPr>
            <w:ins w:id="3682" w:author="ERCOT" w:date="2022-10-31T17:35:00Z">
              <w:r w:rsidRPr="00ED4D8D">
                <w:rPr>
                  <w:sz w:val="22"/>
                  <w:szCs w:val="22"/>
                </w:rPr>
                <w:t>936</w:t>
              </w:r>
            </w:ins>
            <w:del w:id="3683" w:author="ERCOT" w:date="2022-10-31T17:35:00Z">
              <w:r w:rsidRPr="00ED4D8D" w:rsidDel="008D486D">
                <w:rPr>
                  <w:rFonts w:ascii="Calibri" w:hAnsi="Calibri" w:cs="Calibri"/>
                  <w:color w:val="000000"/>
                  <w:sz w:val="22"/>
                  <w:szCs w:val="22"/>
                </w:rPr>
                <w:delText>868</w:delText>
              </w:r>
            </w:del>
          </w:p>
        </w:tc>
        <w:tc>
          <w:tcPr>
            <w:tcW w:w="194" w:type="pct"/>
            <w:tcBorders>
              <w:top w:val="single" w:sz="4" w:space="0" w:color="000000"/>
              <w:left w:val="single" w:sz="4" w:space="0" w:color="000000"/>
              <w:bottom w:val="single" w:sz="4" w:space="0" w:color="000000"/>
              <w:right w:val="single" w:sz="4" w:space="0" w:color="000000"/>
            </w:tcBorders>
          </w:tcPr>
          <w:p w14:paraId="4C48F5DB" w14:textId="1F563CBB" w:rsidR="0051069D" w:rsidRPr="00ED4D8D" w:rsidRDefault="0051069D" w:rsidP="0051069D">
            <w:pPr>
              <w:widowControl/>
              <w:autoSpaceDE/>
              <w:autoSpaceDN/>
              <w:adjustRightInd/>
              <w:jc w:val="center"/>
              <w:rPr>
                <w:b/>
                <w:bCs/>
                <w:sz w:val="22"/>
                <w:szCs w:val="22"/>
              </w:rPr>
            </w:pPr>
            <w:ins w:id="3684" w:author="ERCOT" w:date="2022-10-31T17:35:00Z">
              <w:r w:rsidRPr="00ED4D8D">
                <w:rPr>
                  <w:sz w:val="22"/>
                  <w:szCs w:val="22"/>
                </w:rPr>
                <w:t>792</w:t>
              </w:r>
            </w:ins>
            <w:del w:id="3685" w:author="ERCOT" w:date="2022-10-31T17:35:00Z">
              <w:r w:rsidRPr="00ED4D8D" w:rsidDel="008D486D">
                <w:rPr>
                  <w:rFonts w:ascii="Calibri" w:hAnsi="Calibri" w:cs="Calibri"/>
                  <w:color w:val="000000"/>
                  <w:sz w:val="22"/>
                  <w:szCs w:val="22"/>
                </w:rPr>
                <w:delText>870</w:delText>
              </w:r>
            </w:del>
          </w:p>
        </w:tc>
        <w:tc>
          <w:tcPr>
            <w:tcW w:w="198" w:type="pct"/>
            <w:tcBorders>
              <w:top w:val="single" w:sz="4" w:space="0" w:color="000000"/>
              <w:left w:val="single" w:sz="4" w:space="0" w:color="000000"/>
              <w:bottom w:val="single" w:sz="4" w:space="0" w:color="000000"/>
              <w:right w:val="single" w:sz="4" w:space="0" w:color="000000"/>
            </w:tcBorders>
          </w:tcPr>
          <w:p w14:paraId="260CBDDC" w14:textId="11DF8AF6" w:rsidR="0051069D" w:rsidRPr="00ED4D8D" w:rsidRDefault="0051069D" w:rsidP="0051069D">
            <w:pPr>
              <w:widowControl/>
              <w:autoSpaceDE/>
              <w:autoSpaceDN/>
              <w:adjustRightInd/>
              <w:jc w:val="center"/>
              <w:rPr>
                <w:b/>
                <w:bCs/>
                <w:sz w:val="22"/>
                <w:szCs w:val="22"/>
              </w:rPr>
            </w:pPr>
            <w:ins w:id="3686" w:author="ERCOT" w:date="2022-10-31T17:35:00Z">
              <w:r w:rsidRPr="00ED4D8D">
                <w:rPr>
                  <w:sz w:val="22"/>
                  <w:szCs w:val="22"/>
                </w:rPr>
                <w:t>792</w:t>
              </w:r>
            </w:ins>
            <w:del w:id="3687" w:author="ERCOT" w:date="2022-10-31T17:35:00Z">
              <w:r w:rsidRPr="00ED4D8D"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51DC5898" w14:textId="5E727FF5" w:rsidR="0051069D" w:rsidRPr="00ED4D8D" w:rsidRDefault="0051069D" w:rsidP="0051069D">
            <w:pPr>
              <w:widowControl/>
              <w:autoSpaceDE/>
              <w:autoSpaceDN/>
              <w:adjustRightInd/>
              <w:jc w:val="center"/>
              <w:rPr>
                <w:b/>
                <w:bCs/>
                <w:sz w:val="22"/>
                <w:szCs w:val="22"/>
              </w:rPr>
            </w:pPr>
            <w:ins w:id="3688" w:author="ERCOT" w:date="2022-10-31T17:35:00Z">
              <w:r w:rsidRPr="00ED4D8D">
                <w:rPr>
                  <w:sz w:val="22"/>
                  <w:szCs w:val="22"/>
                </w:rPr>
                <w:t>792</w:t>
              </w:r>
            </w:ins>
            <w:del w:id="3689" w:author="ERCOT" w:date="2022-10-31T17:35:00Z">
              <w:r w:rsidRPr="00ED4D8D"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0D3F977D" w14:textId="4CF160B2" w:rsidR="0051069D" w:rsidRPr="00ED4D8D" w:rsidRDefault="0051069D" w:rsidP="0051069D">
            <w:pPr>
              <w:widowControl/>
              <w:autoSpaceDE/>
              <w:autoSpaceDN/>
              <w:adjustRightInd/>
              <w:jc w:val="center"/>
              <w:rPr>
                <w:b/>
                <w:bCs/>
                <w:sz w:val="22"/>
                <w:szCs w:val="22"/>
              </w:rPr>
            </w:pPr>
            <w:ins w:id="3690" w:author="ERCOT" w:date="2022-10-31T17:35:00Z">
              <w:r w:rsidRPr="00ED4D8D">
                <w:rPr>
                  <w:sz w:val="22"/>
                  <w:szCs w:val="22"/>
                </w:rPr>
                <w:t>792</w:t>
              </w:r>
            </w:ins>
            <w:del w:id="3691" w:author="ERCOT" w:date="2022-10-31T17:35:00Z">
              <w:r w:rsidRPr="00ED4D8D"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5BA348D6" w14:textId="12686430" w:rsidR="0051069D" w:rsidRPr="00ED4D8D" w:rsidRDefault="0051069D" w:rsidP="0051069D">
            <w:pPr>
              <w:widowControl/>
              <w:autoSpaceDE/>
              <w:autoSpaceDN/>
              <w:adjustRightInd/>
              <w:jc w:val="center"/>
              <w:rPr>
                <w:b/>
                <w:bCs/>
                <w:sz w:val="22"/>
                <w:szCs w:val="22"/>
              </w:rPr>
            </w:pPr>
            <w:ins w:id="3692" w:author="ERCOT" w:date="2022-10-31T17:35:00Z">
              <w:r w:rsidRPr="00ED4D8D">
                <w:rPr>
                  <w:sz w:val="22"/>
                  <w:szCs w:val="22"/>
                </w:rPr>
                <w:t>792</w:t>
              </w:r>
            </w:ins>
            <w:del w:id="3693" w:author="ERCOT" w:date="2022-10-31T17:35:00Z">
              <w:r w:rsidRPr="00ED4D8D" w:rsidDel="008D486D">
                <w:rPr>
                  <w:rFonts w:ascii="Calibri" w:hAnsi="Calibri" w:cs="Calibri"/>
                  <w:color w:val="000000"/>
                  <w:sz w:val="22"/>
                  <w:szCs w:val="22"/>
                </w:rPr>
                <w:delText>870</w:delText>
              </w:r>
            </w:del>
          </w:p>
        </w:tc>
        <w:tc>
          <w:tcPr>
            <w:tcW w:w="176" w:type="pct"/>
            <w:tcBorders>
              <w:top w:val="single" w:sz="4" w:space="0" w:color="000000"/>
              <w:left w:val="single" w:sz="4" w:space="0" w:color="000000"/>
              <w:bottom w:val="single" w:sz="4" w:space="0" w:color="000000"/>
              <w:right w:val="single" w:sz="4" w:space="0" w:color="000000"/>
            </w:tcBorders>
          </w:tcPr>
          <w:p w14:paraId="222E1CF3" w14:textId="06F81B97" w:rsidR="0051069D" w:rsidRPr="00ED4D8D" w:rsidRDefault="0051069D" w:rsidP="0051069D">
            <w:pPr>
              <w:widowControl/>
              <w:autoSpaceDE/>
              <w:autoSpaceDN/>
              <w:adjustRightInd/>
              <w:jc w:val="center"/>
              <w:rPr>
                <w:b/>
                <w:bCs/>
                <w:sz w:val="22"/>
                <w:szCs w:val="22"/>
              </w:rPr>
            </w:pPr>
            <w:ins w:id="3694" w:author="ERCOT" w:date="2022-10-31T17:35:00Z">
              <w:r w:rsidRPr="00ED4D8D">
                <w:rPr>
                  <w:sz w:val="22"/>
                  <w:szCs w:val="22"/>
                </w:rPr>
                <w:t>792</w:t>
              </w:r>
            </w:ins>
            <w:del w:id="3695" w:author="ERCOT" w:date="2022-10-31T17:35:00Z">
              <w:r w:rsidRPr="00ED4D8D" w:rsidDel="008D486D">
                <w:rPr>
                  <w:rFonts w:ascii="Calibri" w:hAnsi="Calibri" w:cs="Calibri"/>
                  <w:color w:val="000000"/>
                  <w:sz w:val="22"/>
                  <w:szCs w:val="22"/>
                </w:rPr>
                <w:delText>870</w:delText>
              </w:r>
            </w:del>
          </w:p>
        </w:tc>
        <w:tc>
          <w:tcPr>
            <w:tcW w:w="187" w:type="pct"/>
            <w:tcBorders>
              <w:top w:val="single" w:sz="4" w:space="0" w:color="000000"/>
              <w:left w:val="single" w:sz="4" w:space="0" w:color="000000"/>
              <w:bottom w:val="single" w:sz="4" w:space="0" w:color="000000"/>
              <w:right w:val="single" w:sz="4" w:space="0" w:color="000000"/>
            </w:tcBorders>
          </w:tcPr>
          <w:p w14:paraId="5E195CA2" w14:textId="7DA4F6BF" w:rsidR="0051069D" w:rsidRPr="00ED4D8D" w:rsidRDefault="0051069D" w:rsidP="0051069D">
            <w:pPr>
              <w:widowControl/>
              <w:autoSpaceDE/>
              <w:autoSpaceDN/>
              <w:adjustRightInd/>
              <w:jc w:val="center"/>
              <w:rPr>
                <w:b/>
                <w:bCs/>
                <w:sz w:val="22"/>
                <w:szCs w:val="22"/>
              </w:rPr>
            </w:pPr>
            <w:ins w:id="3696" w:author="ERCOT" w:date="2022-10-31T17:35:00Z">
              <w:r w:rsidRPr="00ED4D8D">
                <w:rPr>
                  <w:sz w:val="22"/>
                  <w:szCs w:val="22"/>
                </w:rPr>
                <w:t>752</w:t>
              </w:r>
            </w:ins>
            <w:del w:id="3697" w:author="ERCOT" w:date="2022-10-31T17:35:00Z">
              <w:r w:rsidRPr="00ED4D8D" w:rsidDel="008D486D">
                <w:rPr>
                  <w:rFonts w:ascii="Calibri" w:hAnsi="Calibri" w:cs="Calibri"/>
                  <w:color w:val="000000"/>
                  <w:sz w:val="22"/>
                  <w:szCs w:val="22"/>
                </w:rPr>
                <w:delText>883</w:delText>
              </w:r>
            </w:del>
          </w:p>
        </w:tc>
        <w:tc>
          <w:tcPr>
            <w:tcW w:w="165" w:type="pct"/>
            <w:tcBorders>
              <w:top w:val="single" w:sz="4" w:space="0" w:color="000000"/>
              <w:left w:val="single" w:sz="4" w:space="0" w:color="000000"/>
              <w:bottom w:val="single" w:sz="4" w:space="0" w:color="000000"/>
              <w:right w:val="single" w:sz="4" w:space="0" w:color="000000"/>
            </w:tcBorders>
          </w:tcPr>
          <w:p w14:paraId="0E03A233" w14:textId="2297893D" w:rsidR="0051069D" w:rsidRPr="00ED4D8D" w:rsidRDefault="0051069D" w:rsidP="0051069D">
            <w:pPr>
              <w:widowControl/>
              <w:autoSpaceDE/>
              <w:autoSpaceDN/>
              <w:adjustRightInd/>
              <w:jc w:val="center"/>
              <w:rPr>
                <w:b/>
                <w:bCs/>
                <w:sz w:val="22"/>
                <w:szCs w:val="22"/>
              </w:rPr>
            </w:pPr>
            <w:ins w:id="3698" w:author="ERCOT" w:date="2022-10-31T17:35:00Z">
              <w:r w:rsidRPr="00ED4D8D">
                <w:rPr>
                  <w:sz w:val="22"/>
                  <w:szCs w:val="22"/>
                </w:rPr>
                <w:t>752</w:t>
              </w:r>
            </w:ins>
            <w:del w:id="3699" w:author="ERCOT" w:date="2022-10-31T17:35:00Z">
              <w:r w:rsidRPr="00ED4D8D" w:rsidDel="008D486D">
                <w:rPr>
                  <w:rFonts w:ascii="Calibri" w:hAnsi="Calibri" w:cs="Calibri"/>
                  <w:color w:val="000000"/>
                  <w:sz w:val="22"/>
                  <w:szCs w:val="22"/>
                </w:rPr>
                <w:delText>883</w:delText>
              </w:r>
            </w:del>
          </w:p>
        </w:tc>
        <w:tc>
          <w:tcPr>
            <w:tcW w:w="166" w:type="pct"/>
            <w:tcBorders>
              <w:top w:val="single" w:sz="4" w:space="0" w:color="000000"/>
              <w:left w:val="single" w:sz="4" w:space="0" w:color="000000"/>
              <w:bottom w:val="single" w:sz="4" w:space="0" w:color="000000"/>
              <w:right w:val="single" w:sz="4" w:space="0" w:color="000000"/>
            </w:tcBorders>
          </w:tcPr>
          <w:p w14:paraId="3C722EDB" w14:textId="75620E3B" w:rsidR="0051069D" w:rsidRPr="00ED4D8D" w:rsidRDefault="0051069D" w:rsidP="0051069D">
            <w:pPr>
              <w:widowControl/>
              <w:autoSpaceDE/>
              <w:autoSpaceDN/>
              <w:adjustRightInd/>
              <w:jc w:val="center"/>
              <w:rPr>
                <w:b/>
                <w:bCs/>
                <w:sz w:val="22"/>
                <w:szCs w:val="22"/>
              </w:rPr>
            </w:pPr>
            <w:ins w:id="3700" w:author="ERCOT" w:date="2022-10-31T17:35:00Z">
              <w:r w:rsidRPr="00ED4D8D">
                <w:rPr>
                  <w:sz w:val="22"/>
                  <w:szCs w:val="22"/>
                </w:rPr>
                <w:t>752</w:t>
              </w:r>
            </w:ins>
            <w:del w:id="3701" w:author="ERCOT" w:date="2022-10-31T17:35:00Z">
              <w:r w:rsidRPr="00ED4D8D" w:rsidDel="008D486D">
                <w:rPr>
                  <w:rFonts w:ascii="Calibri" w:hAnsi="Calibri" w:cs="Calibri"/>
                  <w:color w:val="000000"/>
                  <w:sz w:val="22"/>
                  <w:szCs w:val="22"/>
                </w:rPr>
                <w:delText>883</w:delText>
              </w:r>
            </w:del>
          </w:p>
        </w:tc>
        <w:tc>
          <w:tcPr>
            <w:tcW w:w="180" w:type="pct"/>
            <w:tcBorders>
              <w:top w:val="single" w:sz="4" w:space="0" w:color="000000"/>
              <w:left w:val="single" w:sz="4" w:space="0" w:color="000000"/>
              <w:bottom w:val="single" w:sz="4" w:space="0" w:color="000000"/>
              <w:right w:val="single" w:sz="4" w:space="0" w:color="000000"/>
            </w:tcBorders>
          </w:tcPr>
          <w:p w14:paraId="037C6779" w14:textId="2E0F9208" w:rsidR="0051069D" w:rsidRPr="00ED4D8D" w:rsidRDefault="0051069D" w:rsidP="0051069D">
            <w:pPr>
              <w:widowControl/>
              <w:autoSpaceDE/>
              <w:autoSpaceDN/>
              <w:adjustRightInd/>
              <w:jc w:val="center"/>
              <w:rPr>
                <w:b/>
                <w:bCs/>
                <w:sz w:val="22"/>
                <w:szCs w:val="22"/>
              </w:rPr>
            </w:pPr>
            <w:ins w:id="3702" w:author="ERCOT" w:date="2022-10-31T17:35:00Z">
              <w:r w:rsidRPr="00ED4D8D">
                <w:rPr>
                  <w:sz w:val="22"/>
                  <w:szCs w:val="22"/>
                </w:rPr>
                <w:t>752</w:t>
              </w:r>
            </w:ins>
            <w:del w:id="3703" w:author="ERCOT" w:date="2022-10-31T17:35:00Z">
              <w:r w:rsidRPr="00ED4D8D" w:rsidDel="008D486D">
                <w:rPr>
                  <w:rFonts w:ascii="Calibri" w:hAnsi="Calibri" w:cs="Calibri"/>
                  <w:color w:val="000000"/>
                  <w:sz w:val="22"/>
                  <w:szCs w:val="22"/>
                </w:rPr>
                <w:delText>883</w:delText>
              </w:r>
            </w:del>
          </w:p>
        </w:tc>
        <w:tc>
          <w:tcPr>
            <w:tcW w:w="195" w:type="pct"/>
            <w:tcBorders>
              <w:top w:val="single" w:sz="4" w:space="0" w:color="000000"/>
              <w:left w:val="single" w:sz="4" w:space="0" w:color="000000"/>
              <w:bottom w:val="single" w:sz="4" w:space="0" w:color="000000"/>
              <w:right w:val="single" w:sz="4" w:space="0" w:color="000000"/>
            </w:tcBorders>
          </w:tcPr>
          <w:p w14:paraId="569A2D40" w14:textId="1BBC12D0" w:rsidR="0051069D" w:rsidRPr="00ED4D8D" w:rsidRDefault="0051069D" w:rsidP="0051069D">
            <w:pPr>
              <w:widowControl/>
              <w:autoSpaceDE/>
              <w:autoSpaceDN/>
              <w:adjustRightInd/>
              <w:jc w:val="center"/>
              <w:rPr>
                <w:b/>
                <w:bCs/>
                <w:sz w:val="22"/>
                <w:szCs w:val="22"/>
              </w:rPr>
            </w:pPr>
            <w:ins w:id="3704" w:author="ERCOT" w:date="2022-10-31T17:35:00Z">
              <w:r w:rsidRPr="00ED4D8D">
                <w:rPr>
                  <w:sz w:val="22"/>
                  <w:szCs w:val="22"/>
                </w:rPr>
                <w:t>752</w:t>
              </w:r>
            </w:ins>
            <w:del w:id="3705" w:author="ERCOT" w:date="2022-10-31T17:35:00Z">
              <w:r w:rsidRPr="00ED4D8D" w:rsidDel="008D486D">
                <w:rPr>
                  <w:rFonts w:ascii="Calibri" w:hAnsi="Calibri" w:cs="Calibri"/>
                  <w:color w:val="000000"/>
                  <w:sz w:val="22"/>
                  <w:szCs w:val="22"/>
                </w:rPr>
                <w:delText>883</w:delText>
              </w:r>
            </w:del>
          </w:p>
        </w:tc>
        <w:tc>
          <w:tcPr>
            <w:tcW w:w="244" w:type="pct"/>
          </w:tcPr>
          <w:p w14:paraId="4F839ED3" w14:textId="0BA4CF74" w:rsidR="0051069D" w:rsidRPr="00ED4D8D" w:rsidRDefault="0051069D" w:rsidP="0051069D">
            <w:pPr>
              <w:widowControl/>
              <w:autoSpaceDE/>
              <w:autoSpaceDN/>
              <w:adjustRightInd/>
              <w:rPr>
                <w:b/>
                <w:bCs/>
                <w:sz w:val="22"/>
                <w:szCs w:val="22"/>
              </w:rPr>
            </w:pPr>
            <w:ins w:id="3706" w:author="ERCOT" w:date="2022-10-31T17:35:00Z">
              <w:r w:rsidRPr="00ED4D8D">
                <w:rPr>
                  <w:sz w:val="22"/>
                  <w:szCs w:val="22"/>
                </w:rPr>
                <w:t>752</w:t>
              </w:r>
            </w:ins>
            <w:del w:id="3707" w:author="ERCOT" w:date="2022-10-31T17:35:00Z">
              <w:r w:rsidRPr="00ED4D8D" w:rsidDel="008D486D">
                <w:rPr>
                  <w:rFonts w:ascii="Calibri" w:hAnsi="Calibri" w:cs="Calibri"/>
                  <w:color w:val="000000"/>
                  <w:sz w:val="22"/>
                  <w:szCs w:val="22"/>
                </w:rPr>
                <w:delText>883</w:delText>
              </w:r>
            </w:del>
          </w:p>
        </w:tc>
      </w:tr>
      <w:tr w:rsidR="0051069D" w:rsidRPr="00E66AD4" w14:paraId="0CE479BE" w14:textId="113F4C00"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51069D" w:rsidRPr="000357D1" w:rsidRDefault="0051069D" w:rsidP="0051069D">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tcPr>
          <w:p w14:paraId="0CB401F0" w14:textId="301BB38B" w:rsidR="0051069D" w:rsidRPr="00ED4D8D" w:rsidRDefault="0051069D" w:rsidP="0051069D">
            <w:pPr>
              <w:widowControl/>
              <w:autoSpaceDE/>
              <w:autoSpaceDN/>
              <w:adjustRightInd/>
              <w:jc w:val="center"/>
              <w:rPr>
                <w:b/>
                <w:bCs/>
                <w:sz w:val="22"/>
                <w:szCs w:val="22"/>
              </w:rPr>
            </w:pPr>
            <w:ins w:id="3708" w:author="ERCOT" w:date="2022-10-31T17:35:00Z">
              <w:r w:rsidRPr="00ED4D8D">
                <w:rPr>
                  <w:sz w:val="22"/>
                  <w:szCs w:val="22"/>
                </w:rPr>
                <w:t>664</w:t>
              </w:r>
            </w:ins>
            <w:del w:id="3709" w:author="ERCOT" w:date="2022-10-31T17:35:00Z">
              <w:r w:rsidRPr="00ED4D8D" w:rsidDel="008D486D">
                <w:rPr>
                  <w:rFonts w:ascii="Calibri" w:hAnsi="Calibri" w:cs="Calibri"/>
                  <w:color w:val="000000"/>
                  <w:sz w:val="22"/>
                  <w:szCs w:val="22"/>
                </w:rPr>
                <w:delText>601</w:delText>
              </w:r>
            </w:del>
          </w:p>
        </w:tc>
        <w:tc>
          <w:tcPr>
            <w:tcW w:w="194" w:type="pct"/>
            <w:tcBorders>
              <w:top w:val="single" w:sz="4" w:space="0" w:color="000000"/>
              <w:left w:val="single" w:sz="4" w:space="0" w:color="000000"/>
              <w:bottom w:val="single" w:sz="4" w:space="0" w:color="000000"/>
              <w:right w:val="single" w:sz="4" w:space="0" w:color="000000"/>
            </w:tcBorders>
          </w:tcPr>
          <w:p w14:paraId="70BB13B9" w14:textId="3ABA654E" w:rsidR="0051069D" w:rsidRPr="00ED4D8D" w:rsidRDefault="0051069D" w:rsidP="0051069D">
            <w:pPr>
              <w:widowControl/>
              <w:autoSpaceDE/>
              <w:autoSpaceDN/>
              <w:adjustRightInd/>
              <w:jc w:val="center"/>
              <w:rPr>
                <w:b/>
                <w:bCs/>
                <w:sz w:val="22"/>
                <w:szCs w:val="22"/>
              </w:rPr>
            </w:pPr>
            <w:ins w:id="3710" w:author="ERCOT" w:date="2022-10-31T17:35:00Z">
              <w:r w:rsidRPr="00ED4D8D">
                <w:rPr>
                  <w:sz w:val="22"/>
                  <w:szCs w:val="22"/>
                </w:rPr>
                <w:t>664</w:t>
              </w:r>
            </w:ins>
            <w:del w:id="3711" w:author="ERCOT" w:date="2022-10-31T17:35:00Z">
              <w:r w:rsidRPr="00ED4D8D"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53F0A19B" w14:textId="2A13AE27" w:rsidR="0051069D" w:rsidRPr="00ED4D8D" w:rsidRDefault="0051069D" w:rsidP="0051069D">
            <w:pPr>
              <w:widowControl/>
              <w:autoSpaceDE/>
              <w:autoSpaceDN/>
              <w:adjustRightInd/>
              <w:jc w:val="center"/>
              <w:rPr>
                <w:b/>
                <w:bCs/>
                <w:sz w:val="22"/>
                <w:szCs w:val="22"/>
              </w:rPr>
            </w:pPr>
            <w:ins w:id="3712" w:author="ERCOT" w:date="2022-10-31T17:35:00Z">
              <w:r w:rsidRPr="00ED4D8D">
                <w:rPr>
                  <w:sz w:val="22"/>
                  <w:szCs w:val="22"/>
                </w:rPr>
                <w:t>664</w:t>
              </w:r>
            </w:ins>
            <w:del w:id="3713" w:author="ERCOT" w:date="2022-10-31T17:35:00Z">
              <w:r w:rsidRPr="00ED4D8D"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5174ABD2" w14:textId="17A0E3C2" w:rsidR="0051069D" w:rsidRPr="00ED4D8D" w:rsidRDefault="0051069D" w:rsidP="0051069D">
            <w:pPr>
              <w:widowControl/>
              <w:autoSpaceDE/>
              <w:autoSpaceDN/>
              <w:adjustRightInd/>
              <w:jc w:val="center"/>
              <w:rPr>
                <w:b/>
                <w:bCs/>
                <w:sz w:val="22"/>
                <w:szCs w:val="22"/>
              </w:rPr>
            </w:pPr>
            <w:ins w:id="3714" w:author="ERCOT" w:date="2022-10-31T17:35:00Z">
              <w:r w:rsidRPr="00ED4D8D">
                <w:rPr>
                  <w:sz w:val="22"/>
                  <w:szCs w:val="22"/>
                </w:rPr>
                <w:t>664</w:t>
              </w:r>
            </w:ins>
            <w:del w:id="3715" w:author="ERCOT" w:date="2022-10-31T17:35:00Z">
              <w:r w:rsidRPr="00ED4D8D"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03F08271" w14:textId="60AA359C" w:rsidR="0051069D" w:rsidRPr="00ED4D8D" w:rsidRDefault="0051069D" w:rsidP="0051069D">
            <w:pPr>
              <w:widowControl/>
              <w:autoSpaceDE/>
              <w:autoSpaceDN/>
              <w:adjustRightInd/>
              <w:jc w:val="center"/>
              <w:rPr>
                <w:b/>
                <w:bCs/>
                <w:sz w:val="22"/>
                <w:szCs w:val="22"/>
              </w:rPr>
            </w:pPr>
            <w:ins w:id="3716" w:author="ERCOT" w:date="2022-10-31T17:35:00Z">
              <w:r w:rsidRPr="00ED4D8D">
                <w:rPr>
                  <w:sz w:val="22"/>
                  <w:szCs w:val="22"/>
                </w:rPr>
                <w:t>664</w:t>
              </w:r>
            </w:ins>
            <w:del w:id="3717" w:author="ERCOT" w:date="2022-10-31T17:35:00Z">
              <w:r w:rsidRPr="00ED4D8D"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3CC8D2C9" w14:textId="745EE317" w:rsidR="0051069D" w:rsidRPr="00ED4D8D" w:rsidRDefault="0051069D" w:rsidP="0051069D">
            <w:pPr>
              <w:widowControl/>
              <w:autoSpaceDE/>
              <w:autoSpaceDN/>
              <w:adjustRightInd/>
              <w:jc w:val="center"/>
              <w:rPr>
                <w:b/>
                <w:bCs/>
                <w:sz w:val="22"/>
                <w:szCs w:val="22"/>
              </w:rPr>
            </w:pPr>
            <w:ins w:id="3718" w:author="ERCOT" w:date="2022-10-31T17:35:00Z">
              <w:r w:rsidRPr="00ED4D8D">
                <w:rPr>
                  <w:sz w:val="22"/>
                  <w:szCs w:val="22"/>
                </w:rPr>
                <w:t>664</w:t>
              </w:r>
            </w:ins>
            <w:del w:id="3719" w:author="ERCOT" w:date="2022-10-31T17:35:00Z">
              <w:r w:rsidRPr="00ED4D8D"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7F4B4986" w14:textId="2AB45DF9" w:rsidR="0051069D" w:rsidRPr="00ED4D8D" w:rsidRDefault="0051069D" w:rsidP="0051069D">
            <w:pPr>
              <w:widowControl/>
              <w:autoSpaceDE/>
              <w:autoSpaceDN/>
              <w:adjustRightInd/>
              <w:jc w:val="center"/>
              <w:rPr>
                <w:b/>
                <w:bCs/>
                <w:sz w:val="22"/>
                <w:szCs w:val="22"/>
              </w:rPr>
            </w:pPr>
            <w:ins w:id="3720" w:author="ERCOT" w:date="2022-10-31T17:35:00Z">
              <w:r w:rsidRPr="00ED4D8D">
                <w:rPr>
                  <w:sz w:val="22"/>
                  <w:szCs w:val="22"/>
                </w:rPr>
                <w:t>977</w:t>
              </w:r>
            </w:ins>
            <w:del w:id="3721" w:author="ERCOT" w:date="2022-10-31T17:35:00Z">
              <w:r w:rsidRPr="00ED4D8D"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06509816" w14:textId="7F7217B2" w:rsidR="0051069D" w:rsidRPr="00ED4D8D" w:rsidRDefault="0051069D" w:rsidP="0051069D">
            <w:pPr>
              <w:widowControl/>
              <w:autoSpaceDE/>
              <w:autoSpaceDN/>
              <w:adjustRightInd/>
              <w:jc w:val="center"/>
              <w:rPr>
                <w:b/>
                <w:bCs/>
                <w:sz w:val="22"/>
                <w:szCs w:val="22"/>
              </w:rPr>
            </w:pPr>
            <w:ins w:id="3722" w:author="ERCOT" w:date="2022-10-31T17:35:00Z">
              <w:r w:rsidRPr="00ED4D8D">
                <w:rPr>
                  <w:sz w:val="22"/>
                  <w:szCs w:val="22"/>
                </w:rPr>
                <w:t>977</w:t>
              </w:r>
            </w:ins>
            <w:del w:id="3723" w:author="ERCOT" w:date="2022-10-31T17:35:00Z">
              <w:r w:rsidRPr="00ED4D8D" w:rsidDel="008D486D">
                <w:rPr>
                  <w:rFonts w:ascii="Calibri" w:hAnsi="Calibri" w:cs="Calibri"/>
                  <w:color w:val="000000"/>
                  <w:sz w:val="22"/>
                  <w:szCs w:val="22"/>
                </w:rPr>
                <w:delText>846</w:delText>
              </w:r>
            </w:del>
          </w:p>
        </w:tc>
        <w:tc>
          <w:tcPr>
            <w:tcW w:w="178" w:type="pct"/>
            <w:tcBorders>
              <w:top w:val="single" w:sz="4" w:space="0" w:color="000000"/>
              <w:left w:val="single" w:sz="4" w:space="0" w:color="000000"/>
              <w:bottom w:val="single" w:sz="4" w:space="0" w:color="000000"/>
              <w:right w:val="single" w:sz="4" w:space="0" w:color="000000"/>
            </w:tcBorders>
          </w:tcPr>
          <w:p w14:paraId="5CE747F3" w14:textId="4F4FF12C" w:rsidR="0051069D" w:rsidRPr="00ED4D8D" w:rsidRDefault="0051069D" w:rsidP="0051069D">
            <w:pPr>
              <w:widowControl/>
              <w:autoSpaceDE/>
              <w:autoSpaceDN/>
              <w:adjustRightInd/>
              <w:jc w:val="center"/>
              <w:rPr>
                <w:b/>
                <w:bCs/>
                <w:sz w:val="22"/>
                <w:szCs w:val="22"/>
              </w:rPr>
            </w:pPr>
            <w:ins w:id="3724" w:author="ERCOT" w:date="2022-10-31T17:35:00Z">
              <w:r w:rsidRPr="00ED4D8D">
                <w:rPr>
                  <w:sz w:val="22"/>
                  <w:szCs w:val="22"/>
                </w:rPr>
                <w:t>977</w:t>
              </w:r>
            </w:ins>
            <w:del w:id="3725" w:author="ERCOT" w:date="2022-10-31T17:35:00Z">
              <w:r w:rsidRPr="00ED4D8D" w:rsidDel="008D486D">
                <w:rPr>
                  <w:rFonts w:ascii="Calibri" w:hAnsi="Calibri" w:cs="Calibri"/>
                  <w:color w:val="000000"/>
                  <w:sz w:val="22"/>
                  <w:szCs w:val="22"/>
                </w:rPr>
                <w:delText>846</w:delText>
              </w:r>
            </w:del>
          </w:p>
        </w:tc>
        <w:tc>
          <w:tcPr>
            <w:tcW w:w="219" w:type="pct"/>
            <w:tcBorders>
              <w:top w:val="single" w:sz="4" w:space="0" w:color="000000"/>
              <w:left w:val="single" w:sz="4" w:space="0" w:color="000000"/>
              <w:bottom w:val="single" w:sz="4" w:space="0" w:color="000000"/>
              <w:right w:val="single" w:sz="4" w:space="0" w:color="000000"/>
            </w:tcBorders>
          </w:tcPr>
          <w:p w14:paraId="2FC02BD1" w14:textId="6F490416" w:rsidR="0051069D" w:rsidRPr="00ED4D8D" w:rsidRDefault="0051069D" w:rsidP="0051069D">
            <w:pPr>
              <w:widowControl/>
              <w:autoSpaceDE/>
              <w:autoSpaceDN/>
              <w:adjustRightInd/>
              <w:jc w:val="center"/>
              <w:rPr>
                <w:b/>
                <w:bCs/>
                <w:sz w:val="22"/>
                <w:szCs w:val="22"/>
              </w:rPr>
            </w:pPr>
            <w:ins w:id="3726" w:author="ERCOT" w:date="2022-10-31T17:35:00Z">
              <w:r w:rsidRPr="00ED4D8D">
                <w:rPr>
                  <w:sz w:val="22"/>
                  <w:szCs w:val="22"/>
                </w:rPr>
                <w:t>977</w:t>
              </w:r>
            </w:ins>
            <w:del w:id="3727" w:author="ERCOT" w:date="2022-10-31T17:35:00Z">
              <w:r w:rsidRPr="00ED4D8D"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7A5DB209" w14:textId="1EA73A77" w:rsidR="0051069D" w:rsidRPr="00ED4D8D" w:rsidRDefault="0051069D" w:rsidP="0051069D">
            <w:pPr>
              <w:widowControl/>
              <w:autoSpaceDE/>
              <w:autoSpaceDN/>
              <w:adjustRightInd/>
              <w:jc w:val="center"/>
              <w:rPr>
                <w:b/>
                <w:bCs/>
                <w:sz w:val="22"/>
                <w:szCs w:val="22"/>
              </w:rPr>
            </w:pPr>
            <w:ins w:id="3728" w:author="ERCOT" w:date="2022-10-31T17:35:00Z">
              <w:r w:rsidRPr="00ED4D8D">
                <w:rPr>
                  <w:sz w:val="22"/>
                  <w:szCs w:val="22"/>
                </w:rPr>
                <w:t>977</w:t>
              </w:r>
            </w:ins>
            <w:del w:id="3729" w:author="ERCOT" w:date="2022-10-31T17:35:00Z">
              <w:r w:rsidRPr="00ED4D8D"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7783FD8D" w14:textId="4ADB7FEF" w:rsidR="0051069D" w:rsidRPr="00ED4D8D" w:rsidRDefault="0051069D" w:rsidP="0051069D">
            <w:pPr>
              <w:widowControl/>
              <w:autoSpaceDE/>
              <w:autoSpaceDN/>
              <w:adjustRightInd/>
              <w:jc w:val="center"/>
              <w:rPr>
                <w:b/>
                <w:bCs/>
                <w:sz w:val="22"/>
                <w:szCs w:val="22"/>
              </w:rPr>
            </w:pPr>
            <w:ins w:id="3730" w:author="ERCOT" w:date="2022-10-31T17:35:00Z">
              <w:r w:rsidRPr="00ED4D8D">
                <w:rPr>
                  <w:sz w:val="22"/>
                  <w:szCs w:val="22"/>
                </w:rPr>
                <w:t>977</w:t>
              </w:r>
            </w:ins>
            <w:del w:id="3731" w:author="ERCOT" w:date="2022-10-31T17:35:00Z">
              <w:r w:rsidRPr="00ED4D8D" w:rsidDel="008D486D">
                <w:rPr>
                  <w:rFonts w:ascii="Calibri" w:hAnsi="Calibri" w:cs="Calibri"/>
                  <w:color w:val="000000"/>
                  <w:sz w:val="22"/>
                  <w:szCs w:val="22"/>
                </w:rPr>
                <w:delText>846</w:delText>
              </w:r>
            </w:del>
          </w:p>
        </w:tc>
        <w:tc>
          <w:tcPr>
            <w:tcW w:w="194" w:type="pct"/>
            <w:tcBorders>
              <w:top w:val="single" w:sz="4" w:space="0" w:color="000000"/>
              <w:left w:val="single" w:sz="4" w:space="0" w:color="000000"/>
              <w:bottom w:val="single" w:sz="4" w:space="0" w:color="000000"/>
              <w:right w:val="single" w:sz="4" w:space="0" w:color="000000"/>
            </w:tcBorders>
          </w:tcPr>
          <w:p w14:paraId="1DA2F4D9" w14:textId="49AB1E9C" w:rsidR="0051069D" w:rsidRPr="00ED4D8D" w:rsidRDefault="0051069D" w:rsidP="0051069D">
            <w:pPr>
              <w:widowControl/>
              <w:autoSpaceDE/>
              <w:autoSpaceDN/>
              <w:adjustRightInd/>
              <w:jc w:val="center"/>
              <w:rPr>
                <w:b/>
                <w:bCs/>
                <w:sz w:val="22"/>
                <w:szCs w:val="22"/>
              </w:rPr>
            </w:pPr>
            <w:ins w:id="3732" w:author="ERCOT" w:date="2022-10-31T17:35:00Z">
              <w:r w:rsidRPr="00ED4D8D">
                <w:rPr>
                  <w:sz w:val="22"/>
                  <w:szCs w:val="22"/>
                </w:rPr>
                <w:t>984</w:t>
              </w:r>
            </w:ins>
            <w:del w:id="3733" w:author="ERCOT" w:date="2022-10-31T17:35:00Z">
              <w:r w:rsidRPr="00ED4D8D" w:rsidDel="008D486D">
                <w:rPr>
                  <w:rFonts w:ascii="Calibri" w:hAnsi="Calibri" w:cs="Calibri"/>
                  <w:color w:val="000000"/>
                  <w:sz w:val="22"/>
                  <w:szCs w:val="22"/>
                </w:rPr>
                <w:delText>911</w:delText>
              </w:r>
            </w:del>
          </w:p>
        </w:tc>
        <w:tc>
          <w:tcPr>
            <w:tcW w:w="198" w:type="pct"/>
            <w:tcBorders>
              <w:top w:val="single" w:sz="4" w:space="0" w:color="000000"/>
              <w:left w:val="single" w:sz="4" w:space="0" w:color="000000"/>
              <w:bottom w:val="single" w:sz="4" w:space="0" w:color="000000"/>
              <w:right w:val="single" w:sz="4" w:space="0" w:color="000000"/>
            </w:tcBorders>
          </w:tcPr>
          <w:p w14:paraId="0F97EE98" w14:textId="6749290B" w:rsidR="0051069D" w:rsidRPr="00ED4D8D" w:rsidRDefault="0051069D" w:rsidP="0051069D">
            <w:pPr>
              <w:widowControl/>
              <w:autoSpaceDE/>
              <w:autoSpaceDN/>
              <w:adjustRightInd/>
              <w:jc w:val="center"/>
              <w:rPr>
                <w:b/>
                <w:bCs/>
                <w:sz w:val="22"/>
                <w:szCs w:val="22"/>
              </w:rPr>
            </w:pPr>
            <w:ins w:id="3734" w:author="ERCOT" w:date="2022-10-31T17:35:00Z">
              <w:r w:rsidRPr="00ED4D8D">
                <w:rPr>
                  <w:sz w:val="22"/>
                  <w:szCs w:val="22"/>
                </w:rPr>
                <w:t>984</w:t>
              </w:r>
            </w:ins>
            <w:del w:id="3735" w:author="ERCOT" w:date="2022-10-31T17:35:00Z">
              <w:r w:rsidRPr="00ED4D8D"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52A8F4D1" w14:textId="4BE3F62D" w:rsidR="0051069D" w:rsidRPr="00ED4D8D" w:rsidRDefault="0051069D" w:rsidP="0051069D">
            <w:pPr>
              <w:widowControl/>
              <w:autoSpaceDE/>
              <w:autoSpaceDN/>
              <w:adjustRightInd/>
              <w:jc w:val="center"/>
              <w:rPr>
                <w:b/>
                <w:bCs/>
                <w:sz w:val="22"/>
                <w:szCs w:val="22"/>
              </w:rPr>
            </w:pPr>
            <w:ins w:id="3736" w:author="ERCOT" w:date="2022-10-31T17:35:00Z">
              <w:r w:rsidRPr="00ED4D8D">
                <w:rPr>
                  <w:sz w:val="22"/>
                  <w:szCs w:val="22"/>
                </w:rPr>
                <w:t>984</w:t>
              </w:r>
            </w:ins>
            <w:del w:id="3737" w:author="ERCOT" w:date="2022-10-31T17:35:00Z">
              <w:r w:rsidRPr="00ED4D8D"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36C4C739" w14:textId="488FC7C3" w:rsidR="0051069D" w:rsidRPr="00ED4D8D" w:rsidRDefault="0051069D" w:rsidP="0051069D">
            <w:pPr>
              <w:widowControl/>
              <w:autoSpaceDE/>
              <w:autoSpaceDN/>
              <w:adjustRightInd/>
              <w:jc w:val="center"/>
              <w:rPr>
                <w:b/>
                <w:bCs/>
                <w:sz w:val="22"/>
                <w:szCs w:val="22"/>
              </w:rPr>
            </w:pPr>
            <w:ins w:id="3738" w:author="ERCOT" w:date="2022-10-31T17:35:00Z">
              <w:r w:rsidRPr="00ED4D8D">
                <w:rPr>
                  <w:sz w:val="22"/>
                  <w:szCs w:val="22"/>
                </w:rPr>
                <w:t>984</w:t>
              </w:r>
            </w:ins>
            <w:del w:id="3739" w:author="ERCOT" w:date="2022-10-31T17:35:00Z">
              <w:r w:rsidRPr="00ED4D8D"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361BB29E" w14:textId="4F87F247" w:rsidR="0051069D" w:rsidRPr="00ED4D8D" w:rsidRDefault="0051069D" w:rsidP="0051069D">
            <w:pPr>
              <w:widowControl/>
              <w:autoSpaceDE/>
              <w:autoSpaceDN/>
              <w:adjustRightInd/>
              <w:jc w:val="center"/>
              <w:rPr>
                <w:b/>
                <w:bCs/>
                <w:sz w:val="22"/>
                <w:szCs w:val="22"/>
              </w:rPr>
            </w:pPr>
            <w:ins w:id="3740" w:author="ERCOT" w:date="2022-10-31T17:35:00Z">
              <w:r w:rsidRPr="00ED4D8D">
                <w:rPr>
                  <w:sz w:val="22"/>
                  <w:szCs w:val="22"/>
                </w:rPr>
                <w:t>984</w:t>
              </w:r>
            </w:ins>
            <w:del w:id="3741" w:author="ERCOT" w:date="2022-10-31T17:35:00Z">
              <w:r w:rsidRPr="00ED4D8D" w:rsidDel="008D486D">
                <w:rPr>
                  <w:rFonts w:ascii="Calibri" w:hAnsi="Calibri" w:cs="Calibri"/>
                  <w:color w:val="000000"/>
                  <w:sz w:val="22"/>
                  <w:szCs w:val="22"/>
                </w:rPr>
                <w:delText>911</w:delText>
              </w:r>
            </w:del>
          </w:p>
        </w:tc>
        <w:tc>
          <w:tcPr>
            <w:tcW w:w="176" w:type="pct"/>
            <w:tcBorders>
              <w:top w:val="single" w:sz="4" w:space="0" w:color="000000"/>
              <w:left w:val="single" w:sz="4" w:space="0" w:color="000000"/>
              <w:bottom w:val="single" w:sz="4" w:space="0" w:color="000000"/>
              <w:right w:val="single" w:sz="4" w:space="0" w:color="000000"/>
            </w:tcBorders>
          </w:tcPr>
          <w:p w14:paraId="5FA03A3A" w14:textId="5051591B" w:rsidR="0051069D" w:rsidRPr="00ED4D8D" w:rsidRDefault="0051069D" w:rsidP="0051069D">
            <w:pPr>
              <w:widowControl/>
              <w:autoSpaceDE/>
              <w:autoSpaceDN/>
              <w:adjustRightInd/>
              <w:jc w:val="center"/>
              <w:rPr>
                <w:b/>
                <w:bCs/>
                <w:sz w:val="22"/>
                <w:szCs w:val="22"/>
              </w:rPr>
            </w:pPr>
            <w:ins w:id="3742" w:author="ERCOT" w:date="2022-10-31T17:35:00Z">
              <w:r w:rsidRPr="00ED4D8D">
                <w:rPr>
                  <w:sz w:val="22"/>
                  <w:szCs w:val="22"/>
                </w:rPr>
                <w:t>984</w:t>
              </w:r>
            </w:ins>
            <w:del w:id="3743" w:author="ERCOT" w:date="2022-10-31T17:35:00Z">
              <w:r w:rsidRPr="00ED4D8D" w:rsidDel="008D486D">
                <w:rPr>
                  <w:rFonts w:ascii="Calibri" w:hAnsi="Calibri" w:cs="Calibri"/>
                  <w:color w:val="000000"/>
                  <w:sz w:val="22"/>
                  <w:szCs w:val="22"/>
                </w:rPr>
                <w:delText>911</w:delText>
              </w:r>
            </w:del>
          </w:p>
        </w:tc>
        <w:tc>
          <w:tcPr>
            <w:tcW w:w="187" w:type="pct"/>
            <w:tcBorders>
              <w:top w:val="single" w:sz="4" w:space="0" w:color="000000"/>
              <w:left w:val="single" w:sz="4" w:space="0" w:color="000000"/>
              <w:bottom w:val="single" w:sz="4" w:space="0" w:color="000000"/>
              <w:right w:val="single" w:sz="4" w:space="0" w:color="000000"/>
            </w:tcBorders>
          </w:tcPr>
          <w:p w14:paraId="20E6B351" w14:textId="76709445" w:rsidR="0051069D" w:rsidRPr="00ED4D8D" w:rsidRDefault="0051069D" w:rsidP="0051069D">
            <w:pPr>
              <w:widowControl/>
              <w:autoSpaceDE/>
              <w:autoSpaceDN/>
              <w:adjustRightInd/>
              <w:jc w:val="center"/>
              <w:rPr>
                <w:b/>
                <w:bCs/>
                <w:sz w:val="22"/>
                <w:szCs w:val="22"/>
              </w:rPr>
            </w:pPr>
            <w:ins w:id="3744" w:author="ERCOT" w:date="2022-10-31T17:35:00Z">
              <w:r w:rsidRPr="00ED4D8D">
                <w:rPr>
                  <w:sz w:val="22"/>
                  <w:szCs w:val="22"/>
                </w:rPr>
                <w:t>883</w:t>
              </w:r>
            </w:ins>
            <w:del w:id="3745" w:author="ERCOT" w:date="2022-10-31T17:35:00Z">
              <w:r w:rsidRPr="00ED4D8D" w:rsidDel="008D486D">
                <w:rPr>
                  <w:rFonts w:ascii="Calibri" w:hAnsi="Calibri" w:cs="Calibri"/>
                  <w:color w:val="000000"/>
                  <w:sz w:val="22"/>
                  <w:szCs w:val="22"/>
                </w:rPr>
                <w:delText>852</w:delText>
              </w:r>
            </w:del>
          </w:p>
        </w:tc>
        <w:tc>
          <w:tcPr>
            <w:tcW w:w="165" w:type="pct"/>
            <w:tcBorders>
              <w:top w:val="single" w:sz="4" w:space="0" w:color="000000"/>
              <w:left w:val="single" w:sz="4" w:space="0" w:color="000000"/>
              <w:bottom w:val="single" w:sz="4" w:space="0" w:color="000000"/>
              <w:right w:val="single" w:sz="4" w:space="0" w:color="000000"/>
            </w:tcBorders>
          </w:tcPr>
          <w:p w14:paraId="4D79E1A6" w14:textId="6E66975E" w:rsidR="0051069D" w:rsidRPr="00ED4D8D" w:rsidRDefault="0051069D" w:rsidP="0051069D">
            <w:pPr>
              <w:widowControl/>
              <w:autoSpaceDE/>
              <w:autoSpaceDN/>
              <w:adjustRightInd/>
              <w:jc w:val="center"/>
              <w:rPr>
                <w:b/>
                <w:bCs/>
                <w:sz w:val="22"/>
                <w:szCs w:val="22"/>
              </w:rPr>
            </w:pPr>
            <w:ins w:id="3746" w:author="ERCOT" w:date="2022-10-31T17:35:00Z">
              <w:r w:rsidRPr="00ED4D8D">
                <w:rPr>
                  <w:sz w:val="22"/>
                  <w:szCs w:val="22"/>
                </w:rPr>
                <w:t>883</w:t>
              </w:r>
            </w:ins>
            <w:del w:id="3747" w:author="ERCOT" w:date="2022-10-31T17:35:00Z">
              <w:r w:rsidRPr="00ED4D8D" w:rsidDel="008D486D">
                <w:rPr>
                  <w:rFonts w:ascii="Calibri" w:hAnsi="Calibri" w:cs="Calibri"/>
                  <w:color w:val="000000"/>
                  <w:sz w:val="22"/>
                  <w:szCs w:val="22"/>
                </w:rPr>
                <w:delText>852</w:delText>
              </w:r>
            </w:del>
          </w:p>
        </w:tc>
        <w:tc>
          <w:tcPr>
            <w:tcW w:w="166" w:type="pct"/>
            <w:tcBorders>
              <w:top w:val="single" w:sz="4" w:space="0" w:color="000000"/>
              <w:left w:val="single" w:sz="4" w:space="0" w:color="000000"/>
              <w:bottom w:val="single" w:sz="4" w:space="0" w:color="000000"/>
              <w:right w:val="single" w:sz="4" w:space="0" w:color="000000"/>
            </w:tcBorders>
          </w:tcPr>
          <w:p w14:paraId="57D2721F" w14:textId="0AADA484" w:rsidR="0051069D" w:rsidRPr="00ED4D8D" w:rsidRDefault="0051069D" w:rsidP="0051069D">
            <w:pPr>
              <w:widowControl/>
              <w:autoSpaceDE/>
              <w:autoSpaceDN/>
              <w:adjustRightInd/>
              <w:jc w:val="center"/>
              <w:rPr>
                <w:b/>
                <w:bCs/>
                <w:sz w:val="22"/>
                <w:szCs w:val="22"/>
              </w:rPr>
            </w:pPr>
            <w:ins w:id="3748" w:author="ERCOT" w:date="2022-10-31T17:35:00Z">
              <w:r w:rsidRPr="00ED4D8D">
                <w:rPr>
                  <w:sz w:val="22"/>
                  <w:szCs w:val="22"/>
                </w:rPr>
                <w:t>883</w:t>
              </w:r>
            </w:ins>
            <w:del w:id="3749" w:author="ERCOT" w:date="2022-10-31T17:35:00Z">
              <w:r w:rsidRPr="00ED4D8D" w:rsidDel="008D486D">
                <w:rPr>
                  <w:rFonts w:ascii="Calibri" w:hAnsi="Calibri" w:cs="Calibri"/>
                  <w:color w:val="000000"/>
                  <w:sz w:val="22"/>
                  <w:szCs w:val="22"/>
                </w:rPr>
                <w:delText>852</w:delText>
              </w:r>
            </w:del>
          </w:p>
        </w:tc>
        <w:tc>
          <w:tcPr>
            <w:tcW w:w="180" w:type="pct"/>
            <w:tcBorders>
              <w:top w:val="single" w:sz="4" w:space="0" w:color="000000"/>
              <w:left w:val="single" w:sz="4" w:space="0" w:color="000000"/>
              <w:bottom w:val="single" w:sz="4" w:space="0" w:color="000000"/>
              <w:right w:val="single" w:sz="4" w:space="0" w:color="000000"/>
            </w:tcBorders>
          </w:tcPr>
          <w:p w14:paraId="3F7100C7" w14:textId="3AEBA5BC" w:rsidR="0051069D" w:rsidRPr="00ED4D8D" w:rsidRDefault="0051069D" w:rsidP="0051069D">
            <w:pPr>
              <w:widowControl/>
              <w:autoSpaceDE/>
              <w:autoSpaceDN/>
              <w:adjustRightInd/>
              <w:jc w:val="center"/>
              <w:rPr>
                <w:b/>
                <w:bCs/>
                <w:sz w:val="22"/>
                <w:szCs w:val="22"/>
              </w:rPr>
            </w:pPr>
            <w:ins w:id="3750" w:author="ERCOT" w:date="2022-10-31T17:35:00Z">
              <w:r w:rsidRPr="00ED4D8D">
                <w:rPr>
                  <w:sz w:val="22"/>
                  <w:szCs w:val="22"/>
                </w:rPr>
                <w:t>883</w:t>
              </w:r>
            </w:ins>
            <w:del w:id="3751" w:author="ERCOT" w:date="2022-10-31T17:35:00Z">
              <w:r w:rsidRPr="00ED4D8D" w:rsidDel="008D486D">
                <w:rPr>
                  <w:rFonts w:ascii="Calibri" w:hAnsi="Calibri" w:cs="Calibri"/>
                  <w:color w:val="000000"/>
                  <w:sz w:val="22"/>
                  <w:szCs w:val="22"/>
                </w:rPr>
                <w:delText>852</w:delText>
              </w:r>
            </w:del>
          </w:p>
        </w:tc>
        <w:tc>
          <w:tcPr>
            <w:tcW w:w="195" w:type="pct"/>
            <w:tcBorders>
              <w:top w:val="single" w:sz="4" w:space="0" w:color="000000"/>
              <w:left w:val="single" w:sz="4" w:space="0" w:color="000000"/>
              <w:bottom w:val="single" w:sz="4" w:space="0" w:color="000000"/>
              <w:right w:val="single" w:sz="4" w:space="0" w:color="000000"/>
            </w:tcBorders>
          </w:tcPr>
          <w:p w14:paraId="6D37B33F" w14:textId="64A7A2EC" w:rsidR="0051069D" w:rsidRPr="00ED4D8D" w:rsidRDefault="0051069D" w:rsidP="0051069D">
            <w:pPr>
              <w:widowControl/>
              <w:autoSpaceDE/>
              <w:autoSpaceDN/>
              <w:adjustRightInd/>
              <w:jc w:val="center"/>
              <w:rPr>
                <w:b/>
                <w:bCs/>
                <w:sz w:val="22"/>
                <w:szCs w:val="22"/>
              </w:rPr>
            </w:pPr>
            <w:ins w:id="3752" w:author="ERCOT" w:date="2022-10-31T17:35:00Z">
              <w:r w:rsidRPr="00ED4D8D">
                <w:rPr>
                  <w:sz w:val="22"/>
                  <w:szCs w:val="22"/>
                </w:rPr>
                <w:t>883</w:t>
              </w:r>
            </w:ins>
            <w:del w:id="3753" w:author="ERCOT" w:date="2022-10-31T17:35:00Z">
              <w:r w:rsidRPr="00ED4D8D" w:rsidDel="008D486D">
                <w:rPr>
                  <w:rFonts w:ascii="Calibri" w:hAnsi="Calibri" w:cs="Calibri"/>
                  <w:color w:val="000000"/>
                  <w:sz w:val="22"/>
                  <w:szCs w:val="22"/>
                </w:rPr>
                <w:delText>852</w:delText>
              </w:r>
            </w:del>
          </w:p>
        </w:tc>
        <w:tc>
          <w:tcPr>
            <w:tcW w:w="244" w:type="pct"/>
          </w:tcPr>
          <w:p w14:paraId="4453486F" w14:textId="4F226261" w:rsidR="0051069D" w:rsidRPr="00ED4D8D" w:rsidRDefault="0051069D" w:rsidP="0051069D">
            <w:pPr>
              <w:widowControl/>
              <w:autoSpaceDE/>
              <w:autoSpaceDN/>
              <w:adjustRightInd/>
              <w:rPr>
                <w:b/>
                <w:bCs/>
                <w:sz w:val="22"/>
                <w:szCs w:val="22"/>
              </w:rPr>
            </w:pPr>
            <w:ins w:id="3754" w:author="ERCOT" w:date="2022-10-31T17:35:00Z">
              <w:r w:rsidRPr="00ED4D8D">
                <w:rPr>
                  <w:sz w:val="22"/>
                  <w:szCs w:val="22"/>
                </w:rPr>
                <w:t>883</w:t>
              </w:r>
            </w:ins>
            <w:del w:id="3755" w:author="ERCOT" w:date="2022-10-31T17:35:00Z">
              <w:r w:rsidRPr="00ED4D8D" w:rsidDel="008D486D">
                <w:rPr>
                  <w:rFonts w:ascii="Calibri" w:hAnsi="Calibri" w:cs="Calibri"/>
                  <w:color w:val="000000"/>
                  <w:sz w:val="22"/>
                  <w:szCs w:val="22"/>
                </w:rPr>
                <w:delText>852</w:delText>
              </w:r>
            </w:del>
          </w:p>
        </w:tc>
      </w:tr>
      <w:tr w:rsidR="0051069D" w:rsidRPr="00E66AD4" w14:paraId="7C22FD5E" w14:textId="2D1623F1"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51069D" w:rsidRPr="000357D1" w:rsidRDefault="0051069D" w:rsidP="0051069D">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tcPr>
          <w:p w14:paraId="2818CB66" w14:textId="2901E370" w:rsidR="0051069D" w:rsidRPr="00ED4D8D" w:rsidRDefault="0051069D" w:rsidP="0051069D">
            <w:pPr>
              <w:widowControl/>
              <w:autoSpaceDE/>
              <w:autoSpaceDN/>
              <w:adjustRightInd/>
              <w:jc w:val="center"/>
              <w:rPr>
                <w:b/>
                <w:bCs/>
                <w:sz w:val="22"/>
                <w:szCs w:val="22"/>
              </w:rPr>
            </w:pPr>
            <w:ins w:id="3756" w:author="ERCOT" w:date="2022-10-31T17:35:00Z">
              <w:r w:rsidRPr="00ED4D8D">
                <w:rPr>
                  <w:sz w:val="22"/>
                  <w:szCs w:val="22"/>
                </w:rPr>
                <w:t>633</w:t>
              </w:r>
            </w:ins>
            <w:del w:id="3757" w:author="ERCOT" w:date="2022-10-31T17:35:00Z">
              <w:r w:rsidRPr="00ED4D8D" w:rsidDel="008D486D">
                <w:rPr>
                  <w:rFonts w:ascii="Calibri" w:hAnsi="Calibri" w:cs="Calibri"/>
                  <w:color w:val="000000"/>
                  <w:sz w:val="22"/>
                  <w:szCs w:val="22"/>
                </w:rPr>
                <w:delText>617</w:delText>
              </w:r>
            </w:del>
          </w:p>
        </w:tc>
        <w:tc>
          <w:tcPr>
            <w:tcW w:w="194" w:type="pct"/>
            <w:tcBorders>
              <w:top w:val="single" w:sz="4" w:space="0" w:color="000000"/>
              <w:left w:val="single" w:sz="4" w:space="0" w:color="000000"/>
              <w:bottom w:val="single" w:sz="4" w:space="0" w:color="000000"/>
              <w:right w:val="single" w:sz="4" w:space="0" w:color="000000"/>
            </w:tcBorders>
          </w:tcPr>
          <w:p w14:paraId="5A3FDA66" w14:textId="4AF85046" w:rsidR="0051069D" w:rsidRPr="00ED4D8D" w:rsidRDefault="0051069D" w:rsidP="0051069D">
            <w:pPr>
              <w:widowControl/>
              <w:autoSpaceDE/>
              <w:autoSpaceDN/>
              <w:adjustRightInd/>
              <w:jc w:val="center"/>
              <w:rPr>
                <w:b/>
                <w:bCs/>
                <w:sz w:val="22"/>
                <w:szCs w:val="22"/>
              </w:rPr>
            </w:pPr>
            <w:ins w:id="3758" w:author="ERCOT" w:date="2022-10-31T17:35:00Z">
              <w:r w:rsidRPr="00ED4D8D">
                <w:rPr>
                  <w:sz w:val="22"/>
                  <w:szCs w:val="22"/>
                </w:rPr>
                <w:t>633</w:t>
              </w:r>
            </w:ins>
            <w:del w:id="3759" w:author="ERCOT" w:date="2022-10-31T17:35:00Z">
              <w:r w:rsidRPr="00ED4D8D"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5EAA6CCB" w14:textId="478E6A3E" w:rsidR="0051069D" w:rsidRPr="00ED4D8D" w:rsidRDefault="0051069D" w:rsidP="0051069D">
            <w:pPr>
              <w:widowControl/>
              <w:autoSpaceDE/>
              <w:autoSpaceDN/>
              <w:adjustRightInd/>
              <w:jc w:val="center"/>
              <w:rPr>
                <w:b/>
                <w:bCs/>
                <w:sz w:val="22"/>
                <w:szCs w:val="22"/>
              </w:rPr>
            </w:pPr>
            <w:ins w:id="3760" w:author="ERCOT" w:date="2022-10-31T17:35:00Z">
              <w:r w:rsidRPr="00ED4D8D">
                <w:rPr>
                  <w:sz w:val="22"/>
                  <w:szCs w:val="22"/>
                </w:rPr>
                <w:t>633</w:t>
              </w:r>
            </w:ins>
            <w:del w:id="3761" w:author="ERCOT" w:date="2022-10-31T17:35:00Z">
              <w:r w:rsidRPr="00ED4D8D"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4B1C9D9C" w14:textId="22B9A4AB" w:rsidR="0051069D" w:rsidRPr="00ED4D8D" w:rsidRDefault="0051069D" w:rsidP="0051069D">
            <w:pPr>
              <w:widowControl/>
              <w:autoSpaceDE/>
              <w:autoSpaceDN/>
              <w:adjustRightInd/>
              <w:jc w:val="center"/>
              <w:rPr>
                <w:b/>
                <w:bCs/>
                <w:sz w:val="22"/>
                <w:szCs w:val="22"/>
              </w:rPr>
            </w:pPr>
            <w:ins w:id="3762" w:author="ERCOT" w:date="2022-10-31T17:35:00Z">
              <w:r w:rsidRPr="00ED4D8D">
                <w:rPr>
                  <w:sz w:val="22"/>
                  <w:szCs w:val="22"/>
                </w:rPr>
                <w:t>633</w:t>
              </w:r>
            </w:ins>
            <w:del w:id="3763" w:author="ERCOT" w:date="2022-10-31T17:35:00Z">
              <w:r w:rsidRPr="00ED4D8D"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23D738CC" w14:textId="59B2C229" w:rsidR="0051069D" w:rsidRPr="00ED4D8D" w:rsidRDefault="0051069D" w:rsidP="0051069D">
            <w:pPr>
              <w:widowControl/>
              <w:autoSpaceDE/>
              <w:autoSpaceDN/>
              <w:adjustRightInd/>
              <w:jc w:val="center"/>
              <w:rPr>
                <w:b/>
                <w:bCs/>
                <w:sz w:val="22"/>
                <w:szCs w:val="22"/>
              </w:rPr>
            </w:pPr>
            <w:ins w:id="3764" w:author="ERCOT" w:date="2022-10-31T17:35:00Z">
              <w:r w:rsidRPr="00ED4D8D">
                <w:rPr>
                  <w:sz w:val="22"/>
                  <w:szCs w:val="22"/>
                </w:rPr>
                <w:t>633</w:t>
              </w:r>
            </w:ins>
            <w:del w:id="3765" w:author="ERCOT" w:date="2022-10-31T17:35:00Z">
              <w:r w:rsidRPr="00ED4D8D"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12AABCC2" w14:textId="6B4B6872" w:rsidR="0051069D" w:rsidRPr="00ED4D8D" w:rsidRDefault="0051069D" w:rsidP="0051069D">
            <w:pPr>
              <w:widowControl/>
              <w:autoSpaceDE/>
              <w:autoSpaceDN/>
              <w:adjustRightInd/>
              <w:jc w:val="center"/>
              <w:rPr>
                <w:b/>
                <w:bCs/>
                <w:sz w:val="22"/>
                <w:szCs w:val="22"/>
              </w:rPr>
            </w:pPr>
            <w:ins w:id="3766" w:author="ERCOT" w:date="2022-10-31T17:35:00Z">
              <w:r w:rsidRPr="00ED4D8D">
                <w:rPr>
                  <w:sz w:val="22"/>
                  <w:szCs w:val="22"/>
                </w:rPr>
                <w:t>633</w:t>
              </w:r>
            </w:ins>
            <w:del w:id="3767" w:author="ERCOT" w:date="2022-10-31T17:35:00Z">
              <w:r w:rsidRPr="00ED4D8D"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3B181F5D" w14:textId="696FBEB8" w:rsidR="0051069D" w:rsidRPr="00ED4D8D" w:rsidRDefault="0051069D" w:rsidP="0051069D">
            <w:pPr>
              <w:widowControl/>
              <w:autoSpaceDE/>
              <w:autoSpaceDN/>
              <w:adjustRightInd/>
              <w:jc w:val="center"/>
              <w:rPr>
                <w:b/>
                <w:bCs/>
                <w:sz w:val="22"/>
                <w:szCs w:val="22"/>
              </w:rPr>
            </w:pPr>
            <w:ins w:id="3768" w:author="ERCOT" w:date="2022-10-31T17:35:00Z">
              <w:r w:rsidRPr="00ED4D8D">
                <w:rPr>
                  <w:sz w:val="22"/>
                  <w:szCs w:val="22"/>
                </w:rPr>
                <w:t>852</w:t>
              </w:r>
            </w:ins>
            <w:del w:id="3769" w:author="ERCOT" w:date="2022-10-31T17:35:00Z">
              <w:r w:rsidRPr="00ED4D8D"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2778182A" w14:textId="05C33403" w:rsidR="0051069D" w:rsidRPr="00ED4D8D" w:rsidRDefault="0051069D" w:rsidP="0051069D">
            <w:pPr>
              <w:widowControl/>
              <w:autoSpaceDE/>
              <w:autoSpaceDN/>
              <w:adjustRightInd/>
              <w:jc w:val="center"/>
              <w:rPr>
                <w:b/>
                <w:bCs/>
                <w:sz w:val="22"/>
                <w:szCs w:val="22"/>
              </w:rPr>
            </w:pPr>
            <w:ins w:id="3770" w:author="ERCOT" w:date="2022-10-31T17:35:00Z">
              <w:r w:rsidRPr="00ED4D8D">
                <w:rPr>
                  <w:sz w:val="22"/>
                  <w:szCs w:val="22"/>
                </w:rPr>
                <w:t>852</w:t>
              </w:r>
            </w:ins>
            <w:del w:id="3771" w:author="ERCOT" w:date="2022-10-31T17:35:00Z">
              <w:r w:rsidRPr="00ED4D8D" w:rsidDel="008D486D">
                <w:rPr>
                  <w:rFonts w:ascii="Calibri" w:hAnsi="Calibri" w:cs="Calibri"/>
                  <w:color w:val="000000"/>
                  <w:sz w:val="22"/>
                  <w:szCs w:val="22"/>
                </w:rPr>
                <w:delText>912</w:delText>
              </w:r>
            </w:del>
          </w:p>
        </w:tc>
        <w:tc>
          <w:tcPr>
            <w:tcW w:w="178" w:type="pct"/>
            <w:tcBorders>
              <w:top w:val="single" w:sz="4" w:space="0" w:color="000000"/>
              <w:left w:val="single" w:sz="4" w:space="0" w:color="000000"/>
              <w:bottom w:val="single" w:sz="4" w:space="0" w:color="000000"/>
              <w:right w:val="single" w:sz="4" w:space="0" w:color="000000"/>
            </w:tcBorders>
          </w:tcPr>
          <w:p w14:paraId="4543D3E1" w14:textId="54689500" w:rsidR="0051069D" w:rsidRPr="00ED4D8D" w:rsidRDefault="0051069D" w:rsidP="0051069D">
            <w:pPr>
              <w:widowControl/>
              <w:autoSpaceDE/>
              <w:autoSpaceDN/>
              <w:adjustRightInd/>
              <w:jc w:val="center"/>
              <w:rPr>
                <w:b/>
                <w:bCs/>
                <w:sz w:val="22"/>
                <w:szCs w:val="22"/>
              </w:rPr>
            </w:pPr>
            <w:ins w:id="3772" w:author="ERCOT" w:date="2022-10-31T17:35:00Z">
              <w:r w:rsidRPr="00ED4D8D">
                <w:rPr>
                  <w:sz w:val="22"/>
                  <w:szCs w:val="22"/>
                </w:rPr>
                <w:t>852</w:t>
              </w:r>
            </w:ins>
            <w:del w:id="3773" w:author="ERCOT" w:date="2022-10-31T17:35:00Z">
              <w:r w:rsidRPr="00ED4D8D" w:rsidDel="008D486D">
                <w:rPr>
                  <w:rFonts w:ascii="Calibri" w:hAnsi="Calibri" w:cs="Calibri"/>
                  <w:color w:val="000000"/>
                  <w:sz w:val="22"/>
                  <w:szCs w:val="22"/>
                </w:rPr>
                <w:delText>912</w:delText>
              </w:r>
            </w:del>
          </w:p>
        </w:tc>
        <w:tc>
          <w:tcPr>
            <w:tcW w:w="219" w:type="pct"/>
            <w:tcBorders>
              <w:top w:val="single" w:sz="4" w:space="0" w:color="000000"/>
              <w:left w:val="single" w:sz="4" w:space="0" w:color="000000"/>
              <w:bottom w:val="single" w:sz="4" w:space="0" w:color="000000"/>
              <w:right w:val="single" w:sz="4" w:space="0" w:color="000000"/>
            </w:tcBorders>
          </w:tcPr>
          <w:p w14:paraId="562449A9" w14:textId="7DCA202C" w:rsidR="0051069D" w:rsidRPr="00ED4D8D" w:rsidRDefault="0051069D" w:rsidP="0051069D">
            <w:pPr>
              <w:widowControl/>
              <w:autoSpaceDE/>
              <w:autoSpaceDN/>
              <w:adjustRightInd/>
              <w:jc w:val="center"/>
              <w:rPr>
                <w:b/>
                <w:bCs/>
                <w:sz w:val="22"/>
                <w:szCs w:val="22"/>
              </w:rPr>
            </w:pPr>
            <w:ins w:id="3774" w:author="ERCOT" w:date="2022-10-31T17:35:00Z">
              <w:r w:rsidRPr="00ED4D8D">
                <w:rPr>
                  <w:sz w:val="22"/>
                  <w:szCs w:val="22"/>
                </w:rPr>
                <w:t>852</w:t>
              </w:r>
            </w:ins>
            <w:del w:id="3775" w:author="ERCOT" w:date="2022-10-31T17:35:00Z">
              <w:r w:rsidRPr="00ED4D8D"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492AB9F3" w14:textId="350472FB" w:rsidR="0051069D" w:rsidRPr="00ED4D8D" w:rsidRDefault="0051069D" w:rsidP="0051069D">
            <w:pPr>
              <w:widowControl/>
              <w:autoSpaceDE/>
              <w:autoSpaceDN/>
              <w:adjustRightInd/>
              <w:jc w:val="center"/>
              <w:rPr>
                <w:b/>
                <w:bCs/>
                <w:sz w:val="22"/>
                <w:szCs w:val="22"/>
              </w:rPr>
            </w:pPr>
            <w:ins w:id="3776" w:author="ERCOT" w:date="2022-10-31T17:35:00Z">
              <w:r w:rsidRPr="00ED4D8D">
                <w:rPr>
                  <w:sz w:val="22"/>
                  <w:szCs w:val="22"/>
                </w:rPr>
                <w:t>852</w:t>
              </w:r>
            </w:ins>
            <w:del w:id="3777" w:author="ERCOT" w:date="2022-10-31T17:35:00Z">
              <w:r w:rsidRPr="00ED4D8D"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072C8C27" w14:textId="7055991E" w:rsidR="0051069D" w:rsidRPr="00ED4D8D" w:rsidRDefault="0051069D" w:rsidP="0051069D">
            <w:pPr>
              <w:widowControl/>
              <w:autoSpaceDE/>
              <w:autoSpaceDN/>
              <w:adjustRightInd/>
              <w:jc w:val="center"/>
              <w:rPr>
                <w:b/>
                <w:bCs/>
                <w:sz w:val="22"/>
                <w:szCs w:val="22"/>
              </w:rPr>
            </w:pPr>
            <w:ins w:id="3778" w:author="ERCOT" w:date="2022-10-31T17:35:00Z">
              <w:r w:rsidRPr="00ED4D8D">
                <w:rPr>
                  <w:sz w:val="22"/>
                  <w:szCs w:val="22"/>
                </w:rPr>
                <w:t>852</w:t>
              </w:r>
            </w:ins>
            <w:del w:id="3779" w:author="ERCOT" w:date="2022-10-31T17:35:00Z">
              <w:r w:rsidRPr="00ED4D8D" w:rsidDel="008D486D">
                <w:rPr>
                  <w:rFonts w:ascii="Calibri" w:hAnsi="Calibri" w:cs="Calibri"/>
                  <w:color w:val="000000"/>
                  <w:sz w:val="22"/>
                  <w:szCs w:val="22"/>
                </w:rPr>
                <w:delText>912</w:delText>
              </w:r>
            </w:del>
          </w:p>
        </w:tc>
        <w:tc>
          <w:tcPr>
            <w:tcW w:w="194" w:type="pct"/>
            <w:tcBorders>
              <w:top w:val="single" w:sz="4" w:space="0" w:color="000000"/>
              <w:left w:val="single" w:sz="4" w:space="0" w:color="000000"/>
              <w:bottom w:val="single" w:sz="4" w:space="0" w:color="000000"/>
              <w:right w:val="single" w:sz="4" w:space="0" w:color="000000"/>
            </w:tcBorders>
          </w:tcPr>
          <w:p w14:paraId="530964B8" w14:textId="12C0FA07" w:rsidR="0051069D" w:rsidRPr="00ED4D8D" w:rsidRDefault="0051069D" w:rsidP="0051069D">
            <w:pPr>
              <w:widowControl/>
              <w:autoSpaceDE/>
              <w:autoSpaceDN/>
              <w:adjustRightInd/>
              <w:jc w:val="center"/>
              <w:rPr>
                <w:b/>
                <w:bCs/>
                <w:sz w:val="22"/>
                <w:szCs w:val="22"/>
              </w:rPr>
            </w:pPr>
            <w:ins w:id="3780" w:author="ERCOT" w:date="2022-10-31T17:35:00Z">
              <w:r w:rsidRPr="00ED4D8D">
                <w:rPr>
                  <w:sz w:val="22"/>
                  <w:szCs w:val="22"/>
                </w:rPr>
                <w:t>987</w:t>
              </w:r>
            </w:ins>
            <w:del w:id="3781" w:author="ERCOT" w:date="2022-10-31T17:35:00Z">
              <w:r w:rsidRPr="00ED4D8D" w:rsidDel="008D486D">
                <w:rPr>
                  <w:rFonts w:ascii="Calibri" w:hAnsi="Calibri" w:cs="Calibri"/>
                  <w:color w:val="000000"/>
                  <w:sz w:val="22"/>
                  <w:szCs w:val="22"/>
                </w:rPr>
                <w:delText>998</w:delText>
              </w:r>
            </w:del>
          </w:p>
        </w:tc>
        <w:tc>
          <w:tcPr>
            <w:tcW w:w="198" w:type="pct"/>
            <w:tcBorders>
              <w:top w:val="single" w:sz="4" w:space="0" w:color="000000"/>
              <w:left w:val="single" w:sz="4" w:space="0" w:color="000000"/>
              <w:bottom w:val="single" w:sz="4" w:space="0" w:color="000000"/>
              <w:right w:val="single" w:sz="4" w:space="0" w:color="000000"/>
            </w:tcBorders>
          </w:tcPr>
          <w:p w14:paraId="2A69DBA9" w14:textId="35710FA6" w:rsidR="0051069D" w:rsidRPr="00ED4D8D" w:rsidRDefault="0051069D" w:rsidP="0051069D">
            <w:pPr>
              <w:widowControl/>
              <w:autoSpaceDE/>
              <w:autoSpaceDN/>
              <w:adjustRightInd/>
              <w:jc w:val="center"/>
              <w:rPr>
                <w:b/>
                <w:bCs/>
                <w:sz w:val="22"/>
                <w:szCs w:val="22"/>
              </w:rPr>
            </w:pPr>
            <w:ins w:id="3782" w:author="ERCOT" w:date="2022-10-31T17:35:00Z">
              <w:r w:rsidRPr="00ED4D8D">
                <w:rPr>
                  <w:sz w:val="22"/>
                  <w:szCs w:val="22"/>
                </w:rPr>
                <w:t>987</w:t>
              </w:r>
            </w:ins>
            <w:del w:id="3783" w:author="ERCOT" w:date="2022-10-31T17:35:00Z">
              <w:r w:rsidRPr="00ED4D8D"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3A1C9CB0" w14:textId="2DC53270" w:rsidR="0051069D" w:rsidRPr="00ED4D8D" w:rsidRDefault="0051069D" w:rsidP="0051069D">
            <w:pPr>
              <w:widowControl/>
              <w:autoSpaceDE/>
              <w:autoSpaceDN/>
              <w:adjustRightInd/>
              <w:jc w:val="center"/>
              <w:rPr>
                <w:b/>
                <w:bCs/>
                <w:sz w:val="22"/>
                <w:szCs w:val="22"/>
              </w:rPr>
            </w:pPr>
            <w:ins w:id="3784" w:author="ERCOT" w:date="2022-10-31T17:35:00Z">
              <w:r w:rsidRPr="00ED4D8D">
                <w:rPr>
                  <w:sz w:val="22"/>
                  <w:szCs w:val="22"/>
                </w:rPr>
                <w:t>987</w:t>
              </w:r>
            </w:ins>
            <w:del w:id="3785" w:author="ERCOT" w:date="2022-10-31T17:35:00Z">
              <w:r w:rsidRPr="00ED4D8D"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76B3F1E9" w14:textId="2BE368EB" w:rsidR="0051069D" w:rsidRPr="00ED4D8D" w:rsidRDefault="0051069D" w:rsidP="0051069D">
            <w:pPr>
              <w:widowControl/>
              <w:autoSpaceDE/>
              <w:autoSpaceDN/>
              <w:adjustRightInd/>
              <w:jc w:val="center"/>
              <w:rPr>
                <w:b/>
                <w:bCs/>
                <w:sz w:val="22"/>
                <w:szCs w:val="22"/>
              </w:rPr>
            </w:pPr>
            <w:ins w:id="3786" w:author="ERCOT" w:date="2022-10-31T17:35:00Z">
              <w:r w:rsidRPr="00ED4D8D">
                <w:rPr>
                  <w:sz w:val="22"/>
                  <w:szCs w:val="22"/>
                </w:rPr>
                <w:t>987</w:t>
              </w:r>
            </w:ins>
            <w:del w:id="3787" w:author="ERCOT" w:date="2022-10-31T17:35:00Z">
              <w:r w:rsidRPr="00ED4D8D"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70548003" w14:textId="0DE1BB41" w:rsidR="0051069D" w:rsidRPr="00ED4D8D" w:rsidRDefault="0051069D" w:rsidP="0051069D">
            <w:pPr>
              <w:widowControl/>
              <w:autoSpaceDE/>
              <w:autoSpaceDN/>
              <w:adjustRightInd/>
              <w:jc w:val="center"/>
              <w:rPr>
                <w:b/>
                <w:bCs/>
                <w:sz w:val="22"/>
                <w:szCs w:val="22"/>
              </w:rPr>
            </w:pPr>
            <w:ins w:id="3788" w:author="ERCOT" w:date="2022-10-31T17:35:00Z">
              <w:r w:rsidRPr="00ED4D8D">
                <w:rPr>
                  <w:sz w:val="22"/>
                  <w:szCs w:val="22"/>
                </w:rPr>
                <w:t>987</w:t>
              </w:r>
            </w:ins>
            <w:del w:id="3789" w:author="ERCOT" w:date="2022-10-31T17:35:00Z">
              <w:r w:rsidRPr="00ED4D8D" w:rsidDel="008D486D">
                <w:rPr>
                  <w:rFonts w:ascii="Calibri" w:hAnsi="Calibri" w:cs="Calibri"/>
                  <w:color w:val="000000"/>
                  <w:sz w:val="22"/>
                  <w:szCs w:val="22"/>
                </w:rPr>
                <w:delText>998</w:delText>
              </w:r>
            </w:del>
          </w:p>
        </w:tc>
        <w:tc>
          <w:tcPr>
            <w:tcW w:w="176" w:type="pct"/>
            <w:tcBorders>
              <w:top w:val="single" w:sz="4" w:space="0" w:color="000000"/>
              <w:left w:val="single" w:sz="4" w:space="0" w:color="000000"/>
              <w:bottom w:val="single" w:sz="4" w:space="0" w:color="000000"/>
              <w:right w:val="single" w:sz="4" w:space="0" w:color="000000"/>
            </w:tcBorders>
          </w:tcPr>
          <w:p w14:paraId="74BFE368" w14:textId="588D4C6F" w:rsidR="0051069D" w:rsidRPr="00ED4D8D" w:rsidRDefault="0051069D" w:rsidP="0051069D">
            <w:pPr>
              <w:widowControl/>
              <w:autoSpaceDE/>
              <w:autoSpaceDN/>
              <w:adjustRightInd/>
              <w:jc w:val="center"/>
              <w:rPr>
                <w:b/>
                <w:bCs/>
                <w:sz w:val="22"/>
                <w:szCs w:val="22"/>
              </w:rPr>
            </w:pPr>
            <w:ins w:id="3790" w:author="ERCOT" w:date="2022-10-31T17:35:00Z">
              <w:r w:rsidRPr="00ED4D8D">
                <w:rPr>
                  <w:sz w:val="22"/>
                  <w:szCs w:val="22"/>
                </w:rPr>
                <w:t>987</w:t>
              </w:r>
            </w:ins>
            <w:del w:id="3791" w:author="ERCOT" w:date="2022-10-31T17:35:00Z">
              <w:r w:rsidRPr="00ED4D8D" w:rsidDel="008D486D">
                <w:rPr>
                  <w:rFonts w:ascii="Calibri" w:hAnsi="Calibri" w:cs="Calibri"/>
                  <w:color w:val="000000"/>
                  <w:sz w:val="22"/>
                  <w:szCs w:val="22"/>
                </w:rPr>
                <w:delText>998</w:delText>
              </w:r>
            </w:del>
          </w:p>
        </w:tc>
        <w:tc>
          <w:tcPr>
            <w:tcW w:w="187" w:type="pct"/>
            <w:tcBorders>
              <w:top w:val="single" w:sz="4" w:space="0" w:color="000000"/>
              <w:left w:val="single" w:sz="4" w:space="0" w:color="000000"/>
              <w:bottom w:val="single" w:sz="4" w:space="0" w:color="000000"/>
              <w:right w:val="single" w:sz="4" w:space="0" w:color="000000"/>
            </w:tcBorders>
          </w:tcPr>
          <w:p w14:paraId="0083F16A" w14:textId="6112B6DE" w:rsidR="0051069D" w:rsidRPr="00ED4D8D" w:rsidRDefault="0051069D" w:rsidP="0051069D">
            <w:pPr>
              <w:widowControl/>
              <w:autoSpaceDE/>
              <w:autoSpaceDN/>
              <w:adjustRightInd/>
              <w:jc w:val="center"/>
              <w:rPr>
                <w:b/>
                <w:bCs/>
                <w:sz w:val="22"/>
                <w:szCs w:val="22"/>
              </w:rPr>
            </w:pPr>
            <w:ins w:id="3792" w:author="ERCOT" w:date="2022-10-31T17:35:00Z">
              <w:r w:rsidRPr="00ED4D8D">
                <w:rPr>
                  <w:sz w:val="22"/>
                  <w:szCs w:val="22"/>
                </w:rPr>
                <w:t>1015</w:t>
              </w:r>
            </w:ins>
            <w:del w:id="3793" w:author="ERCOT" w:date="2022-10-31T17:35:00Z">
              <w:r w:rsidRPr="00ED4D8D" w:rsidDel="008D486D">
                <w:rPr>
                  <w:rFonts w:ascii="Calibri" w:hAnsi="Calibri" w:cs="Calibri"/>
                  <w:color w:val="000000"/>
                  <w:sz w:val="22"/>
                  <w:szCs w:val="22"/>
                </w:rPr>
                <w:delText>1129</w:delText>
              </w:r>
            </w:del>
          </w:p>
        </w:tc>
        <w:tc>
          <w:tcPr>
            <w:tcW w:w="165" w:type="pct"/>
            <w:tcBorders>
              <w:top w:val="single" w:sz="4" w:space="0" w:color="000000"/>
              <w:left w:val="single" w:sz="4" w:space="0" w:color="000000"/>
              <w:bottom w:val="single" w:sz="4" w:space="0" w:color="000000"/>
              <w:right w:val="single" w:sz="4" w:space="0" w:color="000000"/>
            </w:tcBorders>
          </w:tcPr>
          <w:p w14:paraId="60D120E2" w14:textId="28D5D161" w:rsidR="0051069D" w:rsidRPr="00ED4D8D" w:rsidRDefault="0051069D" w:rsidP="0051069D">
            <w:pPr>
              <w:widowControl/>
              <w:autoSpaceDE/>
              <w:autoSpaceDN/>
              <w:adjustRightInd/>
              <w:jc w:val="center"/>
              <w:rPr>
                <w:b/>
                <w:bCs/>
                <w:sz w:val="22"/>
                <w:szCs w:val="22"/>
              </w:rPr>
            </w:pPr>
            <w:ins w:id="3794" w:author="ERCOT" w:date="2022-10-31T17:35:00Z">
              <w:r w:rsidRPr="00ED4D8D">
                <w:rPr>
                  <w:sz w:val="22"/>
                  <w:szCs w:val="22"/>
                </w:rPr>
                <w:t>1015</w:t>
              </w:r>
            </w:ins>
            <w:del w:id="3795" w:author="ERCOT" w:date="2022-10-31T17:35:00Z">
              <w:r w:rsidRPr="00ED4D8D" w:rsidDel="008D486D">
                <w:rPr>
                  <w:rFonts w:ascii="Calibri" w:hAnsi="Calibri" w:cs="Calibri"/>
                  <w:color w:val="000000"/>
                  <w:sz w:val="22"/>
                  <w:szCs w:val="22"/>
                </w:rPr>
                <w:delText>1129</w:delText>
              </w:r>
            </w:del>
          </w:p>
        </w:tc>
        <w:tc>
          <w:tcPr>
            <w:tcW w:w="166" w:type="pct"/>
            <w:tcBorders>
              <w:top w:val="single" w:sz="4" w:space="0" w:color="000000"/>
              <w:left w:val="single" w:sz="4" w:space="0" w:color="000000"/>
              <w:bottom w:val="single" w:sz="4" w:space="0" w:color="000000"/>
              <w:right w:val="single" w:sz="4" w:space="0" w:color="000000"/>
            </w:tcBorders>
          </w:tcPr>
          <w:p w14:paraId="51E772D7" w14:textId="5EF1404A" w:rsidR="0051069D" w:rsidRPr="00ED4D8D" w:rsidRDefault="0051069D" w:rsidP="0051069D">
            <w:pPr>
              <w:widowControl/>
              <w:autoSpaceDE/>
              <w:autoSpaceDN/>
              <w:adjustRightInd/>
              <w:jc w:val="center"/>
              <w:rPr>
                <w:b/>
                <w:bCs/>
                <w:sz w:val="22"/>
                <w:szCs w:val="22"/>
              </w:rPr>
            </w:pPr>
            <w:ins w:id="3796" w:author="ERCOT" w:date="2022-10-31T17:35:00Z">
              <w:r w:rsidRPr="00ED4D8D">
                <w:rPr>
                  <w:sz w:val="22"/>
                  <w:szCs w:val="22"/>
                </w:rPr>
                <w:t>1015</w:t>
              </w:r>
            </w:ins>
            <w:del w:id="3797" w:author="ERCOT" w:date="2022-10-31T17:35:00Z">
              <w:r w:rsidRPr="00ED4D8D" w:rsidDel="008D486D">
                <w:rPr>
                  <w:rFonts w:ascii="Calibri" w:hAnsi="Calibri" w:cs="Calibri"/>
                  <w:color w:val="000000"/>
                  <w:sz w:val="22"/>
                  <w:szCs w:val="22"/>
                </w:rPr>
                <w:delText>1129</w:delText>
              </w:r>
            </w:del>
          </w:p>
        </w:tc>
        <w:tc>
          <w:tcPr>
            <w:tcW w:w="180" w:type="pct"/>
            <w:tcBorders>
              <w:top w:val="single" w:sz="4" w:space="0" w:color="000000"/>
              <w:left w:val="single" w:sz="4" w:space="0" w:color="000000"/>
              <w:bottom w:val="single" w:sz="4" w:space="0" w:color="000000"/>
              <w:right w:val="single" w:sz="4" w:space="0" w:color="000000"/>
            </w:tcBorders>
          </w:tcPr>
          <w:p w14:paraId="372D8742" w14:textId="6ABDFD01" w:rsidR="0051069D" w:rsidRPr="00ED4D8D" w:rsidRDefault="0051069D" w:rsidP="0051069D">
            <w:pPr>
              <w:widowControl/>
              <w:autoSpaceDE/>
              <w:autoSpaceDN/>
              <w:adjustRightInd/>
              <w:jc w:val="center"/>
              <w:rPr>
                <w:b/>
                <w:bCs/>
                <w:sz w:val="22"/>
                <w:szCs w:val="22"/>
              </w:rPr>
            </w:pPr>
            <w:ins w:id="3798" w:author="ERCOT" w:date="2022-10-31T17:35:00Z">
              <w:r w:rsidRPr="00ED4D8D">
                <w:rPr>
                  <w:sz w:val="22"/>
                  <w:szCs w:val="22"/>
                </w:rPr>
                <w:t>1015</w:t>
              </w:r>
            </w:ins>
            <w:del w:id="3799" w:author="ERCOT" w:date="2022-10-31T17:35:00Z">
              <w:r w:rsidRPr="00ED4D8D" w:rsidDel="008D486D">
                <w:rPr>
                  <w:rFonts w:ascii="Calibri" w:hAnsi="Calibri" w:cs="Calibri"/>
                  <w:color w:val="000000"/>
                  <w:sz w:val="22"/>
                  <w:szCs w:val="22"/>
                </w:rPr>
                <w:delText>1129</w:delText>
              </w:r>
            </w:del>
          </w:p>
        </w:tc>
        <w:tc>
          <w:tcPr>
            <w:tcW w:w="195" w:type="pct"/>
            <w:tcBorders>
              <w:top w:val="single" w:sz="4" w:space="0" w:color="000000"/>
              <w:left w:val="single" w:sz="4" w:space="0" w:color="000000"/>
              <w:bottom w:val="single" w:sz="4" w:space="0" w:color="000000"/>
              <w:right w:val="single" w:sz="4" w:space="0" w:color="000000"/>
            </w:tcBorders>
          </w:tcPr>
          <w:p w14:paraId="68AAD10E" w14:textId="33C2160E" w:rsidR="0051069D" w:rsidRPr="00ED4D8D" w:rsidRDefault="0051069D" w:rsidP="0051069D">
            <w:pPr>
              <w:widowControl/>
              <w:autoSpaceDE/>
              <w:autoSpaceDN/>
              <w:adjustRightInd/>
              <w:jc w:val="center"/>
              <w:rPr>
                <w:b/>
                <w:bCs/>
                <w:sz w:val="22"/>
                <w:szCs w:val="22"/>
              </w:rPr>
            </w:pPr>
            <w:ins w:id="3800" w:author="ERCOT" w:date="2022-10-31T17:35:00Z">
              <w:r w:rsidRPr="00ED4D8D">
                <w:rPr>
                  <w:sz w:val="22"/>
                  <w:szCs w:val="22"/>
                </w:rPr>
                <w:t>1015</w:t>
              </w:r>
            </w:ins>
            <w:del w:id="3801" w:author="ERCOT" w:date="2022-10-31T17:35:00Z">
              <w:r w:rsidRPr="00ED4D8D" w:rsidDel="008D486D">
                <w:rPr>
                  <w:rFonts w:ascii="Calibri" w:hAnsi="Calibri" w:cs="Calibri"/>
                  <w:color w:val="000000"/>
                  <w:sz w:val="22"/>
                  <w:szCs w:val="22"/>
                </w:rPr>
                <w:delText>1129</w:delText>
              </w:r>
            </w:del>
          </w:p>
        </w:tc>
        <w:tc>
          <w:tcPr>
            <w:tcW w:w="244" w:type="pct"/>
          </w:tcPr>
          <w:p w14:paraId="456DA5EC" w14:textId="7BE14BA9" w:rsidR="0051069D" w:rsidRPr="00ED4D8D" w:rsidRDefault="0051069D" w:rsidP="0051069D">
            <w:pPr>
              <w:widowControl/>
              <w:autoSpaceDE/>
              <w:autoSpaceDN/>
              <w:adjustRightInd/>
              <w:rPr>
                <w:b/>
                <w:bCs/>
                <w:sz w:val="22"/>
                <w:szCs w:val="22"/>
              </w:rPr>
            </w:pPr>
            <w:ins w:id="3802" w:author="ERCOT" w:date="2022-10-31T17:35:00Z">
              <w:r w:rsidRPr="00ED4D8D">
                <w:rPr>
                  <w:sz w:val="22"/>
                  <w:szCs w:val="22"/>
                </w:rPr>
                <w:t>1015</w:t>
              </w:r>
            </w:ins>
            <w:del w:id="3803" w:author="ERCOT" w:date="2022-10-31T17:35:00Z">
              <w:r w:rsidRPr="00ED4D8D" w:rsidDel="008D486D">
                <w:rPr>
                  <w:rFonts w:ascii="Calibri" w:hAnsi="Calibri" w:cs="Calibri"/>
                  <w:color w:val="000000"/>
                  <w:sz w:val="22"/>
                  <w:szCs w:val="22"/>
                </w:rPr>
                <w:delText>1129</w:delText>
              </w:r>
            </w:del>
          </w:p>
        </w:tc>
      </w:tr>
      <w:tr w:rsidR="0051069D" w:rsidRPr="00E66AD4" w14:paraId="53498752" w14:textId="36398FBF"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51069D" w:rsidRPr="000357D1" w:rsidRDefault="0051069D" w:rsidP="0051069D">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tcPr>
          <w:p w14:paraId="0973E611" w14:textId="328E4CD2" w:rsidR="0051069D" w:rsidRPr="00ED4D8D" w:rsidRDefault="0051069D" w:rsidP="0051069D">
            <w:pPr>
              <w:widowControl/>
              <w:autoSpaceDE/>
              <w:autoSpaceDN/>
              <w:adjustRightInd/>
              <w:jc w:val="center"/>
              <w:rPr>
                <w:b/>
                <w:bCs/>
                <w:sz w:val="22"/>
                <w:szCs w:val="22"/>
              </w:rPr>
            </w:pPr>
            <w:ins w:id="3804" w:author="ERCOT" w:date="2022-10-31T17:35:00Z">
              <w:r w:rsidRPr="00ED4D8D">
                <w:rPr>
                  <w:sz w:val="22"/>
                  <w:szCs w:val="22"/>
                </w:rPr>
                <w:t>545</w:t>
              </w:r>
            </w:ins>
            <w:del w:id="3805" w:author="ERCOT" w:date="2022-10-31T17:35:00Z">
              <w:r w:rsidRPr="00ED4D8D" w:rsidDel="008D486D">
                <w:rPr>
                  <w:rFonts w:ascii="Calibri" w:hAnsi="Calibri" w:cs="Calibri"/>
                  <w:color w:val="000000"/>
                  <w:sz w:val="22"/>
                  <w:szCs w:val="22"/>
                </w:rPr>
                <w:delText>512</w:delText>
              </w:r>
            </w:del>
          </w:p>
        </w:tc>
        <w:tc>
          <w:tcPr>
            <w:tcW w:w="194" w:type="pct"/>
            <w:tcBorders>
              <w:top w:val="single" w:sz="4" w:space="0" w:color="000000"/>
              <w:left w:val="single" w:sz="4" w:space="0" w:color="000000"/>
              <w:bottom w:val="single" w:sz="4" w:space="0" w:color="000000"/>
              <w:right w:val="single" w:sz="4" w:space="0" w:color="000000"/>
            </w:tcBorders>
          </w:tcPr>
          <w:p w14:paraId="3E4DC2CA" w14:textId="7F7878D3" w:rsidR="0051069D" w:rsidRPr="00ED4D8D" w:rsidRDefault="0051069D" w:rsidP="0051069D">
            <w:pPr>
              <w:widowControl/>
              <w:autoSpaceDE/>
              <w:autoSpaceDN/>
              <w:adjustRightInd/>
              <w:jc w:val="center"/>
              <w:rPr>
                <w:b/>
                <w:bCs/>
                <w:sz w:val="22"/>
                <w:szCs w:val="22"/>
              </w:rPr>
            </w:pPr>
            <w:ins w:id="3806" w:author="ERCOT" w:date="2022-10-31T17:35:00Z">
              <w:r w:rsidRPr="00ED4D8D">
                <w:rPr>
                  <w:sz w:val="22"/>
                  <w:szCs w:val="22"/>
                </w:rPr>
                <w:t>545</w:t>
              </w:r>
            </w:ins>
            <w:del w:id="3807" w:author="ERCOT" w:date="2022-10-31T17:35:00Z">
              <w:r w:rsidRPr="00ED4D8D"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48368418" w14:textId="27502961" w:rsidR="0051069D" w:rsidRPr="00ED4D8D" w:rsidRDefault="0051069D" w:rsidP="0051069D">
            <w:pPr>
              <w:widowControl/>
              <w:autoSpaceDE/>
              <w:autoSpaceDN/>
              <w:adjustRightInd/>
              <w:jc w:val="center"/>
              <w:rPr>
                <w:b/>
                <w:bCs/>
                <w:sz w:val="22"/>
                <w:szCs w:val="22"/>
              </w:rPr>
            </w:pPr>
            <w:ins w:id="3808" w:author="ERCOT" w:date="2022-10-31T17:35:00Z">
              <w:r w:rsidRPr="00ED4D8D">
                <w:rPr>
                  <w:sz w:val="22"/>
                  <w:szCs w:val="22"/>
                </w:rPr>
                <w:t>545</w:t>
              </w:r>
            </w:ins>
            <w:del w:id="3809" w:author="ERCOT" w:date="2022-10-31T17:35:00Z">
              <w:r w:rsidRPr="00ED4D8D"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6E7655D9" w14:textId="2682A91B" w:rsidR="0051069D" w:rsidRPr="00ED4D8D" w:rsidRDefault="0051069D" w:rsidP="0051069D">
            <w:pPr>
              <w:widowControl/>
              <w:autoSpaceDE/>
              <w:autoSpaceDN/>
              <w:adjustRightInd/>
              <w:jc w:val="center"/>
              <w:rPr>
                <w:b/>
                <w:bCs/>
                <w:sz w:val="22"/>
                <w:szCs w:val="22"/>
              </w:rPr>
            </w:pPr>
            <w:ins w:id="3810" w:author="ERCOT" w:date="2022-10-31T17:35:00Z">
              <w:r w:rsidRPr="00ED4D8D">
                <w:rPr>
                  <w:sz w:val="22"/>
                  <w:szCs w:val="22"/>
                </w:rPr>
                <w:t>545</w:t>
              </w:r>
            </w:ins>
            <w:del w:id="3811" w:author="ERCOT" w:date="2022-10-31T17:35:00Z">
              <w:r w:rsidRPr="00ED4D8D"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4CC84A76" w14:textId="39471AA5" w:rsidR="0051069D" w:rsidRPr="00ED4D8D" w:rsidRDefault="0051069D" w:rsidP="0051069D">
            <w:pPr>
              <w:widowControl/>
              <w:autoSpaceDE/>
              <w:autoSpaceDN/>
              <w:adjustRightInd/>
              <w:jc w:val="center"/>
              <w:rPr>
                <w:b/>
                <w:bCs/>
                <w:sz w:val="22"/>
                <w:szCs w:val="22"/>
              </w:rPr>
            </w:pPr>
            <w:ins w:id="3812" w:author="ERCOT" w:date="2022-10-31T17:35:00Z">
              <w:r w:rsidRPr="00ED4D8D">
                <w:rPr>
                  <w:sz w:val="22"/>
                  <w:szCs w:val="22"/>
                </w:rPr>
                <w:t>545</w:t>
              </w:r>
            </w:ins>
            <w:del w:id="3813" w:author="ERCOT" w:date="2022-10-31T17:35:00Z">
              <w:r w:rsidRPr="00ED4D8D"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3ADD689C" w14:textId="69499415" w:rsidR="0051069D" w:rsidRPr="00ED4D8D" w:rsidRDefault="0051069D" w:rsidP="0051069D">
            <w:pPr>
              <w:widowControl/>
              <w:autoSpaceDE/>
              <w:autoSpaceDN/>
              <w:adjustRightInd/>
              <w:jc w:val="center"/>
              <w:rPr>
                <w:b/>
                <w:bCs/>
                <w:sz w:val="22"/>
                <w:szCs w:val="22"/>
              </w:rPr>
            </w:pPr>
            <w:ins w:id="3814" w:author="ERCOT" w:date="2022-10-31T17:35:00Z">
              <w:r w:rsidRPr="00ED4D8D">
                <w:rPr>
                  <w:sz w:val="22"/>
                  <w:szCs w:val="22"/>
                </w:rPr>
                <w:t>545</w:t>
              </w:r>
            </w:ins>
            <w:del w:id="3815" w:author="ERCOT" w:date="2022-10-31T17:35:00Z">
              <w:r w:rsidRPr="00ED4D8D"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5B02F70C" w14:textId="3E6EE39A" w:rsidR="0051069D" w:rsidRPr="00ED4D8D" w:rsidRDefault="0051069D" w:rsidP="0051069D">
            <w:pPr>
              <w:widowControl/>
              <w:autoSpaceDE/>
              <w:autoSpaceDN/>
              <w:adjustRightInd/>
              <w:jc w:val="center"/>
              <w:rPr>
                <w:b/>
                <w:bCs/>
                <w:sz w:val="22"/>
                <w:szCs w:val="22"/>
              </w:rPr>
            </w:pPr>
            <w:ins w:id="3816" w:author="ERCOT" w:date="2022-10-31T17:35:00Z">
              <w:r w:rsidRPr="00ED4D8D">
                <w:rPr>
                  <w:sz w:val="22"/>
                  <w:szCs w:val="22"/>
                </w:rPr>
                <w:t>760</w:t>
              </w:r>
            </w:ins>
            <w:del w:id="3817" w:author="ERCOT" w:date="2022-10-31T17:35:00Z">
              <w:r w:rsidRPr="00ED4D8D"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1BCC610D" w14:textId="0DA57255" w:rsidR="0051069D" w:rsidRPr="00ED4D8D" w:rsidRDefault="0051069D" w:rsidP="0051069D">
            <w:pPr>
              <w:widowControl/>
              <w:autoSpaceDE/>
              <w:autoSpaceDN/>
              <w:adjustRightInd/>
              <w:jc w:val="center"/>
              <w:rPr>
                <w:b/>
                <w:bCs/>
                <w:sz w:val="22"/>
                <w:szCs w:val="22"/>
              </w:rPr>
            </w:pPr>
            <w:ins w:id="3818" w:author="ERCOT" w:date="2022-10-31T17:35:00Z">
              <w:r w:rsidRPr="00ED4D8D">
                <w:rPr>
                  <w:sz w:val="22"/>
                  <w:szCs w:val="22"/>
                </w:rPr>
                <w:t>760</w:t>
              </w:r>
            </w:ins>
            <w:del w:id="3819" w:author="ERCOT" w:date="2022-10-31T17:35:00Z">
              <w:r w:rsidRPr="00ED4D8D" w:rsidDel="008D486D">
                <w:rPr>
                  <w:rFonts w:ascii="Calibri" w:hAnsi="Calibri" w:cs="Calibri"/>
                  <w:color w:val="000000"/>
                  <w:sz w:val="22"/>
                  <w:szCs w:val="22"/>
                </w:rPr>
                <w:delText>636</w:delText>
              </w:r>
            </w:del>
          </w:p>
        </w:tc>
        <w:tc>
          <w:tcPr>
            <w:tcW w:w="178" w:type="pct"/>
            <w:tcBorders>
              <w:top w:val="single" w:sz="4" w:space="0" w:color="000000"/>
              <w:left w:val="single" w:sz="4" w:space="0" w:color="000000"/>
              <w:bottom w:val="single" w:sz="4" w:space="0" w:color="000000"/>
              <w:right w:val="single" w:sz="4" w:space="0" w:color="000000"/>
            </w:tcBorders>
          </w:tcPr>
          <w:p w14:paraId="0AB3F376" w14:textId="2281B852" w:rsidR="0051069D" w:rsidRPr="00ED4D8D" w:rsidRDefault="0051069D" w:rsidP="0051069D">
            <w:pPr>
              <w:widowControl/>
              <w:autoSpaceDE/>
              <w:autoSpaceDN/>
              <w:adjustRightInd/>
              <w:jc w:val="center"/>
              <w:rPr>
                <w:b/>
                <w:bCs/>
                <w:sz w:val="22"/>
                <w:szCs w:val="22"/>
              </w:rPr>
            </w:pPr>
            <w:ins w:id="3820" w:author="ERCOT" w:date="2022-10-31T17:35:00Z">
              <w:r w:rsidRPr="00ED4D8D">
                <w:rPr>
                  <w:sz w:val="22"/>
                  <w:szCs w:val="22"/>
                </w:rPr>
                <w:t>760</w:t>
              </w:r>
            </w:ins>
            <w:del w:id="3821" w:author="ERCOT" w:date="2022-10-31T17:35:00Z">
              <w:r w:rsidRPr="00ED4D8D" w:rsidDel="008D486D">
                <w:rPr>
                  <w:rFonts w:ascii="Calibri" w:hAnsi="Calibri" w:cs="Calibri"/>
                  <w:color w:val="000000"/>
                  <w:sz w:val="22"/>
                  <w:szCs w:val="22"/>
                </w:rPr>
                <w:delText>636</w:delText>
              </w:r>
            </w:del>
          </w:p>
        </w:tc>
        <w:tc>
          <w:tcPr>
            <w:tcW w:w="219" w:type="pct"/>
            <w:tcBorders>
              <w:top w:val="single" w:sz="4" w:space="0" w:color="000000"/>
              <w:left w:val="single" w:sz="4" w:space="0" w:color="000000"/>
              <w:bottom w:val="single" w:sz="4" w:space="0" w:color="000000"/>
              <w:right w:val="single" w:sz="4" w:space="0" w:color="000000"/>
            </w:tcBorders>
          </w:tcPr>
          <w:p w14:paraId="348FB123" w14:textId="50D9FBCD" w:rsidR="0051069D" w:rsidRPr="00ED4D8D" w:rsidRDefault="0051069D" w:rsidP="0051069D">
            <w:pPr>
              <w:widowControl/>
              <w:autoSpaceDE/>
              <w:autoSpaceDN/>
              <w:adjustRightInd/>
              <w:jc w:val="center"/>
              <w:rPr>
                <w:b/>
                <w:bCs/>
                <w:sz w:val="22"/>
                <w:szCs w:val="22"/>
              </w:rPr>
            </w:pPr>
            <w:ins w:id="3822" w:author="ERCOT" w:date="2022-10-31T17:35:00Z">
              <w:r w:rsidRPr="00ED4D8D">
                <w:rPr>
                  <w:sz w:val="22"/>
                  <w:szCs w:val="22"/>
                </w:rPr>
                <w:t>760</w:t>
              </w:r>
            </w:ins>
            <w:del w:id="3823" w:author="ERCOT" w:date="2022-10-31T17:35:00Z">
              <w:r w:rsidRPr="00ED4D8D"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078B5932" w14:textId="20BA63FA" w:rsidR="0051069D" w:rsidRPr="00ED4D8D" w:rsidRDefault="0051069D" w:rsidP="0051069D">
            <w:pPr>
              <w:widowControl/>
              <w:autoSpaceDE/>
              <w:autoSpaceDN/>
              <w:adjustRightInd/>
              <w:jc w:val="center"/>
              <w:rPr>
                <w:b/>
                <w:bCs/>
                <w:sz w:val="22"/>
                <w:szCs w:val="22"/>
              </w:rPr>
            </w:pPr>
            <w:ins w:id="3824" w:author="ERCOT" w:date="2022-10-31T17:35:00Z">
              <w:r w:rsidRPr="00ED4D8D">
                <w:rPr>
                  <w:sz w:val="22"/>
                  <w:szCs w:val="22"/>
                </w:rPr>
                <w:t>760</w:t>
              </w:r>
            </w:ins>
            <w:del w:id="3825" w:author="ERCOT" w:date="2022-10-31T17:35:00Z">
              <w:r w:rsidRPr="00ED4D8D"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07E97F9A" w14:textId="1C1B4E55" w:rsidR="0051069D" w:rsidRPr="00ED4D8D" w:rsidRDefault="0051069D" w:rsidP="0051069D">
            <w:pPr>
              <w:widowControl/>
              <w:autoSpaceDE/>
              <w:autoSpaceDN/>
              <w:adjustRightInd/>
              <w:jc w:val="center"/>
              <w:rPr>
                <w:b/>
                <w:bCs/>
                <w:sz w:val="22"/>
                <w:szCs w:val="22"/>
              </w:rPr>
            </w:pPr>
            <w:ins w:id="3826" w:author="ERCOT" w:date="2022-10-31T17:35:00Z">
              <w:r w:rsidRPr="00ED4D8D">
                <w:rPr>
                  <w:sz w:val="22"/>
                  <w:szCs w:val="22"/>
                </w:rPr>
                <w:t>760</w:t>
              </w:r>
            </w:ins>
            <w:del w:id="3827" w:author="ERCOT" w:date="2022-10-31T17:35:00Z">
              <w:r w:rsidRPr="00ED4D8D" w:rsidDel="008D486D">
                <w:rPr>
                  <w:rFonts w:ascii="Calibri" w:hAnsi="Calibri" w:cs="Calibri"/>
                  <w:color w:val="000000"/>
                  <w:sz w:val="22"/>
                  <w:szCs w:val="22"/>
                </w:rPr>
                <w:delText>636</w:delText>
              </w:r>
            </w:del>
          </w:p>
        </w:tc>
        <w:tc>
          <w:tcPr>
            <w:tcW w:w="194" w:type="pct"/>
            <w:tcBorders>
              <w:top w:val="single" w:sz="4" w:space="0" w:color="000000"/>
              <w:left w:val="single" w:sz="4" w:space="0" w:color="000000"/>
              <w:bottom w:val="single" w:sz="4" w:space="0" w:color="000000"/>
              <w:right w:val="single" w:sz="4" w:space="0" w:color="000000"/>
            </w:tcBorders>
          </w:tcPr>
          <w:p w14:paraId="23D0DF69" w14:textId="26B65A75" w:rsidR="0051069D" w:rsidRPr="00ED4D8D" w:rsidRDefault="0051069D" w:rsidP="0051069D">
            <w:pPr>
              <w:widowControl/>
              <w:autoSpaceDE/>
              <w:autoSpaceDN/>
              <w:adjustRightInd/>
              <w:jc w:val="center"/>
              <w:rPr>
                <w:b/>
                <w:bCs/>
                <w:sz w:val="22"/>
                <w:szCs w:val="22"/>
              </w:rPr>
            </w:pPr>
            <w:ins w:id="3828" w:author="ERCOT" w:date="2022-10-31T17:35:00Z">
              <w:r w:rsidRPr="00ED4D8D">
                <w:rPr>
                  <w:sz w:val="22"/>
                  <w:szCs w:val="22"/>
                </w:rPr>
                <w:t>645</w:t>
              </w:r>
            </w:ins>
            <w:del w:id="3829" w:author="ERCOT" w:date="2022-10-31T17:35:00Z">
              <w:r w:rsidRPr="00ED4D8D" w:rsidDel="008D486D">
                <w:rPr>
                  <w:rFonts w:ascii="Calibri" w:hAnsi="Calibri" w:cs="Calibri"/>
                  <w:color w:val="000000"/>
                  <w:sz w:val="22"/>
                  <w:szCs w:val="22"/>
                </w:rPr>
                <w:delText>656</w:delText>
              </w:r>
            </w:del>
          </w:p>
        </w:tc>
        <w:tc>
          <w:tcPr>
            <w:tcW w:w="198" w:type="pct"/>
            <w:tcBorders>
              <w:top w:val="single" w:sz="4" w:space="0" w:color="000000"/>
              <w:left w:val="single" w:sz="4" w:space="0" w:color="000000"/>
              <w:bottom w:val="single" w:sz="4" w:space="0" w:color="000000"/>
              <w:right w:val="single" w:sz="4" w:space="0" w:color="000000"/>
            </w:tcBorders>
          </w:tcPr>
          <w:p w14:paraId="1F1775EB" w14:textId="1E35405B" w:rsidR="0051069D" w:rsidRPr="00ED4D8D" w:rsidRDefault="0051069D" w:rsidP="0051069D">
            <w:pPr>
              <w:widowControl/>
              <w:autoSpaceDE/>
              <w:autoSpaceDN/>
              <w:adjustRightInd/>
              <w:jc w:val="center"/>
              <w:rPr>
                <w:b/>
                <w:bCs/>
                <w:sz w:val="22"/>
                <w:szCs w:val="22"/>
              </w:rPr>
            </w:pPr>
            <w:ins w:id="3830" w:author="ERCOT" w:date="2022-10-31T17:35:00Z">
              <w:r w:rsidRPr="00ED4D8D">
                <w:rPr>
                  <w:sz w:val="22"/>
                  <w:szCs w:val="22"/>
                </w:rPr>
                <w:t>645</w:t>
              </w:r>
            </w:ins>
            <w:del w:id="3831" w:author="ERCOT" w:date="2022-10-31T17:35:00Z">
              <w:r w:rsidRPr="00ED4D8D"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621389BE" w14:textId="28E12544" w:rsidR="0051069D" w:rsidRPr="00ED4D8D" w:rsidRDefault="0051069D" w:rsidP="0051069D">
            <w:pPr>
              <w:widowControl/>
              <w:autoSpaceDE/>
              <w:autoSpaceDN/>
              <w:adjustRightInd/>
              <w:jc w:val="center"/>
              <w:rPr>
                <w:b/>
                <w:bCs/>
                <w:sz w:val="22"/>
                <w:szCs w:val="22"/>
              </w:rPr>
            </w:pPr>
            <w:ins w:id="3832" w:author="ERCOT" w:date="2022-10-31T17:35:00Z">
              <w:r w:rsidRPr="00ED4D8D">
                <w:rPr>
                  <w:sz w:val="22"/>
                  <w:szCs w:val="22"/>
                </w:rPr>
                <w:t>645</w:t>
              </w:r>
            </w:ins>
            <w:del w:id="3833" w:author="ERCOT" w:date="2022-10-31T17:35:00Z">
              <w:r w:rsidRPr="00ED4D8D"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229821E8" w14:textId="461F82B1" w:rsidR="0051069D" w:rsidRPr="00ED4D8D" w:rsidRDefault="0051069D" w:rsidP="0051069D">
            <w:pPr>
              <w:widowControl/>
              <w:autoSpaceDE/>
              <w:autoSpaceDN/>
              <w:adjustRightInd/>
              <w:jc w:val="center"/>
              <w:rPr>
                <w:b/>
                <w:bCs/>
                <w:sz w:val="22"/>
                <w:szCs w:val="22"/>
              </w:rPr>
            </w:pPr>
            <w:ins w:id="3834" w:author="ERCOT" w:date="2022-10-31T17:35:00Z">
              <w:r w:rsidRPr="00ED4D8D">
                <w:rPr>
                  <w:sz w:val="22"/>
                  <w:szCs w:val="22"/>
                </w:rPr>
                <w:t>645</w:t>
              </w:r>
            </w:ins>
            <w:del w:id="3835" w:author="ERCOT" w:date="2022-10-31T17:35:00Z">
              <w:r w:rsidRPr="00ED4D8D"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415979A1" w14:textId="1F31F5F2" w:rsidR="0051069D" w:rsidRPr="00ED4D8D" w:rsidRDefault="0051069D" w:rsidP="0051069D">
            <w:pPr>
              <w:widowControl/>
              <w:autoSpaceDE/>
              <w:autoSpaceDN/>
              <w:adjustRightInd/>
              <w:jc w:val="center"/>
              <w:rPr>
                <w:b/>
                <w:bCs/>
                <w:sz w:val="22"/>
                <w:szCs w:val="22"/>
              </w:rPr>
            </w:pPr>
            <w:ins w:id="3836" w:author="ERCOT" w:date="2022-10-31T17:35:00Z">
              <w:r w:rsidRPr="00ED4D8D">
                <w:rPr>
                  <w:sz w:val="22"/>
                  <w:szCs w:val="22"/>
                </w:rPr>
                <w:t>645</w:t>
              </w:r>
            </w:ins>
            <w:del w:id="3837" w:author="ERCOT" w:date="2022-10-31T17:35:00Z">
              <w:r w:rsidRPr="00ED4D8D" w:rsidDel="008D486D">
                <w:rPr>
                  <w:rFonts w:ascii="Calibri" w:hAnsi="Calibri" w:cs="Calibri"/>
                  <w:color w:val="000000"/>
                  <w:sz w:val="22"/>
                  <w:szCs w:val="22"/>
                </w:rPr>
                <w:delText>656</w:delText>
              </w:r>
            </w:del>
          </w:p>
        </w:tc>
        <w:tc>
          <w:tcPr>
            <w:tcW w:w="176" w:type="pct"/>
            <w:tcBorders>
              <w:top w:val="single" w:sz="4" w:space="0" w:color="000000"/>
              <w:left w:val="single" w:sz="4" w:space="0" w:color="000000"/>
              <w:bottom w:val="single" w:sz="4" w:space="0" w:color="000000"/>
              <w:right w:val="single" w:sz="4" w:space="0" w:color="000000"/>
            </w:tcBorders>
          </w:tcPr>
          <w:p w14:paraId="209BDFBF" w14:textId="6B59699E" w:rsidR="0051069D" w:rsidRPr="00ED4D8D" w:rsidRDefault="0051069D" w:rsidP="0051069D">
            <w:pPr>
              <w:widowControl/>
              <w:autoSpaceDE/>
              <w:autoSpaceDN/>
              <w:adjustRightInd/>
              <w:jc w:val="center"/>
              <w:rPr>
                <w:b/>
                <w:bCs/>
                <w:sz w:val="22"/>
                <w:szCs w:val="22"/>
              </w:rPr>
            </w:pPr>
            <w:ins w:id="3838" w:author="ERCOT" w:date="2022-10-31T17:35:00Z">
              <w:r w:rsidRPr="00ED4D8D">
                <w:rPr>
                  <w:sz w:val="22"/>
                  <w:szCs w:val="22"/>
                </w:rPr>
                <w:t>645</w:t>
              </w:r>
            </w:ins>
            <w:del w:id="3839" w:author="ERCOT" w:date="2022-10-31T17:35:00Z">
              <w:r w:rsidRPr="00ED4D8D" w:rsidDel="008D486D">
                <w:rPr>
                  <w:rFonts w:ascii="Calibri" w:hAnsi="Calibri" w:cs="Calibri"/>
                  <w:color w:val="000000"/>
                  <w:sz w:val="22"/>
                  <w:szCs w:val="22"/>
                </w:rPr>
                <w:delText>656</w:delText>
              </w:r>
            </w:del>
          </w:p>
        </w:tc>
        <w:tc>
          <w:tcPr>
            <w:tcW w:w="187" w:type="pct"/>
            <w:tcBorders>
              <w:top w:val="single" w:sz="4" w:space="0" w:color="000000"/>
              <w:left w:val="single" w:sz="4" w:space="0" w:color="000000"/>
              <w:bottom w:val="single" w:sz="4" w:space="0" w:color="000000"/>
              <w:right w:val="single" w:sz="4" w:space="0" w:color="000000"/>
            </w:tcBorders>
          </w:tcPr>
          <w:p w14:paraId="16E35617" w14:textId="0BD76FF4" w:rsidR="0051069D" w:rsidRPr="00ED4D8D" w:rsidRDefault="0051069D" w:rsidP="0051069D">
            <w:pPr>
              <w:widowControl/>
              <w:autoSpaceDE/>
              <w:autoSpaceDN/>
              <w:adjustRightInd/>
              <w:jc w:val="center"/>
              <w:rPr>
                <w:b/>
                <w:bCs/>
                <w:sz w:val="22"/>
                <w:szCs w:val="22"/>
              </w:rPr>
            </w:pPr>
            <w:ins w:id="3840" w:author="ERCOT" w:date="2022-10-31T17:35:00Z">
              <w:r w:rsidRPr="00ED4D8D">
                <w:rPr>
                  <w:sz w:val="22"/>
                  <w:szCs w:val="22"/>
                </w:rPr>
                <w:t>875</w:t>
              </w:r>
            </w:ins>
            <w:del w:id="3841" w:author="ERCOT" w:date="2022-10-31T17:35:00Z">
              <w:r w:rsidRPr="00ED4D8D" w:rsidDel="008D486D">
                <w:rPr>
                  <w:rFonts w:ascii="Calibri" w:hAnsi="Calibri" w:cs="Calibri"/>
                  <w:color w:val="000000"/>
                  <w:sz w:val="22"/>
                  <w:szCs w:val="22"/>
                </w:rPr>
                <w:delText>834</w:delText>
              </w:r>
            </w:del>
          </w:p>
        </w:tc>
        <w:tc>
          <w:tcPr>
            <w:tcW w:w="165" w:type="pct"/>
            <w:tcBorders>
              <w:top w:val="single" w:sz="4" w:space="0" w:color="000000"/>
              <w:left w:val="single" w:sz="4" w:space="0" w:color="000000"/>
              <w:bottom w:val="single" w:sz="4" w:space="0" w:color="000000"/>
              <w:right w:val="single" w:sz="4" w:space="0" w:color="000000"/>
            </w:tcBorders>
          </w:tcPr>
          <w:p w14:paraId="2A6A7092" w14:textId="785E7217" w:rsidR="0051069D" w:rsidRPr="00ED4D8D" w:rsidRDefault="0051069D" w:rsidP="0051069D">
            <w:pPr>
              <w:widowControl/>
              <w:autoSpaceDE/>
              <w:autoSpaceDN/>
              <w:adjustRightInd/>
              <w:jc w:val="center"/>
              <w:rPr>
                <w:b/>
                <w:bCs/>
                <w:sz w:val="22"/>
                <w:szCs w:val="22"/>
              </w:rPr>
            </w:pPr>
            <w:ins w:id="3842" w:author="ERCOT" w:date="2022-10-31T17:35:00Z">
              <w:r w:rsidRPr="00ED4D8D">
                <w:rPr>
                  <w:sz w:val="22"/>
                  <w:szCs w:val="22"/>
                </w:rPr>
                <w:t>875</w:t>
              </w:r>
            </w:ins>
            <w:del w:id="3843" w:author="ERCOT" w:date="2022-10-31T17:35:00Z">
              <w:r w:rsidRPr="00ED4D8D" w:rsidDel="008D486D">
                <w:rPr>
                  <w:rFonts w:ascii="Calibri" w:hAnsi="Calibri" w:cs="Calibri"/>
                  <w:color w:val="000000"/>
                  <w:sz w:val="22"/>
                  <w:szCs w:val="22"/>
                </w:rPr>
                <w:delText>834</w:delText>
              </w:r>
            </w:del>
          </w:p>
        </w:tc>
        <w:tc>
          <w:tcPr>
            <w:tcW w:w="166" w:type="pct"/>
            <w:tcBorders>
              <w:top w:val="single" w:sz="4" w:space="0" w:color="000000"/>
              <w:left w:val="single" w:sz="4" w:space="0" w:color="000000"/>
              <w:bottom w:val="single" w:sz="4" w:space="0" w:color="000000"/>
              <w:right w:val="single" w:sz="4" w:space="0" w:color="000000"/>
            </w:tcBorders>
          </w:tcPr>
          <w:p w14:paraId="506D5E11" w14:textId="2A595748" w:rsidR="0051069D" w:rsidRPr="00ED4D8D" w:rsidRDefault="0051069D" w:rsidP="0051069D">
            <w:pPr>
              <w:widowControl/>
              <w:autoSpaceDE/>
              <w:autoSpaceDN/>
              <w:adjustRightInd/>
              <w:jc w:val="center"/>
              <w:rPr>
                <w:b/>
                <w:bCs/>
                <w:sz w:val="22"/>
                <w:szCs w:val="22"/>
              </w:rPr>
            </w:pPr>
            <w:ins w:id="3844" w:author="ERCOT" w:date="2022-10-31T17:35:00Z">
              <w:r w:rsidRPr="00ED4D8D">
                <w:rPr>
                  <w:sz w:val="22"/>
                  <w:szCs w:val="22"/>
                </w:rPr>
                <w:t>875</w:t>
              </w:r>
            </w:ins>
            <w:del w:id="3845" w:author="ERCOT" w:date="2022-10-31T17:35:00Z">
              <w:r w:rsidRPr="00ED4D8D" w:rsidDel="008D486D">
                <w:rPr>
                  <w:rFonts w:ascii="Calibri" w:hAnsi="Calibri" w:cs="Calibri"/>
                  <w:color w:val="000000"/>
                  <w:sz w:val="22"/>
                  <w:szCs w:val="22"/>
                </w:rPr>
                <w:delText>834</w:delText>
              </w:r>
            </w:del>
          </w:p>
        </w:tc>
        <w:tc>
          <w:tcPr>
            <w:tcW w:w="180" w:type="pct"/>
            <w:tcBorders>
              <w:top w:val="single" w:sz="4" w:space="0" w:color="000000"/>
              <w:left w:val="single" w:sz="4" w:space="0" w:color="000000"/>
              <w:bottom w:val="single" w:sz="4" w:space="0" w:color="000000"/>
              <w:right w:val="single" w:sz="4" w:space="0" w:color="000000"/>
            </w:tcBorders>
          </w:tcPr>
          <w:p w14:paraId="0EBE8187" w14:textId="12DA3422" w:rsidR="0051069D" w:rsidRPr="00ED4D8D" w:rsidRDefault="0051069D" w:rsidP="0051069D">
            <w:pPr>
              <w:widowControl/>
              <w:autoSpaceDE/>
              <w:autoSpaceDN/>
              <w:adjustRightInd/>
              <w:jc w:val="center"/>
              <w:rPr>
                <w:b/>
                <w:bCs/>
                <w:sz w:val="22"/>
                <w:szCs w:val="22"/>
              </w:rPr>
            </w:pPr>
            <w:ins w:id="3846" w:author="ERCOT" w:date="2022-10-31T17:35:00Z">
              <w:r w:rsidRPr="00ED4D8D">
                <w:rPr>
                  <w:sz w:val="22"/>
                  <w:szCs w:val="22"/>
                </w:rPr>
                <w:t>875</w:t>
              </w:r>
            </w:ins>
            <w:del w:id="3847" w:author="ERCOT" w:date="2022-10-31T17:35:00Z">
              <w:r w:rsidRPr="00ED4D8D" w:rsidDel="008D486D">
                <w:rPr>
                  <w:rFonts w:ascii="Calibri" w:hAnsi="Calibri" w:cs="Calibri"/>
                  <w:color w:val="000000"/>
                  <w:sz w:val="22"/>
                  <w:szCs w:val="22"/>
                </w:rPr>
                <w:delText>834</w:delText>
              </w:r>
            </w:del>
          </w:p>
        </w:tc>
        <w:tc>
          <w:tcPr>
            <w:tcW w:w="195" w:type="pct"/>
            <w:tcBorders>
              <w:top w:val="single" w:sz="4" w:space="0" w:color="000000"/>
              <w:left w:val="single" w:sz="4" w:space="0" w:color="000000"/>
              <w:bottom w:val="single" w:sz="4" w:space="0" w:color="000000"/>
              <w:right w:val="single" w:sz="4" w:space="0" w:color="000000"/>
            </w:tcBorders>
          </w:tcPr>
          <w:p w14:paraId="3D7BD93B" w14:textId="45769575" w:rsidR="0051069D" w:rsidRPr="00ED4D8D" w:rsidRDefault="0051069D" w:rsidP="0051069D">
            <w:pPr>
              <w:widowControl/>
              <w:autoSpaceDE/>
              <w:autoSpaceDN/>
              <w:adjustRightInd/>
              <w:jc w:val="center"/>
              <w:rPr>
                <w:b/>
                <w:bCs/>
                <w:sz w:val="22"/>
                <w:szCs w:val="22"/>
              </w:rPr>
            </w:pPr>
            <w:ins w:id="3848" w:author="ERCOT" w:date="2022-10-31T17:35:00Z">
              <w:r w:rsidRPr="00ED4D8D">
                <w:rPr>
                  <w:sz w:val="22"/>
                  <w:szCs w:val="22"/>
                </w:rPr>
                <w:t>875</w:t>
              </w:r>
            </w:ins>
            <w:del w:id="3849" w:author="ERCOT" w:date="2022-10-31T17:35:00Z">
              <w:r w:rsidRPr="00ED4D8D" w:rsidDel="008D486D">
                <w:rPr>
                  <w:rFonts w:ascii="Calibri" w:hAnsi="Calibri" w:cs="Calibri"/>
                  <w:color w:val="000000"/>
                  <w:sz w:val="22"/>
                  <w:szCs w:val="22"/>
                </w:rPr>
                <w:delText>834</w:delText>
              </w:r>
            </w:del>
          </w:p>
        </w:tc>
        <w:tc>
          <w:tcPr>
            <w:tcW w:w="244" w:type="pct"/>
          </w:tcPr>
          <w:p w14:paraId="594C5CA4" w14:textId="376FC84A" w:rsidR="0051069D" w:rsidRPr="00ED4D8D" w:rsidRDefault="0051069D" w:rsidP="0051069D">
            <w:pPr>
              <w:widowControl/>
              <w:autoSpaceDE/>
              <w:autoSpaceDN/>
              <w:adjustRightInd/>
              <w:rPr>
                <w:b/>
                <w:bCs/>
                <w:sz w:val="22"/>
                <w:szCs w:val="22"/>
              </w:rPr>
            </w:pPr>
            <w:ins w:id="3850" w:author="ERCOT" w:date="2022-10-31T17:35:00Z">
              <w:r w:rsidRPr="00ED4D8D">
                <w:rPr>
                  <w:sz w:val="22"/>
                  <w:szCs w:val="22"/>
                </w:rPr>
                <w:t>875</w:t>
              </w:r>
            </w:ins>
            <w:del w:id="3851" w:author="ERCOT" w:date="2022-10-31T17:35:00Z">
              <w:r w:rsidRPr="00ED4D8D" w:rsidDel="008D486D">
                <w:rPr>
                  <w:rFonts w:ascii="Calibri" w:hAnsi="Calibri" w:cs="Calibri"/>
                  <w:color w:val="000000"/>
                  <w:sz w:val="22"/>
                  <w:szCs w:val="22"/>
                </w:rPr>
                <w:delText>834</w:delText>
              </w:r>
            </w:del>
          </w:p>
        </w:tc>
      </w:tr>
      <w:tr w:rsidR="0051069D" w:rsidRPr="00E66AD4" w14:paraId="4662DADC" w14:textId="26CC4F28"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51069D" w:rsidRPr="000357D1" w:rsidRDefault="0051069D" w:rsidP="0051069D">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tcPr>
          <w:p w14:paraId="16C4724F" w14:textId="45D583A8" w:rsidR="0051069D" w:rsidRPr="00ED4D8D" w:rsidRDefault="0051069D" w:rsidP="0051069D">
            <w:pPr>
              <w:widowControl/>
              <w:autoSpaceDE/>
              <w:autoSpaceDN/>
              <w:adjustRightInd/>
              <w:jc w:val="center"/>
              <w:rPr>
                <w:b/>
                <w:bCs/>
                <w:sz w:val="22"/>
                <w:szCs w:val="22"/>
              </w:rPr>
            </w:pPr>
            <w:ins w:id="3852" w:author="ERCOT" w:date="2022-10-31T17:35:00Z">
              <w:r w:rsidRPr="00ED4D8D">
                <w:rPr>
                  <w:sz w:val="22"/>
                  <w:szCs w:val="22"/>
                </w:rPr>
                <w:t>485</w:t>
              </w:r>
            </w:ins>
            <w:del w:id="3853" w:author="ERCOT" w:date="2022-10-31T17:35:00Z">
              <w:r w:rsidRPr="00ED4D8D" w:rsidDel="008D486D">
                <w:rPr>
                  <w:rFonts w:ascii="Calibri" w:hAnsi="Calibri" w:cs="Calibri"/>
                  <w:color w:val="000000"/>
                  <w:sz w:val="22"/>
                  <w:szCs w:val="22"/>
                </w:rPr>
                <w:delText>392</w:delText>
              </w:r>
            </w:del>
          </w:p>
        </w:tc>
        <w:tc>
          <w:tcPr>
            <w:tcW w:w="194" w:type="pct"/>
            <w:tcBorders>
              <w:top w:val="single" w:sz="4" w:space="0" w:color="000000"/>
              <w:left w:val="single" w:sz="4" w:space="0" w:color="000000"/>
              <w:bottom w:val="single" w:sz="4" w:space="0" w:color="000000"/>
              <w:right w:val="single" w:sz="4" w:space="0" w:color="000000"/>
            </w:tcBorders>
          </w:tcPr>
          <w:p w14:paraId="0961EDCF" w14:textId="4E20DDFF" w:rsidR="0051069D" w:rsidRPr="00ED4D8D" w:rsidRDefault="0051069D" w:rsidP="0051069D">
            <w:pPr>
              <w:widowControl/>
              <w:autoSpaceDE/>
              <w:autoSpaceDN/>
              <w:adjustRightInd/>
              <w:jc w:val="center"/>
              <w:rPr>
                <w:b/>
                <w:bCs/>
                <w:sz w:val="22"/>
                <w:szCs w:val="22"/>
              </w:rPr>
            </w:pPr>
            <w:ins w:id="3854" w:author="ERCOT" w:date="2022-10-31T17:35:00Z">
              <w:r w:rsidRPr="00ED4D8D">
                <w:rPr>
                  <w:sz w:val="22"/>
                  <w:szCs w:val="22"/>
                </w:rPr>
                <w:t>485</w:t>
              </w:r>
            </w:ins>
            <w:del w:id="3855" w:author="ERCOT" w:date="2022-10-31T17:35:00Z">
              <w:r w:rsidRPr="00ED4D8D"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0CECDF04" w14:textId="1010A2D7" w:rsidR="0051069D" w:rsidRPr="00ED4D8D" w:rsidRDefault="0051069D" w:rsidP="0051069D">
            <w:pPr>
              <w:widowControl/>
              <w:autoSpaceDE/>
              <w:autoSpaceDN/>
              <w:adjustRightInd/>
              <w:jc w:val="center"/>
              <w:rPr>
                <w:b/>
                <w:bCs/>
                <w:sz w:val="22"/>
                <w:szCs w:val="22"/>
              </w:rPr>
            </w:pPr>
            <w:ins w:id="3856" w:author="ERCOT" w:date="2022-10-31T17:35:00Z">
              <w:r w:rsidRPr="00ED4D8D">
                <w:rPr>
                  <w:sz w:val="22"/>
                  <w:szCs w:val="22"/>
                </w:rPr>
                <w:t>485</w:t>
              </w:r>
            </w:ins>
            <w:del w:id="3857" w:author="ERCOT" w:date="2022-10-31T17:35:00Z">
              <w:r w:rsidRPr="00ED4D8D"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7634547F" w14:textId="675EBE0A" w:rsidR="0051069D" w:rsidRPr="00ED4D8D" w:rsidRDefault="0051069D" w:rsidP="0051069D">
            <w:pPr>
              <w:widowControl/>
              <w:autoSpaceDE/>
              <w:autoSpaceDN/>
              <w:adjustRightInd/>
              <w:jc w:val="center"/>
              <w:rPr>
                <w:b/>
                <w:bCs/>
                <w:sz w:val="22"/>
                <w:szCs w:val="22"/>
              </w:rPr>
            </w:pPr>
            <w:ins w:id="3858" w:author="ERCOT" w:date="2022-10-31T17:35:00Z">
              <w:r w:rsidRPr="00ED4D8D">
                <w:rPr>
                  <w:sz w:val="22"/>
                  <w:szCs w:val="22"/>
                </w:rPr>
                <w:t>485</w:t>
              </w:r>
            </w:ins>
            <w:del w:id="3859" w:author="ERCOT" w:date="2022-10-31T17:35:00Z">
              <w:r w:rsidRPr="00ED4D8D"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09A873E" w14:textId="73F9F427" w:rsidR="0051069D" w:rsidRPr="00ED4D8D" w:rsidRDefault="0051069D" w:rsidP="0051069D">
            <w:pPr>
              <w:widowControl/>
              <w:autoSpaceDE/>
              <w:autoSpaceDN/>
              <w:adjustRightInd/>
              <w:jc w:val="center"/>
              <w:rPr>
                <w:b/>
                <w:bCs/>
                <w:sz w:val="22"/>
                <w:szCs w:val="22"/>
              </w:rPr>
            </w:pPr>
            <w:ins w:id="3860" w:author="ERCOT" w:date="2022-10-31T17:35:00Z">
              <w:r w:rsidRPr="00ED4D8D">
                <w:rPr>
                  <w:sz w:val="22"/>
                  <w:szCs w:val="22"/>
                </w:rPr>
                <w:t>485</w:t>
              </w:r>
            </w:ins>
            <w:del w:id="3861" w:author="ERCOT" w:date="2022-10-31T17:35:00Z">
              <w:r w:rsidRPr="00ED4D8D"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3434025" w14:textId="601AA942" w:rsidR="0051069D" w:rsidRPr="00ED4D8D" w:rsidRDefault="0051069D" w:rsidP="0051069D">
            <w:pPr>
              <w:widowControl/>
              <w:autoSpaceDE/>
              <w:autoSpaceDN/>
              <w:adjustRightInd/>
              <w:jc w:val="center"/>
              <w:rPr>
                <w:b/>
                <w:bCs/>
                <w:sz w:val="22"/>
                <w:szCs w:val="22"/>
              </w:rPr>
            </w:pPr>
            <w:ins w:id="3862" w:author="ERCOT" w:date="2022-10-31T17:35:00Z">
              <w:r w:rsidRPr="00ED4D8D">
                <w:rPr>
                  <w:sz w:val="22"/>
                  <w:szCs w:val="22"/>
                </w:rPr>
                <w:t>485</w:t>
              </w:r>
            </w:ins>
            <w:del w:id="3863" w:author="ERCOT" w:date="2022-10-31T17:35:00Z">
              <w:r w:rsidRPr="00ED4D8D"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600B77D" w14:textId="10D0F3D4" w:rsidR="0051069D" w:rsidRPr="00ED4D8D" w:rsidRDefault="0051069D" w:rsidP="0051069D">
            <w:pPr>
              <w:widowControl/>
              <w:autoSpaceDE/>
              <w:autoSpaceDN/>
              <w:adjustRightInd/>
              <w:jc w:val="center"/>
              <w:rPr>
                <w:b/>
                <w:bCs/>
                <w:sz w:val="22"/>
                <w:szCs w:val="22"/>
              </w:rPr>
            </w:pPr>
            <w:ins w:id="3864" w:author="ERCOT" w:date="2022-10-31T17:35:00Z">
              <w:r w:rsidRPr="00ED4D8D">
                <w:rPr>
                  <w:sz w:val="22"/>
                  <w:szCs w:val="22"/>
                </w:rPr>
                <w:t>576</w:t>
              </w:r>
            </w:ins>
            <w:del w:id="3865" w:author="ERCOT" w:date="2022-10-31T17:35:00Z">
              <w:r w:rsidRPr="00ED4D8D"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748C0D66" w14:textId="5A3C430C" w:rsidR="0051069D" w:rsidRPr="00ED4D8D" w:rsidRDefault="0051069D" w:rsidP="0051069D">
            <w:pPr>
              <w:widowControl/>
              <w:autoSpaceDE/>
              <w:autoSpaceDN/>
              <w:adjustRightInd/>
              <w:jc w:val="center"/>
              <w:rPr>
                <w:b/>
                <w:bCs/>
                <w:sz w:val="22"/>
                <w:szCs w:val="22"/>
              </w:rPr>
            </w:pPr>
            <w:ins w:id="3866" w:author="ERCOT" w:date="2022-10-31T17:35:00Z">
              <w:r w:rsidRPr="00ED4D8D">
                <w:rPr>
                  <w:sz w:val="22"/>
                  <w:szCs w:val="22"/>
                </w:rPr>
                <w:t>576</w:t>
              </w:r>
            </w:ins>
            <w:del w:id="3867" w:author="ERCOT" w:date="2022-10-31T17:35:00Z">
              <w:r w:rsidRPr="00ED4D8D" w:rsidDel="008D486D">
                <w:rPr>
                  <w:rFonts w:ascii="Calibri" w:hAnsi="Calibri" w:cs="Calibri"/>
                  <w:color w:val="000000"/>
                  <w:sz w:val="22"/>
                  <w:szCs w:val="22"/>
                </w:rPr>
                <w:delText>468</w:delText>
              </w:r>
            </w:del>
          </w:p>
        </w:tc>
        <w:tc>
          <w:tcPr>
            <w:tcW w:w="178" w:type="pct"/>
            <w:tcBorders>
              <w:top w:val="single" w:sz="4" w:space="0" w:color="000000"/>
              <w:left w:val="single" w:sz="4" w:space="0" w:color="000000"/>
              <w:bottom w:val="single" w:sz="4" w:space="0" w:color="000000"/>
              <w:right w:val="single" w:sz="4" w:space="0" w:color="000000"/>
            </w:tcBorders>
          </w:tcPr>
          <w:p w14:paraId="3BEAFDD6" w14:textId="6F1A6779" w:rsidR="0051069D" w:rsidRPr="00ED4D8D" w:rsidRDefault="0051069D" w:rsidP="0051069D">
            <w:pPr>
              <w:widowControl/>
              <w:autoSpaceDE/>
              <w:autoSpaceDN/>
              <w:adjustRightInd/>
              <w:jc w:val="center"/>
              <w:rPr>
                <w:b/>
                <w:bCs/>
                <w:sz w:val="22"/>
                <w:szCs w:val="22"/>
              </w:rPr>
            </w:pPr>
            <w:ins w:id="3868" w:author="ERCOT" w:date="2022-10-31T17:35:00Z">
              <w:r w:rsidRPr="00ED4D8D">
                <w:rPr>
                  <w:sz w:val="22"/>
                  <w:szCs w:val="22"/>
                </w:rPr>
                <w:t>576</w:t>
              </w:r>
            </w:ins>
            <w:del w:id="3869" w:author="ERCOT" w:date="2022-10-31T17:35:00Z">
              <w:r w:rsidRPr="00ED4D8D" w:rsidDel="008D486D">
                <w:rPr>
                  <w:rFonts w:ascii="Calibri" w:hAnsi="Calibri" w:cs="Calibri"/>
                  <w:color w:val="000000"/>
                  <w:sz w:val="22"/>
                  <w:szCs w:val="22"/>
                </w:rPr>
                <w:delText>468</w:delText>
              </w:r>
            </w:del>
          </w:p>
        </w:tc>
        <w:tc>
          <w:tcPr>
            <w:tcW w:w="219" w:type="pct"/>
            <w:tcBorders>
              <w:top w:val="single" w:sz="4" w:space="0" w:color="000000"/>
              <w:left w:val="single" w:sz="4" w:space="0" w:color="000000"/>
              <w:bottom w:val="single" w:sz="4" w:space="0" w:color="000000"/>
              <w:right w:val="single" w:sz="4" w:space="0" w:color="000000"/>
            </w:tcBorders>
          </w:tcPr>
          <w:p w14:paraId="4118D747" w14:textId="266AF8B2" w:rsidR="0051069D" w:rsidRPr="00ED4D8D" w:rsidRDefault="0051069D" w:rsidP="0051069D">
            <w:pPr>
              <w:widowControl/>
              <w:autoSpaceDE/>
              <w:autoSpaceDN/>
              <w:adjustRightInd/>
              <w:jc w:val="center"/>
              <w:rPr>
                <w:b/>
                <w:bCs/>
                <w:sz w:val="22"/>
                <w:szCs w:val="22"/>
              </w:rPr>
            </w:pPr>
            <w:ins w:id="3870" w:author="ERCOT" w:date="2022-10-31T17:35:00Z">
              <w:r w:rsidRPr="00ED4D8D">
                <w:rPr>
                  <w:sz w:val="22"/>
                  <w:szCs w:val="22"/>
                </w:rPr>
                <w:t>576</w:t>
              </w:r>
            </w:ins>
            <w:del w:id="3871" w:author="ERCOT" w:date="2022-10-31T17:35:00Z">
              <w:r w:rsidRPr="00ED4D8D"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7107A524" w14:textId="7FAB8118" w:rsidR="0051069D" w:rsidRPr="00ED4D8D" w:rsidRDefault="0051069D" w:rsidP="0051069D">
            <w:pPr>
              <w:widowControl/>
              <w:autoSpaceDE/>
              <w:autoSpaceDN/>
              <w:adjustRightInd/>
              <w:jc w:val="center"/>
              <w:rPr>
                <w:b/>
                <w:bCs/>
                <w:sz w:val="22"/>
                <w:szCs w:val="22"/>
              </w:rPr>
            </w:pPr>
            <w:ins w:id="3872" w:author="ERCOT" w:date="2022-10-31T17:35:00Z">
              <w:r w:rsidRPr="00ED4D8D">
                <w:rPr>
                  <w:sz w:val="22"/>
                  <w:szCs w:val="22"/>
                </w:rPr>
                <w:t>576</w:t>
              </w:r>
            </w:ins>
            <w:del w:id="3873" w:author="ERCOT" w:date="2022-10-31T17:35:00Z">
              <w:r w:rsidRPr="00ED4D8D"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4D575AED" w14:textId="02142BD4" w:rsidR="0051069D" w:rsidRPr="00ED4D8D" w:rsidRDefault="0051069D" w:rsidP="0051069D">
            <w:pPr>
              <w:widowControl/>
              <w:autoSpaceDE/>
              <w:autoSpaceDN/>
              <w:adjustRightInd/>
              <w:jc w:val="center"/>
              <w:rPr>
                <w:b/>
                <w:bCs/>
                <w:sz w:val="22"/>
                <w:szCs w:val="22"/>
              </w:rPr>
            </w:pPr>
            <w:ins w:id="3874" w:author="ERCOT" w:date="2022-10-31T17:35:00Z">
              <w:r w:rsidRPr="00ED4D8D">
                <w:rPr>
                  <w:sz w:val="22"/>
                  <w:szCs w:val="22"/>
                </w:rPr>
                <w:t>576</w:t>
              </w:r>
            </w:ins>
            <w:del w:id="3875" w:author="ERCOT" w:date="2022-10-31T17:35:00Z">
              <w:r w:rsidRPr="00ED4D8D" w:rsidDel="008D486D">
                <w:rPr>
                  <w:rFonts w:ascii="Calibri" w:hAnsi="Calibri" w:cs="Calibri"/>
                  <w:color w:val="000000"/>
                  <w:sz w:val="22"/>
                  <w:szCs w:val="22"/>
                </w:rPr>
                <w:delText>468</w:delText>
              </w:r>
            </w:del>
          </w:p>
        </w:tc>
        <w:tc>
          <w:tcPr>
            <w:tcW w:w="194" w:type="pct"/>
            <w:tcBorders>
              <w:top w:val="single" w:sz="4" w:space="0" w:color="000000"/>
              <w:left w:val="single" w:sz="4" w:space="0" w:color="000000"/>
              <w:bottom w:val="single" w:sz="4" w:space="0" w:color="000000"/>
              <w:right w:val="single" w:sz="4" w:space="0" w:color="000000"/>
            </w:tcBorders>
          </w:tcPr>
          <w:p w14:paraId="2B4811E3" w14:textId="306C7A46" w:rsidR="0051069D" w:rsidRPr="00ED4D8D" w:rsidRDefault="0051069D" w:rsidP="0051069D">
            <w:pPr>
              <w:widowControl/>
              <w:autoSpaceDE/>
              <w:autoSpaceDN/>
              <w:adjustRightInd/>
              <w:jc w:val="center"/>
              <w:rPr>
                <w:b/>
                <w:bCs/>
                <w:sz w:val="22"/>
                <w:szCs w:val="22"/>
              </w:rPr>
            </w:pPr>
            <w:ins w:id="3876" w:author="ERCOT" w:date="2022-10-31T17:35:00Z">
              <w:r w:rsidRPr="00ED4D8D">
                <w:rPr>
                  <w:sz w:val="22"/>
                  <w:szCs w:val="22"/>
                </w:rPr>
                <w:t>477</w:t>
              </w:r>
            </w:ins>
            <w:del w:id="3877" w:author="ERCOT" w:date="2022-10-31T17:35:00Z">
              <w:r w:rsidRPr="00ED4D8D" w:rsidDel="008D486D">
                <w:rPr>
                  <w:rFonts w:ascii="Calibri" w:hAnsi="Calibri" w:cs="Calibri"/>
                  <w:color w:val="000000"/>
                  <w:sz w:val="22"/>
                  <w:szCs w:val="22"/>
                </w:rPr>
                <w:delText>472</w:delText>
              </w:r>
            </w:del>
          </w:p>
        </w:tc>
        <w:tc>
          <w:tcPr>
            <w:tcW w:w="198" w:type="pct"/>
            <w:tcBorders>
              <w:top w:val="single" w:sz="4" w:space="0" w:color="000000"/>
              <w:left w:val="single" w:sz="4" w:space="0" w:color="000000"/>
              <w:bottom w:val="single" w:sz="4" w:space="0" w:color="000000"/>
              <w:right w:val="single" w:sz="4" w:space="0" w:color="000000"/>
            </w:tcBorders>
          </w:tcPr>
          <w:p w14:paraId="06E2F880" w14:textId="09BF78FE" w:rsidR="0051069D" w:rsidRPr="00ED4D8D" w:rsidRDefault="0051069D" w:rsidP="0051069D">
            <w:pPr>
              <w:widowControl/>
              <w:autoSpaceDE/>
              <w:autoSpaceDN/>
              <w:adjustRightInd/>
              <w:jc w:val="center"/>
              <w:rPr>
                <w:b/>
                <w:bCs/>
                <w:sz w:val="22"/>
                <w:szCs w:val="22"/>
              </w:rPr>
            </w:pPr>
            <w:ins w:id="3878" w:author="ERCOT" w:date="2022-10-31T17:35:00Z">
              <w:r w:rsidRPr="00ED4D8D">
                <w:rPr>
                  <w:sz w:val="22"/>
                  <w:szCs w:val="22"/>
                </w:rPr>
                <w:t>477</w:t>
              </w:r>
            </w:ins>
            <w:del w:id="3879" w:author="ERCOT" w:date="2022-10-31T17:35:00Z">
              <w:r w:rsidRPr="00ED4D8D"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4C640178" w14:textId="1265304F" w:rsidR="0051069D" w:rsidRPr="00ED4D8D" w:rsidRDefault="0051069D" w:rsidP="0051069D">
            <w:pPr>
              <w:widowControl/>
              <w:autoSpaceDE/>
              <w:autoSpaceDN/>
              <w:adjustRightInd/>
              <w:jc w:val="center"/>
              <w:rPr>
                <w:b/>
                <w:bCs/>
                <w:sz w:val="22"/>
                <w:szCs w:val="22"/>
              </w:rPr>
            </w:pPr>
            <w:ins w:id="3880" w:author="ERCOT" w:date="2022-10-31T17:35:00Z">
              <w:r w:rsidRPr="00ED4D8D">
                <w:rPr>
                  <w:sz w:val="22"/>
                  <w:szCs w:val="22"/>
                </w:rPr>
                <w:t>477</w:t>
              </w:r>
            </w:ins>
            <w:del w:id="3881" w:author="ERCOT" w:date="2022-10-31T17:35:00Z">
              <w:r w:rsidRPr="00ED4D8D"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33993090" w14:textId="10EB9907" w:rsidR="0051069D" w:rsidRPr="00ED4D8D" w:rsidRDefault="0051069D" w:rsidP="0051069D">
            <w:pPr>
              <w:widowControl/>
              <w:autoSpaceDE/>
              <w:autoSpaceDN/>
              <w:adjustRightInd/>
              <w:jc w:val="center"/>
              <w:rPr>
                <w:b/>
                <w:bCs/>
                <w:sz w:val="22"/>
                <w:szCs w:val="22"/>
              </w:rPr>
            </w:pPr>
            <w:ins w:id="3882" w:author="ERCOT" w:date="2022-10-31T17:35:00Z">
              <w:r w:rsidRPr="00ED4D8D">
                <w:rPr>
                  <w:sz w:val="22"/>
                  <w:szCs w:val="22"/>
                </w:rPr>
                <w:t>477</w:t>
              </w:r>
            </w:ins>
            <w:del w:id="3883" w:author="ERCOT" w:date="2022-10-31T17:35:00Z">
              <w:r w:rsidRPr="00ED4D8D"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16E8C13B" w14:textId="591D96C1" w:rsidR="0051069D" w:rsidRPr="00ED4D8D" w:rsidRDefault="0051069D" w:rsidP="0051069D">
            <w:pPr>
              <w:widowControl/>
              <w:autoSpaceDE/>
              <w:autoSpaceDN/>
              <w:adjustRightInd/>
              <w:jc w:val="center"/>
              <w:rPr>
                <w:b/>
                <w:bCs/>
                <w:sz w:val="22"/>
                <w:szCs w:val="22"/>
              </w:rPr>
            </w:pPr>
            <w:ins w:id="3884" w:author="ERCOT" w:date="2022-10-31T17:35:00Z">
              <w:r w:rsidRPr="00ED4D8D">
                <w:rPr>
                  <w:sz w:val="22"/>
                  <w:szCs w:val="22"/>
                </w:rPr>
                <w:t>477</w:t>
              </w:r>
            </w:ins>
            <w:del w:id="3885" w:author="ERCOT" w:date="2022-10-31T17:35:00Z">
              <w:r w:rsidRPr="00ED4D8D" w:rsidDel="008D486D">
                <w:rPr>
                  <w:rFonts w:ascii="Calibri" w:hAnsi="Calibri" w:cs="Calibri"/>
                  <w:color w:val="000000"/>
                  <w:sz w:val="22"/>
                  <w:szCs w:val="22"/>
                </w:rPr>
                <w:delText>472</w:delText>
              </w:r>
            </w:del>
          </w:p>
        </w:tc>
        <w:tc>
          <w:tcPr>
            <w:tcW w:w="176" w:type="pct"/>
            <w:tcBorders>
              <w:top w:val="single" w:sz="4" w:space="0" w:color="000000"/>
              <w:left w:val="single" w:sz="4" w:space="0" w:color="000000"/>
              <w:bottom w:val="single" w:sz="4" w:space="0" w:color="000000"/>
              <w:right w:val="single" w:sz="4" w:space="0" w:color="000000"/>
            </w:tcBorders>
          </w:tcPr>
          <w:p w14:paraId="7A49C1C2" w14:textId="69A57601" w:rsidR="0051069D" w:rsidRPr="00ED4D8D" w:rsidRDefault="0051069D" w:rsidP="0051069D">
            <w:pPr>
              <w:widowControl/>
              <w:autoSpaceDE/>
              <w:autoSpaceDN/>
              <w:adjustRightInd/>
              <w:jc w:val="center"/>
              <w:rPr>
                <w:b/>
                <w:bCs/>
                <w:sz w:val="22"/>
                <w:szCs w:val="22"/>
              </w:rPr>
            </w:pPr>
            <w:ins w:id="3886" w:author="ERCOT" w:date="2022-10-31T17:35:00Z">
              <w:r w:rsidRPr="00ED4D8D">
                <w:rPr>
                  <w:sz w:val="22"/>
                  <w:szCs w:val="22"/>
                </w:rPr>
                <w:t>477</w:t>
              </w:r>
            </w:ins>
            <w:del w:id="3887" w:author="ERCOT" w:date="2022-10-31T17:35:00Z">
              <w:r w:rsidRPr="00ED4D8D" w:rsidDel="008D486D">
                <w:rPr>
                  <w:rFonts w:ascii="Calibri" w:hAnsi="Calibri" w:cs="Calibri"/>
                  <w:color w:val="000000"/>
                  <w:sz w:val="22"/>
                  <w:szCs w:val="22"/>
                </w:rPr>
                <w:delText>472</w:delText>
              </w:r>
            </w:del>
          </w:p>
        </w:tc>
        <w:tc>
          <w:tcPr>
            <w:tcW w:w="187" w:type="pct"/>
            <w:tcBorders>
              <w:top w:val="single" w:sz="4" w:space="0" w:color="000000"/>
              <w:left w:val="single" w:sz="4" w:space="0" w:color="000000"/>
              <w:bottom w:val="single" w:sz="4" w:space="0" w:color="000000"/>
              <w:right w:val="single" w:sz="4" w:space="0" w:color="000000"/>
            </w:tcBorders>
          </w:tcPr>
          <w:p w14:paraId="7A9B1AB2" w14:textId="05A3B6BA" w:rsidR="0051069D" w:rsidRPr="00ED4D8D" w:rsidRDefault="0051069D" w:rsidP="0051069D">
            <w:pPr>
              <w:widowControl/>
              <w:autoSpaceDE/>
              <w:autoSpaceDN/>
              <w:adjustRightInd/>
              <w:jc w:val="center"/>
              <w:rPr>
                <w:b/>
                <w:bCs/>
                <w:sz w:val="22"/>
                <w:szCs w:val="22"/>
              </w:rPr>
            </w:pPr>
            <w:ins w:id="3888" w:author="ERCOT" w:date="2022-10-31T17:35:00Z">
              <w:r w:rsidRPr="00ED4D8D">
                <w:rPr>
                  <w:sz w:val="22"/>
                  <w:szCs w:val="22"/>
                </w:rPr>
                <w:t>628</w:t>
              </w:r>
            </w:ins>
            <w:del w:id="3889" w:author="ERCOT" w:date="2022-10-31T17:35:00Z">
              <w:r w:rsidRPr="00ED4D8D" w:rsidDel="008D486D">
                <w:rPr>
                  <w:rFonts w:ascii="Calibri" w:hAnsi="Calibri" w:cs="Calibri"/>
                  <w:color w:val="000000"/>
                  <w:sz w:val="22"/>
                  <w:szCs w:val="22"/>
                </w:rPr>
                <w:delText>705</w:delText>
              </w:r>
            </w:del>
          </w:p>
        </w:tc>
        <w:tc>
          <w:tcPr>
            <w:tcW w:w="165" w:type="pct"/>
            <w:tcBorders>
              <w:top w:val="single" w:sz="4" w:space="0" w:color="000000"/>
              <w:left w:val="single" w:sz="4" w:space="0" w:color="000000"/>
              <w:bottom w:val="single" w:sz="4" w:space="0" w:color="000000"/>
              <w:right w:val="single" w:sz="4" w:space="0" w:color="000000"/>
            </w:tcBorders>
          </w:tcPr>
          <w:p w14:paraId="2B5C1C2C" w14:textId="1110675B" w:rsidR="0051069D" w:rsidRPr="00ED4D8D" w:rsidRDefault="0051069D" w:rsidP="0051069D">
            <w:pPr>
              <w:widowControl/>
              <w:autoSpaceDE/>
              <w:autoSpaceDN/>
              <w:adjustRightInd/>
              <w:jc w:val="center"/>
              <w:rPr>
                <w:b/>
                <w:bCs/>
                <w:sz w:val="22"/>
                <w:szCs w:val="22"/>
              </w:rPr>
            </w:pPr>
            <w:ins w:id="3890" w:author="ERCOT" w:date="2022-10-31T17:35:00Z">
              <w:r w:rsidRPr="00ED4D8D">
                <w:rPr>
                  <w:sz w:val="22"/>
                  <w:szCs w:val="22"/>
                </w:rPr>
                <w:t>628</w:t>
              </w:r>
            </w:ins>
            <w:del w:id="3891" w:author="ERCOT" w:date="2022-10-31T17:35:00Z">
              <w:r w:rsidRPr="00ED4D8D" w:rsidDel="008D486D">
                <w:rPr>
                  <w:rFonts w:ascii="Calibri" w:hAnsi="Calibri" w:cs="Calibri"/>
                  <w:color w:val="000000"/>
                  <w:sz w:val="22"/>
                  <w:szCs w:val="22"/>
                </w:rPr>
                <w:delText>705</w:delText>
              </w:r>
            </w:del>
          </w:p>
        </w:tc>
        <w:tc>
          <w:tcPr>
            <w:tcW w:w="166" w:type="pct"/>
            <w:tcBorders>
              <w:top w:val="single" w:sz="4" w:space="0" w:color="000000"/>
              <w:left w:val="single" w:sz="4" w:space="0" w:color="000000"/>
              <w:bottom w:val="single" w:sz="4" w:space="0" w:color="000000"/>
              <w:right w:val="single" w:sz="4" w:space="0" w:color="000000"/>
            </w:tcBorders>
          </w:tcPr>
          <w:p w14:paraId="07B1810E" w14:textId="3A59544D" w:rsidR="0051069D" w:rsidRPr="00ED4D8D" w:rsidRDefault="0051069D" w:rsidP="0051069D">
            <w:pPr>
              <w:widowControl/>
              <w:autoSpaceDE/>
              <w:autoSpaceDN/>
              <w:adjustRightInd/>
              <w:jc w:val="center"/>
              <w:rPr>
                <w:b/>
                <w:bCs/>
                <w:sz w:val="22"/>
                <w:szCs w:val="22"/>
              </w:rPr>
            </w:pPr>
            <w:ins w:id="3892" w:author="ERCOT" w:date="2022-10-31T17:35:00Z">
              <w:r w:rsidRPr="00ED4D8D">
                <w:rPr>
                  <w:sz w:val="22"/>
                  <w:szCs w:val="22"/>
                </w:rPr>
                <w:t>628</w:t>
              </w:r>
            </w:ins>
            <w:del w:id="3893" w:author="ERCOT" w:date="2022-10-31T17:35:00Z">
              <w:r w:rsidRPr="00ED4D8D" w:rsidDel="008D486D">
                <w:rPr>
                  <w:rFonts w:ascii="Calibri" w:hAnsi="Calibri" w:cs="Calibri"/>
                  <w:color w:val="000000"/>
                  <w:sz w:val="22"/>
                  <w:szCs w:val="22"/>
                </w:rPr>
                <w:delText>705</w:delText>
              </w:r>
            </w:del>
          </w:p>
        </w:tc>
        <w:tc>
          <w:tcPr>
            <w:tcW w:w="180" w:type="pct"/>
            <w:tcBorders>
              <w:top w:val="single" w:sz="4" w:space="0" w:color="000000"/>
              <w:left w:val="single" w:sz="4" w:space="0" w:color="000000"/>
              <w:bottom w:val="single" w:sz="4" w:space="0" w:color="000000"/>
              <w:right w:val="single" w:sz="4" w:space="0" w:color="000000"/>
            </w:tcBorders>
          </w:tcPr>
          <w:p w14:paraId="3FB0AAFC" w14:textId="7EBEC0CE" w:rsidR="0051069D" w:rsidRPr="00ED4D8D" w:rsidRDefault="0051069D" w:rsidP="0051069D">
            <w:pPr>
              <w:widowControl/>
              <w:autoSpaceDE/>
              <w:autoSpaceDN/>
              <w:adjustRightInd/>
              <w:jc w:val="center"/>
              <w:rPr>
                <w:b/>
                <w:bCs/>
                <w:sz w:val="22"/>
                <w:szCs w:val="22"/>
              </w:rPr>
            </w:pPr>
            <w:ins w:id="3894" w:author="ERCOT" w:date="2022-10-31T17:35:00Z">
              <w:r w:rsidRPr="00ED4D8D">
                <w:rPr>
                  <w:sz w:val="22"/>
                  <w:szCs w:val="22"/>
                </w:rPr>
                <w:t>628</w:t>
              </w:r>
            </w:ins>
            <w:del w:id="3895" w:author="ERCOT" w:date="2022-10-31T17:35:00Z">
              <w:r w:rsidRPr="00ED4D8D" w:rsidDel="008D486D">
                <w:rPr>
                  <w:rFonts w:ascii="Calibri" w:hAnsi="Calibri" w:cs="Calibri"/>
                  <w:color w:val="000000"/>
                  <w:sz w:val="22"/>
                  <w:szCs w:val="22"/>
                </w:rPr>
                <w:delText>705</w:delText>
              </w:r>
            </w:del>
          </w:p>
        </w:tc>
        <w:tc>
          <w:tcPr>
            <w:tcW w:w="195" w:type="pct"/>
            <w:tcBorders>
              <w:top w:val="single" w:sz="4" w:space="0" w:color="000000"/>
              <w:left w:val="single" w:sz="4" w:space="0" w:color="000000"/>
              <w:bottom w:val="single" w:sz="4" w:space="0" w:color="000000"/>
              <w:right w:val="single" w:sz="4" w:space="0" w:color="000000"/>
            </w:tcBorders>
          </w:tcPr>
          <w:p w14:paraId="779C6886" w14:textId="1127BC37" w:rsidR="0051069D" w:rsidRPr="00ED4D8D" w:rsidRDefault="0051069D" w:rsidP="0051069D">
            <w:pPr>
              <w:widowControl/>
              <w:autoSpaceDE/>
              <w:autoSpaceDN/>
              <w:adjustRightInd/>
              <w:jc w:val="center"/>
              <w:rPr>
                <w:b/>
                <w:bCs/>
                <w:sz w:val="22"/>
                <w:szCs w:val="22"/>
              </w:rPr>
            </w:pPr>
            <w:ins w:id="3896" w:author="ERCOT" w:date="2022-10-31T17:35:00Z">
              <w:r w:rsidRPr="00ED4D8D">
                <w:rPr>
                  <w:sz w:val="22"/>
                  <w:szCs w:val="22"/>
                </w:rPr>
                <w:t>628</w:t>
              </w:r>
            </w:ins>
            <w:del w:id="3897" w:author="ERCOT" w:date="2022-10-31T17:35:00Z">
              <w:r w:rsidRPr="00ED4D8D" w:rsidDel="008D486D">
                <w:rPr>
                  <w:rFonts w:ascii="Calibri" w:hAnsi="Calibri" w:cs="Calibri"/>
                  <w:color w:val="000000"/>
                  <w:sz w:val="22"/>
                  <w:szCs w:val="22"/>
                </w:rPr>
                <w:delText>705</w:delText>
              </w:r>
            </w:del>
          </w:p>
        </w:tc>
        <w:tc>
          <w:tcPr>
            <w:tcW w:w="244" w:type="pct"/>
          </w:tcPr>
          <w:p w14:paraId="07057E90" w14:textId="20F9F21B" w:rsidR="0051069D" w:rsidRPr="00ED4D8D" w:rsidRDefault="0051069D" w:rsidP="0051069D">
            <w:pPr>
              <w:widowControl/>
              <w:autoSpaceDE/>
              <w:autoSpaceDN/>
              <w:adjustRightInd/>
              <w:rPr>
                <w:b/>
                <w:bCs/>
                <w:sz w:val="22"/>
                <w:szCs w:val="22"/>
              </w:rPr>
            </w:pPr>
            <w:ins w:id="3898" w:author="ERCOT" w:date="2022-10-31T17:35:00Z">
              <w:r w:rsidRPr="00ED4D8D">
                <w:rPr>
                  <w:sz w:val="22"/>
                  <w:szCs w:val="22"/>
                </w:rPr>
                <w:t>628</w:t>
              </w:r>
            </w:ins>
            <w:del w:id="3899" w:author="ERCOT" w:date="2022-10-31T17:35:00Z">
              <w:r w:rsidRPr="00ED4D8D" w:rsidDel="008D486D">
                <w:rPr>
                  <w:rFonts w:ascii="Calibri" w:hAnsi="Calibri" w:cs="Calibri"/>
                  <w:color w:val="000000"/>
                  <w:sz w:val="22"/>
                  <w:szCs w:val="22"/>
                </w:rPr>
                <w:delText>705</w:delText>
              </w:r>
            </w:del>
          </w:p>
        </w:tc>
      </w:tr>
      <w:tr w:rsidR="0051069D" w:rsidRPr="00E66AD4" w14:paraId="048281DC" w14:textId="1EEC622A"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51069D" w:rsidRPr="000357D1" w:rsidRDefault="0051069D" w:rsidP="0051069D">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tcPr>
          <w:p w14:paraId="2BB7A946" w14:textId="6B1631A6" w:rsidR="0051069D" w:rsidRPr="00ED4D8D" w:rsidRDefault="0051069D" w:rsidP="0051069D">
            <w:pPr>
              <w:widowControl/>
              <w:autoSpaceDE/>
              <w:autoSpaceDN/>
              <w:adjustRightInd/>
              <w:jc w:val="center"/>
              <w:rPr>
                <w:b/>
                <w:bCs/>
                <w:sz w:val="22"/>
                <w:szCs w:val="22"/>
              </w:rPr>
            </w:pPr>
            <w:ins w:id="3900" w:author="ERCOT" w:date="2022-10-31T17:35:00Z">
              <w:r w:rsidRPr="00ED4D8D">
                <w:rPr>
                  <w:sz w:val="22"/>
                  <w:szCs w:val="22"/>
                </w:rPr>
                <w:t>488</w:t>
              </w:r>
            </w:ins>
            <w:del w:id="3901" w:author="ERCOT" w:date="2022-10-31T17:35:00Z">
              <w:r w:rsidRPr="00ED4D8D" w:rsidDel="008D486D">
                <w:rPr>
                  <w:rFonts w:ascii="Calibri" w:hAnsi="Calibri" w:cs="Calibri"/>
                  <w:color w:val="000000"/>
                  <w:sz w:val="22"/>
                  <w:szCs w:val="22"/>
                </w:rPr>
                <w:delText>489</w:delText>
              </w:r>
            </w:del>
          </w:p>
        </w:tc>
        <w:tc>
          <w:tcPr>
            <w:tcW w:w="194" w:type="pct"/>
            <w:tcBorders>
              <w:top w:val="single" w:sz="4" w:space="0" w:color="000000"/>
              <w:left w:val="single" w:sz="4" w:space="0" w:color="000000"/>
              <w:bottom w:val="single" w:sz="4" w:space="0" w:color="000000"/>
              <w:right w:val="single" w:sz="4" w:space="0" w:color="000000"/>
            </w:tcBorders>
          </w:tcPr>
          <w:p w14:paraId="3FE5A68A" w14:textId="19F3460C" w:rsidR="0051069D" w:rsidRPr="00ED4D8D" w:rsidRDefault="0051069D" w:rsidP="0051069D">
            <w:pPr>
              <w:widowControl/>
              <w:autoSpaceDE/>
              <w:autoSpaceDN/>
              <w:adjustRightInd/>
              <w:jc w:val="center"/>
              <w:rPr>
                <w:b/>
                <w:bCs/>
                <w:sz w:val="22"/>
                <w:szCs w:val="22"/>
              </w:rPr>
            </w:pPr>
            <w:ins w:id="3902" w:author="ERCOT" w:date="2022-10-31T17:35:00Z">
              <w:r w:rsidRPr="00ED4D8D">
                <w:rPr>
                  <w:sz w:val="22"/>
                  <w:szCs w:val="22"/>
                </w:rPr>
                <w:t>488</w:t>
              </w:r>
            </w:ins>
            <w:del w:id="3903" w:author="ERCOT" w:date="2022-10-31T17:35:00Z">
              <w:r w:rsidRPr="00ED4D8D"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6832DA3E" w14:textId="4FA3E6BE" w:rsidR="0051069D" w:rsidRPr="00ED4D8D" w:rsidRDefault="0051069D" w:rsidP="0051069D">
            <w:pPr>
              <w:widowControl/>
              <w:autoSpaceDE/>
              <w:autoSpaceDN/>
              <w:adjustRightInd/>
              <w:jc w:val="center"/>
              <w:rPr>
                <w:b/>
                <w:bCs/>
                <w:sz w:val="22"/>
                <w:szCs w:val="22"/>
              </w:rPr>
            </w:pPr>
            <w:ins w:id="3904" w:author="ERCOT" w:date="2022-10-31T17:35:00Z">
              <w:r w:rsidRPr="00ED4D8D">
                <w:rPr>
                  <w:sz w:val="22"/>
                  <w:szCs w:val="22"/>
                </w:rPr>
                <w:t>488</w:t>
              </w:r>
            </w:ins>
            <w:del w:id="3905" w:author="ERCOT" w:date="2022-10-31T17:35:00Z">
              <w:r w:rsidRPr="00ED4D8D"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01EB5BC3" w14:textId="403314EE" w:rsidR="0051069D" w:rsidRPr="00ED4D8D" w:rsidRDefault="0051069D" w:rsidP="0051069D">
            <w:pPr>
              <w:widowControl/>
              <w:autoSpaceDE/>
              <w:autoSpaceDN/>
              <w:adjustRightInd/>
              <w:jc w:val="center"/>
              <w:rPr>
                <w:b/>
                <w:bCs/>
                <w:sz w:val="22"/>
                <w:szCs w:val="22"/>
              </w:rPr>
            </w:pPr>
            <w:ins w:id="3906" w:author="ERCOT" w:date="2022-10-31T17:35:00Z">
              <w:r w:rsidRPr="00ED4D8D">
                <w:rPr>
                  <w:sz w:val="22"/>
                  <w:szCs w:val="22"/>
                </w:rPr>
                <w:t>488</w:t>
              </w:r>
            </w:ins>
            <w:del w:id="3907" w:author="ERCOT" w:date="2022-10-31T17:35:00Z">
              <w:r w:rsidRPr="00ED4D8D"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3D2BF625" w14:textId="3685C24C" w:rsidR="0051069D" w:rsidRPr="00ED4D8D" w:rsidRDefault="0051069D" w:rsidP="0051069D">
            <w:pPr>
              <w:widowControl/>
              <w:autoSpaceDE/>
              <w:autoSpaceDN/>
              <w:adjustRightInd/>
              <w:jc w:val="center"/>
              <w:rPr>
                <w:b/>
                <w:bCs/>
                <w:sz w:val="22"/>
                <w:szCs w:val="22"/>
              </w:rPr>
            </w:pPr>
            <w:ins w:id="3908" w:author="ERCOT" w:date="2022-10-31T17:35:00Z">
              <w:r w:rsidRPr="00ED4D8D">
                <w:rPr>
                  <w:sz w:val="22"/>
                  <w:szCs w:val="22"/>
                </w:rPr>
                <w:t>488</w:t>
              </w:r>
            </w:ins>
            <w:del w:id="3909" w:author="ERCOT" w:date="2022-10-31T17:35:00Z">
              <w:r w:rsidRPr="00ED4D8D"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5A8ECD06" w14:textId="560C240D" w:rsidR="0051069D" w:rsidRPr="00ED4D8D" w:rsidRDefault="0051069D" w:rsidP="0051069D">
            <w:pPr>
              <w:widowControl/>
              <w:autoSpaceDE/>
              <w:autoSpaceDN/>
              <w:adjustRightInd/>
              <w:jc w:val="center"/>
              <w:rPr>
                <w:b/>
                <w:bCs/>
                <w:sz w:val="22"/>
                <w:szCs w:val="22"/>
              </w:rPr>
            </w:pPr>
            <w:ins w:id="3910" w:author="ERCOT" w:date="2022-10-31T17:35:00Z">
              <w:r w:rsidRPr="00ED4D8D">
                <w:rPr>
                  <w:sz w:val="22"/>
                  <w:szCs w:val="22"/>
                </w:rPr>
                <w:t>488</w:t>
              </w:r>
            </w:ins>
            <w:del w:id="3911" w:author="ERCOT" w:date="2022-10-31T17:35:00Z">
              <w:r w:rsidRPr="00ED4D8D"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335C3905" w14:textId="04C6FBE7" w:rsidR="0051069D" w:rsidRPr="00ED4D8D" w:rsidRDefault="0051069D" w:rsidP="0051069D">
            <w:pPr>
              <w:widowControl/>
              <w:autoSpaceDE/>
              <w:autoSpaceDN/>
              <w:adjustRightInd/>
              <w:jc w:val="center"/>
              <w:rPr>
                <w:b/>
                <w:bCs/>
                <w:sz w:val="22"/>
                <w:szCs w:val="22"/>
              </w:rPr>
            </w:pPr>
            <w:ins w:id="3912" w:author="ERCOT" w:date="2022-10-31T17:35:00Z">
              <w:r w:rsidRPr="00ED4D8D">
                <w:rPr>
                  <w:sz w:val="22"/>
                  <w:szCs w:val="22"/>
                </w:rPr>
                <w:t>895</w:t>
              </w:r>
            </w:ins>
            <w:del w:id="3913" w:author="ERCOT" w:date="2022-10-31T17:35:00Z">
              <w:r w:rsidRPr="00ED4D8D"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7404467C" w14:textId="6B9D8E3A" w:rsidR="0051069D" w:rsidRPr="00ED4D8D" w:rsidRDefault="0051069D" w:rsidP="0051069D">
            <w:pPr>
              <w:widowControl/>
              <w:autoSpaceDE/>
              <w:autoSpaceDN/>
              <w:adjustRightInd/>
              <w:jc w:val="center"/>
              <w:rPr>
                <w:b/>
                <w:bCs/>
                <w:sz w:val="22"/>
                <w:szCs w:val="22"/>
              </w:rPr>
            </w:pPr>
            <w:ins w:id="3914" w:author="ERCOT" w:date="2022-10-31T17:35:00Z">
              <w:r w:rsidRPr="00ED4D8D">
                <w:rPr>
                  <w:sz w:val="22"/>
                  <w:szCs w:val="22"/>
                </w:rPr>
                <w:t>895</w:t>
              </w:r>
            </w:ins>
            <w:del w:id="3915" w:author="ERCOT" w:date="2022-10-31T17:35:00Z">
              <w:r w:rsidRPr="00ED4D8D" w:rsidDel="008D486D">
                <w:rPr>
                  <w:rFonts w:ascii="Calibri" w:hAnsi="Calibri" w:cs="Calibri"/>
                  <w:color w:val="000000"/>
                  <w:sz w:val="22"/>
                  <w:szCs w:val="22"/>
                </w:rPr>
                <w:delText>839</w:delText>
              </w:r>
            </w:del>
          </w:p>
        </w:tc>
        <w:tc>
          <w:tcPr>
            <w:tcW w:w="178" w:type="pct"/>
            <w:tcBorders>
              <w:top w:val="single" w:sz="4" w:space="0" w:color="000000"/>
              <w:left w:val="single" w:sz="4" w:space="0" w:color="000000"/>
              <w:bottom w:val="single" w:sz="4" w:space="0" w:color="000000"/>
              <w:right w:val="single" w:sz="4" w:space="0" w:color="000000"/>
            </w:tcBorders>
          </w:tcPr>
          <w:p w14:paraId="631102CC" w14:textId="69C0FD18" w:rsidR="0051069D" w:rsidRPr="00ED4D8D" w:rsidRDefault="0051069D" w:rsidP="0051069D">
            <w:pPr>
              <w:widowControl/>
              <w:autoSpaceDE/>
              <w:autoSpaceDN/>
              <w:adjustRightInd/>
              <w:jc w:val="center"/>
              <w:rPr>
                <w:b/>
                <w:bCs/>
                <w:sz w:val="22"/>
                <w:szCs w:val="22"/>
              </w:rPr>
            </w:pPr>
            <w:ins w:id="3916" w:author="ERCOT" w:date="2022-10-31T17:35:00Z">
              <w:r w:rsidRPr="00ED4D8D">
                <w:rPr>
                  <w:sz w:val="22"/>
                  <w:szCs w:val="22"/>
                </w:rPr>
                <w:t>895</w:t>
              </w:r>
            </w:ins>
            <w:del w:id="3917" w:author="ERCOT" w:date="2022-10-31T17:35:00Z">
              <w:r w:rsidRPr="00ED4D8D" w:rsidDel="008D486D">
                <w:rPr>
                  <w:rFonts w:ascii="Calibri" w:hAnsi="Calibri" w:cs="Calibri"/>
                  <w:color w:val="000000"/>
                  <w:sz w:val="22"/>
                  <w:szCs w:val="22"/>
                </w:rPr>
                <w:delText>839</w:delText>
              </w:r>
            </w:del>
          </w:p>
        </w:tc>
        <w:tc>
          <w:tcPr>
            <w:tcW w:w="219" w:type="pct"/>
            <w:tcBorders>
              <w:top w:val="single" w:sz="4" w:space="0" w:color="000000"/>
              <w:left w:val="single" w:sz="4" w:space="0" w:color="000000"/>
              <w:bottom w:val="single" w:sz="4" w:space="0" w:color="000000"/>
              <w:right w:val="single" w:sz="4" w:space="0" w:color="000000"/>
            </w:tcBorders>
          </w:tcPr>
          <w:p w14:paraId="1EA540C6" w14:textId="2857231D" w:rsidR="0051069D" w:rsidRPr="00ED4D8D" w:rsidRDefault="0051069D" w:rsidP="0051069D">
            <w:pPr>
              <w:widowControl/>
              <w:autoSpaceDE/>
              <w:autoSpaceDN/>
              <w:adjustRightInd/>
              <w:jc w:val="center"/>
              <w:rPr>
                <w:b/>
                <w:bCs/>
                <w:sz w:val="22"/>
                <w:szCs w:val="22"/>
              </w:rPr>
            </w:pPr>
            <w:ins w:id="3918" w:author="ERCOT" w:date="2022-10-31T17:35:00Z">
              <w:r w:rsidRPr="00ED4D8D">
                <w:rPr>
                  <w:sz w:val="22"/>
                  <w:szCs w:val="22"/>
                </w:rPr>
                <w:t>895</w:t>
              </w:r>
            </w:ins>
            <w:del w:id="3919" w:author="ERCOT" w:date="2022-10-31T17:35:00Z">
              <w:r w:rsidRPr="00ED4D8D"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44B2BEA7" w14:textId="18BD9F71" w:rsidR="0051069D" w:rsidRPr="00ED4D8D" w:rsidRDefault="0051069D" w:rsidP="0051069D">
            <w:pPr>
              <w:widowControl/>
              <w:autoSpaceDE/>
              <w:autoSpaceDN/>
              <w:adjustRightInd/>
              <w:jc w:val="center"/>
              <w:rPr>
                <w:b/>
                <w:bCs/>
                <w:sz w:val="22"/>
                <w:szCs w:val="22"/>
              </w:rPr>
            </w:pPr>
            <w:ins w:id="3920" w:author="ERCOT" w:date="2022-10-31T17:35:00Z">
              <w:r w:rsidRPr="00ED4D8D">
                <w:rPr>
                  <w:sz w:val="22"/>
                  <w:szCs w:val="22"/>
                </w:rPr>
                <w:t>895</w:t>
              </w:r>
            </w:ins>
            <w:del w:id="3921" w:author="ERCOT" w:date="2022-10-31T17:35:00Z">
              <w:r w:rsidRPr="00ED4D8D"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1848D487" w14:textId="69DEFF10" w:rsidR="0051069D" w:rsidRPr="00ED4D8D" w:rsidRDefault="0051069D" w:rsidP="0051069D">
            <w:pPr>
              <w:widowControl/>
              <w:autoSpaceDE/>
              <w:autoSpaceDN/>
              <w:adjustRightInd/>
              <w:jc w:val="center"/>
              <w:rPr>
                <w:b/>
                <w:bCs/>
                <w:sz w:val="22"/>
                <w:szCs w:val="22"/>
              </w:rPr>
            </w:pPr>
            <w:ins w:id="3922" w:author="ERCOT" w:date="2022-10-31T17:35:00Z">
              <w:r w:rsidRPr="00ED4D8D">
                <w:rPr>
                  <w:sz w:val="22"/>
                  <w:szCs w:val="22"/>
                </w:rPr>
                <w:t>895</w:t>
              </w:r>
            </w:ins>
            <w:del w:id="3923" w:author="ERCOT" w:date="2022-10-31T17:35:00Z">
              <w:r w:rsidRPr="00ED4D8D" w:rsidDel="008D486D">
                <w:rPr>
                  <w:rFonts w:ascii="Calibri" w:hAnsi="Calibri" w:cs="Calibri"/>
                  <w:color w:val="000000"/>
                  <w:sz w:val="22"/>
                  <w:szCs w:val="22"/>
                </w:rPr>
                <w:delText>839</w:delText>
              </w:r>
            </w:del>
          </w:p>
        </w:tc>
        <w:tc>
          <w:tcPr>
            <w:tcW w:w="194" w:type="pct"/>
            <w:tcBorders>
              <w:top w:val="single" w:sz="4" w:space="0" w:color="000000"/>
              <w:left w:val="single" w:sz="4" w:space="0" w:color="000000"/>
              <w:bottom w:val="single" w:sz="4" w:space="0" w:color="000000"/>
              <w:right w:val="single" w:sz="4" w:space="0" w:color="000000"/>
            </w:tcBorders>
          </w:tcPr>
          <w:p w14:paraId="3D0DF9F0" w14:textId="396DEF4B" w:rsidR="0051069D" w:rsidRPr="00ED4D8D" w:rsidRDefault="0051069D" w:rsidP="0051069D">
            <w:pPr>
              <w:widowControl/>
              <w:autoSpaceDE/>
              <w:autoSpaceDN/>
              <w:adjustRightInd/>
              <w:jc w:val="center"/>
              <w:rPr>
                <w:b/>
                <w:bCs/>
                <w:sz w:val="22"/>
                <w:szCs w:val="22"/>
              </w:rPr>
            </w:pPr>
            <w:ins w:id="3924" w:author="ERCOT" w:date="2022-10-31T17:35:00Z">
              <w:r w:rsidRPr="00ED4D8D">
                <w:rPr>
                  <w:sz w:val="22"/>
                  <w:szCs w:val="22"/>
                </w:rPr>
                <w:t>738</w:t>
              </w:r>
            </w:ins>
            <w:del w:id="3925" w:author="ERCOT" w:date="2022-10-31T17:35:00Z">
              <w:r w:rsidRPr="00ED4D8D" w:rsidDel="008D486D">
                <w:rPr>
                  <w:rFonts w:ascii="Calibri" w:hAnsi="Calibri" w:cs="Calibri"/>
                  <w:color w:val="000000"/>
                  <w:sz w:val="22"/>
                  <w:szCs w:val="22"/>
                </w:rPr>
                <w:delText>713</w:delText>
              </w:r>
            </w:del>
          </w:p>
        </w:tc>
        <w:tc>
          <w:tcPr>
            <w:tcW w:w="198" w:type="pct"/>
            <w:tcBorders>
              <w:top w:val="single" w:sz="4" w:space="0" w:color="000000"/>
              <w:left w:val="single" w:sz="4" w:space="0" w:color="000000"/>
              <w:bottom w:val="single" w:sz="4" w:space="0" w:color="000000"/>
              <w:right w:val="single" w:sz="4" w:space="0" w:color="000000"/>
            </w:tcBorders>
          </w:tcPr>
          <w:p w14:paraId="5C3A3D2F" w14:textId="174907D0" w:rsidR="0051069D" w:rsidRPr="00ED4D8D" w:rsidRDefault="0051069D" w:rsidP="0051069D">
            <w:pPr>
              <w:widowControl/>
              <w:autoSpaceDE/>
              <w:autoSpaceDN/>
              <w:adjustRightInd/>
              <w:jc w:val="center"/>
              <w:rPr>
                <w:b/>
                <w:bCs/>
                <w:sz w:val="22"/>
                <w:szCs w:val="22"/>
              </w:rPr>
            </w:pPr>
            <w:ins w:id="3926" w:author="ERCOT" w:date="2022-10-31T17:35:00Z">
              <w:r w:rsidRPr="00ED4D8D">
                <w:rPr>
                  <w:sz w:val="22"/>
                  <w:szCs w:val="22"/>
                </w:rPr>
                <w:t>738</w:t>
              </w:r>
            </w:ins>
            <w:del w:id="3927" w:author="ERCOT" w:date="2022-10-31T17:35:00Z">
              <w:r w:rsidRPr="00ED4D8D"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414A1B7A" w14:textId="6CF24141" w:rsidR="0051069D" w:rsidRPr="00ED4D8D" w:rsidRDefault="0051069D" w:rsidP="0051069D">
            <w:pPr>
              <w:widowControl/>
              <w:autoSpaceDE/>
              <w:autoSpaceDN/>
              <w:adjustRightInd/>
              <w:jc w:val="center"/>
              <w:rPr>
                <w:b/>
                <w:bCs/>
                <w:sz w:val="22"/>
                <w:szCs w:val="22"/>
              </w:rPr>
            </w:pPr>
            <w:ins w:id="3928" w:author="ERCOT" w:date="2022-10-31T17:35:00Z">
              <w:r w:rsidRPr="00ED4D8D">
                <w:rPr>
                  <w:sz w:val="22"/>
                  <w:szCs w:val="22"/>
                </w:rPr>
                <w:t>738</w:t>
              </w:r>
            </w:ins>
            <w:del w:id="3929" w:author="ERCOT" w:date="2022-10-31T17:35:00Z">
              <w:r w:rsidRPr="00ED4D8D"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530CE445" w14:textId="32535C44" w:rsidR="0051069D" w:rsidRPr="00ED4D8D" w:rsidRDefault="0051069D" w:rsidP="0051069D">
            <w:pPr>
              <w:widowControl/>
              <w:autoSpaceDE/>
              <w:autoSpaceDN/>
              <w:adjustRightInd/>
              <w:jc w:val="center"/>
              <w:rPr>
                <w:b/>
                <w:bCs/>
                <w:sz w:val="22"/>
                <w:szCs w:val="22"/>
              </w:rPr>
            </w:pPr>
            <w:ins w:id="3930" w:author="ERCOT" w:date="2022-10-31T17:35:00Z">
              <w:r w:rsidRPr="00ED4D8D">
                <w:rPr>
                  <w:sz w:val="22"/>
                  <w:szCs w:val="22"/>
                </w:rPr>
                <w:t>738</w:t>
              </w:r>
            </w:ins>
            <w:del w:id="3931" w:author="ERCOT" w:date="2022-10-31T17:35:00Z">
              <w:r w:rsidRPr="00ED4D8D"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309E19D0" w14:textId="10F99D0F" w:rsidR="0051069D" w:rsidRPr="00ED4D8D" w:rsidRDefault="0051069D" w:rsidP="0051069D">
            <w:pPr>
              <w:widowControl/>
              <w:autoSpaceDE/>
              <w:autoSpaceDN/>
              <w:adjustRightInd/>
              <w:jc w:val="center"/>
              <w:rPr>
                <w:b/>
                <w:bCs/>
                <w:sz w:val="22"/>
                <w:szCs w:val="22"/>
              </w:rPr>
            </w:pPr>
            <w:ins w:id="3932" w:author="ERCOT" w:date="2022-10-31T17:35:00Z">
              <w:r w:rsidRPr="00ED4D8D">
                <w:rPr>
                  <w:sz w:val="22"/>
                  <w:szCs w:val="22"/>
                </w:rPr>
                <w:t>738</w:t>
              </w:r>
            </w:ins>
            <w:del w:id="3933" w:author="ERCOT" w:date="2022-10-31T17:35:00Z">
              <w:r w:rsidRPr="00ED4D8D" w:rsidDel="008D486D">
                <w:rPr>
                  <w:rFonts w:ascii="Calibri" w:hAnsi="Calibri" w:cs="Calibri"/>
                  <w:color w:val="000000"/>
                  <w:sz w:val="22"/>
                  <w:szCs w:val="22"/>
                </w:rPr>
                <w:delText>713</w:delText>
              </w:r>
            </w:del>
          </w:p>
        </w:tc>
        <w:tc>
          <w:tcPr>
            <w:tcW w:w="176" w:type="pct"/>
            <w:tcBorders>
              <w:top w:val="single" w:sz="4" w:space="0" w:color="000000"/>
              <w:left w:val="single" w:sz="4" w:space="0" w:color="000000"/>
              <w:bottom w:val="single" w:sz="4" w:space="0" w:color="000000"/>
              <w:right w:val="single" w:sz="4" w:space="0" w:color="000000"/>
            </w:tcBorders>
          </w:tcPr>
          <w:p w14:paraId="3C5105DF" w14:textId="67E55F77" w:rsidR="0051069D" w:rsidRPr="00ED4D8D" w:rsidRDefault="0051069D" w:rsidP="0051069D">
            <w:pPr>
              <w:widowControl/>
              <w:autoSpaceDE/>
              <w:autoSpaceDN/>
              <w:adjustRightInd/>
              <w:jc w:val="center"/>
              <w:rPr>
                <w:b/>
                <w:bCs/>
                <w:sz w:val="22"/>
                <w:szCs w:val="22"/>
              </w:rPr>
            </w:pPr>
            <w:ins w:id="3934" w:author="ERCOT" w:date="2022-10-31T17:35:00Z">
              <w:r w:rsidRPr="00ED4D8D">
                <w:rPr>
                  <w:sz w:val="22"/>
                  <w:szCs w:val="22"/>
                </w:rPr>
                <w:t>738</w:t>
              </w:r>
            </w:ins>
            <w:del w:id="3935" w:author="ERCOT" w:date="2022-10-31T17:35:00Z">
              <w:r w:rsidRPr="00ED4D8D" w:rsidDel="008D486D">
                <w:rPr>
                  <w:rFonts w:ascii="Calibri" w:hAnsi="Calibri" w:cs="Calibri"/>
                  <w:color w:val="000000"/>
                  <w:sz w:val="22"/>
                  <w:szCs w:val="22"/>
                </w:rPr>
                <w:delText>713</w:delText>
              </w:r>
            </w:del>
          </w:p>
        </w:tc>
        <w:tc>
          <w:tcPr>
            <w:tcW w:w="187" w:type="pct"/>
            <w:tcBorders>
              <w:top w:val="single" w:sz="4" w:space="0" w:color="000000"/>
              <w:left w:val="single" w:sz="4" w:space="0" w:color="000000"/>
              <w:bottom w:val="single" w:sz="4" w:space="0" w:color="000000"/>
              <w:right w:val="single" w:sz="4" w:space="0" w:color="000000"/>
            </w:tcBorders>
          </w:tcPr>
          <w:p w14:paraId="0B5B1687" w14:textId="51C5278B" w:rsidR="0051069D" w:rsidRPr="00ED4D8D" w:rsidRDefault="0051069D" w:rsidP="0051069D">
            <w:pPr>
              <w:widowControl/>
              <w:autoSpaceDE/>
              <w:autoSpaceDN/>
              <w:adjustRightInd/>
              <w:jc w:val="center"/>
              <w:rPr>
                <w:b/>
                <w:bCs/>
                <w:sz w:val="22"/>
                <w:szCs w:val="22"/>
              </w:rPr>
            </w:pPr>
            <w:ins w:id="3936" w:author="ERCOT" w:date="2022-10-31T17:35:00Z">
              <w:r w:rsidRPr="00ED4D8D">
                <w:rPr>
                  <w:sz w:val="22"/>
                  <w:szCs w:val="22"/>
                </w:rPr>
                <w:t>729</w:t>
              </w:r>
            </w:ins>
            <w:del w:id="3937" w:author="ERCOT" w:date="2022-10-31T17:35:00Z">
              <w:r w:rsidRPr="00ED4D8D" w:rsidDel="008D486D">
                <w:rPr>
                  <w:rFonts w:ascii="Calibri" w:hAnsi="Calibri" w:cs="Calibri"/>
                  <w:color w:val="000000"/>
                  <w:sz w:val="22"/>
                  <w:szCs w:val="22"/>
                </w:rPr>
                <w:delText>841</w:delText>
              </w:r>
            </w:del>
          </w:p>
        </w:tc>
        <w:tc>
          <w:tcPr>
            <w:tcW w:w="165" w:type="pct"/>
            <w:tcBorders>
              <w:top w:val="single" w:sz="4" w:space="0" w:color="000000"/>
              <w:left w:val="single" w:sz="4" w:space="0" w:color="000000"/>
              <w:bottom w:val="single" w:sz="4" w:space="0" w:color="000000"/>
              <w:right w:val="single" w:sz="4" w:space="0" w:color="000000"/>
            </w:tcBorders>
          </w:tcPr>
          <w:p w14:paraId="407BFCB4" w14:textId="4FFFF294" w:rsidR="0051069D" w:rsidRPr="00ED4D8D" w:rsidRDefault="0051069D" w:rsidP="0051069D">
            <w:pPr>
              <w:widowControl/>
              <w:autoSpaceDE/>
              <w:autoSpaceDN/>
              <w:adjustRightInd/>
              <w:jc w:val="center"/>
              <w:rPr>
                <w:b/>
                <w:bCs/>
                <w:sz w:val="22"/>
                <w:szCs w:val="22"/>
              </w:rPr>
            </w:pPr>
            <w:ins w:id="3938" w:author="ERCOT" w:date="2022-10-31T17:35:00Z">
              <w:r w:rsidRPr="00ED4D8D">
                <w:rPr>
                  <w:sz w:val="22"/>
                  <w:szCs w:val="22"/>
                </w:rPr>
                <w:t>729</w:t>
              </w:r>
            </w:ins>
            <w:del w:id="3939" w:author="ERCOT" w:date="2022-10-31T17:35:00Z">
              <w:r w:rsidRPr="00ED4D8D" w:rsidDel="008D486D">
                <w:rPr>
                  <w:rFonts w:ascii="Calibri" w:hAnsi="Calibri" w:cs="Calibri"/>
                  <w:color w:val="000000"/>
                  <w:sz w:val="22"/>
                  <w:szCs w:val="22"/>
                </w:rPr>
                <w:delText>841</w:delText>
              </w:r>
            </w:del>
          </w:p>
        </w:tc>
        <w:tc>
          <w:tcPr>
            <w:tcW w:w="166" w:type="pct"/>
            <w:tcBorders>
              <w:top w:val="single" w:sz="4" w:space="0" w:color="000000"/>
              <w:left w:val="single" w:sz="4" w:space="0" w:color="000000"/>
              <w:bottom w:val="single" w:sz="4" w:space="0" w:color="000000"/>
              <w:right w:val="single" w:sz="4" w:space="0" w:color="000000"/>
            </w:tcBorders>
          </w:tcPr>
          <w:p w14:paraId="6F9A600D" w14:textId="7E97ACB1" w:rsidR="0051069D" w:rsidRPr="00ED4D8D" w:rsidRDefault="0051069D" w:rsidP="0051069D">
            <w:pPr>
              <w:widowControl/>
              <w:autoSpaceDE/>
              <w:autoSpaceDN/>
              <w:adjustRightInd/>
              <w:jc w:val="center"/>
              <w:rPr>
                <w:b/>
                <w:bCs/>
                <w:sz w:val="22"/>
                <w:szCs w:val="22"/>
              </w:rPr>
            </w:pPr>
            <w:ins w:id="3940" w:author="ERCOT" w:date="2022-10-31T17:35:00Z">
              <w:r w:rsidRPr="00ED4D8D">
                <w:rPr>
                  <w:sz w:val="22"/>
                  <w:szCs w:val="22"/>
                </w:rPr>
                <w:t>729</w:t>
              </w:r>
            </w:ins>
            <w:del w:id="3941" w:author="ERCOT" w:date="2022-10-31T17:35:00Z">
              <w:r w:rsidRPr="00ED4D8D" w:rsidDel="008D486D">
                <w:rPr>
                  <w:rFonts w:ascii="Calibri" w:hAnsi="Calibri" w:cs="Calibri"/>
                  <w:color w:val="000000"/>
                  <w:sz w:val="22"/>
                  <w:szCs w:val="22"/>
                </w:rPr>
                <w:delText>841</w:delText>
              </w:r>
            </w:del>
          </w:p>
        </w:tc>
        <w:tc>
          <w:tcPr>
            <w:tcW w:w="180" w:type="pct"/>
            <w:tcBorders>
              <w:top w:val="single" w:sz="4" w:space="0" w:color="000000"/>
              <w:left w:val="single" w:sz="4" w:space="0" w:color="000000"/>
              <w:bottom w:val="single" w:sz="4" w:space="0" w:color="000000"/>
              <w:right w:val="single" w:sz="4" w:space="0" w:color="000000"/>
            </w:tcBorders>
          </w:tcPr>
          <w:p w14:paraId="1063CAB0" w14:textId="0832CEE5" w:rsidR="0051069D" w:rsidRPr="00ED4D8D" w:rsidRDefault="0051069D" w:rsidP="0051069D">
            <w:pPr>
              <w:widowControl/>
              <w:autoSpaceDE/>
              <w:autoSpaceDN/>
              <w:adjustRightInd/>
              <w:jc w:val="center"/>
              <w:rPr>
                <w:b/>
                <w:bCs/>
                <w:sz w:val="22"/>
                <w:szCs w:val="22"/>
              </w:rPr>
            </w:pPr>
            <w:ins w:id="3942" w:author="ERCOT" w:date="2022-10-31T17:35:00Z">
              <w:r w:rsidRPr="00ED4D8D">
                <w:rPr>
                  <w:sz w:val="22"/>
                  <w:szCs w:val="22"/>
                </w:rPr>
                <w:t>729</w:t>
              </w:r>
            </w:ins>
            <w:del w:id="3943" w:author="ERCOT" w:date="2022-10-31T17:35:00Z">
              <w:r w:rsidRPr="00ED4D8D" w:rsidDel="008D486D">
                <w:rPr>
                  <w:rFonts w:ascii="Calibri" w:hAnsi="Calibri" w:cs="Calibri"/>
                  <w:color w:val="000000"/>
                  <w:sz w:val="22"/>
                  <w:szCs w:val="22"/>
                </w:rPr>
                <w:delText>841</w:delText>
              </w:r>
            </w:del>
          </w:p>
        </w:tc>
        <w:tc>
          <w:tcPr>
            <w:tcW w:w="195" w:type="pct"/>
            <w:tcBorders>
              <w:top w:val="single" w:sz="4" w:space="0" w:color="000000"/>
              <w:left w:val="single" w:sz="4" w:space="0" w:color="000000"/>
              <w:bottom w:val="single" w:sz="4" w:space="0" w:color="000000"/>
              <w:right w:val="single" w:sz="4" w:space="0" w:color="000000"/>
            </w:tcBorders>
          </w:tcPr>
          <w:p w14:paraId="5F636E12" w14:textId="194B499E" w:rsidR="0051069D" w:rsidRPr="00ED4D8D" w:rsidRDefault="0051069D" w:rsidP="0051069D">
            <w:pPr>
              <w:widowControl/>
              <w:autoSpaceDE/>
              <w:autoSpaceDN/>
              <w:adjustRightInd/>
              <w:jc w:val="center"/>
              <w:rPr>
                <w:b/>
                <w:bCs/>
                <w:sz w:val="22"/>
                <w:szCs w:val="22"/>
              </w:rPr>
            </w:pPr>
            <w:ins w:id="3944" w:author="ERCOT" w:date="2022-10-31T17:35:00Z">
              <w:r w:rsidRPr="00ED4D8D">
                <w:rPr>
                  <w:sz w:val="22"/>
                  <w:szCs w:val="22"/>
                </w:rPr>
                <w:t>729</w:t>
              </w:r>
            </w:ins>
            <w:del w:id="3945" w:author="ERCOT" w:date="2022-10-31T17:35:00Z">
              <w:r w:rsidRPr="00ED4D8D" w:rsidDel="008D486D">
                <w:rPr>
                  <w:rFonts w:ascii="Calibri" w:hAnsi="Calibri" w:cs="Calibri"/>
                  <w:color w:val="000000"/>
                  <w:sz w:val="22"/>
                  <w:szCs w:val="22"/>
                </w:rPr>
                <w:delText>841</w:delText>
              </w:r>
            </w:del>
          </w:p>
        </w:tc>
        <w:tc>
          <w:tcPr>
            <w:tcW w:w="244" w:type="pct"/>
          </w:tcPr>
          <w:p w14:paraId="6D7E99EE" w14:textId="44A0FFD1" w:rsidR="0051069D" w:rsidRPr="00ED4D8D" w:rsidRDefault="0051069D" w:rsidP="0051069D">
            <w:pPr>
              <w:widowControl/>
              <w:autoSpaceDE/>
              <w:autoSpaceDN/>
              <w:adjustRightInd/>
              <w:rPr>
                <w:b/>
                <w:bCs/>
                <w:sz w:val="22"/>
                <w:szCs w:val="22"/>
              </w:rPr>
            </w:pPr>
            <w:ins w:id="3946" w:author="ERCOT" w:date="2022-10-31T17:35:00Z">
              <w:r w:rsidRPr="00ED4D8D">
                <w:rPr>
                  <w:sz w:val="22"/>
                  <w:szCs w:val="22"/>
                </w:rPr>
                <w:t>729</w:t>
              </w:r>
            </w:ins>
            <w:del w:id="3947" w:author="ERCOT" w:date="2022-10-31T17:35:00Z">
              <w:r w:rsidRPr="00ED4D8D" w:rsidDel="008D486D">
                <w:rPr>
                  <w:rFonts w:ascii="Calibri" w:hAnsi="Calibri" w:cs="Calibri"/>
                  <w:color w:val="000000"/>
                  <w:sz w:val="22"/>
                  <w:szCs w:val="22"/>
                </w:rPr>
                <w:delText>841</w:delText>
              </w:r>
            </w:del>
          </w:p>
        </w:tc>
      </w:tr>
      <w:tr w:rsidR="0051069D" w:rsidRPr="00E66AD4" w14:paraId="5892B0DA" w14:textId="49A7E2E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51069D" w:rsidRPr="000357D1" w:rsidRDefault="0051069D" w:rsidP="0051069D">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tcPr>
          <w:p w14:paraId="6200A2CC" w14:textId="06EA1666" w:rsidR="0051069D" w:rsidRPr="00ED4D8D" w:rsidRDefault="0051069D" w:rsidP="0051069D">
            <w:pPr>
              <w:widowControl/>
              <w:autoSpaceDE/>
              <w:autoSpaceDN/>
              <w:adjustRightInd/>
              <w:jc w:val="center"/>
              <w:rPr>
                <w:b/>
                <w:bCs/>
                <w:sz w:val="22"/>
                <w:szCs w:val="22"/>
              </w:rPr>
            </w:pPr>
            <w:ins w:id="3948" w:author="ERCOT" w:date="2022-10-31T17:35:00Z">
              <w:r w:rsidRPr="00ED4D8D">
                <w:rPr>
                  <w:sz w:val="22"/>
                  <w:szCs w:val="22"/>
                </w:rPr>
                <w:t>467</w:t>
              </w:r>
            </w:ins>
            <w:del w:id="3949" w:author="ERCOT" w:date="2022-10-31T17:35:00Z">
              <w:r w:rsidRPr="00ED4D8D" w:rsidDel="008D486D">
                <w:rPr>
                  <w:rFonts w:ascii="Calibri" w:hAnsi="Calibri" w:cs="Calibri"/>
                  <w:color w:val="000000"/>
                  <w:sz w:val="22"/>
                  <w:szCs w:val="22"/>
                </w:rPr>
                <w:delText>440</w:delText>
              </w:r>
            </w:del>
          </w:p>
        </w:tc>
        <w:tc>
          <w:tcPr>
            <w:tcW w:w="194" w:type="pct"/>
            <w:tcBorders>
              <w:top w:val="single" w:sz="4" w:space="0" w:color="000000"/>
              <w:left w:val="single" w:sz="4" w:space="0" w:color="000000"/>
              <w:bottom w:val="single" w:sz="4" w:space="0" w:color="000000"/>
              <w:right w:val="single" w:sz="4" w:space="0" w:color="000000"/>
            </w:tcBorders>
          </w:tcPr>
          <w:p w14:paraId="4D725E13" w14:textId="45108CD6" w:rsidR="0051069D" w:rsidRPr="00ED4D8D" w:rsidRDefault="0051069D" w:rsidP="0051069D">
            <w:pPr>
              <w:widowControl/>
              <w:autoSpaceDE/>
              <w:autoSpaceDN/>
              <w:adjustRightInd/>
              <w:jc w:val="center"/>
              <w:rPr>
                <w:b/>
                <w:bCs/>
                <w:sz w:val="22"/>
                <w:szCs w:val="22"/>
              </w:rPr>
            </w:pPr>
            <w:ins w:id="3950" w:author="ERCOT" w:date="2022-10-31T17:35:00Z">
              <w:r w:rsidRPr="00ED4D8D">
                <w:rPr>
                  <w:sz w:val="22"/>
                  <w:szCs w:val="22"/>
                </w:rPr>
                <w:t>467</w:t>
              </w:r>
            </w:ins>
            <w:del w:id="3951" w:author="ERCOT" w:date="2022-10-31T17:35:00Z">
              <w:r w:rsidRPr="00ED4D8D"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378FE34F" w14:textId="0D2E9418" w:rsidR="0051069D" w:rsidRPr="00ED4D8D" w:rsidRDefault="0051069D" w:rsidP="0051069D">
            <w:pPr>
              <w:widowControl/>
              <w:autoSpaceDE/>
              <w:autoSpaceDN/>
              <w:adjustRightInd/>
              <w:jc w:val="center"/>
              <w:rPr>
                <w:b/>
                <w:bCs/>
                <w:sz w:val="22"/>
                <w:szCs w:val="22"/>
              </w:rPr>
            </w:pPr>
            <w:ins w:id="3952" w:author="ERCOT" w:date="2022-10-31T17:35:00Z">
              <w:r w:rsidRPr="00ED4D8D">
                <w:rPr>
                  <w:sz w:val="22"/>
                  <w:szCs w:val="22"/>
                </w:rPr>
                <w:t>467</w:t>
              </w:r>
            </w:ins>
            <w:del w:id="3953" w:author="ERCOT" w:date="2022-10-31T17:35:00Z">
              <w:r w:rsidRPr="00ED4D8D"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26101076" w14:textId="04ED1687" w:rsidR="0051069D" w:rsidRPr="00ED4D8D" w:rsidRDefault="0051069D" w:rsidP="0051069D">
            <w:pPr>
              <w:widowControl/>
              <w:autoSpaceDE/>
              <w:autoSpaceDN/>
              <w:adjustRightInd/>
              <w:jc w:val="center"/>
              <w:rPr>
                <w:b/>
                <w:bCs/>
                <w:sz w:val="22"/>
                <w:szCs w:val="22"/>
              </w:rPr>
            </w:pPr>
            <w:ins w:id="3954" w:author="ERCOT" w:date="2022-10-31T17:35:00Z">
              <w:r w:rsidRPr="00ED4D8D">
                <w:rPr>
                  <w:sz w:val="22"/>
                  <w:szCs w:val="22"/>
                </w:rPr>
                <w:t>467</w:t>
              </w:r>
            </w:ins>
            <w:del w:id="3955" w:author="ERCOT" w:date="2022-10-31T17:35:00Z">
              <w:r w:rsidRPr="00ED4D8D"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515452A3" w14:textId="2C452B2D" w:rsidR="0051069D" w:rsidRPr="00ED4D8D" w:rsidRDefault="0051069D" w:rsidP="0051069D">
            <w:pPr>
              <w:widowControl/>
              <w:autoSpaceDE/>
              <w:autoSpaceDN/>
              <w:adjustRightInd/>
              <w:jc w:val="center"/>
              <w:rPr>
                <w:b/>
                <w:bCs/>
                <w:sz w:val="22"/>
                <w:szCs w:val="22"/>
              </w:rPr>
            </w:pPr>
            <w:ins w:id="3956" w:author="ERCOT" w:date="2022-10-31T17:35:00Z">
              <w:r w:rsidRPr="00ED4D8D">
                <w:rPr>
                  <w:sz w:val="22"/>
                  <w:szCs w:val="22"/>
                </w:rPr>
                <w:t>467</w:t>
              </w:r>
            </w:ins>
            <w:del w:id="3957" w:author="ERCOT" w:date="2022-10-31T17:35:00Z">
              <w:r w:rsidRPr="00ED4D8D"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2AF313E7" w14:textId="41F27C8F" w:rsidR="0051069D" w:rsidRPr="00ED4D8D" w:rsidRDefault="0051069D" w:rsidP="0051069D">
            <w:pPr>
              <w:widowControl/>
              <w:autoSpaceDE/>
              <w:autoSpaceDN/>
              <w:adjustRightInd/>
              <w:jc w:val="center"/>
              <w:rPr>
                <w:b/>
                <w:bCs/>
                <w:sz w:val="22"/>
                <w:szCs w:val="22"/>
              </w:rPr>
            </w:pPr>
            <w:ins w:id="3958" w:author="ERCOT" w:date="2022-10-31T17:35:00Z">
              <w:r w:rsidRPr="00ED4D8D">
                <w:rPr>
                  <w:sz w:val="22"/>
                  <w:szCs w:val="22"/>
                </w:rPr>
                <w:t>467</w:t>
              </w:r>
            </w:ins>
            <w:del w:id="3959" w:author="ERCOT" w:date="2022-10-31T17:35:00Z">
              <w:r w:rsidRPr="00ED4D8D"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4A4F52D8" w14:textId="5C6351B6" w:rsidR="0051069D" w:rsidRPr="00ED4D8D" w:rsidRDefault="0051069D" w:rsidP="0051069D">
            <w:pPr>
              <w:widowControl/>
              <w:autoSpaceDE/>
              <w:autoSpaceDN/>
              <w:adjustRightInd/>
              <w:jc w:val="center"/>
              <w:rPr>
                <w:b/>
                <w:bCs/>
                <w:sz w:val="22"/>
                <w:szCs w:val="22"/>
              </w:rPr>
            </w:pPr>
            <w:ins w:id="3960" w:author="ERCOT" w:date="2022-10-31T17:35:00Z">
              <w:r w:rsidRPr="00ED4D8D">
                <w:rPr>
                  <w:sz w:val="22"/>
                  <w:szCs w:val="22"/>
                </w:rPr>
                <w:t>795</w:t>
              </w:r>
            </w:ins>
            <w:del w:id="3961" w:author="ERCOT" w:date="2022-10-31T17:35:00Z">
              <w:r w:rsidRPr="00ED4D8D"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6029FEB6" w14:textId="3AF80FBA" w:rsidR="0051069D" w:rsidRPr="00ED4D8D" w:rsidRDefault="0051069D" w:rsidP="0051069D">
            <w:pPr>
              <w:widowControl/>
              <w:autoSpaceDE/>
              <w:autoSpaceDN/>
              <w:adjustRightInd/>
              <w:jc w:val="center"/>
              <w:rPr>
                <w:b/>
                <w:bCs/>
                <w:sz w:val="22"/>
                <w:szCs w:val="22"/>
              </w:rPr>
            </w:pPr>
            <w:ins w:id="3962" w:author="ERCOT" w:date="2022-10-31T17:35:00Z">
              <w:r w:rsidRPr="00ED4D8D">
                <w:rPr>
                  <w:sz w:val="22"/>
                  <w:szCs w:val="22"/>
                </w:rPr>
                <w:t>795</w:t>
              </w:r>
            </w:ins>
            <w:del w:id="3963" w:author="ERCOT" w:date="2022-10-31T17:35:00Z">
              <w:r w:rsidRPr="00ED4D8D" w:rsidDel="008D486D">
                <w:rPr>
                  <w:rFonts w:ascii="Calibri" w:hAnsi="Calibri" w:cs="Calibri"/>
                  <w:color w:val="000000"/>
                  <w:sz w:val="22"/>
                  <w:szCs w:val="22"/>
                </w:rPr>
                <w:delText>681</w:delText>
              </w:r>
            </w:del>
          </w:p>
        </w:tc>
        <w:tc>
          <w:tcPr>
            <w:tcW w:w="178" w:type="pct"/>
            <w:tcBorders>
              <w:top w:val="single" w:sz="4" w:space="0" w:color="000000"/>
              <w:left w:val="single" w:sz="4" w:space="0" w:color="000000"/>
              <w:bottom w:val="single" w:sz="4" w:space="0" w:color="000000"/>
              <w:right w:val="single" w:sz="4" w:space="0" w:color="000000"/>
            </w:tcBorders>
          </w:tcPr>
          <w:p w14:paraId="461D6894" w14:textId="22D3253C" w:rsidR="0051069D" w:rsidRPr="00ED4D8D" w:rsidRDefault="0051069D" w:rsidP="0051069D">
            <w:pPr>
              <w:widowControl/>
              <w:autoSpaceDE/>
              <w:autoSpaceDN/>
              <w:adjustRightInd/>
              <w:jc w:val="center"/>
              <w:rPr>
                <w:b/>
                <w:bCs/>
                <w:sz w:val="22"/>
                <w:szCs w:val="22"/>
              </w:rPr>
            </w:pPr>
            <w:ins w:id="3964" w:author="ERCOT" w:date="2022-10-31T17:35:00Z">
              <w:r w:rsidRPr="00ED4D8D">
                <w:rPr>
                  <w:sz w:val="22"/>
                  <w:szCs w:val="22"/>
                </w:rPr>
                <w:t>795</w:t>
              </w:r>
            </w:ins>
            <w:del w:id="3965" w:author="ERCOT" w:date="2022-10-31T17:35:00Z">
              <w:r w:rsidRPr="00ED4D8D" w:rsidDel="008D486D">
                <w:rPr>
                  <w:rFonts w:ascii="Calibri" w:hAnsi="Calibri" w:cs="Calibri"/>
                  <w:color w:val="000000"/>
                  <w:sz w:val="22"/>
                  <w:szCs w:val="22"/>
                </w:rPr>
                <w:delText>681</w:delText>
              </w:r>
            </w:del>
          </w:p>
        </w:tc>
        <w:tc>
          <w:tcPr>
            <w:tcW w:w="219" w:type="pct"/>
            <w:tcBorders>
              <w:top w:val="single" w:sz="4" w:space="0" w:color="000000"/>
              <w:left w:val="single" w:sz="4" w:space="0" w:color="000000"/>
              <w:bottom w:val="single" w:sz="4" w:space="0" w:color="000000"/>
              <w:right w:val="single" w:sz="4" w:space="0" w:color="000000"/>
            </w:tcBorders>
          </w:tcPr>
          <w:p w14:paraId="7141D526" w14:textId="03B8B6AB" w:rsidR="0051069D" w:rsidRPr="00ED4D8D" w:rsidRDefault="0051069D" w:rsidP="0051069D">
            <w:pPr>
              <w:widowControl/>
              <w:autoSpaceDE/>
              <w:autoSpaceDN/>
              <w:adjustRightInd/>
              <w:jc w:val="center"/>
              <w:rPr>
                <w:b/>
                <w:bCs/>
                <w:sz w:val="22"/>
                <w:szCs w:val="22"/>
              </w:rPr>
            </w:pPr>
            <w:ins w:id="3966" w:author="ERCOT" w:date="2022-10-31T17:35:00Z">
              <w:r w:rsidRPr="00ED4D8D">
                <w:rPr>
                  <w:sz w:val="22"/>
                  <w:szCs w:val="22"/>
                </w:rPr>
                <w:t>795</w:t>
              </w:r>
            </w:ins>
            <w:del w:id="3967" w:author="ERCOT" w:date="2022-10-31T17:35:00Z">
              <w:r w:rsidRPr="00ED4D8D"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059AF56A" w14:textId="3D50C60C" w:rsidR="0051069D" w:rsidRPr="00ED4D8D" w:rsidRDefault="0051069D" w:rsidP="0051069D">
            <w:pPr>
              <w:widowControl/>
              <w:autoSpaceDE/>
              <w:autoSpaceDN/>
              <w:adjustRightInd/>
              <w:jc w:val="center"/>
              <w:rPr>
                <w:b/>
                <w:bCs/>
                <w:sz w:val="22"/>
                <w:szCs w:val="22"/>
              </w:rPr>
            </w:pPr>
            <w:ins w:id="3968" w:author="ERCOT" w:date="2022-10-31T17:35:00Z">
              <w:r w:rsidRPr="00ED4D8D">
                <w:rPr>
                  <w:sz w:val="22"/>
                  <w:szCs w:val="22"/>
                </w:rPr>
                <w:t>795</w:t>
              </w:r>
            </w:ins>
            <w:del w:id="3969" w:author="ERCOT" w:date="2022-10-31T17:35:00Z">
              <w:r w:rsidRPr="00ED4D8D"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24C5987C" w14:textId="1BAD0553" w:rsidR="0051069D" w:rsidRPr="00ED4D8D" w:rsidRDefault="0051069D" w:rsidP="0051069D">
            <w:pPr>
              <w:widowControl/>
              <w:autoSpaceDE/>
              <w:autoSpaceDN/>
              <w:adjustRightInd/>
              <w:jc w:val="center"/>
              <w:rPr>
                <w:b/>
                <w:bCs/>
                <w:sz w:val="22"/>
                <w:szCs w:val="22"/>
              </w:rPr>
            </w:pPr>
            <w:ins w:id="3970" w:author="ERCOT" w:date="2022-10-31T17:35:00Z">
              <w:r w:rsidRPr="00ED4D8D">
                <w:rPr>
                  <w:sz w:val="22"/>
                  <w:szCs w:val="22"/>
                </w:rPr>
                <w:t>795</w:t>
              </w:r>
            </w:ins>
            <w:del w:id="3971" w:author="ERCOT" w:date="2022-10-31T17:35:00Z">
              <w:r w:rsidRPr="00ED4D8D" w:rsidDel="008D486D">
                <w:rPr>
                  <w:rFonts w:ascii="Calibri" w:hAnsi="Calibri" w:cs="Calibri"/>
                  <w:color w:val="000000"/>
                  <w:sz w:val="22"/>
                  <w:szCs w:val="22"/>
                </w:rPr>
                <w:delText>681</w:delText>
              </w:r>
            </w:del>
          </w:p>
        </w:tc>
        <w:tc>
          <w:tcPr>
            <w:tcW w:w="194" w:type="pct"/>
            <w:tcBorders>
              <w:top w:val="single" w:sz="4" w:space="0" w:color="000000"/>
              <w:left w:val="single" w:sz="4" w:space="0" w:color="000000"/>
              <w:bottom w:val="single" w:sz="4" w:space="0" w:color="000000"/>
              <w:right w:val="single" w:sz="4" w:space="0" w:color="000000"/>
            </w:tcBorders>
          </w:tcPr>
          <w:p w14:paraId="4B7790A2" w14:textId="62500728" w:rsidR="0051069D" w:rsidRPr="00ED4D8D" w:rsidRDefault="0051069D" w:rsidP="0051069D">
            <w:pPr>
              <w:widowControl/>
              <w:autoSpaceDE/>
              <w:autoSpaceDN/>
              <w:adjustRightInd/>
              <w:jc w:val="center"/>
              <w:rPr>
                <w:b/>
                <w:bCs/>
                <w:sz w:val="22"/>
                <w:szCs w:val="22"/>
              </w:rPr>
            </w:pPr>
            <w:ins w:id="3972" w:author="ERCOT" w:date="2022-10-31T17:35:00Z">
              <w:r w:rsidRPr="00ED4D8D">
                <w:rPr>
                  <w:sz w:val="22"/>
                  <w:szCs w:val="22"/>
                </w:rPr>
                <w:t>880</w:t>
              </w:r>
            </w:ins>
            <w:del w:id="3973" w:author="ERCOT" w:date="2022-10-31T17:35:00Z">
              <w:r w:rsidRPr="00ED4D8D" w:rsidDel="008D486D">
                <w:rPr>
                  <w:rFonts w:ascii="Calibri" w:hAnsi="Calibri" w:cs="Calibri"/>
                  <w:color w:val="000000"/>
                  <w:sz w:val="22"/>
                  <w:szCs w:val="22"/>
                </w:rPr>
                <w:delText>740</w:delText>
              </w:r>
            </w:del>
          </w:p>
        </w:tc>
        <w:tc>
          <w:tcPr>
            <w:tcW w:w="198" w:type="pct"/>
            <w:tcBorders>
              <w:top w:val="single" w:sz="4" w:space="0" w:color="000000"/>
              <w:left w:val="single" w:sz="4" w:space="0" w:color="000000"/>
              <w:bottom w:val="single" w:sz="4" w:space="0" w:color="000000"/>
              <w:right w:val="single" w:sz="4" w:space="0" w:color="000000"/>
            </w:tcBorders>
          </w:tcPr>
          <w:p w14:paraId="44F46A8C" w14:textId="3F0C2244" w:rsidR="0051069D" w:rsidRPr="00ED4D8D" w:rsidRDefault="0051069D" w:rsidP="0051069D">
            <w:pPr>
              <w:widowControl/>
              <w:autoSpaceDE/>
              <w:autoSpaceDN/>
              <w:adjustRightInd/>
              <w:jc w:val="center"/>
              <w:rPr>
                <w:b/>
                <w:bCs/>
                <w:sz w:val="22"/>
                <w:szCs w:val="22"/>
              </w:rPr>
            </w:pPr>
            <w:ins w:id="3974" w:author="ERCOT" w:date="2022-10-31T17:35:00Z">
              <w:r w:rsidRPr="00ED4D8D">
                <w:rPr>
                  <w:sz w:val="22"/>
                  <w:szCs w:val="22"/>
                </w:rPr>
                <w:t>880</w:t>
              </w:r>
            </w:ins>
            <w:del w:id="3975" w:author="ERCOT" w:date="2022-10-31T17:35:00Z">
              <w:r w:rsidRPr="00ED4D8D"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6FA85293" w14:textId="3185FB34" w:rsidR="0051069D" w:rsidRPr="00ED4D8D" w:rsidRDefault="0051069D" w:rsidP="0051069D">
            <w:pPr>
              <w:widowControl/>
              <w:autoSpaceDE/>
              <w:autoSpaceDN/>
              <w:adjustRightInd/>
              <w:jc w:val="center"/>
              <w:rPr>
                <w:b/>
                <w:bCs/>
                <w:sz w:val="22"/>
                <w:szCs w:val="22"/>
              </w:rPr>
            </w:pPr>
            <w:ins w:id="3976" w:author="ERCOT" w:date="2022-10-31T17:35:00Z">
              <w:r w:rsidRPr="00ED4D8D">
                <w:rPr>
                  <w:sz w:val="22"/>
                  <w:szCs w:val="22"/>
                </w:rPr>
                <w:t>880</w:t>
              </w:r>
            </w:ins>
            <w:del w:id="3977" w:author="ERCOT" w:date="2022-10-31T17:35:00Z">
              <w:r w:rsidRPr="00ED4D8D"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2774C9D0" w14:textId="12A148B2" w:rsidR="0051069D" w:rsidRPr="00ED4D8D" w:rsidRDefault="0051069D" w:rsidP="0051069D">
            <w:pPr>
              <w:widowControl/>
              <w:autoSpaceDE/>
              <w:autoSpaceDN/>
              <w:adjustRightInd/>
              <w:jc w:val="center"/>
              <w:rPr>
                <w:b/>
                <w:bCs/>
                <w:sz w:val="22"/>
                <w:szCs w:val="22"/>
              </w:rPr>
            </w:pPr>
            <w:ins w:id="3978" w:author="ERCOT" w:date="2022-10-31T17:35:00Z">
              <w:r w:rsidRPr="00ED4D8D">
                <w:rPr>
                  <w:sz w:val="22"/>
                  <w:szCs w:val="22"/>
                </w:rPr>
                <w:t>880</w:t>
              </w:r>
            </w:ins>
            <w:del w:id="3979" w:author="ERCOT" w:date="2022-10-31T17:35:00Z">
              <w:r w:rsidRPr="00ED4D8D"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466F0681" w14:textId="3D860670" w:rsidR="0051069D" w:rsidRPr="00ED4D8D" w:rsidRDefault="0051069D" w:rsidP="0051069D">
            <w:pPr>
              <w:widowControl/>
              <w:autoSpaceDE/>
              <w:autoSpaceDN/>
              <w:adjustRightInd/>
              <w:jc w:val="center"/>
              <w:rPr>
                <w:b/>
                <w:bCs/>
                <w:sz w:val="22"/>
                <w:szCs w:val="22"/>
              </w:rPr>
            </w:pPr>
            <w:ins w:id="3980" w:author="ERCOT" w:date="2022-10-31T17:35:00Z">
              <w:r w:rsidRPr="00ED4D8D">
                <w:rPr>
                  <w:sz w:val="22"/>
                  <w:szCs w:val="22"/>
                </w:rPr>
                <w:t>880</w:t>
              </w:r>
            </w:ins>
            <w:del w:id="3981" w:author="ERCOT" w:date="2022-10-31T17:35:00Z">
              <w:r w:rsidRPr="00ED4D8D" w:rsidDel="008D486D">
                <w:rPr>
                  <w:rFonts w:ascii="Calibri" w:hAnsi="Calibri" w:cs="Calibri"/>
                  <w:color w:val="000000"/>
                  <w:sz w:val="22"/>
                  <w:szCs w:val="22"/>
                </w:rPr>
                <w:delText>740</w:delText>
              </w:r>
            </w:del>
          </w:p>
        </w:tc>
        <w:tc>
          <w:tcPr>
            <w:tcW w:w="176" w:type="pct"/>
            <w:tcBorders>
              <w:top w:val="single" w:sz="4" w:space="0" w:color="000000"/>
              <w:left w:val="single" w:sz="4" w:space="0" w:color="000000"/>
              <w:bottom w:val="single" w:sz="4" w:space="0" w:color="000000"/>
              <w:right w:val="single" w:sz="4" w:space="0" w:color="000000"/>
            </w:tcBorders>
          </w:tcPr>
          <w:p w14:paraId="2C5969D1" w14:textId="1468EA6D" w:rsidR="0051069D" w:rsidRPr="00ED4D8D" w:rsidRDefault="0051069D" w:rsidP="0051069D">
            <w:pPr>
              <w:widowControl/>
              <w:autoSpaceDE/>
              <w:autoSpaceDN/>
              <w:adjustRightInd/>
              <w:jc w:val="center"/>
              <w:rPr>
                <w:b/>
                <w:bCs/>
                <w:sz w:val="22"/>
                <w:szCs w:val="22"/>
              </w:rPr>
            </w:pPr>
            <w:ins w:id="3982" w:author="ERCOT" w:date="2022-10-31T17:35:00Z">
              <w:r w:rsidRPr="00ED4D8D">
                <w:rPr>
                  <w:sz w:val="22"/>
                  <w:szCs w:val="22"/>
                </w:rPr>
                <w:t>880</w:t>
              </w:r>
            </w:ins>
            <w:del w:id="3983" w:author="ERCOT" w:date="2022-10-31T17:35:00Z">
              <w:r w:rsidRPr="00ED4D8D" w:rsidDel="008D486D">
                <w:rPr>
                  <w:rFonts w:ascii="Calibri" w:hAnsi="Calibri" w:cs="Calibri"/>
                  <w:color w:val="000000"/>
                  <w:sz w:val="22"/>
                  <w:szCs w:val="22"/>
                </w:rPr>
                <w:delText>740</w:delText>
              </w:r>
            </w:del>
          </w:p>
        </w:tc>
        <w:tc>
          <w:tcPr>
            <w:tcW w:w="187" w:type="pct"/>
            <w:tcBorders>
              <w:top w:val="single" w:sz="4" w:space="0" w:color="000000"/>
              <w:left w:val="single" w:sz="4" w:space="0" w:color="000000"/>
              <w:bottom w:val="single" w:sz="4" w:space="0" w:color="000000"/>
              <w:right w:val="single" w:sz="4" w:space="0" w:color="000000"/>
            </w:tcBorders>
          </w:tcPr>
          <w:p w14:paraId="7D3D406D" w14:textId="573B90BE" w:rsidR="0051069D" w:rsidRPr="00ED4D8D" w:rsidRDefault="0051069D" w:rsidP="0051069D">
            <w:pPr>
              <w:widowControl/>
              <w:autoSpaceDE/>
              <w:autoSpaceDN/>
              <w:adjustRightInd/>
              <w:jc w:val="center"/>
              <w:rPr>
                <w:b/>
                <w:bCs/>
                <w:sz w:val="22"/>
                <w:szCs w:val="22"/>
              </w:rPr>
            </w:pPr>
            <w:ins w:id="3984" w:author="ERCOT" w:date="2022-10-31T17:35:00Z">
              <w:r w:rsidRPr="00ED4D8D">
                <w:rPr>
                  <w:sz w:val="22"/>
                  <w:szCs w:val="22"/>
                </w:rPr>
                <w:t>824</w:t>
              </w:r>
            </w:ins>
            <w:del w:id="3985" w:author="ERCOT" w:date="2022-10-31T17:35:00Z">
              <w:r w:rsidRPr="00ED4D8D" w:rsidDel="008D486D">
                <w:rPr>
                  <w:rFonts w:ascii="Calibri" w:hAnsi="Calibri" w:cs="Calibri"/>
                  <w:color w:val="000000"/>
                  <w:sz w:val="22"/>
                  <w:szCs w:val="22"/>
                </w:rPr>
                <w:delText>788</w:delText>
              </w:r>
            </w:del>
          </w:p>
        </w:tc>
        <w:tc>
          <w:tcPr>
            <w:tcW w:w="165" w:type="pct"/>
            <w:tcBorders>
              <w:top w:val="single" w:sz="4" w:space="0" w:color="000000"/>
              <w:left w:val="single" w:sz="4" w:space="0" w:color="000000"/>
              <w:bottom w:val="single" w:sz="4" w:space="0" w:color="000000"/>
              <w:right w:val="single" w:sz="4" w:space="0" w:color="000000"/>
            </w:tcBorders>
          </w:tcPr>
          <w:p w14:paraId="31DD9D12" w14:textId="048771E8" w:rsidR="0051069D" w:rsidRPr="00ED4D8D" w:rsidRDefault="0051069D" w:rsidP="0051069D">
            <w:pPr>
              <w:widowControl/>
              <w:autoSpaceDE/>
              <w:autoSpaceDN/>
              <w:adjustRightInd/>
              <w:jc w:val="center"/>
              <w:rPr>
                <w:b/>
                <w:bCs/>
                <w:sz w:val="22"/>
                <w:szCs w:val="22"/>
              </w:rPr>
            </w:pPr>
            <w:ins w:id="3986" w:author="ERCOT" w:date="2022-10-31T17:35:00Z">
              <w:r w:rsidRPr="00ED4D8D">
                <w:rPr>
                  <w:sz w:val="22"/>
                  <w:szCs w:val="22"/>
                </w:rPr>
                <w:t>824</w:t>
              </w:r>
            </w:ins>
            <w:del w:id="3987" w:author="ERCOT" w:date="2022-10-31T17:35:00Z">
              <w:r w:rsidRPr="00ED4D8D" w:rsidDel="008D486D">
                <w:rPr>
                  <w:rFonts w:ascii="Calibri" w:hAnsi="Calibri" w:cs="Calibri"/>
                  <w:color w:val="000000"/>
                  <w:sz w:val="22"/>
                  <w:szCs w:val="22"/>
                </w:rPr>
                <w:delText>788</w:delText>
              </w:r>
            </w:del>
          </w:p>
        </w:tc>
        <w:tc>
          <w:tcPr>
            <w:tcW w:w="166" w:type="pct"/>
            <w:tcBorders>
              <w:top w:val="single" w:sz="4" w:space="0" w:color="000000"/>
              <w:left w:val="single" w:sz="4" w:space="0" w:color="000000"/>
              <w:bottom w:val="single" w:sz="4" w:space="0" w:color="000000"/>
              <w:right w:val="single" w:sz="4" w:space="0" w:color="000000"/>
            </w:tcBorders>
          </w:tcPr>
          <w:p w14:paraId="1DDF7E9A" w14:textId="62E257A1" w:rsidR="0051069D" w:rsidRPr="00ED4D8D" w:rsidRDefault="0051069D" w:rsidP="0051069D">
            <w:pPr>
              <w:widowControl/>
              <w:autoSpaceDE/>
              <w:autoSpaceDN/>
              <w:adjustRightInd/>
              <w:jc w:val="center"/>
              <w:rPr>
                <w:b/>
                <w:bCs/>
                <w:sz w:val="22"/>
                <w:szCs w:val="22"/>
              </w:rPr>
            </w:pPr>
            <w:ins w:id="3988" w:author="ERCOT" w:date="2022-10-31T17:35:00Z">
              <w:r w:rsidRPr="00ED4D8D">
                <w:rPr>
                  <w:sz w:val="22"/>
                  <w:szCs w:val="22"/>
                </w:rPr>
                <w:t>824</w:t>
              </w:r>
            </w:ins>
            <w:del w:id="3989" w:author="ERCOT" w:date="2022-10-31T17:35:00Z">
              <w:r w:rsidRPr="00ED4D8D" w:rsidDel="008D486D">
                <w:rPr>
                  <w:rFonts w:ascii="Calibri" w:hAnsi="Calibri" w:cs="Calibri"/>
                  <w:color w:val="000000"/>
                  <w:sz w:val="22"/>
                  <w:szCs w:val="22"/>
                </w:rPr>
                <w:delText>788</w:delText>
              </w:r>
            </w:del>
          </w:p>
        </w:tc>
        <w:tc>
          <w:tcPr>
            <w:tcW w:w="180" w:type="pct"/>
            <w:tcBorders>
              <w:top w:val="single" w:sz="4" w:space="0" w:color="000000"/>
              <w:left w:val="single" w:sz="4" w:space="0" w:color="000000"/>
              <w:bottom w:val="single" w:sz="4" w:space="0" w:color="000000"/>
              <w:right w:val="single" w:sz="4" w:space="0" w:color="000000"/>
            </w:tcBorders>
          </w:tcPr>
          <w:p w14:paraId="2208A33A" w14:textId="1ECBA434" w:rsidR="0051069D" w:rsidRPr="00ED4D8D" w:rsidRDefault="0051069D" w:rsidP="0051069D">
            <w:pPr>
              <w:widowControl/>
              <w:autoSpaceDE/>
              <w:autoSpaceDN/>
              <w:adjustRightInd/>
              <w:jc w:val="center"/>
              <w:rPr>
                <w:b/>
                <w:bCs/>
                <w:sz w:val="22"/>
                <w:szCs w:val="22"/>
              </w:rPr>
            </w:pPr>
            <w:ins w:id="3990" w:author="ERCOT" w:date="2022-10-31T17:35:00Z">
              <w:r w:rsidRPr="00ED4D8D">
                <w:rPr>
                  <w:sz w:val="22"/>
                  <w:szCs w:val="22"/>
                </w:rPr>
                <w:t>824</w:t>
              </w:r>
            </w:ins>
            <w:del w:id="3991" w:author="ERCOT" w:date="2022-10-31T17:35:00Z">
              <w:r w:rsidRPr="00ED4D8D" w:rsidDel="008D486D">
                <w:rPr>
                  <w:rFonts w:ascii="Calibri" w:hAnsi="Calibri" w:cs="Calibri"/>
                  <w:color w:val="000000"/>
                  <w:sz w:val="22"/>
                  <w:szCs w:val="22"/>
                </w:rPr>
                <w:delText>788</w:delText>
              </w:r>
            </w:del>
          </w:p>
        </w:tc>
        <w:tc>
          <w:tcPr>
            <w:tcW w:w="195" w:type="pct"/>
            <w:tcBorders>
              <w:top w:val="single" w:sz="4" w:space="0" w:color="000000"/>
              <w:left w:val="single" w:sz="4" w:space="0" w:color="000000"/>
              <w:bottom w:val="single" w:sz="4" w:space="0" w:color="000000"/>
              <w:right w:val="single" w:sz="4" w:space="0" w:color="000000"/>
            </w:tcBorders>
          </w:tcPr>
          <w:p w14:paraId="406AB446" w14:textId="5FBF603B" w:rsidR="0051069D" w:rsidRPr="00ED4D8D" w:rsidRDefault="0051069D" w:rsidP="0051069D">
            <w:pPr>
              <w:widowControl/>
              <w:autoSpaceDE/>
              <w:autoSpaceDN/>
              <w:adjustRightInd/>
              <w:jc w:val="center"/>
              <w:rPr>
                <w:b/>
                <w:bCs/>
                <w:sz w:val="22"/>
                <w:szCs w:val="22"/>
              </w:rPr>
            </w:pPr>
            <w:ins w:id="3992" w:author="ERCOT" w:date="2022-10-31T17:35:00Z">
              <w:r w:rsidRPr="00ED4D8D">
                <w:rPr>
                  <w:sz w:val="22"/>
                  <w:szCs w:val="22"/>
                </w:rPr>
                <w:t>824</w:t>
              </w:r>
            </w:ins>
            <w:del w:id="3993" w:author="ERCOT" w:date="2022-10-31T17:35:00Z">
              <w:r w:rsidRPr="00ED4D8D" w:rsidDel="008D486D">
                <w:rPr>
                  <w:rFonts w:ascii="Calibri" w:hAnsi="Calibri" w:cs="Calibri"/>
                  <w:color w:val="000000"/>
                  <w:sz w:val="22"/>
                  <w:szCs w:val="22"/>
                </w:rPr>
                <w:delText>788</w:delText>
              </w:r>
            </w:del>
          </w:p>
        </w:tc>
        <w:tc>
          <w:tcPr>
            <w:tcW w:w="244" w:type="pct"/>
          </w:tcPr>
          <w:p w14:paraId="48B7DA42" w14:textId="438EA303" w:rsidR="0051069D" w:rsidRPr="00ED4D8D" w:rsidRDefault="0051069D" w:rsidP="0051069D">
            <w:pPr>
              <w:widowControl/>
              <w:autoSpaceDE/>
              <w:autoSpaceDN/>
              <w:adjustRightInd/>
              <w:rPr>
                <w:b/>
                <w:bCs/>
                <w:sz w:val="22"/>
                <w:szCs w:val="22"/>
              </w:rPr>
            </w:pPr>
            <w:ins w:id="3994" w:author="ERCOT" w:date="2022-10-31T17:35:00Z">
              <w:r w:rsidRPr="00ED4D8D">
                <w:rPr>
                  <w:sz w:val="22"/>
                  <w:szCs w:val="22"/>
                </w:rPr>
                <w:t>824</w:t>
              </w:r>
            </w:ins>
            <w:del w:id="3995" w:author="ERCOT" w:date="2022-10-31T17:35:00Z">
              <w:r w:rsidRPr="00ED4D8D" w:rsidDel="008D486D">
                <w:rPr>
                  <w:rFonts w:ascii="Calibri" w:hAnsi="Calibri" w:cs="Calibri"/>
                  <w:color w:val="000000"/>
                  <w:sz w:val="22"/>
                  <w:szCs w:val="22"/>
                </w:rPr>
                <w:delText>788</w:delText>
              </w:r>
            </w:del>
          </w:p>
        </w:tc>
      </w:tr>
      <w:tr w:rsidR="0051069D" w:rsidRPr="00E66AD4" w14:paraId="39EAAB89" w14:textId="4C7E39F6"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51069D" w:rsidRPr="000357D1" w:rsidRDefault="0051069D" w:rsidP="0051069D">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tcPr>
          <w:p w14:paraId="668B083F" w14:textId="5F7C894D" w:rsidR="0051069D" w:rsidRPr="00ED4D8D" w:rsidRDefault="0051069D" w:rsidP="0051069D">
            <w:pPr>
              <w:widowControl/>
              <w:autoSpaceDE/>
              <w:autoSpaceDN/>
              <w:adjustRightInd/>
              <w:jc w:val="center"/>
              <w:rPr>
                <w:b/>
                <w:bCs/>
                <w:sz w:val="22"/>
                <w:szCs w:val="22"/>
              </w:rPr>
            </w:pPr>
            <w:ins w:id="3996" w:author="ERCOT" w:date="2022-10-31T17:35:00Z">
              <w:r w:rsidRPr="00ED4D8D">
                <w:rPr>
                  <w:sz w:val="22"/>
                  <w:szCs w:val="22"/>
                </w:rPr>
                <w:t>585</w:t>
              </w:r>
            </w:ins>
            <w:del w:id="3997" w:author="ERCOT" w:date="2022-10-31T17:35:00Z">
              <w:r w:rsidRPr="00ED4D8D" w:rsidDel="008D486D">
                <w:rPr>
                  <w:rFonts w:ascii="Calibri" w:hAnsi="Calibri" w:cs="Calibri"/>
                  <w:color w:val="000000"/>
                  <w:sz w:val="22"/>
                  <w:szCs w:val="22"/>
                </w:rPr>
                <w:delText>613</w:delText>
              </w:r>
            </w:del>
          </w:p>
        </w:tc>
        <w:tc>
          <w:tcPr>
            <w:tcW w:w="194" w:type="pct"/>
            <w:tcBorders>
              <w:top w:val="single" w:sz="4" w:space="0" w:color="000000"/>
              <w:left w:val="single" w:sz="4" w:space="0" w:color="000000"/>
              <w:bottom w:val="single" w:sz="4" w:space="0" w:color="000000"/>
              <w:right w:val="single" w:sz="4" w:space="0" w:color="000000"/>
            </w:tcBorders>
          </w:tcPr>
          <w:p w14:paraId="7EC83FC2" w14:textId="37638EA9" w:rsidR="0051069D" w:rsidRPr="00ED4D8D" w:rsidRDefault="0051069D" w:rsidP="0051069D">
            <w:pPr>
              <w:widowControl/>
              <w:autoSpaceDE/>
              <w:autoSpaceDN/>
              <w:adjustRightInd/>
              <w:jc w:val="center"/>
              <w:rPr>
                <w:b/>
                <w:bCs/>
                <w:sz w:val="22"/>
                <w:szCs w:val="22"/>
              </w:rPr>
            </w:pPr>
            <w:ins w:id="3998" w:author="ERCOT" w:date="2022-10-31T17:35:00Z">
              <w:r w:rsidRPr="00ED4D8D">
                <w:rPr>
                  <w:sz w:val="22"/>
                  <w:szCs w:val="22"/>
                </w:rPr>
                <w:t>585</w:t>
              </w:r>
            </w:ins>
            <w:del w:id="3999" w:author="ERCOT" w:date="2022-10-31T17:35:00Z">
              <w:r w:rsidRPr="00ED4D8D"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634304BD" w14:textId="0FA8BD3C" w:rsidR="0051069D" w:rsidRPr="00ED4D8D" w:rsidRDefault="0051069D" w:rsidP="0051069D">
            <w:pPr>
              <w:widowControl/>
              <w:autoSpaceDE/>
              <w:autoSpaceDN/>
              <w:adjustRightInd/>
              <w:jc w:val="center"/>
              <w:rPr>
                <w:b/>
                <w:bCs/>
                <w:sz w:val="22"/>
                <w:szCs w:val="22"/>
              </w:rPr>
            </w:pPr>
            <w:ins w:id="4000" w:author="ERCOT" w:date="2022-10-31T17:35:00Z">
              <w:r w:rsidRPr="00ED4D8D">
                <w:rPr>
                  <w:sz w:val="22"/>
                  <w:szCs w:val="22"/>
                </w:rPr>
                <w:t>585</w:t>
              </w:r>
            </w:ins>
            <w:del w:id="4001" w:author="ERCOT" w:date="2022-10-31T17:35:00Z">
              <w:r w:rsidRPr="00ED4D8D"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1D19ABE4" w14:textId="0BA8D397" w:rsidR="0051069D" w:rsidRPr="00ED4D8D" w:rsidRDefault="0051069D" w:rsidP="0051069D">
            <w:pPr>
              <w:widowControl/>
              <w:autoSpaceDE/>
              <w:autoSpaceDN/>
              <w:adjustRightInd/>
              <w:jc w:val="center"/>
              <w:rPr>
                <w:b/>
                <w:bCs/>
                <w:sz w:val="22"/>
                <w:szCs w:val="22"/>
              </w:rPr>
            </w:pPr>
            <w:ins w:id="4002" w:author="ERCOT" w:date="2022-10-31T17:35:00Z">
              <w:r w:rsidRPr="00ED4D8D">
                <w:rPr>
                  <w:sz w:val="22"/>
                  <w:szCs w:val="22"/>
                </w:rPr>
                <w:t>585</w:t>
              </w:r>
            </w:ins>
            <w:del w:id="4003" w:author="ERCOT" w:date="2022-10-31T17:35:00Z">
              <w:r w:rsidRPr="00ED4D8D"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7CE40C83" w14:textId="6EB5D24C" w:rsidR="0051069D" w:rsidRPr="00ED4D8D" w:rsidRDefault="0051069D" w:rsidP="0051069D">
            <w:pPr>
              <w:widowControl/>
              <w:autoSpaceDE/>
              <w:autoSpaceDN/>
              <w:adjustRightInd/>
              <w:jc w:val="center"/>
              <w:rPr>
                <w:b/>
                <w:bCs/>
                <w:sz w:val="22"/>
                <w:szCs w:val="22"/>
              </w:rPr>
            </w:pPr>
            <w:ins w:id="4004" w:author="ERCOT" w:date="2022-10-31T17:35:00Z">
              <w:r w:rsidRPr="00ED4D8D">
                <w:rPr>
                  <w:sz w:val="22"/>
                  <w:szCs w:val="22"/>
                </w:rPr>
                <w:t>585</w:t>
              </w:r>
            </w:ins>
            <w:del w:id="4005" w:author="ERCOT" w:date="2022-10-31T17:35:00Z">
              <w:r w:rsidRPr="00ED4D8D"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53C0F0C1" w14:textId="6677CDE6" w:rsidR="0051069D" w:rsidRPr="00ED4D8D" w:rsidRDefault="0051069D" w:rsidP="0051069D">
            <w:pPr>
              <w:widowControl/>
              <w:autoSpaceDE/>
              <w:autoSpaceDN/>
              <w:adjustRightInd/>
              <w:jc w:val="center"/>
              <w:rPr>
                <w:b/>
                <w:bCs/>
                <w:sz w:val="22"/>
                <w:szCs w:val="22"/>
              </w:rPr>
            </w:pPr>
            <w:ins w:id="4006" w:author="ERCOT" w:date="2022-10-31T17:35:00Z">
              <w:r w:rsidRPr="00ED4D8D">
                <w:rPr>
                  <w:sz w:val="22"/>
                  <w:szCs w:val="22"/>
                </w:rPr>
                <w:t>585</w:t>
              </w:r>
            </w:ins>
            <w:del w:id="4007" w:author="ERCOT" w:date="2022-10-31T17:35:00Z">
              <w:r w:rsidRPr="00ED4D8D"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2BE0FCFF" w14:textId="5E72CB8E" w:rsidR="0051069D" w:rsidRPr="00ED4D8D" w:rsidRDefault="0051069D" w:rsidP="0051069D">
            <w:pPr>
              <w:widowControl/>
              <w:autoSpaceDE/>
              <w:autoSpaceDN/>
              <w:adjustRightInd/>
              <w:jc w:val="center"/>
              <w:rPr>
                <w:b/>
                <w:bCs/>
                <w:sz w:val="22"/>
                <w:szCs w:val="22"/>
              </w:rPr>
            </w:pPr>
            <w:ins w:id="4008" w:author="ERCOT" w:date="2022-10-31T17:35:00Z">
              <w:r w:rsidRPr="00ED4D8D">
                <w:rPr>
                  <w:sz w:val="22"/>
                  <w:szCs w:val="22"/>
                </w:rPr>
                <w:t>767</w:t>
              </w:r>
            </w:ins>
            <w:del w:id="4009" w:author="ERCOT" w:date="2022-10-31T17:35:00Z">
              <w:r w:rsidRPr="00ED4D8D"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71569727" w14:textId="66E4CAB0" w:rsidR="0051069D" w:rsidRPr="00ED4D8D" w:rsidRDefault="0051069D" w:rsidP="0051069D">
            <w:pPr>
              <w:widowControl/>
              <w:autoSpaceDE/>
              <w:autoSpaceDN/>
              <w:adjustRightInd/>
              <w:jc w:val="center"/>
              <w:rPr>
                <w:b/>
                <w:bCs/>
                <w:sz w:val="22"/>
                <w:szCs w:val="22"/>
              </w:rPr>
            </w:pPr>
            <w:ins w:id="4010" w:author="ERCOT" w:date="2022-10-31T17:35:00Z">
              <w:r w:rsidRPr="00ED4D8D">
                <w:rPr>
                  <w:sz w:val="22"/>
                  <w:szCs w:val="22"/>
                </w:rPr>
                <w:t>767</w:t>
              </w:r>
            </w:ins>
            <w:del w:id="4011" w:author="ERCOT" w:date="2022-10-31T17:35:00Z">
              <w:r w:rsidRPr="00ED4D8D" w:rsidDel="008D486D">
                <w:rPr>
                  <w:rFonts w:ascii="Calibri" w:hAnsi="Calibri" w:cs="Calibri"/>
                  <w:color w:val="000000"/>
                  <w:sz w:val="22"/>
                  <w:szCs w:val="22"/>
                </w:rPr>
                <w:delText>795</w:delText>
              </w:r>
            </w:del>
          </w:p>
        </w:tc>
        <w:tc>
          <w:tcPr>
            <w:tcW w:w="178" w:type="pct"/>
            <w:tcBorders>
              <w:top w:val="single" w:sz="4" w:space="0" w:color="000000"/>
              <w:left w:val="single" w:sz="4" w:space="0" w:color="000000"/>
              <w:bottom w:val="single" w:sz="4" w:space="0" w:color="000000"/>
              <w:right w:val="single" w:sz="4" w:space="0" w:color="000000"/>
            </w:tcBorders>
          </w:tcPr>
          <w:p w14:paraId="21F1AF2D" w14:textId="3514E269" w:rsidR="0051069D" w:rsidRPr="00ED4D8D" w:rsidRDefault="0051069D" w:rsidP="0051069D">
            <w:pPr>
              <w:widowControl/>
              <w:autoSpaceDE/>
              <w:autoSpaceDN/>
              <w:adjustRightInd/>
              <w:jc w:val="center"/>
              <w:rPr>
                <w:b/>
                <w:bCs/>
                <w:sz w:val="22"/>
                <w:szCs w:val="22"/>
              </w:rPr>
            </w:pPr>
            <w:ins w:id="4012" w:author="ERCOT" w:date="2022-10-31T17:35:00Z">
              <w:r w:rsidRPr="00ED4D8D">
                <w:rPr>
                  <w:sz w:val="22"/>
                  <w:szCs w:val="22"/>
                </w:rPr>
                <w:t>767</w:t>
              </w:r>
            </w:ins>
            <w:del w:id="4013" w:author="ERCOT" w:date="2022-10-31T17:35:00Z">
              <w:r w:rsidRPr="00ED4D8D" w:rsidDel="008D486D">
                <w:rPr>
                  <w:rFonts w:ascii="Calibri" w:hAnsi="Calibri" w:cs="Calibri"/>
                  <w:color w:val="000000"/>
                  <w:sz w:val="22"/>
                  <w:szCs w:val="22"/>
                </w:rPr>
                <w:delText>795</w:delText>
              </w:r>
            </w:del>
          </w:p>
        </w:tc>
        <w:tc>
          <w:tcPr>
            <w:tcW w:w="219" w:type="pct"/>
            <w:tcBorders>
              <w:top w:val="single" w:sz="4" w:space="0" w:color="000000"/>
              <w:left w:val="single" w:sz="4" w:space="0" w:color="000000"/>
              <w:bottom w:val="single" w:sz="4" w:space="0" w:color="000000"/>
              <w:right w:val="single" w:sz="4" w:space="0" w:color="000000"/>
            </w:tcBorders>
          </w:tcPr>
          <w:p w14:paraId="4FDA1C80" w14:textId="6A56982E" w:rsidR="0051069D" w:rsidRPr="00ED4D8D" w:rsidRDefault="0051069D" w:rsidP="0051069D">
            <w:pPr>
              <w:widowControl/>
              <w:autoSpaceDE/>
              <w:autoSpaceDN/>
              <w:adjustRightInd/>
              <w:jc w:val="center"/>
              <w:rPr>
                <w:b/>
                <w:bCs/>
                <w:sz w:val="22"/>
                <w:szCs w:val="22"/>
              </w:rPr>
            </w:pPr>
            <w:ins w:id="4014" w:author="ERCOT" w:date="2022-10-31T17:35:00Z">
              <w:r w:rsidRPr="00ED4D8D">
                <w:rPr>
                  <w:sz w:val="22"/>
                  <w:szCs w:val="22"/>
                </w:rPr>
                <w:t>767</w:t>
              </w:r>
            </w:ins>
            <w:del w:id="4015" w:author="ERCOT" w:date="2022-10-31T17:35:00Z">
              <w:r w:rsidRPr="00ED4D8D"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7D843B74" w14:textId="37942468" w:rsidR="0051069D" w:rsidRPr="00ED4D8D" w:rsidRDefault="0051069D" w:rsidP="0051069D">
            <w:pPr>
              <w:widowControl/>
              <w:autoSpaceDE/>
              <w:autoSpaceDN/>
              <w:adjustRightInd/>
              <w:jc w:val="center"/>
              <w:rPr>
                <w:b/>
                <w:bCs/>
                <w:sz w:val="22"/>
                <w:szCs w:val="22"/>
              </w:rPr>
            </w:pPr>
            <w:ins w:id="4016" w:author="ERCOT" w:date="2022-10-31T17:35:00Z">
              <w:r w:rsidRPr="00ED4D8D">
                <w:rPr>
                  <w:sz w:val="22"/>
                  <w:szCs w:val="22"/>
                </w:rPr>
                <w:t>767</w:t>
              </w:r>
            </w:ins>
            <w:del w:id="4017" w:author="ERCOT" w:date="2022-10-31T17:35:00Z">
              <w:r w:rsidRPr="00ED4D8D"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54E9D2FE" w14:textId="0B0AFA1C" w:rsidR="0051069D" w:rsidRPr="00ED4D8D" w:rsidRDefault="0051069D" w:rsidP="0051069D">
            <w:pPr>
              <w:widowControl/>
              <w:autoSpaceDE/>
              <w:autoSpaceDN/>
              <w:adjustRightInd/>
              <w:jc w:val="center"/>
              <w:rPr>
                <w:b/>
                <w:bCs/>
                <w:sz w:val="22"/>
                <w:szCs w:val="22"/>
              </w:rPr>
            </w:pPr>
            <w:ins w:id="4018" w:author="ERCOT" w:date="2022-10-31T17:35:00Z">
              <w:r w:rsidRPr="00ED4D8D">
                <w:rPr>
                  <w:sz w:val="22"/>
                  <w:szCs w:val="22"/>
                </w:rPr>
                <w:t>767</w:t>
              </w:r>
            </w:ins>
            <w:del w:id="4019" w:author="ERCOT" w:date="2022-10-31T17:35:00Z">
              <w:r w:rsidRPr="00ED4D8D" w:rsidDel="008D486D">
                <w:rPr>
                  <w:rFonts w:ascii="Calibri" w:hAnsi="Calibri" w:cs="Calibri"/>
                  <w:color w:val="000000"/>
                  <w:sz w:val="22"/>
                  <w:szCs w:val="22"/>
                </w:rPr>
                <w:delText>795</w:delText>
              </w:r>
            </w:del>
          </w:p>
        </w:tc>
        <w:tc>
          <w:tcPr>
            <w:tcW w:w="194" w:type="pct"/>
            <w:tcBorders>
              <w:top w:val="single" w:sz="4" w:space="0" w:color="000000"/>
              <w:left w:val="single" w:sz="4" w:space="0" w:color="000000"/>
              <w:bottom w:val="single" w:sz="4" w:space="0" w:color="000000"/>
              <w:right w:val="single" w:sz="4" w:space="0" w:color="000000"/>
            </w:tcBorders>
          </w:tcPr>
          <w:p w14:paraId="29502BDF" w14:textId="3EC7A95B" w:rsidR="0051069D" w:rsidRPr="00ED4D8D" w:rsidRDefault="0051069D" w:rsidP="0051069D">
            <w:pPr>
              <w:widowControl/>
              <w:autoSpaceDE/>
              <w:autoSpaceDN/>
              <w:adjustRightInd/>
              <w:jc w:val="center"/>
              <w:rPr>
                <w:b/>
                <w:bCs/>
                <w:sz w:val="22"/>
                <w:szCs w:val="22"/>
              </w:rPr>
            </w:pPr>
            <w:ins w:id="4020" w:author="ERCOT" w:date="2022-10-31T17:35:00Z">
              <w:r w:rsidRPr="00ED4D8D">
                <w:rPr>
                  <w:sz w:val="22"/>
                  <w:szCs w:val="22"/>
                </w:rPr>
                <w:t>970</w:t>
              </w:r>
            </w:ins>
            <w:del w:id="4021" w:author="ERCOT" w:date="2022-10-31T17:35:00Z">
              <w:r w:rsidRPr="00ED4D8D" w:rsidDel="008D486D">
                <w:rPr>
                  <w:rFonts w:ascii="Calibri" w:hAnsi="Calibri" w:cs="Calibri"/>
                  <w:color w:val="000000"/>
                  <w:sz w:val="22"/>
                  <w:szCs w:val="22"/>
                </w:rPr>
                <w:delText>970</w:delText>
              </w:r>
            </w:del>
          </w:p>
        </w:tc>
        <w:tc>
          <w:tcPr>
            <w:tcW w:w="198" w:type="pct"/>
            <w:tcBorders>
              <w:top w:val="single" w:sz="4" w:space="0" w:color="000000"/>
              <w:left w:val="single" w:sz="4" w:space="0" w:color="000000"/>
              <w:bottom w:val="single" w:sz="4" w:space="0" w:color="000000"/>
              <w:right w:val="single" w:sz="4" w:space="0" w:color="000000"/>
            </w:tcBorders>
          </w:tcPr>
          <w:p w14:paraId="03AFDC70" w14:textId="2BA24785" w:rsidR="0051069D" w:rsidRPr="00ED4D8D" w:rsidRDefault="0051069D" w:rsidP="0051069D">
            <w:pPr>
              <w:widowControl/>
              <w:autoSpaceDE/>
              <w:autoSpaceDN/>
              <w:adjustRightInd/>
              <w:jc w:val="center"/>
              <w:rPr>
                <w:b/>
                <w:bCs/>
                <w:sz w:val="22"/>
                <w:szCs w:val="22"/>
              </w:rPr>
            </w:pPr>
            <w:ins w:id="4022" w:author="ERCOT" w:date="2022-10-31T17:35:00Z">
              <w:r w:rsidRPr="00ED4D8D">
                <w:rPr>
                  <w:sz w:val="22"/>
                  <w:szCs w:val="22"/>
                </w:rPr>
                <w:t>970</w:t>
              </w:r>
            </w:ins>
            <w:del w:id="4023" w:author="ERCOT" w:date="2022-10-31T17:35:00Z">
              <w:r w:rsidRPr="00ED4D8D"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0CA860AD" w14:textId="5DDC3310" w:rsidR="0051069D" w:rsidRPr="00ED4D8D" w:rsidRDefault="0051069D" w:rsidP="0051069D">
            <w:pPr>
              <w:widowControl/>
              <w:autoSpaceDE/>
              <w:autoSpaceDN/>
              <w:adjustRightInd/>
              <w:jc w:val="center"/>
              <w:rPr>
                <w:b/>
                <w:bCs/>
                <w:sz w:val="22"/>
                <w:szCs w:val="22"/>
              </w:rPr>
            </w:pPr>
            <w:ins w:id="4024" w:author="ERCOT" w:date="2022-10-31T17:35:00Z">
              <w:r w:rsidRPr="00ED4D8D">
                <w:rPr>
                  <w:sz w:val="22"/>
                  <w:szCs w:val="22"/>
                </w:rPr>
                <w:t>970</w:t>
              </w:r>
            </w:ins>
            <w:del w:id="4025" w:author="ERCOT" w:date="2022-10-31T17:35:00Z">
              <w:r w:rsidRPr="00ED4D8D"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329171DD" w14:textId="06BF61E0" w:rsidR="0051069D" w:rsidRPr="00ED4D8D" w:rsidRDefault="0051069D" w:rsidP="0051069D">
            <w:pPr>
              <w:widowControl/>
              <w:autoSpaceDE/>
              <w:autoSpaceDN/>
              <w:adjustRightInd/>
              <w:jc w:val="center"/>
              <w:rPr>
                <w:b/>
                <w:bCs/>
                <w:sz w:val="22"/>
                <w:szCs w:val="22"/>
              </w:rPr>
            </w:pPr>
            <w:ins w:id="4026" w:author="ERCOT" w:date="2022-10-31T17:35:00Z">
              <w:r w:rsidRPr="00ED4D8D">
                <w:rPr>
                  <w:sz w:val="22"/>
                  <w:szCs w:val="22"/>
                </w:rPr>
                <w:t>970</w:t>
              </w:r>
            </w:ins>
            <w:del w:id="4027" w:author="ERCOT" w:date="2022-10-31T17:35:00Z">
              <w:r w:rsidRPr="00ED4D8D"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10C9FACA" w14:textId="4D33EE0B" w:rsidR="0051069D" w:rsidRPr="00ED4D8D" w:rsidRDefault="0051069D" w:rsidP="0051069D">
            <w:pPr>
              <w:widowControl/>
              <w:autoSpaceDE/>
              <w:autoSpaceDN/>
              <w:adjustRightInd/>
              <w:jc w:val="center"/>
              <w:rPr>
                <w:b/>
                <w:bCs/>
                <w:sz w:val="22"/>
                <w:szCs w:val="22"/>
              </w:rPr>
            </w:pPr>
            <w:ins w:id="4028" w:author="ERCOT" w:date="2022-10-31T17:35:00Z">
              <w:r w:rsidRPr="00ED4D8D">
                <w:rPr>
                  <w:sz w:val="22"/>
                  <w:szCs w:val="22"/>
                </w:rPr>
                <w:t>970</w:t>
              </w:r>
            </w:ins>
            <w:del w:id="4029" w:author="ERCOT" w:date="2022-10-31T17:35:00Z">
              <w:r w:rsidRPr="00ED4D8D" w:rsidDel="008D486D">
                <w:rPr>
                  <w:rFonts w:ascii="Calibri" w:hAnsi="Calibri" w:cs="Calibri"/>
                  <w:color w:val="000000"/>
                  <w:sz w:val="22"/>
                  <w:szCs w:val="22"/>
                </w:rPr>
                <w:delText>970</w:delText>
              </w:r>
            </w:del>
          </w:p>
        </w:tc>
        <w:tc>
          <w:tcPr>
            <w:tcW w:w="176" w:type="pct"/>
            <w:tcBorders>
              <w:top w:val="single" w:sz="4" w:space="0" w:color="000000"/>
              <w:left w:val="single" w:sz="4" w:space="0" w:color="000000"/>
              <w:bottom w:val="single" w:sz="4" w:space="0" w:color="000000"/>
              <w:right w:val="single" w:sz="4" w:space="0" w:color="000000"/>
            </w:tcBorders>
          </w:tcPr>
          <w:p w14:paraId="2FA6C025" w14:textId="1B56F4F8" w:rsidR="0051069D" w:rsidRPr="00ED4D8D" w:rsidRDefault="0051069D" w:rsidP="0051069D">
            <w:pPr>
              <w:widowControl/>
              <w:autoSpaceDE/>
              <w:autoSpaceDN/>
              <w:adjustRightInd/>
              <w:jc w:val="center"/>
              <w:rPr>
                <w:b/>
                <w:bCs/>
                <w:sz w:val="22"/>
                <w:szCs w:val="22"/>
              </w:rPr>
            </w:pPr>
            <w:ins w:id="4030" w:author="ERCOT" w:date="2022-10-31T17:35:00Z">
              <w:r w:rsidRPr="00ED4D8D">
                <w:rPr>
                  <w:sz w:val="22"/>
                  <w:szCs w:val="22"/>
                </w:rPr>
                <w:t>970</w:t>
              </w:r>
            </w:ins>
            <w:del w:id="4031" w:author="ERCOT" w:date="2022-10-31T17:35:00Z">
              <w:r w:rsidRPr="00ED4D8D" w:rsidDel="008D486D">
                <w:rPr>
                  <w:rFonts w:ascii="Calibri" w:hAnsi="Calibri" w:cs="Calibri"/>
                  <w:color w:val="000000"/>
                  <w:sz w:val="22"/>
                  <w:szCs w:val="22"/>
                </w:rPr>
                <w:delText>970</w:delText>
              </w:r>
            </w:del>
          </w:p>
        </w:tc>
        <w:tc>
          <w:tcPr>
            <w:tcW w:w="187" w:type="pct"/>
            <w:tcBorders>
              <w:top w:val="single" w:sz="4" w:space="0" w:color="000000"/>
              <w:left w:val="single" w:sz="4" w:space="0" w:color="000000"/>
              <w:bottom w:val="single" w:sz="4" w:space="0" w:color="000000"/>
              <w:right w:val="single" w:sz="4" w:space="0" w:color="000000"/>
            </w:tcBorders>
          </w:tcPr>
          <w:p w14:paraId="2B261E17" w14:textId="1CB61ED4" w:rsidR="0051069D" w:rsidRPr="00ED4D8D" w:rsidRDefault="0051069D" w:rsidP="0051069D">
            <w:pPr>
              <w:widowControl/>
              <w:autoSpaceDE/>
              <w:autoSpaceDN/>
              <w:adjustRightInd/>
              <w:jc w:val="center"/>
              <w:rPr>
                <w:b/>
                <w:bCs/>
                <w:sz w:val="22"/>
                <w:szCs w:val="22"/>
              </w:rPr>
            </w:pPr>
            <w:ins w:id="4032" w:author="ERCOT" w:date="2022-10-31T17:35:00Z">
              <w:r w:rsidRPr="00ED4D8D">
                <w:rPr>
                  <w:sz w:val="22"/>
                  <w:szCs w:val="22"/>
                </w:rPr>
                <w:t>1020</w:t>
              </w:r>
            </w:ins>
            <w:del w:id="4033" w:author="ERCOT" w:date="2022-10-31T17:35:00Z">
              <w:r w:rsidRPr="00ED4D8D" w:rsidDel="008D486D">
                <w:rPr>
                  <w:rFonts w:ascii="Calibri" w:hAnsi="Calibri" w:cs="Calibri"/>
                  <w:color w:val="000000"/>
                  <w:sz w:val="22"/>
                  <w:szCs w:val="22"/>
                </w:rPr>
                <w:delText>1018</w:delText>
              </w:r>
            </w:del>
          </w:p>
        </w:tc>
        <w:tc>
          <w:tcPr>
            <w:tcW w:w="165" w:type="pct"/>
            <w:tcBorders>
              <w:top w:val="single" w:sz="4" w:space="0" w:color="000000"/>
              <w:left w:val="single" w:sz="4" w:space="0" w:color="000000"/>
              <w:bottom w:val="single" w:sz="4" w:space="0" w:color="000000"/>
              <w:right w:val="single" w:sz="4" w:space="0" w:color="000000"/>
            </w:tcBorders>
          </w:tcPr>
          <w:p w14:paraId="705D193E" w14:textId="776E4018" w:rsidR="0051069D" w:rsidRPr="00ED4D8D" w:rsidRDefault="0051069D" w:rsidP="0051069D">
            <w:pPr>
              <w:widowControl/>
              <w:autoSpaceDE/>
              <w:autoSpaceDN/>
              <w:adjustRightInd/>
              <w:jc w:val="center"/>
              <w:rPr>
                <w:b/>
                <w:bCs/>
                <w:sz w:val="22"/>
                <w:szCs w:val="22"/>
              </w:rPr>
            </w:pPr>
            <w:ins w:id="4034" w:author="ERCOT" w:date="2022-10-31T17:35:00Z">
              <w:r w:rsidRPr="00ED4D8D">
                <w:rPr>
                  <w:sz w:val="22"/>
                  <w:szCs w:val="22"/>
                </w:rPr>
                <w:t>1020</w:t>
              </w:r>
            </w:ins>
            <w:del w:id="4035" w:author="ERCOT" w:date="2022-10-31T17:35:00Z">
              <w:r w:rsidRPr="00ED4D8D" w:rsidDel="008D486D">
                <w:rPr>
                  <w:rFonts w:ascii="Calibri" w:hAnsi="Calibri" w:cs="Calibri"/>
                  <w:color w:val="000000"/>
                  <w:sz w:val="22"/>
                  <w:szCs w:val="22"/>
                </w:rPr>
                <w:delText>1018</w:delText>
              </w:r>
            </w:del>
          </w:p>
        </w:tc>
        <w:tc>
          <w:tcPr>
            <w:tcW w:w="166" w:type="pct"/>
            <w:tcBorders>
              <w:top w:val="single" w:sz="4" w:space="0" w:color="000000"/>
              <w:left w:val="single" w:sz="4" w:space="0" w:color="000000"/>
              <w:bottom w:val="single" w:sz="4" w:space="0" w:color="000000"/>
              <w:right w:val="single" w:sz="4" w:space="0" w:color="000000"/>
            </w:tcBorders>
          </w:tcPr>
          <w:p w14:paraId="3E9E44E7" w14:textId="5135EBE1" w:rsidR="0051069D" w:rsidRPr="00ED4D8D" w:rsidRDefault="0051069D" w:rsidP="0051069D">
            <w:pPr>
              <w:widowControl/>
              <w:autoSpaceDE/>
              <w:autoSpaceDN/>
              <w:adjustRightInd/>
              <w:jc w:val="center"/>
              <w:rPr>
                <w:b/>
                <w:bCs/>
                <w:sz w:val="22"/>
                <w:szCs w:val="22"/>
              </w:rPr>
            </w:pPr>
            <w:ins w:id="4036" w:author="ERCOT" w:date="2022-10-31T17:35:00Z">
              <w:r w:rsidRPr="00ED4D8D">
                <w:rPr>
                  <w:sz w:val="22"/>
                  <w:szCs w:val="22"/>
                </w:rPr>
                <w:t>1020</w:t>
              </w:r>
            </w:ins>
            <w:del w:id="4037" w:author="ERCOT" w:date="2022-10-31T17:35:00Z">
              <w:r w:rsidRPr="00ED4D8D" w:rsidDel="008D486D">
                <w:rPr>
                  <w:rFonts w:ascii="Calibri" w:hAnsi="Calibri" w:cs="Calibri"/>
                  <w:color w:val="000000"/>
                  <w:sz w:val="22"/>
                  <w:szCs w:val="22"/>
                </w:rPr>
                <w:delText>1018</w:delText>
              </w:r>
            </w:del>
          </w:p>
        </w:tc>
        <w:tc>
          <w:tcPr>
            <w:tcW w:w="180" w:type="pct"/>
            <w:tcBorders>
              <w:top w:val="single" w:sz="4" w:space="0" w:color="000000"/>
              <w:left w:val="single" w:sz="4" w:space="0" w:color="000000"/>
              <w:bottom w:val="single" w:sz="4" w:space="0" w:color="000000"/>
              <w:right w:val="single" w:sz="4" w:space="0" w:color="000000"/>
            </w:tcBorders>
          </w:tcPr>
          <w:p w14:paraId="58C6229D" w14:textId="4A629B35" w:rsidR="0051069D" w:rsidRPr="00ED4D8D" w:rsidRDefault="0051069D" w:rsidP="0051069D">
            <w:pPr>
              <w:widowControl/>
              <w:autoSpaceDE/>
              <w:autoSpaceDN/>
              <w:adjustRightInd/>
              <w:jc w:val="center"/>
              <w:rPr>
                <w:b/>
                <w:bCs/>
                <w:sz w:val="22"/>
                <w:szCs w:val="22"/>
              </w:rPr>
            </w:pPr>
            <w:ins w:id="4038" w:author="ERCOT" w:date="2022-10-31T17:35:00Z">
              <w:r w:rsidRPr="00ED4D8D">
                <w:rPr>
                  <w:sz w:val="22"/>
                  <w:szCs w:val="22"/>
                </w:rPr>
                <w:t>1020</w:t>
              </w:r>
            </w:ins>
            <w:del w:id="4039" w:author="ERCOT" w:date="2022-10-31T17:35:00Z">
              <w:r w:rsidRPr="00ED4D8D" w:rsidDel="008D486D">
                <w:rPr>
                  <w:rFonts w:ascii="Calibri" w:hAnsi="Calibri" w:cs="Calibri"/>
                  <w:color w:val="000000"/>
                  <w:sz w:val="22"/>
                  <w:szCs w:val="22"/>
                </w:rPr>
                <w:delText>1018</w:delText>
              </w:r>
            </w:del>
          </w:p>
        </w:tc>
        <w:tc>
          <w:tcPr>
            <w:tcW w:w="195" w:type="pct"/>
            <w:tcBorders>
              <w:top w:val="single" w:sz="4" w:space="0" w:color="000000"/>
              <w:left w:val="single" w:sz="4" w:space="0" w:color="000000"/>
              <w:bottom w:val="single" w:sz="4" w:space="0" w:color="000000"/>
              <w:right w:val="single" w:sz="4" w:space="0" w:color="000000"/>
            </w:tcBorders>
          </w:tcPr>
          <w:p w14:paraId="442AD2ED" w14:textId="5F3F0C0A" w:rsidR="0051069D" w:rsidRPr="00ED4D8D" w:rsidRDefault="0051069D" w:rsidP="0051069D">
            <w:pPr>
              <w:widowControl/>
              <w:autoSpaceDE/>
              <w:autoSpaceDN/>
              <w:adjustRightInd/>
              <w:jc w:val="center"/>
              <w:rPr>
                <w:b/>
                <w:bCs/>
                <w:sz w:val="22"/>
                <w:szCs w:val="22"/>
              </w:rPr>
            </w:pPr>
            <w:ins w:id="4040" w:author="ERCOT" w:date="2022-10-31T17:35:00Z">
              <w:r w:rsidRPr="00ED4D8D">
                <w:rPr>
                  <w:sz w:val="22"/>
                  <w:szCs w:val="22"/>
                </w:rPr>
                <w:t>1020</w:t>
              </w:r>
            </w:ins>
            <w:del w:id="4041" w:author="ERCOT" w:date="2022-10-31T17:35:00Z">
              <w:r w:rsidRPr="00ED4D8D" w:rsidDel="008D486D">
                <w:rPr>
                  <w:rFonts w:ascii="Calibri" w:hAnsi="Calibri" w:cs="Calibri"/>
                  <w:color w:val="000000"/>
                  <w:sz w:val="22"/>
                  <w:szCs w:val="22"/>
                </w:rPr>
                <w:delText>1018</w:delText>
              </w:r>
            </w:del>
          </w:p>
        </w:tc>
        <w:tc>
          <w:tcPr>
            <w:tcW w:w="244" w:type="pct"/>
          </w:tcPr>
          <w:p w14:paraId="218263D1" w14:textId="58D39588" w:rsidR="0051069D" w:rsidRPr="00ED4D8D" w:rsidRDefault="0051069D" w:rsidP="0051069D">
            <w:pPr>
              <w:widowControl/>
              <w:autoSpaceDE/>
              <w:autoSpaceDN/>
              <w:adjustRightInd/>
              <w:rPr>
                <w:b/>
                <w:bCs/>
                <w:sz w:val="22"/>
                <w:szCs w:val="22"/>
              </w:rPr>
            </w:pPr>
            <w:ins w:id="4042" w:author="ERCOT" w:date="2022-10-31T17:35:00Z">
              <w:r w:rsidRPr="00ED4D8D">
                <w:rPr>
                  <w:sz w:val="22"/>
                  <w:szCs w:val="22"/>
                </w:rPr>
                <w:t>1020</w:t>
              </w:r>
            </w:ins>
            <w:del w:id="4043" w:author="ERCOT" w:date="2022-10-31T17:35:00Z">
              <w:r w:rsidRPr="00ED4D8D" w:rsidDel="008D486D">
                <w:rPr>
                  <w:rFonts w:ascii="Calibri" w:hAnsi="Calibri" w:cs="Calibri"/>
                  <w:color w:val="000000"/>
                  <w:sz w:val="22"/>
                  <w:szCs w:val="22"/>
                </w:rPr>
                <w:delText>1018</w:delText>
              </w:r>
            </w:del>
          </w:p>
        </w:tc>
      </w:tr>
      <w:tr w:rsidR="0051069D" w:rsidRPr="00E66AD4" w14:paraId="7D357262" w14:textId="74DB4FBB" w:rsidTr="0051069D">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51069D" w:rsidRPr="000357D1" w:rsidRDefault="0051069D" w:rsidP="0051069D">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tcPr>
          <w:p w14:paraId="36527310" w14:textId="074D1D8C" w:rsidR="0051069D" w:rsidRPr="00ED4D8D" w:rsidRDefault="0051069D" w:rsidP="0051069D">
            <w:pPr>
              <w:widowControl/>
              <w:autoSpaceDE/>
              <w:autoSpaceDN/>
              <w:adjustRightInd/>
              <w:jc w:val="center"/>
              <w:rPr>
                <w:b/>
                <w:bCs/>
                <w:sz w:val="22"/>
                <w:szCs w:val="22"/>
              </w:rPr>
            </w:pPr>
            <w:ins w:id="4044" w:author="ERCOT" w:date="2022-10-31T17:35:00Z">
              <w:r w:rsidRPr="00ED4D8D">
                <w:rPr>
                  <w:sz w:val="22"/>
                  <w:szCs w:val="22"/>
                </w:rPr>
                <w:t>525</w:t>
              </w:r>
            </w:ins>
            <w:del w:id="4045" w:author="ERCOT" w:date="2022-10-31T17:35:00Z">
              <w:r w:rsidRPr="00ED4D8D" w:rsidDel="008D486D">
                <w:rPr>
                  <w:rFonts w:ascii="Calibri" w:hAnsi="Calibri" w:cs="Calibri"/>
                  <w:color w:val="000000"/>
                  <w:sz w:val="22"/>
                  <w:szCs w:val="22"/>
                </w:rPr>
                <w:delText>526</w:delText>
              </w:r>
            </w:del>
          </w:p>
        </w:tc>
        <w:tc>
          <w:tcPr>
            <w:tcW w:w="194" w:type="pct"/>
            <w:tcBorders>
              <w:top w:val="single" w:sz="4" w:space="0" w:color="000000"/>
              <w:left w:val="single" w:sz="4" w:space="0" w:color="000000"/>
              <w:bottom w:val="single" w:sz="8" w:space="0" w:color="000000"/>
              <w:right w:val="single" w:sz="4" w:space="0" w:color="000000"/>
            </w:tcBorders>
          </w:tcPr>
          <w:p w14:paraId="14150D19" w14:textId="44B3FDAE" w:rsidR="0051069D" w:rsidRPr="00ED4D8D" w:rsidRDefault="0051069D" w:rsidP="0051069D">
            <w:pPr>
              <w:widowControl/>
              <w:autoSpaceDE/>
              <w:autoSpaceDN/>
              <w:adjustRightInd/>
              <w:jc w:val="center"/>
              <w:rPr>
                <w:b/>
                <w:bCs/>
                <w:sz w:val="22"/>
                <w:szCs w:val="22"/>
              </w:rPr>
            </w:pPr>
            <w:ins w:id="4046" w:author="ERCOT" w:date="2022-10-31T17:35:00Z">
              <w:r w:rsidRPr="00ED4D8D">
                <w:rPr>
                  <w:sz w:val="22"/>
                  <w:szCs w:val="22"/>
                </w:rPr>
                <w:t>525</w:t>
              </w:r>
            </w:ins>
            <w:del w:id="4047" w:author="ERCOT" w:date="2022-10-31T17:35:00Z">
              <w:r w:rsidRPr="00ED4D8D"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06A43B39" w14:textId="5492ACDE" w:rsidR="0051069D" w:rsidRPr="00ED4D8D" w:rsidRDefault="0051069D" w:rsidP="0051069D">
            <w:pPr>
              <w:widowControl/>
              <w:autoSpaceDE/>
              <w:autoSpaceDN/>
              <w:adjustRightInd/>
              <w:jc w:val="center"/>
              <w:rPr>
                <w:b/>
                <w:bCs/>
                <w:sz w:val="22"/>
                <w:szCs w:val="22"/>
              </w:rPr>
            </w:pPr>
            <w:ins w:id="4048" w:author="ERCOT" w:date="2022-10-31T17:35:00Z">
              <w:r w:rsidRPr="00ED4D8D">
                <w:rPr>
                  <w:sz w:val="22"/>
                  <w:szCs w:val="22"/>
                </w:rPr>
                <w:t>525</w:t>
              </w:r>
            </w:ins>
            <w:del w:id="4049" w:author="ERCOT" w:date="2022-10-31T17:35:00Z">
              <w:r w:rsidRPr="00ED4D8D"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6580A397" w14:textId="5B70316E" w:rsidR="0051069D" w:rsidRPr="00ED4D8D" w:rsidRDefault="0051069D" w:rsidP="0051069D">
            <w:pPr>
              <w:widowControl/>
              <w:autoSpaceDE/>
              <w:autoSpaceDN/>
              <w:adjustRightInd/>
              <w:jc w:val="center"/>
              <w:rPr>
                <w:b/>
                <w:bCs/>
                <w:sz w:val="22"/>
                <w:szCs w:val="22"/>
              </w:rPr>
            </w:pPr>
            <w:ins w:id="4050" w:author="ERCOT" w:date="2022-10-31T17:35:00Z">
              <w:r w:rsidRPr="00ED4D8D">
                <w:rPr>
                  <w:sz w:val="22"/>
                  <w:szCs w:val="22"/>
                </w:rPr>
                <w:t>525</w:t>
              </w:r>
            </w:ins>
            <w:del w:id="4051" w:author="ERCOT" w:date="2022-10-31T17:35:00Z">
              <w:r w:rsidRPr="00ED4D8D"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1310C64E" w14:textId="7E197F9D" w:rsidR="0051069D" w:rsidRPr="00ED4D8D" w:rsidRDefault="0051069D" w:rsidP="0051069D">
            <w:pPr>
              <w:widowControl/>
              <w:autoSpaceDE/>
              <w:autoSpaceDN/>
              <w:adjustRightInd/>
              <w:jc w:val="center"/>
              <w:rPr>
                <w:b/>
                <w:bCs/>
                <w:sz w:val="22"/>
                <w:szCs w:val="22"/>
              </w:rPr>
            </w:pPr>
            <w:ins w:id="4052" w:author="ERCOT" w:date="2022-10-31T17:35:00Z">
              <w:r w:rsidRPr="00ED4D8D">
                <w:rPr>
                  <w:sz w:val="22"/>
                  <w:szCs w:val="22"/>
                </w:rPr>
                <w:t>525</w:t>
              </w:r>
            </w:ins>
            <w:del w:id="4053" w:author="ERCOT" w:date="2022-10-31T17:35:00Z">
              <w:r w:rsidRPr="00ED4D8D"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059447C6" w14:textId="7A7FE8A5" w:rsidR="0051069D" w:rsidRPr="00ED4D8D" w:rsidRDefault="0051069D" w:rsidP="0051069D">
            <w:pPr>
              <w:widowControl/>
              <w:autoSpaceDE/>
              <w:autoSpaceDN/>
              <w:adjustRightInd/>
              <w:jc w:val="center"/>
              <w:rPr>
                <w:b/>
                <w:bCs/>
                <w:sz w:val="22"/>
                <w:szCs w:val="22"/>
              </w:rPr>
            </w:pPr>
            <w:ins w:id="4054" w:author="ERCOT" w:date="2022-10-31T17:35:00Z">
              <w:r w:rsidRPr="00ED4D8D">
                <w:rPr>
                  <w:sz w:val="22"/>
                  <w:szCs w:val="22"/>
                </w:rPr>
                <w:t>525</w:t>
              </w:r>
            </w:ins>
            <w:del w:id="4055" w:author="ERCOT" w:date="2022-10-31T17:35:00Z">
              <w:r w:rsidRPr="00ED4D8D"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24923B91" w14:textId="432F989C" w:rsidR="0051069D" w:rsidRPr="00ED4D8D" w:rsidRDefault="0051069D" w:rsidP="0051069D">
            <w:pPr>
              <w:widowControl/>
              <w:autoSpaceDE/>
              <w:autoSpaceDN/>
              <w:adjustRightInd/>
              <w:jc w:val="center"/>
              <w:rPr>
                <w:b/>
                <w:bCs/>
                <w:sz w:val="22"/>
                <w:szCs w:val="22"/>
              </w:rPr>
            </w:pPr>
            <w:ins w:id="4056" w:author="ERCOT" w:date="2022-10-31T17:35:00Z">
              <w:r w:rsidRPr="00ED4D8D">
                <w:rPr>
                  <w:sz w:val="22"/>
                  <w:szCs w:val="22"/>
                </w:rPr>
                <w:t>766</w:t>
              </w:r>
            </w:ins>
            <w:del w:id="4057" w:author="ERCOT" w:date="2022-10-31T17:35:00Z">
              <w:r w:rsidRPr="00ED4D8D"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1903EBD7" w14:textId="226509CF" w:rsidR="0051069D" w:rsidRPr="00ED4D8D" w:rsidRDefault="0051069D" w:rsidP="0051069D">
            <w:pPr>
              <w:widowControl/>
              <w:autoSpaceDE/>
              <w:autoSpaceDN/>
              <w:adjustRightInd/>
              <w:jc w:val="center"/>
              <w:rPr>
                <w:b/>
                <w:bCs/>
                <w:sz w:val="22"/>
                <w:szCs w:val="22"/>
              </w:rPr>
            </w:pPr>
            <w:ins w:id="4058" w:author="ERCOT" w:date="2022-10-31T17:35:00Z">
              <w:r w:rsidRPr="00ED4D8D">
                <w:rPr>
                  <w:sz w:val="22"/>
                  <w:szCs w:val="22"/>
                </w:rPr>
                <w:t>766</w:t>
              </w:r>
            </w:ins>
            <w:del w:id="4059" w:author="ERCOT" w:date="2022-10-31T17:35:00Z">
              <w:r w:rsidRPr="00ED4D8D" w:rsidDel="008D486D">
                <w:rPr>
                  <w:rFonts w:ascii="Calibri" w:hAnsi="Calibri" w:cs="Calibri"/>
                  <w:color w:val="000000"/>
                  <w:sz w:val="22"/>
                  <w:szCs w:val="22"/>
                </w:rPr>
                <w:delText>778</w:delText>
              </w:r>
            </w:del>
          </w:p>
        </w:tc>
        <w:tc>
          <w:tcPr>
            <w:tcW w:w="178" w:type="pct"/>
            <w:tcBorders>
              <w:top w:val="single" w:sz="4" w:space="0" w:color="000000"/>
              <w:left w:val="single" w:sz="4" w:space="0" w:color="000000"/>
              <w:bottom w:val="single" w:sz="8" w:space="0" w:color="000000"/>
              <w:right w:val="single" w:sz="4" w:space="0" w:color="000000"/>
            </w:tcBorders>
          </w:tcPr>
          <w:p w14:paraId="467B597E" w14:textId="49AA6C7D" w:rsidR="0051069D" w:rsidRPr="00ED4D8D" w:rsidRDefault="0051069D" w:rsidP="0051069D">
            <w:pPr>
              <w:widowControl/>
              <w:autoSpaceDE/>
              <w:autoSpaceDN/>
              <w:adjustRightInd/>
              <w:jc w:val="center"/>
              <w:rPr>
                <w:b/>
                <w:bCs/>
                <w:sz w:val="22"/>
                <w:szCs w:val="22"/>
              </w:rPr>
            </w:pPr>
            <w:ins w:id="4060" w:author="ERCOT" w:date="2022-10-31T17:35:00Z">
              <w:r w:rsidRPr="00ED4D8D">
                <w:rPr>
                  <w:sz w:val="22"/>
                  <w:szCs w:val="22"/>
                </w:rPr>
                <w:t>766</w:t>
              </w:r>
            </w:ins>
            <w:del w:id="4061" w:author="ERCOT" w:date="2022-10-31T17:35:00Z">
              <w:r w:rsidRPr="00ED4D8D" w:rsidDel="008D486D">
                <w:rPr>
                  <w:rFonts w:ascii="Calibri" w:hAnsi="Calibri" w:cs="Calibri"/>
                  <w:color w:val="000000"/>
                  <w:sz w:val="22"/>
                  <w:szCs w:val="22"/>
                </w:rPr>
                <w:delText>778</w:delText>
              </w:r>
            </w:del>
          </w:p>
        </w:tc>
        <w:tc>
          <w:tcPr>
            <w:tcW w:w="219" w:type="pct"/>
            <w:tcBorders>
              <w:top w:val="single" w:sz="4" w:space="0" w:color="000000"/>
              <w:left w:val="single" w:sz="4" w:space="0" w:color="000000"/>
              <w:bottom w:val="single" w:sz="8" w:space="0" w:color="000000"/>
              <w:right w:val="single" w:sz="4" w:space="0" w:color="000000"/>
            </w:tcBorders>
          </w:tcPr>
          <w:p w14:paraId="05250E12" w14:textId="654ED25B" w:rsidR="0051069D" w:rsidRPr="00ED4D8D" w:rsidRDefault="0051069D" w:rsidP="0051069D">
            <w:pPr>
              <w:widowControl/>
              <w:autoSpaceDE/>
              <w:autoSpaceDN/>
              <w:adjustRightInd/>
              <w:jc w:val="center"/>
              <w:rPr>
                <w:b/>
                <w:bCs/>
                <w:sz w:val="22"/>
                <w:szCs w:val="22"/>
              </w:rPr>
            </w:pPr>
            <w:ins w:id="4062" w:author="ERCOT" w:date="2022-10-31T17:35:00Z">
              <w:r w:rsidRPr="00ED4D8D">
                <w:rPr>
                  <w:sz w:val="22"/>
                  <w:szCs w:val="22"/>
                </w:rPr>
                <w:t>766</w:t>
              </w:r>
            </w:ins>
            <w:del w:id="4063" w:author="ERCOT" w:date="2022-10-31T17:35:00Z">
              <w:r w:rsidRPr="00ED4D8D"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79996D1A" w14:textId="4EB5799C" w:rsidR="0051069D" w:rsidRPr="00ED4D8D" w:rsidRDefault="0051069D" w:rsidP="0051069D">
            <w:pPr>
              <w:widowControl/>
              <w:autoSpaceDE/>
              <w:autoSpaceDN/>
              <w:adjustRightInd/>
              <w:jc w:val="center"/>
              <w:rPr>
                <w:b/>
                <w:bCs/>
                <w:sz w:val="22"/>
                <w:szCs w:val="22"/>
              </w:rPr>
            </w:pPr>
            <w:ins w:id="4064" w:author="ERCOT" w:date="2022-10-31T17:35:00Z">
              <w:r w:rsidRPr="00ED4D8D">
                <w:rPr>
                  <w:sz w:val="22"/>
                  <w:szCs w:val="22"/>
                </w:rPr>
                <w:t>766</w:t>
              </w:r>
            </w:ins>
            <w:del w:id="4065" w:author="ERCOT" w:date="2022-10-31T17:35:00Z">
              <w:r w:rsidRPr="00ED4D8D"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0DFB70DD" w14:textId="67F28C86" w:rsidR="0051069D" w:rsidRPr="00ED4D8D" w:rsidRDefault="0051069D" w:rsidP="0051069D">
            <w:pPr>
              <w:widowControl/>
              <w:autoSpaceDE/>
              <w:autoSpaceDN/>
              <w:adjustRightInd/>
              <w:jc w:val="center"/>
              <w:rPr>
                <w:b/>
                <w:bCs/>
                <w:sz w:val="22"/>
                <w:szCs w:val="22"/>
              </w:rPr>
            </w:pPr>
            <w:ins w:id="4066" w:author="ERCOT" w:date="2022-10-31T17:35:00Z">
              <w:r w:rsidRPr="00ED4D8D">
                <w:rPr>
                  <w:sz w:val="22"/>
                  <w:szCs w:val="22"/>
                </w:rPr>
                <w:t>766</w:t>
              </w:r>
            </w:ins>
            <w:del w:id="4067" w:author="ERCOT" w:date="2022-10-31T17:35:00Z">
              <w:r w:rsidRPr="00ED4D8D" w:rsidDel="008D486D">
                <w:rPr>
                  <w:rFonts w:ascii="Calibri" w:hAnsi="Calibri" w:cs="Calibri"/>
                  <w:color w:val="000000"/>
                  <w:sz w:val="22"/>
                  <w:szCs w:val="22"/>
                </w:rPr>
                <w:delText>778</w:delText>
              </w:r>
            </w:del>
          </w:p>
        </w:tc>
        <w:tc>
          <w:tcPr>
            <w:tcW w:w="194" w:type="pct"/>
            <w:tcBorders>
              <w:top w:val="single" w:sz="4" w:space="0" w:color="000000"/>
              <w:left w:val="single" w:sz="4" w:space="0" w:color="000000"/>
              <w:bottom w:val="single" w:sz="8" w:space="0" w:color="000000"/>
              <w:right w:val="single" w:sz="4" w:space="0" w:color="000000"/>
            </w:tcBorders>
          </w:tcPr>
          <w:p w14:paraId="02258FDA" w14:textId="7FBAD981" w:rsidR="0051069D" w:rsidRPr="00ED4D8D" w:rsidRDefault="0051069D" w:rsidP="0051069D">
            <w:pPr>
              <w:widowControl/>
              <w:autoSpaceDE/>
              <w:autoSpaceDN/>
              <w:adjustRightInd/>
              <w:jc w:val="center"/>
              <w:rPr>
                <w:b/>
                <w:bCs/>
                <w:sz w:val="22"/>
                <w:szCs w:val="22"/>
              </w:rPr>
            </w:pPr>
            <w:ins w:id="4068" w:author="ERCOT" w:date="2022-10-31T17:35:00Z">
              <w:r w:rsidRPr="00ED4D8D">
                <w:rPr>
                  <w:sz w:val="22"/>
                  <w:szCs w:val="22"/>
                </w:rPr>
                <w:t>824</w:t>
              </w:r>
            </w:ins>
            <w:del w:id="4069" w:author="ERCOT" w:date="2022-10-31T17:35:00Z">
              <w:r w:rsidRPr="00ED4D8D" w:rsidDel="008D486D">
                <w:rPr>
                  <w:rFonts w:ascii="Calibri" w:hAnsi="Calibri" w:cs="Calibri"/>
                  <w:color w:val="000000"/>
                  <w:sz w:val="22"/>
                  <w:szCs w:val="22"/>
                </w:rPr>
                <w:delText>628</w:delText>
              </w:r>
            </w:del>
          </w:p>
        </w:tc>
        <w:tc>
          <w:tcPr>
            <w:tcW w:w="198" w:type="pct"/>
            <w:tcBorders>
              <w:top w:val="single" w:sz="4" w:space="0" w:color="000000"/>
              <w:left w:val="single" w:sz="4" w:space="0" w:color="000000"/>
              <w:bottom w:val="single" w:sz="8" w:space="0" w:color="000000"/>
              <w:right w:val="single" w:sz="4" w:space="0" w:color="000000"/>
            </w:tcBorders>
          </w:tcPr>
          <w:p w14:paraId="760C4F32" w14:textId="676F27D0" w:rsidR="0051069D" w:rsidRPr="00ED4D8D" w:rsidRDefault="0051069D" w:rsidP="0051069D">
            <w:pPr>
              <w:widowControl/>
              <w:autoSpaceDE/>
              <w:autoSpaceDN/>
              <w:adjustRightInd/>
              <w:jc w:val="center"/>
              <w:rPr>
                <w:b/>
                <w:bCs/>
                <w:sz w:val="22"/>
                <w:szCs w:val="22"/>
              </w:rPr>
            </w:pPr>
            <w:ins w:id="4070" w:author="ERCOT" w:date="2022-10-31T17:35:00Z">
              <w:r w:rsidRPr="00ED4D8D">
                <w:rPr>
                  <w:sz w:val="22"/>
                  <w:szCs w:val="22"/>
                </w:rPr>
                <w:t>824</w:t>
              </w:r>
            </w:ins>
            <w:del w:id="4071" w:author="ERCOT" w:date="2022-10-31T17:35:00Z">
              <w:r w:rsidRPr="00ED4D8D"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5147296D" w14:textId="636CBFA1" w:rsidR="0051069D" w:rsidRPr="00ED4D8D" w:rsidRDefault="0051069D" w:rsidP="0051069D">
            <w:pPr>
              <w:widowControl/>
              <w:autoSpaceDE/>
              <w:autoSpaceDN/>
              <w:adjustRightInd/>
              <w:jc w:val="center"/>
              <w:rPr>
                <w:b/>
                <w:bCs/>
                <w:sz w:val="22"/>
                <w:szCs w:val="22"/>
              </w:rPr>
            </w:pPr>
            <w:ins w:id="4072" w:author="ERCOT" w:date="2022-10-31T17:35:00Z">
              <w:r w:rsidRPr="00ED4D8D">
                <w:rPr>
                  <w:sz w:val="22"/>
                  <w:szCs w:val="22"/>
                </w:rPr>
                <w:t>824</w:t>
              </w:r>
            </w:ins>
            <w:del w:id="4073" w:author="ERCOT" w:date="2022-10-31T17:35:00Z">
              <w:r w:rsidRPr="00ED4D8D"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320D1988" w14:textId="51D4F0FC" w:rsidR="0051069D" w:rsidRPr="00ED4D8D" w:rsidRDefault="0051069D" w:rsidP="0051069D">
            <w:pPr>
              <w:widowControl/>
              <w:autoSpaceDE/>
              <w:autoSpaceDN/>
              <w:adjustRightInd/>
              <w:jc w:val="center"/>
              <w:rPr>
                <w:b/>
                <w:bCs/>
                <w:sz w:val="22"/>
                <w:szCs w:val="22"/>
              </w:rPr>
            </w:pPr>
            <w:ins w:id="4074" w:author="ERCOT" w:date="2022-10-31T17:35:00Z">
              <w:r w:rsidRPr="00ED4D8D">
                <w:rPr>
                  <w:sz w:val="22"/>
                  <w:szCs w:val="22"/>
                </w:rPr>
                <w:t>824</w:t>
              </w:r>
            </w:ins>
            <w:del w:id="4075" w:author="ERCOT" w:date="2022-10-31T17:35:00Z">
              <w:r w:rsidRPr="00ED4D8D"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3B995591" w14:textId="068EB0BC" w:rsidR="0051069D" w:rsidRPr="00ED4D8D" w:rsidRDefault="0051069D" w:rsidP="0051069D">
            <w:pPr>
              <w:widowControl/>
              <w:autoSpaceDE/>
              <w:autoSpaceDN/>
              <w:adjustRightInd/>
              <w:jc w:val="center"/>
              <w:rPr>
                <w:b/>
                <w:bCs/>
                <w:sz w:val="22"/>
                <w:szCs w:val="22"/>
              </w:rPr>
            </w:pPr>
            <w:ins w:id="4076" w:author="ERCOT" w:date="2022-10-31T17:35:00Z">
              <w:r w:rsidRPr="00ED4D8D">
                <w:rPr>
                  <w:sz w:val="22"/>
                  <w:szCs w:val="22"/>
                </w:rPr>
                <w:t>824</w:t>
              </w:r>
            </w:ins>
            <w:del w:id="4077" w:author="ERCOT" w:date="2022-10-31T17:35:00Z">
              <w:r w:rsidRPr="00ED4D8D" w:rsidDel="008D486D">
                <w:rPr>
                  <w:rFonts w:ascii="Calibri" w:hAnsi="Calibri" w:cs="Calibri"/>
                  <w:color w:val="000000"/>
                  <w:sz w:val="22"/>
                  <w:szCs w:val="22"/>
                </w:rPr>
                <w:delText>628</w:delText>
              </w:r>
            </w:del>
          </w:p>
        </w:tc>
        <w:tc>
          <w:tcPr>
            <w:tcW w:w="176" w:type="pct"/>
            <w:tcBorders>
              <w:top w:val="single" w:sz="4" w:space="0" w:color="000000"/>
              <w:left w:val="single" w:sz="4" w:space="0" w:color="000000"/>
              <w:bottom w:val="single" w:sz="8" w:space="0" w:color="000000"/>
              <w:right w:val="single" w:sz="4" w:space="0" w:color="000000"/>
            </w:tcBorders>
          </w:tcPr>
          <w:p w14:paraId="04746961" w14:textId="56CDFF58" w:rsidR="0051069D" w:rsidRPr="00ED4D8D" w:rsidRDefault="0051069D" w:rsidP="0051069D">
            <w:pPr>
              <w:widowControl/>
              <w:autoSpaceDE/>
              <w:autoSpaceDN/>
              <w:adjustRightInd/>
              <w:jc w:val="center"/>
              <w:rPr>
                <w:b/>
                <w:bCs/>
                <w:sz w:val="22"/>
                <w:szCs w:val="22"/>
              </w:rPr>
            </w:pPr>
            <w:ins w:id="4078" w:author="ERCOT" w:date="2022-10-31T17:35:00Z">
              <w:r w:rsidRPr="00ED4D8D">
                <w:rPr>
                  <w:sz w:val="22"/>
                  <w:szCs w:val="22"/>
                </w:rPr>
                <w:t>824</w:t>
              </w:r>
            </w:ins>
            <w:del w:id="4079" w:author="ERCOT" w:date="2022-10-31T17:35:00Z">
              <w:r w:rsidRPr="00ED4D8D" w:rsidDel="008D486D">
                <w:rPr>
                  <w:rFonts w:ascii="Calibri" w:hAnsi="Calibri" w:cs="Calibri"/>
                  <w:color w:val="000000"/>
                  <w:sz w:val="22"/>
                  <w:szCs w:val="22"/>
                </w:rPr>
                <w:delText>628</w:delText>
              </w:r>
            </w:del>
          </w:p>
        </w:tc>
        <w:tc>
          <w:tcPr>
            <w:tcW w:w="187" w:type="pct"/>
            <w:tcBorders>
              <w:top w:val="single" w:sz="4" w:space="0" w:color="000000"/>
              <w:left w:val="single" w:sz="4" w:space="0" w:color="000000"/>
              <w:bottom w:val="single" w:sz="8" w:space="0" w:color="000000"/>
              <w:right w:val="single" w:sz="4" w:space="0" w:color="000000"/>
            </w:tcBorders>
          </w:tcPr>
          <w:p w14:paraId="00FB6F94" w14:textId="5050435A" w:rsidR="0051069D" w:rsidRPr="00ED4D8D" w:rsidRDefault="0051069D" w:rsidP="0051069D">
            <w:pPr>
              <w:widowControl/>
              <w:autoSpaceDE/>
              <w:autoSpaceDN/>
              <w:adjustRightInd/>
              <w:jc w:val="center"/>
              <w:rPr>
                <w:b/>
                <w:bCs/>
                <w:sz w:val="22"/>
                <w:szCs w:val="22"/>
              </w:rPr>
            </w:pPr>
            <w:ins w:id="4080" w:author="ERCOT" w:date="2022-10-31T17:35:00Z">
              <w:r w:rsidRPr="00ED4D8D">
                <w:rPr>
                  <w:sz w:val="22"/>
                  <w:szCs w:val="22"/>
                </w:rPr>
                <w:t>564</w:t>
              </w:r>
            </w:ins>
            <w:del w:id="4081" w:author="ERCOT" w:date="2022-10-31T17:35:00Z">
              <w:r w:rsidRPr="00ED4D8D" w:rsidDel="008D486D">
                <w:rPr>
                  <w:rFonts w:ascii="Calibri" w:hAnsi="Calibri" w:cs="Calibri"/>
                  <w:color w:val="000000"/>
                  <w:sz w:val="22"/>
                  <w:szCs w:val="22"/>
                </w:rPr>
                <w:delText>606</w:delText>
              </w:r>
            </w:del>
          </w:p>
        </w:tc>
        <w:tc>
          <w:tcPr>
            <w:tcW w:w="165" w:type="pct"/>
            <w:tcBorders>
              <w:top w:val="single" w:sz="4" w:space="0" w:color="000000"/>
              <w:left w:val="single" w:sz="4" w:space="0" w:color="000000"/>
              <w:bottom w:val="single" w:sz="8" w:space="0" w:color="000000"/>
              <w:right w:val="single" w:sz="4" w:space="0" w:color="000000"/>
            </w:tcBorders>
          </w:tcPr>
          <w:p w14:paraId="48F4433A" w14:textId="2A81EBFA" w:rsidR="0051069D" w:rsidRPr="00ED4D8D" w:rsidRDefault="0051069D" w:rsidP="0051069D">
            <w:pPr>
              <w:widowControl/>
              <w:autoSpaceDE/>
              <w:autoSpaceDN/>
              <w:adjustRightInd/>
              <w:jc w:val="center"/>
              <w:rPr>
                <w:b/>
                <w:bCs/>
                <w:sz w:val="22"/>
                <w:szCs w:val="22"/>
              </w:rPr>
            </w:pPr>
            <w:ins w:id="4082" w:author="ERCOT" w:date="2022-10-31T17:35:00Z">
              <w:r w:rsidRPr="00ED4D8D">
                <w:rPr>
                  <w:sz w:val="22"/>
                  <w:szCs w:val="22"/>
                </w:rPr>
                <w:t>564</w:t>
              </w:r>
            </w:ins>
            <w:del w:id="4083" w:author="ERCOT" w:date="2022-10-31T17:35:00Z">
              <w:r w:rsidRPr="00ED4D8D" w:rsidDel="008D486D">
                <w:rPr>
                  <w:rFonts w:ascii="Calibri" w:hAnsi="Calibri" w:cs="Calibri"/>
                  <w:color w:val="000000"/>
                  <w:sz w:val="22"/>
                  <w:szCs w:val="22"/>
                </w:rPr>
                <w:delText>606</w:delText>
              </w:r>
            </w:del>
          </w:p>
        </w:tc>
        <w:tc>
          <w:tcPr>
            <w:tcW w:w="166" w:type="pct"/>
            <w:tcBorders>
              <w:top w:val="single" w:sz="4" w:space="0" w:color="000000"/>
              <w:left w:val="single" w:sz="4" w:space="0" w:color="000000"/>
              <w:bottom w:val="single" w:sz="8" w:space="0" w:color="000000"/>
              <w:right w:val="single" w:sz="4" w:space="0" w:color="000000"/>
            </w:tcBorders>
          </w:tcPr>
          <w:p w14:paraId="5DC3E654" w14:textId="119A516B" w:rsidR="0051069D" w:rsidRPr="00ED4D8D" w:rsidRDefault="0051069D" w:rsidP="0051069D">
            <w:pPr>
              <w:widowControl/>
              <w:autoSpaceDE/>
              <w:autoSpaceDN/>
              <w:adjustRightInd/>
              <w:jc w:val="center"/>
              <w:rPr>
                <w:b/>
                <w:bCs/>
                <w:sz w:val="22"/>
                <w:szCs w:val="22"/>
              </w:rPr>
            </w:pPr>
            <w:ins w:id="4084" w:author="ERCOT" w:date="2022-10-31T17:35:00Z">
              <w:r w:rsidRPr="00ED4D8D">
                <w:rPr>
                  <w:sz w:val="22"/>
                  <w:szCs w:val="22"/>
                </w:rPr>
                <w:t>564</w:t>
              </w:r>
            </w:ins>
            <w:del w:id="4085" w:author="ERCOT" w:date="2022-10-31T17:35:00Z">
              <w:r w:rsidRPr="00ED4D8D" w:rsidDel="008D486D">
                <w:rPr>
                  <w:rFonts w:ascii="Calibri" w:hAnsi="Calibri" w:cs="Calibri"/>
                  <w:color w:val="000000"/>
                  <w:sz w:val="22"/>
                  <w:szCs w:val="22"/>
                </w:rPr>
                <w:delText>606</w:delText>
              </w:r>
            </w:del>
          </w:p>
        </w:tc>
        <w:tc>
          <w:tcPr>
            <w:tcW w:w="180" w:type="pct"/>
            <w:tcBorders>
              <w:top w:val="single" w:sz="4" w:space="0" w:color="000000"/>
              <w:left w:val="single" w:sz="4" w:space="0" w:color="000000"/>
              <w:bottom w:val="single" w:sz="8" w:space="0" w:color="000000"/>
              <w:right w:val="single" w:sz="4" w:space="0" w:color="000000"/>
            </w:tcBorders>
          </w:tcPr>
          <w:p w14:paraId="3F681D27" w14:textId="67A84A28" w:rsidR="0051069D" w:rsidRPr="00ED4D8D" w:rsidRDefault="0051069D" w:rsidP="0051069D">
            <w:pPr>
              <w:widowControl/>
              <w:autoSpaceDE/>
              <w:autoSpaceDN/>
              <w:adjustRightInd/>
              <w:jc w:val="center"/>
              <w:rPr>
                <w:b/>
                <w:bCs/>
                <w:sz w:val="22"/>
                <w:szCs w:val="22"/>
              </w:rPr>
            </w:pPr>
            <w:ins w:id="4086" w:author="ERCOT" w:date="2022-10-31T17:35:00Z">
              <w:r w:rsidRPr="00ED4D8D">
                <w:rPr>
                  <w:sz w:val="22"/>
                  <w:szCs w:val="22"/>
                </w:rPr>
                <w:t>564</w:t>
              </w:r>
            </w:ins>
            <w:del w:id="4087" w:author="ERCOT" w:date="2022-10-31T17:35:00Z">
              <w:r w:rsidRPr="00ED4D8D" w:rsidDel="008D486D">
                <w:rPr>
                  <w:rFonts w:ascii="Calibri" w:hAnsi="Calibri" w:cs="Calibri"/>
                  <w:color w:val="000000"/>
                  <w:sz w:val="22"/>
                  <w:szCs w:val="22"/>
                </w:rPr>
                <w:delText>606</w:delText>
              </w:r>
            </w:del>
          </w:p>
        </w:tc>
        <w:tc>
          <w:tcPr>
            <w:tcW w:w="195" w:type="pct"/>
            <w:tcBorders>
              <w:top w:val="single" w:sz="4" w:space="0" w:color="000000"/>
              <w:left w:val="single" w:sz="4" w:space="0" w:color="000000"/>
              <w:bottom w:val="single" w:sz="8" w:space="0" w:color="000000"/>
              <w:right w:val="single" w:sz="4" w:space="0" w:color="000000"/>
            </w:tcBorders>
          </w:tcPr>
          <w:p w14:paraId="18332595" w14:textId="185F76CD" w:rsidR="0051069D" w:rsidRPr="00ED4D8D" w:rsidRDefault="0051069D" w:rsidP="0051069D">
            <w:pPr>
              <w:widowControl/>
              <w:autoSpaceDE/>
              <w:autoSpaceDN/>
              <w:adjustRightInd/>
              <w:jc w:val="center"/>
              <w:rPr>
                <w:b/>
                <w:bCs/>
                <w:sz w:val="22"/>
                <w:szCs w:val="22"/>
              </w:rPr>
            </w:pPr>
            <w:ins w:id="4088" w:author="ERCOT" w:date="2022-10-31T17:35:00Z">
              <w:r w:rsidRPr="00ED4D8D">
                <w:rPr>
                  <w:sz w:val="22"/>
                  <w:szCs w:val="22"/>
                </w:rPr>
                <w:t>564</w:t>
              </w:r>
            </w:ins>
            <w:del w:id="4089" w:author="ERCOT" w:date="2022-10-31T17:35:00Z">
              <w:r w:rsidRPr="00ED4D8D" w:rsidDel="008D486D">
                <w:rPr>
                  <w:rFonts w:ascii="Calibri" w:hAnsi="Calibri" w:cs="Calibri"/>
                  <w:color w:val="000000"/>
                  <w:sz w:val="22"/>
                  <w:szCs w:val="22"/>
                </w:rPr>
                <w:delText>606</w:delText>
              </w:r>
            </w:del>
          </w:p>
        </w:tc>
        <w:tc>
          <w:tcPr>
            <w:tcW w:w="244" w:type="pct"/>
          </w:tcPr>
          <w:p w14:paraId="1C8EA9EE" w14:textId="16715858" w:rsidR="0051069D" w:rsidRPr="00ED4D8D" w:rsidRDefault="0051069D" w:rsidP="0051069D">
            <w:pPr>
              <w:widowControl/>
              <w:autoSpaceDE/>
              <w:autoSpaceDN/>
              <w:adjustRightInd/>
              <w:rPr>
                <w:b/>
                <w:bCs/>
                <w:sz w:val="22"/>
                <w:szCs w:val="22"/>
              </w:rPr>
            </w:pPr>
            <w:ins w:id="4090" w:author="ERCOT" w:date="2022-10-31T17:35:00Z">
              <w:r w:rsidRPr="00ED4D8D">
                <w:rPr>
                  <w:sz w:val="22"/>
                  <w:szCs w:val="22"/>
                </w:rPr>
                <w:t>564</w:t>
              </w:r>
            </w:ins>
            <w:del w:id="4091" w:author="ERCOT" w:date="2022-10-31T17:35:00Z">
              <w:r w:rsidRPr="00ED4D8D" w:rsidDel="008D486D">
                <w:rPr>
                  <w:rFonts w:ascii="Calibri" w:hAnsi="Calibri" w:cs="Calibri"/>
                  <w:color w:val="000000"/>
                  <w:sz w:val="22"/>
                  <w:szCs w:val="22"/>
                </w:rPr>
                <w:delText>606</w:delText>
              </w:r>
            </w:del>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4092" w:name="_Toc119506475"/>
      <w:r>
        <w:rPr>
          <w:lang w:val="en-US"/>
        </w:rPr>
        <w:t>Re</w:t>
      </w:r>
      <w:r w:rsidR="00B320AB" w:rsidRPr="003A24F9">
        <w:t>sponsive Reserve (RRS) Requirement</w:t>
      </w:r>
      <w:r w:rsidR="006C49B5" w:rsidRPr="003A24F9">
        <w:t xml:space="preserve"> Details</w:t>
      </w:r>
      <w:bookmarkEnd w:id="2363"/>
      <w:bookmarkEnd w:id="4092"/>
      <w:r w:rsidR="00B320AB" w:rsidRPr="003A24F9">
        <w:t xml:space="preserve"> </w:t>
      </w:r>
    </w:p>
    <w:p w14:paraId="6677FE17" w14:textId="304FB57F"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del w:id="4093" w:author="ERCOT" w:date="2022-10-31T17:23:00Z">
        <w:r w:rsidR="00BF7A67" w:rsidDel="00ED6439">
          <w:delText>24</w:delText>
        </w:r>
      </w:del>
      <w:ins w:id="4094" w:author="ERCOT" w:date="2022-10-31T17:23:00Z">
        <w:r w:rsidR="00ED6439">
          <w:t>39</w:t>
        </w:r>
      </w:ins>
      <w:r w:rsidR="00BF7A67">
        <w:t>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600CDAEF"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31C1" w:rsidRPr="00F12A00" w14:paraId="71093183" w14:textId="77777777" w:rsidTr="000B18DA">
        <w:trPr>
          <w:ins w:id="4095" w:author="ERCOT" w:date="2022-11-03T17:2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09345F33" w14:textId="77777777" w:rsidR="00CA31C1" w:rsidRDefault="00CA31C1" w:rsidP="000B18DA">
            <w:pPr>
              <w:spacing w:before="120" w:after="240"/>
              <w:rPr>
                <w:ins w:id="4096" w:author="ERCOT" w:date="2022-11-03T17:22:00Z"/>
                <w:b/>
                <w:i/>
              </w:rPr>
            </w:pPr>
            <w:ins w:id="4097" w:author="ERCOT" w:date="2022-11-03T17:22:00Z">
              <w:r>
                <w:rPr>
                  <w:b/>
                  <w:i/>
                </w:rPr>
                <w:t>[Insert the Section below upon system implementation of NPRR863</w:t>
              </w:r>
              <w:r w:rsidRPr="004B0726">
                <w:rPr>
                  <w:b/>
                  <w:i/>
                </w:rPr>
                <w:t>]</w:t>
              </w:r>
            </w:ins>
          </w:p>
          <w:p w14:paraId="3934EA84" w14:textId="77777777" w:rsidR="00CA31C1" w:rsidRPr="003A24F9" w:rsidRDefault="00CA31C1" w:rsidP="000B18DA">
            <w:pPr>
              <w:pStyle w:val="H3"/>
              <w:ind w:left="0" w:firstLine="0"/>
              <w:jc w:val="both"/>
              <w:rPr>
                <w:ins w:id="4098" w:author="ERCOT" w:date="2022-11-03T17:22:00Z"/>
              </w:rPr>
            </w:pPr>
            <w:bookmarkStart w:id="4099" w:name="_Toc119506476"/>
            <w:ins w:id="4100" w:author="ERCOT" w:date="2022-11-03T17:22:00Z">
              <w:r>
                <w:rPr>
                  <w:lang w:val="en-US"/>
                </w:rPr>
                <w:t>ERCOT Contingency Reserve Service (ECRS)</w:t>
              </w:r>
              <w:r w:rsidRPr="003A24F9">
                <w:t xml:space="preserve"> Details</w:t>
              </w:r>
              <w:bookmarkEnd w:id="4099"/>
            </w:ins>
          </w:p>
          <w:p w14:paraId="7112676B" w14:textId="77777777" w:rsidR="00516074" w:rsidRDefault="00516074" w:rsidP="00516074">
            <w:pPr>
              <w:pStyle w:val="Heading5"/>
              <w:spacing w:after="100" w:afterAutospacing="1"/>
              <w:jc w:val="both"/>
              <w:rPr>
                <w:ins w:id="4101" w:author="ERCOT 111722" w:date="2022-11-11T08:34:00Z"/>
              </w:rPr>
            </w:pPr>
            <w:ins w:id="4102" w:author="ERCOT 111722" w:date="2022-11-11T08:34:00Z">
              <w:r>
                <w:t>Introduction</w:t>
              </w:r>
            </w:ins>
          </w:p>
          <w:p w14:paraId="67FC3565" w14:textId="11F47530" w:rsidR="00AF218D" w:rsidRPr="002139D2" w:rsidDel="00375424" w:rsidRDefault="00AF218D" w:rsidP="00375424">
            <w:pPr>
              <w:pStyle w:val="BodyTextNumbered"/>
              <w:ind w:left="0" w:firstLine="0"/>
              <w:jc w:val="both"/>
              <w:rPr>
                <w:ins w:id="4103" w:author="ERCOT" w:date="2022-11-17T13:35:00Z"/>
                <w:del w:id="4104" w:author="ERCOT 111722" w:date="2022-11-17T13:36:00Z"/>
                <w:szCs w:val="24"/>
              </w:rPr>
            </w:pPr>
            <w:ins w:id="4105" w:author="ERCOT" w:date="2022-11-17T13:35:00Z">
              <w:r w:rsidRPr="002139D2">
                <w:rPr>
                  <w:szCs w:val="24"/>
                </w:rPr>
                <w:t>ECRS is a service that is provided using capacity that can be sustained at a specified level for two consecutive hours</w:t>
              </w:r>
            </w:ins>
            <w:ins w:id="4106" w:author="ERCOT 111722" w:date="2022-11-17T13:35:00Z">
              <w:r w:rsidR="00375424">
                <w:rPr>
                  <w:szCs w:val="24"/>
                </w:rPr>
                <w:t xml:space="preserve">.  </w:t>
              </w:r>
              <w:r w:rsidR="00375424">
                <w:t xml:space="preserve">ECRS </w:t>
              </w:r>
              <w:r w:rsidR="00375424" w:rsidRPr="00CD22FE">
                <w:t xml:space="preserve">may be provided by </w:t>
              </w:r>
              <w:r w:rsidR="00375424" w:rsidRPr="00825800">
                <w:t>unloaded, On-Line Generation Resource capacity; Quick Start Generation Resources (QSGRs)</w:t>
              </w:r>
              <w:r w:rsidR="00375424" w:rsidRPr="002875C6">
                <w:t xml:space="preserve">; Load Resources that may or may not be controlled by high-set, underfrequency relays; Controllable Load Resources; and </w:t>
              </w:r>
              <w:r w:rsidR="00375424" w:rsidRPr="007D6C29">
                <w:t xml:space="preserve">Generation Resources operating in synchronous condenser fast-response mode </w:t>
              </w:r>
              <w:r w:rsidR="00375424" w:rsidRPr="00F46192">
                <w:t>as defined in the Operating Guides.</w:t>
              </w:r>
              <w:r w:rsidR="00375424" w:rsidRPr="000C2FF8">
                <w:t xml:space="preserve"> </w:t>
              </w:r>
              <w:r w:rsidR="00375424">
                <w:t>ECRS</w:t>
              </w:r>
              <w:r w:rsidR="00375424" w:rsidRPr="00CD22FE">
                <w:t xml:space="preserve"> may be deployed to re</w:t>
              </w:r>
              <w:r w:rsidR="00375424">
                <w:t>store</w:t>
              </w:r>
              <w:r w:rsidR="00375424" w:rsidRPr="00CD22FE">
                <w:t xml:space="preserve"> </w:t>
              </w:r>
              <w:r w:rsidR="00375424">
                <w:t>frequency within 10 minutes of a significant frequency deviation to recover deployed Regulation Service</w:t>
              </w:r>
              <w:r w:rsidR="00375424" w:rsidRPr="00CD22FE">
                <w:t xml:space="preserve">, to compensate for </w:t>
              </w:r>
              <w:r w:rsidR="00375424">
                <w:t>intra-hour net l</w:t>
              </w:r>
              <w:r w:rsidR="00375424" w:rsidRPr="00CD22FE">
                <w:t xml:space="preserve">oad forecast uncertainty </w:t>
              </w:r>
              <w:r w:rsidR="00375424">
                <w:t xml:space="preserve">and variability </w:t>
              </w:r>
              <w:r w:rsidR="00375424" w:rsidRPr="00CD22FE">
                <w:t xml:space="preserve">on days in which large amounts of </w:t>
              </w:r>
              <w:r w:rsidR="00375424">
                <w:t>online thermal ramping capability</w:t>
              </w:r>
              <w:r w:rsidR="00375424" w:rsidRPr="00CD22FE">
                <w:t xml:space="preserve"> </w:t>
              </w:r>
              <w:r w:rsidR="00375424">
                <w:t>is</w:t>
              </w:r>
              <w:r w:rsidR="00375424" w:rsidRPr="00CD22FE">
                <w:t xml:space="preserve"> not available, or when there is a limited amount of capacity availabl</w:t>
              </w:r>
              <w:r w:rsidR="00375424" w:rsidRPr="00E9642C">
                <w:t>e for Security-Constrained Economic Dispatch (SCED).</w:t>
              </w:r>
            </w:ins>
            <w:ins w:id="4107" w:author="ERCOT" w:date="2022-11-17T13:35:00Z">
              <w:del w:id="4108" w:author="ERCOT 111722" w:date="2022-11-17T13:36:00Z">
                <w:r w:rsidRPr="002139D2" w:rsidDel="00375424">
                  <w:rPr>
                    <w:szCs w:val="24"/>
                  </w:rPr>
                  <w:delText xml:space="preserve"> and is </w:delText>
                </w:r>
                <w:r w:rsidDel="00375424">
                  <w:rPr>
                    <w:szCs w:val="24"/>
                  </w:rPr>
                  <w:delText xml:space="preserve">intended </w:delText>
                </w:r>
                <w:r w:rsidRPr="002139D2" w:rsidDel="00375424">
                  <w:rPr>
                    <w:szCs w:val="24"/>
                  </w:rPr>
                  <w:delText xml:space="preserve">to </w:delText>
                </w:r>
              </w:del>
            </w:ins>
          </w:p>
          <w:p w14:paraId="519947A5" w14:textId="656A8B78" w:rsidR="00AF218D" w:rsidRPr="0038280D" w:rsidDel="00375424" w:rsidRDefault="00AF218D" w:rsidP="00375424">
            <w:pPr>
              <w:pStyle w:val="BodyTextNumbered"/>
              <w:ind w:left="0" w:firstLine="0"/>
              <w:jc w:val="both"/>
              <w:rPr>
                <w:ins w:id="4109" w:author="ERCOT" w:date="2022-11-17T13:35:00Z"/>
                <w:del w:id="4110" w:author="ERCOT 111722" w:date="2022-11-17T13:36:00Z"/>
              </w:rPr>
              <w:pPrChange w:id="4111" w:author="ERCOT 111722" w:date="2022-11-17T13:36:00Z">
                <w:pPr>
                  <w:pStyle w:val="ListParagraph"/>
                  <w:numPr>
                    <w:numId w:val="29"/>
                  </w:numPr>
                  <w:spacing w:after="240"/>
                  <w:ind w:hanging="360"/>
                  <w:contextualSpacing w:val="0"/>
                </w:pPr>
              </w:pPrChange>
            </w:pPr>
            <w:ins w:id="4112" w:author="ERCOT" w:date="2022-11-17T13:35:00Z">
              <w:del w:id="4113" w:author="ERCOT 111722" w:date="2022-11-17T13:36:00Z">
                <w:r w:rsidRPr="0038280D" w:rsidDel="00375424">
                  <w:delText>Help restore the frequency to 60 Hz within ten minutes of a significant frequency deviation;</w:delText>
                </w:r>
              </w:del>
            </w:ins>
          </w:p>
          <w:p w14:paraId="005E6AA0" w14:textId="0CEC162C" w:rsidR="00AF218D" w:rsidRPr="0038280D" w:rsidDel="00375424" w:rsidRDefault="00AF218D" w:rsidP="00375424">
            <w:pPr>
              <w:pStyle w:val="BodyTextNumbered"/>
              <w:ind w:left="0" w:firstLine="0"/>
              <w:jc w:val="both"/>
              <w:rPr>
                <w:ins w:id="4114" w:author="ERCOT" w:date="2022-11-17T13:35:00Z"/>
                <w:del w:id="4115" w:author="ERCOT 111722" w:date="2022-11-17T13:36:00Z"/>
              </w:rPr>
              <w:pPrChange w:id="4116" w:author="ERCOT 111722" w:date="2022-11-17T13:36:00Z">
                <w:pPr>
                  <w:pStyle w:val="ListParagraph"/>
                  <w:numPr>
                    <w:numId w:val="29"/>
                  </w:numPr>
                  <w:spacing w:after="240"/>
                  <w:ind w:hanging="360"/>
                  <w:contextualSpacing w:val="0"/>
                </w:pPr>
              </w:pPrChange>
            </w:pPr>
            <w:ins w:id="4117" w:author="ERCOT" w:date="2022-11-17T13:35:00Z">
              <w:del w:id="4118" w:author="ERCOT 111722" w:date="2022-11-17T13:36:00Z">
                <w:r w:rsidRPr="0038280D" w:rsidDel="00375424">
                  <w:delText xml:space="preserve">Provide energy to avoid or during the implementation of an EEA; </w:delText>
                </w:r>
              </w:del>
            </w:ins>
          </w:p>
          <w:p w14:paraId="412D1BE5" w14:textId="43431D23" w:rsidR="00AF218D" w:rsidDel="00375424" w:rsidRDefault="00AF218D" w:rsidP="00375424">
            <w:pPr>
              <w:pStyle w:val="BodyTextNumbered"/>
              <w:ind w:left="0" w:firstLine="0"/>
              <w:jc w:val="both"/>
              <w:rPr>
                <w:ins w:id="4119" w:author="ERCOT" w:date="2022-11-17T13:35:00Z"/>
                <w:del w:id="4120" w:author="ERCOT 111722" w:date="2022-11-17T13:36:00Z"/>
              </w:rPr>
              <w:pPrChange w:id="4121" w:author="ERCOT 111722" w:date="2022-11-17T13:36:00Z">
                <w:pPr>
                  <w:pStyle w:val="ListParagraph"/>
                  <w:numPr>
                    <w:numId w:val="29"/>
                  </w:numPr>
                  <w:spacing w:after="240"/>
                  <w:ind w:hanging="360"/>
                  <w:contextualSpacing w:val="0"/>
                  <w:jc w:val="both"/>
                </w:pPr>
              </w:pPrChange>
            </w:pPr>
            <w:ins w:id="4122" w:author="ERCOT" w:date="2022-11-17T13:35:00Z">
              <w:del w:id="4123" w:author="ERCOT 111722" w:date="2022-11-17T13:36:00Z">
                <w:r w:rsidRPr="0038280D" w:rsidDel="00375424">
                  <w:delText>Provide backup to Reg-Up</w:delText>
                </w:r>
                <w:r w:rsidDel="00375424">
                  <w:delText>; and</w:delText>
                </w:r>
              </w:del>
            </w:ins>
          </w:p>
          <w:p w14:paraId="7A93FAA1" w14:textId="20CF85B5" w:rsidR="00AF218D" w:rsidRPr="0040715F" w:rsidRDefault="00AF218D" w:rsidP="00375424">
            <w:pPr>
              <w:pStyle w:val="BodyTextNumbered"/>
              <w:ind w:left="0" w:firstLine="0"/>
              <w:jc w:val="both"/>
              <w:rPr>
                <w:ins w:id="4124" w:author="ERCOT" w:date="2022-11-17T13:35:00Z"/>
              </w:rPr>
              <w:pPrChange w:id="4125" w:author="ERCOT 111722" w:date="2022-11-17T13:36:00Z">
                <w:pPr>
                  <w:pStyle w:val="ListParagraph"/>
                  <w:numPr>
                    <w:numId w:val="29"/>
                  </w:numPr>
                  <w:spacing w:after="240"/>
                  <w:ind w:hanging="360"/>
                  <w:contextualSpacing w:val="0"/>
                  <w:jc w:val="both"/>
                </w:pPr>
              </w:pPrChange>
            </w:pPr>
            <w:ins w:id="4126" w:author="ERCOT" w:date="2022-11-17T13:35:00Z">
              <w:del w:id="4127" w:author="ERCOT 111722" w:date="2022-11-17T13:36:00Z">
                <w:r w:rsidDel="00375424">
                  <w:delText>Provide energy upon detection of insufficient available capacity for net load ramps.</w:delText>
                </w:r>
                <w:r w:rsidRPr="0040715F" w:rsidDel="00375424">
                  <w:delText xml:space="preserve"> </w:delText>
                </w:r>
              </w:del>
            </w:ins>
          </w:p>
          <w:p w14:paraId="4A7D8AB7" w14:textId="0D2DD876" w:rsidR="00CA31C1" w:rsidRDefault="00825800" w:rsidP="002875C6">
            <w:pPr>
              <w:pStyle w:val="BodyTextNumbered"/>
              <w:ind w:left="0" w:firstLine="0"/>
              <w:jc w:val="both"/>
              <w:rPr>
                <w:ins w:id="4128" w:author="ERCOT" w:date="2022-11-16T17:30:00Z"/>
                <w:rStyle w:val="CommentReference"/>
              </w:rPr>
            </w:pPr>
            <w:ins w:id="4129" w:author="ERCOT" w:date="2022-11-16T17:24:00Z">
              <w:r w:rsidDel="00825800">
                <w:rPr>
                  <w:rStyle w:val="CommentReference"/>
                </w:rPr>
                <w:t xml:space="preserve"> </w:t>
              </w:r>
            </w:ins>
          </w:p>
          <w:p w14:paraId="40140CA5" w14:textId="4ACC68DA" w:rsidR="00516074" w:rsidRDefault="00516074" w:rsidP="00516074">
            <w:pPr>
              <w:pStyle w:val="Heading5"/>
              <w:spacing w:after="100" w:afterAutospacing="1"/>
              <w:jc w:val="both"/>
              <w:rPr>
                <w:ins w:id="4130" w:author="ERCOT 111722" w:date="2022-11-11T08:34:00Z"/>
              </w:rPr>
            </w:pPr>
            <w:ins w:id="4131" w:author="ERCOT 111722" w:date="2022-11-11T08:34:00Z">
              <w:r>
                <w:t>Procedure</w:t>
              </w:r>
            </w:ins>
          </w:p>
          <w:p w14:paraId="42B34496" w14:textId="7BD42505" w:rsidR="001745CB" w:rsidRDefault="00CA31C1" w:rsidP="002875C6">
            <w:pPr>
              <w:pStyle w:val="BodyTextNumbered"/>
              <w:ind w:left="0" w:firstLine="0"/>
              <w:jc w:val="both"/>
              <w:rPr>
                <w:ins w:id="4132" w:author="ERCOT" w:date="2022-11-14T13:02:00Z"/>
              </w:rPr>
            </w:pPr>
            <w:ins w:id="4133" w:author="ERCOT" w:date="2022-11-03T17:22:00Z">
              <w:r w:rsidRPr="00E81DE2">
                <w:t xml:space="preserve">ERCOT will procure amounts of </w:t>
              </w:r>
              <w:r>
                <w:t>ECRS</w:t>
              </w:r>
              <w:r w:rsidRPr="00E81DE2">
                <w:t xml:space="preserve"> that vary by hour of the day and by month. </w:t>
              </w:r>
              <w:r>
                <w:t xml:space="preserve">ERCOT will determine the ECRS requirement </w:t>
              </w:r>
              <w:r w:rsidRPr="00B73AC0">
                <w:t>as</w:t>
              </w:r>
              <w:r w:rsidR="007855AC" w:rsidRPr="00B73AC0">
                <w:t xml:space="preserve"> the</w:t>
              </w:r>
              <w:r w:rsidRPr="00B73AC0">
                <w:t xml:space="preserve"> </w:t>
              </w:r>
            </w:ins>
            <w:ins w:id="4134" w:author="ERCOT" w:date="2022-11-14T13:01:00Z">
              <w:r w:rsidR="001745CB">
                <w:t>sum of</w:t>
              </w:r>
            </w:ins>
            <w:ins w:id="4135" w:author="ERCOT" w:date="2022-11-14T16:59:00Z">
              <w:r w:rsidR="00571568">
                <w:t xml:space="preserve"> </w:t>
              </w:r>
            </w:ins>
            <w:ins w:id="4136" w:author="ERCOT" w:date="2022-11-03T17:22:00Z">
              <w:r w:rsidRPr="00B73AC0">
                <w:t xml:space="preserve">capacity needed to recover frequency following a large unit trip and capacity needed to </w:t>
              </w:r>
              <w:r>
                <w:t>cover for</w:t>
              </w:r>
              <w:r w:rsidRPr="00B73AC0">
                <w:t xml:space="preserve"> </w:t>
              </w:r>
            </w:ins>
            <w:ins w:id="4137" w:author="ERCOT" w:date="2022-11-14T17:10:00Z">
              <w:r w:rsidR="00D3351A">
                <w:t>i</w:t>
              </w:r>
            </w:ins>
            <w:ins w:id="4138" w:author="ERCOT" w:date="2022-11-03T17:22:00Z">
              <w:r>
                <w:t>ntra-</w:t>
              </w:r>
            </w:ins>
            <w:ins w:id="4139" w:author="ERCOT" w:date="2022-11-14T17:10:00Z">
              <w:r w:rsidR="00D3351A">
                <w:t>h</w:t>
              </w:r>
            </w:ins>
            <w:ins w:id="4140" w:author="ERCOT" w:date="2022-11-03T17:22:00Z">
              <w:r>
                <w:t xml:space="preserve">our </w:t>
              </w:r>
              <w:r w:rsidRPr="00B73AC0">
                <w:t>net load forecast</w:t>
              </w:r>
              <w:r>
                <w:t xml:space="preserve"> </w:t>
              </w:r>
              <w:r w:rsidRPr="00B73AC0">
                <w:t>errors</w:t>
              </w:r>
              <w:r>
                <w:t>.</w:t>
              </w:r>
            </w:ins>
            <w:ins w:id="4141" w:author="ERCOT" w:date="2022-11-14T12:53:00Z">
              <w:r w:rsidR="006A6784">
                <w:t xml:space="preserve"> </w:t>
              </w:r>
            </w:ins>
          </w:p>
          <w:p w14:paraId="43DB9E2B" w14:textId="77777777" w:rsidR="0008639E" w:rsidRDefault="008A2B7C" w:rsidP="008A2B7C">
            <w:pPr>
              <w:pStyle w:val="BodyTextNumbered"/>
              <w:ind w:left="0" w:firstLine="0"/>
              <w:jc w:val="both"/>
              <w:rPr>
                <w:ins w:id="4142" w:author="ERCOT 111722" w:date="2022-11-17T13:41:00Z"/>
              </w:rPr>
            </w:pPr>
            <w:ins w:id="4143" w:author="ERCOT" w:date="2022-11-03T17:22:00Z">
              <w:r>
                <w:t xml:space="preserve">The frequency recovery related capacity for ECRS is computed </w:t>
              </w:r>
            </w:ins>
            <w:ins w:id="4144" w:author="ERCOT" w:date="2022-11-04T09:38:00Z">
              <w:r>
                <w:t xml:space="preserve">for each hour in every month </w:t>
              </w:r>
            </w:ins>
            <w:ins w:id="4145" w:author="ERCOT" w:date="2022-11-03T17:22:00Z">
              <w:r>
                <w:t xml:space="preserve">as capacity needed </w:t>
              </w:r>
            </w:ins>
            <w:ins w:id="4146" w:author="ERCOT 111722" w:date="2022-11-17T13:39:00Z">
              <w:r w:rsidR="009A3C90">
                <w:t>following a supply-side trip</w:t>
              </w:r>
              <w:r w:rsidR="009A3C90">
                <w:t xml:space="preserve"> </w:t>
              </w:r>
            </w:ins>
            <w:ins w:id="4147" w:author="ERCOT" w:date="2022-11-03T17:22:00Z">
              <w:r>
                <w:t>to recover frequency</w:t>
              </w:r>
            </w:ins>
            <w:ins w:id="4148" w:author="ERCOT 111722" w:date="2022-11-17T13:39:00Z">
              <w:r w:rsidR="00F623E9">
                <w:t>; will be</w:t>
              </w:r>
            </w:ins>
            <w:ins w:id="4149" w:author="ERCOT" w:date="2022-11-04T09:38:00Z">
              <w:r>
                <w:t xml:space="preserve"> based on </w:t>
              </w:r>
            </w:ins>
            <w:ins w:id="4150" w:author="ERCOT" w:date="2022-11-04T09:40:00Z">
              <w:r w:rsidRPr="00EB245F">
                <w:t>expected diurnal load, solar, and wind patterns</w:t>
              </w:r>
            </w:ins>
            <w:ins w:id="4151" w:author="ERCOT 111722" w:date="2022-11-17T13:40:00Z">
              <w:r w:rsidR="00F623E9">
                <w:t>;</w:t>
              </w:r>
            </w:ins>
            <w:ins w:id="4152" w:author="ERCOT 111722" w:date="2022-11-17T13:39:00Z">
              <w:r w:rsidR="00FB20B3">
                <w:t xml:space="preserve"> </w:t>
              </w:r>
              <w:r w:rsidR="00FB20B3">
                <w:t xml:space="preserve">and </w:t>
              </w:r>
              <w:r w:rsidR="00FB20B3" w:rsidRPr="004A7CAC">
                <w:t>will cover 70% of historic system inertia conditions for each hour for the month</w:t>
              </w:r>
            </w:ins>
            <w:ins w:id="4153" w:author="ERCOT" w:date="2022-11-03T17:22:00Z">
              <w:r>
                <w:t xml:space="preserve">. </w:t>
              </w:r>
            </w:ins>
          </w:p>
          <w:p w14:paraId="72ED2BA3" w14:textId="66A78664" w:rsidR="008A2B7C" w:rsidRDefault="00C869B1" w:rsidP="008A2B7C">
            <w:pPr>
              <w:pStyle w:val="BodyTextNumbered"/>
              <w:ind w:left="0" w:firstLine="0"/>
              <w:jc w:val="both"/>
              <w:rPr>
                <w:ins w:id="4154" w:author="ERCOT" w:date="2022-11-03T17:22:00Z"/>
              </w:rPr>
            </w:pPr>
            <w:ins w:id="4155" w:author="ERCOT 111722" w:date="2022-11-17T13:40:00Z">
              <w:r>
                <w:t>Intra-hour net load forecast is utilized in establishing Base Points for SCED dispatchable Resources.</w:t>
              </w:r>
              <w:r>
                <w:t xml:space="preserve"> </w:t>
              </w:r>
              <w:r>
                <w:t>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w:t>
              </w:r>
              <w:r>
                <w:t xml:space="preserve"> </w:t>
              </w:r>
            </w:ins>
            <w:ins w:id="4156" w:author="ERCOT" w:date="2022-11-03T17:22:00Z">
              <w:del w:id="4157" w:author="ERCOT 111722" w:date="2022-11-17T13:40:00Z">
                <w:r w:rsidR="008A2B7C" w:rsidDel="00C869B1">
                  <w:delText>T</w:delText>
                </w:r>
              </w:del>
            </w:ins>
            <w:ins w:id="4158" w:author="ERCOT 111722" w:date="2022-11-17T13:40:00Z">
              <w:r>
                <w:t>t</w:t>
              </w:r>
            </w:ins>
            <w:ins w:id="4159" w:author="ERCOT" w:date="2022-11-03T17:22:00Z">
              <w:r w:rsidR="008A2B7C">
                <w:t>he intra-hour net load forecast error related capacity for ECRS is computed using the 85</w:t>
              </w:r>
              <w:r w:rsidR="008A2B7C" w:rsidRPr="006C525D">
                <w:rPr>
                  <w:vertAlign w:val="superscript"/>
                </w:rPr>
                <w:t>th</w:t>
              </w:r>
              <w:r w:rsidR="008A2B7C">
                <w:t xml:space="preserve"> to 95</w:t>
              </w:r>
              <w:r w:rsidR="008A2B7C" w:rsidRPr="006C525D">
                <w:rPr>
                  <w:vertAlign w:val="superscript"/>
                </w:rPr>
                <w:t>th</w:t>
              </w:r>
              <w:r w:rsidR="008A2B7C">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008A2B7C" w:rsidRPr="00623874">
                <w:t xml:space="preserve">the </w:t>
              </w:r>
              <w:r w:rsidR="008A2B7C">
                <w:t xml:space="preserve">average </w:t>
              </w:r>
              <w:r w:rsidR="008A2B7C" w:rsidRPr="00623874">
                <w:t xml:space="preserve">net load within the </w:t>
              </w:r>
              <w:r w:rsidR="008A2B7C">
                <w:t>SCED interval</w:t>
              </w:r>
              <w:r w:rsidR="008A2B7C" w:rsidDel="00623874">
                <w:t xml:space="preserve"> </w:t>
              </w:r>
              <w:r w:rsidR="008A2B7C">
                <w:t xml:space="preserve">and the forecasted net load.  </w:t>
              </w:r>
            </w:ins>
          </w:p>
          <w:p w14:paraId="1297FA3A" w14:textId="77777777" w:rsidR="00CA31C1" w:rsidRDefault="00CA31C1" w:rsidP="00CA31C1">
            <w:pPr>
              <w:pStyle w:val="BodyTextNumbered"/>
              <w:ind w:left="0" w:firstLine="0"/>
              <w:jc w:val="both"/>
              <w:rPr>
                <w:ins w:id="4160" w:author="ERCOT" w:date="2022-11-03T17:22:00Z"/>
                <w:iCs/>
              </w:rPr>
            </w:pPr>
            <w:ins w:id="4161" w:author="ERCOT" w:date="2022-11-03T17:22:00Z">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ins>
          </w:p>
          <w:p w14:paraId="6B67327F" w14:textId="7DE6C100" w:rsidR="00CA31C1" w:rsidRPr="00C10B05" w:rsidRDefault="00CA31C1" w:rsidP="00FE0904">
            <w:pPr>
              <w:pStyle w:val="BodyTextNumbered"/>
              <w:ind w:left="0" w:firstLine="0"/>
              <w:jc w:val="both"/>
              <w:rPr>
                <w:ins w:id="4162" w:author="ERCOT" w:date="2022-11-03T17:22:00Z"/>
                <w:iCs/>
              </w:rPr>
            </w:pPr>
            <w:ins w:id="4163" w:author="ERCOT" w:date="2022-11-03T17:22:00Z">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ins>
          </w:p>
        </w:tc>
      </w:tr>
    </w:tbl>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W w:w="1431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0"/>
      </w:tblGrid>
      <w:tr w:rsidR="00FE0904" w:rsidRPr="00F12A00" w14:paraId="187B8085" w14:textId="77777777" w:rsidTr="00FE0904">
        <w:trPr>
          <w:ins w:id="4164" w:author="ERCOT" w:date="2022-11-03T17:26:00Z"/>
        </w:trPr>
        <w:tc>
          <w:tcPr>
            <w:tcW w:w="14310" w:type="dxa"/>
            <w:tcBorders>
              <w:top w:val="single" w:sz="4" w:space="0" w:color="auto"/>
              <w:left w:val="single" w:sz="4" w:space="0" w:color="auto"/>
              <w:bottom w:val="single" w:sz="4" w:space="0" w:color="auto"/>
              <w:right w:val="single" w:sz="4" w:space="0" w:color="auto"/>
            </w:tcBorders>
            <w:shd w:val="clear" w:color="auto" w:fill="D9D9D9"/>
          </w:tcPr>
          <w:p w14:paraId="5A0F8C1E" w14:textId="3188D1B6" w:rsidR="00FE0904" w:rsidRDefault="00FE0904" w:rsidP="000B18DA">
            <w:pPr>
              <w:spacing w:before="120" w:after="240"/>
              <w:rPr>
                <w:ins w:id="4165" w:author="ERCOT" w:date="2022-11-03T17:26:00Z"/>
                <w:b/>
                <w:i/>
              </w:rPr>
            </w:pPr>
            <w:ins w:id="4166" w:author="ERCOT" w:date="2022-11-03T17:26:00Z">
              <w:r>
                <w:rPr>
                  <w:b/>
                  <w:i/>
                </w:rPr>
                <w:t xml:space="preserve">[Insert the </w:t>
              </w:r>
            </w:ins>
            <w:ins w:id="4167" w:author="ERCOT" w:date="2022-11-03T17:28:00Z">
              <w:r>
                <w:rPr>
                  <w:b/>
                  <w:i/>
                </w:rPr>
                <w:t>table</w:t>
              </w:r>
            </w:ins>
            <w:ins w:id="4168" w:author="ERCOT" w:date="2022-11-03T17:26:00Z">
              <w:r>
                <w:rPr>
                  <w:b/>
                  <w:i/>
                </w:rPr>
                <w:t xml:space="preserve"> below upon system implementation of NPRR863</w:t>
              </w:r>
              <w:r w:rsidRPr="004B0726">
                <w:rPr>
                  <w:b/>
                  <w:i/>
                </w:rPr>
                <w:t>]</w:t>
              </w:r>
            </w:ins>
          </w:p>
          <w:tbl>
            <w:tblPr>
              <w:tblpPr w:leftFromText="180" w:rightFromText="180" w:vertAnchor="text" w:horzAnchor="page" w:tblpX="751" w:tblpY="166"/>
              <w:tblW w:w="0" w:type="auto"/>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273"/>
              <w:gridCol w:w="249"/>
              <w:gridCol w:w="249"/>
              <w:gridCol w:w="249"/>
              <w:gridCol w:w="249"/>
              <w:gridCol w:w="249"/>
              <w:gridCol w:w="249"/>
              <w:gridCol w:w="727"/>
              <w:gridCol w:w="727"/>
              <w:gridCol w:w="727"/>
              <w:gridCol w:w="727"/>
              <w:gridCol w:w="459"/>
              <w:gridCol w:w="459"/>
              <w:gridCol w:w="459"/>
              <w:gridCol w:w="459"/>
              <w:gridCol w:w="459"/>
              <w:gridCol w:w="459"/>
              <w:gridCol w:w="459"/>
              <w:gridCol w:w="459"/>
              <w:gridCol w:w="459"/>
              <w:gridCol w:w="459"/>
              <w:gridCol w:w="459"/>
              <w:gridCol w:w="459"/>
              <w:gridCol w:w="459"/>
              <w:gridCol w:w="478"/>
            </w:tblGrid>
            <w:tr w:rsidR="00FE0904" w:rsidRPr="00EC4D96" w14:paraId="20BEF492" w14:textId="77777777" w:rsidTr="00FE0904">
              <w:trPr>
                <w:trHeight w:val="414"/>
                <w:tblCellSpacing w:w="0" w:type="dxa"/>
                <w:ins w:id="4169" w:author="ERCOT" w:date="2022-11-03T17:27:00Z"/>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3EE98C7A" w14:textId="77777777" w:rsidR="00FE0904" w:rsidRPr="00EC4D96" w:rsidRDefault="00FE0904" w:rsidP="00FE0904">
                  <w:pPr>
                    <w:widowControl/>
                    <w:autoSpaceDE/>
                    <w:autoSpaceDN/>
                    <w:adjustRightInd/>
                    <w:jc w:val="both"/>
                    <w:rPr>
                      <w:ins w:id="4170" w:author="ERCOT" w:date="2022-11-03T17:27:00Z"/>
                      <w:b/>
                      <w:bCs/>
                      <w:sz w:val="22"/>
                      <w:szCs w:val="22"/>
                    </w:rPr>
                  </w:pPr>
                  <w:ins w:id="4171" w:author="ERCOT" w:date="2022-11-03T17:27:00Z">
                    <w:r w:rsidRPr="00EC4D96">
                      <w:rPr>
                        <w:b/>
                        <w:bCs/>
                        <w:sz w:val="22"/>
                        <w:szCs w:val="22"/>
                      </w:rPr>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ins>
                </w:p>
              </w:tc>
            </w:tr>
            <w:tr w:rsidR="00FE0904" w:rsidRPr="000357D1" w14:paraId="57D06E0F" w14:textId="77777777" w:rsidTr="00FE0904">
              <w:trPr>
                <w:trHeight w:val="432"/>
                <w:tblCellSpacing w:w="0" w:type="dxa"/>
                <w:ins w:id="4172" w:author="ERCOT" w:date="2022-11-03T17:27:00Z"/>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8B94D1E" w14:textId="77777777" w:rsidR="00FE0904" w:rsidRPr="000357D1" w:rsidRDefault="00FE0904" w:rsidP="00FE0904">
                  <w:pPr>
                    <w:widowControl/>
                    <w:autoSpaceDE/>
                    <w:autoSpaceDN/>
                    <w:adjustRightInd/>
                    <w:jc w:val="center"/>
                    <w:rPr>
                      <w:ins w:id="4173" w:author="ERCOT" w:date="2022-11-03T17:27:00Z"/>
                      <w:b/>
                      <w:bCs/>
                      <w:sz w:val="22"/>
                      <w:szCs w:val="22"/>
                    </w:rPr>
                  </w:pPr>
                  <w:ins w:id="4174" w:author="ERCOT" w:date="2022-11-03T17:27:00Z">
                    <w:r w:rsidRPr="000357D1">
                      <w:rPr>
                        <w:b/>
                        <w:bCs/>
                        <w:sz w:val="22"/>
                        <w:szCs w:val="22"/>
                      </w:rPr>
                      <w:t>Hour Ending</w:t>
                    </w:r>
                  </w:ins>
                </w:p>
              </w:tc>
            </w:tr>
            <w:tr w:rsidR="00FE0904" w:rsidRPr="000357D1" w14:paraId="675A4F56" w14:textId="77777777" w:rsidTr="00FE0904">
              <w:trPr>
                <w:trHeight w:val="576"/>
                <w:tblCellSpacing w:w="0" w:type="dxa"/>
                <w:ins w:id="4175" w:author="ERCOT" w:date="2022-11-03T17:27:00Z"/>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721B2072" w14:textId="77777777" w:rsidR="00FE0904" w:rsidRPr="000357D1" w:rsidRDefault="00FE0904" w:rsidP="00FE0904">
                  <w:pPr>
                    <w:widowControl/>
                    <w:autoSpaceDE/>
                    <w:autoSpaceDN/>
                    <w:adjustRightInd/>
                    <w:jc w:val="center"/>
                    <w:rPr>
                      <w:ins w:id="4176" w:author="ERCOT" w:date="2022-11-03T17:27:00Z"/>
                      <w:sz w:val="22"/>
                      <w:szCs w:val="22"/>
                    </w:rPr>
                  </w:pPr>
                  <w:ins w:id="4177" w:author="ERCOT" w:date="2022-11-03T17:27:00Z">
                    <w:r w:rsidRPr="000357D1">
                      <w:rPr>
                        <w:b/>
                        <w:bCs/>
                        <w:sz w:val="22"/>
                        <w:szCs w:val="22"/>
                      </w:rPr>
                      <w:t>Month</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5B89DF1" w14:textId="77777777" w:rsidR="00FE0904" w:rsidRPr="000357D1" w:rsidRDefault="00FE0904" w:rsidP="00FE0904">
                  <w:pPr>
                    <w:widowControl/>
                    <w:autoSpaceDE/>
                    <w:autoSpaceDN/>
                    <w:adjustRightInd/>
                    <w:jc w:val="center"/>
                    <w:rPr>
                      <w:ins w:id="4178" w:author="ERCOT" w:date="2022-11-03T17:27:00Z"/>
                      <w:sz w:val="22"/>
                      <w:szCs w:val="22"/>
                    </w:rPr>
                  </w:pPr>
                  <w:ins w:id="4179" w:author="ERCOT" w:date="2022-11-03T17:27:00Z">
                    <w:r w:rsidRPr="000357D1">
                      <w:rPr>
                        <w:b/>
                        <w:bCs/>
                        <w:sz w:val="22"/>
                        <w:szCs w:val="22"/>
                      </w:rPr>
                      <w:t>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668FE903" w14:textId="77777777" w:rsidR="00FE0904" w:rsidRPr="000357D1" w:rsidRDefault="00FE0904" w:rsidP="00FE0904">
                  <w:pPr>
                    <w:widowControl/>
                    <w:autoSpaceDE/>
                    <w:autoSpaceDN/>
                    <w:adjustRightInd/>
                    <w:jc w:val="center"/>
                    <w:rPr>
                      <w:ins w:id="4180" w:author="ERCOT" w:date="2022-11-03T17:27:00Z"/>
                      <w:sz w:val="22"/>
                      <w:szCs w:val="22"/>
                    </w:rPr>
                  </w:pPr>
                  <w:ins w:id="4181" w:author="ERCOT" w:date="2022-11-03T17:27:00Z">
                    <w:r w:rsidRPr="000357D1">
                      <w:rPr>
                        <w:b/>
                        <w:bCs/>
                        <w:sz w:val="22"/>
                        <w:szCs w:val="22"/>
                      </w:rPr>
                      <w:t>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39EAF65A" w14:textId="77777777" w:rsidR="00FE0904" w:rsidRPr="000357D1" w:rsidRDefault="00FE0904" w:rsidP="00FE0904">
                  <w:pPr>
                    <w:widowControl/>
                    <w:autoSpaceDE/>
                    <w:autoSpaceDN/>
                    <w:adjustRightInd/>
                    <w:jc w:val="center"/>
                    <w:rPr>
                      <w:ins w:id="4182" w:author="ERCOT" w:date="2022-11-03T17:27:00Z"/>
                      <w:sz w:val="22"/>
                      <w:szCs w:val="22"/>
                    </w:rPr>
                  </w:pPr>
                  <w:ins w:id="4183" w:author="ERCOT" w:date="2022-11-03T17:27:00Z">
                    <w:r w:rsidRPr="000357D1">
                      <w:rPr>
                        <w:b/>
                        <w:bCs/>
                        <w:sz w:val="22"/>
                        <w:szCs w:val="22"/>
                      </w:rPr>
                      <w:t>3</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05F9A182" w14:textId="77777777" w:rsidR="00FE0904" w:rsidRPr="000357D1" w:rsidRDefault="00FE0904" w:rsidP="00FE0904">
                  <w:pPr>
                    <w:widowControl/>
                    <w:autoSpaceDE/>
                    <w:autoSpaceDN/>
                    <w:adjustRightInd/>
                    <w:jc w:val="center"/>
                    <w:rPr>
                      <w:ins w:id="4184" w:author="ERCOT" w:date="2022-11-03T17:27:00Z"/>
                      <w:sz w:val="22"/>
                      <w:szCs w:val="22"/>
                    </w:rPr>
                  </w:pPr>
                  <w:ins w:id="4185" w:author="ERCOT" w:date="2022-11-03T17:27:00Z">
                    <w:r w:rsidRPr="000357D1">
                      <w:rPr>
                        <w:b/>
                        <w:bCs/>
                        <w:sz w:val="22"/>
                        <w:szCs w:val="22"/>
                      </w:rPr>
                      <w:t>4</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4B59E4A" w14:textId="77777777" w:rsidR="00FE0904" w:rsidRPr="000357D1" w:rsidRDefault="00FE0904" w:rsidP="00FE0904">
                  <w:pPr>
                    <w:widowControl/>
                    <w:autoSpaceDE/>
                    <w:autoSpaceDN/>
                    <w:adjustRightInd/>
                    <w:jc w:val="center"/>
                    <w:rPr>
                      <w:ins w:id="4186" w:author="ERCOT" w:date="2022-11-03T17:27:00Z"/>
                      <w:sz w:val="22"/>
                      <w:szCs w:val="22"/>
                    </w:rPr>
                  </w:pPr>
                  <w:ins w:id="4187" w:author="ERCOT" w:date="2022-11-03T17:27:00Z">
                    <w:r w:rsidRPr="000357D1">
                      <w:rPr>
                        <w:b/>
                        <w:bCs/>
                        <w:sz w:val="22"/>
                        <w:szCs w:val="22"/>
                      </w:rPr>
                      <w:t>5</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6866136" w14:textId="77777777" w:rsidR="00FE0904" w:rsidRPr="000357D1" w:rsidRDefault="00FE0904" w:rsidP="00FE0904">
                  <w:pPr>
                    <w:widowControl/>
                    <w:autoSpaceDE/>
                    <w:autoSpaceDN/>
                    <w:adjustRightInd/>
                    <w:jc w:val="center"/>
                    <w:rPr>
                      <w:ins w:id="4188" w:author="ERCOT" w:date="2022-11-03T17:27:00Z"/>
                      <w:sz w:val="22"/>
                      <w:szCs w:val="22"/>
                    </w:rPr>
                  </w:pPr>
                  <w:ins w:id="4189" w:author="ERCOT" w:date="2022-11-03T17:27:00Z">
                    <w:r w:rsidRPr="000357D1">
                      <w:rPr>
                        <w:b/>
                        <w:bCs/>
                        <w:sz w:val="22"/>
                        <w:szCs w:val="22"/>
                      </w:rPr>
                      <w:t>6</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C4C36C5" w14:textId="77777777" w:rsidR="00FE0904" w:rsidRPr="000357D1" w:rsidRDefault="00FE0904" w:rsidP="00FE0904">
                  <w:pPr>
                    <w:widowControl/>
                    <w:autoSpaceDE/>
                    <w:autoSpaceDN/>
                    <w:adjustRightInd/>
                    <w:jc w:val="center"/>
                    <w:rPr>
                      <w:ins w:id="4190" w:author="ERCOT" w:date="2022-11-03T17:27:00Z"/>
                      <w:sz w:val="22"/>
                      <w:szCs w:val="22"/>
                    </w:rPr>
                  </w:pPr>
                  <w:ins w:id="4191" w:author="ERCOT" w:date="2022-11-03T17:27:00Z">
                    <w:r w:rsidRPr="000357D1">
                      <w:rPr>
                        <w:b/>
                        <w:bCs/>
                        <w:sz w:val="22"/>
                        <w:szCs w:val="22"/>
                      </w:rPr>
                      <w:t>7</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2DE21D3" w14:textId="77777777" w:rsidR="00FE0904" w:rsidRPr="000357D1" w:rsidRDefault="00FE0904" w:rsidP="00FE0904">
                  <w:pPr>
                    <w:widowControl/>
                    <w:autoSpaceDE/>
                    <w:autoSpaceDN/>
                    <w:adjustRightInd/>
                    <w:jc w:val="center"/>
                    <w:rPr>
                      <w:ins w:id="4192" w:author="ERCOT" w:date="2022-11-03T17:27:00Z"/>
                      <w:sz w:val="22"/>
                      <w:szCs w:val="22"/>
                    </w:rPr>
                  </w:pPr>
                  <w:ins w:id="4193" w:author="ERCOT" w:date="2022-11-03T17:27:00Z">
                    <w:r w:rsidRPr="000357D1">
                      <w:rPr>
                        <w:b/>
                        <w:bCs/>
                        <w:sz w:val="22"/>
                        <w:szCs w:val="22"/>
                      </w:rPr>
                      <w:t>8</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6EC451AC" w14:textId="77777777" w:rsidR="00FE0904" w:rsidRPr="000357D1" w:rsidRDefault="00FE0904" w:rsidP="00FE0904">
                  <w:pPr>
                    <w:widowControl/>
                    <w:autoSpaceDE/>
                    <w:autoSpaceDN/>
                    <w:adjustRightInd/>
                    <w:jc w:val="center"/>
                    <w:rPr>
                      <w:ins w:id="4194" w:author="ERCOT" w:date="2022-11-03T17:27:00Z"/>
                      <w:sz w:val="22"/>
                      <w:szCs w:val="22"/>
                    </w:rPr>
                  </w:pPr>
                  <w:ins w:id="4195" w:author="ERCOT" w:date="2022-11-03T17:27:00Z">
                    <w:r w:rsidRPr="000357D1">
                      <w:rPr>
                        <w:b/>
                        <w:bCs/>
                        <w:sz w:val="22"/>
                        <w:szCs w:val="22"/>
                      </w:rPr>
                      <w:t>9</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C7E3242" w14:textId="77777777" w:rsidR="00FE0904" w:rsidRPr="000357D1" w:rsidRDefault="00FE0904" w:rsidP="00FE0904">
                  <w:pPr>
                    <w:widowControl/>
                    <w:autoSpaceDE/>
                    <w:autoSpaceDN/>
                    <w:adjustRightInd/>
                    <w:jc w:val="center"/>
                    <w:rPr>
                      <w:ins w:id="4196" w:author="ERCOT" w:date="2022-11-03T17:27:00Z"/>
                      <w:sz w:val="22"/>
                      <w:szCs w:val="22"/>
                    </w:rPr>
                  </w:pPr>
                  <w:ins w:id="4197" w:author="ERCOT" w:date="2022-11-03T17:27:00Z">
                    <w:r w:rsidRPr="000357D1">
                      <w:rPr>
                        <w:b/>
                        <w:bCs/>
                        <w:sz w:val="22"/>
                        <w:szCs w:val="22"/>
                      </w:rPr>
                      <w:t>10</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05B1B12" w14:textId="77777777" w:rsidR="00FE0904" w:rsidRPr="000357D1" w:rsidRDefault="00FE0904" w:rsidP="00FE0904">
                  <w:pPr>
                    <w:widowControl/>
                    <w:autoSpaceDE/>
                    <w:autoSpaceDN/>
                    <w:adjustRightInd/>
                    <w:jc w:val="center"/>
                    <w:rPr>
                      <w:ins w:id="4198" w:author="ERCOT" w:date="2022-11-03T17:27:00Z"/>
                      <w:sz w:val="22"/>
                      <w:szCs w:val="22"/>
                    </w:rPr>
                  </w:pPr>
                  <w:ins w:id="4199" w:author="ERCOT" w:date="2022-11-03T17:27:00Z">
                    <w:r w:rsidRPr="000357D1">
                      <w:rPr>
                        <w:b/>
                        <w:bCs/>
                        <w:sz w:val="22"/>
                        <w:szCs w:val="22"/>
                      </w:rPr>
                      <w:t>11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22A3637" w14:textId="77777777" w:rsidR="00FE0904" w:rsidRPr="000357D1" w:rsidRDefault="00FE0904" w:rsidP="00FE0904">
                  <w:pPr>
                    <w:widowControl/>
                    <w:autoSpaceDE/>
                    <w:autoSpaceDN/>
                    <w:adjustRightInd/>
                    <w:jc w:val="center"/>
                    <w:rPr>
                      <w:ins w:id="4200" w:author="ERCOT" w:date="2022-11-03T17:27:00Z"/>
                      <w:sz w:val="22"/>
                      <w:szCs w:val="22"/>
                    </w:rPr>
                  </w:pPr>
                  <w:ins w:id="4201" w:author="ERCOT" w:date="2022-11-03T17:27:00Z">
                    <w:r w:rsidRPr="000357D1">
                      <w:rPr>
                        <w:b/>
                        <w:bCs/>
                        <w:sz w:val="22"/>
                        <w:szCs w:val="22"/>
                      </w:rPr>
                      <w:t>12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86EAA0D" w14:textId="77777777" w:rsidR="00FE0904" w:rsidRPr="000357D1" w:rsidRDefault="00FE0904" w:rsidP="00FE0904">
                  <w:pPr>
                    <w:widowControl/>
                    <w:autoSpaceDE/>
                    <w:autoSpaceDN/>
                    <w:adjustRightInd/>
                    <w:jc w:val="center"/>
                    <w:rPr>
                      <w:ins w:id="4202" w:author="ERCOT" w:date="2022-11-03T17:27:00Z"/>
                      <w:sz w:val="22"/>
                      <w:szCs w:val="22"/>
                    </w:rPr>
                  </w:pPr>
                  <w:ins w:id="4203" w:author="ERCOT" w:date="2022-11-03T17:27:00Z">
                    <w:r w:rsidRPr="000357D1">
                      <w:rPr>
                        <w:b/>
                        <w:bCs/>
                        <w:sz w:val="22"/>
                        <w:szCs w:val="22"/>
                      </w:rPr>
                      <w:t>13</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87EBF44" w14:textId="77777777" w:rsidR="00FE0904" w:rsidRPr="000357D1" w:rsidRDefault="00FE0904" w:rsidP="00FE0904">
                  <w:pPr>
                    <w:widowControl/>
                    <w:autoSpaceDE/>
                    <w:autoSpaceDN/>
                    <w:adjustRightInd/>
                    <w:jc w:val="center"/>
                    <w:rPr>
                      <w:ins w:id="4204" w:author="ERCOT" w:date="2022-11-03T17:27:00Z"/>
                      <w:sz w:val="22"/>
                      <w:szCs w:val="22"/>
                    </w:rPr>
                  </w:pPr>
                  <w:ins w:id="4205" w:author="ERCOT" w:date="2022-11-03T17:27:00Z">
                    <w:r w:rsidRPr="000357D1">
                      <w:rPr>
                        <w:b/>
                        <w:bCs/>
                        <w:sz w:val="22"/>
                        <w:szCs w:val="22"/>
                      </w:rPr>
                      <w:t>14</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17C67FF" w14:textId="77777777" w:rsidR="00FE0904" w:rsidRPr="000357D1" w:rsidRDefault="00FE0904" w:rsidP="00FE0904">
                  <w:pPr>
                    <w:widowControl/>
                    <w:autoSpaceDE/>
                    <w:autoSpaceDN/>
                    <w:adjustRightInd/>
                    <w:jc w:val="center"/>
                    <w:rPr>
                      <w:ins w:id="4206" w:author="ERCOT" w:date="2022-11-03T17:27:00Z"/>
                      <w:sz w:val="22"/>
                      <w:szCs w:val="22"/>
                    </w:rPr>
                  </w:pPr>
                  <w:ins w:id="4207" w:author="ERCOT" w:date="2022-11-03T17:27:00Z">
                    <w:r w:rsidRPr="000357D1">
                      <w:rPr>
                        <w:b/>
                        <w:bCs/>
                        <w:sz w:val="22"/>
                        <w:szCs w:val="22"/>
                      </w:rPr>
                      <w:t>15</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CAE88BD" w14:textId="77777777" w:rsidR="00FE0904" w:rsidRPr="000357D1" w:rsidRDefault="00FE0904" w:rsidP="00FE0904">
                  <w:pPr>
                    <w:widowControl/>
                    <w:autoSpaceDE/>
                    <w:autoSpaceDN/>
                    <w:adjustRightInd/>
                    <w:jc w:val="center"/>
                    <w:rPr>
                      <w:ins w:id="4208" w:author="ERCOT" w:date="2022-11-03T17:27:00Z"/>
                      <w:sz w:val="22"/>
                      <w:szCs w:val="22"/>
                    </w:rPr>
                  </w:pPr>
                  <w:ins w:id="4209" w:author="ERCOT" w:date="2022-11-03T17:27:00Z">
                    <w:r w:rsidRPr="000357D1">
                      <w:rPr>
                        <w:b/>
                        <w:bCs/>
                        <w:sz w:val="22"/>
                        <w:szCs w:val="22"/>
                      </w:rPr>
                      <w:t>16</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EC0921A" w14:textId="77777777" w:rsidR="00FE0904" w:rsidRPr="000357D1" w:rsidRDefault="00FE0904" w:rsidP="00FE0904">
                  <w:pPr>
                    <w:widowControl/>
                    <w:autoSpaceDE/>
                    <w:autoSpaceDN/>
                    <w:adjustRightInd/>
                    <w:jc w:val="center"/>
                    <w:rPr>
                      <w:ins w:id="4210" w:author="ERCOT" w:date="2022-11-03T17:27:00Z"/>
                      <w:sz w:val="22"/>
                      <w:szCs w:val="22"/>
                    </w:rPr>
                  </w:pPr>
                  <w:ins w:id="4211" w:author="ERCOT" w:date="2022-11-03T17:27:00Z">
                    <w:r w:rsidRPr="000357D1">
                      <w:rPr>
                        <w:b/>
                        <w:bCs/>
                        <w:sz w:val="22"/>
                        <w:szCs w:val="22"/>
                      </w:rPr>
                      <w:t>17</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CB1C850" w14:textId="77777777" w:rsidR="00FE0904" w:rsidRPr="000357D1" w:rsidRDefault="00FE0904" w:rsidP="00FE0904">
                  <w:pPr>
                    <w:widowControl/>
                    <w:autoSpaceDE/>
                    <w:autoSpaceDN/>
                    <w:adjustRightInd/>
                    <w:jc w:val="center"/>
                    <w:rPr>
                      <w:ins w:id="4212" w:author="ERCOT" w:date="2022-11-03T17:27:00Z"/>
                      <w:sz w:val="22"/>
                      <w:szCs w:val="22"/>
                    </w:rPr>
                  </w:pPr>
                  <w:ins w:id="4213" w:author="ERCOT" w:date="2022-11-03T17:27:00Z">
                    <w:r w:rsidRPr="000357D1">
                      <w:rPr>
                        <w:b/>
                        <w:bCs/>
                        <w:sz w:val="22"/>
                        <w:szCs w:val="22"/>
                      </w:rPr>
                      <w:t>18</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3B5E68E0" w14:textId="77777777" w:rsidR="00FE0904" w:rsidRPr="000357D1" w:rsidRDefault="00FE0904" w:rsidP="00FE0904">
                  <w:pPr>
                    <w:widowControl/>
                    <w:autoSpaceDE/>
                    <w:autoSpaceDN/>
                    <w:adjustRightInd/>
                    <w:jc w:val="center"/>
                    <w:rPr>
                      <w:ins w:id="4214" w:author="ERCOT" w:date="2022-11-03T17:27:00Z"/>
                      <w:sz w:val="22"/>
                      <w:szCs w:val="22"/>
                    </w:rPr>
                  </w:pPr>
                  <w:ins w:id="4215" w:author="ERCOT" w:date="2022-11-03T17:27:00Z">
                    <w:r w:rsidRPr="000357D1">
                      <w:rPr>
                        <w:b/>
                        <w:bCs/>
                        <w:sz w:val="22"/>
                        <w:szCs w:val="22"/>
                      </w:rPr>
                      <w:t>19</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FEA1B9D" w14:textId="77777777" w:rsidR="00FE0904" w:rsidRPr="000357D1" w:rsidRDefault="00FE0904" w:rsidP="00FE0904">
                  <w:pPr>
                    <w:widowControl/>
                    <w:autoSpaceDE/>
                    <w:autoSpaceDN/>
                    <w:adjustRightInd/>
                    <w:jc w:val="center"/>
                    <w:rPr>
                      <w:ins w:id="4216" w:author="ERCOT" w:date="2022-11-03T17:27:00Z"/>
                      <w:sz w:val="22"/>
                      <w:szCs w:val="22"/>
                    </w:rPr>
                  </w:pPr>
                  <w:ins w:id="4217" w:author="ERCOT" w:date="2022-11-03T17:27:00Z">
                    <w:r w:rsidRPr="000357D1">
                      <w:rPr>
                        <w:b/>
                        <w:bCs/>
                        <w:sz w:val="22"/>
                        <w:szCs w:val="22"/>
                      </w:rPr>
                      <w:t>20</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3321F64" w14:textId="77777777" w:rsidR="00FE0904" w:rsidRPr="000357D1" w:rsidRDefault="00FE0904" w:rsidP="00FE0904">
                  <w:pPr>
                    <w:widowControl/>
                    <w:autoSpaceDE/>
                    <w:autoSpaceDN/>
                    <w:adjustRightInd/>
                    <w:jc w:val="center"/>
                    <w:rPr>
                      <w:ins w:id="4218" w:author="ERCOT" w:date="2022-11-03T17:27:00Z"/>
                      <w:sz w:val="22"/>
                      <w:szCs w:val="22"/>
                    </w:rPr>
                  </w:pPr>
                  <w:ins w:id="4219" w:author="ERCOT" w:date="2022-11-03T17:27:00Z">
                    <w:r w:rsidRPr="000357D1">
                      <w:rPr>
                        <w:b/>
                        <w:bCs/>
                        <w:sz w:val="22"/>
                        <w:szCs w:val="22"/>
                      </w:rPr>
                      <w:t>21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4EB127F" w14:textId="77777777" w:rsidR="00FE0904" w:rsidRPr="000357D1" w:rsidRDefault="00FE0904" w:rsidP="00FE0904">
                  <w:pPr>
                    <w:widowControl/>
                    <w:autoSpaceDE/>
                    <w:autoSpaceDN/>
                    <w:adjustRightInd/>
                    <w:jc w:val="center"/>
                    <w:rPr>
                      <w:ins w:id="4220" w:author="ERCOT" w:date="2022-11-03T17:27:00Z"/>
                      <w:sz w:val="22"/>
                      <w:szCs w:val="22"/>
                    </w:rPr>
                  </w:pPr>
                  <w:ins w:id="4221" w:author="ERCOT" w:date="2022-11-03T17:27:00Z">
                    <w:r w:rsidRPr="000357D1">
                      <w:rPr>
                        <w:b/>
                        <w:bCs/>
                        <w:sz w:val="22"/>
                        <w:szCs w:val="22"/>
                      </w:rPr>
                      <w:t>22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93183CD" w14:textId="77777777" w:rsidR="00FE0904" w:rsidRPr="000357D1" w:rsidRDefault="00FE0904" w:rsidP="00FE0904">
                  <w:pPr>
                    <w:widowControl/>
                    <w:autoSpaceDE/>
                    <w:autoSpaceDN/>
                    <w:adjustRightInd/>
                    <w:jc w:val="center"/>
                    <w:rPr>
                      <w:ins w:id="4222" w:author="ERCOT" w:date="2022-11-03T17:27:00Z"/>
                      <w:sz w:val="22"/>
                      <w:szCs w:val="22"/>
                    </w:rPr>
                  </w:pPr>
                  <w:ins w:id="4223" w:author="ERCOT" w:date="2022-11-03T17:27:00Z">
                    <w:r w:rsidRPr="000357D1">
                      <w:rPr>
                        <w:b/>
                        <w:bCs/>
                        <w:sz w:val="22"/>
                        <w:szCs w:val="22"/>
                      </w:rPr>
                      <w:t>23</w:t>
                    </w:r>
                  </w:ins>
                </w:p>
              </w:tc>
              <w:tc>
                <w:tcPr>
                  <w:tcW w:w="0" w:type="auto"/>
                  <w:tcBorders>
                    <w:top w:val="single" w:sz="12" w:space="0" w:color="000000"/>
                    <w:left w:val="single" w:sz="4" w:space="0" w:color="000000"/>
                    <w:bottom w:val="single" w:sz="4" w:space="0" w:color="000000"/>
                    <w:right w:val="single" w:sz="8" w:space="0" w:color="000000"/>
                  </w:tcBorders>
                  <w:vAlign w:val="center"/>
                </w:tcPr>
                <w:p w14:paraId="7B9A3E70" w14:textId="77777777" w:rsidR="00FE0904" w:rsidRPr="000357D1" w:rsidRDefault="00FE0904" w:rsidP="00FE0904">
                  <w:pPr>
                    <w:widowControl/>
                    <w:autoSpaceDE/>
                    <w:autoSpaceDN/>
                    <w:adjustRightInd/>
                    <w:jc w:val="center"/>
                    <w:rPr>
                      <w:ins w:id="4224" w:author="ERCOT" w:date="2022-11-03T17:27:00Z"/>
                      <w:sz w:val="22"/>
                      <w:szCs w:val="22"/>
                    </w:rPr>
                  </w:pPr>
                  <w:ins w:id="4225" w:author="ERCOT" w:date="2022-11-03T17:27:00Z">
                    <w:r w:rsidRPr="000357D1">
                      <w:rPr>
                        <w:b/>
                        <w:bCs/>
                        <w:sz w:val="22"/>
                        <w:szCs w:val="22"/>
                      </w:rPr>
                      <w:t>24</w:t>
                    </w:r>
                  </w:ins>
                </w:p>
              </w:tc>
            </w:tr>
            <w:tr w:rsidR="00E86221" w:rsidRPr="00E66AD4" w14:paraId="6388F593" w14:textId="77777777" w:rsidTr="00FE0904">
              <w:trPr>
                <w:trHeight w:val="377"/>
                <w:tblCellSpacing w:w="0" w:type="dxa"/>
                <w:ins w:id="4226"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0EA291CD" w14:textId="77777777" w:rsidR="00E86221" w:rsidRPr="000357D1" w:rsidRDefault="00E86221" w:rsidP="00E86221">
                  <w:pPr>
                    <w:widowControl/>
                    <w:autoSpaceDE/>
                    <w:autoSpaceDN/>
                    <w:adjustRightInd/>
                    <w:jc w:val="center"/>
                    <w:rPr>
                      <w:ins w:id="4227" w:author="ERCOT" w:date="2022-11-03T17:27:00Z"/>
                      <w:sz w:val="22"/>
                      <w:szCs w:val="22"/>
                    </w:rPr>
                  </w:pPr>
                  <w:ins w:id="4228" w:author="ERCOT" w:date="2022-11-03T17:27:00Z">
                    <w:r w:rsidRPr="000357D1">
                      <w:rPr>
                        <w:b/>
                        <w:bCs/>
                        <w:sz w:val="22"/>
                        <w:szCs w:val="22"/>
                      </w:rPr>
                      <w:t>Jan.</w:t>
                    </w:r>
                  </w:ins>
                </w:p>
              </w:tc>
              <w:tc>
                <w:tcPr>
                  <w:tcW w:w="0" w:type="auto"/>
                  <w:tcBorders>
                    <w:top w:val="single" w:sz="4" w:space="0" w:color="000000"/>
                    <w:left w:val="single" w:sz="4" w:space="0" w:color="000000"/>
                    <w:bottom w:val="single" w:sz="4" w:space="0" w:color="000000"/>
                    <w:right w:val="single" w:sz="4" w:space="0" w:color="000000"/>
                  </w:tcBorders>
                </w:tcPr>
                <w:p w14:paraId="0DC02D1C" w14:textId="77777777" w:rsidR="00E86221" w:rsidRPr="00ED4D8D" w:rsidRDefault="00E86221" w:rsidP="00E86221">
                  <w:pPr>
                    <w:widowControl/>
                    <w:autoSpaceDE/>
                    <w:autoSpaceDN/>
                    <w:adjustRightInd/>
                    <w:jc w:val="center"/>
                    <w:rPr>
                      <w:ins w:id="4229" w:author="ERCOT" w:date="2022-11-03T17:27:00Z"/>
                      <w:b/>
                      <w:bCs/>
                      <w:sz w:val="22"/>
                      <w:szCs w:val="22"/>
                    </w:rPr>
                  </w:pPr>
                  <w:ins w:id="423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08F312A" w14:textId="77777777" w:rsidR="00E86221" w:rsidRPr="00ED4D8D" w:rsidRDefault="00E86221" w:rsidP="00E86221">
                  <w:pPr>
                    <w:widowControl/>
                    <w:autoSpaceDE/>
                    <w:autoSpaceDN/>
                    <w:adjustRightInd/>
                    <w:jc w:val="center"/>
                    <w:rPr>
                      <w:ins w:id="4231" w:author="ERCOT" w:date="2022-11-03T17:27:00Z"/>
                      <w:b/>
                      <w:bCs/>
                      <w:sz w:val="22"/>
                      <w:szCs w:val="22"/>
                    </w:rPr>
                  </w:pPr>
                  <w:ins w:id="423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05DCF42" w14:textId="77777777" w:rsidR="00E86221" w:rsidRPr="00ED4D8D" w:rsidRDefault="00E86221" w:rsidP="00E86221">
                  <w:pPr>
                    <w:widowControl/>
                    <w:autoSpaceDE/>
                    <w:autoSpaceDN/>
                    <w:adjustRightInd/>
                    <w:jc w:val="center"/>
                    <w:rPr>
                      <w:ins w:id="4233" w:author="ERCOT" w:date="2022-11-03T17:27:00Z"/>
                      <w:b/>
                      <w:bCs/>
                      <w:sz w:val="22"/>
                      <w:szCs w:val="22"/>
                    </w:rPr>
                  </w:pPr>
                  <w:ins w:id="423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9E4D6E5" w14:textId="77777777" w:rsidR="00E86221" w:rsidRPr="00ED4D8D" w:rsidRDefault="00E86221" w:rsidP="00E86221">
                  <w:pPr>
                    <w:widowControl/>
                    <w:autoSpaceDE/>
                    <w:autoSpaceDN/>
                    <w:adjustRightInd/>
                    <w:jc w:val="center"/>
                    <w:rPr>
                      <w:ins w:id="4235" w:author="ERCOT" w:date="2022-11-03T17:27:00Z"/>
                      <w:b/>
                      <w:bCs/>
                      <w:sz w:val="22"/>
                      <w:szCs w:val="22"/>
                    </w:rPr>
                  </w:pPr>
                  <w:ins w:id="423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B14C057" w14:textId="77777777" w:rsidR="00E86221" w:rsidRPr="00ED4D8D" w:rsidRDefault="00E86221" w:rsidP="00E86221">
                  <w:pPr>
                    <w:widowControl/>
                    <w:autoSpaceDE/>
                    <w:autoSpaceDN/>
                    <w:adjustRightInd/>
                    <w:jc w:val="center"/>
                    <w:rPr>
                      <w:ins w:id="4237" w:author="ERCOT" w:date="2022-11-03T17:27:00Z"/>
                      <w:b/>
                      <w:bCs/>
                      <w:sz w:val="22"/>
                      <w:szCs w:val="22"/>
                    </w:rPr>
                  </w:pPr>
                  <w:ins w:id="423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6623CFCD" w14:textId="77777777" w:rsidR="00E86221" w:rsidRPr="00ED4D8D" w:rsidRDefault="00E86221" w:rsidP="00E86221">
                  <w:pPr>
                    <w:widowControl/>
                    <w:autoSpaceDE/>
                    <w:autoSpaceDN/>
                    <w:adjustRightInd/>
                    <w:jc w:val="center"/>
                    <w:rPr>
                      <w:ins w:id="4239" w:author="ERCOT" w:date="2022-11-03T17:27:00Z"/>
                      <w:b/>
                      <w:bCs/>
                      <w:sz w:val="22"/>
                      <w:szCs w:val="22"/>
                    </w:rPr>
                  </w:pPr>
                  <w:ins w:id="424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6E7D19B" w14:textId="489BE13B" w:rsidR="00E86221" w:rsidRPr="00ED4D8D" w:rsidRDefault="00E86221" w:rsidP="00E86221">
                  <w:pPr>
                    <w:widowControl/>
                    <w:autoSpaceDE/>
                    <w:autoSpaceDN/>
                    <w:adjustRightInd/>
                    <w:jc w:val="center"/>
                    <w:rPr>
                      <w:ins w:id="4241" w:author="ERCOT" w:date="2022-11-03T17:27:00Z"/>
                      <w:b/>
                      <w:bCs/>
                      <w:sz w:val="22"/>
                      <w:szCs w:val="22"/>
                    </w:rPr>
                  </w:pPr>
                  <w:ins w:id="4242"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660CA87" w14:textId="23882508" w:rsidR="00E86221" w:rsidRPr="00ED4D8D" w:rsidRDefault="00E86221" w:rsidP="00E86221">
                  <w:pPr>
                    <w:widowControl/>
                    <w:autoSpaceDE/>
                    <w:autoSpaceDN/>
                    <w:adjustRightInd/>
                    <w:jc w:val="center"/>
                    <w:rPr>
                      <w:ins w:id="4243" w:author="ERCOT" w:date="2022-11-03T17:27:00Z"/>
                      <w:b/>
                      <w:bCs/>
                      <w:sz w:val="22"/>
                      <w:szCs w:val="22"/>
                    </w:rPr>
                  </w:pPr>
                  <w:ins w:id="4244"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A465EC1" w14:textId="0581C542" w:rsidR="00E86221" w:rsidRPr="00ED4D8D" w:rsidRDefault="00E86221" w:rsidP="00E86221">
                  <w:pPr>
                    <w:widowControl/>
                    <w:autoSpaceDE/>
                    <w:autoSpaceDN/>
                    <w:adjustRightInd/>
                    <w:jc w:val="center"/>
                    <w:rPr>
                      <w:ins w:id="4245" w:author="ERCOT" w:date="2022-11-03T17:27:00Z"/>
                      <w:b/>
                      <w:bCs/>
                      <w:sz w:val="22"/>
                      <w:szCs w:val="22"/>
                    </w:rPr>
                  </w:pPr>
                  <w:ins w:id="4246"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8ADF76C" w14:textId="684E449B" w:rsidR="00E86221" w:rsidRPr="00ED4D8D" w:rsidRDefault="00E86221" w:rsidP="00E86221">
                  <w:pPr>
                    <w:widowControl/>
                    <w:autoSpaceDE/>
                    <w:autoSpaceDN/>
                    <w:adjustRightInd/>
                    <w:jc w:val="center"/>
                    <w:rPr>
                      <w:ins w:id="4247" w:author="ERCOT" w:date="2022-11-03T17:27:00Z"/>
                      <w:b/>
                      <w:bCs/>
                      <w:sz w:val="22"/>
                      <w:szCs w:val="22"/>
                    </w:rPr>
                  </w:pPr>
                  <w:ins w:id="4248"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4F98D87" w14:textId="77777777" w:rsidR="00E86221" w:rsidRPr="00ED4D8D" w:rsidRDefault="00E86221" w:rsidP="00E86221">
                  <w:pPr>
                    <w:widowControl/>
                    <w:autoSpaceDE/>
                    <w:autoSpaceDN/>
                    <w:adjustRightInd/>
                    <w:jc w:val="center"/>
                    <w:rPr>
                      <w:ins w:id="4249" w:author="ERCOT" w:date="2022-11-03T17:27:00Z"/>
                      <w:b/>
                      <w:bCs/>
                      <w:sz w:val="22"/>
                      <w:szCs w:val="22"/>
                    </w:rPr>
                  </w:pPr>
                  <w:ins w:id="4250"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44B73CB9" w14:textId="77777777" w:rsidR="00E86221" w:rsidRPr="00ED4D8D" w:rsidRDefault="00E86221" w:rsidP="00E86221">
                  <w:pPr>
                    <w:widowControl/>
                    <w:autoSpaceDE/>
                    <w:autoSpaceDN/>
                    <w:adjustRightInd/>
                    <w:jc w:val="center"/>
                    <w:rPr>
                      <w:ins w:id="4251" w:author="ERCOT" w:date="2022-11-03T17:27:00Z"/>
                      <w:b/>
                      <w:bCs/>
                      <w:sz w:val="22"/>
                      <w:szCs w:val="22"/>
                    </w:rPr>
                  </w:pPr>
                  <w:ins w:id="4252"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44A16664" w14:textId="77777777" w:rsidR="00E86221" w:rsidRPr="00ED4D8D" w:rsidRDefault="00E86221" w:rsidP="00E86221">
                  <w:pPr>
                    <w:widowControl/>
                    <w:autoSpaceDE/>
                    <w:autoSpaceDN/>
                    <w:adjustRightInd/>
                    <w:jc w:val="center"/>
                    <w:rPr>
                      <w:ins w:id="4253" w:author="ERCOT" w:date="2022-11-03T17:27:00Z"/>
                      <w:b/>
                      <w:bCs/>
                      <w:sz w:val="22"/>
                      <w:szCs w:val="22"/>
                    </w:rPr>
                  </w:pPr>
                  <w:ins w:id="4254"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7EE1D45B" w14:textId="77777777" w:rsidR="00E86221" w:rsidRPr="00ED4D8D" w:rsidRDefault="00E86221" w:rsidP="00E86221">
                  <w:pPr>
                    <w:widowControl/>
                    <w:autoSpaceDE/>
                    <w:autoSpaceDN/>
                    <w:adjustRightInd/>
                    <w:jc w:val="center"/>
                    <w:rPr>
                      <w:ins w:id="4255" w:author="ERCOT" w:date="2022-11-03T17:27:00Z"/>
                      <w:b/>
                      <w:bCs/>
                      <w:sz w:val="22"/>
                      <w:szCs w:val="22"/>
                    </w:rPr>
                  </w:pPr>
                  <w:ins w:id="4256"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389C9295" w14:textId="77777777" w:rsidR="00E86221" w:rsidRPr="00ED4D8D" w:rsidRDefault="00E86221" w:rsidP="00E86221">
                  <w:pPr>
                    <w:widowControl/>
                    <w:autoSpaceDE/>
                    <w:autoSpaceDN/>
                    <w:adjustRightInd/>
                    <w:jc w:val="center"/>
                    <w:rPr>
                      <w:ins w:id="4257" w:author="ERCOT" w:date="2022-11-03T17:27:00Z"/>
                      <w:b/>
                      <w:bCs/>
                      <w:sz w:val="22"/>
                      <w:szCs w:val="22"/>
                    </w:rPr>
                  </w:pPr>
                  <w:ins w:id="4258"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69B02AC7" w14:textId="77777777" w:rsidR="00E86221" w:rsidRPr="00ED4D8D" w:rsidRDefault="00E86221" w:rsidP="00E86221">
                  <w:pPr>
                    <w:widowControl/>
                    <w:autoSpaceDE/>
                    <w:autoSpaceDN/>
                    <w:adjustRightInd/>
                    <w:jc w:val="center"/>
                    <w:rPr>
                      <w:ins w:id="4259" w:author="ERCOT" w:date="2022-11-03T17:27:00Z"/>
                      <w:b/>
                      <w:bCs/>
                      <w:sz w:val="22"/>
                      <w:szCs w:val="22"/>
                    </w:rPr>
                  </w:pPr>
                  <w:ins w:id="4260"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26660D87" w14:textId="77777777" w:rsidR="00E86221" w:rsidRPr="00ED4D8D" w:rsidRDefault="00E86221" w:rsidP="00E86221">
                  <w:pPr>
                    <w:widowControl/>
                    <w:autoSpaceDE/>
                    <w:autoSpaceDN/>
                    <w:adjustRightInd/>
                    <w:jc w:val="center"/>
                    <w:rPr>
                      <w:ins w:id="4261" w:author="ERCOT" w:date="2022-11-03T17:27:00Z"/>
                      <w:b/>
                      <w:bCs/>
                      <w:sz w:val="22"/>
                      <w:szCs w:val="22"/>
                    </w:rPr>
                  </w:pPr>
                  <w:ins w:id="4262"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3421C9D6" w14:textId="77777777" w:rsidR="00E86221" w:rsidRPr="00ED4D8D" w:rsidRDefault="00E86221" w:rsidP="00E86221">
                  <w:pPr>
                    <w:widowControl/>
                    <w:autoSpaceDE/>
                    <w:autoSpaceDN/>
                    <w:adjustRightInd/>
                    <w:jc w:val="center"/>
                    <w:rPr>
                      <w:ins w:id="4263" w:author="ERCOT" w:date="2022-11-03T17:27:00Z"/>
                      <w:b/>
                      <w:bCs/>
                      <w:sz w:val="22"/>
                      <w:szCs w:val="22"/>
                    </w:rPr>
                  </w:pPr>
                  <w:ins w:id="4264"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0F48EFC3" w14:textId="77777777" w:rsidR="00E86221" w:rsidRPr="00ED4D8D" w:rsidRDefault="00E86221" w:rsidP="00E86221">
                  <w:pPr>
                    <w:widowControl/>
                    <w:autoSpaceDE/>
                    <w:autoSpaceDN/>
                    <w:adjustRightInd/>
                    <w:jc w:val="center"/>
                    <w:rPr>
                      <w:ins w:id="4265" w:author="ERCOT" w:date="2022-11-03T17:27:00Z"/>
                      <w:b/>
                      <w:bCs/>
                      <w:sz w:val="22"/>
                      <w:szCs w:val="22"/>
                    </w:rPr>
                  </w:pPr>
                  <w:ins w:id="426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C22B738" w14:textId="77777777" w:rsidR="00E86221" w:rsidRPr="00ED4D8D" w:rsidRDefault="00E86221" w:rsidP="00E86221">
                  <w:pPr>
                    <w:widowControl/>
                    <w:autoSpaceDE/>
                    <w:autoSpaceDN/>
                    <w:adjustRightInd/>
                    <w:jc w:val="center"/>
                    <w:rPr>
                      <w:ins w:id="4267" w:author="ERCOT" w:date="2022-11-03T17:27:00Z"/>
                      <w:b/>
                      <w:bCs/>
                      <w:sz w:val="22"/>
                      <w:szCs w:val="22"/>
                    </w:rPr>
                  </w:pPr>
                  <w:ins w:id="426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ADBE610" w14:textId="77777777" w:rsidR="00E86221" w:rsidRPr="00ED4D8D" w:rsidRDefault="00E86221" w:rsidP="00E86221">
                  <w:pPr>
                    <w:widowControl/>
                    <w:autoSpaceDE/>
                    <w:autoSpaceDN/>
                    <w:adjustRightInd/>
                    <w:jc w:val="center"/>
                    <w:rPr>
                      <w:ins w:id="4269" w:author="ERCOT" w:date="2022-11-03T17:27:00Z"/>
                      <w:b/>
                      <w:bCs/>
                      <w:sz w:val="22"/>
                      <w:szCs w:val="22"/>
                    </w:rPr>
                  </w:pPr>
                  <w:ins w:id="427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115E46E" w14:textId="77777777" w:rsidR="00E86221" w:rsidRPr="00ED4D8D" w:rsidRDefault="00E86221" w:rsidP="00E86221">
                  <w:pPr>
                    <w:widowControl/>
                    <w:autoSpaceDE/>
                    <w:autoSpaceDN/>
                    <w:adjustRightInd/>
                    <w:jc w:val="center"/>
                    <w:rPr>
                      <w:ins w:id="4271" w:author="ERCOT" w:date="2022-11-03T17:27:00Z"/>
                      <w:b/>
                      <w:bCs/>
                      <w:sz w:val="22"/>
                      <w:szCs w:val="22"/>
                    </w:rPr>
                  </w:pPr>
                  <w:ins w:id="427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FE92A05" w14:textId="77777777" w:rsidR="00E86221" w:rsidRPr="00ED4D8D" w:rsidRDefault="00E86221" w:rsidP="00E86221">
                  <w:pPr>
                    <w:widowControl/>
                    <w:autoSpaceDE/>
                    <w:autoSpaceDN/>
                    <w:adjustRightInd/>
                    <w:jc w:val="center"/>
                    <w:rPr>
                      <w:ins w:id="4273" w:author="ERCOT" w:date="2022-11-03T17:27:00Z"/>
                      <w:b/>
                      <w:bCs/>
                      <w:sz w:val="22"/>
                      <w:szCs w:val="22"/>
                    </w:rPr>
                  </w:pPr>
                  <w:ins w:id="427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2EFE0EC2" w14:textId="77777777" w:rsidR="00E86221" w:rsidRPr="00ED4D8D" w:rsidRDefault="00E86221" w:rsidP="00E86221">
                  <w:pPr>
                    <w:widowControl/>
                    <w:autoSpaceDE/>
                    <w:autoSpaceDN/>
                    <w:adjustRightInd/>
                    <w:jc w:val="center"/>
                    <w:rPr>
                      <w:ins w:id="4275" w:author="ERCOT" w:date="2022-11-03T17:27:00Z"/>
                      <w:b/>
                      <w:bCs/>
                      <w:sz w:val="22"/>
                      <w:szCs w:val="22"/>
                    </w:rPr>
                  </w:pPr>
                  <w:ins w:id="4276" w:author="ERCOT" w:date="2022-11-03T17:27:00Z">
                    <w:r w:rsidRPr="00ED4D8D">
                      <w:rPr>
                        <w:sz w:val="22"/>
                        <w:szCs w:val="22"/>
                      </w:rPr>
                      <w:t>0</w:t>
                    </w:r>
                  </w:ins>
                </w:p>
              </w:tc>
            </w:tr>
            <w:tr w:rsidR="00E86221" w:rsidRPr="00E66AD4" w14:paraId="473F2DB0" w14:textId="77777777" w:rsidTr="00FE0904">
              <w:trPr>
                <w:trHeight w:val="350"/>
                <w:tblCellSpacing w:w="0" w:type="dxa"/>
                <w:ins w:id="4277"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8420516" w14:textId="77777777" w:rsidR="00E86221" w:rsidRPr="000357D1" w:rsidRDefault="00E86221" w:rsidP="00E86221">
                  <w:pPr>
                    <w:widowControl/>
                    <w:autoSpaceDE/>
                    <w:autoSpaceDN/>
                    <w:adjustRightInd/>
                    <w:jc w:val="center"/>
                    <w:rPr>
                      <w:ins w:id="4278" w:author="ERCOT" w:date="2022-11-03T17:27:00Z"/>
                      <w:sz w:val="22"/>
                      <w:szCs w:val="22"/>
                    </w:rPr>
                  </w:pPr>
                  <w:ins w:id="4279" w:author="ERCOT" w:date="2022-11-03T17:27:00Z">
                    <w:r w:rsidRPr="000357D1">
                      <w:rPr>
                        <w:b/>
                        <w:bCs/>
                        <w:sz w:val="22"/>
                        <w:szCs w:val="22"/>
                      </w:rPr>
                      <w:t>Feb.</w:t>
                    </w:r>
                  </w:ins>
                </w:p>
              </w:tc>
              <w:tc>
                <w:tcPr>
                  <w:tcW w:w="0" w:type="auto"/>
                  <w:tcBorders>
                    <w:top w:val="single" w:sz="4" w:space="0" w:color="000000"/>
                    <w:left w:val="single" w:sz="4" w:space="0" w:color="000000"/>
                    <w:bottom w:val="single" w:sz="4" w:space="0" w:color="000000"/>
                    <w:right w:val="single" w:sz="4" w:space="0" w:color="000000"/>
                  </w:tcBorders>
                </w:tcPr>
                <w:p w14:paraId="37C9DA0F" w14:textId="77777777" w:rsidR="00E86221" w:rsidRPr="00ED4D8D" w:rsidRDefault="00E86221" w:rsidP="00E86221">
                  <w:pPr>
                    <w:widowControl/>
                    <w:autoSpaceDE/>
                    <w:autoSpaceDN/>
                    <w:adjustRightInd/>
                    <w:jc w:val="center"/>
                    <w:rPr>
                      <w:ins w:id="4280" w:author="ERCOT" w:date="2022-11-03T17:27:00Z"/>
                      <w:b/>
                      <w:bCs/>
                      <w:sz w:val="22"/>
                      <w:szCs w:val="22"/>
                    </w:rPr>
                  </w:pPr>
                  <w:ins w:id="428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5BF4CB6" w14:textId="77777777" w:rsidR="00E86221" w:rsidRPr="00ED4D8D" w:rsidRDefault="00E86221" w:rsidP="00E86221">
                  <w:pPr>
                    <w:widowControl/>
                    <w:autoSpaceDE/>
                    <w:autoSpaceDN/>
                    <w:adjustRightInd/>
                    <w:jc w:val="center"/>
                    <w:rPr>
                      <w:ins w:id="4282" w:author="ERCOT" w:date="2022-11-03T17:27:00Z"/>
                      <w:b/>
                      <w:bCs/>
                      <w:sz w:val="22"/>
                      <w:szCs w:val="22"/>
                    </w:rPr>
                  </w:pPr>
                  <w:ins w:id="428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6EEC519" w14:textId="77777777" w:rsidR="00E86221" w:rsidRPr="00ED4D8D" w:rsidRDefault="00E86221" w:rsidP="00E86221">
                  <w:pPr>
                    <w:widowControl/>
                    <w:autoSpaceDE/>
                    <w:autoSpaceDN/>
                    <w:adjustRightInd/>
                    <w:jc w:val="center"/>
                    <w:rPr>
                      <w:ins w:id="4284" w:author="ERCOT" w:date="2022-11-03T17:27:00Z"/>
                      <w:b/>
                      <w:bCs/>
                      <w:sz w:val="22"/>
                      <w:szCs w:val="22"/>
                    </w:rPr>
                  </w:pPr>
                  <w:ins w:id="428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10C27E6" w14:textId="77777777" w:rsidR="00E86221" w:rsidRPr="00ED4D8D" w:rsidRDefault="00E86221" w:rsidP="00E86221">
                  <w:pPr>
                    <w:widowControl/>
                    <w:autoSpaceDE/>
                    <w:autoSpaceDN/>
                    <w:adjustRightInd/>
                    <w:jc w:val="center"/>
                    <w:rPr>
                      <w:ins w:id="4286" w:author="ERCOT" w:date="2022-11-03T17:27:00Z"/>
                      <w:b/>
                      <w:bCs/>
                      <w:sz w:val="22"/>
                      <w:szCs w:val="22"/>
                    </w:rPr>
                  </w:pPr>
                  <w:ins w:id="428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A6377E6" w14:textId="77777777" w:rsidR="00E86221" w:rsidRPr="00ED4D8D" w:rsidRDefault="00E86221" w:rsidP="00E86221">
                  <w:pPr>
                    <w:widowControl/>
                    <w:autoSpaceDE/>
                    <w:autoSpaceDN/>
                    <w:adjustRightInd/>
                    <w:jc w:val="center"/>
                    <w:rPr>
                      <w:ins w:id="4288" w:author="ERCOT" w:date="2022-11-03T17:27:00Z"/>
                      <w:b/>
                      <w:bCs/>
                      <w:sz w:val="22"/>
                      <w:szCs w:val="22"/>
                    </w:rPr>
                  </w:pPr>
                  <w:ins w:id="428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4FB8820" w14:textId="77777777" w:rsidR="00E86221" w:rsidRPr="00ED4D8D" w:rsidRDefault="00E86221" w:rsidP="00E86221">
                  <w:pPr>
                    <w:widowControl/>
                    <w:autoSpaceDE/>
                    <w:autoSpaceDN/>
                    <w:adjustRightInd/>
                    <w:jc w:val="center"/>
                    <w:rPr>
                      <w:ins w:id="4290" w:author="ERCOT" w:date="2022-11-03T17:27:00Z"/>
                      <w:b/>
                      <w:bCs/>
                      <w:sz w:val="22"/>
                      <w:szCs w:val="22"/>
                    </w:rPr>
                  </w:pPr>
                  <w:ins w:id="429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0A1F7BD" w14:textId="3F00DF7F" w:rsidR="00E86221" w:rsidRPr="00ED4D8D" w:rsidRDefault="00E86221" w:rsidP="00E86221">
                  <w:pPr>
                    <w:widowControl/>
                    <w:autoSpaceDE/>
                    <w:autoSpaceDN/>
                    <w:adjustRightInd/>
                    <w:jc w:val="center"/>
                    <w:rPr>
                      <w:ins w:id="4292" w:author="ERCOT" w:date="2022-11-03T17:27:00Z"/>
                      <w:b/>
                      <w:bCs/>
                      <w:sz w:val="22"/>
                      <w:szCs w:val="22"/>
                    </w:rPr>
                  </w:pPr>
                  <w:ins w:id="4293" w:author="ERCOT 111722" w:date="2022-11-17T13:32:00Z">
                    <w:r>
                      <w:t>0</w:t>
                    </w:r>
                  </w:ins>
                  <w:ins w:id="4294" w:author="ERCOT" w:date="2022-11-17T13:31:00Z">
                    <w:del w:id="4295" w:author="ERCOT 111722" w:date="2022-11-17T13:32:00Z">
                      <w:r w:rsidRPr="008C711B" w:rsidDel="00E86221">
                        <w:delText>23</w:delText>
                      </w:r>
                    </w:del>
                  </w:ins>
                </w:p>
              </w:tc>
              <w:tc>
                <w:tcPr>
                  <w:tcW w:w="0" w:type="auto"/>
                  <w:tcBorders>
                    <w:top w:val="single" w:sz="4" w:space="0" w:color="000000"/>
                    <w:left w:val="single" w:sz="4" w:space="0" w:color="000000"/>
                    <w:bottom w:val="single" w:sz="4" w:space="0" w:color="000000"/>
                    <w:right w:val="single" w:sz="4" w:space="0" w:color="000000"/>
                  </w:tcBorders>
                </w:tcPr>
                <w:p w14:paraId="30A9C568" w14:textId="1F8AEF8B" w:rsidR="00E86221" w:rsidRPr="00ED4D8D" w:rsidRDefault="00E86221" w:rsidP="00E86221">
                  <w:pPr>
                    <w:widowControl/>
                    <w:autoSpaceDE/>
                    <w:autoSpaceDN/>
                    <w:adjustRightInd/>
                    <w:jc w:val="center"/>
                    <w:rPr>
                      <w:ins w:id="4296" w:author="ERCOT" w:date="2022-11-03T17:27:00Z"/>
                      <w:b/>
                      <w:bCs/>
                      <w:sz w:val="22"/>
                      <w:szCs w:val="22"/>
                    </w:rPr>
                  </w:pPr>
                  <w:ins w:id="4297" w:author="ERCOT 111722" w:date="2022-11-17T13:32:00Z">
                    <w:r>
                      <w:t>0</w:t>
                    </w:r>
                  </w:ins>
                  <w:ins w:id="4298" w:author="ERCOT" w:date="2022-11-17T13:31:00Z">
                    <w:del w:id="4299" w:author="ERCOT 111722" w:date="2022-11-17T13:32:00Z">
                      <w:r w:rsidRPr="008C711B" w:rsidDel="00E86221">
                        <w:delText>23</w:delText>
                      </w:r>
                    </w:del>
                  </w:ins>
                </w:p>
              </w:tc>
              <w:tc>
                <w:tcPr>
                  <w:tcW w:w="0" w:type="auto"/>
                  <w:tcBorders>
                    <w:top w:val="single" w:sz="4" w:space="0" w:color="000000"/>
                    <w:left w:val="single" w:sz="4" w:space="0" w:color="000000"/>
                    <w:bottom w:val="single" w:sz="4" w:space="0" w:color="000000"/>
                    <w:right w:val="single" w:sz="4" w:space="0" w:color="000000"/>
                  </w:tcBorders>
                </w:tcPr>
                <w:p w14:paraId="7C070603" w14:textId="30146A42" w:rsidR="00E86221" w:rsidRPr="00ED4D8D" w:rsidRDefault="00E86221" w:rsidP="00E86221">
                  <w:pPr>
                    <w:widowControl/>
                    <w:autoSpaceDE/>
                    <w:autoSpaceDN/>
                    <w:adjustRightInd/>
                    <w:jc w:val="center"/>
                    <w:rPr>
                      <w:ins w:id="4300" w:author="ERCOT" w:date="2022-11-03T17:27:00Z"/>
                      <w:b/>
                      <w:bCs/>
                      <w:sz w:val="22"/>
                      <w:szCs w:val="22"/>
                    </w:rPr>
                  </w:pPr>
                  <w:ins w:id="4301" w:author="ERCOT 111722" w:date="2022-11-17T13:32:00Z">
                    <w:r>
                      <w:t>0</w:t>
                    </w:r>
                  </w:ins>
                  <w:ins w:id="4302" w:author="ERCOT" w:date="2022-11-17T13:31:00Z">
                    <w:del w:id="4303" w:author="ERCOT 111722" w:date="2022-11-17T13:32:00Z">
                      <w:r w:rsidRPr="008C711B" w:rsidDel="00E86221">
                        <w:delText>23</w:delText>
                      </w:r>
                    </w:del>
                  </w:ins>
                </w:p>
              </w:tc>
              <w:tc>
                <w:tcPr>
                  <w:tcW w:w="0" w:type="auto"/>
                  <w:tcBorders>
                    <w:top w:val="single" w:sz="4" w:space="0" w:color="000000"/>
                    <w:left w:val="single" w:sz="4" w:space="0" w:color="000000"/>
                    <w:bottom w:val="single" w:sz="4" w:space="0" w:color="000000"/>
                    <w:right w:val="single" w:sz="4" w:space="0" w:color="000000"/>
                  </w:tcBorders>
                </w:tcPr>
                <w:p w14:paraId="347E9C20" w14:textId="1A3D39C0" w:rsidR="00E86221" w:rsidRPr="00ED4D8D" w:rsidRDefault="00E86221" w:rsidP="00E86221">
                  <w:pPr>
                    <w:widowControl/>
                    <w:autoSpaceDE/>
                    <w:autoSpaceDN/>
                    <w:adjustRightInd/>
                    <w:jc w:val="center"/>
                    <w:rPr>
                      <w:ins w:id="4304" w:author="ERCOT" w:date="2022-11-03T17:27:00Z"/>
                      <w:b/>
                      <w:bCs/>
                      <w:sz w:val="22"/>
                      <w:szCs w:val="22"/>
                    </w:rPr>
                  </w:pPr>
                  <w:ins w:id="4305" w:author="ERCOT 111722" w:date="2022-11-17T13:32:00Z">
                    <w:r>
                      <w:t>0</w:t>
                    </w:r>
                  </w:ins>
                  <w:ins w:id="4306" w:author="ERCOT" w:date="2022-11-17T13:31:00Z">
                    <w:del w:id="4307" w:author="ERCOT 111722" w:date="2022-11-17T13:32:00Z">
                      <w:r w:rsidRPr="008C711B" w:rsidDel="00E86221">
                        <w:delText>23</w:delText>
                      </w:r>
                    </w:del>
                  </w:ins>
                </w:p>
              </w:tc>
              <w:tc>
                <w:tcPr>
                  <w:tcW w:w="0" w:type="auto"/>
                  <w:tcBorders>
                    <w:top w:val="single" w:sz="4" w:space="0" w:color="000000"/>
                    <w:left w:val="single" w:sz="4" w:space="0" w:color="000000"/>
                    <w:bottom w:val="single" w:sz="4" w:space="0" w:color="000000"/>
                    <w:right w:val="single" w:sz="4" w:space="0" w:color="000000"/>
                  </w:tcBorders>
                </w:tcPr>
                <w:p w14:paraId="783834FD" w14:textId="77777777" w:rsidR="00E86221" w:rsidRPr="00ED4D8D" w:rsidRDefault="00E86221" w:rsidP="00E86221">
                  <w:pPr>
                    <w:widowControl/>
                    <w:autoSpaceDE/>
                    <w:autoSpaceDN/>
                    <w:adjustRightInd/>
                    <w:jc w:val="center"/>
                    <w:rPr>
                      <w:ins w:id="4308" w:author="ERCOT" w:date="2022-11-03T17:27:00Z"/>
                      <w:b/>
                      <w:bCs/>
                      <w:sz w:val="22"/>
                      <w:szCs w:val="22"/>
                    </w:rPr>
                  </w:pPr>
                  <w:ins w:id="4309"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1F55C50C" w14:textId="77777777" w:rsidR="00E86221" w:rsidRPr="00ED4D8D" w:rsidRDefault="00E86221" w:rsidP="00E86221">
                  <w:pPr>
                    <w:widowControl/>
                    <w:autoSpaceDE/>
                    <w:autoSpaceDN/>
                    <w:adjustRightInd/>
                    <w:jc w:val="center"/>
                    <w:rPr>
                      <w:ins w:id="4310" w:author="ERCOT" w:date="2022-11-03T17:27:00Z"/>
                      <w:b/>
                      <w:bCs/>
                      <w:sz w:val="22"/>
                      <w:szCs w:val="22"/>
                    </w:rPr>
                  </w:pPr>
                  <w:ins w:id="4311"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38753002" w14:textId="77777777" w:rsidR="00E86221" w:rsidRPr="00ED4D8D" w:rsidRDefault="00E86221" w:rsidP="00E86221">
                  <w:pPr>
                    <w:widowControl/>
                    <w:autoSpaceDE/>
                    <w:autoSpaceDN/>
                    <w:adjustRightInd/>
                    <w:jc w:val="center"/>
                    <w:rPr>
                      <w:ins w:id="4312" w:author="ERCOT" w:date="2022-11-03T17:27:00Z"/>
                      <w:b/>
                      <w:bCs/>
                      <w:sz w:val="22"/>
                      <w:szCs w:val="22"/>
                    </w:rPr>
                  </w:pPr>
                  <w:ins w:id="4313"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02BF7D9E" w14:textId="77777777" w:rsidR="00E86221" w:rsidRPr="00ED4D8D" w:rsidRDefault="00E86221" w:rsidP="00E86221">
                  <w:pPr>
                    <w:widowControl/>
                    <w:autoSpaceDE/>
                    <w:autoSpaceDN/>
                    <w:adjustRightInd/>
                    <w:jc w:val="center"/>
                    <w:rPr>
                      <w:ins w:id="4314" w:author="ERCOT" w:date="2022-11-03T17:27:00Z"/>
                      <w:b/>
                      <w:bCs/>
                      <w:sz w:val="22"/>
                      <w:szCs w:val="22"/>
                    </w:rPr>
                  </w:pPr>
                  <w:ins w:id="4315"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0742D56B" w14:textId="77777777" w:rsidR="00E86221" w:rsidRPr="00ED4D8D" w:rsidRDefault="00E86221" w:rsidP="00E86221">
                  <w:pPr>
                    <w:widowControl/>
                    <w:autoSpaceDE/>
                    <w:autoSpaceDN/>
                    <w:adjustRightInd/>
                    <w:jc w:val="center"/>
                    <w:rPr>
                      <w:ins w:id="4316" w:author="ERCOT" w:date="2022-11-03T17:27:00Z"/>
                      <w:b/>
                      <w:bCs/>
                      <w:sz w:val="22"/>
                      <w:szCs w:val="22"/>
                    </w:rPr>
                  </w:pPr>
                  <w:ins w:id="4317" w:author="ERCOT" w:date="2022-11-03T17:27:00Z">
                    <w:r w:rsidRPr="00ED4D8D">
                      <w:rPr>
                        <w:sz w:val="22"/>
                        <w:szCs w:val="22"/>
                      </w:rPr>
                      <w:t>39</w:t>
                    </w:r>
                  </w:ins>
                </w:p>
              </w:tc>
              <w:tc>
                <w:tcPr>
                  <w:tcW w:w="0" w:type="auto"/>
                  <w:tcBorders>
                    <w:top w:val="single" w:sz="4" w:space="0" w:color="000000"/>
                    <w:left w:val="single" w:sz="4" w:space="0" w:color="000000"/>
                    <w:bottom w:val="single" w:sz="4" w:space="0" w:color="000000"/>
                    <w:right w:val="single" w:sz="4" w:space="0" w:color="000000"/>
                  </w:tcBorders>
                </w:tcPr>
                <w:p w14:paraId="2A021422" w14:textId="77777777" w:rsidR="00E86221" w:rsidRPr="00ED4D8D" w:rsidRDefault="00E86221" w:rsidP="00E86221">
                  <w:pPr>
                    <w:widowControl/>
                    <w:autoSpaceDE/>
                    <w:autoSpaceDN/>
                    <w:adjustRightInd/>
                    <w:jc w:val="center"/>
                    <w:rPr>
                      <w:ins w:id="4318" w:author="ERCOT" w:date="2022-11-03T17:27:00Z"/>
                      <w:b/>
                      <w:bCs/>
                      <w:sz w:val="22"/>
                      <w:szCs w:val="22"/>
                    </w:rPr>
                  </w:pPr>
                  <w:ins w:id="4319" w:author="ERCOT" w:date="2022-11-03T17:27:00Z">
                    <w:r w:rsidRPr="00ED4D8D">
                      <w:rPr>
                        <w:sz w:val="22"/>
                        <w:szCs w:val="22"/>
                      </w:rPr>
                      <w:t>39</w:t>
                    </w:r>
                  </w:ins>
                </w:p>
              </w:tc>
              <w:tc>
                <w:tcPr>
                  <w:tcW w:w="0" w:type="auto"/>
                  <w:tcBorders>
                    <w:top w:val="single" w:sz="4" w:space="0" w:color="000000"/>
                    <w:left w:val="single" w:sz="4" w:space="0" w:color="000000"/>
                    <w:bottom w:val="single" w:sz="4" w:space="0" w:color="000000"/>
                    <w:right w:val="single" w:sz="4" w:space="0" w:color="000000"/>
                  </w:tcBorders>
                </w:tcPr>
                <w:p w14:paraId="2CCB37E8" w14:textId="77777777" w:rsidR="00E86221" w:rsidRPr="00ED4D8D" w:rsidRDefault="00E86221" w:rsidP="00E86221">
                  <w:pPr>
                    <w:widowControl/>
                    <w:autoSpaceDE/>
                    <w:autoSpaceDN/>
                    <w:adjustRightInd/>
                    <w:jc w:val="center"/>
                    <w:rPr>
                      <w:ins w:id="4320" w:author="ERCOT" w:date="2022-11-03T17:27:00Z"/>
                      <w:b/>
                      <w:bCs/>
                      <w:sz w:val="22"/>
                      <w:szCs w:val="22"/>
                    </w:rPr>
                  </w:pPr>
                  <w:ins w:id="4321" w:author="ERCOT" w:date="2022-11-03T17:27:00Z">
                    <w:r w:rsidRPr="00ED4D8D">
                      <w:rPr>
                        <w:sz w:val="22"/>
                        <w:szCs w:val="22"/>
                      </w:rPr>
                      <w:t>39</w:t>
                    </w:r>
                  </w:ins>
                </w:p>
              </w:tc>
              <w:tc>
                <w:tcPr>
                  <w:tcW w:w="0" w:type="auto"/>
                  <w:tcBorders>
                    <w:top w:val="single" w:sz="4" w:space="0" w:color="000000"/>
                    <w:left w:val="single" w:sz="4" w:space="0" w:color="000000"/>
                    <w:bottom w:val="single" w:sz="4" w:space="0" w:color="000000"/>
                    <w:right w:val="single" w:sz="4" w:space="0" w:color="000000"/>
                  </w:tcBorders>
                </w:tcPr>
                <w:p w14:paraId="0B2C8887" w14:textId="77777777" w:rsidR="00E86221" w:rsidRPr="00ED4D8D" w:rsidRDefault="00E86221" w:rsidP="00E86221">
                  <w:pPr>
                    <w:widowControl/>
                    <w:autoSpaceDE/>
                    <w:autoSpaceDN/>
                    <w:adjustRightInd/>
                    <w:jc w:val="center"/>
                    <w:rPr>
                      <w:ins w:id="4322" w:author="ERCOT" w:date="2022-11-03T17:27:00Z"/>
                      <w:b/>
                      <w:bCs/>
                      <w:sz w:val="22"/>
                      <w:szCs w:val="22"/>
                    </w:rPr>
                  </w:pPr>
                  <w:ins w:id="4323" w:author="ERCOT" w:date="2022-11-03T17:27:00Z">
                    <w:r w:rsidRPr="00ED4D8D">
                      <w:rPr>
                        <w:sz w:val="22"/>
                        <w:szCs w:val="22"/>
                      </w:rPr>
                      <w:t>39</w:t>
                    </w:r>
                  </w:ins>
                </w:p>
              </w:tc>
              <w:tc>
                <w:tcPr>
                  <w:tcW w:w="0" w:type="auto"/>
                  <w:tcBorders>
                    <w:top w:val="single" w:sz="4" w:space="0" w:color="000000"/>
                    <w:left w:val="single" w:sz="4" w:space="0" w:color="000000"/>
                    <w:bottom w:val="single" w:sz="4" w:space="0" w:color="000000"/>
                    <w:right w:val="single" w:sz="4" w:space="0" w:color="000000"/>
                  </w:tcBorders>
                </w:tcPr>
                <w:p w14:paraId="467E5894" w14:textId="77777777" w:rsidR="00E86221" w:rsidRPr="00ED4D8D" w:rsidRDefault="00E86221" w:rsidP="00E86221">
                  <w:pPr>
                    <w:widowControl/>
                    <w:autoSpaceDE/>
                    <w:autoSpaceDN/>
                    <w:adjustRightInd/>
                    <w:jc w:val="center"/>
                    <w:rPr>
                      <w:ins w:id="4324" w:author="ERCOT" w:date="2022-11-03T17:27:00Z"/>
                      <w:b/>
                      <w:bCs/>
                      <w:sz w:val="22"/>
                      <w:szCs w:val="22"/>
                    </w:rPr>
                  </w:pPr>
                  <w:ins w:id="4325" w:author="ERCOT" w:date="2022-11-03T17:27:00Z">
                    <w:r w:rsidRPr="00ED4D8D">
                      <w:rPr>
                        <w:sz w:val="22"/>
                        <w:szCs w:val="22"/>
                      </w:rPr>
                      <w:t>3</w:t>
                    </w:r>
                  </w:ins>
                </w:p>
              </w:tc>
              <w:tc>
                <w:tcPr>
                  <w:tcW w:w="0" w:type="auto"/>
                  <w:tcBorders>
                    <w:top w:val="single" w:sz="4" w:space="0" w:color="000000"/>
                    <w:left w:val="single" w:sz="4" w:space="0" w:color="000000"/>
                    <w:bottom w:val="single" w:sz="4" w:space="0" w:color="000000"/>
                    <w:right w:val="single" w:sz="4" w:space="0" w:color="000000"/>
                  </w:tcBorders>
                </w:tcPr>
                <w:p w14:paraId="78190A6E" w14:textId="77777777" w:rsidR="00E86221" w:rsidRPr="00ED4D8D" w:rsidRDefault="00E86221" w:rsidP="00E86221">
                  <w:pPr>
                    <w:widowControl/>
                    <w:autoSpaceDE/>
                    <w:autoSpaceDN/>
                    <w:adjustRightInd/>
                    <w:jc w:val="center"/>
                    <w:rPr>
                      <w:ins w:id="4326" w:author="ERCOT" w:date="2022-11-03T17:27:00Z"/>
                      <w:b/>
                      <w:bCs/>
                      <w:sz w:val="22"/>
                      <w:szCs w:val="22"/>
                    </w:rPr>
                  </w:pPr>
                  <w:ins w:id="4327" w:author="ERCOT" w:date="2022-11-03T17:27:00Z">
                    <w:r w:rsidRPr="00ED4D8D">
                      <w:rPr>
                        <w:sz w:val="22"/>
                        <w:szCs w:val="22"/>
                      </w:rPr>
                      <w:t>3</w:t>
                    </w:r>
                  </w:ins>
                </w:p>
              </w:tc>
              <w:tc>
                <w:tcPr>
                  <w:tcW w:w="0" w:type="auto"/>
                  <w:tcBorders>
                    <w:top w:val="single" w:sz="4" w:space="0" w:color="000000"/>
                    <w:left w:val="single" w:sz="4" w:space="0" w:color="000000"/>
                    <w:bottom w:val="single" w:sz="4" w:space="0" w:color="000000"/>
                    <w:right w:val="single" w:sz="4" w:space="0" w:color="000000"/>
                  </w:tcBorders>
                </w:tcPr>
                <w:p w14:paraId="73B20C41" w14:textId="77777777" w:rsidR="00E86221" w:rsidRPr="00ED4D8D" w:rsidRDefault="00E86221" w:rsidP="00E86221">
                  <w:pPr>
                    <w:widowControl/>
                    <w:autoSpaceDE/>
                    <w:autoSpaceDN/>
                    <w:adjustRightInd/>
                    <w:jc w:val="center"/>
                    <w:rPr>
                      <w:ins w:id="4328" w:author="ERCOT" w:date="2022-11-03T17:27:00Z"/>
                      <w:b/>
                      <w:bCs/>
                      <w:sz w:val="22"/>
                      <w:szCs w:val="22"/>
                    </w:rPr>
                  </w:pPr>
                  <w:ins w:id="4329" w:author="ERCOT" w:date="2022-11-03T17:27:00Z">
                    <w:r w:rsidRPr="00ED4D8D">
                      <w:rPr>
                        <w:sz w:val="22"/>
                        <w:szCs w:val="22"/>
                      </w:rPr>
                      <w:t>3</w:t>
                    </w:r>
                  </w:ins>
                </w:p>
              </w:tc>
              <w:tc>
                <w:tcPr>
                  <w:tcW w:w="0" w:type="auto"/>
                  <w:tcBorders>
                    <w:top w:val="single" w:sz="4" w:space="0" w:color="000000"/>
                    <w:left w:val="single" w:sz="4" w:space="0" w:color="000000"/>
                    <w:bottom w:val="single" w:sz="4" w:space="0" w:color="000000"/>
                    <w:right w:val="single" w:sz="4" w:space="0" w:color="000000"/>
                  </w:tcBorders>
                </w:tcPr>
                <w:p w14:paraId="108D01D7" w14:textId="77777777" w:rsidR="00E86221" w:rsidRPr="00ED4D8D" w:rsidRDefault="00E86221" w:rsidP="00E86221">
                  <w:pPr>
                    <w:widowControl/>
                    <w:autoSpaceDE/>
                    <w:autoSpaceDN/>
                    <w:adjustRightInd/>
                    <w:jc w:val="center"/>
                    <w:rPr>
                      <w:ins w:id="4330" w:author="ERCOT" w:date="2022-11-03T17:27:00Z"/>
                      <w:b/>
                      <w:bCs/>
                      <w:sz w:val="22"/>
                      <w:szCs w:val="22"/>
                    </w:rPr>
                  </w:pPr>
                  <w:ins w:id="4331" w:author="ERCOT" w:date="2022-11-03T17:27:00Z">
                    <w:r w:rsidRPr="00ED4D8D">
                      <w:rPr>
                        <w:sz w:val="22"/>
                        <w:szCs w:val="22"/>
                      </w:rPr>
                      <w:t>3</w:t>
                    </w:r>
                  </w:ins>
                </w:p>
              </w:tc>
              <w:tc>
                <w:tcPr>
                  <w:tcW w:w="0" w:type="auto"/>
                  <w:tcBorders>
                    <w:top w:val="single" w:sz="4" w:space="0" w:color="000000"/>
                    <w:left w:val="single" w:sz="4" w:space="0" w:color="000000"/>
                    <w:bottom w:val="single" w:sz="4" w:space="0" w:color="000000"/>
                    <w:right w:val="single" w:sz="4" w:space="0" w:color="000000"/>
                  </w:tcBorders>
                </w:tcPr>
                <w:p w14:paraId="0C8C620F" w14:textId="77777777" w:rsidR="00E86221" w:rsidRPr="00ED4D8D" w:rsidRDefault="00E86221" w:rsidP="00E86221">
                  <w:pPr>
                    <w:widowControl/>
                    <w:autoSpaceDE/>
                    <w:autoSpaceDN/>
                    <w:adjustRightInd/>
                    <w:jc w:val="center"/>
                    <w:rPr>
                      <w:ins w:id="4332" w:author="ERCOT" w:date="2022-11-03T17:27:00Z"/>
                      <w:b/>
                      <w:bCs/>
                      <w:sz w:val="22"/>
                      <w:szCs w:val="22"/>
                    </w:rPr>
                  </w:pPr>
                  <w:ins w:id="433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009AA1D6" w14:textId="77777777" w:rsidR="00E86221" w:rsidRPr="00ED4D8D" w:rsidRDefault="00E86221" w:rsidP="00E86221">
                  <w:pPr>
                    <w:widowControl/>
                    <w:autoSpaceDE/>
                    <w:autoSpaceDN/>
                    <w:adjustRightInd/>
                    <w:jc w:val="center"/>
                    <w:rPr>
                      <w:ins w:id="4334" w:author="ERCOT" w:date="2022-11-03T17:27:00Z"/>
                      <w:b/>
                      <w:bCs/>
                      <w:sz w:val="22"/>
                      <w:szCs w:val="22"/>
                    </w:rPr>
                  </w:pPr>
                  <w:ins w:id="4335" w:author="ERCOT" w:date="2022-11-03T17:27:00Z">
                    <w:r w:rsidRPr="00ED4D8D">
                      <w:rPr>
                        <w:sz w:val="22"/>
                        <w:szCs w:val="22"/>
                      </w:rPr>
                      <w:t>0</w:t>
                    </w:r>
                  </w:ins>
                </w:p>
              </w:tc>
            </w:tr>
            <w:tr w:rsidR="00E86221" w:rsidRPr="00E66AD4" w14:paraId="2668C57D" w14:textId="77777777" w:rsidTr="00FE0904">
              <w:trPr>
                <w:trHeight w:val="422"/>
                <w:tblCellSpacing w:w="0" w:type="dxa"/>
                <w:ins w:id="4336"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5DC89373" w14:textId="77777777" w:rsidR="00E86221" w:rsidRPr="000357D1" w:rsidRDefault="00E86221" w:rsidP="00E86221">
                  <w:pPr>
                    <w:widowControl/>
                    <w:autoSpaceDE/>
                    <w:autoSpaceDN/>
                    <w:adjustRightInd/>
                    <w:jc w:val="center"/>
                    <w:rPr>
                      <w:ins w:id="4337" w:author="ERCOT" w:date="2022-11-03T17:27:00Z"/>
                      <w:sz w:val="22"/>
                      <w:szCs w:val="22"/>
                    </w:rPr>
                  </w:pPr>
                  <w:ins w:id="4338" w:author="ERCOT" w:date="2022-11-03T17:27:00Z">
                    <w:r w:rsidRPr="000357D1">
                      <w:rPr>
                        <w:b/>
                        <w:bCs/>
                        <w:sz w:val="22"/>
                        <w:szCs w:val="22"/>
                      </w:rPr>
                      <w:t>Mar.</w:t>
                    </w:r>
                  </w:ins>
                </w:p>
              </w:tc>
              <w:tc>
                <w:tcPr>
                  <w:tcW w:w="0" w:type="auto"/>
                  <w:tcBorders>
                    <w:top w:val="single" w:sz="4" w:space="0" w:color="000000"/>
                    <w:left w:val="single" w:sz="4" w:space="0" w:color="000000"/>
                    <w:bottom w:val="single" w:sz="4" w:space="0" w:color="000000"/>
                    <w:right w:val="single" w:sz="4" w:space="0" w:color="000000"/>
                  </w:tcBorders>
                </w:tcPr>
                <w:p w14:paraId="72CD9843" w14:textId="77777777" w:rsidR="00E86221" w:rsidRPr="00ED4D8D" w:rsidRDefault="00E86221" w:rsidP="00E86221">
                  <w:pPr>
                    <w:widowControl/>
                    <w:autoSpaceDE/>
                    <w:autoSpaceDN/>
                    <w:adjustRightInd/>
                    <w:jc w:val="center"/>
                    <w:rPr>
                      <w:ins w:id="4339" w:author="ERCOT" w:date="2022-11-03T17:27:00Z"/>
                      <w:b/>
                      <w:bCs/>
                      <w:sz w:val="22"/>
                      <w:szCs w:val="22"/>
                    </w:rPr>
                  </w:pPr>
                  <w:ins w:id="434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4573B59" w14:textId="77777777" w:rsidR="00E86221" w:rsidRPr="00ED4D8D" w:rsidRDefault="00E86221" w:rsidP="00E86221">
                  <w:pPr>
                    <w:widowControl/>
                    <w:autoSpaceDE/>
                    <w:autoSpaceDN/>
                    <w:adjustRightInd/>
                    <w:jc w:val="center"/>
                    <w:rPr>
                      <w:ins w:id="4341" w:author="ERCOT" w:date="2022-11-03T17:27:00Z"/>
                      <w:b/>
                      <w:bCs/>
                      <w:sz w:val="22"/>
                      <w:szCs w:val="22"/>
                    </w:rPr>
                  </w:pPr>
                  <w:ins w:id="434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18CACA9" w14:textId="77777777" w:rsidR="00E86221" w:rsidRPr="00ED4D8D" w:rsidRDefault="00E86221" w:rsidP="00E86221">
                  <w:pPr>
                    <w:widowControl/>
                    <w:autoSpaceDE/>
                    <w:autoSpaceDN/>
                    <w:adjustRightInd/>
                    <w:jc w:val="center"/>
                    <w:rPr>
                      <w:ins w:id="4343" w:author="ERCOT" w:date="2022-11-03T17:27:00Z"/>
                      <w:b/>
                      <w:bCs/>
                      <w:sz w:val="22"/>
                      <w:szCs w:val="22"/>
                    </w:rPr>
                  </w:pPr>
                  <w:ins w:id="434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CC89560" w14:textId="77777777" w:rsidR="00E86221" w:rsidRPr="00ED4D8D" w:rsidRDefault="00E86221" w:rsidP="00E86221">
                  <w:pPr>
                    <w:widowControl/>
                    <w:autoSpaceDE/>
                    <w:autoSpaceDN/>
                    <w:adjustRightInd/>
                    <w:jc w:val="center"/>
                    <w:rPr>
                      <w:ins w:id="4345" w:author="ERCOT" w:date="2022-11-03T17:27:00Z"/>
                      <w:b/>
                      <w:bCs/>
                      <w:sz w:val="22"/>
                      <w:szCs w:val="22"/>
                    </w:rPr>
                  </w:pPr>
                  <w:ins w:id="434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61776BE" w14:textId="77777777" w:rsidR="00E86221" w:rsidRPr="00ED4D8D" w:rsidRDefault="00E86221" w:rsidP="00E86221">
                  <w:pPr>
                    <w:widowControl/>
                    <w:autoSpaceDE/>
                    <w:autoSpaceDN/>
                    <w:adjustRightInd/>
                    <w:jc w:val="center"/>
                    <w:rPr>
                      <w:ins w:id="4347" w:author="ERCOT" w:date="2022-11-03T17:27:00Z"/>
                      <w:b/>
                      <w:bCs/>
                      <w:sz w:val="22"/>
                      <w:szCs w:val="22"/>
                    </w:rPr>
                  </w:pPr>
                  <w:ins w:id="434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D331C08" w14:textId="77777777" w:rsidR="00E86221" w:rsidRPr="00ED4D8D" w:rsidRDefault="00E86221" w:rsidP="00E86221">
                  <w:pPr>
                    <w:widowControl/>
                    <w:autoSpaceDE/>
                    <w:autoSpaceDN/>
                    <w:adjustRightInd/>
                    <w:jc w:val="center"/>
                    <w:rPr>
                      <w:ins w:id="4349" w:author="ERCOT" w:date="2022-11-03T17:27:00Z"/>
                      <w:b/>
                      <w:bCs/>
                      <w:sz w:val="22"/>
                      <w:szCs w:val="22"/>
                    </w:rPr>
                  </w:pPr>
                  <w:ins w:id="435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6CC743E8" w14:textId="40446E8B" w:rsidR="00E86221" w:rsidRPr="00ED4D8D" w:rsidRDefault="00E86221" w:rsidP="00E86221">
                  <w:pPr>
                    <w:widowControl/>
                    <w:autoSpaceDE/>
                    <w:autoSpaceDN/>
                    <w:adjustRightInd/>
                    <w:jc w:val="center"/>
                    <w:rPr>
                      <w:ins w:id="4351" w:author="ERCOT" w:date="2022-11-03T17:27:00Z"/>
                      <w:b/>
                      <w:bCs/>
                      <w:sz w:val="22"/>
                      <w:szCs w:val="22"/>
                    </w:rPr>
                  </w:pPr>
                  <w:ins w:id="4352"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38515CA" w14:textId="01C15870" w:rsidR="00E86221" w:rsidRPr="00ED4D8D" w:rsidRDefault="00E86221" w:rsidP="00E86221">
                  <w:pPr>
                    <w:widowControl/>
                    <w:autoSpaceDE/>
                    <w:autoSpaceDN/>
                    <w:adjustRightInd/>
                    <w:jc w:val="center"/>
                    <w:rPr>
                      <w:ins w:id="4353" w:author="ERCOT" w:date="2022-11-03T17:27:00Z"/>
                      <w:b/>
                      <w:bCs/>
                      <w:sz w:val="22"/>
                      <w:szCs w:val="22"/>
                    </w:rPr>
                  </w:pPr>
                  <w:ins w:id="4354"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3A1BFA0" w14:textId="1B4508F4" w:rsidR="00E86221" w:rsidRPr="00ED4D8D" w:rsidRDefault="00E86221" w:rsidP="00E86221">
                  <w:pPr>
                    <w:widowControl/>
                    <w:autoSpaceDE/>
                    <w:autoSpaceDN/>
                    <w:adjustRightInd/>
                    <w:jc w:val="center"/>
                    <w:rPr>
                      <w:ins w:id="4355" w:author="ERCOT" w:date="2022-11-03T17:27:00Z"/>
                      <w:b/>
                      <w:bCs/>
                      <w:sz w:val="22"/>
                      <w:szCs w:val="22"/>
                    </w:rPr>
                  </w:pPr>
                  <w:ins w:id="4356"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F411D6A" w14:textId="259A3C05" w:rsidR="00E86221" w:rsidRPr="00ED4D8D" w:rsidRDefault="00E86221" w:rsidP="00E86221">
                  <w:pPr>
                    <w:widowControl/>
                    <w:autoSpaceDE/>
                    <w:autoSpaceDN/>
                    <w:adjustRightInd/>
                    <w:jc w:val="center"/>
                    <w:rPr>
                      <w:ins w:id="4357" w:author="ERCOT" w:date="2022-11-03T17:27:00Z"/>
                      <w:b/>
                      <w:bCs/>
                      <w:sz w:val="22"/>
                      <w:szCs w:val="22"/>
                    </w:rPr>
                  </w:pPr>
                  <w:ins w:id="4358"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0123F81" w14:textId="77777777" w:rsidR="00E86221" w:rsidRPr="00ED4D8D" w:rsidRDefault="00E86221" w:rsidP="00E86221">
                  <w:pPr>
                    <w:widowControl/>
                    <w:autoSpaceDE/>
                    <w:autoSpaceDN/>
                    <w:adjustRightInd/>
                    <w:jc w:val="center"/>
                    <w:rPr>
                      <w:ins w:id="4359" w:author="ERCOT" w:date="2022-11-03T17:27:00Z"/>
                      <w:b/>
                      <w:bCs/>
                      <w:sz w:val="22"/>
                      <w:szCs w:val="22"/>
                    </w:rPr>
                  </w:pPr>
                  <w:ins w:id="4360"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171B0318" w14:textId="77777777" w:rsidR="00E86221" w:rsidRPr="00ED4D8D" w:rsidRDefault="00E86221" w:rsidP="00E86221">
                  <w:pPr>
                    <w:widowControl/>
                    <w:autoSpaceDE/>
                    <w:autoSpaceDN/>
                    <w:adjustRightInd/>
                    <w:jc w:val="center"/>
                    <w:rPr>
                      <w:ins w:id="4361" w:author="ERCOT" w:date="2022-11-03T17:27:00Z"/>
                      <w:b/>
                      <w:bCs/>
                      <w:sz w:val="22"/>
                      <w:szCs w:val="22"/>
                    </w:rPr>
                  </w:pPr>
                  <w:ins w:id="4362"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02527149" w14:textId="77777777" w:rsidR="00E86221" w:rsidRPr="00ED4D8D" w:rsidRDefault="00E86221" w:rsidP="00E86221">
                  <w:pPr>
                    <w:widowControl/>
                    <w:autoSpaceDE/>
                    <w:autoSpaceDN/>
                    <w:adjustRightInd/>
                    <w:jc w:val="center"/>
                    <w:rPr>
                      <w:ins w:id="4363" w:author="ERCOT" w:date="2022-11-03T17:27:00Z"/>
                      <w:b/>
                      <w:bCs/>
                      <w:sz w:val="22"/>
                      <w:szCs w:val="22"/>
                    </w:rPr>
                  </w:pPr>
                  <w:ins w:id="4364"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2FD0AE86" w14:textId="77777777" w:rsidR="00E86221" w:rsidRPr="00ED4D8D" w:rsidRDefault="00E86221" w:rsidP="00E86221">
                  <w:pPr>
                    <w:widowControl/>
                    <w:autoSpaceDE/>
                    <w:autoSpaceDN/>
                    <w:adjustRightInd/>
                    <w:jc w:val="center"/>
                    <w:rPr>
                      <w:ins w:id="4365" w:author="ERCOT" w:date="2022-11-03T17:27:00Z"/>
                      <w:b/>
                      <w:bCs/>
                      <w:sz w:val="22"/>
                      <w:szCs w:val="22"/>
                    </w:rPr>
                  </w:pPr>
                  <w:ins w:id="4366"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73C41C93" w14:textId="77777777" w:rsidR="00E86221" w:rsidRPr="00ED4D8D" w:rsidRDefault="00E86221" w:rsidP="00E86221">
                  <w:pPr>
                    <w:widowControl/>
                    <w:autoSpaceDE/>
                    <w:autoSpaceDN/>
                    <w:adjustRightInd/>
                    <w:jc w:val="center"/>
                    <w:rPr>
                      <w:ins w:id="4367" w:author="ERCOT" w:date="2022-11-03T17:27:00Z"/>
                      <w:b/>
                      <w:bCs/>
                      <w:sz w:val="22"/>
                      <w:szCs w:val="22"/>
                    </w:rPr>
                  </w:pPr>
                  <w:ins w:id="4368" w:author="ERCOT" w:date="2022-11-03T17:27:00Z">
                    <w:r w:rsidRPr="00ED4D8D">
                      <w:rPr>
                        <w:sz w:val="22"/>
                        <w:szCs w:val="22"/>
                      </w:rPr>
                      <w:t>37</w:t>
                    </w:r>
                  </w:ins>
                </w:p>
              </w:tc>
              <w:tc>
                <w:tcPr>
                  <w:tcW w:w="0" w:type="auto"/>
                  <w:tcBorders>
                    <w:top w:val="single" w:sz="4" w:space="0" w:color="000000"/>
                    <w:left w:val="single" w:sz="4" w:space="0" w:color="000000"/>
                    <w:bottom w:val="single" w:sz="4" w:space="0" w:color="000000"/>
                    <w:right w:val="single" w:sz="4" w:space="0" w:color="000000"/>
                  </w:tcBorders>
                </w:tcPr>
                <w:p w14:paraId="458938B3" w14:textId="77777777" w:rsidR="00E86221" w:rsidRPr="00ED4D8D" w:rsidRDefault="00E86221" w:rsidP="00E86221">
                  <w:pPr>
                    <w:widowControl/>
                    <w:autoSpaceDE/>
                    <w:autoSpaceDN/>
                    <w:adjustRightInd/>
                    <w:jc w:val="center"/>
                    <w:rPr>
                      <w:ins w:id="4369" w:author="ERCOT" w:date="2022-11-03T17:27:00Z"/>
                      <w:b/>
                      <w:bCs/>
                      <w:sz w:val="22"/>
                      <w:szCs w:val="22"/>
                    </w:rPr>
                  </w:pPr>
                  <w:ins w:id="4370" w:author="ERCOT" w:date="2022-11-03T17:27:00Z">
                    <w:r w:rsidRPr="00ED4D8D">
                      <w:rPr>
                        <w:sz w:val="22"/>
                        <w:szCs w:val="22"/>
                      </w:rPr>
                      <w:t>37</w:t>
                    </w:r>
                  </w:ins>
                </w:p>
              </w:tc>
              <w:tc>
                <w:tcPr>
                  <w:tcW w:w="0" w:type="auto"/>
                  <w:tcBorders>
                    <w:top w:val="single" w:sz="4" w:space="0" w:color="000000"/>
                    <w:left w:val="single" w:sz="4" w:space="0" w:color="000000"/>
                    <w:bottom w:val="single" w:sz="4" w:space="0" w:color="000000"/>
                    <w:right w:val="single" w:sz="4" w:space="0" w:color="000000"/>
                  </w:tcBorders>
                </w:tcPr>
                <w:p w14:paraId="3C510A43" w14:textId="77777777" w:rsidR="00E86221" w:rsidRPr="00ED4D8D" w:rsidRDefault="00E86221" w:rsidP="00E86221">
                  <w:pPr>
                    <w:widowControl/>
                    <w:autoSpaceDE/>
                    <w:autoSpaceDN/>
                    <w:adjustRightInd/>
                    <w:jc w:val="center"/>
                    <w:rPr>
                      <w:ins w:id="4371" w:author="ERCOT" w:date="2022-11-03T17:27:00Z"/>
                      <w:b/>
                      <w:bCs/>
                      <w:sz w:val="22"/>
                      <w:szCs w:val="22"/>
                    </w:rPr>
                  </w:pPr>
                  <w:ins w:id="4372" w:author="ERCOT" w:date="2022-11-03T17:27:00Z">
                    <w:r w:rsidRPr="00ED4D8D">
                      <w:rPr>
                        <w:sz w:val="22"/>
                        <w:szCs w:val="22"/>
                      </w:rPr>
                      <w:t>37</w:t>
                    </w:r>
                  </w:ins>
                </w:p>
              </w:tc>
              <w:tc>
                <w:tcPr>
                  <w:tcW w:w="0" w:type="auto"/>
                  <w:tcBorders>
                    <w:top w:val="single" w:sz="4" w:space="0" w:color="000000"/>
                    <w:left w:val="single" w:sz="4" w:space="0" w:color="000000"/>
                    <w:bottom w:val="single" w:sz="4" w:space="0" w:color="000000"/>
                    <w:right w:val="single" w:sz="4" w:space="0" w:color="000000"/>
                  </w:tcBorders>
                </w:tcPr>
                <w:p w14:paraId="0C038103" w14:textId="77777777" w:rsidR="00E86221" w:rsidRPr="00ED4D8D" w:rsidRDefault="00E86221" w:rsidP="00E86221">
                  <w:pPr>
                    <w:widowControl/>
                    <w:autoSpaceDE/>
                    <w:autoSpaceDN/>
                    <w:adjustRightInd/>
                    <w:jc w:val="center"/>
                    <w:rPr>
                      <w:ins w:id="4373" w:author="ERCOT" w:date="2022-11-03T17:27:00Z"/>
                      <w:b/>
                      <w:bCs/>
                      <w:sz w:val="22"/>
                      <w:szCs w:val="22"/>
                    </w:rPr>
                  </w:pPr>
                  <w:ins w:id="4374" w:author="ERCOT" w:date="2022-11-03T17:27:00Z">
                    <w:r w:rsidRPr="00ED4D8D">
                      <w:rPr>
                        <w:sz w:val="22"/>
                        <w:szCs w:val="22"/>
                      </w:rPr>
                      <w:t>37</w:t>
                    </w:r>
                  </w:ins>
                </w:p>
              </w:tc>
              <w:tc>
                <w:tcPr>
                  <w:tcW w:w="0" w:type="auto"/>
                  <w:tcBorders>
                    <w:top w:val="single" w:sz="4" w:space="0" w:color="000000"/>
                    <w:left w:val="single" w:sz="4" w:space="0" w:color="000000"/>
                    <w:bottom w:val="single" w:sz="4" w:space="0" w:color="000000"/>
                    <w:right w:val="single" w:sz="4" w:space="0" w:color="000000"/>
                  </w:tcBorders>
                </w:tcPr>
                <w:p w14:paraId="7D790D4E" w14:textId="77777777" w:rsidR="00E86221" w:rsidRPr="00ED4D8D" w:rsidRDefault="00E86221" w:rsidP="00E86221">
                  <w:pPr>
                    <w:widowControl/>
                    <w:autoSpaceDE/>
                    <w:autoSpaceDN/>
                    <w:adjustRightInd/>
                    <w:jc w:val="center"/>
                    <w:rPr>
                      <w:ins w:id="4375" w:author="ERCOT" w:date="2022-11-03T17:27:00Z"/>
                      <w:b/>
                      <w:bCs/>
                      <w:sz w:val="22"/>
                      <w:szCs w:val="22"/>
                    </w:rPr>
                  </w:pPr>
                  <w:ins w:id="4376" w:author="ERCOT" w:date="2022-11-03T17:27:00Z">
                    <w:r w:rsidRPr="00ED4D8D">
                      <w:rPr>
                        <w:sz w:val="22"/>
                        <w:szCs w:val="22"/>
                      </w:rPr>
                      <w:t>10</w:t>
                    </w:r>
                  </w:ins>
                </w:p>
              </w:tc>
              <w:tc>
                <w:tcPr>
                  <w:tcW w:w="0" w:type="auto"/>
                  <w:tcBorders>
                    <w:top w:val="single" w:sz="4" w:space="0" w:color="000000"/>
                    <w:left w:val="single" w:sz="4" w:space="0" w:color="000000"/>
                    <w:bottom w:val="single" w:sz="4" w:space="0" w:color="000000"/>
                    <w:right w:val="single" w:sz="4" w:space="0" w:color="000000"/>
                  </w:tcBorders>
                </w:tcPr>
                <w:p w14:paraId="28005289" w14:textId="77777777" w:rsidR="00E86221" w:rsidRPr="00ED4D8D" w:rsidRDefault="00E86221" w:rsidP="00E86221">
                  <w:pPr>
                    <w:widowControl/>
                    <w:autoSpaceDE/>
                    <w:autoSpaceDN/>
                    <w:adjustRightInd/>
                    <w:jc w:val="center"/>
                    <w:rPr>
                      <w:ins w:id="4377" w:author="ERCOT" w:date="2022-11-03T17:27:00Z"/>
                      <w:b/>
                      <w:bCs/>
                      <w:sz w:val="22"/>
                      <w:szCs w:val="22"/>
                    </w:rPr>
                  </w:pPr>
                  <w:ins w:id="4378" w:author="ERCOT" w:date="2022-11-03T17:27:00Z">
                    <w:r w:rsidRPr="00ED4D8D">
                      <w:rPr>
                        <w:sz w:val="22"/>
                        <w:szCs w:val="22"/>
                      </w:rPr>
                      <w:t>10</w:t>
                    </w:r>
                  </w:ins>
                </w:p>
              </w:tc>
              <w:tc>
                <w:tcPr>
                  <w:tcW w:w="0" w:type="auto"/>
                  <w:tcBorders>
                    <w:top w:val="single" w:sz="4" w:space="0" w:color="000000"/>
                    <w:left w:val="single" w:sz="4" w:space="0" w:color="000000"/>
                    <w:bottom w:val="single" w:sz="4" w:space="0" w:color="000000"/>
                    <w:right w:val="single" w:sz="4" w:space="0" w:color="000000"/>
                  </w:tcBorders>
                </w:tcPr>
                <w:p w14:paraId="2F6B2C82" w14:textId="77777777" w:rsidR="00E86221" w:rsidRPr="00ED4D8D" w:rsidRDefault="00E86221" w:rsidP="00E86221">
                  <w:pPr>
                    <w:widowControl/>
                    <w:autoSpaceDE/>
                    <w:autoSpaceDN/>
                    <w:adjustRightInd/>
                    <w:jc w:val="center"/>
                    <w:rPr>
                      <w:ins w:id="4379" w:author="ERCOT" w:date="2022-11-03T17:27:00Z"/>
                      <w:b/>
                      <w:bCs/>
                      <w:sz w:val="22"/>
                      <w:szCs w:val="22"/>
                    </w:rPr>
                  </w:pPr>
                  <w:ins w:id="4380" w:author="ERCOT" w:date="2022-11-03T17:27:00Z">
                    <w:r w:rsidRPr="00ED4D8D">
                      <w:rPr>
                        <w:sz w:val="22"/>
                        <w:szCs w:val="22"/>
                      </w:rPr>
                      <w:t>10</w:t>
                    </w:r>
                  </w:ins>
                </w:p>
              </w:tc>
              <w:tc>
                <w:tcPr>
                  <w:tcW w:w="0" w:type="auto"/>
                  <w:tcBorders>
                    <w:top w:val="single" w:sz="4" w:space="0" w:color="000000"/>
                    <w:left w:val="single" w:sz="4" w:space="0" w:color="000000"/>
                    <w:bottom w:val="single" w:sz="4" w:space="0" w:color="000000"/>
                    <w:right w:val="single" w:sz="4" w:space="0" w:color="000000"/>
                  </w:tcBorders>
                </w:tcPr>
                <w:p w14:paraId="3D974FCB" w14:textId="77777777" w:rsidR="00E86221" w:rsidRPr="00ED4D8D" w:rsidRDefault="00E86221" w:rsidP="00E86221">
                  <w:pPr>
                    <w:widowControl/>
                    <w:autoSpaceDE/>
                    <w:autoSpaceDN/>
                    <w:adjustRightInd/>
                    <w:jc w:val="center"/>
                    <w:rPr>
                      <w:ins w:id="4381" w:author="ERCOT" w:date="2022-11-03T17:27:00Z"/>
                      <w:b/>
                      <w:bCs/>
                      <w:sz w:val="22"/>
                      <w:szCs w:val="22"/>
                    </w:rPr>
                  </w:pPr>
                  <w:ins w:id="4382" w:author="ERCOT" w:date="2022-11-03T17:27:00Z">
                    <w:r w:rsidRPr="00ED4D8D">
                      <w:rPr>
                        <w:sz w:val="22"/>
                        <w:szCs w:val="22"/>
                      </w:rPr>
                      <w:t>10</w:t>
                    </w:r>
                  </w:ins>
                </w:p>
              </w:tc>
              <w:tc>
                <w:tcPr>
                  <w:tcW w:w="0" w:type="auto"/>
                  <w:tcBorders>
                    <w:top w:val="single" w:sz="4" w:space="0" w:color="000000"/>
                    <w:left w:val="single" w:sz="4" w:space="0" w:color="000000"/>
                    <w:bottom w:val="single" w:sz="4" w:space="0" w:color="000000"/>
                    <w:right w:val="single" w:sz="4" w:space="0" w:color="000000"/>
                  </w:tcBorders>
                </w:tcPr>
                <w:p w14:paraId="70DCED0B" w14:textId="77777777" w:rsidR="00E86221" w:rsidRPr="00ED4D8D" w:rsidRDefault="00E86221" w:rsidP="00E86221">
                  <w:pPr>
                    <w:widowControl/>
                    <w:autoSpaceDE/>
                    <w:autoSpaceDN/>
                    <w:adjustRightInd/>
                    <w:jc w:val="center"/>
                    <w:rPr>
                      <w:ins w:id="4383" w:author="ERCOT" w:date="2022-11-03T17:27:00Z"/>
                      <w:b/>
                      <w:bCs/>
                      <w:sz w:val="22"/>
                      <w:szCs w:val="22"/>
                    </w:rPr>
                  </w:pPr>
                  <w:ins w:id="438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667EB814" w14:textId="77777777" w:rsidR="00E86221" w:rsidRPr="00ED4D8D" w:rsidRDefault="00E86221" w:rsidP="00E86221">
                  <w:pPr>
                    <w:widowControl/>
                    <w:autoSpaceDE/>
                    <w:autoSpaceDN/>
                    <w:adjustRightInd/>
                    <w:jc w:val="center"/>
                    <w:rPr>
                      <w:ins w:id="4385" w:author="ERCOT" w:date="2022-11-03T17:27:00Z"/>
                      <w:b/>
                      <w:bCs/>
                      <w:sz w:val="22"/>
                      <w:szCs w:val="22"/>
                    </w:rPr>
                  </w:pPr>
                  <w:ins w:id="4386" w:author="ERCOT" w:date="2022-11-03T17:27:00Z">
                    <w:r w:rsidRPr="00ED4D8D">
                      <w:rPr>
                        <w:sz w:val="22"/>
                        <w:szCs w:val="22"/>
                      </w:rPr>
                      <w:t>0</w:t>
                    </w:r>
                  </w:ins>
                </w:p>
              </w:tc>
            </w:tr>
            <w:tr w:rsidR="00E86221" w:rsidRPr="00E66AD4" w14:paraId="333F2494" w14:textId="77777777" w:rsidTr="00FE0904">
              <w:trPr>
                <w:trHeight w:val="440"/>
                <w:tblCellSpacing w:w="0" w:type="dxa"/>
                <w:ins w:id="4387"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C6D074E" w14:textId="77777777" w:rsidR="00E86221" w:rsidRPr="000357D1" w:rsidRDefault="00E86221" w:rsidP="00E86221">
                  <w:pPr>
                    <w:widowControl/>
                    <w:autoSpaceDE/>
                    <w:autoSpaceDN/>
                    <w:adjustRightInd/>
                    <w:jc w:val="center"/>
                    <w:rPr>
                      <w:ins w:id="4388" w:author="ERCOT" w:date="2022-11-03T17:27:00Z"/>
                      <w:sz w:val="22"/>
                      <w:szCs w:val="22"/>
                    </w:rPr>
                  </w:pPr>
                  <w:ins w:id="4389" w:author="ERCOT" w:date="2022-11-03T17:27:00Z">
                    <w:r w:rsidRPr="000357D1">
                      <w:rPr>
                        <w:b/>
                        <w:bCs/>
                        <w:sz w:val="22"/>
                        <w:szCs w:val="22"/>
                      </w:rPr>
                      <w:t>Apr.</w:t>
                    </w:r>
                  </w:ins>
                </w:p>
              </w:tc>
              <w:tc>
                <w:tcPr>
                  <w:tcW w:w="0" w:type="auto"/>
                  <w:tcBorders>
                    <w:top w:val="single" w:sz="4" w:space="0" w:color="000000"/>
                    <w:left w:val="single" w:sz="4" w:space="0" w:color="000000"/>
                    <w:bottom w:val="single" w:sz="4" w:space="0" w:color="000000"/>
                    <w:right w:val="single" w:sz="4" w:space="0" w:color="000000"/>
                  </w:tcBorders>
                </w:tcPr>
                <w:p w14:paraId="1DBE0C56" w14:textId="77777777" w:rsidR="00E86221" w:rsidRPr="00ED4D8D" w:rsidRDefault="00E86221" w:rsidP="00E86221">
                  <w:pPr>
                    <w:widowControl/>
                    <w:autoSpaceDE/>
                    <w:autoSpaceDN/>
                    <w:adjustRightInd/>
                    <w:jc w:val="center"/>
                    <w:rPr>
                      <w:ins w:id="4390" w:author="ERCOT" w:date="2022-11-03T17:27:00Z"/>
                      <w:b/>
                      <w:bCs/>
                      <w:sz w:val="22"/>
                      <w:szCs w:val="22"/>
                    </w:rPr>
                  </w:pPr>
                  <w:ins w:id="439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EEC0048" w14:textId="77777777" w:rsidR="00E86221" w:rsidRPr="00ED4D8D" w:rsidRDefault="00E86221" w:rsidP="00E86221">
                  <w:pPr>
                    <w:widowControl/>
                    <w:autoSpaceDE/>
                    <w:autoSpaceDN/>
                    <w:adjustRightInd/>
                    <w:jc w:val="center"/>
                    <w:rPr>
                      <w:ins w:id="4392" w:author="ERCOT" w:date="2022-11-03T17:27:00Z"/>
                      <w:b/>
                      <w:bCs/>
                      <w:sz w:val="22"/>
                      <w:szCs w:val="22"/>
                    </w:rPr>
                  </w:pPr>
                  <w:ins w:id="439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ED3971B" w14:textId="77777777" w:rsidR="00E86221" w:rsidRPr="00ED4D8D" w:rsidRDefault="00E86221" w:rsidP="00E86221">
                  <w:pPr>
                    <w:widowControl/>
                    <w:autoSpaceDE/>
                    <w:autoSpaceDN/>
                    <w:adjustRightInd/>
                    <w:jc w:val="center"/>
                    <w:rPr>
                      <w:ins w:id="4394" w:author="ERCOT" w:date="2022-11-03T17:27:00Z"/>
                      <w:b/>
                      <w:bCs/>
                      <w:sz w:val="22"/>
                      <w:szCs w:val="22"/>
                    </w:rPr>
                  </w:pPr>
                  <w:ins w:id="439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658D58D" w14:textId="77777777" w:rsidR="00E86221" w:rsidRPr="00ED4D8D" w:rsidRDefault="00E86221" w:rsidP="00E86221">
                  <w:pPr>
                    <w:widowControl/>
                    <w:autoSpaceDE/>
                    <w:autoSpaceDN/>
                    <w:adjustRightInd/>
                    <w:jc w:val="center"/>
                    <w:rPr>
                      <w:ins w:id="4396" w:author="ERCOT" w:date="2022-11-03T17:27:00Z"/>
                      <w:b/>
                      <w:bCs/>
                      <w:sz w:val="22"/>
                      <w:szCs w:val="22"/>
                    </w:rPr>
                  </w:pPr>
                  <w:ins w:id="439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9056DE5" w14:textId="77777777" w:rsidR="00E86221" w:rsidRPr="00ED4D8D" w:rsidRDefault="00E86221" w:rsidP="00E86221">
                  <w:pPr>
                    <w:widowControl/>
                    <w:autoSpaceDE/>
                    <w:autoSpaceDN/>
                    <w:adjustRightInd/>
                    <w:jc w:val="center"/>
                    <w:rPr>
                      <w:ins w:id="4398" w:author="ERCOT" w:date="2022-11-03T17:27:00Z"/>
                      <w:b/>
                      <w:bCs/>
                      <w:sz w:val="22"/>
                      <w:szCs w:val="22"/>
                    </w:rPr>
                  </w:pPr>
                  <w:ins w:id="439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055C4C7" w14:textId="77777777" w:rsidR="00E86221" w:rsidRPr="00ED4D8D" w:rsidRDefault="00E86221" w:rsidP="00E86221">
                  <w:pPr>
                    <w:widowControl/>
                    <w:autoSpaceDE/>
                    <w:autoSpaceDN/>
                    <w:adjustRightInd/>
                    <w:jc w:val="center"/>
                    <w:rPr>
                      <w:ins w:id="4400" w:author="ERCOT" w:date="2022-11-03T17:27:00Z"/>
                      <w:b/>
                      <w:bCs/>
                      <w:sz w:val="22"/>
                      <w:szCs w:val="22"/>
                    </w:rPr>
                  </w:pPr>
                  <w:ins w:id="440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56AF749" w14:textId="17D0A225" w:rsidR="00E86221" w:rsidRPr="00ED4D8D" w:rsidRDefault="00E86221" w:rsidP="00E86221">
                  <w:pPr>
                    <w:widowControl/>
                    <w:autoSpaceDE/>
                    <w:autoSpaceDN/>
                    <w:adjustRightInd/>
                    <w:jc w:val="center"/>
                    <w:rPr>
                      <w:ins w:id="4402" w:author="ERCOT" w:date="2022-11-03T17:27:00Z"/>
                      <w:b/>
                      <w:bCs/>
                      <w:sz w:val="22"/>
                      <w:szCs w:val="22"/>
                    </w:rPr>
                  </w:pPr>
                  <w:ins w:id="4403"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39D8211" w14:textId="3DC148CE" w:rsidR="00E86221" w:rsidRPr="00ED4D8D" w:rsidRDefault="00E86221" w:rsidP="00E86221">
                  <w:pPr>
                    <w:widowControl/>
                    <w:autoSpaceDE/>
                    <w:autoSpaceDN/>
                    <w:adjustRightInd/>
                    <w:jc w:val="center"/>
                    <w:rPr>
                      <w:ins w:id="4404" w:author="ERCOT" w:date="2022-11-03T17:27:00Z"/>
                      <w:b/>
                      <w:bCs/>
                      <w:sz w:val="22"/>
                      <w:szCs w:val="22"/>
                    </w:rPr>
                  </w:pPr>
                  <w:ins w:id="4405"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C9371C9" w14:textId="5B008406" w:rsidR="00E86221" w:rsidRPr="00ED4D8D" w:rsidRDefault="00E86221" w:rsidP="00E86221">
                  <w:pPr>
                    <w:widowControl/>
                    <w:autoSpaceDE/>
                    <w:autoSpaceDN/>
                    <w:adjustRightInd/>
                    <w:jc w:val="center"/>
                    <w:rPr>
                      <w:ins w:id="4406" w:author="ERCOT" w:date="2022-11-03T17:27:00Z"/>
                      <w:b/>
                      <w:bCs/>
                      <w:sz w:val="22"/>
                      <w:szCs w:val="22"/>
                    </w:rPr>
                  </w:pPr>
                  <w:ins w:id="4407"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F80FAEB" w14:textId="4B36EC2D" w:rsidR="00E86221" w:rsidRPr="00ED4D8D" w:rsidRDefault="00E86221" w:rsidP="00E86221">
                  <w:pPr>
                    <w:widowControl/>
                    <w:autoSpaceDE/>
                    <w:autoSpaceDN/>
                    <w:adjustRightInd/>
                    <w:jc w:val="center"/>
                    <w:rPr>
                      <w:ins w:id="4408" w:author="ERCOT" w:date="2022-11-03T17:27:00Z"/>
                      <w:b/>
                      <w:bCs/>
                      <w:sz w:val="22"/>
                      <w:szCs w:val="22"/>
                    </w:rPr>
                  </w:pPr>
                  <w:ins w:id="4409"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226ED79" w14:textId="77777777" w:rsidR="00E86221" w:rsidRPr="00ED4D8D" w:rsidRDefault="00E86221" w:rsidP="00E86221">
                  <w:pPr>
                    <w:widowControl/>
                    <w:autoSpaceDE/>
                    <w:autoSpaceDN/>
                    <w:adjustRightInd/>
                    <w:jc w:val="center"/>
                    <w:rPr>
                      <w:ins w:id="4410" w:author="ERCOT" w:date="2022-11-03T17:27:00Z"/>
                      <w:b/>
                      <w:bCs/>
                      <w:sz w:val="22"/>
                      <w:szCs w:val="22"/>
                    </w:rPr>
                  </w:pPr>
                  <w:ins w:id="4411" w:author="ERCOT" w:date="2022-11-03T17:27:00Z">
                    <w:r w:rsidRPr="00ED4D8D">
                      <w:rPr>
                        <w:sz w:val="22"/>
                        <w:szCs w:val="22"/>
                      </w:rPr>
                      <w:t>18</w:t>
                    </w:r>
                  </w:ins>
                </w:p>
              </w:tc>
              <w:tc>
                <w:tcPr>
                  <w:tcW w:w="0" w:type="auto"/>
                  <w:tcBorders>
                    <w:top w:val="single" w:sz="4" w:space="0" w:color="000000"/>
                    <w:left w:val="single" w:sz="4" w:space="0" w:color="000000"/>
                    <w:bottom w:val="single" w:sz="4" w:space="0" w:color="000000"/>
                    <w:right w:val="single" w:sz="4" w:space="0" w:color="000000"/>
                  </w:tcBorders>
                </w:tcPr>
                <w:p w14:paraId="5A712E92" w14:textId="77777777" w:rsidR="00E86221" w:rsidRPr="00ED4D8D" w:rsidRDefault="00E86221" w:rsidP="00E86221">
                  <w:pPr>
                    <w:widowControl/>
                    <w:autoSpaceDE/>
                    <w:autoSpaceDN/>
                    <w:adjustRightInd/>
                    <w:jc w:val="center"/>
                    <w:rPr>
                      <w:ins w:id="4412" w:author="ERCOT" w:date="2022-11-03T17:27:00Z"/>
                      <w:b/>
                      <w:bCs/>
                      <w:sz w:val="22"/>
                      <w:szCs w:val="22"/>
                    </w:rPr>
                  </w:pPr>
                  <w:ins w:id="4413" w:author="ERCOT" w:date="2022-11-03T17:27:00Z">
                    <w:r w:rsidRPr="00ED4D8D">
                      <w:rPr>
                        <w:sz w:val="22"/>
                        <w:szCs w:val="22"/>
                      </w:rPr>
                      <w:t>18</w:t>
                    </w:r>
                  </w:ins>
                </w:p>
              </w:tc>
              <w:tc>
                <w:tcPr>
                  <w:tcW w:w="0" w:type="auto"/>
                  <w:tcBorders>
                    <w:top w:val="single" w:sz="4" w:space="0" w:color="000000"/>
                    <w:left w:val="single" w:sz="4" w:space="0" w:color="000000"/>
                    <w:bottom w:val="single" w:sz="4" w:space="0" w:color="000000"/>
                    <w:right w:val="single" w:sz="4" w:space="0" w:color="000000"/>
                  </w:tcBorders>
                </w:tcPr>
                <w:p w14:paraId="43147B5E" w14:textId="77777777" w:rsidR="00E86221" w:rsidRPr="00ED4D8D" w:rsidRDefault="00E86221" w:rsidP="00E86221">
                  <w:pPr>
                    <w:widowControl/>
                    <w:autoSpaceDE/>
                    <w:autoSpaceDN/>
                    <w:adjustRightInd/>
                    <w:jc w:val="center"/>
                    <w:rPr>
                      <w:ins w:id="4414" w:author="ERCOT" w:date="2022-11-03T17:27:00Z"/>
                      <w:b/>
                      <w:bCs/>
                      <w:sz w:val="22"/>
                      <w:szCs w:val="22"/>
                    </w:rPr>
                  </w:pPr>
                  <w:ins w:id="4415" w:author="ERCOT" w:date="2022-11-03T17:27:00Z">
                    <w:r w:rsidRPr="00ED4D8D">
                      <w:rPr>
                        <w:sz w:val="22"/>
                        <w:szCs w:val="22"/>
                      </w:rPr>
                      <w:t>18</w:t>
                    </w:r>
                  </w:ins>
                </w:p>
              </w:tc>
              <w:tc>
                <w:tcPr>
                  <w:tcW w:w="0" w:type="auto"/>
                  <w:tcBorders>
                    <w:top w:val="single" w:sz="4" w:space="0" w:color="000000"/>
                    <w:left w:val="single" w:sz="4" w:space="0" w:color="000000"/>
                    <w:bottom w:val="single" w:sz="4" w:space="0" w:color="000000"/>
                    <w:right w:val="single" w:sz="4" w:space="0" w:color="000000"/>
                  </w:tcBorders>
                </w:tcPr>
                <w:p w14:paraId="03CDA74F" w14:textId="77777777" w:rsidR="00E86221" w:rsidRPr="00ED4D8D" w:rsidRDefault="00E86221" w:rsidP="00E86221">
                  <w:pPr>
                    <w:widowControl/>
                    <w:autoSpaceDE/>
                    <w:autoSpaceDN/>
                    <w:adjustRightInd/>
                    <w:jc w:val="center"/>
                    <w:rPr>
                      <w:ins w:id="4416" w:author="ERCOT" w:date="2022-11-03T17:27:00Z"/>
                      <w:b/>
                      <w:bCs/>
                      <w:sz w:val="22"/>
                      <w:szCs w:val="22"/>
                    </w:rPr>
                  </w:pPr>
                  <w:ins w:id="4417" w:author="ERCOT" w:date="2022-11-03T17:27:00Z">
                    <w:r w:rsidRPr="00ED4D8D">
                      <w:rPr>
                        <w:sz w:val="22"/>
                        <w:szCs w:val="22"/>
                      </w:rPr>
                      <w:t>18</w:t>
                    </w:r>
                  </w:ins>
                </w:p>
              </w:tc>
              <w:tc>
                <w:tcPr>
                  <w:tcW w:w="0" w:type="auto"/>
                  <w:tcBorders>
                    <w:top w:val="single" w:sz="4" w:space="0" w:color="000000"/>
                    <w:left w:val="single" w:sz="4" w:space="0" w:color="000000"/>
                    <w:bottom w:val="single" w:sz="4" w:space="0" w:color="000000"/>
                    <w:right w:val="single" w:sz="4" w:space="0" w:color="000000"/>
                  </w:tcBorders>
                </w:tcPr>
                <w:p w14:paraId="0398333B" w14:textId="77777777" w:rsidR="00E86221" w:rsidRPr="00ED4D8D" w:rsidRDefault="00E86221" w:rsidP="00E86221">
                  <w:pPr>
                    <w:widowControl/>
                    <w:autoSpaceDE/>
                    <w:autoSpaceDN/>
                    <w:adjustRightInd/>
                    <w:jc w:val="center"/>
                    <w:rPr>
                      <w:ins w:id="4418" w:author="ERCOT" w:date="2022-11-03T17:27:00Z"/>
                      <w:b/>
                      <w:bCs/>
                      <w:sz w:val="22"/>
                      <w:szCs w:val="22"/>
                    </w:rPr>
                  </w:pPr>
                  <w:ins w:id="4419" w:author="ERCOT" w:date="2022-11-03T17:27:00Z">
                    <w:r w:rsidRPr="00ED4D8D">
                      <w:rPr>
                        <w:sz w:val="22"/>
                        <w:szCs w:val="22"/>
                      </w:rPr>
                      <w:t>42</w:t>
                    </w:r>
                  </w:ins>
                </w:p>
              </w:tc>
              <w:tc>
                <w:tcPr>
                  <w:tcW w:w="0" w:type="auto"/>
                  <w:tcBorders>
                    <w:top w:val="single" w:sz="4" w:space="0" w:color="000000"/>
                    <w:left w:val="single" w:sz="4" w:space="0" w:color="000000"/>
                    <w:bottom w:val="single" w:sz="4" w:space="0" w:color="000000"/>
                    <w:right w:val="single" w:sz="4" w:space="0" w:color="000000"/>
                  </w:tcBorders>
                </w:tcPr>
                <w:p w14:paraId="00F21463" w14:textId="77777777" w:rsidR="00E86221" w:rsidRPr="00ED4D8D" w:rsidRDefault="00E86221" w:rsidP="00E86221">
                  <w:pPr>
                    <w:widowControl/>
                    <w:autoSpaceDE/>
                    <w:autoSpaceDN/>
                    <w:adjustRightInd/>
                    <w:jc w:val="center"/>
                    <w:rPr>
                      <w:ins w:id="4420" w:author="ERCOT" w:date="2022-11-03T17:27:00Z"/>
                      <w:b/>
                      <w:bCs/>
                      <w:sz w:val="22"/>
                      <w:szCs w:val="22"/>
                    </w:rPr>
                  </w:pPr>
                  <w:ins w:id="4421" w:author="ERCOT" w:date="2022-11-03T17:27:00Z">
                    <w:r w:rsidRPr="00ED4D8D">
                      <w:rPr>
                        <w:sz w:val="22"/>
                        <w:szCs w:val="22"/>
                      </w:rPr>
                      <w:t>42</w:t>
                    </w:r>
                  </w:ins>
                </w:p>
              </w:tc>
              <w:tc>
                <w:tcPr>
                  <w:tcW w:w="0" w:type="auto"/>
                  <w:tcBorders>
                    <w:top w:val="single" w:sz="4" w:space="0" w:color="000000"/>
                    <w:left w:val="single" w:sz="4" w:space="0" w:color="000000"/>
                    <w:bottom w:val="single" w:sz="4" w:space="0" w:color="000000"/>
                    <w:right w:val="single" w:sz="4" w:space="0" w:color="000000"/>
                  </w:tcBorders>
                </w:tcPr>
                <w:p w14:paraId="6204C50C" w14:textId="77777777" w:rsidR="00E86221" w:rsidRPr="00ED4D8D" w:rsidRDefault="00E86221" w:rsidP="00E86221">
                  <w:pPr>
                    <w:widowControl/>
                    <w:autoSpaceDE/>
                    <w:autoSpaceDN/>
                    <w:adjustRightInd/>
                    <w:jc w:val="center"/>
                    <w:rPr>
                      <w:ins w:id="4422" w:author="ERCOT" w:date="2022-11-03T17:27:00Z"/>
                      <w:b/>
                      <w:bCs/>
                      <w:sz w:val="22"/>
                      <w:szCs w:val="22"/>
                    </w:rPr>
                  </w:pPr>
                  <w:ins w:id="4423" w:author="ERCOT" w:date="2022-11-03T17:27:00Z">
                    <w:r w:rsidRPr="00ED4D8D">
                      <w:rPr>
                        <w:sz w:val="22"/>
                        <w:szCs w:val="22"/>
                      </w:rPr>
                      <w:t>42</w:t>
                    </w:r>
                  </w:ins>
                </w:p>
              </w:tc>
              <w:tc>
                <w:tcPr>
                  <w:tcW w:w="0" w:type="auto"/>
                  <w:tcBorders>
                    <w:top w:val="single" w:sz="4" w:space="0" w:color="000000"/>
                    <w:left w:val="single" w:sz="4" w:space="0" w:color="000000"/>
                    <w:bottom w:val="single" w:sz="4" w:space="0" w:color="000000"/>
                    <w:right w:val="single" w:sz="4" w:space="0" w:color="000000"/>
                  </w:tcBorders>
                </w:tcPr>
                <w:p w14:paraId="6C084835" w14:textId="77777777" w:rsidR="00E86221" w:rsidRPr="00ED4D8D" w:rsidRDefault="00E86221" w:rsidP="00E86221">
                  <w:pPr>
                    <w:widowControl/>
                    <w:autoSpaceDE/>
                    <w:autoSpaceDN/>
                    <w:adjustRightInd/>
                    <w:jc w:val="center"/>
                    <w:rPr>
                      <w:ins w:id="4424" w:author="ERCOT" w:date="2022-11-03T17:27:00Z"/>
                      <w:b/>
                      <w:bCs/>
                      <w:sz w:val="22"/>
                      <w:szCs w:val="22"/>
                    </w:rPr>
                  </w:pPr>
                  <w:ins w:id="4425" w:author="ERCOT" w:date="2022-11-03T17:27:00Z">
                    <w:r w:rsidRPr="00ED4D8D">
                      <w:rPr>
                        <w:sz w:val="22"/>
                        <w:szCs w:val="22"/>
                      </w:rPr>
                      <w:t>42</w:t>
                    </w:r>
                  </w:ins>
                </w:p>
              </w:tc>
              <w:tc>
                <w:tcPr>
                  <w:tcW w:w="0" w:type="auto"/>
                  <w:tcBorders>
                    <w:top w:val="single" w:sz="4" w:space="0" w:color="000000"/>
                    <w:left w:val="single" w:sz="4" w:space="0" w:color="000000"/>
                    <w:bottom w:val="single" w:sz="4" w:space="0" w:color="000000"/>
                    <w:right w:val="single" w:sz="4" w:space="0" w:color="000000"/>
                  </w:tcBorders>
                </w:tcPr>
                <w:p w14:paraId="14C6FF4F" w14:textId="77777777" w:rsidR="00E86221" w:rsidRPr="00ED4D8D" w:rsidRDefault="00E86221" w:rsidP="00E86221">
                  <w:pPr>
                    <w:widowControl/>
                    <w:autoSpaceDE/>
                    <w:autoSpaceDN/>
                    <w:adjustRightInd/>
                    <w:jc w:val="center"/>
                    <w:rPr>
                      <w:ins w:id="4426" w:author="ERCOT" w:date="2022-11-03T17:27:00Z"/>
                      <w:b/>
                      <w:bCs/>
                      <w:sz w:val="22"/>
                      <w:szCs w:val="22"/>
                    </w:rPr>
                  </w:pPr>
                  <w:ins w:id="4427" w:author="ERCOT" w:date="2022-11-03T17:27:00Z">
                    <w:r w:rsidRPr="00ED4D8D">
                      <w:rPr>
                        <w:sz w:val="22"/>
                        <w:szCs w:val="22"/>
                      </w:rPr>
                      <w:t>13</w:t>
                    </w:r>
                  </w:ins>
                </w:p>
              </w:tc>
              <w:tc>
                <w:tcPr>
                  <w:tcW w:w="0" w:type="auto"/>
                  <w:tcBorders>
                    <w:top w:val="single" w:sz="4" w:space="0" w:color="000000"/>
                    <w:left w:val="single" w:sz="4" w:space="0" w:color="000000"/>
                    <w:bottom w:val="single" w:sz="4" w:space="0" w:color="000000"/>
                    <w:right w:val="single" w:sz="4" w:space="0" w:color="000000"/>
                  </w:tcBorders>
                </w:tcPr>
                <w:p w14:paraId="313D3C76" w14:textId="77777777" w:rsidR="00E86221" w:rsidRPr="00ED4D8D" w:rsidRDefault="00E86221" w:rsidP="00E86221">
                  <w:pPr>
                    <w:widowControl/>
                    <w:autoSpaceDE/>
                    <w:autoSpaceDN/>
                    <w:adjustRightInd/>
                    <w:jc w:val="center"/>
                    <w:rPr>
                      <w:ins w:id="4428" w:author="ERCOT" w:date="2022-11-03T17:27:00Z"/>
                      <w:b/>
                      <w:bCs/>
                      <w:sz w:val="22"/>
                      <w:szCs w:val="22"/>
                    </w:rPr>
                  </w:pPr>
                  <w:ins w:id="4429" w:author="ERCOT" w:date="2022-11-03T17:27:00Z">
                    <w:r w:rsidRPr="00ED4D8D">
                      <w:rPr>
                        <w:sz w:val="22"/>
                        <w:szCs w:val="22"/>
                      </w:rPr>
                      <w:t>13</w:t>
                    </w:r>
                  </w:ins>
                </w:p>
              </w:tc>
              <w:tc>
                <w:tcPr>
                  <w:tcW w:w="0" w:type="auto"/>
                  <w:tcBorders>
                    <w:top w:val="single" w:sz="4" w:space="0" w:color="000000"/>
                    <w:left w:val="single" w:sz="4" w:space="0" w:color="000000"/>
                    <w:bottom w:val="single" w:sz="4" w:space="0" w:color="000000"/>
                    <w:right w:val="single" w:sz="4" w:space="0" w:color="000000"/>
                  </w:tcBorders>
                </w:tcPr>
                <w:p w14:paraId="15454EA4" w14:textId="77777777" w:rsidR="00E86221" w:rsidRPr="00ED4D8D" w:rsidRDefault="00E86221" w:rsidP="00E86221">
                  <w:pPr>
                    <w:widowControl/>
                    <w:autoSpaceDE/>
                    <w:autoSpaceDN/>
                    <w:adjustRightInd/>
                    <w:jc w:val="center"/>
                    <w:rPr>
                      <w:ins w:id="4430" w:author="ERCOT" w:date="2022-11-03T17:27:00Z"/>
                      <w:b/>
                      <w:bCs/>
                      <w:sz w:val="22"/>
                      <w:szCs w:val="22"/>
                    </w:rPr>
                  </w:pPr>
                  <w:ins w:id="4431" w:author="ERCOT" w:date="2022-11-03T17:27:00Z">
                    <w:r w:rsidRPr="00ED4D8D">
                      <w:rPr>
                        <w:sz w:val="22"/>
                        <w:szCs w:val="22"/>
                      </w:rPr>
                      <w:t>13</w:t>
                    </w:r>
                  </w:ins>
                </w:p>
              </w:tc>
              <w:tc>
                <w:tcPr>
                  <w:tcW w:w="0" w:type="auto"/>
                  <w:tcBorders>
                    <w:top w:val="single" w:sz="4" w:space="0" w:color="000000"/>
                    <w:left w:val="single" w:sz="4" w:space="0" w:color="000000"/>
                    <w:bottom w:val="single" w:sz="4" w:space="0" w:color="000000"/>
                    <w:right w:val="single" w:sz="4" w:space="0" w:color="000000"/>
                  </w:tcBorders>
                </w:tcPr>
                <w:p w14:paraId="1EE69FE7" w14:textId="77777777" w:rsidR="00E86221" w:rsidRPr="00ED4D8D" w:rsidRDefault="00E86221" w:rsidP="00E86221">
                  <w:pPr>
                    <w:widowControl/>
                    <w:autoSpaceDE/>
                    <w:autoSpaceDN/>
                    <w:adjustRightInd/>
                    <w:jc w:val="center"/>
                    <w:rPr>
                      <w:ins w:id="4432" w:author="ERCOT" w:date="2022-11-03T17:27:00Z"/>
                      <w:b/>
                      <w:bCs/>
                      <w:sz w:val="22"/>
                      <w:szCs w:val="22"/>
                    </w:rPr>
                  </w:pPr>
                  <w:ins w:id="4433" w:author="ERCOT" w:date="2022-11-03T17:27:00Z">
                    <w:r w:rsidRPr="00ED4D8D">
                      <w:rPr>
                        <w:sz w:val="22"/>
                        <w:szCs w:val="22"/>
                      </w:rPr>
                      <w:t>13</w:t>
                    </w:r>
                  </w:ins>
                </w:p>
              </w:tc>
              <w:tc>
                <w:tcPr>
                  <w:tcW w:w="0" w:type="auto"/>
                  <w:tcBorders>
                    <w:top w:val="single" w:sz="4" w:space="0" w:color="000000"/>
                    <w:left w:val="single" w:sz="4" w:space="0" w:color="000000"/>
                    <w:bottom w:val="single" w:sz="4" w:space="0" w:color="000000"/>
                    <w:right w:val="single" w:sz="4" w:space="0" w:color="000000"/>
                  </w:tcBorders>
                </w:tcPr>
                <w:p w14:paraId="10912ED9" w14:textId="77777777" w:rsidR="00E86221" w:rsidRPr="00ED4D8D" w:rsidRDefault="00E86221" w:rsidP="00E86221">
                  <w:pPr>
                    <w:widowControl/>
                    <w:autoSpaceDE/>
                    <w:autoSpaceDN/>
                    <w:adjustRightInd/>
                    <w:jc w:val="center"/>
                    <w:rPr>
                      <w:ins w:id="4434" w:author="ERCOT" w:date="2022-11-03T17:27:00Z"/>
                      <w:b/>
                      <w:bCs/>
                      <w:sz w:val="22"/>
                      <w:szCs w:val="22"/>
                    </w:rPr>
                  </w:pPr>
                  <w:ins w:id="443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2CBEEAB6" w14:textId="77777777" w:rsidR="00E86221" w:rsidRPr="00ED4D8D" w:rsidRDefault="00E86221" w:rsidP="00E86221">
                  <w:pPr>
                    <w:widowControl/>
                    <w:autoSpaceDE/>
                    <w:autoSpaceDN/>
                    <w:adjustRightInd/>
                    <w:jc w:val="center"/>
                    <w:rPr>
                      <w:ins w:id="4436" w:author="ERCOT" w:date="2022-11-03T17:27:00Z"/>
                      <w:b/>
                      <w:bCs/>
                      <w:sz w:val="22"/>
                      <w:szCs w:val="22"/>
                    </w:rPr>
                  </w:pPr>
                  <w:ins w:id="4437" w:author="ERCOT" w:date="2022-11-03T17:27:00Z">
                    <w:r w:rsidRPr="00ED4D8D">
                      <w:rPr>
                        <w:sz w:val="22"/>
                        <w:szCs w:val="22"/>
                      </w:rPr>
                      <w:t>0</w:t>
                    </w:r>
                  </w:ins>
                </w:p>
              </w:tc>
            </w:tr>
            <w:tr w:rsidR="00E86221" w:rsidRPr="00E66AD4" w14:paraId="0BB1A7D5" w14:textId="77777777" w:rsidTr="00FE0904">
              <w:trPr>
                <w:trHeight w:val="422"/>
                <w:tblCellSpacing w:w="0" w:type="dxa"/>
                <w:ins w:id="4438"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86B2127" w14:textId="77777777" w:rsidR="00E86221" w:rsidRPr="000357D1" w:rsidRDefault="00E86221" w:rsidP="00E86221">
                  <w:pPr>
                    <w:widowControl/>
                    <w:autoSpaceDE/>
                    <w:autoSpaceDN/>
                    <w:adjustRightInd/>
                    <w:jc w:val="center"/>
                    <w:rPr>
                      <w:ins w:id="4439" w:author="ERCOT" w:date="2022-11-03T17:27:00Z"/>
                      <w:sz w:val="22"/>
                      <w:szCs w:val="22"/>
                    </w:rPr>
                  </w:pPr>
                  <w:ins w:id="4440" w:author="ERCOT" w:date="2022-11-03T17:27:00Z">
                    <w:r w:rsidRPr="000357D1">
                      <w:rPr>
                        <w:b/>
                        <w:bCs/>
                        <w:sz w:val="22"/>
                        <w:szCs w:val="22"/>
                      </w:rPr>
                      <w:t>May</w:t>
                    </w:r>
                  </w:ins>
                </w:p>
              </w:tc>
              <w:tc>
                <w:tcPr>
                  <w:tcW w:w="0" w:type="auto"/>
                  <w:tcBorders>
                    <w:top w:val="single" w:sz="4" w:space="0" w:color="000000"/>
                    <w:left w:val="single" w:sz="4" w:space="0" w:color="000000"/>
                    <w:bottom w:val="single" w:sz="4" w:space="0" w:color="000000"/>
                    <w:right w:val="single" w:sz="4" w:space="0" w:color="000000"/>
                  </w:tcBorders>
                </w:tcPr>
                <w:p w14:paraId="60E39169" w14:textId="77777777" w:rsidR="00E86221" w:rsidRPr="00ED4D8D" w:rsidRDefault="00E86221" w:rsidP="00E86221">
                  <w:pPr>
                    <w:widowControl/>
                    <w:autoSpaceDE/>
                    <w:autoSpaceDN/>
                    <w:adjustRightInd/>
                    <w:jc w:val="center"/>
                    <w:rPr>
                      <w:ins w:id="4441" w:author="ERCOT" w:date="2022-11-03T17:27:00Z"/>
                      <w:b/>
                      <w:bCs/>
                      <w:sz w:val="22"/>
                      <w:szCs w:val="22"/>
                    </w:rPr>
                  </w:pPr>
                  <w:ins w:id="444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54E447C" w14:textId="77777777" w:rsidR="00E86221" w:rsidRPr="00ED4D8D" w:rsidRDefault="00E86221" w:rsidP="00E86221">
                  <w:pPr>
                    <w:widowControl/>
                    <w:autoSpaceDE/>
                    <w:autoSpaceDN/>
                    <w:adjustRightInd/>
                    <w:jc w:val="center"/>
                    <w:rPr>
                      <w:ins w:id="4443" w:author="ERCOT" w:date="2022-11-03T17:27:00Z"/>
                      <w:b/>
                      <w:bCs/>
                      <w:sz w:val="22"/>
                      <w:szCs w:val="22"/>
                    </w:rPr>
                  </w:pPr>
                  <w:ins w:id="444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6A60CA1" w14:textId="77777777" w:rsidR="00E86221" w:rsidRPr="00ED4D8D" w:rsidRDefault="00E86221" w:rsidP="00E86221">
                  <w:pPr>
                    <w:widowControl/>
                    <w:autoSpaceDE/>
                    <w:autoSpaceDN/>
                    <w:adjustRightInd/>
                    <w:jc w:val="center"/>
                    <w:rPr>
                      <w:ins w:id="4445" w:author="ERCOT" w:date="2022-11-03T17:27:00Z"/>
                      <w:b/>
                      <w:bCs/>
                      <w:sz w:val="22"/>
                      <w:szCs w:val="22"/>
                    </w:rPr>
                  </w:pPr>
                  <w:ins w:id="444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B3F768C" w14:textId="77777777" w:rsidR="00E86221" w:rsidRPr="00ED4D8D" w:rsidRDefault="00E86221" w:rsidP="00E86221">
                  <w:pPr>
                    <w:widowControl/>
                    <w:autoSpaceDE/>
                    <w:autoSpaceDN/>
                    <w:adjustRightInd/>
                    <w:jc w:val="center"/>
                    <w:rPr>
                      <w:ins w:id="4447" w:author="ERCOT" w:date="2022-11-03T17:27:00Z"/>
                      <w:b/>
                      <w:bCs/>
                      <w:sz w:val="22"/>
                      <w:szCs w:val="22"/>
                    </w:rPr>
                  </w:pPr>
                  <w:ins w:id="444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CB3AEA7" w14:textId="77777777" w:rsidR="00E86221" w:rsidRPr="00ED4D8D" w:rsidRDefault="00E86221" w:rsidP="00E86221">
                  <w:pPr>
                    <w:widowControl/>
                    <w:autoSpaceDE/>
                    <w:autoSpaceDN/>
                    <w:adjustRightInd/>
                    <w:jc w:val="center"/>
                    <w:rPr>
                      <w:ins w:id="4449" w:author="ERCOT" w:date="2022-11-03T17:27:00Z"/>
                      <w:b/>
                      <w:bCs/>
                      <w:sz w:val="22"/>
                      <w:szCs w:val="22"/>
                    </w:rPr>
                  </w:pPr>
                  <w:ins w:id="445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44015B0" w14:textId="77777777" w:rsidR="00E86221" w:rsidRPr="00ED4D8D" w:rsidRDefault="00E86221" w:rsidP="00E86221">
                  <w:pPr>
                    <w:widowControl/>
                    <w:autoSpaceDE/>
                    <w:autoSpaceDN/>
                    <w:adjustRightInd/>
                    <w:jc w:val="center"/>
                    <w:rPr>
                      <w:ins w:id="4451" w:author="ERCOT" w:date="2022-11-03T17:27:00Z"/>
                      <w:b/>
                      <w:bCs/>
                      <w:sz w:val="22"/>
                      <w:szCs w:val="22"/>
                    </w:rPr>
                  </w:pPr>
                  <w:ins w:id="445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98CAC53" w14:textId="0993364D" w:rsidR="00E86221" w:rsidRPr="00ED4D8D" w:rsidRDefault="00E86221" w:rsidP="00E86221">
                  <w:pPr>
                    <w:widowControl/>
                    <w:autoSpaceDE/>
                    <w:autoSpaceDN/>
                    <w:adjustRightInd/>
                    <w:jc w:val="center"/>
                    <w:rPr>
                      <w:ins w:id="4453" w:author="ERCOT" w:date="2022-11-03T17:27:00Z"/>
                      <w:b/>
                      <w:bCs/>
                      <w:sz w:val="22"/>
                      <w:szCs w:val="22"/>
                    </w:rPr>
                  </w:pPr>
                  <w:ins w:id="4454"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4BBA626" w14:textId="09901AE7" w:rsidR="00E86221" w:rsidRPr="00ED4D8D" w:rsidRDefault="00E86221" w:rsidP="00E86221">
                  <w:pPr>
                    <w:widowControl/>
                    <w:autoSpaceDE/>
                    <w:autoSpaceDN/>
                    <w:adjustRightInd/>
                    <w:jc w:val="center"/>
                    <w:rPr>
                      <w:ins w:id="4455" w:author="ERCOT" w:date="2022-11-03T17:27:00Z"/>
                      <w:b/>
                      <w:bCs/>
                      <w:sz w:val="22"/>
                      <w:szCs w:val="22"/>
                    </w:rPr>
                  </w:pPr>
                  <w:ins w:id="4456"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DE1C9E8" w14:textId="4AF3DF05" w:rsidR="00E86221" w:rsidRPr="00ED4D8D" w:rsidRDefault="00E86221" w:rsidP="00E86221">
                  <w:pPr>
                    <w:widowControl/>
                    <w:autoSpaceDE/>
                    <w:autoSpaceDN/>
                    <w:adjustRightInd/>
                    <w:jc w:val="center"/>
                    <w:rPr>
                      <w:ins w:id="4457" w:author="ERCOT" w:date="2022-11-03T17:27:00Z"/>
                      <w:b/>
                      <w:bCs/>
                      <w:sz w:val="22"/>
                      <w:szCs w:val="22"/>
                    </w:rPr>
                  </w:pPr>
                  <w:ins w:id="4458"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A0BBBC5" w14:textId="3BC1157F" w:rsidR="00E86221" w:rsidRPr="00ED4D8D" w:rsidRDefault="00E86221" w:rsidP="00E86221">
                  <w:pPr>
                    <w:widowControl/>
                    <w:autoSpaceDE/>
                    <w:autoSpaceDN/>
                    <w:adjustRightInd/>
                    <w:jc w:val="center"/>
                    <w:rPr>
                      <w:ins w:id="4459" w:author="ERCOT" w:date="2022-11-03T17:27:00Z"/>
                      <w:b/>
                      <w:bCs/>
                      <w:sz w:val="22"/>
                      <w:szCs w:val="22"/>
                    </w:rPr>
                  </w:pPr>
                  <w:ins w:id="4460"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F2F6363" w14:textId="77777777" w:rsidR="00E86221" w:rsidRPr="00ED4D8D" w:rsidRDefault="00E86221" w:rsidP="00E86221">
                  <w:pPr>
                    <w:widowControl/>
                    <w:autoSpaceDE/>
                    <w:autoSpaceDN/>
                    <w:adjustRightInd/>
                    <w:jc w:val="center"/>
                    <w:rPr>
                      <w:ins w:id="4461" w:author="ERCOT" w:date="2022-11-03T17:27:00Z"/>
                      <w:b/>
                      <w:bCs/>
                      <w:sz w:val="22"/>
                      <w:szCs w:val="22"/>
                    </w:rPr>
                  </w:pPr>
                  <w:ins w:id="4462" w:author="ERCOT" w:date="2022-11-03T17:27:00Z">
                    <w:r w:rsidRPr="00ED4D8D">
                      <w:rPr>
                        <w:sz w:val="22"/>
                        <w:szCs w:val="22"/>
                      </w:rPr>
                      <w:t>20</w:t>
                    </w:r>
                  </w:ins>
                </w:p>
              </w:tc>
              <w:tc>
                <w:tcPr>
                  <w:tcW w:w="0" w:type="auto"/>
                  <w:tcBorders>
                    <w:top w:val="single" w:sz="4" w:space="0" w:color="000000"/>
                    <w:left w:val="single" w:sz="4" w:space="0" w:color="000000"/>
                    <w:bottom w:val="single" w:sz="4" w:space="0" w:color="000000"/>
                    <w:right w:val="single" w:sz="4" w:space="0" w:color="000000"/>
                  </w:tcBorders>
                </w:tcPr>
                <w:p w14:paraId="2804993E" w14:textId="77777777" w:rsidR="00E86221" w:rsidRPr="00ED4D8D" w:rsidRDefault="00E86221" w:rsidP="00E86221">
                  <w:pPr>
                    <w:widowControl/>
                    <w:autoSpaceDE/>
                    <w:autoSpaceDN/>
                    <w:adjustRightInd/>
                    <w:jc w:val="center"/>
                    <w:rPr>
                      <w:ins w:id="4463" w:author="ERCOT" w:date="2022-11-03T17:27:00Z"/>
                      <w:b/>
                      <w:bCs/>
                      <w:sz w:val="22"/>
                      <w:szCs w:val="22"/>
                    </w:rPr>
                  </w:pPr>
                  <w:ins w:id="4464" w:author="ERCOT" w:date="2022-11-03T17:27:00Z">
                    <w:r w:rsidRPr="00ED4D8D">
                      <w:rPr>
                        <w:sz w:val="22"/>
                        <w:szCs w:val="22"/>
                      </w:rPr>
                      <w:t>20</w:t>
                    </w:r>
                  </w:ins>
                </w:p>
              </w:tc>
              <w:tc>
                <w:tcPr>
                  <w:tcW w:w="0" w:type="auto"/>
                  <w:tcBorders>
                    <w:top w:val="single" w:sz="4" w:space="0" w:color="000000"/>
                    <w:left w:val="single" w:sz="4" w:space="0" w:color="000000"/>
                    <w:bottom w:val="single" w:sz="4" w:space="0" w:color="000000"/>
                    <w:right w:val="single" w:sz="4" w:space="0" w:color="000000"/>
                  </w:tcBorders>
                </w:tcPr>
                <w:p w14:paraId="5377B5EA" w14:textId="77777777" w:rsidR="00E86221" w:rsidRPr="00ED4D8D" w:rsidRDefault="00E86221" w:rsidP="00E86221">
                  <w:pPr>
                    <w:widowControl/>
                    <w:autoSpaceDE/>
                    <w:autoSpaceDN/>
                    <w:adjustRightInd/>
                    <w:jc w:val="center"/>
                    <w:rPr>
                      <w:ins w:id="4465" w:author="ERCOT" w:date="2022-11-03T17:27:00Z"/>
                      <w:b/>
                      <w:bCs/>
                      <w:sz w:val="22"/>
                      <w:szCs w:val="22"/>
                    </w:rPr>
                  </w:pPr>
                  <w:ins w:id="4466" w:author="ERCOT" w:date="2022-11-03T17:27:00Z">
                    <w:r w:rsidRPr="00ED4D8D">
                      <w:rPr>
                        <w:sz w:val="22"/>
                        <w:szCs w:val="22"/>
                      </w:rPr>
                      <w:t>20</w:t>
                    </w:r>
                  </w:ins>
                </w:p>
              </w:tc>
              <w:tc>
                <w:tcPr>
                  <w:tcW w:w="0" w:type="auto"/>
                  <w:tcBorders>
                    <w:top w:val="single" w:sz="4" w:space="0" w:color="000000"/>
                    <w:left w:val="single" w:sz="4" w:space="0" w:color="000000"/>
                    <w:bottom w:val="single" w:sz="4" w:space="0" w:color="000000"/>
                    <w:right w:val="single" w:sz="4" w:space="0" w:color="000000"/>
                  </w:tcBorders>
                </w:tcPr>
                <w:p w14:paraId="328ABC68" w14:textId="77777777" w:rsidR="00E86221" w:rsidRPr="00ED4D8D" w:rsidRDefault="00E86221" w:rsidP="00E86221">
                  <w:pPr>
                    <w:widowControl/>
                    <w:autoSpaceDE/>
                    <w:autoSpaceDN/>
                    <w:adjustRightInd/>
                    <w:jc w:val="center"/>
                    <w:rPr>
                      <w:ins w:id="4467" w:author="ERCOT" w:date="2022-11-03T17:27:00Z"/>
                      <w:b/>
                      <w:bCs/>
                      <w:sz w:val="22"/>
                      <w:szCs w:val="22"/>
                    </w:rPr>
                  </w:pPr>
                  <w:ins w:id="4468" w:author="ERCOT" w:date="2022-11-03T17:27:00Z">
                    <w:r w:rsidRPr="00ED4D8D">
                      <w:rPr>
                        <w:sz w:val="22"/>
                        <w:szCs w:val="22"/>
                      </w:rPr>
                      <w:t>20</w:t>
                    </w:r>
                  </w:ins>
                </w:p>
              </w:tc>
              <w:tc>
                <w:tcPr>
                  <w:tcW w:w="0" w:type="auto"/>
                  <w:tcBorders>
                    <w:top w:val="single" w:sz="4" w:space="0" w:color="000000"/>
                    <w:left w:val="single" w:sz="4" w:space="0" w:color="000000"/>
                    <w:bottom w:val="single" w:sz="4" w:space="0" w:color="000000"/>
                    <w:right w:val="single" w:sz="4" w:space="0" w:color="000000"/>
                  </w:tcBorders>
                </w:tcPr>
                <w:p w14:paraId="0F6AB8ED" w14:textId="77777777" w:rsidR="00E86221" w:rsidRPr="00ED4D8D" w:rsidRDefault="00E86221" w:rsidP="00E86221">
                  <w:pPr>
                    <w:widowControl/>
                    <w:autoSpaceDE/>
                    <w:autoSpaceDN/>
                    <w:adjustRightInd/>
                    <w:jc w:val="center"/>
                    <w:rPr>
                      <w:ins w:id="4469" w:author="ERCOT" w:date="2022-11-03T17:27:00Z"/>
                      <w:b/>
                      <w:bCs/>
                      <w:sz w:val="22"/>
                      <w:szCs w:val="22"/>
                    </w:rPr>
                  </w:pPr>
                  <w:ins w:id="4470" w:author="ERCOT" w:date="2022-11-03T17:27:00Z">
                    <w:r w:rsidRPr="00ED4D8D">
                      <w:rPr>
                        <w:sz w:val="22"/>
                        <w:szCs w:val="22"/>
                      </w:rPr>
                      <w:t>48</w:t>
                    </w:r>
                  </w:ins>
                </w:p>
              </w:tc>
              <w:tc>
                <w:tcPr>
                  <w:tcW w:w="0" w:type="auto"/>
                  <w:tcBorders>
                    <w:top w:val="single" w:sz="4" w:space="0" w:color="000000"/>
                    <w:left w:val="single" w:sz="4" w:space="0" w:color="000000"/>
                    <w:bottom w:val="single" w:sz="4" w:space="0" w:color="000000"/>
                    <w:right w:val="single" w:sz="4" w:space="0" w:color="000000"/>
                  </w:tcBorders>
                </w:tcPr>
                <w:p w14:paraId="0C451918" w14:textId="77777777" w:rsidR="00E86221" w:rsidRPr="00ED4D8D" w:rsidRDefault="00E86221" w:rsidP="00E86221">
                  <w:pPr>
                    <w:widowControl/>
                    <w:autoSpaceDE/>
                    <w:autoSpaceDN/>
                    <w:adjustRightInd/>
                    <w:jc w:val="center"/>
                    <w:rPr>
                      <w:ins w:id="4471" w:author="ERCOT" w:date="2022-11-03T17:27:00Z"/>
                      <w:b/>
                      <w:bCs/>
                      <w:sz w:val="22"/>
                      <w:szCs w:val="22"/>
                    </w:rPr>
                  </w:pPr>
                  <w:ins w:id="4472" w:author="ERCOT" w:date="2022-11-03T17:27:00Z">
                    <w:r w:rsidRPr="00ED4D8D">
                      <w:rPr>
                        <w:sz w:val="22"/>
                        <w:szCs w:val="22"/>
                      </w:rPr>
                      <w:t>48</w:t>
                    </w:r>
                  </w:ins>
                </w:p>
              </w:tc>
              <w:tc>
                <w:tcPr>
                  <w:tcW w:w="0" w:type="auto"/>
                  <w:tcBorders>
                    <w:top w:val="single" w:sz="4" w:space="0" w:color="000000"/>
                    <w:left w:val="single" w:sz="4" w:space="0" w:color="000000"/>
                    <w:bottom w:val="single" w:sz="4" w:space="0" w:color="000000"/>
                    <w:right w:val="single" w:sz="4" w:space="0" w:color="000000"/>
                  </w:tcBorders>
                </w:tcPr>
                <w:p w14:paraId="51E05BA6" w14:textId="77777777" w:rsidR="00E86221" w:rsidRPr="00ED4D8D" w:rsidRDefault="00E86221" w:rsidP="00E86221">
                  <w:pPr>
                    <w:widowControl/>
                    <w:autoSpaceDE/>
                    <w:autoSpaceDN/>
                    <w:adjustRightInd/>
                    <w:jc w:val="center"/>
                    <w:rPr>
                      <w:ins w:id="4473" w:author="ERCOT" w:date="2022-11-03T17:27:00Z"/>
                      <w:b/>
                      <w:bCs/>
                      <w:sz w:val="22"/>
                      <w:szCs w:val="22"/>
                    </w:rPr>
                  </w:pPr>
                  <w:ins w:id="4474" w:author="ERCOT" w:date="2022-11-03T17:27:00Z">
                    <w:r w:rsidRPr="00ED4D8D">
                      <w:rPr>
                        <w:sz w:val="22"/>
                        <w:szCs w:val="22"/>
                      </w:rPr>
                      <w:t>48</w:t>
                    </w:r>
                  </w:ins>
                </w:p>
              </w:tc>
              <w:tc>
                <w:tcPr>
                  <w:tcW w:w="0" w:type="auto"/>
                  <w:tcBorders>
                    <w:top w:val="single" w:sz="4" w:space="0" w:color="000000"/>
                    <w:left w:val="single" w:sz="4" w:space="0" w:color="000000"/>
                    <w:bottom w:val="single" w:sz="4" w:space="0" w:color="000000"/>
                    <w:right w:val="single" w:sz="4" w:space="0" w:color="000000"/>
                  </w:tcBorders>
                </w:tcPr>
                <w:p w14:paraId="2728D668" w14:textId="77777777" w:rsidR="00E86221" w:rsidRPr="00ED4D8D" w:rsidRDefault="00E86221" w:rsidP="00E86221">
                  <w:pPr>
                    <w:widowControl/>
                    <w:autoSpaceDE/>
                    <w:autoSpaceDN/>
                    <w:adjustRightInd/>
                    <w:jc w:val="center"/>
                    <w:rPr>
                      <w:ins w:id="4475" w:author="ERCOT" w:date="2022-11-03T17:27:00Z"/>
                      <w:b/>
                      <w:bCs/>
                      <w:sz w:val="22"/>
                      <w:szCs w:val="22"/>
                    </w:rPr>
                  </w:pPr>
                  <w:ins w:id="4476" w:author="ERCOT" w:date="2022-11-03T17:27:00Z">
                    <w:r w:rsidRPr="00ED4D8D">
                      <w:rPr>
                        <w:sz w:val="22"/>
                        <w:szCs w:val="22"/>
                      </w:rPr>
                      <w:t>48</w:t>
                    </w:r>
                  </w:ins>
                </w:p>
              </w:tc>
              <w:tc>
                <w:tcPr>
                  <w:tcW w:w="0" w:type="auto"/>
                  <w:tcBorders>
                    <w:top w:val="single" w:sz="4" w:space="0" w:color="000000"/>
                    <w:left w:val="single" w:sz="4" w:space="0" w:color="000000"/>
                    <w:bottom w:val="single" w:sz="4" w:space="0" w:color="000000"/>
                    <w:right w:val="single" w:sz="4" w:space="0" w:color="000000"/>
                  </w:tcBorders>
                </w:tcPr>
                <w:p w14:paraId="64B62B38" w14:textId="77777777" w:rsidR="00E86221" w:rsidRPr="00ED4D8D" w:rsidRDefault="00E86221" w:rsidP="00E86221">
                  <w:pPr>
                    <w:widowControl/>
                    <w:autoSpaceDE/>
                    <w:autoSpaceDN/>
                    <w:adjustRightInd/>
                    <w:jc w:val="center"/>
                    <w:rPr>
                      <w:ins w:id="4477" w:author="ERCOT" w:date="2022-11-03T17:27:00Z"/>
                      <w:b/>
                      <w:bCs/>
                      <w:sz w:val="22"/>
                      <w:szCs w:val="22"/>
                    </w:rPr>
                  </w:pPr>
                  <w:ins w:id="4478" w:author="ERCOT" w:date="2022-11-03T17:27:00Z">
                    <w:r w:rsidRPr="00ED4D8D">
                      <w:rPr>
                        <w:sz w:val="22"/>
                        <w:szCs w:val="22"/>
                      </w:rPr>
                      <w:t>15</w:t>
                    </w:r>
                  </w:ins>
                </w:p>
              </w:tc>
              <w:tc>
                <w:tcPr>
                  <w:tcW w:w="0" w:type="auto"/>
                  <w:tcBorders>
                    <w:top w:val="single" w:sz="4" w:space="0" w:color="000000"/>
                    <w:left w:val="single" w:sz="4" w:space="0" w:color="000000"/>
                    <w:bottom w:val="single" w:sz="4" w:space="0" w:color="000000"/>
                    <w:right w:val="single" w:sz="4" w:space="0" w:color="000000"/>
                  </w:tcBorders>
                </w:tcPr>
                <w:p w14:paraId="3BA50293" w14:textId="77777777" w:rsidR="00E86221" w:rsidRPr="00ED4D8D" w:rsidRDefault="00E86221" w:rsidP="00E86221">
                  <w:pPr>
                    <w:widowControl/>
                    <w:autoSpaceDE/>
                    <w:autoSpaceDN/>
                    <w:adjustRightInd/>
                    <w:jc w:val="center"/>
                    <w:rPr>
                      <w:ins w:id="4479" w:author="ERCOT" w:date="2022-11-03T17:27:00Z"/>
                      <w:b/>
                      <w:bCs/>
                      <w:sz w:val="22"/>
                      <w:szCs w:val="22"/>
                    </w:rPr>
                  </w:pPr>
                  <w:ins w:id="4480" w:author="ERCOT" w:date="2022-11-03T17:27:00Z">
                    <w:r w:rsidRPr="00ED4D8D">
                      <w:rPr>
                        <w:sz w:val="22"/>
                        <w:szCs w:val="22"/>
                      </w:rPr>
                      <w:t>15</w:t>
                    </w:r>
                  </w:ins>
                </w:p>
              </w:tc>
              <w:tc>
                <w:tcPr>
                  <w:tcW w:w="0" w:type="auto"/>
                  <w:tcBorders>
                    <w:top w:val="single" w:sz="4" w:space="0" w:color="000000"/>
                    <w:left w:val="single" w:sz="4" w:space="0" w:color="000000"/>
                    <w:bottom w:val="single" w:sz="4" w:space="0" w:color="000000"/>
                    <w:right w:val="single" w:sz="4" w:space="0" w:color="000000"/>
                  </w:tcBorders>
                </w:tcPr>
                <w:p w14:paraId="44608536" w14:textId="77777777" w:rsidR="00E86221" w:rsidRPr="00ED4D8D" w:rsidRDefault="00E86221" w:rsidP="00E86221">
                  <w:pPr>
                    <w:widowControl/>
                    <w:autoSpaceDE/>
                    <w:autoSpaceDN/>
                    <w:adjustRightInd/>
                    <w:jc w:val="center"/>
                    <w:rPr>
                      <w:ins w:id="4481" w:author="ERCOT" w:date="2022-11-03T17:27:00Z"/>
                      <w:b/>
                      <w:bCs/>
                      <w:sz w:val="22"/>
                      <w:szCs w:val="22"/>
                    </w:rPr>
                  </w:pPr>
                  <w:ins w:id="4482" w:author="ERCOT" w:date="2022-11-03T17:27:00Z">
                    <w:r w:rsidRPr="00ED4D8D">
                      <w:rPr>
                        <w:sz w:val="22"/>
                        <w:szCs w:val="22"/>
                      </w:rPr>
                      <w:t>15</w:t>
                    </w:r>
                  </w:ins>
                </w:p>
              </w:tc>
              <w:tc>
                <w:tcPr>
                  <w:tcW w:w="0" w:type="auto"/>
                  <w:tcBorders>
                    <w:top w:val="single" w:sz="4" w:space="0" w:color="000000"/>
                    <w:left w:val="single" w:sz="4" w:space="0" w:color="000000"/>
                    <w:bottom w:val="single" w:sz="4" w:space="0" w:color="000000"/>
                    <w:right w:val="single" w:sz="4" w:space="0" w:color="000000"/>
                  </w:tcBorders>
                </w:tcPr>
                <w:p w14:paraId="45E35138" w14:textId="77777777" w:rsidR="00E86221" w:rsidRPr="00ED4D8D" w:rsidRDefault="00E86221" w:rsidP="00E86221">
                  <w:pPr>
                    <w:widowControl/>
                    <w:autoSpaceDE/>
                    <w:autoSpaceDN/>
                    <w:adjustRightInd/>
                    <w:jc w:val="center"/>
                    <w:rPr>
                      <w:ins w:id="4483" w:author="ERCOT" w:date="2022-11-03T17:27:00Z"/>
                      <w:b/>
                      <w:bCs/>
                      <w:sz w:val="22"/>
                      <w:szCs w:val="22"/>
                    </w:rPr>
                  </w:pPr>
                  <w:ins w:id="4484" w:author="ERCOT" w:date="2022-11-03T17:27:00Z">
                    <w:r w:rsidRPr="00ED4D8D">
                      <w:rPr>
                        <w:sz w:val="22"/>
                        <w:szCs w:val="22"/>
                      </w:rPr>
                      <w:t>15</w:t>
                    </w:r>
                  </w:ins>
                </w:p>
              </w:tc>
              <w:tc>
                <w:tcPr>
                  <w:tcW w:w="0" w:type="auto"/>
                  <w:tcBorders>
                    <w:top w:val="single" w:sz="4" w:space="0" w:color="000000"/>
                    <w:left w:val="single" w:sz="4" w:space="0" w:color="000000"/>
                    <w:bottom w:val="single" w:sz="4" w:space="0" w:color="000000"/>
                    <w:right w:val="single" w:sz="4" w:space="0" w:color="000000"/>
                  </w:tcBorders>
                </w:tcPr>
                <w:p w14:paraId="3CAF9AB3" w14:textId="77777777" w:rsidR="00E86221" w:rsidRPr="00ED4D8D" w:rsidRDefault="00E86221" w:rsidP="00E86221">
                  <w:pPr>
                    <w:widowControl/>
                    <w:autoSpaceDE/>
                    <w:autoSpaceDN/>
                    <w:adjustRightInd/>
                    <w:jc w:val="center"/>
                    <w:rPr>
                      <w:ins w:id="4485" w:author="ERCOT" w:date="2022-11-03T17:27:00Z"/>
                      <w:b/>
                      <w:bCs/>
                      <w:sz w:val="22"/>
                      <w:szCs w:val="22"/>
                    </w:rPr>
                  </w:pPr>
                  <w:ins w:id="448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37CE9833" w14:textId="77777777" w:rsidR="00E86221" w:rsidRPr="00ED4D8D" w:rsidRDefault="00E86221" w:rsidP="00E86221">
                  <w:pPr>
                    <w:widowControl/>
                    <w:autoSpaceDE/>
                    <w:autoSpaceDN/>
                    <w:adjustRightInd/>
                    <w:jc w:val="center"/>
                    <w:rPr>
                      <w:ins w:id="4487" w:author="ERCOT" w:date="2022-11-03T17:27:00Z"/>
                      <w:b/>
                      <w:bCs/>
                      <w:sz w:val="22"/>
                      <w:szCs w:val="22"/>
                    </w:rPr>
                  </w:pPr>
                  <w:ins w:id="4488" w:author="ERCOT" w:date="2022-11-03T17:27:00Z">
                    <w:r w:rsidRPr="00ED4D8D">
                      <w:rPr>
                        <w:sz w:val="22"/>
                        <w:szCs w:val="22"/>
                      </w:rPr>
                      <w:t>0</w:t>
                    </w:r>
                  </w:ins>
                </w:p>
              </w:tc>
            </w:tr>
            <w:tr w:rsidR="00E86221" w:rsidRPr="00E66AD4" w14:paraId="515D69DF" w14:textId="77777777" w:rsidTr="00FE0904">
              <w:trPr>
                <w:trHeight w:val="422"/>
                <w:tblCellSpacing w:w="0" w:type="dxa"/>
                <w:ins w:id="4489"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39805EE9" w14:textId="77777777" w:rsidR="00E86221" w:rsidRPr="000357D1" w:rsidRDefault="00E86221" w:rsidP="00E86221">
                  <w:pPr>
                    <w:widowControl/>
                    <w:autoSpaceDE/>
                    <w:autoSpaceDN/>
                    <w:adjustRightInd/>
                    <w:jc w:val="center"/>
                    <w:rPr>
                      <w:ins w:id="4490" w:author="ERCOT" w:date="2022-11-03T17:27:00Z"/>
                      <w:sz w:val="22"/>
                      <w:szCs w:val="22"/>
                    </w:rPr>
                  </w:pPr>
                  <w:ins w:id="4491" w:author="ERCOT" w:date="2022-11-03T17:27:00Z">
                    <w:r w:rsidRPr="000357D1">
                      <w:rPr>
                        <w:b/>
                        <w:bCs/>
                        <w:sz w:val="22"/>
                        <w:szCs w:val="22"/>
                      </w:rPr>
                      <w:t>Jun.</w:t>
                    </w:r>
                  </w:ins>
                </w:p>
              </w:tc>
              <w:tc>
                <w:tcPr>
                  <w:tcW w:w="0" w:type="auto"/>
                  <w:tcBorders>
                    <w:top w:val="single" w:sz="4" w:space="0" w:color="000000"/>
                    <w:left w:val="single" w:sz="4" w:space="0" w:color="000000"/>
                    <w:bottom w:val="single" w:sz="4" w:space="0" w:color="000000"/>
                    <w:right w:val="single" w:sz="4" w:space="0" w:color="000000"/>
                  </w:tcBorders>
                </w:tcPr>
                <w:p w14:paraId="0CC5E3E5" w14:textId="77777777" w:rsidR="00E86221" w:rsidRPr="00ED4D8D" w:rsidRDefault="00E86221" w:rsidP="00E86221">
                  <w:pPr>
                    <w:widowControl/>
                    <w:autoSpaceDE/>
                    <w:autoSpaceDN/>
                    <w:adjustRightInd/>
                    <w:jc w:val="center"/>
                    <w:rPr>
                      <w:ins w:id="4492" w:author="ERCOT" w:date="2022-11-03T17:27:00Z"/>
                      <w:b/>
                      <w:bCs/>
                      <w:sz w:val="22"/>
                      <w:szCs w:val="22"/>
                    </w:rPr>
                  </w:pPr>
                  <w:ins w:id="449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EC4741A" w14:textId="77777777" w:rsidR="00E86221" w:rsidRPr="00ED4D8D" w:rsidRDefault="00E86221" w:rsidP="00E86221">
                  <w:pPr>
                    <w:widowControl/>
                    <w:autoSpaceDE/>
                    <w:autoSpaceDN/>
                    <w:adjustRightInd/>
                    <w:jc w:val="center"/>
                    <w:rPr>
                      <w:ins w:id="4494" w:author="ERCOT" w:date="2022-11-03T17:27:00Z"/>
                      <w:b/>
                      <w:bCs/>
                      <w:sz w:val="22"/>
                      <w:szCs w:val="22"/>
                    </w:rPr>
                  </w:pPr>
                  <w:ins w:id="449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1A6CDDA" w14:textId="77777777" w:rsidR="00E86221" w:rsidRPr="00ED4D8D" w:rsidRDefault="00E86221" w:rsidP="00E86221">
                  <w:pPr>
                    <w:widowControl/>
                    <w:autoSpaceDE/>
                    <w:autoSpaceDN/>
                    <w:adjustRightInd/>
                    <w:jc w:val="center"/>
                    <w:rPr>
                      <w:ins w:id="4496" w:author="ERCOT" w:date="2022-11-03T17:27:00Z"/>
                      <w:b/>
                      <w:bCs/>
                      <w:sz w:val="22"/>
                      <w:szCs w:val="22"/>
                    </w:rPr>
                  </w:pPr>
                  <w:ins w:id="449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7341E2E" w14:textId="77777777" w:rsidR="00E86221" w:rsidRPr="00ED4D8D" w:rsidRDefault="00E86221" w:rsidP="00E86221">
                  <w:pPr>
                    <w:widowControl/>
                    <w:autoSpaceDE/>
                    <w:autoSpaceDN/>
                    <w:adjustRightInd/>
                    <w:jc w:val="center"/>
                    <w:rPr>
                      <w:ins w:id="4498" w:author="ERCOT" w:date="2022-11-03T17:27:00Z"/>
                      <w:b/>
                      <w:bCs/>
                      <w:sz w:val="22"/>
                      <w:szCs w:val="22"/>
                    </w:rPr>
                  </w:pPr>
                  <w:ins w:id="449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5769977" w14:textId="77777777" w:rsidR="00E86221" w:rsidRPr="00ED4D8D" w:rsidRDefault="00E86221" w:rsidP="00E86221">
                  <w:pPr>
                    <w:widowControl/>
                    <w:autoSpaceDE/>
                    <w:autoSpaceDN/>
                    <w:adjustRightInd/>
                    <w:jc w:val="center"/>
                    <w:rPr>
                      <w:ins w:id="4500" w:author="ERCOT" w:date="2022-11-03T17:27:00Z"/>
                      <w:b/>
                      <w:bCs/>
                      <w:sz w:val="22"/>
                      <w:szCs w:val="22"/>
                    </w:rPr>
                  </w:pPr>
                  <w:ins w:id="450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1EA1A0A" w14:textId="77777777" w:rsidR="00E86221" w:rsidRPr="00ED4D8D" w:rsidRDefault="00E86221" w:rsidP="00E86221">
                  <w:pPr>
                    <w:widowControl/>
                    <w:autoSpaceDE/>
                    <w:autoSpaceDN/>
                    <w:adjustRightInd/>
                    <w:jc w:val="center"/>
                    <w:rPr>
                      <w:ins w:id="4502" w:author="ERCOT" w:date="2022-11-03T17:27:00Z"/>
                      <w:b/>
                      <w:bCs/>
                      <w:sz w:val="22"/>
                      <w:szCs w:val="22"/>
                    </w:rPr>
                  </w:pPr>
                  <w:ins w:id="450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CF5A0C4" w14:textId="4FA9EC22" w:rsidR="00E86221" w:rsidRPr="00ED4D8D" w:rsidRDefault="00E86221" w:rsidP="00E86221">
                  <w:pPr>
                    <w:widowControl/>
                    <w:autoSpaceDE/>
                    <w:autoSpaceDN/>
                    <w:adjustRightInd/>
                    <w:jc w:val="center"/>
                    <w:rPr>
                      <w:ins w:id="4504" w:author="ERCOT" w:date="2022-11-03T17:27:00Z"/>
                      <w:b/>
                      <w:bCs/>
                      <w:sz w:val="22"/>
                      <w:szCs w:val="22"/>
                    </w:rPr>
                  </w:pPr>
                  <w:ins w:id="4505"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6253C59" w14:textId="317E3932" w:rsidR="00E86221" w:rsidRPr="00ED4D8D" w:rsidRDefault="00E86221" w:rsidP="00E86221">
                  <w:pPr>
                    <w:widowControl/>
                    <w:autoSpaceDE/>
                    <w:autoSpaceDN/>
                    <w:adjustRightInd/>
                    <w:jc w:val="center"/>
                    <w:rPr>
                      <w:ins w:id="4506" w:author="ERCOT" w:date="2022-11-03T17:27:00Z"/>
                      <w:b/>
                      <w:bCs/>
                      <w:sz w:val="22"/>
                      <w:szCs w:val="22"/>
                    </w:rPr>
                  </w:pPr>
                  <w:ins w:id="4507"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D88F532" w14:textId="050AA694" w:rsidR="00E86221" w:rsidRPr="00ED4D8D" w:rsidRDefault="00E86221" w:rsidP="00E86221">
                  <w:pPr>
                    <w:widowControl/>
                    <w:autoSpaceDE/>
                    <w:autoSpaceDN/>
                    <w:adjustRightInd/>
                    <w:jc w:val="center"/>
                    <w:rPr>
                      <w:ins w:id="4508" w:author="ERCOT" w:date="2022-11-03T17:27:00Z"/>
                      <w:b/>
                      <w:bCs/>
                      <w:sz w:val="22"/>
                      <w:szCs w:val="22"/>
                    </w:rPr>
                  </w:pPr>
                  <w:ins w:id="4509"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A3345AC" w14:textId="52B890AC" w:rsidR="00E86221" w:rsidRPr="00ED4D8D" w:rsidRDefault="00E86221" w:rsidP="00E86221">
                  <w:pPr>
                    <w:widowControl/>
                    <w:autoSpaceDE/>
                    <w:autoSpaceDN/>
                    <w:adjustRightInd/>
                    <w:jc w:val="center"/>
                    <w:rPr>
                      <w:ins w:id="4510" w:author="ERCOT" w:date="2022-11-03T17:27:00Z"/>
                      <w:b/>
                      <w:bCs/>
                      <w:sz w:val="22"/>
                      <w:szCs w:val="22"/>
                    </w:rPr>
                  </w:pPr>
                  <w:ins w:id="4511"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C04AE68" w14:textId="77777777" w:rsidR="00E86221" w:rsidRPr="00ED4D8D" w:rsidRDefault="00E86221" w:rsidP="00E86221">
                  <w:pPr>
                    <w:widowControl/>
                    <w:autoSpaceDE/>
                    <w:autoSpaceDN/>
                    <w:adjustRightInd/>
                    <w:jc w:val="center"/>
                    <w:rPr>
                      <w:ins w:id="4512" w:author="ERCOT" w:date="2022-11-03T17:27:00Z"/>
                      <w:b/>
                      <w:bCs/>
                      <w:sz w:val="22"/>
                      <w:szCs w:val="22"/>
                    </w:rPr>
                  </w:pPr>
                  <w:ins w:id="4513"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2AA373DF" w14:textId="77777777" w:rsidR="00E86221" w:rsidRPr="00ED4D8D" w:rsidRDefault="00E86221" w:rsidP="00E86221">
                  <w:pPr>
                    <w:widowControl/>
                    <w:autoSpaceDE/>
                    <w:autoSpaceDN/>
                    <w:adjustRightInd/>
                    <w:jc w:val="center"/>
                    <w:rPr>
                      <w:ins w:id="4514" w:author="ERCOT" w:date="2022-11-03T17:27:00Z"/>
                      <w:b/>
                      <w:bCs/>
                      <w:sz w:val="22"/>
                      <w:szCs w:val="22"/>
                    </w:rPr>
                  </w:pPr>
                  <w:ins w:id="4515"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5BA0EC4E" w14:textId="77777777" w:rsidR="00E86221" w:rsidRPr="00ED4D8D" w:rsidRDefault="00E86221" w:rsidP="00E86221">
                  <w:pPr>
                    <w:widowControl/>
                    <w:autoSpaceDE/>
                    <w:autoSpaceDN/>
                    <w:adjustRightInd/>
                    <w:jc w:val="center"/>
                    <w:rPr>
                      <w:ins w:id="4516" w:author="ERCOT" w:date="2022-11-03T17:27:00Z"/>
                      <w:b/>
                      <w:bCs/>
                      <w:sz w:val="22"/>
                      <w:szCs w:val="22"/>
                    </w:rPr>
                  </w:pPr>
                  <w:ins w:id="4517"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47965250" w14:textId="77777777" w:rsidR="00E86221" w:rsidRPr="00ED4D8D" w:rsidRDefault="00E86221" w:rsidP="00E86221">
                  <w:pPr>
                    <w:widowControl/>
                    <w:autoSpaceDE/>
                    <w:autoSpaceDN/>
                    <w:adjustRightInd/>
                    <w:jc w:val="center"/>
                    <w:rPr>
                      <w:ins w:id="4518" w:author="ERCOT" w:date="2022-11-03T17:27:00Z"/>
                      <w:b/>
                      <w:bCs/>
                      <w:sz w:val="22"/>
                      <w:szCs w:val="22"/>
                    </w:rPr>
                  </w:pPr>
                  <w:ins w:id="4519" w:author="ERCOT" w:date="2022-11-03T17:27:00Z">
                    <w:r w:rsidRPr="00ED4D8D">
                      <w:rPr>
                        <w:sz w:val="22"/>
                        <w:szCs w:val="22"/>
                      </w:rPr>
                      <w:t>32</w:t>
                    </w:r>
                  </w:ins>
                </w:p>
              </w:tc>
              <w:tc>
                <w:tcPr>
                  <w:tcW w:w="0" w:type="auto"/>
                  <w:tcBorders>
                    <w:top w:val="single" w:sz="4" w:space="0" w:color="000000"/>
                    <w:left w:val="single" w:sz="4" w:space="0" w:color="000000"/>
                    <w:bottom w:val="single" w:sz="4" w:space="0" w:color="000000"/>
                    <w:right w:val="single" w:sz="4" w:space="0" w:color="000000"/>
                  </w:tcBorders>
                </w:tcPr>
                <w:p w14:paraId="6CE0A911" w14:textId="77777777" w:rsidR="00E86221" w:rsidRPr="00ED4D8D" w:rsidRDefault="00E86221" w:rsidP="00E86221">
                  <w:pPr>
                    <w:widowControl/>
                    <w:autoSpaceDE/>
                    <w:autoSpaceDN/>
                    <w:adjustRightInd/>
                    <w:jc w:val="center"/>
                    <w:rPr>
                      <w:ins w:id="4520" w:author="ERCOT" w:date="2022-11-03T17:27:00Z"/>
                      <w:b/>
                      <w:bCs/>
                      <w:sz w:val="22"/>
                      <w:szCs w:val="22"/>
                    </w:rPr>
                  </w:pPr>
                  <w:ins w:id="4521" w:author="ERCOT" w:date="2022-11-03T17:27:00Z">
                    <w:r w:rsidRPr="00ED4D8D">
                      <w:rPr>
                        <w:sz w:val="22"/>
                        <w:szCs w:val="22"/>
                      </w:rPr>
                      <w:t>30</w:t>
                    </w:r>
                  </w:ins>
                </w:p>
              </w:tc>
              <w:tc>
                <w:tcPr>
                  <w:tcW w:w="0" w:type="auto"/>
                  <w:tcBorders>
                    <w:top w:val="single" w:sz="4" w:space="0" w:color="000000"/>
                    <w:left w:val="single" w:sz="4" w:space="0" w:color="000000"/>
                    <w:bottom w:val="single" w:sz="4" w:space="0" w:color="000000"/>
                    <w:right w:val="single" w:sz="4" w:space="0" w:color="000000"/>
                  </w:tcBorders>
                </w:tcPr>
                <w:p w14:paraId="01C2E17F" w14:textId="77777777" w:rsidR="00E86221" w:rsidRPr="00ED4D8D" w:rsidRDefault="00E86221" w:rsidP="00E86221">
                  <w:pPr>
                    <w:widowControl/>
                    <w:autoSpaceDE/>
                    <w:autoSpaceDN/>
                    <w:adjustRightInd/>
                    <w:jc w:val="center"/>
                    <w:rPr>
                      <w:ins w:id="4522" w:author="ERCOT" w:date="2022-11-03T17:27:00Z"/>
                      <w:b/>
                      <w:bCs/>
                      <w:sz w:val="22"/>
                      <w:szCs w:val="22"/>
                    </w:rPr>
                  </w:pPr>
                  <w:ins w:id="4523" w:author="ERCOT" w:date="2022-11-03T17:27:00Z">
                    <w:r w:rsidRPr="00ED4D8D">
                      <w:rPr>
                        <w:sz w:val="22"/>
                        <w:szCs w:val="22"/>
                      </w:rPr>
                      <w:t>30</w:t>
                    </w:r>
                  </w:ins>
                </w:p>
              </w:tc>
              <w:tc>
                <w:tcPr>
                  <w:tcW w:w="0" w:type="auto"/>
                  <w:tcBorders>
                    <w:top w:val="single" w:sz="4" w:space="0" w:color="000000"/>
                    <w:left w:val="single" w:sz="4" w:space="0" w:color="000000"/>
                    <w:bottom w:val="single" w:sz="4" w:space="0" w:color="000000"/>
                    <w:right w:val="single" w:sz="4" w:space="0" w:color="000000"/>
                  </w:tcBorders>
                </w:tcPr>
                <w:p w14:paraId="2C518367" w14:textId="77777777" w:rsidR="00E86221" w:rsidRPr="00ED4D8D" w:rsidRDefault="00E86221" w:rsidP="00E86221">
                  <w:pPr>
                    <w:widowControl/>
                    <w:autoSpaceDE/>
                    <w:autoSpaceDN/>
                    <w:adjustRightInd/>
                    <w:jc w:val="center"/>
                    <w:rPr>
                      <w:ins w:id="4524" w:author="ERCOT" w:date="2022-11-03T17:27:00Z"/>
                      <w:b/>
                      <w:bCs/>
                      <w:sz w:val="22"/>
                      <w:szCs w:val="22"/>
                    </w:rPr>
                  </w:pPr>
                  <w:ins w:id="4525" w:author="ERCOT" w:date="2022-11-03T17:27:00Z">
                    <w:r w:rsidRPr="00ED4D8D">
                      <w:rPr>
                        <w:sz w:val="22"/>
                        <w:szCs w:val="22"/>
                      </w:rPr>
                      <w:t>30</w:t>
                    </w:r>
                  </w:ins>
                </w:p>
              </w:tc>
              <w:tc>
                <w:tcPr>
                  <w:tcW w:w="0" w:type="auto"/>
                  <w:tcBorders>
                    <w:top w:val="single" w:sz="4" w:space="0" w:color="000000"/>
                    <w:left w:val="single" w:sz="4" w:space="0" w:color="000000"/>
                    <w:bottom w:val="single" w:sz="4" w:space="0" w:color="000000"/>
                    <w:right w:val="single" w:sz="4" w:space="0" w:color="000000"/>
                  </w:tcBorders>
                </w:tcPr>
                <w:p w14:paraId="4E2ADE16" w14:textId="77777777" w:rsidR="00E86221" w:rsidRPr="00ED4D8D" w:rsidRDefault="00E86221" w:rsidP="00E86221">
                  <w:pPr>
                    <w:widowControl/>
                    <w:autoSpaceDE/>
                    <w:autoSpaceDN/>
                    <w:adjustRightInd/>
                    <w:jc w:val="center"/>
                    <w:rPr>
                      <w:ins w:id="4526" w:author="ERCOT" w:date="2022-11-03T17:27:00Z"/>
                      <w:b/>
                      <w:bCs/>
                      <w:sz w:val="22"/>
                      <w:szCs w:val="22"/>
                    </w:rPr>
                  </w:pPr>
                  <w:ins w:id="4527" w:author="ERCOT" w:date="2022-11-03T17:27:00Z">
                    <w:r w:rsidRPr="00ED4D8D">
                      <w:rPr>
                        <w:sz w:val="22"/>
                        <w:szCs w:val="22"/>
                      </w:rPr>
                      <w:t>30</w:t>
                    </w:r>
                  </w:ins>
                </w:p>
              </w:tc>
              <w:tc>
                <w:tcPr>
                  <w:tcW w:w="0" w:type="auto"/>
                  <w:tcBorders>
                    <w:top w:val="single" w:sz="4" w:space="0" w:color="000000"/>
                    <w:left w:val="single" w:sz="4" w:space="0" w:color="000000"/>
                    <w:bottom w:val="single" w:sz="4" w:space="0" w:color="000000"/>
                    <w:right w:val="single" w:sz="4" w:space="0" w:color="000000"/>
                  </w:tcBorders>
                </w:tcPr>
                <w:p w14:paraId="5D96D066" w14:textId="77777777" w:rsidR="00E86221" w:rsidRPr="00ED4D8D" w:rsidRDefault="00E86221" w:rsidP="00E86221">
                  <w:pPr>
                    <w:widowControl/>
                    <w:autoSpaceDE/>
                    <w:autoSpaceDN/>
                    <w:adjustRightInd/>
                    <w:jc w:val="center"/>
                    <w:rPr>
                      <w:ins w:id="4528" w:author="ERCOT" w:date="2022-11-03T17:27:00Z"/>
                      <w:b/>
                      <w:bCs/>
                      <w:sz w:val="22"/>
                      <w:szCs w:val="22"/>
                    </w:rPr>
                  </w:pPr>
                  <w:ins w:id="4529" w:author="ERCOT" w:date="2022-11-03T17:27:00Z">
                    <w:r w:rsidRPr="00ED4D8D">
                      <w:rPr>
                        <w:sz w:val="22"/>
                        <w:szCs w:val="22"/>
                      </w:rPr>
                      <w:t>36</w:t>
                    </w:r>
                  </w:ins>
                </w:p>
              </w:tc>
              <w:tc>
                <w:tcPr>
                  <w:tcW w:w="0" w:type="auto"/>
                  <w:tcBorders>
                    <w:top w:val="single" w:sz="4" w:space="0" w:color="000000"/>
                    <w:left w:val="single" w:sz="4" w:space="0" w:color="000000"/>
                    <w:bottom w:val="single" w:sz="4" w:space="0" w:color="000000"/>
                    <w:right w:val="single" w:sz="4" w:space="0" w:color="000000"/>
                  </w:tcBorders>
                </w:tcPr>
                <w:p w14:paraId="7DC5D429" w14:textId="77777777" w:rsidR="00E86221" w:rsidRPr="00ED4D8D" w:rsidRDefault="00E86221" w:rsidP="00E86221">
                  <w:pPr>
                    <w:widowControl/>
                    <w:autoSpaceDE/>
                    <w:autoSpaceDN/>
                    <w:adjustRightInd/>
                    <w:jc w:val="center"/>
                    <w:rPr>
                      <w:ins w:id="4530" w:author="ERCOT" w:date="2022-11-03T17:27:00Z"/>
                      <w:b/>
                      <w:bCs/>
                      <w:sz w:val="22"/>
                      <w:szCs w:val="22"/>
                    </w:rPr>
                  </w:pPr>
                  <w:ins w:id="4531" w:author="ERCOT" w:date="2022-11-03T17:27:00Z">
                    <w:r w:rsidRPr="00ED4D8D">
                      <w:rPr>
                        <w:sz w:val="22"/>
                        <w:szCs w:val="22"/>
                      </w:rPr>
                      <w:t>36</w:t>
                    </w:r>
                  </w:ins>
                </w:p>
              </w:tc>
              <w:tc>
                <w:tcPr>
                  <w:tcW w:w="0" w:type="auto"/>
                  <w:tcBorders>
                    <w:top w:val="single" w:sz="4" w:space="0" w:color="000000"/>
                    <w:left w:val="single" w:sz="4" w:space="0" w:color="000000"/>
                    <w:bottom w:val="single" w:sz="4" w:space="0" w:color="000000"/>
                    <w:right w:val="single" w:sz="4" w:space="0" w:color="000000"/>
                  </w:tcBorders>
                </w:tcPr>
                <w:p w14:paraId="29691372" w14:textId="77777777" w:rsidR="00E86221" w:rsidRPr="00ED4D8D" w:rsidRDefault="00E86221" w:rsidP="00E86221">
                  <w:pPr>
                    <w:widowControl/>
                    <w:autoSpaceDE/>
                    <w:autoSpaceDN/>
                    <w:adjustRightInd/>
                    <w:jc w:val="center"/>
                    <w:rPr>
                      <w:ins w:id="4532" w:author="ERCOT" w:date="2022-11-03T17:27:00Z"/>
                      <w:b/>
                      <w:bCs/>
                      <w:sz w:val="22"/>
                      <w:szCs w:val="22"/>
                    </w:rPr>
                  </w:pPr>
                  <w:ins w:id="4533" w:author="ERCOT" w:date="2022-11-03T17:27:00Z">
                    <w:r w:rsidRPr="00ED4D8D">
                      <w:rPr>
                        <w:sz w:val="22"/>
                        <w:szCs w:val="22"/>
                      </w:rPr>
                      <w:t>36</w:t>
                    </w:r>
                  </w:ins>
                </w:p>
              </w:tc>
              <w:tc>
                <w:tcPr>
                  <w:tcW w:w="0" w:type="auto"/>
                  <w:tcBorders>
                    <w:top w:val="single" w:sz="4" w:space="0" w:color="000000"/>
                    <w:left w:val="single" w:sz="4" w:space="0" w:color="000000"/>
                    <w:bottom w:val="single" w:sz="4" w:space="0" w:color="000000"/>
                    <w:right w:val="single" w:sz="4" w:space="0" w:color="000000"/>
                  </w:tcBorders>
                </w:tcPr>
                <w:p w14:paraId="3F1BBB47" w14:textId="77777777" w:rsidR="00E86221" w:rsidRPr="00ED4D8D" w:rsidRDefault="00E86221" w:rsidP="00E86221">
                  <w:pPr>
                    <w:widowControl/>
                    <w:autoSpaceDE/>
                    <w:autoSpaceDN/>
                    <w:adjustRightInd/>
                    <w:jc w:val="center"/>
                    <w:rPr>
                      <w:ins w:id="4534" w:author="ERCOT" w:date="2022-11-03T17:27:00Z"/>
                      <w:b/>
                      <w:bCs/>
                      <w:sz w:val="22"/>
                      <w:szCs w:val="22"/>
                    </w:rPr>
                  </w:pPr>
                  <w:ins w:id="4535" w:author="ERCOT" w:date="2022-11-03T17:27:00Z">
                    <w:r w:rsidRPr="00ED4D8D">
                      <w:rPr>
                        <w:sz w:val="22"/>
                        <w:szCs w:val="22"/>
                      </w:rPr>
                      <w:t>36</w:t>
                    </w:r>
                  </w:ins>
                </w:p>
              </w:tc>
              <w:tc>
                <w:tcPr>
                  <w:tcW w:w="0" w:type="auto"/>
                  <w:tcBorders>
                    <w:top w:val="single" w:sz="4" w:space="0" w:color="000000"/>
                    <w:left w:val="single" w:sz="4" w:space="0" w:color="000000"/>
                    <w:bottom w:val="single" w:sz="4" w:space="0" w:color="000000"/>
                    <w:right w:val="single" w:sz="4" w:space="0" w:color="000000"/>
                  </w:tcBorders>
                </w:tcPr>
                <w:p w14:paraId="25EC7BD8" w14:textId="77777777" w:rsidR="00E86221" w:rsidRPr="00ED4D8D" w:rsidRDefault="00E86221" w:rsidP="00E86221">
                  <w:pPr>
                    <w:widowControl/>
                    <w:autoSpaceDE/>
                    <w:autoSpaceDN/>
                    <w:adjustRightInd/>
                    <w:jc w:val="center"/>
                    <w:rPr>
                      <w:ins w:id="4536" w:author="ERCOT" w:date="2022-11-03T17:27:00Z"/>
                      <w:b/>
                      <w:bCs/>
                      <w:sz w:val="22"/>
                      <w:szCs w:val="22"/>
                    </w:rPr>
                  </w:pPr>
                  <w:ins w:id="453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7C57DA44" w14:textId="77777777" w:rsidR="00E86221" w:rsidRPr="00ED4D8D" w:rsidRDefault="00E86221" w:rsidP="00E86221">
                  <w:pPr>
                    <w:widowControl/>
                    <w:autoSpaceDE/>
                    <w:autoSpaceDN/>
                    <w:adjustRightInd/>
                    <w:jc w:val="center"/>
                    <w:rPr>
                      <w:ins w:id="4538" w:author="ERCOT" w:date="2022-11-03T17:27:00Z"/>
                      <w:b/>
                      <w:bCs/>
                      <w:sz w:val="22"/>
                      <w:szCs w:val="22"/>
                    </w:rPr>
                  </w:pPr>
                  <w:ins w:id="4539" w:author="ERCOT" w:date="2022-11-03T17:27:00Z">
                    <w:r w:rsidRPr="00ED4D8D">
                      <w:rPr>
                        <w:sz w:val="22"/>
                        <w:szCs w:val="22"/>
                      </w:rPr>
                      <w:t>0</w:t>
                    </w:r>
                  </w:ins>
                </w:p>
              </w:tc>
            </w:tr>
            <w:tr w:rsidR="00E86221" w:rsidRPr="00E66AD4" w14:paraId="705DBEBF" w14:textId="77777777" w:rsidTr="00FE0904">
              <w:trPr>
                <w:trHeight w:val="440"/>
                <w:tblCellSpacing w:w="0" w:type="dxa"/>
                <w:ins w:id="4540"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07B383EE" w14:textId="77777777" w:rsidR="00E86221" w:rsidRPr="000357D1" w:rsidRDefault="00E86221" w:rsidP="00E86221">
                  <w:pPr>
                    <w:widowControl/>
                    <w:autoSpaceDE/>
                    <w:autoSpaceDN/>
                    <w:adjustRightInd/>
                    <w:jc w:val="center"/>
                    <w:rPr>
                      <w:ins w:id="4541" w:author="ERCOT" w:date="2022-11-03T17:27:00Z"/>
                      <w:sz w:val="22"/>
                      <w:szCs w:val="22"/>
                    </w:rPr>
                  </w:pPr>
                  <w:ins w:id="4542" w:author="ERCOT" w:date="2022-11-03T17:27:00Z">
                    <w:r w:rsidRPr="000357D1">
                      <w:rPr>
                        <w:b/>
                        <w:bCs/>
                        <w:sz w:val="22"/>
                        <w:szCs w:val="22"/>
                      </w:rPr>
                      <w:t>Jul.</w:t>
                    </w:r>
                  </w:ins>
                </w:p>
              </w:tc>
              <w:tc>
                <w:tcPr>
                  <w:tcW w:w="0" w:type="auto"/>
                  <w:tcBorders>
                    <w:top w:val="single" w:sz="4" w:space="0" w:color="000000"/>
                    <w:left w:val="single" w:sz="4" w:space="0" w:color="000000"/>
                    <w:bottom w:val="single" w:sz="4" w:space="0" w:color="000000"/>
                    <w:right w:val="single" w:sz="4" w:space="0" w:color="000000"/>
                  </w:tcBorders>
                </w:tcPr>
                <w:p w14:paraId="0CD8F4DD" w14:textId="77777777" w:rsidR="00E86221" w:rsidRPr="00ED4D8D" w:rsidRDefault="00E86221" w:rsidP="00E86221">
                  <w:pPr>
                    <w:widowControl/>
                    <w:autoSpaceDE/>
                    <w:autoSpaceDN/>
                    <w:adjustRightInd/>
                    <w:jc w:val="center"/>
                    <w:rPr>
                      <w:ins w:id="4543" w:author="ERCOT" w:date="2022-11-03T17:27:00Z"/>
                      <w:b/>
                      <w:bCs/>
                      <w:sz w:val="22"/>
                      <w:szCs w:val="22"/>
                    </w:rPr>
                  </w:pPr>
                  <w:ins w:id="454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A368CFC" w14:textId="77777777" w:rsidR="00E86221" w:rsidRPr="00ED4D8D" w:rsidRDefault="00E86221" w:rsidP="00E86221">
                  <w:pPr>
                    <w:widowControl/>
                    <w:autoSpaceDE/>
                    <w:autoSpaceDN/>
                    <w:adjustRightInd/>
                    <w:jc w:val="center"/>
                    <w:rPr>
                      <w:ins w:id="4545" w:author="ERCOT" w:date="2022-11-03T17:27:00Z"/>
                      <w:b/>
                      <w:bCs/>
                      <w:sz w:val="22"/>
                      <w:szCs w:val="22"/>
                    </w:rPr>
                  </w:pPr>
                  <w:ins w:id="454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9CBA36C" w14:textId="77777777" w:rsidR="00E86221" w:rsidRPr="00ED4D8D" w:rsidRDefault="00E86221" w:rsidP="00E86221">
                  <w:pPr>
                    <w:widowControl/>
                    <w:autoSpaceDE/>
                    <w:autoSpaceDN/>
                    <w:adjustRightInd/>
                    <w:jc w:val="center"/>
                    <w:rPr>
                      <w:ins w:id="4547" w:author="ERCOT" w:date="2022-11-03T17:27:00Z"/>
                      <w:b/>
                      <w:bCs/>
                      <w:sz w:val="22"/>
                      <w:szCs w:val="22"/>
                    </w:rPr>
                  </w:pPr>
                  <w:ins w:id="454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4493416" w14:textId="77777777" w:rsidR="00E86221" w:rsidRPr="00ED4D8D" w:rsidRDefault="00E86221" w:rsidP="00E86221">
                  <w:pPr>
                    <w:widowControl/>
                    <w:autoSpaceDE/>
                    <w:autoSpaceDN/>
                    <w:adjustRightInd/>
                    <w:jc w:val="center"/>
                    <w:rPr>
                      <w:ins w:id="4549" w:author="ERCOT" w:date="2022-11-03T17:27:00Z"/>
                      <w:b/>
                      <w:bCs/>
                      <w:sz w:val="22"/>
                      <w:szCs w:val="22"/>
                    </w:rPr>
                  </w:pPr>
                  <w:ins w:id="455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75FFF43" w14:textId="77777777" w:rsidR="00E86221" w:rsidRPr="00ED4D8D" w:rsidRDefault="00E86221" w:rsidP="00E86221">
                  <w:pPr>
                    <w:widowControl/>
                    <w:autoSpaceDE/>
                    <w:autoSpaceDN/>
                    <w:adjustRightInd/>
                    <w:jc w:val="center"/>
                    <w:rPr>
                      <w:ins w:id="4551" w:author="ERCOT" w:date="2022-11-03T17:27:00Z"/>
                      <w:b/>
                      <w:bCs/>
                      <w:sz w:val="22"/>
                      <w:szCs w:val="22"/>
                    </w:rPr>
                  </w:pPr>
                  <w:ins w:id="455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8D0B449" w14:textId="77777777" w:rsidR="00E86221" w:rsidRPr="00ED4D8D" w:rsidRDefault="00E86221" w:rsidP="00E86221">
                  <w:pPr>
                    <w:widowControl/>
                    <w:autoSpaceDE/>
                    <w:autoSpaceDN/>
                    <w:adjustRightInd/>
                    <w:jc w:val="center"/>
                    <w:rPr>
                      <w:ins w:id="4553" w:author="ERCOT" w:date="2022-11-03T17:27:00Z"/>
                      <w:b/>
                      <w:bCs/>
                      <w:sz w:val="22"/>
                      <w:szCs w:val="22"/>
                    </w:rPr>
                  </w:pPr>
                  <w:ins w:id="455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9A1339B" w14:textId="6F80261F" w:rsidR="00E86221" w:rsidRPr="00ED4D8D" w:rsidRDefault="00E86221" w:rsidP="00E86221">
                  <w:pPr>
                    <w:widowControl/>
                    <w:autoSpaceDE/>
                    <w:autoSpaceDN/>
                    <w:adjustRightInd/>
                    <w:jc w:val="center"/>
                    <w:rPr>
                      <w:ins w:id="4555" w:author="ERCOT" w:date="2022-11-03T17:27:00Z"/>
                      <w:b/>
                      <w:bCs/>
                      <w:sz w:val="22"/>
                      <w:szCs w:val="22"/>
                    </w:rPr>
                  </w:pPr>
                  <w:ins w:id="4556" w:author="ERCOT 111722" w:date="2022-11-17T13:32:00Z">
                    <w:r>
                      <w:t>0</w:t>
                    </w:r>
                  </w:ins>
                  <w:ins w:id="4557" w:author="ERCOT" w:date="2022-11-17T13:31:00Z">
                    <w:del w:id="4558" w:author="ERCOT 111722" w:date="2022-11-17T13:32:00Z">
                      <w:r w:rsidRPr="008C711B" w:rsidDel="00E86221">
                        <w:delText>17</w:delText>
                      </w:r>
                    </w:del>
                  </w:ins>
                </w:p>
              </w:tc>
              <w:tc>
                <w:tcPr>
                  <w:tcW w:w="0" w:type="auto"/>
                  <w:tcBorders>
                    <w:top w:val="single" w:sz="4" w:space="0" w:color="000000"/>
                    <w:left w:val="single" w:sz="4" w:space="0" w:color="000000"/>
                    <w:bottom w:val="single" w:sz="4" w:space="0" w:color="000000"/>
                    <w:right w:val="single" w:sz="4" w:space="0" w:color="000000"/>
                  </w:tcBorders>
                </w:tcPr>
                <w:p w14:paraId="7845880A" w14:textId="6C4D609C" w:rsidR="00E86221" w:rsidRPr="00ED4D8D" w:rsidRDefault="00E86221" w:rsidP="00E86221">
                  <w:pPr>
                    <w:widowControl/>
                    <w:autoSpaceDE/>
                    <w:autoSpaceDN/>
                    <w:adjustRightInd/>
                    <w:jc w:val="center"/>
                    <w:rPr>
                      <w:ins w:id="4559" w:author="ERCOT" w:date="2022-11-03T17:27:00Z"/>
                      <w:b/>
                      <w:bCs/>
                      <w:sz w:val="22"/>
                      <w:szCs w:val="22"/>
                    </w:rPr>
                  </w:pPr>
                  <w:ins w:id="4560" w:author="ERCOT 111722" w:date="2022-11-17T13:32:00Z">
                    <w:r>
                      <w:t>0</w:t>
                    </w:r>
                  </w:ins>
                  <w:ins w:id="4561" w:author="ERCOT" w:date="2022-11-17T13:31:00Z">
                    <w:del w:id="4562" w:author="ERCOT 111722" w:date="2022-11-17T13:32:00Z">
                      <w:r w:rsidRPr="008C711B" w:rsidDel="00E86221">
                        <w:delText>17</w:delText>
                      </w:r>
                    </w:del>
                  </w:ins>
                </w:p>
              </w:tc>
              <w:tc>
                <w:tcPr>
                  <w:tcW w:w="0" w:type="auto"/>
                  <w:tcBorders>
                    <w:top w:val="single" w:sz="4" w:space="0" w:color="000000"/>
                    <w:left w:val="single" w:sz="4" w:space="0" w:color="000000"/>
                    <w:bottom w:val="single" w:sz="4" w:space="0" w:color="000000"/>
                    <w:right w:val="single" w:sz="4" w:space="0" w:color="000000"/>
                  </w:tcBorders>
                </w:tcPr>
                <w:p w14:paraId="1E80D375" w14:textId="0C7E81FC" w:rsidR="00E86221" w:rsidRPr="00ED4D8D" w:rsidRDefault="00E86221" w:rsidP="00E86221">
                  <w:pPr>
                    <w:widowControl/>
                    <w:autoSpaceDE/>
                    <w:autoSpaceDN/>
                    <w:adjustRightInd/>
                    <w:jc w:val="center"/>
                    <w:rPr>
                      <w:ins w:id="4563" w:author="ERCOT" w:date="2022-11-03T17:27:00Z"/>
                      <w:b/>
                      <w:bCs/>
                      <w:sz w:val="22"/>
                      <w:szCs w:val="22"/>
                    </w:rPr>
                  </w:pPr>
                  <w:ins w:id="4564" w:author="ERCOT 111722" w:date="2022-11-17T13:32:00Z">
                    <w:r>
                      <w:t>0</w:t>
                    </w:r>
                  </w:ins>
                  <w:ins w:id="4565" w:author="ERCOT" w:date="2022-11-17T13:31:00Z">
                    <w:del w:id="4566" w:author="ERCOT 111722" w:date="2022-11-17T13:32:00Z">
                      <w:r w:rsidRPr="008C711B" w:rsidDel="00E86221">
                        <w:delText>17</w:delText>
                      </w:r>
                    </w:del>
                  </w:ins>
                </w:p>
              </w:tc>
              <w:tc>
                <w:tcPr>
                  <w:tcW w:w="0" w:type="auto"/>
                  <w:tcBorders>
                    <w:top w:val="single" w:sz="4" w:space="0" w:color="000000"/>
                    <w:left w:val="single" w:sz="4" w:space="0" w:color="000000"/>
                    <w:bottom w:val="single" w:sz="4" w:space="0" w:color="000000"/>
                    <w:right w:val="single" w:sz="4" w:space="0" w:color="000000"/>
                  </w:tcBorders>
                </w:tcPr>
                <w:p w14:paraId="4F3CF1AA" w14:textId="39DD3113" w:rsidR="00E86221" w:rsidRPr="00ED4D8D" w:rsidRDefault="00E86221" w:rsidP="00E86221">
                  <w:pPr>
                    <w:widowControl/>
                    <w:autoSpaceDE/>
                    <w:autoSpaceDN/>
                    <w:adjustRightInd/>
                    <w:jc w:val="center"/>
                    <w:rPr>
                      <w:ins w:id="4567" w:author="ERCOT" w:date="2022-11-03T17:27:00Z"/>
                      <w:b/>
                      <w:bCs/>
                      <w:sz w:val="22"/>
                      <w:szCs w:val="22"/>
                    </w:rPr>
                  </w:pPr>
                  <w:ins w:id="4568" w:author="ERCOT 111722" w:date="2022-11-17T13:32:00Z">
                    <w:r>
                      <w:t>0</w:t>
                    </w:r>
                  </w:ins>
                  <w:ins w:id="4569" w:author="ERCOT" w:date="2022-11-17T13:31:00Z">
                    <w:del w:id="4570" w:author="ERCOT 111722" w:date="2022-11-17T13:32:00Z">
                      <w:r w:rsidRPr="008C711B" w:rsidDel="00E86221">
                        <w:delText>17</w:delText>
                      </w:r>
                    </w:del>
                  </w:ins>
                </w:p>
              </w:tc>
              <w:tc>
                <w:tcPr>
                  <w:tcW w:w="0" w:type="auto"/>
                  <w:tcBorders>
                    <w:top w:val="single" w:sz="4" w:space="0" w:color="000000"/>
                    <w:left w:val="single" w:sz="4" w:space="0" w:color="000000"/>
                    <w:bottom w:val="single" w:sz="4" w:space="0" w:color="000000"/>
                    <w:right w:val="single" w:sz="4" w:space="0" w:color="000000"/>
                  </w:tcBorders>
                </w:tcPr>
                <w:p w14:paraId="700FEF81" w14:textId="77777777" w:rsidR="00E86221" w:rsidRPr="00ED4D8D" w:rsidRDefault="00E86221" w:rsidP="00E86221">
                  <w:pPr>
                    <w:widowControl/>
                    <w:autoSpaceDE/>
                    <w:autoSpaceDN/>
                    <w:adjustRightInd/>
                    <w:jc w:val="center"/>
                    <w:rPr>
                      <w:ins w:id="4571" w:author="ERCOT" w:date="2022-11-03T17:27:00Z"/>
                      <w:b/>
                      <w:bCs/>
                      <w:sz w:val="22"/>
                      <w:szCs w:val="22"/>
                    </w:rPr>
                  </w:pPr>
                  <w:ins w:id="4572"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2E642585" w14:textId="77777777" w:rsidR="00E86221" w:rsidRPr="00ED4D8D" w:rsidRDefault="00E86221" w:rsidP="00E86221">
                  <w:pPr>
                    <w:widowControl/>
                    <w:autoSpaceDE/>
                    <w:autoSpaceDN/>
                    <w:adjustRightInd/>
                    <w:jc w:val="center"/>
                    <w:rPr>
                      <w:ins w:id="4573" w:author="ERCOT" w:date="2022-11-03T17:27:00Z"/>
                      <w:b/>
                      <w:bCs/>
                      <w:sz w:val="22"/>
                      <w:szCs w:val="22"/>
                    </w:rPr>
                  </w:pPr>
                  <w:ins w:id="4574"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53002A52" w14:textId="77777777" w:rsidR="00E86221" w:rsidRPr="00ED4D8D" w:rsidRDefault="00E86221" w:rsidP="00E86221">
                  <w:pPr>
                    <w:widowControl/>
                    <w:autoSpaceDE/>
                    <w:autoSpaceDN/>
                    <w:adjustRightInd/>
                    <w:jc w:val="center"/>
                    <w:rPr>
                      <w:ins w:id="4575" w:author="ERCOT" w:date="2022-11-03T17:27:00Z"/>
                      <w:b/>
                      <w:bCs/>
                      <w:sz w:val="22"/>
                      <w:szCs w:val="22"/>
                    </w:rPr>
                  </w:pPr>
                  <w:ins w:id="4576"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48645ECF" w14:textId="77777777" w:rsidR="00E86221" w:rsidRPr="00ED4D8D" w:rsidRDefault="00E86221" w:rsidP="00E86221">
                  <w:pPr>
                    <w:widowControl/>
                    <w:autoSpaceDE/>
                    <w:autoSpaceDN/>
                    <w:adjustRightInd/>
                    <w:jc w:val="center"/>
                    <w:rPr>
                      <w:ins w:id="4577" w:author="ERCOT" w:date="2022-11-03T17:27:00Z"/>
                      <w:b/>
                      <w:bCs/>
                      <w:sz w:val="22"/>
                      <w:szCs w:val="22"/>
                    </w:rPr>
                  </w:pPr>
                  <w:ins w:id="4578"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4D960EEE" w14:textId="77777777" w:rsidR="00E86221" w:rsidRPr="00ED4D8D" w:rsidRDefault="00E86221" w:rsidP="00E86221">
                  <w:pPr>
                    <w:widowControl/>
                    <w:autoSpaceDE/>
                    <w:autoSpaceDN/>
                    <w:adjustRightInd/>
                    <w:jc w:val="center"/>
                    <w:rPr>
                      <w:ins w:id="4579" w:author="ERCOT" w:date="2022-11-03T17:27:00Z"/>
                      <w:b/>
                      <w:bCs/>
                      <w:sz w:val="22"/>
                      <w:szCs w:val="22"/>
                    </w:rPr>
                  </w:pPr>
                  <w:ins w:id="4580" w:author="ERCOT" w:date="2022-11-03T17:27:00Z">
                    <w:r w:rsidRPr="00ED4D8D">
                      <w:rPr>
                        <w:sz w:val="22"/>
                        <w:szCs w:val="22"/>
                      </w:rPr>
                      <w:t>21</w:t>
                    </w:r>
                  </w:ins>
                </w:p>
              </w:tc>
              <w:tc>
                <w:tcPr>
                  <w:tcW w:w="0" w:type="auto"/>
                  <w:tcBorders>
                    <w:top w:val="single" w:sz="4" w:space="0" w:color="000000"/>
                    <w:left w:val="single" w:sz="4" w:space="0" w:color="000000"/>
                    <w:bottom w:val="single" w:sz="4" w:space="0" w:color="000000"/>
                    <w:right w:val="single" w:sz="4" w:space="0" w:color="000000"/>
                  </w:tcBorders>
                </w:tcPr>
                <w:p w14:paraId="10C7913D" w14:textId="77777777" w:rsidR="00E86221" w:rsidRPr="00ED4D8D" w:rsidRDefault="00E86221" w:rsidP="00E86221">
                  <w:pPr>
                    <w:widowControl/>
                    <w:autoSpaceDE/>
                    <w:autoSpaceDN/>
                    <w:adjustRightInd/>
                    <w:jc w:val="center"/>
                    <w:rPr>
                      <w:ins w:id="4581" w:author="ERCOT" w:date="2022-11-03T17:27:00Z"/>
                      <w:b/>
                      <w:bCs/>
                      <w:sz w:val="22"/>
                      <w:szCs w:val="22"/>
                    </w:rPr>
                  </w:pPr>
                  <w:ins w:id="4582" w:author="ERCOT" w:date="2022-11-03T17:27:00Z">
                    <w:r w:rsidRPr="00ED4D8D">
                      <w:rPr>
                        <w:sz w:val="22"/>
                        <w:szCs w:val="22"/>
                      </w:rPr>
                      <w:t>21</w:t>
                    </w:r>
                  </w:ins>
                </w:p>
              </w:tc>
              <w:tc>
                <w:tcPr>
                  <w:tcW w:w="0" w:type="auto"/>
                  <w:tcBorders>
                    <w:top w:val="single" w:sz="4" w:space="0" w:color="000000"/>
                    <w:left w:val="single" w:sz="4" w:space="0" w:color="000000"/>
                    <w:bottom w:val="single" w:sz="4" w:space="0" w:color="000000"/>
                    <w:right w:val="single" w:sz="4" w:space="0" w:color="000000"/>
                  </w:tcBorders>
                </w:tcPr>
                <w:p w14:paraId="531B7D4B" w14:textId="77777777" w:rsidR="00E86221" w:rsidRPr="00ED4D8D" w:rsidRDefault="00E86221" w:rsidP="00E86221">
                  <w:pPr>
                    <w:widowControl/>
                    <w:autoSpaceDE/>
                    <w:autoSpaceDN/>
                    <w:adjustRightInd/>
                    <w:jc w:val="center"/>
                    <w:rPr>
                      <w:ins w:id="4583" w:author="ERCOT" w:date="2022-11-03T17:27:00Z"/>
                      <w:b/>
                      <w:bCs/>
                      <w:sz w:val="22"/>
                      <w:szCs w:val="22"/>
                    </w:rPr>
                  </w:pPr>
                  <w:ins w:id="4584" w:author="ERCOT" w:date="2022-11-03T17:27:00Z">
                    <w:r w:rsidRPr="00ED4D8D">
                      <w:rPr>
                        <w:sz w:val="22"/>
                        <w:szCs w:val="22"/>
                      </w:rPr>
                      <w:t>21</w:t>
                    </w:r>
                  </w:ins>
                </w:p>
              </w:tc>
              <w:tc>
                <w:tcPr>
                  <w:tcW w:w="0" w:type="auto"/>
                  <w:tcBorders>
                    <w:top w:val="single" w:sz="4" w:space="0" w:color="000000"/>
                    <w:left w:val="single" w:sz="4" w:space="0" w:color="000000"/>
                    <w:bottom w:val="single" w:sz="4" w:space="0" w:color="000000"/>
                    <w:right w:val="single" w:sz="4" w:space="0" w:color="000000"/>
                  </w:tcBorders>
                </w:tcPr>
                <w:p w14:paraId="60A27F8F" w14:textId="77777777" w:rsidR="00E86221" w:rsidRPr="00ED4D8D" w:rsidRDefault="00E86221" w:rsidP="00E86221">
                  <w:pPr>
                    <w:widowControl/>
                    <w:autoSpaceDE/>
                    <w:autoSpaceDN/>
                    <w:adjustRightInd/>
                    <w:jc w:val="center"/>
                    <w:rPr>
                      <w:ins w:id="4585" w:author="ERCOT" w:date="2022-11-03T17:27:00Z"/>
                      <w:b/>
                      <w:bCs/>
                      <w:sz w:val="22"/>
                      <w:szCs w:val="22"/>
                    </w:rPr>
                  </w:pPr>
                  <w:ins w:id="4586" w:author="ERCOT" w:date="2022-11-03T17:27:00Z">
                    <w:r w:rsidRPr="00ED4D8D">
                      <w:rPr>
                        <w:sz w:val="22"/>
                        <w:szCs w:val="22"/>
                      </w:rPr>
                      <w:t>21</w:t>
                    </w:r>
                  </w:ins>
                </w:p>
              </w:tc>
              <w:tc>
                <w:tcPr>
                  <w:tcW w:w="0" w:type="auto"/>
                  <w:tcBorders>
                    <w:top w:val="single" w:sz="4" w:space="0" w:color="000000"/>
                    <w:left w:val="single" w:sz="4" w:space="0" w:color="000000"/>
                    <w:bottom w:val="single" w:sz="4" w:space="0" w:color="000000"/>
                    <w:right w:val="single" w:sz="4" w:space="0" w:color="000000"/>
                  </w:tcBorders>
                </w:tcPr>
                <w:p w14:paraId="55047E91" w14:textId="77777777" w:rsidR="00E86221" w:rsidRPr="00ED4D8D" w:rsidRDefault="00E86221" w:rsidP="00E86221">
                  <w:pPr>
                    <w:widowControl/>
                    <w:autoSpaceDE/>
                    <w:autoSpaceDN/>
                    <w:adjustRightInd/>
                    <w:jc w:val="center"/>
                    <w:rPr>
                      <w:ins w:id="4587" w:author="ERCOT" w:date="2022-11-03T17:27:00Z"/>
                      <w:b/>
                      <w:bCs/>
                      <w:sz w:val="22"/>
                      <w:szCs w:val="22"/>
                    </w:rPr>
                  </w:pPr>
                  <w:ins w:id="4588"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287876EA" w14:textId="77777777" w:rsidR="00E86221" w:rsidRPr="00ED4D8D" w:rsidRDefault="00E86221" w:rsidP="00E86221">
                  <w:pPr>
                    <w:widowControl/>
                    <w:autoSpaceDE/>
                    <w:autoSpaceDN/>
                    <w:adjustRightInd/>
                    <w:jc w:val="center"/>
                    <w:rPr>
                      <w:ins w:id="4589" w:author="ERCOT" w:date="2022-11-03T17:27:00Z"/>
                      <w:b/>
                      <w:bCs/>
                      <w:sz w:val="22"/>
                      <w:szCs w:val="22"/>
                    </w:rPr>
                  </w:pPr>
                  <w:ins w:id="4590"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3076BA9D" w14:textId="77777777" w:rsidR="00E86221" w:rsidRPr="00ED4D8D" w:rsidRDefault="00E86221" w:rsidP="00E86221">
                  <w:pPr>
                    <w:widowControl/>
                    <w:autoSpaceDE/>
                    <w:autoSpaceDN/>
                    <w:adjustRightInd/>
                    <w:jc w:val="center"/>
                    <w:rPr>
                      <w:ins w:id="4591" w:author="ERCOT" w:date="2022-11-03T17:27:00Z"/>
                      <w:b/>
                      <w:bCs/>
                      <w:sz w:val="22"/>
                      <w:szCs w:val="22"/>
                    </w:rPr>
                  </w:pPr>
                  <w:ins w:id="4592"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55E1D713" w14:textId="77777777" w:rsidR="00E86221" w:rsidRPr="00ED4D8D" w:rsidRDefault="00E86221" w:rsidP="00E86221">
                  <w:pPr>
                    <w:widowControl/>
                    <w:autoSpaceDE/>
                    <w:autoSpaceDN/>
                    <w:adjustRightInd/>
                    <w:jc w:val="center"/>
                    <w:rPr>
                      <w:ins w:id="4593" w:author="ERCOT" w:date="2022-11-03T17:27:00Z"/>
                      <w:b/>
                      <w:bCs/>
                      <w:sz w:val="22"/>
                      <w:szCs w:val="22"/>
                    </w:rPr>
                  </w:pPr>
                  <w:ins w:id="4594" w:author="ERCOT" w:date="2022-11-03T17:27:00Z">
                    <w:r w:rsidRPr="00ED4D8D">
                      <w:rPr>
                        <w:sz w:val="22"/>
                        <w:szCs w:val="22"/>
                      </w:rPr>
                      <w:t>16</w:t>
                    </w:r>
                  </w:ins>
                </w:p>
              </w:tc>
              <w:tc>
                <w:tcPr>
                  <w:tcW w:w="0" w:type="auto"/>
                  <w:tcBorders>
                    <w:top w:val="single" w:sz="4" w:space="0" w:color="000000"/>
                    <w:left w:val="single" w:sz="4" w:space="0" w:color="000000"/>
                    <w:bottom w:val="single" w:sz="4" w:space="0" w:color="000000"/>
                    <w:right w:val="single" w:sz="4" w:space="0" w:color="000000"/>
                  </w:tcBorders>
                </w:tcPr>
                <w:p w14:paraId="5404DD07" w14:textId="77777777" w:rsidR="00E86221" w:rsidRPr="00ED4D8D" w:rsidRDefault="00E86221" w:rsidP="00E86221">
                  <w:pPr>
                    <w:widowControl/>
                    <w:autoSpaceDE/>
                    <w:autoSpaceDN/>
                    <w:adjustRightInd/>
                    <w:jc w:val="center"/>
                    <w:rPr>
                      <w:ins w:id="4595" w:author="ERCOT" w:date="2022-11-03T17:27:00Z"/>
                      <w:b/>
                      <w:bCs/>
                      <w:sz w:val="22"/>
                      <w:szCs w:val="22"/>
                    </w:rPr>
                  </w:pPr>
                  <w:ins w:id="459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59A02950" w14:textId="77777777" w:rsidR="00E86221" w:rsidRPr="00ED4D8D" w:rsidRDefault="00E86221" w:rsidP="00E86221">
                  <w:pPr>
                    <w:widowControl/>
                    <w:autoSpaceDE/>
                    <w:autoSpaceDN/>
                    <w:adjustRightInd/>
                    <w:jc w:val="center"/>
                    <w:rPr>
                      <w:ins w:id="4597" w:author="ERCOT" w:date="2022-11-03T17:27:00Z"/>
                      <w:b/>
                      <w:bCs/>
                      <w:sz w:val="22"/>
                      <w:szCs w:val="22"/>
                    </w:rPr>
                  </w:pPr>
                  <w:ins w:id="4598" w:author="ERCOT" w:date="2022-11-03T17:27:00Z">
                    <w:r w:rsidRPr="00ED4D8D">
                      <w:rPr>
                        <w:sz w:val="22"/>
                        <w:szCs w:val="22"/>
                      </w:rPr>
                      <w:t>0</w:t>
                    </w:r>
                  </w:ins>
                </w:p>
              </w:tc>
            </w:tr>
            <w:tr w:rsidR="00E86221" w:rsidRPr="00E66AD4" w14:paraId="68871715" w14:textId="77777777" w:rsidTr="00FE0904">
              <w:trPr>
                <w:trHeight w:val="422"/>
                <w:tblCellSpacing w:w="0" w:type="dxa"/>
                <w:ins w:id="4599"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576B99AD" w14:textId="77777777" w:rsidR="00E86221" w:rsidRPr="000357D1" w:rsidRDefault="00E86221" w:rsidP="00E86221">
                  <w:pPr>
                    <w:widowControl/>
                    <w:autoSpaceDE/>
                    <w:autoSpaceDN/>
                    <w:adjustRightInd/>
                    <w:jc w:val="center"/>
                    <w:rPr>
                      <w:ins w:id="4600" w:author="ERCOT" w:date="2022-11-03T17:27:00Z"/>
                      <w:sz w:val="22"/>
                      <w:szCs w:val="22"/>
                    </w:rPr>
                  </w:pPr>
                  <w:ins w:id="4601" w:author="ERCOT" w:date="2022-11-03T17:27:00Z">
                    <w:r w:rsidRPr="000357D1">
                      <w:rPr>
                        <w:b/>
                        <w:bCs/>
                        <w:sz w:val="22"/>
                        <w:szCs w:val="22"/>
                      </w:rPr>
                      <w:t>Aug.</w:t>
                    </w:r>
                  </w:ins>
                </w:p>
              </w:tc>
              <w:tc>
                <w:tcPr>
                  <w:tcW w:w="0" w:type="auto"/>
                  <w:tcBorders>
                    <w:top w:val="single" w:sz="4" w:space="0" w:color="000000"/>
                    <w:left w:val="single" w:sz="4" w:space="0" w:color="000000"/>
                    <w:bottom w:val="single" w:sz="4" w:space="0" w:color="000000"/>
                    <w:right w:val="single" w:sz="4" w:space="0" w:color="000000"/>
                  </w:tcBorders>
                </w:tcPr>
                <w:p w14:paraId="55F35817" w14:textId="77777777" w:rsidR="00E86221" w:rsidRPr="00ED4D8D" w:rsidRDefault="00E86221" w:rsidP="00E86221">
                  <w:pPr>
                    <w:widowControl/>
                    <w:autoSpaceDE/>
                    <w:autoSpaceDN/>
                    <w:adjustRightInd/>
                    <w:jc w:val="center"/>
                    <w:rPr>
                      <w:ins w:id="4602" w:author="ERCOT" w:date="2022-11-03T17:27:00Z"/>
                      <w:b/>
                      <w:bCs/>
                      <w:sz w:val="22"/>
                      <w:szCs w:val="22"/>
                    </w:rPr>
                  </w:pPr>
                  <w:ins w:id="460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38746D0" w14:textId="77777777" w:rsidR="00E86221" w:rsidRPr="00ED4D8D" w:rsidRDefault="00E86221" w:rsidP="00E86221">
                  <w:pPr>
                    <w:widowControl/>
                    <w:autoSpaceDE/>
                    <w:autoSpaceDN/>
                    <w:adjustRightInd/>
                    <w:jc w:val="center"/>
                    <w:rPr>
                      <w:ins w:id="4604" w:author="ERCOT" w:date="2022-11-03T17:27:00Z"/>
                      <w:b/>
                      <w:bCs/>
                      <w:sz w:val="22"/>
                      <w:szCs w:val="22"/>
                    </w:rPr>
                  </w:pPr>
                  <w:ins w:id="460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27B49F50" w14:textId="77777777" w:rsidR="00E86221" w:rsidRPr="00ED4D8D" w:rsidRDefault="00E86221" w:rsidP="00E86221">
                  <w:pPr>
                    <w:widowControl/>
                    <w:autoSpaceDE/>
                    <w:autoSpaceDN/>
                    <w:adjustRightInd/>
                    <w:jc w:val="center"/>
                    <w:rPr>
                      <w:ins w:id="4606" w:author="ERCOT" w:date="2022-11-03T17:27:00Z"/>
                      <w:b/>
                      <w:bCs/>
                      <w:sz w:val="22"/>
                      <w:szCs w:val="22"/>
                    </w:rPr>
                  </w:pPr>
                  <w:ins w:id="460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7507C61" w14:textId="77777777" w:rsidR="00E86221" w:rsidRPr="00ED4D8D" w:rsidRDefault="00E86221" w:rsidP="00E86221">
                  <w:pPr>
                    <w:widowControl/>
                    <w:autoSpaceDE/>
                    <w:autoSpaceDN/>
                    <w:adjustRightInd/>
                    <w:jc w:val="center"/>
                    <w:rPr>
                      <w:ins w:id="4608" w:author="ERCOT" w:date="2022-11-03T17:27:00Z"/>
                      <w:b/>
                      <w:bCs/>
                      <w:sz w:val="22"/>
                      <w:szCs w:val="22"/>
                    </w:rPr>
                  </w:pPr>
                  <w:ins w:id="460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5C0778B" w14:textId="77777777" w:rsidR="00E86221" w:rsidRPr="00ED4D8D" w:rsidRDefault="00E86221" w:rsidP="00E86221">
                  <w:pPr>
                    <w:widowControl/>
                    <w:autoSpaceDE/>
                    <w:autoSpaceDN/>
                    <w:adjustRightInd/>
                    <w:jc w:val="center"/>
                    <w:rPr>
                      <w:ins w:id="4610" w:author="ERCOT" w:date="2022-11-03T17:27:00Z"/>
                      <w:b/>
                      <w:bCs/>
                      <w:sz w:val="22"/>
                      <w:szCs w:val="22"/>
                    </w:rPr>
                  </w:pPr>
                  <w:ins w:id="461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3B6F554" w14:textId="77777777" w:rsidR="00E86221" w:rsidRPr="00ED4D8D" w:rsidRDefault="00E86221" w:rsidP="00E86221">
                  <w:pPr>
                    <w:widowControl/>
                    <w:autoSpaceDE/>
                    <w:autoSpaceDN/>
                    <w:adjustRightInd/>
                    <w:jc w:val="center"/>
                    <w:rPr>
                      <w:ins w:id="4612" w:author="ERCOT" w:date="2022-11-03T17:27:00Z"/>
                      <w:b/>
                      <w:bCs/>
                      <w:sz w:val="22"/>
                      <w:szCs w:val="22"/>
                    </w:rPr>
                  </w:pPr>
                  <w:ins w:id="461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CEE4539" w14:textId="2243715E" w:rsidR="00E86221" w:rsidRPr="00ED4D8D" w:rsidRDefault="00E86221" w:rsidP="00E86221">
                  <w:pPr>
                    <w:widowControl/>
                    <w:autoSpaceDE/>
                    <w:autoSpaceDN/>
                    <w:adjustRightInd/>
                    <w:jc w:val="center"/>
                    <w:rPr>
                      <w:ins w:id="4614" w:author="ERCOT" w:date="2022-11-03T17:27:00Z"/>
                      <w:b/>
                      <w:bCs/>
                      <w:sz w:val="22"/>
                      <w:szCs w:val="22"/>
                    </w:rPr>
                  </w:pPr>
                  <w:ins w:id="4615" w:author="ERCOT 111722" w:date="2022-11-17T13:32:00Z">
                    <w:r>
                      <w:t>0</w:t>
                    </w:r>
                  </w:ins>
                  <w:ins w:id="4616" w:author="ERCOT" w:date="2022-11-17T13:31:00Z">
                    <w:del w:id="4617" w:author="ERCOT 111722" w:date="2022-11-17T13:32:00Z">
                      <w:r w:rsidRPr="008C711B" w:rsidDel="00E86221">
                        <w:delText>3</w:delText>
                      </w:r>
                    </w:del>
                  </w:ins>
                </w:p>
              </w:tc>
              <w:tc>
                <w:tcPr>
                  <w:tcW w:w="0" w:type="auto"/>
                  <w:tcBorders>
                    <w:top w:val="single" w:sz="4" w:space="0" w:color="000000"/>
                    <w:left w:val="single" w:sz="4" w:space="0" w:color="000000"/>
                    <w:bottom w:val="single" w:sz="4" w:space="0" w:color="000000"/>
                    <w:right w:val="single" w:sz="4" w:space="0" w:color="000000"/>
                  </w:tcBorders>
                </w:tcPr>
                <w:p w14:paraId="7BE26DE6" w14:textId="1060F19A" w:rsidR="00E86221" w:rsidRPr="00ED4D8D" w:rsidRDefault="00E86221" w:rsidP="00E86221">
                  <w:pPr>
                    <w:widowControl/>
                    <w:autoSpaceDE/>
                    <w:autoSpaceDN/>
                    <w:adjustRightInd/>
                    <w:jc w:val="center"/>
                    <w:rPr>
                      <w:ins w:id="4618" w:author="ERCOT" w:date="2022-11-03T17:27:00Z"/>
                      <w:b/>
                      <w:bCs/>
                      <w:sz w:val="22"/>
                      <w:szCs w:val="22"/>
                    </w:rPr>
                  </w:pPr>
                  <w:ins w:id="4619" w:author="ERCOT 111722" w:date="2022-11-17T13:32:00Z">
                    <w:r>
                      <w:t>0</w:t>
                    </w:r>
                  </w:ins>
                  <w:ins w:id="4620" w:author="ERCOT" w:date="2022-11-17T13:31:00Z">
                    <w:del w:id="4621" w:author="ERCOT 111722" w:date="2022-11-17T13:32:00Z">
                      <w:r w:rsidRPr="008C711B" w:rsidDel="00E86221">
                        <w:delText>3</w:delText>
                      </w:r>
                    </w:del>
                  </w:ins>
                </w:p>
              </w:tc>
              <w:tc>
                <w:tcPr>
                  <w:tcW w:w="0" w:type="auto"/>
                  <w:tcBorders>
                    <w:top w:val="single" w:sz="4" w:space="0" w:color="000000"/>
                    <w:left w:val="single" w:sz="4" w:space="0" w:color="000000"/>
                    <w:bottom w:val="single" w:sz="4" w:space="0" w:color="000000"/>
                    <w:right w:val="single" w:sz="4" w:space="0" w:color="000000"/>
                  </w:tcBorders>
                </w:tcPr>
                <w:p w14:paraId="389F1AB9" w14:textId="72215B3D" w:rsidR="00E86221" w:rsidRPr="00ED4D8D" w:rsidRDefault="00E86221" w:rsidP="00E86221">
                  <w:pPr>
                    <w:widowControl/>
                    <w:autoSpaceDE/>
                    <w:autoSpaceDN/>
                    <w:adjustRightInd/>
                    <w:jc w:val="center"/>
                    <w:rPr>
                      <w:ins w:id="4622" w:author="ERCOT" w:date="2022-11-03T17:27:00Z"/>
                      <w:b/>
                      <w:bCs/>
                      <w:sz w:val="22"/>
                      <w:szCs w:val="22"/>
                    </w:rPr>
                  </w:pPr>
                  <w:ins w:id="4623" w:author="ERCOT 111722" w:date="2022-11-17T13:32:00Z">
                    <w:r>
                      <w:t>0</w:t>
                    </w:r>
                  </w:ins>
                  <w:ins w:id="4624" w:author="ERCOT" w:date="2022-11-17T13:31:00Z">
                    <w:del w:id="4625" w:author="ERCOT 111722" w:date="2022-11-17T13:32:00Z">
                      <w:r w:rsidRPr="008C711B" w:rsidDel="00E86221">
                        <w:delText>3</w:delText>
                      </w:r>
                    </w:del>
                  </w:ins>
                </w:p>
              </w:tc>
              <w:tc>
                <w:tcPr>
                  <w:tcW w:w="0" w:type="auto"/>
                  <w:tcBorders>
                    <w:top w:val="single" w:sz="4" w:space="0" w:color="000000"/>
                    <w:left w:val="single" w:sz="4" w:space="0" w:color="000000"/>
                    <w:bottom w:val="single" w:sz="4" w:space="0" w:color="000000"/>
                    <w:right w:val="single" w:sz="4" w:space="0" w:color="000000"/>
                  </w:tcBorders>
                </w:tcPr>
                <w:p w14:paraId="4AD102F3" w14:textId="04B61924" w:rsidR="00E86221" w:rsidRPr="00ED4D8D" w:rsidRDefault="00E86221" w:rsidP="00E86221">
                  <w:pPr>
                    <w:widowControl/>
                    <w:autoSpaceDE/>
                    <w:autoSpaceDN/>
                    <w:adjustRightInd/>
                    <w:jc w:val="center"/>
                    <w:rPr>
                      <w:ins w:id="4626" w:author="ERCOT" w:date="2022-11-03T17:27:00Z"/>
                      <w:b/>
                      <w:bCs/>
                      <w:sz w:val="22"/>
                      <w:szCs w:val="22"/>
                    </w:rPr>
                  </w:pPr>
                  <w:ins w:id="4627" w:author="ERCOT 111722" w:date="2022-11-17T13:32:00Z">
                    <w:r>
                      <w:t>0</w:t>
                    </w:r>
                  </w:ins>
                  <w:ins w:id="4628" w:author="ERCOT" w:date="2022-11-17T13:31:00Z">
                    <w:del w:id="4629" w:author="ERCOT 111722" w:date="2022-11-17T13:32:00Z">
                      <w:r w:rsidRPr="008C711B" w:rsidDel="00E86221">
                        <w:delText>3</w:delText>
                      </w:r>
                    </w:del>
                  </w:ins>
                </w:p>
              </w:tc>
              <w:tc>
                <w:tcPr>
                  <w:tcW w:w="0" w:type="auto"/>
                  <w:tcBorders>
                    <w:top w:val="single" w:sz="4" w:space="0" w:color="000000"/>
                    <w:left w:val="single" w:sz="4" w:space="0" w:color="000000"/>
                    <w:bottom w:val="single" w:sz="4" w:space="0" w:color="000000"/>
                    <w:right w:val="single" w:sz="4" w:space="0" w:color="000000"/>
                  </w:tcBorders>
                </w:tcPr>
                <w:p w14:paraId="4F6AF2A7" w14:textId="77777777" w:rsidR="00E86221" w:rsidRPr="00ED4D8D" w:rsidRDefault="00E86221" w:rsidP="00E86221">
                  <w:pPr>
                    <w:widowControl/>
                    <w:autoSpaceDE/>
                    <w:autoSpaceDN/>
                    <w:adjustRightInd/>
                    <w:jc w:val="center"/>
                    <w:rPr>
                      <w:ins w:id="4630" w:author="ERCOT" w:date="2022-11-03T17:27:00Z"/>
                      <w:b/>
                      <w:bCs/>
                      <w:sz w:val="22"/>
                      <w:szCs w:val="22"/>
                    </w:rPr>
                  </w:pPr>
                  <w:ins w:id="4631" w:author="ERCOT" w:date="2022-11-03T17:27:00Z">
                    <w:r w:rsidRPr="00ED4D8D">
                      <w:rPr>
                        <w:sz w:val="22"/>
                        <w:szCs w:val="22"/>
                      </w:rPr>
                      <w:t>24</w:t>
                    </w:r>
                  </w:ins>
                </w:p>
              </w:tc>
              <w:tc>
                <w:tcPr>
                  <w:tcW w:w="0" w:type="auto"/>
                  <w:tcBorders>
                    <w:top w:val="single" w:sz="4" w:space="0" w:color="000000"/>
                    <w:left w:val="single" w:sz="4" w:space="0" w:color="000000"/>
                    <w:bottom w:val="single" w:sz="4" w:space="0" w:color="000000"/>
                    <w:right w:val="single" w:sz="4" w:space="0" w:color="000000"/>
                  </w:tcBorders>
                </w:tcPr>
                <w:p w14:paraId="54EBCA5B" w14:textId="77777777" w:rsidR="00E86221" w:rsidRPr="00ED4D8D" w:rsidRDefault="00E86221" w:rsidP="00E86221">
                  <w:pPr>
                    <w:widowControl/>
                    <w:autoSpaceDE/>
                    <w:autoSpaceDN/>
                    <w:adjustRightInd/>
                    <w:jc w:val="center"/>
                    <w:rPr>
                      <w:ins w:id="4632" w:author="ERCOT" w:date="2022-11-03T17:27:00Z"/>
                      <w:b/>
                      <w:bCs/>
                      <w:sz w:val="22"/>
                      <w:szCs w:val="22"/>
                    </w:rPr>
                  </w:pPr>
                  <w:ins w:id="4633" w:author="ERCOT" w:date="2022-11-03T17:27:00Z">
                    <w:r w:rsidRPr="00ED4D8D">
                      <w:rPr>
                        <w:sz w:val="22"/>
                        <w:szCs w:val="22"/>
                      </w:rPr>
                      <w:t>24</w:t>
                    </w:r>
                  </w:ins>
                </w:p>
              </w:tc>
              <w:tc>
                <w:tcPr>
                  <w:tcW w:w="0" w:type="auto"/>
                  <w:tcBorders>
                    <w:top w:val="single" w:sz="4" w:space="0" w:color="000000"/>
                    <w:left w:val="single" w:sz="4" w:space="0" w:color="000000"/>
                    <w:bottom w:val="single" w:sz="4" w:space="0" w:color="000000"/>
                    <w:right w:val="single" w:sz="4" w:space="0" w:color="000000"/>
                  </w:tcBorders>
                </w:tcPr>
                <w:p w14:paraId="74BEEF27" w14:textId="77777777" w:rsidR="00E86221" w:rsidRPr="00ED4D8D" w:rsidRDefault="00E86221" w:rsidP="00E86221">
                  <w:pPr>
                    <w:widowControl/>
                    <w:autoSpaceDE/>
                    <w:autoSpaceDN/>
                    <w:adjustRightInd/>
                    <w:jc w:val="center"/>
                    <w:rPr>
                      <w:ins w:id="4634" w:author="ERCOT" w:date="2022-11-03T17:27:00Z"/>
                      <w:b/>
                      <w:bCs/>
                      <w:sz w:val="22"/>
                      <w:szCs w:val="22"/>
                    </w:rPr>
                  </w:pPr>
                  <w:ins w:id="4635" w:author="ERCOT" w:date="2022-11-03T17:27:00Z">
                    <w:r w:rsidRPr="00ED4D8D">
                      <w:rPr>
                        <w:sz w:val="22"/>
                        <w:szCs w:val="22"/>
                      </w:rPr>
                      <w:t>24</w:t>
                    </w:r>
                  </w:ins>
                </w:p>
              </w:tc>
              <w:tc>
                <w:tcPr>
                  <w:tcW w:w="0" w:type="auto"/>
                  <w:tcBorders>
                    <w:top w:val="single" w:sz="4" w:space="0" w:color="000000"/>
                    <w:left w:val="single" w:sz="4" w:space="0" w:color="000000"/>
                    <w:bottom w:val="single" w:sz="4" w:space="0" w:color="000000"/>
                    <w:right w:val="single" w:sz="4" w:space="0" w:color="000000"/>
                  </w:tcBorders>
                </w:tcPr>
                <w:p w14:paraId="5BE9B329" w14:textId="77777777" w:rsidR="00E86221" w:rsidRPr="00ED4D8D" w:rsidRDefault="00E86221" w:rsidP="00E86221">
                  <w:pPr>
                    <w:widowControl/>
                    <w:autoSpaceDE/>
                    <w:autoSpaceDN/>
                    <w:adjustRightInd/>
                    <w:jc w:val="center"/>
                    <w:rPr>
                      <w:ins w:id="4636" w:author="ERCOT" w:date="2022-11-03T17:27:00Z"/>
                      <w:b/>
                      <w:bCs/>
                      <w:sz w:val="22"/>
                      <w:szCs w:val="22"/>
                    </w:rPr>
                  </w:pPr>
                  <w:ins w:id="4637" w:author="ERCOT" w:date="2022-11-03T17:27:00Z">
                    <w:r w:rsidRPr="00ED4D8D">
                      <w:rPr>
                        <w:sz w:val="22"/>
                        <w:szCs w:val="22"/>
                      </w:rPr>
                      <w:t>24</w:t>
                    </w:r>
                  </w:ins>
                </w:p>
              </w:tc>
              <w:tc>
                <w:tcPr>
                  <w:tcW w:w="0" w:type="auto"/>
                  <w:tcBorders>
                    <w:top w:val="single" w:sz="4" w:space="0" w:color="000000"/>
                    <w:left w:val="single" w:sz="4" w:space="0" w:color="000000"/>
                    <w:bottom w:val="single" w:sz="4" w:space="0" w:color="000000"/>
                    <w:right w:val="single" w:sz="4" w:space="0" w:color="000000"/>
                  </w:tcBorders>
                </w:tcPr>
                <w:p w14:paraId="2F8B1FCF" w14:textId="77777777" w:rsidR="00E86221" w:rsidRPr="00ED4D8D" w:rsidRDefault="00E86221" w:rsidP="00E86221">
                  <w:pPr>
                    <w:widowControl/>
                    <w:autoSpaceDE/>
                    <w:autoSpaceDN/>
                    <w:adjustRightInd/>
                    <w:jc w:val="center"/>
                    <w:rPr>
                      <w:ins w:id="4638" w:author="ERCOT" w:date="2022-11-03T17:27:00Z"/>
                      <w:b/>
                      <w:bCs/>
                      <w:sz w:val="22"/>
                      <w:szCs w:val="22"/>
                    </w:rPr>
                  </w:pPr>
                  <w:ins w:id="4639" w:author="ERCOT" w:date="2022-11-03T17:27:00Z">
                    <w:r w:rsidRPr="00ED4D8D">
                      <w:rPr>
                        <w:sz w:val="22"/>
                        <w:szCs w:val="22"/>
                      </w:rPr>
                      <w:t>38</w:t>
                    </w:r>
                  </w:ins>
                </w:p>
              </w:tc>
              <w:tc>
                <w:tcPr>
                  <w:tcW w:w="0" w:type="auto"/>
                  <w:tcBorders>
                    <w:top w:val="single" w:sz="4" w:space="0" w:color="000000"/>
                    <w:left w:val="single" w:sz="4" w:space="0" w:color="000000"/>
                    <w:bottom w:val="single" w:sz="4" w:space="0" w:color="000000"/>
                    <w:right w:val="single" w:sz="4" w:space="0" w:color="000000"/>
                  </w:tcBorders>
                </w:tcPr>
                <w:p w14:paraId="075021F8" w14:textId="77777777" w:rsidR="00E86221" w:rsidRPr="00ED4D8D" w:rsidRDefault="00E86221" w:rsidP="00E86221">
                  <w:pPr>
                    <w:widowControl/>
                    <w:autoSpaceDE/>
                    <w:autoSpaceDN/>
                    <w:adjustRightInd/>
                    <w:jc w:val="center"/>
                    <w:rPr>
                      <w:ins w:id="4640" w:author="ERCOT" w:date="2022-11-03T17:27:00Z"/>
                      <w:b/>
                      <w:bCs/>
                      <w:sz w:val="22"/>
                      <w:szCs w:val="22"/>
                    </w:rPr>
                  </w:pPr>
                  <w:ins w:id="4641" w:author="ERCOT" w:date="2022-11-03T17:27:00Z">
                    <w:r w:rsidRPr="00ED4D8D">
                      <w:rPr>
                        <w:sz w:val="22"/>
                        <w:szCs w:val="22"/>
                      </w:rPr>
                      <w:t>38</w:t>
                    </w:r>
                  </w:ins>
                </w:p>
              </w:tc>
              <w:tc>
                <w:tcPr>
                  <w:tcW w:w="0" w:type="auto"/>
                  <w:tcBorders>
                    <w:top w:val="single" w:sz="4" w:space="0" w:color="000000"/>
                    <w:left w:val="single" w:sz="4" w:space="0" w:color="000000"/>
                    <w:bottom w:val="single" w:sz="4" w:space="0" w:color="000000"/>
                    <w:right w:val="single" w:sz="4" w:space="0" w:color="000000"/>
                  </w:tcBorders>
                </w:tcPr>
                <w:p w14:paraId="2833CB70" w14:textId="77777777" w:rsidR="00E86221" w:rsidRPr="00ED4D8D" w:rsidRDefault="00E86221" w:rsidP="00E86221">
                  <w:pPr>
                    <w:widowControl/>
                    <w:autoSpaceDE/>
                    <w:autoSpaceDN/>
                    <w:adjustRightInd/>
                    <w:jc w:val="center"/>
                    <w:rPr>
                      <w:ins w:id="4642" w:author="ERCOT" w:date="2022-11-03T17:27:00Z"/>
                      <w:b/>
                      <w:bCs/>
                      <w:sz w:val="22"/>
                      <w:szCs w:val="22"/>
                    </w:rPr>
                  </w:pPr>
                  <w:ins w:id="4643" w:author="ERCOT" w:date="2022-11-03T17:27:00Z">
                    <w:r w:rsidRPr="00ED4D8D">
                      <w:rPr>
                        <w:sz w:val="22"/>
                        <w:szCs w:val="22"/>
                      </w:rPr>
                      <w:t>38</w:t>
                    </w:r>
                  </w:ins>
                </w:p>
              </w:tc>
              <w:tc>
                <w:tcPr>
                  <w:tcW w:w="0" w:type="auto"/>
                  <w:tcBorders>
                    <w:top w:val="single" w:sz="4" w:space="0" w:color="000000"/>
                    <w:left w:val="single" w:sz="4" w:space="0" w:color="000000"/>
                    <w:bottom w:val="single" w:sz="4" w:space="0" w:color="000000"/>
                    <w:right w:val="single" w:sz="4" w:space="0" w:color="000000"/>
                  </w:tcBorders>
                </w:tcPr>
                <w:p w14:paraId="66103ED5" w14:textId="77777777" w:rsidR="00E86221" w:rsidRPr="00ED4D8D" w:rsidRDefault="00E86221" w:rsidP="00E86221">
                  <w:pPr>
                    <w:widowControl/>
                    <w:autoSpaceDE/>
                    <w:autoSpaceDN/>
                    <w:adjustRightInd/>
                    <w:jc w:val="center"/>
                    <w:rPr>
                      <w:ins w:id="4644" w:author="ERCOT" w:date="2022-11-03T17:27:00Z"/>
                      <w:b/>
                      <w:bCs/>
                      <w:sz w:val="22"/>
                      <w:szCs w:val="22"/>
                    </w:rPr>
                  </w:pPr>
                  <w:ins w:id="4645" w:author="ERCOT" w:date="2022-11-03T17:27:00Z">
                    <w:r w:rsidRPr="00ED4D8D">
                      <w:rPr>
                        <w:sz w:val="22"/>
                        <w:szCs w:val="22"/>
                      </w:rPr>
                      <w:t>38</w:t>
                    </w:r>
                  </w:ins>
                </w:p>
              </w:tc>
              <w:tc>
                <w:tcPr>
                  <w:tcW w:w="0" w:type="auto"/>
                  <w:tcBorders>
                    <w:top w:val="single" w:sz="4" w:space="0" w:color="000000"/>
                    <w:left w:val="single" w:sz="4" w:space="0" w:color="000000"/>
                    <w:bottom w:val="single" w:sz="4" w:space="0" w:color="000000"/>
                    <w:right w:val="single" w:sz="4" w:space="0" w:color="000000"/>
                  </w:tcBorders>
                </w:tcPr>
                <w:p w14:paraId="18476598" w14:textId="77777777" w:rsidR="00E86221" w:rsidRPr="00ED4D8D" w:rsidRDefault="00E86221" w:rsidP="00E86221">
                  <w:pPr>
                    <w:widowControl/>
                    <w:autoSpaceDE/>
                    <w:autoSpaceDN/>
                    <w:adjustRightInd/>
                    <w:jc w:val="center"/>
                    <w:rPr>
                      <w:ins w:id="4646" w:author="ERCOT" w:date="2022-11-03T17:27:00Z"/>
                      <w:b/>
                      <w:bCs/>
                      <w:sz w:val="22"/>
                      <w:szCs w:val="22"/>
                    </w:rPr>
                  </w:pPr>
                  <w:ins w:id="4647"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0611477F" w14:textId="77777777" w:rsidR="00E86221" w:rsidRPr="00ED4D8D" w:rsidRDefault="00E86221" w:rsidP="00E86221">
                  <w:pPr>
                    <w:widowControl/>
                    <w:autoSpaceDE/>
                    <w:autoSpaceDN/>
                    <w:adjustRightInd/>
                    <w:jc w:val="center"/>
                    <w:rPr>
                      <w:ins w:id="4648" w:author="ERCOT" w:date="2022-11-03T17:27:00Z"/>
                      <w:b/>
                      <w:bCs/>
                      <w:sz w:val="22"/>
                      <w:szCs w:val="22"/>
                    </w:rPr>
                  </w:pPr>
                  <w:ins w:id="4649"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5FF08D5B" w14:textId="77777777" w:rsidR="00E86221" w:rsidRPr="00ED4D8D" w:rsidRDefault="00E86221" w:rsidP="00E86221">
                  <w:pPr>
                    <w:widowControl/>
                    <w:autoSpaceDE/>
                    <w:autoSpaceDN/>
                    <w:adjustRightInd/>
                    <w:jc w:val="center"/>
                    <w:rPr>
                      <w:ins w:id="4650" w:author="ERCOT" w:date="2022-11-03T17:27:00Z"/>
                      <w:b/>
                      <w:bCs/>
                      <w:sz w:val="22"/>
                      <w:szCs w:val="22"/>
                    </w:rPr>
                  </w:pPr>
                  <w:ins w:id="4651"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2A6BBB12" w14:textId="77777777" w:rsidR="00E86221" w:rsidRPr="00ED4D8D" w:rsidRDefault="00E86221" w:rsidP="00E86221">
                  <w:pPr>
                    <w:widowControl/>
                    <w:autoSpaceDE/>
                    <w:autoSpaceDN/>
                    <w:adjustRightInd/>
                    <w:jc w:val="center"/>
                    <w:rPr>
                      <w:ins w:id="4652" w:author="ERCOT" w:date="2022-11-03T17:27:00Z"/>
                      <w:b/>
                      <w:bCs/>
                      <w:sz w:val="22"/>
                      <w:szCs w:val="22"/>
                    </w:rPr>
                  </w:pPr>
                  <w:ins w:id="4653"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01F4614F" w14:textId="77777777" w:rsidR="00E86221" w:rsidRPr="00ED4D8D" w:rsidRDefault="00E86221" w:rsidP="00E86221">
                  <w:pPr>
                    <w:widowControl/>
                    <w:autoSpaceDE/>
                    <w:autoSpaceDN/>
                    <w:adjustRightInd/>
                    <w:jc w:val="center"/>
                    <w:rPr>
                      <w:ins w:id="4654" w:author="ERCOT" w:date="2022-11-03T17:27:00Z"/>
                      <w:b/>
                      <w:bCs/>
                      <w:sz w:val="22"/>
                      <w:szCs w:val="22"/>
                    </w:rPr>
                  </w:pPr>
                  <w:ins w:id="465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1745B6EB" w14:textId="77777777" w:rsidR="00E86221" w:rsidRPr="00ED4D8D" w:rsidRDefault="00E86221" w:rsidP="00E86221">
                  <w:pPr>
                    <w:widowControl/>
                    <w:autoSpaceDE/>
                    <w:autoSpaceDN/>
                    <w:adjustRightInd/>
                    <w:jc w:val="center"/>
                    <w:rPr>
                      <w:ins w:id="4656" w:author="ERCOT" w:date="2022-11-03T17:27:00Z"/>
                      <w:b/>
                      <w:bCs/>
                      <w:sz w:val="22"/>
                      <w:szCs w:val="22"/>
                    </w:rPr>
                  </w:pPr>
                  <w:ins w:id="4657" w:author="ERCOT" w:date="2022-11-03T17:27:00Z">
                    <w:r w:rsidRPr="00ED4D8D">
                      <w:rPr>
                        <w:sz w:val="22"/>
                        <w:szCs w:val="22"/>
                      </w:rPr>
                      <w:t>0</w:t>
                    </w:r>
                  </w:ins>
                </w:p>
              </w:tc>
            </w:tr>
            <w:tr w:rsidR="00E86221" w:rsidRPr="00E66AD4" w14:paraId="5AF41CB2" w14:textId="77777777" w:rsidTr="00FE0904">
              <w:trPr>
                <w:trHeight w:val="440"/>
                <w:tblCellSpacing w:w="0" w:type="dxa"/>
                <w:ins w:id="4658"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218D7CF0" w14:textId="77777777" w:rsidR="00E86221" w:rsidRPr="000357D1" w:rsidRDefault="00E86221" w:rsidP="00E86221">
                  <w:pPr>
                    <w:widowControl/>
                    <w:autoSpaceDE/>
                    <w:autoSpaceDN/>
                    <w:adjustRightInd/>
                    <w:jc w:val="center"/>
                    <w:rPr>
                      <w:ins w:id="4659" w:author="ERCOT" w:date="2022-11-03T17:27:00Z"/>
                      <w:sz w:val="22"/>
                      <w:szCs w:val="22"/>
                    </w:rPr>
                  </w:pPr>
                  <w:ins w:id="4660" w:author="ERCOT" w:date="2022-11-03T17:27:00Z">
                    <w:r w:rsidRPr="000357D1">
                      <w:rPr>
                        <w:b/>
                        <w:bCs/>
                        <w:sz w:val="22"/>
                        <w:szCs w:val="22"/>
                      </w:rPr>
                      <w:t>Sep.</w:t>
                    </w:r>
                  </w:ins>
                </w:p>
              </w:tc>
              <w:tc>
                <w:tcPr>
                  <w:tcW w:w="0" w:type="auto"/>
                  <w:tcBorders>
                    <w:top w:val="single" w:sz="4" w:space="0" w:color="000000"/>
                    <w:left w:val="single" w:sz="4" w:space="0" w:color="000000"/>
                    <w:bottom w:val="single" w:sz="4" w:space="0" w:color="000000"/>
                    <w:right w:val="single" w:sz="4" w:space="0" w:color="000000"/>
                  </w:tcBorders>
                </w:tcPr>
                <w:p w14:paraId="4BFEC3C6" w14:textId="77777777" w:rsidR="00E86221" w:rsidRPr="00ED4D8D" w:rsidRDefault="00E86221" w:rsidP="00E86221">
                  <w:pPr>
                    <w:widowControl/>
                    <w:autoSpaceDE/>
                    <w:autoSpaceDN/>
                    <w:adjustRightInd/>
                    <w:jc w:val="center"/>
                    <w:rPr>
                      <w:ins w:id="4661" w:author="ERCOT" w:date="2022-11-03T17:27:00Z"/>
                      <w:b/>
                      <w:bCs/>
                      <w:sz w:val="22"/>
                      <w:szCs w:val="22"/>
                    </w:rPr>
                  </w:pPr>
                  <w:ins w:id="466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7A972CD" w14:textId="77777777" w:rsidR="00E86221" w:rsidRPr="00ED4D8D" w:rsidRDefault="00E86221" w:rsidP="00E86221">
                  <w:pPr>
                    <w:widowControl/>
                    <w:autoSpaceDE/>
                    <w:autoSpaceDN/>
                    <w:adjustRightInd/>
                    <w:jc w:val="center"/>
                    <w:rPr>
                      <w:ins w:id="4663" w:author="ERCOT" w:date="2022-11-03T17:27:00Z"/>
                      <w:b/>
                      <w:bCs/>
                      <w:sz w:val="22"/>
                      <w:szCs w:val="22"/>
                    </w:rPr>
                  </w:pPr>
                  <w:ins w:id="466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AA5DD38" w14:textId="77777777" w:rsidR="00E86221" w:rsidRPr="00ED4D8D" w:rsidRDefault="00E86221" w:rsidP="00E86221">
                  <w:pPr>
                    <w:widowControl/>
                    <w:autoSpaceDE/>
                    <w:autoSpaceDN/>
                    <w:adjustRightInd/>
                    <w:jc w:val="center"/>
                    <w:rPr>
                      <w:ins w:id="4665" w:author="ERCOT" w:date="2022-11-03T17:27:00Z"/>
                      <w:b/>
                      <w:bCs/>
                      <w:sz w:val="22"/>
                      <w:szCs w:val="22"/>
                    </w:rPr>
                  </w:pPr>
                  <w:ins w:id="466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8247068" w14:textId="77777777" w:rsidR="00E86221" w:rsidRPr="00ED4D8D" w:rsidRDefault="00E86221" w:rsidP="00E86221">
                  <w:pPr>
                    <w:widowControl/>
                    <w:autoSpaceDE/>
                    <w:autoSpaceDN/>
                    <w:adjustRightInd/>
                    <w:jc w:val="center"/>
                    <w:rPr>
                      <w:ins w:id="4667" w:author="ERCOT" w:date="2022-11-03T17:27:00Z"/>
                      <w:b/>
                      <w:bCs/>
                      <w:sz w:val="22"/>
                      <w:szCs w:val="22"/>
                    </w:rPr>
                  </w:pPr>
                  <w:ins w:id="466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8F90F10" w14:textId="77777777" w:rsidR="00E86221" w:rsidRPr="00ED4D8D" w:rsidRDefault="00E86221" w:rsidP="00E86221">
                  <w:pPr>
                    <w:widowControl/>
                    <w:autoSpaceDE/>
                    <w:autoSpaceDN/>
                    <w:adjustRightInd/>
                    <w:jc w:val="center"/>
                    <w:rPr>
                      <w:ins w:id="4669" w:author="ERCOT" w:date="2022-11-03T17:27:00Z"/>
                      <w:b/>
                      <w:bCs/>
                      <w:sz w:val="22"/>
                      <w:szCs w:val="22"/>
                    </w:rPr>
                  </w:pPr>
                  <w:ins w:id="467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5C3A504" w14:textId="77777777" w:rsidR="00E86221" w:rsidRPr="00ED4D8D" w:rsidRDefault="00E86221" w:rsidP="00E86221">
                  <w:pPr>
                    <w:widowControl/>
                    <w:autoSpaceDE/>
                    <w:autoSpaceDN/>
                    <w:adjustRightInd/>
                    <w:jc w:val="center"/>
                    <w:rPr>
                      <w:ins w:id="4671" w:author="ERCOT" w:date="2022-11-03T17:27:00Z"/>
                      <w:b/>
                      <w:bCs/>
                      <w:sz w:val="22"/>
                      <w:szCs w:val="22"/>
                    </w:rPr>
                  </w:pPr>
                  <w:ins w:id="467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0D9E59E1" w14:textId="31D811C6" w:rsidR="00E86221" w:rsidRPr="00ED4D8D" w:rsidRDefault="00E86221" w:rsidP="00E86221">
                  <w:pPr>
                    <w:widowControl/>
                    <w:autoSpaceDE/>
                    <w:autoSpaceDN/>
                    <w:adjustRightInd/>
                    <w:jc w:val="center"/>
                    <w:rPr>
                      <w:ins w:id="4673" w:author="ERCOT" w:date="2022-11-03T17:27:00Z"/>
                      <w:b/>
                      <w:bCs/>
                      <w:sz w:val="22"/>
                      <w:szCs w:val="22"/>
                    </w:rPr>
                  </w:pPr>
                  <w:ins w:id="4674"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EEAD4E6" w14:textId="1E876D02" w:rsidR="00E86221" w:rsidRPr="00ED4D8D" w:rsidRDefault="00E86221" w:rsidP="00E86221">
                  <w:pPr>
                    <w:widowControl/>
                    <w:autoSpaceDE/>
                    <w:autoSpaceDN/>
                    <w:adjustRightInd/>
                    <w:jc w:val="center"/>
                    <w:rPr>
                      <w:ins w:id="4675" w:author="ERCOT" w:date="2022-11-03T17:27:00Z"/>
                      <w:b/>
                      <w:bCs/>
                      <w:sz w:val="22"/>
                      <w:szCs w:val="22"/>
                    </w:rPr>
                  </w:pPr>
                  <w:ins w:id="4676"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1F62BF5" w14:textId="27FF1EFF" w:rsidR="00E86221" w:rsidRPr="00ED4D8D" w:rsidRDefault="00E86221" w:rsidP="00E86221">
                  <w:pPr>
                    <w:widowControl/>
                    <w:autoSpaceDE/>
                    <w:autoSpaceDN/>
                    <w:adjustRightInd/>
                    <w:jc w:val="center"/>
                    <w:rPr>
                      <w:ins w:id="4677" w:author="ERCOT" w:date="2022-11-03T17:27:00Z"/>
                      <w:b/>
                      <w:bCs/>
                      <w:sz w:val="22"/>
                      <w:szCs w:val="22"/>
                    </w:rPr>
                  </w:pPr>
                  <w:ins w:id="4678"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C013CE2" w14:textId="336C58E6" w:rsidR="00E86221" w:rsidRPr="00ED4D8D" w:rsidRDefault="00E86221" w:rsidP="00E86221">
                  <w:pPr>
                    <w:widowControl/>
                    <w:autoSpaceDE/>
                    <w:autoSpaceDN/>
                    <w:adjustRightInd/>
                    <w:jc w:val="center"/>
                    <w:rPr>
                      <w:ins w:id="4679" w:author="ERCOT" w:date="2022-11-03T17:27:00Z"/>
                      <w:b/>
                      <w:bCs/>
                      <w:sz w:val="22"/>
                      <w:szCs w:val="22"/>
                    </w:rPr>
                  </w:pPr>
                  <w:ins w:id="4680"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6896CA4" w14:textId="77777777" w:rsidR="00E86221" w:rsidRPr="00ED4D8D" w:rsidRDefault="00E86221" w:rsidP="00E86221">
                  <w:pPr>
                    <w:widowControl/>
                    <w:autoSpaceDE/>
                    <w:autoSpaceDN/>
                    <w:adjustRightInd/>
                    <w:jc w:val="center"/>
                    <w:rPr>
                      <w:ins w:id="4681" w:author="ERCOT" w:date="2022-11-03T17:27:00Z"/>
                      <w:b/>
                      <w:bCs/>
                      <w:sz w:val="22"/>
                      <w:szCs w:val="22"/>
                    </w:rPr>
                  </w:pPr>
                  <w:ins w:id="4682"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31198E72" w14:textId="77777777" w:rsidR="00E86221" w:rsidRPr="00ED4D8D" w:rsidRDefault="00E86221" w:rsidP="00E86221">
                  <w:pPr>
                    <w:widowControl/>
                    <w:autoSpaceDE/>
                    <w:autoSpaceDN/>
                    <w:adjustRightInd/>
                    <w:jc w:val="center"/>
                    <w:rPr>
                      <w:ins w:id="4683" w:author="ERCOT" w:date="2022-11-03T17:27:00Z"/>
                      <w:b/>
                      <w:bCs/>
                      <w:sz w:val="22"/>
                      <w:szCs w:val="22"/>
                    </w:rPr>
                  </w:pPr>
                  <w:ins w:id="4684"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3C7A6E1A" w14:textId="77777777" w:rsidR="00E86221" w:rsidRPr="00ED4D8D" w:rsidRDefault="00E86221" w:rsidP="00E86221">
                  <w:pPr>
                    <w:widowControl/>
                    <w:autoSpaceDE/>
                    <w:autoSpaceDN/>
                    <w:adjustRightInd/>
                    <w:jc w:val="center"/>
                    <w:rPr>
                      <w:ins w:id="4685" w:author="ERCOT" w:date="2022-11-03T17:27:00Z"/>
                      <w:b/>
                      <w:bCs/>
                      <w:sz w:val="22"/>
                      <w:szCs w:val="22"/>
                    </w:rPr>
                  </w:pPr>
                  <w:ins w:id="4686"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3FDEA83F" w14:textId="77777777" w:rsidR="00E86221" w:rsidRPr="00ED4D8D" w:rsidRDefault="00E86221" w:rsidP="00E86221">
                  <w:pPr>
                    <w:widowControl/>
                    <w:autoSpaceDE/>
                    <w:autoSpaceDN/>
                    <w:adjustRightInd/>
                    <w:jc w:val="center"/>
                    <w:rPr>
                      <w:ins w:id="4687" w:author="ERCOT" w:date="2022-11-03T17:27:00Z"/>
                      <w:b/>
                      <w:bCs/>
                      <w:sz w:val="22"/>
                      <w:szCs w:val="22"/>
                    </w:rPr>
                  </w:pPr>
                  <w:ins w:id="4688" w:author="ERCOT" w:date="2022-11-03T17:27:00Z">
                    <w:r w:rsidRPr="00ED4D8D">
                      <w:rPr>
                        <w:sz w:val="22"/>
                        <w:szCs w:val="22"/>
                      </w:rPr>
                      <w:t>17</w:t>
                    </w:r>
                  </w:ins>
                </w:p>
              </w:tc>
              <w:tc>
                <w:tcPr>
                  <w:tcW w:w="0" w:type="auto"/>
                  <w:tcBorders>
                    <w:top w:val="single" w:sz="4" w:space="0" w:color="000000"/>
                    <w:left w:val="single" w:sz="4" w:space="0" w:color="000000"/>
                    <w:bottom w:val="single" w:sz="4" w:space="0" w:color="000000"/>
                    <w:right w:val="single" w:sz="4" w:space="0" w:color="000000"/>
                  </w:tcBorders>
                </w:tcPr>
                <w:p w14:paraId="5BE959B1" w14:textId="77777777" w:rsidR="00E86221" w:rsidRPr="00ED4D8D" w:rsidRDefault="00E86221" w:rsidP="00E86221">
                  <w:pPr>
                    <w:widowControl/>
                    <w:autoSpaceDE/>
                    <w:autoSpaceDN/>
                    <w:adjustRightInd/>
                    <w:jc w:val="center"/>
                    <w:rPr>
                      <w:ins w:id="4689" w:author="ERCOT" w:date="2022-11-03T17:27:00Z"/>
                      <w:b/>
                      <w:bCs/>
                      <w:sz w:val="22"/>
                      <w:szCs w:val="22"/>
                    </w:rPr>
                  </w:pPr>
                  <w:ins w:id="4690" w:author="ERCOT" w:date="2022-11-03T17:27:00Z">
                    <w:r w:rsidRPr="00ED4D8D">
                      <w:rPr>
                        <w:sz w:val="22"/>
                        <w:szCs w:val="22"/>
                      </w:rPr>
                      <w:t>27</w:t>
                    </w:r>
                  </w:ins>
                </w:p>
              </w:tc>
              <w:tc>
                <w:tcPr>
                  <w:tcW w:w="0" w:type="auto"/>
                  <w:tcBorders>
                    <w:top w:val="single" w:sz="4" w:space="0" w:color="000000"/>
                    <w:left w:val="single" w:sz="4" w:space="0" w:color="000000"/>
                    <w:bottom w:val="single" w:sz="4" w:space="0" w:color="000000"/>
                    <w:right w:val="single" w:sz="4" w:space="0" w:color="000000"/>
                  </w:tcBorders>
                </w:tcPr>
                <w:p w14:paraId="2222CF38" w14:textId="77777777" w:rsidR="00E86221" w:rsidRPr="00ED4D8D" w:rsidRDefault="00E86221" w:rsidP="00E86221">
                  <w:pPr>
                    <w:widowControl/>
                    <w:autoSpaceDE/>
                    <w:autoSpaceDN/>
                    <w:adjustRightInd/>
                    <w:jc w:val="center"/>
                    <w:rPr>
                      <w:ins w:id="4691" w:author="ERCOT" w:date="2022-11-03T17:27:00Z"/>
                      <w:b/>
                      <w:bCs/>
                      <w:sz w:val="22"/>
                      <w:szCs w:val="22"/>
                    </w:rPr>
                  </w:pPr>
                  <w:ins w:id="4692" w:author="ERCOT" w:date="2022-11-03T17:27:00Z">
                    <w:r w:rsidRPr="00ED4D8D">
                      <w:rPr>
                        <w:sz w:val="22"/>
                        <w:szCs w:val="22"/>
                      </w:rPr>
                      <w:t>27</w:t>
                    </w:r>
                  </w:ins>
                </w:p>
              </w:tc>
              <w:tc>
                <w:tcPr>
                  <w:tcW w:w="0" w:type="auto"/>
                  <w:tcBorders>
                    <w:top w:val="single" w:sz="4" w:space="0" w:color="000000"/>
                    <w:left w:val="single" w:sz="4" w:space="0" w:color="000000"/>
                    <w:bottom w:val="single" w:sz="4" w:space="0" w:color="000000"/>
                    <w:right w:val="single" w:sz="4" w:space="0" w:color="000000"/>
                  </w:tcBorders>
                </w:tcPr>
                <w:p w14:paraId="2C744ABF" w14:textId="77777777" w:rsidR="00E86221" w:rsidRPr="00ED4D8D" w:rsidRDefault="00E86221" w:rsidP="00E86221">
                  <w:pPr>
                    <w:widowControl/>
                    <w:autoSpaceDE/>
                    <w:autoSpaceDN/>
                    <w:adjustRightInd/>
                    <w:jc w:val="center"/>
                    <w:rPr>
                      <w:ins w:id="4693" w:author="ERCOT" w:date="2022-11-03T17:27:00Z"/>
                      <w:b/>
                      <w:bCs/>
                      <w:sz w:val="22"/>
                      <w:szCs w:val="22"/>
                    </w:rPr>
                  </w:pPr>
                  <w:ins w:id="4694" w:author="ERCOT" w:date="2022-11-03T17:27:00Z">
                    <w:r w:rsidRPr="00ED4D8D">
                      <w:rPr>
                        <w:sz w:val="22"/>
                        <w:szCs w:val="22"/>
                      </w:rPr>
                      <w:t>27</w:t>
                    </w:r>
                  </w:ins>
                </w:p>
              </w:tc>
              <w:tc>
                <w:tcPr>
                  <w:tcW w:w="0" w:type="auto"/>
                  <w:tcBorders>
                    <w:top w:val="single" w:sz="4" w:space="0" w:color="000000"/>
                    <w:left w:val="single" w:sz="4" w:space="0" w:color="000000"/>
                    <w:bottom w:val="single" w:sz="4" w:space="0" w:color="000000"/>
                    <w:right w:val="single" w:sz="4" w:space="0" w:color="000000"/>
                  </w:tcBorders>
                </w:tcPr>
                <w:p w14:paraId="04644C18" w14:textId="77777777" w:rsidR="00E86221" w:rsidRPr="00ED4D8D" w:rsidRDefault="00E86221" w:rsidP="00E86221">
                  <w:pPr>
                    <w:widowControl/>
                    <w:autoSpaceDE/>
                    <w:autoSpaceDN/>
                    <w:adjustRightInd/>
                    <w:jc w:val="center"/>
                    <w:rPr>
                      <w:ins w:id="4695" w:author="ERCOT" w:date="2022-11-03T17:27:00Z"/>
                      <w:b/>
                      <w:bCs/>
                      <w:sz w:val="22"/>
                      <w:szCs w:val="22"/>
                    </w:rPr>
                  </w:pPr>
                  <w:ins w:id="4696" w:author="ERCOT" w:date="2022-11-03T17:27:00Z">
                    <w:r w:rsidRPr="00ED4D8D">
                      <w:rPr>
                        <w:sz w:val="22"/>
                        <w:szCs w:val="22"/>
                      </w:rPr>
                      <w:t>27</w:t>
                    </w:r>
                  </w:ins>
                </w:p>
              </w:tc>
              <w:tc>
                <w:tcPr>
                  <w:tcW w:w="0" w:type="auto"/>
                  <w:tcBorders>
                    <w:top w:val="single" w:sz="4" w:space="0" w:color="000000"/>
                    <w:left w:val="single" w:sz="4" w:space="0" w:color="000000"/>
                    <w:bottom w:val="single" w:sz="4" w:space="0" w:color="000000"/>
                    <w:right w:val="single" w:sz="4" w:space="0" w:color="000000"/>
                  </w:tcBorders>
                </w:tcPr>
                <w:p w14:paraId="16C7EBDE" w14:textId="77777777" w:rsidR="00E86221" w:rsidRPr="00ED4D8D" w:rsidRDefault="00E86221" w:rsidP="00E86221">
                  <w:pPr>
                    <w:widowControl/>
                    <w:autoSpaceDE/>
                    <w:autoSpaceDN/>
                    <w:adjustRightInd/>
                    <w:jc w:val="center"/>
                    <w:rPr>
                      <w:ins w:id="4697" w:author="ERCOT" w:date="2022-11-03T17:27:00Z"/>
                      <w:b/>
                      <w:bCs/>
                      <w:sz w:val="22"/>
                      <w:szCs w:val="22"/>
                    </w:rPr>
                  </w:pPr>
                  <w:ins w:id="4698"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0EB07181" w14:textId="77777777" w:rsidR="00E86221" w:rsidRPr="00ED4D8D" w:rsidRDefault="00E86221" w:rsidP="00E86221">
                  <w:pPr>
                    <w:widowControl/>
                    <w:autoSpaceDE/>
                    <w:autoSpaceDN/>
                    <w:adjustRightInd/>
                    <w:jc w:val="center"/>
                    <w:rPr>
                      <w:ins w:id="4699" w:author="ERCOT" w:date="2022-11-03T17:27:00Z"/>
                      <w:b/>
                      <w:bCs/>
                      <w:sz w:val="22"/>
                      <w:szCs w:val="22"/>
                    </w:rPr>
                  </w:pPr>
                  <w:ins w:id="4700"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21FF0AC7" w14:textId="77777777" w:rsidR="00E86221" w:rsidRPr="00ED4D8D" w:rsidRDefault="00E86221" w:rsidP="00E86221">
                  <w:pPr>
                    <w:widowControl/>
                    <w:autoSpaceDE/>
                    <w:autoSpaceDN/>
                    <w:adjustRightInd/>
                    <w:jc w:val="center"/>
                    <w:rPr>
                      <w:ins w:id="4701" w:author="ERCOT" w:date="2022-11-03T17:27:00Z"/>
                      <w:b/>
                      <w:bCs/>
                      <w:sz w:val="22"/>
                      <w:szCs w:val="22"/>
                    </w:rPr>
                  </w:pPr>
                  <w:ins w:id="4702"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504D2E83" w14:textId="77777777" w:rsidR="00E86221" w:rsidRPr="00ED4D8D" w:rsidRDefault="00E86221" w:rsidP="00E86221">
                  <w:pPr>
                    <w:widowControl/>
                    <w:autoSpaceDE/>
                    <w:autoSpaceDN/>
                    <w:adjustRightInd/>
                    <w:jc w:val="center"/>
                    <w:rPr>
                      <w:ins w:id="4703" w:author="ERCOT" w:date="2022-11-03T17:27:00Z"/>
                      <w:b/>
                      <w:bCs/>
                      <w:sz w:val="22"/>
                      <w:szCs w:val="22"/>
                    </w:rPr>
                  </w:pPr>
                  <w:ins w:id="4704"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3BFE3699" w14:textId="77777777" w:rsidR="00E86221" w:rsidRPr="00ED4D8D" w:rsidRDefault="00E86221" w:rsidP="00E86221">
                  <w:pPr>
                    <w:widowControl/>
                    <w:autoSpaceDE/>
                    <w:autoSpaceDN/>
                    <w:adjustRightInd/>
                    <w:jc w:val="center"/>
                    <w:rPr>
                      <w:ins w:id="4705" w:author="ERCOT" w:date="2022-11-03T17:27:00Z"/>
                      <w:b/>
                      <w:bCs/>
                      <w:sz w:val="22"/>
                      <w:szCs w:val="22"/>
                    </w:rPr>
                  </w:pPr>
                  <w:ins w:id="470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228171B6" w14:textId="77777777" w:rsidR="00E86221" w:rsidRPr="00ED4D8D" w:rsidRDefault="00E86221" w:rsidP="00E86221">
                  <w:pPr>
                    <w:widowControl/>
                    <w:autoSpaceDE/>
                    <w:autoSpaceDN/>
                    <w:adjustRightInd/>
                    <w:jc w:val="center"/>
                    <w:rPr>
                      <w:ins w:id="4707" w:author="ERCOT" w:date="2022-11-03T17:27:00Z"/>
                      <w:b/>
                      <w:bCs/>
                      <w:sz w:val="22"/>
                      <w:szCs w:val="22"/>
                    </w:rPr>
                  </w:pPr>
                  <w:ins w:id="4708" w:author="ERCOT" w:date="2022-11-03T17:27:00Z">
                    <w:r w:rsidRPr="00ED4D8D">
                      <w:rPr>
                        <w:sz w:val="22"/>
                        <w:szCs w:val="22"/>
                      </w:rPr>
                      <w:t>0</w:t>
                    </w:r>
                  </w:ins>
                </w:p>
              </w:tc>
            </w:tr>
            <w:tr w:rsidR="00E86221" w:rsidRPr="00E66AD4" w14:paraId="008929AC" w14:textId="77777777" w:rsidTr="00FE0904">
              <w:trPr>
                <w:trHeight w:val="422"/>
                <w:tblCellSpacing w:w="0" w:type="dxa"/>
                <w:ins w:id="4709"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61FDC0BD" w14:textId="77777777" w:rsidR="00E86221" w:rsidRPr="000357D1" w:rsidRDefault="00E86221" w:rsidP="00E86221">
                  <w:pPr>
                    <w:widowControl/>
                    <w:autoSpaceDE/>
                    <w:autoSpaceDN/>
                    <w:adjustRightInd/>
                    <w:jc w:val="center"/>
                    <w:rPr>
                      <w:ins w:id="4710" w:author="ERCOT" w:date="2022-11-03T17:27:00Z"/>
                      <w:sz w:val="22"/>
                      <w:szCs w:val="22"/>
                    </w:rPr>
                  </w:pPr>
                  <w:ins w:id="4711" w:author="ERCOT" w:date="2022-11-03T17:27:00Z">
                    <w:r w:rsidRPr="000357D1">
                      <w:rPr>
                        <w:b/>
                        <w:bCs/>
                        <w:sz w:val="22"/>
                        <w:szCs w:val="22"/>
                      </w:rPr>
                      <w:t>Oct.</w:t>
                    </w:r>
                  </w:ins>
                </w:p>
              </w:tc>
              <w:tc>
                <w:tcPr>
                  <w:tcW w:w="0" w:type="auto"/>
                  <w:tcBorders>
                    <w:top w:val="single" w:sz="4" w:space="0" w:color="000000"/>
                    <w:left w:val="single" w:sz="4" w:space="0" w:color="000000"/>
                    <w:bottom w:val="single" w:sz="4" w:space="0" w:color="000000"/>
                    <w:right w:val="single" w:sz="4" w:space="0" w:color="000000"/>
                  </w:tcBorders>
                </w:tcPr>
                <w:p w14:paraId="5ED7F7F6" w14:textId="77777777" w:rsidR="00E86221" w:rsidRPr="00ED4D8D" w:rsidRDefault="00E86221" w:rsidP="00E86221">
                  <w:pPr>
                    <w:widowControl/>
                    <w:autoSpaceDE/>
                    <w:autoSpaceDN/>
                    <w:adjustRightInd/>
                    <w:jc w:val="center"/>
                    <w:rPr>
                      <w:ins w:id="4712" w:author="ERCOT" w:date="2022-11-03T17:27:00Z"/>
                      <w:b/>
                      <w:bCs/>
                      <w:sz w:val="22"/>
                      <w:szCs w:val="22"/>
                    </w:rPr>
                  </w:pPr>
                  <w:ins w:id="471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E508863" w14:textId="77777777" w:rsidR="00E86221" w:rsidRPr="00ED4D8D" w:rsidRDefault="00E86221" w:rsidP="00E86221">
                  <w:pPr>
                    <w:widowControl/>
                    <w:autoSpaceDE/>
                    <w:autoSpaceDN/>
                    <w:adjustRightInd/>
                    <w:jc w:val="center"/>
                    <w:rPr>
                      <w:ins w:id="4714" w:author="ERCOT" w:date="2022-11-03T17:27:00Z"/>
                      <w:b/>
                      <w:bCs/>
                      <w:sz w:val="22"/>
                      <w:szCs w:val="22"/>
                    </w:rPr>
                  </w:pPr>
                  <w:ins w:id="471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28D06A6" w14:textId="77777777" w:rsidR="00E86221" w:rsidRPr="00ED4D8D" w:rsidRDefault="00E86221" w:rsidP="00E86221">
                  <w:pPr>
                    <w:widowControl/>
                    <w:autoSpaceDE/>
                    <w:autoSpaceDN/>
                    <w:adjustRightInd/>
                    <w:jc w:val="center"/>
                    <w:rPr>
                      <w:ins w:id="4716" w:author="ERCOT" w:date="2022-11-03T17:27:00Z"/>
                      <w:b/>
                      <w:bCs/>
                      <w:sz w:val="22"/>
                      <w:szCs w:val="22"/>
                    </w:rPr>
                  </w:pPr>
                  <w:ins w:id="471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744C920" w14:textId="77777777" w:rsidR="00E86221" w:rsidRPr="00ED4D8D" w:rsidRDefault="00E86221" w:rsidP="00E86221">
                  <w:pPr>
                    <w:widowControl/>
                    <w:autoSpaceDE/>
                    <w:autoSpaceDN/>
                    <w:adjustRightInd/>
                    <w:jc w:val="center"/>
                    <w:rPr>
                      <w:ins w:id="4718" w:author="ERCOT" w:date="2022-11-03T17:27:00Z"/>
                      <w:b/>
                      <w:bCs/>
                      <w:sz w:val="22"/>
                      <w:szCs w:val="22"/>
                    </w:rPr>
                  </w:pPr>
                  <w:ins w:id="471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4E49AA8" w14:textId="77777777" w:rsidR="00E86221" w:rsidRPr="00ED4D8D" w:rsidRDefault="00E86221" w:rsidP="00E86221">
                  <w:pPr>
                    <w:widowControl/>
                    <w:autoSpaceDE/>
                    <w:autoSpaceDN/>
                    <w:adjustRightInd/>
                    <w:jc w:val="center"/>
                    <w:rPr>
                      <w:ins w:id="4720" w:author="ERCOT" w:date="2022-11-03T17:27:00Z"/>
                      <w:b/>
                      <w:bCs/>
                      <w:sz w:val="22"/>
                      <w:szCs w:val="22"/>
                    </w:rPr>
                  </w:pPr>
                  <w:ins w:id="472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10DE431" w14:textId="77777777" w:rsidR="00E86221" w:rsidRPr="00ED4D8D" w:rsidRDefault="00E86221" w:rsidP="00E86221">
                  <w:pPr>
                    <w:widowControl/>
                    <w:autoSpaceDE/>
                    <w:autoSpaceDN/>
                    <w:adjustRightInd/>
                    <w:jc w:val="center"/>
                    <w:rPr>
                      <w:ins w:id="4722" w:author="ERCOT" w:date="2022-11-03T17:27:00Z"/>
                      <w:b/>
                      <w:bCs/>
                      <w:sz w:val="22"/>
                      <w:szCs w:val="22"/>
                    </w:rPr>
                  </w:pPr>
                  <w:ins w:id="472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CF7F861" w14:textId="04DD3612" w:rsidR="00E86221" w:rsidRPr="00ED4D8D" w:rsidRDefault="00E86221" w:rsidP="00E86221">
                  <w:pPr>
                    <w:widowControl/>
                    <w:autoSpaceDE/>
                    <w:autoSpaceDN/>
                    <w:adjustRightInd/>
                    <w:jc w:val="center"/>
                    <w:rPr>
                      <w:ins w:id="4724" w:author="ERCOT" w:date="2022-11-03T17:27:00Z"/>
                      <w:b/>
                      <w:bCs/>
                      <w:sz w:val="22"/>
                      <w:szCs w:val="22"/>
                    </w:rPr>
                  </w:pPr>
                  <w:ins w:id="4725"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0006D24" w14:textId="235FD5C2" w:rsidR="00E86221" w:rsidRPr="00ED4D8D" w:rsidRDefault="00E86221" w:rsidP="00E86221">
                  <w:pPr>
                    <w:widowControl/>
                    <w:autoSpaceDE/>
                    <w:autoSpaceDN/>
                    <w:adjustRightInd/>
                    <w:jc w:val="center"/>
                    <w:rPr>
                      <w:ins w:id="4726" w:author="ERCOT" w:date="2022-11-03T17:27:00Z"/>
                      <w:b/>
                      <w:bCs/>
                      <w:sz w:val="22"/>
                      <w:szCs w:val="22"/>
                    </w:rPr>
                  </w:pPr>
                  <w:ins w:id="4727"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B67D7FF" w14:textId="22A19C32" w:rsidR="00E86221" w:rsidRPr="00ED4D8D" w:rsidRDefault="00E86221" w:rsidP="00E86221">
                  <w:pPr>
                    <w:widowControl/>
                    <w:autoSpaceDE/>
                    <w:autoSpaceDN/>
                    <w:adjustRightInd/>
                    <w:jc w:val="center"/>
                    <w:rPr>
                      <w:ins w:id="4728" w:author="ERCOT" w:date="2022-11-03T17:27:00Z"/>
                      <w:b/>
                      <w:bCs/>
                      <w:sz w:val="22"/>
                      <w:szCs w:val="22"/>
                    </w:rPr>
                  </w:pPr>
                  <w:ins w:id="4729"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9D603EA" w14:textId="59D2E014" w:rsidR="00E86221" w:rsidRPr="00ED4D8D" w:rsidRDefault="00E86221" w:rsidP="00E86221">
                  <w:pPr>
                    <w:widowControl/>
                    <w:autoSpaceDE/>
                    <w:autoSpaceDN/>
                    <w:adjustRightInd/>
                    <w:jc w:val="center"/>
                    <w:rPr>
                      <w:ins w:id="4730" w:author="ERCOT" w:date="2022-11-03T17:27:00Z"/>
                      <w:b/>
                      <w:bCs/>
                      <w:sz w:val="22"/>
                      <w:szCs w:val="22"/>
                    </w:rPr>
                  </w:pPr>
                  <w:ins w:id="4731"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260FD48" w14:textId="77777777" w:rsidR="00E86221" w:rsidRPr="00ED4D8D" w:rsidRDefault="00E86221" w:rsidP="00E86221">
                  <w:pPr>
                    <w:widowControl/>
                    <w:autoSpaceDE/>
                    <w:autoSpaceDN/>
                    <w:adjustRightInd/>
                    <w:jc w:val="center"/>
                    <w:rPr>
                      <w:ins w:id="4732" w:author="ERCOT" w:date="2022-11-03T17:27:00Z"/>
                      <w:b/>
                      <w:bCs/>
                      <w:sz w:val="22"/>
                      <w:szCs w:val="22"/>
                    </w:rPr>
                  </w:pPr>
                  <w:ins w:id="4733"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2DE15B65" w14:textId="77777777" w:rsidR="00E86221" w:rsidRPr="00ED4D8D" w:rsidRDefault="00E86221" w:rsidP="00E86221">
                  <w:pPr>
                    <w:widowControl/>
                    <w:autoSpaceDE/>
                    <w:autoSpaceDN/>
                    <w:adjustRightInd/>
                    <w:jc w:val="center"/>
                    <w:rPr>
                      <w:ins w:id="4734" w:author="ERCOT" w:date="2022-11-03T17:27:00Z"/>
                      <w:b/>
                      <w:bCs/>
                      <w:sz w:val="22"/>
                      <w:szCs w:val="22"/>
                    </w:rPr>
                  </w:pPr>
                  <w:ins w:id="4735"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397BF9EC" w14:textId="77777777" w:rsidR="00E86221" w:rsidRPr="00ED4D8D" w:rsidRDefault="00E86221" w:rsidP="00E86221">
                  <w:pPr>
                    <w:widowControl/>
                    <w:autoSpaceDE/>
                    <w:autoSpaceDN/>
                    <w:adjustRightInd/>
                    <w:jc w:val="center"/>
                    <w:rPr>
                      <w:ins w:id="4736" w:author="ERCOT" w:date="2022-11-03T17:27:00Z"/>
                      <w:b/>
                      <w:bCs/>
                      <w:sz w:val="22"/>
                      <w:szCs w:val="22"/>
                    </w:rPr>
                  </w:pPr>
                  <w:ins w:id="4737"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642FB078" w14:textId="77777777" w:rsidR="00E86221" w:rsidRPr="00ED4D8D" w:rsidRDefault="00E86221" w:rsidP="00E86221">
                  <w:pPr>
                    <w:widowControl/>
                    <w:autoSpaceDE/>
                    <w:autoSpaceDN/>
                    <w:adjustRightInd/>
                    <w:jc w:val="center"/>
                    <w:rPr>
                      <w:ins w:id="4738" w:author="ERCOT" w:date="2022-11-03T17:27:00Z"/>
                      <w:b/>
                      <w:bCs/>
                      <w:sz w:val="22"/>
                      <w:szCs w:val="22"/>
                    </w:rPr>
                  </w:pPr>
                  <w:ins w:id="4739" w:author="ERCOT" w:date="2022-11-03T17:27:00Z">
                    <w:r w:rsidRPr="00ED4D8D">
                      <w:rPr>
                        <w:sz w:val="22"/>
                        <w:szCs w:val="22"/>
                      </w:rPr>
                      <w:t>7</w:t>
                    </w:r>
                  </w:ins>
                </w:p>
              </w:tc>
              <w:tc>
                <w:tcPr>
                  <w:tcW w:w="0" w:type="auto"/>
                  <w:tcBorders>
                    <w:top w:val="single" w:sz="4" w:space="0" w:color="000000"/>
                    <w:left w:val="single" w:sz="4" w:space="0" w:color="000000"/>
                    <w:bottom w:val="single" w:sz="4" w:space="0" w:color="000000"/>
                    <w:right w:val="single" w:sz="4" w:space="0" w:color="000000"/>
                  </w:tcBorders>
                </w:tcPr>
                <w:p w14:paraId="1491CE5A" w14:textId="77777777" w:rsidR="00E86221" w:rsidRPr="00ED4D8D" w:rsidRDefault="00E86221" w:rsidP="00E86221">
                  <w:pPr>
                    <w:widowControl/>
                    <w:autoSpaceDE/>
                    <w:autoSpaceDN/>
                    <w:adjustRightInd/>
                    <w:jc w:val="center"/>
                    <w:rPr>
                      <w:ins w:id="4740" w:author="ERCOT" w:date="2022-11-03T17:27:00Z"/>
                      <w:b/>
                      <w:bCs/>
                      <w:sz w:val="22"/>
                      <w:szCs w:val="22"/>
                    </w:rPr>
                  </w:pPr>
                  <w:ins w:id="4741"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38A6159B" w14:textId="77777777" w:rsidR="00E86221" w:rsidRPr="00ED4D8D" w:rsidRDefault="00E86221" w:rsidP="00E86221">
                  <w:pPr>
                    <w:widowControl/>
                    <w:autoSpaceDE/>
                    <w:autoSpaceDN/>
                    <w:adjustRightInd/>
                    <w:jc w:val="center"/>
                    <w:rPr>
                      <w:ins w:id="4742" w:author="ERCOT" w:date="2022-11-03T17:27:00Z"/>
                      <w:b/>
                      <w:bCs/>
                      <w:sz w:val="22"/>
                      <w:szCs w:val="22"/>
                    </w:rPr>
                  </w:pPr>
                  <w:ins w:id="4743"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5697BD04" w14:textId="77777777" w:rsidR="00E86221" w:rsidRPr="00ED4D8D" w:rsidRDefault="00E86221" w:rsidP="00E86221">
                  <w:pPr>
                    <w:widowControl/>
                    <w:autoSpaceDE/>
                    <w:autoSpaceDN/>
                    <w:adjustRightInd/>
                    <w:jc w:val="center"/>
                    <w:rPr>
                      <w:ins w:id="4744" w:author="ERCOT" w:date="2022-11-03T17:27:00Z"/>
                      <w:b/>
                      <w:bCs/>
                      <w:sz w:val="22"/>
                      <w:szCs w:val="22"/>
                    </w:rPr>
                  </w:pPr>
                  <w:ins w:id="4745"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163B16E6" w14:textId="77777777" w:rsidR="00E86221" w:rsidRPr="00ED4D8D" w:rsidRDefault="00E86221" w:rsidP="00E86221">
                  <w:pPr>
                    <w:widowControl/>
                    <w:autoSpaceDE/>
                    <w:autoSpaceDN/>
                    <w:adjustRightInd/>
                    <w:jc w:val="center"/>
                    <w:rPr>
                      <w:ins w:id="4746" w:author="ERCOT" w:date="2022-11-03T17:27:00Z"/>
                      <w:b/>
                      <w:bCs/>
                      <w:sz w:val="22"/>
                      <w:szCs w:val="22"/>
                    </w:rPr>
                  </w:pPr>
                  <w:ins w:id="4747" w:author="ERCOT" w:date="2022-11-03T17:27:00Z">
                    <w:r w:rsidRPr="00ED4D8D">
                      <w:rPr>
                        <w:sz w:val="22"/>
                        <w:szCs w:val="22"/>
                      </w:rPr>
                      <w:t>19</w:t>
                    </w:r>
                  </w:ins>
                </w:p>
              </w:tc>
              <w:tc>
                <w:tcPr>
                  <w:tcW w:w="0" w:type="auto"/>
                  <w:tcBorders>
                    <w:top w:val="single" w:sz="4" w:space="0" w:color="000000"/>
                    <w:left w:val="single" w:sz="4" w:space="0" w:color="000000"/>
                    <w:bottom w:val="single" w:sz="4" w:space="0" w:color="000000"/>
                    <w:right w:val="single" w:sz="4" w:space="0" w:color="000000"/>
                  </w:tcBorders>
                </w:tcPr>
                <w:p w14:paraId="73EA443A" w14:textId="77777777" w:rsidR="00E86221" w:rsidRPr="00ED4D8D" w:rsidRDefault="00E86221" w:rsidP="00E86221">
                  <w:pPr>
                    <w:widowControl/>
                    <w:autoSpaceDE/>
                    <w:autoSpaceDN/>
                    <w:adjustRightInd/>
                    <w:jc w:val="center"/>
                    <w:rPr>
                      <w:ins w:id="4748" w:author="ERCOT" w:date="2022-11-03T17:27:00Z"/>
                      <w:b/>
                      <w:bCs/>
                      <w:sz w:val="22"/>
                      <w:szCs w:val="22"/>
                    </w:rPr>
                  </w:pPr>
                  <w:ins w:id="4749"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D485AA1" w14:textId="77777777" w:rsidR="00E86221" w:rsidRPr="00ED4D8D" w:rsidRDefault="00E86221" w:rsidP="00E86221">
                  <w:pPr>
                    <w:widowControl/>
                    <w:autoSpaceDE/>
                    <w:autoSpaceDN/>
                    <w:adjustRightInd/>
                    <w:jc w:val="center"/>
                    <w:rPr>
                      <w:ins w:id="4750" w:author="ERCOT" w:date="2022-11-03T17:27:00Z"/>
                      <w:b/>
                      <w:bCs/>
                      <w:sz w:val="22"/>
                      <w:szCs w:val="22"/>
                    </w:rPr>
                  </w:pPr>
                  <w:ins w:id="4751"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BC9D28A" w14:textId="77777777" w:rsidR="00E86221" w:rsidRPr="00ED4D8D" w:rsidRDefault="00E86221" w:rsidP="00E86221">
                  <w:pPr>
                    <w:widowControl/>
                    <w:autoSpaceDE/>
                    <w:autoSpaceDN/>
                    <w:adjustRightInd/>
                    <w:jc w:val="center"/>
                    <w:rPr>
                      <w:ins w:id="4752" w:author="ERCOT" w:date="2022-11-03T17:27:00Z"/>
                      <w:b/>
                      <w:bCs/>
                      <w:sz w:val="22"/>
                      <w:szCs w:val="22"/>
                    </w:rPr>
                  </w:pPr>
                  <w:ins w:id="4753"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689EE24E" w14:textId="77777777" w:rsidR="00E86221" w:rsidRPr="00ED4D8D" w:rsidRDefault="00E86221" w:rsidP="00E86221">
                  <w:pPr>
                    <w:widowControl/>
                    <w:autoSpaceDE/>
                    <w:autoSpaceDN/>
                    <w:adjustRightInd/>
                    <w:jc w:val="center"/>
                    <w:rPr>
                      <w:ins w:id="4754" w:author="ERCOT" w:date="2022-11-03T17:27:00Z"/>
                      <w:b/>
                      <w:bCs/>
                      <w:sz w:val="22"/>
                      <w:szCs w:val="22"/>
                    </w:rPr>
                  </w:pPr>
                  <w:ins w:id="4755"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25CB2F0" w14:textId="77777777" w:rsidR="00E86221" w:rsidRPr="00ED4D8D" w:rsidRDefault="00E86221" w:rsidP="00E86221">
                  <w:pPr>
                    <w:widowControl/>
                    <w:autoSpaceDE/>
                    <w:autoSpaceDN/>
                    <w:adjustRightInd/>
                    <w:jc w:val="center"/>
                    <w:rPr>
                      <w:ins w:id="4756" w:author="ERCOT" w:date="2022-11-03T17:27:00Z"/>
                      <w:b/>
                      <w:bCs/>
                      <w:sz w:val="22"/>
                      <w:szCs w:val="22"/>
                    </w:rPr>
                  </w:pPr>
                  <w:ins w:id="4757"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29496A8B" w14:textId="77777777" w:rsidR="00E86221" w:rsidRPr="00ED4D8D" w:rsidRDefault="00E86221" w:rsidP="00E86221">
                  <w:pPr>
                    <w:widowControl/>
                    <w:autoSpaceDE/>
                    <w:autoSpaceDN/>
                    <w:adjustRightInd/>
                    <w:jc w:val="center"/>
                    <w:rPr>
                      <w:ins w:id="4758" w:author="ERCOT" w:date="2022-11-03T17:27:00Z"/>
                      <w:b/>
                      <w:bCs/>
                      <w:sz w:val="22"/>
                      <w:szCs w:val="22"/>
                    </w:rPr>
                  </w:pPr>
                  <w:ins w:id="4759" w:author="ERCOT" w:date="2022-11-03T17:27:00Z">
                    <w:r w:rsidRPr="00ED4D8D">
                      <w:rPr>
                        <w:sz w:val="22"/>
                        <w:szCs w:val="22"/>
                      </w:rPr>
                      <w:t>0</w:t>
                    </w:r>
                  </w:ins>
                </w:p>
              </w:tc>
            </w:tr>
            <w:tr w:rsidR="00E86221" w:rsidRPr="00E66AD4" w14:paraId="7DD98DDA" w14:textId="77777777" w:rsidTr="00FE0904">
              <w:trPr>
                <w:trHeight w:val="350"/>
                <w:tblCellSpacing w:w="0" w:type="dxa"/>
                <w:ins w:id="4760"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2910506D" w14:textId="77777777" w:rsidR="00E86221" w:rsidRPr="000357D1" w:rsidRDefault="00E86221" w:rsidP="00E86221">
                  <w:pPr>
                    <w:widowControl/>
                    <w:autoSpaceDE/>
                    <w:autoSpaceDN/>
                    <w:adjustRightInd/>
                    <w:jc w:val="center"/>
                    <w:rPr>
                      <w:ins w:id="4761" w:author="ERCOT" w:date="2022-11-03T17:27:00Z"/>
                      <w:sz w:val="22"/>
                      <w:szCs w:val="22"/>
                    </w:rPr>
                  </w:pPr>
                  <w:ins w:id="4762" w:author="ERCOT" w:date="2022-11-03T17:27:00Z">
                    <w:r w:rsidRPr="000357D1">
                      <w:rPr>
                        <w:b/>
                        <w:bCs/>
                        <w:sz w:val="22"/>
                        <w:szCs w:val="22"/>
                      </w:rPr>
                      <w:t>Nov.</w:t>
                    </w:r>
                  </w:ins>
                </w:p>
              </w:tc>
              <w:tc>
                <w:tcPr>
                  <w:tcW w:w="0" w:type="auto"/>
                  <w:tcBorders>
                    <w:top w:val="single" w:sz="4" w:space="0" w:color="000000"/>
                    <w:left w:val="single" w:sz="4" w:space="0" w:color="000000"/>
                    <w:bottom w:val="single" w:sz="4" w:space="0" w:color="000000"/>
                    <w:right w:val="single" w:sz="4" w:space="0" w:color="000000"/>
                  </w:tcBorders>
                </w:tcPr>
                <w:p w14:paraId="71EA2E20" w14:textId="77777777" w:rsidR="00E86221" w:rsidRPr="00ED4D8D" w:rsidRDefault="00E86221" w:rsidP="00E86221">
                  <w:pPr>
                    <w:widowControl/>
                    <w:autoSpaceDE/>
                    <w:autoSpaceDN/>
                    <w:adjustRightInd/>
                    <w:jc w:val="center"/>
                    <w:rPr>
                      <w:ins w:id="4763" w:author="ERCOT" w:date="2022-11-03T17:27:00Z"/>
                      <w:b/>
                      <w:bCs/>
                      <w:sz w:val="22"/>
                      <w:szCs w:val="22"/>
                    </w:rPr>
                  </w:pPr>
                  <w:ins w:id="476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FF886BC" w14:textId="77777777" w:rsidR="00E86221" w:rsidRPr="00ED4D8D" w:rsidRDefault="00E86221" w:rsidP="00E86221">
                  <w:pPr>
                    <w:widowControl/>
                    <w:autoSpaceDE/>
                    <w:autoSpaceDN/>
                    <w:adjustRightInd/>
                    <w:jc w:val="center"/>
                    <w:rPr>
                      <w:ins w:id="4765" w:author="ERCOT" w:date="2022-11-03T17:27:00Z"/>
                      <w:b/>
                      <w:bCs/>
                      <w:sz w:val="22"/>
                      <w:szCs w:val="22"/>
                    </w:rPr>
                  </w:pPr>
                  <w:ins w:id="476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C55BB54" w14:textId="77777777" w:rsidR="00E86221" w:rsidRPr="00ED4D8D" w:rsidRDefault="00E86221" w:rsidP="00E86221">
                  <w:pPr>
                    <w:widowControl/>
                    <w:autoSpaceDE/>
                    <w:autoSpaceDN/>
                    <w:adjustRightInd/>
                    <w:jc w:val="center"/>
                    <w:rPr>
                      <w:ins w:id="4767" w:author="ERCOT" w:date="2022-11-03T17:27:00Z"/>
                      <w:b/>
                      <w:bCs/>
                      <w:sz w:val="22"/>
                      <w:szCs w:val="22"/>
                    </w:rPr>
                  </w:pPr>
                  <w:ins w:id="476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400067F9" w14:textId="77777777" w:rsidR="00E86221" w:rsidRPr="00ED4D8D" w:rsidRDefault="00E86221" w:rsidP="00E86221">
                  <w:pPr>
                    <w:widowControl/>
                    <w:autoSpaceDE/>
                    <w:autoSpaceDN/>
                    <w:adjustRightInd/>
                    <w:jc w:val="center"/>
                    <w:rPr>
                      <w:ins w:id="4769" w:author="ERCOT" w:date="2022-11-03T17:27:00Z"/>
                      <w:b/>
                      <w:bCs/>
                      <w:sz w:val="22"/>
                      <w:szCs w:val="22"/>
                    </w:rPr>
                  </w:pPr>
                  <w:ins w:id="477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6AA188DB" w14:textId="77777777" w:rsidR="00E86221" w:rsidRPr="00ED4D8D" w:rsidRDefault="00E86221" w:rsidP="00E86221">
                  <w:pPr>
                    <w:widowControl/>
                    <w:autoSpaceDE/>
                    <w:autoSpaceDN/>
                    <w:adjustRightInd/>
                    <w:jc w:val="center"/>
                    <w:rPr>
                      <w:ins w:id="4771" w:author="ERCOT" w:date="2022-11-03T17:27:00Z"/>
                      <w:b/>
                      <w:bCs/>
                      <w:sz w:val="22"/>
                      <w:szCs w:val="22"/>
                    </w:rPr>
                  </w:pPr>
                  <w:ins w:id="477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520C2BC0" w14:textId="77777777" w:rsidR="00E86221" w:rsidRPr="00ED4D8D" w:rsidRDefault="00E86221" w:rsidP="00E86221">
                  <w:pPr>
                    <w:widowControl/>
                    <w:autoSpaceDE/>
                    <w:autoSpaceDN/>
                    <w:adjustRightInd/>
                    <w:jc w:val="center"/>
                    <w:rPr>
                      <w:ins w:id="4773" w:author="ERCOT" w:date="2022-11-03T17:27:00Z"/>
                      <w:b/>
                      <w:bCs/>
                      <w:sz w:val="22"/>
                      <w:szCs w:val="22"/>
                    </w:rPr>
                  </w:pPr>
                  <w:ins w:id="477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37F737B2" w14:textId="23A68831" w:rsidR="00E86221" w:rsidRPr="00ED4D8D" w:rsidRDefault="00E86221" w:rsidP="00E86221">
                  <w:pPr>
                    <w:widowControl/>
                    <w:autoSpaceDE/>
                    <w:autoSpaceDN/>
                    <w:adjustRightInd/>
                    <w:jc w:val="center"/>
                    <w:rPr>
                      <w:ins w:id="4775" w:author="ERCOT" w:date="2022-11-03T17:27:00Z"/>
                      <w:b/>
                      <w:bCs/>
                      <w:sz w:val="22"/>
                      <w:szCs w:val="22"/>
                    </w:rPr>
                  </w:pPr>
                  <w:ins w:id="4776"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220846D" w14:textId="581DE36E" w:rsidR="00E86221" w:rsidRPr="00ED4D8D" w:rsidRDefault="00E86221" w:rsidP="00E86221">
                  <w:pPr>
                    <w:widowControl/>
                    <w:autoSpaceDE/>
                    <w:autoSpaceDN/>
                    <w:adjustRightInd/>
                    <w:jc w:val="center"/>
                    <w:rPr>
                      <w:ins w:id="4777" w:author="ERCOT" w:date="2022-11-03T17:27:00Z"/>
                      <w:b/>
                      <w:bCs/>
                      <w:sz w:val="22"/>
                      <w:szCs w:val="22"/>
                    </w:rPr>
                  </w:pPr>
                  <w:ins w:id="4778"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4851E7E" w14:textId="70091D67" w:rsidR="00E86221" w:rsidRPr="00ED4D8D" w:rsidRDefault="00E86221" w:rsidP="00E86221">
                  <w:pPr>
                    <w:widowControl/>
                    <w:autoSpaceDE/>
                    <w:autoSpaceDN/>
                    <w:adjustRightInd/>
                    <w:jc w:val="center"/>
                    <w:rPr>
                      <w:ins w:id="4779" w:author="ERCOT" w:date="2022-11-03T17:27:00Z"/>
                      <w:b/>
                      <w:bCs/>
                      <w:sz w:val="22"/>
                      <w:szCs w:val="22"/>
                    </w:rPr>
                  </w:pPr>
                  <w:ins w:id="4780"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1EF99E6" w14:textId="0261137B" w:rsidR="00E86221" w:rsidRPr="00ED4D8D" w:rsidRDefault="00E86221" w:rsidP="00E86221">
                  <w:pPr>
                    <w:widowControl/>
                    <w:autoSpaceDE/>
                    <w:autoSpaceDN/>
                    <w:adjustRightInd/>
                    <w:jc w:val="center"/>
                    <w:rPr>
                      <w:ins w:id="4781" w:author="ERCOT" w:date="2022-11-03T17:27:00Z"/>
                      <w:b/>
                      <w:bCs/>
                      <w:sz w:val="22"/>
                      <w:szCs w:val="22"/>
                    </w:rPr>
                  </w:pPr>
                  <w:ins w:id="4782" w:author="ERCOT" w:date="2022-11-17T13:31: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FEFC307" w14:textId="77777777" w:rsidR="00E86221" w:rsidRPr="00ED4D8D" w:rsidRDefault="00E86221" w:rsidP="00E86221">
                  <w:pPr>
                    <w:widowControl/>
                    <w:autoSpaceDE/>
                    <w:autoSpaceDN/>
                    <w:adjustRightInd/>
                    <w:jc w:val="center"/>
                    <w:rPr>
                      <w:ins w:id="4783" w:author="ERCOT" w:date="2022-11-03T17:27:00Z"/>
                      <w:b/>
                      <w:bCs/>
                      <w:sz w:val="22"/>
                      <w:szCs w:val="22"/>
                    </w:rPr>
                  </w:pPr>
                  <w:ins w:id="4784" w:author="ERCOT" w:date="2022-11-03T17:27:00Z">
                    <w:r w:rsidRPr="00ED4D8D">
                      <w:rPr>
                        <w:sz w:val="22"/>
                        <w:szCs w:val="22"/>
                      </w:rPr>
                      <w:t>22</w:t>
                    </w:r>
                  </w:ins>
                </w:p>
              </w:tc>
              <w:tc>
                <w:tcPr>
                  <w:tcW w:w="0" w:type="auto"/>
                  <w:tcBorders>
                    <w:top w:val="single" w:sz="4" w:space="0" w:color="000000"/>
                    <w:left w:val="single" w:sz="4" w:space="0" w:color="000000"/>
                    <w:bottom w:val="single" w:sz="4" w:space="0" w:color="000000"/>
                    <w:right w:val="single" w:sz="4" w:space="0" w:color="000000"/>
                  </w:tcBorders>
                </w:tcPr>
                <w:p w14:paraId="1C19BF68" w14:textId="77777777" w:rsidR="00E86221" w:rsidRPr="00ED4D8D" w:rsidRDefault="00E86221" w:rsidP="00E86221">
                  <w:pPr>
                    <w:widowControl/>
                    <w:autoSpaceDE/>
                    <w:autoSpaceDN/>
                    <w:adjustRightInd/>
                    <w:jc w:val="center"/>
                    <w:rPr>
                      <w:ins w:id="4785" w:author="ERCOT" w:date="2022-11-03T17:27:00Z"/>
                      <w:b/>
                      <w:bCs/>
                      <w:sz w:val="22"/>
                      <w:szCs w:val="22"/>
                    </w:rPr>
                  </w:pPr>
                  <w:ins w:id="4786" w:author="ERCOT" w:date="2022-11-03T17:27:00Z">
                    <w:r w:rsidRPr="00ED4D8D">
                      <w:rPr>
                        <w:sz w:val="22"/>
                        <w:szCs w:val="22"/>
                      </w:rPr>
                      <w:t>22</w:t>
                    </w:r>
                  </w:ins>
                </w:p>
              </w:tc>
              <w:tc>
                <w:tcPr>
                  <w:tcW w:w="0" w:type="auto"/>
                  <w:tcBorders>
                    <w:top w:val="single" w:sz="4" w:space="0" w:color="000000"/>
                    <w:left w:val="single" w:sz="4" w:space="0" w:color="000000"/>
                    <w:bottom w:val="single" w:sz="4" w:space="0" w:color="000000"/>
                    <w:right w:val="single" w:sz="4" w:space="0" w:color="000000"/>
                  </w:tcBorders>
                </w:tcPr>
                <w:p w14:paraId="22D0C6C9" w14:textId="77777777" w:rsidR="00E86221" w:rsidRPr="00ED4D8D" w:rsidRDefault="00E86221" w:rsidP="00E86221">
                  <w:pPr>
                    <w:widowControl/>
                    <w:autoSpaceDE/>
                    <w:autoSpaceDN/>
                    <w:adjustRightInd/>
                    <w:jc w:val="center"/>
                    <w:rPr>
                      <w:ins w:id="4787" w:author="ERCOT" w:date="2022-11-03T17:27:00Z"/>
                      <w:b/>
                      <w:bCs/>
                      <w:sz w:val="22"/>
                      <w:szCs w:val="22"/>
                    </w:rPr>
                  </w:pPr>
                  <w:ins w:id="4788" w:author="ERCOT" w:date="2022-11-03T17:27:00Z">
                    <w:r w:rsidRPr="00ED4D8D">
                      <w:rPr>
                        <w:sz w:val="22"/>
                        <w:szCs w:val="22"/>
                      </w:rPr>
                      <w:t>22</w:t>
                    </w:r>
                  </w:ins>
                </w:p>
              </w:tc>
              <w:tc>
                <w:tcPr>
                  <w:tcW w:w="0" w:type="auto"/>
                  <w:tcBorders>
                    <w:top w:val="single" w:sz="4" w:space="0" w:color="000000"/>
                    <w:left w:val="single" w:sz="4" w:space="0" w:color="000000"/>
                    <w:bottom w:val="single" w:sz="4" w:space="0" w:color="000000"/>
                    <w:right w:val="single" w:sz="4" w:space="0" w:color="000000"/>
                  </w:tcBorders>
                </w:tcPr>
                <w:p w14:paraId="3E66C3DE" w14:textId="77777777" w:rsidR="00E86221" w:rsidRPr="00ED4D8D" w:rsidRDefault="00E86221" w:rsidP="00E86221">
                  <w:pPr>
                    <w:widowControl/>
                    <w:autoSpaceDE/>
                    <w:autoSpaceDN/>
                    <w:adjustRightInd/>
                    <w:jc w:val="center"/>
                    <w:rPr>
                      <w:ins w:id="4789" w:author="ERCOT" w:date="2022-11-03T17:27:00Z"/>
                      <w:b/>
                      <w:bCs/>
                      <w:sz w:val="22"/>
                      <w:szCs w:val="22"/>
                    </w:rPr>
                  </w:pPr>
                  <w:ins w:id="4790" w:author="ERCOT" w:date="2022-11-03T17:27:00Z">
                    <w:r w:rsidRPr="00ED4D8D">
                      <w:rPr>
                        <w:sz w:val="22"/>
                        <w:szCs w:val="22"/>
                      </w:rPr>
                      <w:t>22</w:t>
                    </w:r>
                  </w:ins>
                </w:p>
              </w:tc>
              <w:tc>
                <w:tcPr>
                  <w:tcW w:w="0" w:type="auto"/>
                  <w:tcBorders>
                    <w:top w:val="single" w:sz="4" w:space="0" w:color="000000"/>
                    <w:left w:val="single" w:sz="4" w:space="0" w:color="000000"/>
                    <w:bottom w:val="single" w:sz="4" w:space="0" w:color="000000"/>
                    <w:right w:val="single" w:sz="4" w:space="0" w:color="000000"/>
                  </w:tcBorders>
                </w:tcPr>
                <w:p w14:paraId="0774F3FE" w14:textId="77777777" w:rsidR="00E86221" w:rsidRPr="00ED4D8D" w:rsidRDefault="00E86221" w:rsidP="00E86221">
                  <w:pPr>
                    <w:widowControl/>
                    <w:autoSpaceDE/>
                    <w:autoSpaceDN/>
                    <w:adjustRightInd/>
                    <w:jc w:val="center"/>
                    <w:rPr>
                      <w:ins w:id="4791" w:author="ERCOT" w:date="2022-11-03T17:27:00Z"/>
                      <w:b/>
                      <w:bCs/>
                      <w:sz w:val="22"/>
                      <w:szCs w:val="22"/>
                    </w:rPr>
                  </w:pPr>
                  <w:ins w:id="4792"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2CC110AC" w14:textId="77777777" w:rsidR="00E86221" w:rsidRPr="00ED4D8D" w:rsidRDefault="00E86221" w:rsidP="00E86221">
                  <w:pPr>
                    <w:widowControl/>
                    <w:autoSpaceDE/>
                    <w:autoSpaceDN/>
                    <w:adjustRightInd/>
                    <w:jc w:val="center"/>
                    <w:rPr>
                      <w:ins w:id="4793" w:author="ERCOT" w:date="2022-11-03T17:27:00Z"/>
                      <w:b/>
                      <w:bCs/>
                      <w:sz w:val="22"/>
                      <w:szCs w:val="22"/>
                    </w:rPr>
                  </w:pPr>
                  <w:ins w:id="4794"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05A94F35" w14:textId="77777777" w:rsidR="00E86221" w:rsidRPr="00ED4D8D" w:rsidRDefault="00E86221" w:rsidP="00E86221">
                  <w:pPr>
                    <w:widowControl/>
                    <w:autoSpaceDE/>
                    <w:autoSpaceDN/>
                    <w:adjustRightInd/>
                    <w:jc w:val="center"/>
                    <w:rPr>
                      <w:ins w:id="4795" w:author="ERCOT" w:date="2022-11-03T17:27:00Z"/>
                      <w:b/>
                      <w:bCs/>
                      <w:sz w:val="22"/>
                      <w:szCs w:val="22"/>
                    </w:rPr>
                  </w:pPr>
                  <w:ins w:id="4796"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4B506AFC" w14:textId="77777777" w:rsidR="00E86221" w:rsidRPr="00ED4D8D" w:rsidRDefault="00E86221" w:rsidP="00E86221">
                  <w:pPr>
                    <w:widowControl/>
                    <w:autoSpaceDE/>
                    <w:autoSpaceDN/>
                    <w:adjustRightInd/>
                    <w:jc w:val="center"/>
                    <w:rPr>
                      <w:ins w:id="4797" w:author="ERCOT" w:date="2022-11-03T17:27:00Z"/>
                      <w:b/>
                      <w:bCs/>
                      <w:sz w:val="22"/>
                      <w:szCs w:val="22"/>
                    </w:rPr>
                  </w:pPr>
                  <w:ins w:id="4798" w:author="ERCOT" w:date="2022-11-03T17:27:00Z">
                    <w:r w:rsidRPr="00ED4D8D">
                      <w:rPr>
                        <w:sz w:val="22"/>
                        <w:szCs w:val="22"/>
                      </w:rPr>
                      <w:t>25</w:t>
                    </w:r>
                  </w:ins>
                </w:p>
              </w:tc>
              <w:tc>
                <w:tcPr>
                  <w:tcW w:w="0" w:type="auto"/>
                  <w:tcBorders>
                    <w:top w:val="single" w:sz="4" w:space="0" w:color="000000"/>
                    <w:left w:val="single" w:sz="4" w:space="0" w:color="000000"/>
                    <w:bottom w:val="single" w:sz="4" w:space="0" w:color="000000"/>
                    <w:right w:val="single" w:sz="4" w:space="0" w:color="000000"/>
                  </w:tcBorders>
                </w:tcPr>
                <w:p w14:paraId="6725315E" w14:textId="77777777" w:rsidR="00E86221" w:rsidRPr="00ED4D8D" w:rsidRDefault="00E86221" w:rsidP="00E86221">
                  <w:pPr>
                    <w:widowControl/>
                    <w:autoSpaceDE/>
                    <w:autoSpaceDN/>
                    <w:adjustRightInd/>
                    <w:jc w:val="center"/>
                    <w:rPr>
                      <w:ins w:id="4799" w:author="ERCOT" w:date="2022-11-03T17:27:00Z"/>
                      <w:b/>
                      <w:bCs/>
                      <w:sz w:val="22"/>
                      <w:szCs w:val="22"/>
                    </w:rPr>
                  </w:pPr>
                  <w:ins w:id="4800"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18E3CB9A" w14:textId="77777777" w:rsidR="00E86221" w:rsidRPr="00ED4D8D" w:rsidRDefault="00E86221" w:rsidP="00E86221">
                  <w:pPr>
                    <w:widowControl/>
                    <w:autoSpaceDE/>
                    <w:autoSpaceDN/>
                    <w:adjustRightInd/>
                    <w:jc w:val="center"/>
                    <w:rPr>
                      <w:ins w:id="4801" w:author="ERCOT" w:date="2022-11-03T17:27:00Z"/>
                      <w:b/>
                      <w:bCs/>
                      <w:sz w:val="22"/>
                      <w:szCs w:val="22"/>
                    </w:rPr>
                  </w:pPr>
                  <w:ins w:id="4802"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6068E5C" w14:textId="77777777" w:rsidR="00E86221" w:rsidRPr="00ED4D8D" w:rsidRDefault="00E86221" w:rsidP="00E86221">
                  <w:pPr>
                    <w:widowControl/>
                    <w:autoSpaceDE/>
                    <w:autoSpaceDN/>
                    <w:adjustRightInd/>
                    <w:jc w:val="center"/>
                    <w:rPr>
                      <w:ins w:id="4803" w:author="ERCOT" w:date="2022-11-03T17:27:00Z"/>
                      <w:b/>
                      <w:bCs/>
                      <w:sz w:val="22"/>
                      <w:szCs w:val="22"/>
                    </w:rPr>
                  </w:pPr>
                  <w:ins w:id="4804"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74906132" w14:textId="77777777" w:rsidR="00E86221" w:rsidRPr="00ED4D8D" w:rsidRDefault="00E86221" w:rsidP="00E86221">
                  <w:pPr>
                    <w:widowControl/>
                    <w:autoSpaceDE/>
                    <w:autoSpaceDN/>
                    <w:adjustRightInd/>
                    <w:jc w:val="center"/>
                    <w:rPr>
                      <w:ins w:id="4805" w:author="ERCOT" w:date="2022-11-03T17:27:00Z"/>
                      <w:b/>
                      <w:bCs/>
                      <w:sz w:val="22"/>
                      <w:szCs w:val="22"/>
                    </w:rPr>
                  </w:pPr>
                  <w:ins w:id="4806"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4" w:space="0" w:color="000000"/>
                  </w:tcBorders>
                </w:tcPr>
                <w:p w14:paraId="61EDAC14" w14:textId="77777777" w:rsidR="00E86221" w:rsidRPr="00ED4D8D" w:rsidRDefault="00E86221" w:rsidP="00E86221">
                  <w:pPr>
                    <w:widowControl/>
                    <w:autoSpaceDE/>
                    <w:autoSpaceDN/>
                    <w:adjustRightInd/>
                    <w:jc w:val="center"/>
                    <w:rPr>
                      <w:ins w:id="4807" w:author="ERCOT" w:date="2022-11-03T17:27:00Z"/>
                      <w:b/>
                      <w:bCs/>
                      <w:sz w:val="22"/>
                      <w:szCs w:val="22"/>
                    </w:rPr>
                  </w:pPr>
                  <w:ins w:id="4808" w:author="ERCOT" w:date="2022-11-03T17:27:00Z">
                    <w:r w:rsidRPr="00ED4D8D">
                      <w:rPr>
                        <w:sz w:val="22"/>
                        <w:szCs w:val="22"/>
                      </w:rPr>
                      <w:t>0</w:t>
                    </w:r>
                  </w:ins>
                </w:p>
              </w:tc>
              <w:tc>
                <w:tcPr>
                  <w:tcW w:w="0" w:type="auto"/>
                  <w:tcBorders>
                    <w:top w:val="single" w:sz="4" w:space="0" w:color="000000"/>
                    <w:left w:val="single" w:sz="4" w:space="0" w:color="000000"/>
                    <w:bottom w:val="single" w:sz="4" w:space="0" w:color="000000"/>
                    <w:right w:val="single" w:sz="8" w:space="0" w:color="000000"/>
                  </w:tcBorders>
                </w:tcPr>
                <w:p w14:paraId="75EF7146" w14:textId="77777777" w:rsidR="00E86221" w:rsidRPr="00ED4D8D" w:rsidRDefault="00E86221" w:rsidP="00E86221">
                  <w:pPr>
                    <w:widowControl/>
                    <w:autoSpaceDE/>
                    <w:autoSpaceDN/>
                    <w:adjustRightInd/>
                    <w:jc w:val="center"/>
                    <w:rPr>
                      <w:ins w:id="4809" w:author="ERCOT" w:date="2022-11-03T17:27:00Z"/>
                      <w:b/>
                      <w:bCs/>
                      <w:sz w:val="22"/>
                      <w:szCs w:val="22"/>
                    </w:rPr>
                  </w:pPr>
                  <w:ins w:id="4810" w:author="ERCOT" w:date="2022-11-03T17:27:00Z">
                    <w:r w:rsidRPr="00ED4D8D">
                      <w:rPr>
                        <w:sz w:val="22"/>
                        <w:szCs w:val="22"/>
                      </w:rPr>
                      <w:t>0</w:t>
                    </w:r>
                  </w:ins>
                </w:p>
              </w:tc>
            </w:tr>
            <w:tr w:rsidR="00E86221" w:rsidRPr="00E66AD4" w14:paraId="112C28F7" w14:textId="77777777" w:rsidTr="00FE0904">
              <w:trPr>
                <w:trHeight w:val="332"/>
                <w:tblCellSpacing w:w="0" w:type="dxa"/>
                <w:ins w:id="4811" w:author="ERCOT" w:date="2022-11-03T17:27:00Z"/>
              </w:trPr>
              <w:tc>
                <w:tcPr>
                  <w:tcW w:w="0" w:type="auto"/>
                  <w:tcBorders>
                    <w:top w:val="single" w:sz="4" w:space="0" w:color="000000"/>
                    <w:left w:val="single" w:sz="8" w:space="0" w:color="000000"/>
                    <w:bottom w:val="single" w:sz="8" w:space="0" w:color="000000"/>
                    <w:right w:val="single" w:sz="4" w:space="0" w:color="000000"/>
                  </w:tcBorders>
                  <w:vAlign w:val="center"/>
                </w:tcPr>
                <w:p w14:paraId="1E23D51D" w14:textId="77777777" w:rsidR="00E86221" w:rsidRPr="000357D1" w:rsidRDefault="00E86221" w:rsidP="00E86221">
                  <w:pPr>
                    <w:widowControl/>
                    <w:autoSpaceDE/>
                    <w:autoSpaceDN/>
                    <w:adjustRightInd/>
                    <w:jc w:val="center"/>
                    <w:rPr>
                      <w:ins w:id="4812" w:author="ERCOT" w:date="2022-11-03T17:27:00Z"/>
                      <w:sz w:val="22"/>
                      <w:szCs w:val="22"/>
                    </w:rPr>
                  </w:pPr>
                  <w:ins w:id="4813" w:author="ERCOT" w:date="2022-11-03T17:27:00Z">
                    <w:r w:rsidRPr="000357D1">
                      <w:rPr>
                        <w:b/>
                        <w:bCs/>
                        <w:sz w:val="22"/>
                        <w:szCs w:val="22"/>
                      </w:rPr>
                      <w:t>Dec.</w:t>
                    </w:r>
                  </w:ins>
                </w:p>
              </w:tc>
              <w:tc>
                <w:tcPr>
                  <w:tcW w:w="0" w:type="auto"/>
                  <w:tcBorders>
                    <w:top w:val="single" w:sz="4" w:space="0" w:color="000000"/>
                    <w:left w:val="single" w:sz="4" w:space="0" w:color="000000"/>
                    <w:bottom w:val="single" w:sz="8" w:space="0" w:color="000000"/>
                    <w:right w:val="single" w:sz="4" w:space="0" w:color="000000"/>
                  </w:tcBorders>
                </w:tcPr>
                <w:p w14:paraId="5FB3892F" w14:textId="77777777" w:rsidR="00E86221" w:rsidRPr="00ED4D8D" w:rsidRDefault="00E86221" w:rsidP="00E86221">
                  <w:pPr>
                    <w:widowControl/>
                    <w:autoSpaceDE/>
                    <w:autoSpaceDN/>
                    <w:adjustRightInd/>
                    <w:jc w:val="center"/>
                    <w:rPr>
                      <w:ins w:id="4814" w:author="ERCOT" w:date="2022-11-03T17:27:00Z"/>
                      <w:b/>
                      <w:bCs/>
                      <w:sz w:val="22"/>
                      <w:szCs w:val="22"/>
                    </w:rPr>
                  </w:pPr>
                  <w:ins w:id="4815"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05A2AD24" w14:textId="77777777" w:rsidR="00E86221" w:rsidRPr="00ED4D8D" w:rsidRDefault="00E86221" w:rsidP="00E86221">
                  <w:pPr>
                    <w:widowControl/>
                    <w:autoSpaceDE/>
                    <w:autoSpaceDN/>
                    <w:adjustRightInd/>
                    <w:jc w:val="center"/>
                    <w:rPr>
                      <w:ins w:id="4816" w:author="ERCOT" w:date="2022-11-03T17:27:00Z"/>
                      <w:b/>
                      <w:bCs/>
                      <w:sz w:val="22"/>
                      <w:szCs w:val="22"/>
                    </w:rPr>
                  </w:pPr>
                  <w:ins w:id="4817"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4CD8E21E" w14:textId="77777777" w:rsidR="00E86221" w:rsidRPr="00ED4D8D" w:rsidRDefault="00E86221" w:rsidP="00E86221">
                  <w:pPr>
                    <w:widowControl/>
                    <w:autoSpaceDE/>
                    <w:autoSpaceDN/>
                    <w:adjustRightInd/>
                    <w:jc w:val="center"/>
                    <w:rPr>
                      <w:ins w:id="4818" w:author="ERCOT" w:date="2022-11-03T17:27:00Z"/>
                      <w:b/>
                      <w:bCs/>
                      <w:sz w:val="22"/>
                      <w:szCs w:val="22"/>
                    </w:rPr>
                  </w:pPr>
                  <w:ins w:id="4819"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376780E6" w14:textId="77777777" w:rsidR="00E86221" w:rsidRPr="00ED4D8D" w:rsidRDefault="00E86221" w:rsidP="00E86221">
                  <w:pPr>
                    <w:widowControl/>
                    <w:autoSpaceDE/>
                    <w:autoSpaceDN/>
                    <w:adjustRightInd/>
                    <w:jc w:val="center"/>
                    <w:rPr>
                      <w:ins w:id="4820" w:author="ERCOT" w:date="2022-11-03T17:27:00Z"/>
                      <w:b/>
                      <w:bCs/>
                      <w:sz w:val="22"/>
                      <w:szCs w:val="22"/>
                    </w:rPr>
                  </w:pPr>
                  <w:ins w:id="4821"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18C8D5E4" w14:textId="77777777" w:rsidR="00E86221" w:rsidRPr="00ED4D8D" w:rsidRDefault="00E86221" w:rsidP="00E86221">
                  <w:pPr>
                    <w:widowControl/>
                    <w:autoSpaceDE/>
                    <w:autoSpaceDN/>
                    <w:adjustRightInd/>
                    <w:jc w:val="center"/>
                    <w:rPr>
                      <w:ins w:id="4822" w:author="ERCOT" w:date="2022-11-03T17:27:00Z"/>
                      <w:b/>
                      <w:bCs/>
                      <w:sz w:val="22"/>
                      <w:szCs w:val="22"/>
                    </w:rPr>
                  </w:pPr>
                  <w:ins w:id="4823"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6BC2599A" w14:textId="77777777" w:rsidR="00E86221" w:rsidRPr="00ED4D8D" w:rsidRDefault="00E86221" w:rsidP="00E86221">
                  <w:pPr>
                    <w:widowControl/>
                    <w:autoSpaceDE/>
                    <w:autoSpaceDN/>
                    <w:adjustRightInd/>
                    <w:jc w:val="center"/>
                    <w:rPr>
                      <w:ins w:id="4824" w:author="ERCOT" w:date="2022-11-03T17:27:00Z"/>
                      <w:b/>
                      <w:bCs/>
                      <w:sz w:val="22"/>
                      <w:szCs w:val="22"/>
                    </w:rPr>
                  </w:pPr>
                  <w:ins w:id="4825"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19F4579E" w14:textId="490C6E52" w:rsidR="00E86221" w:rsidRPr="00ED4D8D" w:rsidRDefault="00E86221" w:rsidP="00E86221">
                  <w:pPr>
                    <w:widowControl/>
                    <w:autoSpaceDE/>
                    <w:autoSpaceDN/>
                    <w:adjustRightInd/>
                    <w:jc w:val="center"/>
                    <w:rPr>
                      <w:ins w:id="4826" w:author="ERCOT" w:date="2022-11-03T17:27:00Z"/>
                      <w:b/>
                      <w:bCs/>
                      <w:sz w:val="22"/>
                      <w:szCs w:val="22"/>
                    </w:rPr>
                  </w:pPr>
                  <w:ins w:id="4827" w:author="ERCOT" w:date="2022-11-17T13:31: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4DD206D0" w14:textId="49627C4C" w:rsidR="00E86221" w:rsidRPr="00ED4D8D" w:rsidRDefault="00E86221" w:rsidP="00E86221">
                  <w:pPr>
                    <w:widowControl/>
                    <w:autoSpaceDE/>
                    <w:autoSpaceDN/>
                    <w:adjustRightInd/>
                    <w:jc w:val="center"/>
                    <w:rPr>
                      <w:ins w:id="4828" w:author="ERCOT" w:date="2022-11-03T17:27:00Z"/>
                      <w:b/>
                      <w:bCs/>
                      <w:sz w:val="22"/>
                      <w:szCs w:val="22"/>
                    </w:rPr>
                  </w:pPr>
                  <w:ins w:id="4829" w:author="ERCOT" w:date="2022-11-17T13:31: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0D5C3F2B" w14:textId="63AB9484" w:rsidR="00E86221" w:rsidRPr="00ED4D8D" w:rsidRDefault="00E86221" w:rsidP="00E86221">
                  <w:pPr>
                    <w:widowControl/>
                    <w:autoSpaceDE/>
                    <w:autoSpaceDN/>
                    <w:adjustRightInd/>
                    <w:jc w:val="center"/>
                    <w:rPr>
                      <w:ins w:id="4830" w:author="ERCOT" w:date="2022-11-03T17:27:00Z"/>
                      <w:b/>
                      <w:bCs/>
                      <w:sz w:val="22"/>
                      <w:szCs w:val="22"/>
                    </w:rPr>
                  </w:pPr>
                  <w:ins w:id="4831" w:author="ERCOT" w:date="2022-11-17T13:31: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26F013CA" w14:textId="2BF77F9B" w:rsidR="00E86221" w:rsidRPr="00ED4D8D" w:rsidRDefault="00E86221" w:rsidP="00E86221">
                  <w:pPr>
                    <w:widowControl/>
                    <w:autoSpaceDE/>
                    <w:autoSpaceDN/>
                    <w:adjustRightInd/>
                    <w:jc w:val="center"/>
                    <w:rPr>
                      <w:ins w:id="4832" w:author="ERCOT" w:date="2022-11-03T17:27:00Z"/>
                      <w:b/>
                      <w:bCs/>
                      <w:sz w:val="22"/>
                      <w:szCs w:val="22"/>
                    </w:rPr>
                  </w:pPr>
                  <w:ins w:id="4833" w:author="ERCOT" w:date="2022-11-17T13:31: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6333E494" w14:textId="77777777" w:rsidR="00E86221" w:rsidRPr="00ED4D8D" w:rsidRDefault="00E86221" w:rsidP="00E86221">
                  <w:pPr>
                    <w:widowControl/>
                    <w:autoSpaceDE/>
                    <w:autoSpaceDN/>
                    <w:adjustRightInd/>
                    <w:jc w:val="center"/>
                    <w:rPr>
                      <w:ins w:id="4834" w:author="ERCOT" w:date="2022-11-03T17:27:00Z"/>
                      <w:b/>
                      <w:bCs/>
                      <w:sz w:val="22"/>
                      <w:szCs w:val="22"/>
                    </w:rPr>
                  </w:pPr>
                  <w:ins w:id="4835" w:author="ERCOT" w:date="2022-11-03T17:27:00Z">
                    <w:r w:rsidRPr="00ED4D8D">
                      <w:rPr>
                        <w:sz w:val="22"/>
                        <w:szCs w:val="22"/>
                      </w:rPr>
                      <w:t>39</w:t>
                    </w:r>
                  </w:ins>
                </w:p>
              </w:tc>
              <w:tc>
                <w:tcPr>
                  <w:tcW w:w="0" w:type="auto"/>
                  <w:tcBorders>
                    <w:top w:val="single" w:sz="4" w:space="0" w:color="000000"/>
                    <w:left w:val="single" w:sz="4" w:space="0" w:color="000000"/>
                    <w:bottom w:val="single" w:sz="8" w:space="0" w:color="000000"/>
                    <w:right w:val="single" w:sz="4" w:space="0" w:color="000000"/>
                  </w:tcBorders>
                </w:tcPr>
                <w:p w14:paraId="58D4E472" w14:textId="77777777" w:rsidR="00E86221" w:rsidRPr="00ED4D8D" w:rsidRDefault="00E86221" w:rsidP="00E86221">
                  <w:pPr>
                    <w:widowControl/>
                    <w:autoSpaceDE/>
                    <w:autoSpaceDN/>
                    <w:adjustRightInd/>
                    <w:jc w:val="center"/>
                    <w:rPr>
                      <w:ins w:id="4836" w:author="ERCOT" w:date="2022-11-03T17:27:00Z"/>
                      <w:b/>
                      <w:bCs/>
                      <w:sz w:val="22"/>
                      <w:szCs w:val="22"/>
                    </w:rPr>
                  </w:pPr>
                  <w:ins w:id="4837" w:author="ERCOT" w:date="2022-11-03T17:27:00Z">
                    <w:r w:rsidRPr="00ED4D8D">
                      <w:rPr>
                        <w:sz w:val="22"/>
                        <w:szCs w:val="22"/>
                      </w:rPr>
                      <w:t>39</w:t>
                    </w:r>
                  </w:ins>
                </w:p>
              </w:tc>
              <w:tc>
                <w:tcPr>
                  <w:tcW w:w="0" w:type="auto"/>
                  <w:tcBorders>
                    <w:top w:val="single" w:sz="4" w:space="0" w:color="000000"/>
                    <w:left w:val="single" w:sz="4" w:space="0" w:color="000000"/>
                    <w:bottom w:val="single" w:sz="8" w:space="0" w:color="000000"/>
                    <w:right w:val="single" w:sz="4" w:space="0" w:color="000000"/>
                  </w:tcBorders>
                </w:tcPr>
                <w:p w14:paraId="7A4CCBB7" w14:textId="77777777" w:rsidR="00E86221" w:rsidRPr="00ED4D8D" w:rsidRDefault="00E86221" w:rsidP="00E86221">
                  <w:pPr>
                    <w:widowControl/>
                    <w:autoSpaceDE/>
                    <w:autoSpaceDN/>
                    <w:adjustRightInd/>
                    <w:jc w:val="center"/>
                    <w:rPr>
                      <w:ins w:id="4838" w:author="ERCOT" w:date="2022-11-03T17:27:00Z"/>
                      <w:b/>
                      <w:bCs/>
                      <w:sz w:val="22"/>
                      <w:szCs w:val="22"/>
                    </w:rPr>
                  </w:pPr>
                  <w:ins w:id="4839" w:author="ERCOT" w:date="2022-11-03T17:27:00Z">
                    <w:r w:rsidRPr="00ED4D8D">
                      <w:rPr>
                        <w:sz w:val="22"/>
                        <w:szCs w:val="22"/>
                      </w:rPr>
                      <w:t>39</w:t>
                    </w:r>
                  </w:ins>
                </w:p>
              </w:tc>
              <w:tc>
                <w:tcPr>
                  <w:tcW w:w="0" w:type="auto"/>
                  <w:tcBorders>
                    <w:top w:val="single" w:sz="4" w:space="0" w:color="000000"/>
                    <w:left w:val="single" w:sz="4" w:space="0" w:color="000000"/>
                    <w:bottom w:val="single" w:sz="8" w:space="0" w:color="000000"/>
                    <w:right w:val="single" w:sz="4" w:space="0" w:color="000000"/>
                  </w:tcBorders>
                </w:tcPr>
                <w:p w14:paraId="6F3037AB" w14:textId="77777777" w:rsidR="00E86221" w:rsidRPr="00ED4D8D" w:rsidRDefault="00E86221" w:rsidP="00E86221">
                  <w:pPr>
                    <w:widowControl/>
                    <w:autoSpaceDE/>
                    <w:autoSpaceDN/>
                    <w:adjustRightInd/>
                    <w:jc w:val="center"/>
                    <w:rPr>
                      <w:ins w:id="4840" w:author="ERCOT" w:date="2022-11-03T17:27:00Z"/>
                      <w:b/>
                      <w:bCs/>
                      <w:sz w:val="22"/>
                      <w:szCs w:val="22"/>
                    </w:rPr>
                  </w:pPr>
                  <w:ins w:id="4841" w:author="ERCOT" w:date="2022-11-03T17:27:00Z">
                    <w:r w:rsidRPr="00ED4D8D">
                      <w:rPr>
                        <w:sz w:val="22"/>
                        <w:szCs w:val="22"/>
                      </w:rPr>
                      <w:t>39</w:t>
                    </w:r>
                  </w:ins>
                </w:p>
              </w:tc>
              <w:tc>
                <w:tcPr>
                  <w:tcW w:w="0" w:type="auto"/>
                  <w:tcBorders>
                    <w:top w:val="single" w:sz="4" w:space="0" w:color="000000"/>
                    <w:left w:val="single" w:sz="4" w:space="0" w:color="000000"/>
                    <w:bottom w:val="single" w:sz="8" w:space="0" w:color="000000"/>
                    <w:right w:val="single" w:sz="4" w:space="0" w:color="000000"/>
                  </w:tcBorders>
                </w:tcPr>
                <w:p w14:paraId="27D495A1" w14:textId="77777777" w:rsidR="00E86221" w:rsidRPr="00ED4D8D" w:rsidRDefault="00E86221" w:rsidP="00E86221">
                  <w:pPr>
                    <w:widowControl/>
                    <w:autoSpaceDE/>
                    <w:autoSpaceDN/>
                    <w:adjustRightInd/>
                    <w:jc w:val="center"/>
                    <w:rPr>
                      <w:ins w:id="4842" w:author="ERCOT" w:date="2022-11-03T17:27:00Z"/>
                      <w:b/>
                      <w:bCs/>
                      <w:sz w:val="22"/>
                      <w:szCs w:val="22"/>
                    </w:rPr>
                  </w:pPr>
                  <w:ins w:id="4843" w:author="ERCOT" w:date="2022-11-03T17:27:00Z">
                    <w:r w:rsidRPr="00ED4D8D">
                      <w:rPr>
                        <w:sz w:val="22"/>
                        <w:szCs w:val="22"/>
                      </w:rPr>
                      <w:t>42</w:t>
                    </w:r>
                  </w:ins>
                </w:p>
              </w:tc>
              <w:tc>
                <w:tcPr>
                  <w:tcW w:w="0" w:type="auto"/>
                  <w:tcBorders>
                    <w:top w:val="single" w:sz="4" w:space="0" w:color="000000"/>
                    <w:left w:val="single" w:sz="4" w:space="0" w:color="000000"/>
                    <w:bottom w:val="single" w:sz="8" w:space="0" w:color="000000"/>
                    <w:right w:val="single" w:sz="4" w:space="0" w:color="000000"/>
                  </w:tcBorders>
                </w:tcPr>
                <w:p w14:paraId="217D1ABB" w14:textId="77777777" w:rsidR="00E86221" w:rsidRPr="00ED4D8D" w:rsidRDefault="00E86221" w:rsidP="00E86221">
                  <w:pPr>
                    <w:widowControl/>
                    <w:autoSpaceDE/>
                    <w:autoSpaceDN/>
                    <w:adjustRightInd/>
                    <w:jc w:val="center"/>
                    <w:rPr>
                      <w:ins w:id="4844" w:author="ERCOT" w:date="2022-11-03T17:27:00Z"/>
                      <w:b/>
                      <w:bCs/>
                      <w:sz w:val="22"/>
                      <w:szCs w:val="22"/>
                    </w:rPr>
                  </w:pPr>
                  <w:ins w:id="4845" w:author="ERCOT" w:date="2022-11-03T17:27:00Z">
                    <w:r w:rsidRPr="00ED4D8D">
                      <w:rPr>
                        <w:sz w:val="22"/>
                        <w:szCs w:val="22"/>
                      </w:rPr>
                      <w:t>42</w:t>
                    </w:r>
                  </w:ins>
                </w:p>
              </w:tc>
              <w:tc>
                <w:tcPr>
                  <w:tcW w:w="0" w:type="auto"/>
                  <w:tcBorders>
                    <w:top w:val="single" w:sz="4" w:space="0" w:color="000000"/>
                    <w:left w:val="single" w:sz="4" w:space="0" w:color="000000"/>
                    <w:bottom w:val="single" w:sz="8" w:space="0" w:color="000000"/>
                    <w:right w:val="single" w:sz="4" w:space="0" w:color="000000"/>
                  </w:tcBorders>
                </w:tcPr>
                <w:p w14:paraId="57773839" w14:textId="77777777" w:rsidR="00E86221" w:rsidRPr="00ED4D8D" w:rsidRDefault="00E86221" w:rsidP="00E86221">
                  <w:pPr>
                    <w:widowControl/>
                    <w:autoSpaceDE/>
                    <w:autoSpaceDN/>
                    <w:adjustRightInd/>
                    <w:jc w:val="center"/>
                    <w:rPr>
                      <w:ins w:id="4846" w:author="ERCOT" w:date="2022-11-03T17:27:00Z"/>
                      <w:b/>
                      <w:bCs/>
                      <w:sz w:val="22"/>
                      <w:szCs w:val="22"/>
                    </w:rPr>
                  </w:pPr>
                  <w:ins w:id="4847" w:author="ERCOT" w:date="2022-11-03T17:27:00Z">
                    <w:r w:rsidRPr="00ED4D8D">
                      <w:rPr>
                        <w:sz w:val="22"/>
                        <w:szCs w:val="22"/>
                      </w:rPr>
                      <w:t>42</w:t>
                    </w:r>
                  </w:ins>
                </w:p>
              </w:tc>
              <w:tc>
                <w:tcPr>
                  <w:tcW w:w="0" w:type="auto"/>
                  <w:tcBorders>
                    <w:top w:val="single" w:sz="4" w:space="0" w:color="000000"/>
                    <w:left w:val="single" w:sz="4" w:space="0" w:color="000000"/>
                    <w:bottom w:val="single" w:sz="8" w:space="0" w:color="000000"/>
                    <w:right w:val="single" w:sz="4" w:space="0" w:color="000000"/>
                  </w:tcBorders>
                </w:tcPr>
                <w:p w14:paraId="13B4B6B4" w14:textId="77777777" w:rsidR="00E86221" w:rsidRPr="00ED4D8D" w:rsidRDefault="00E86221" w:rsidP="00E86221">
                  <w:pPr>
                    <w:widowControl/>
                    <w:autoSpaceDE/>
                    <w:autoSpaceDN/>
                    <w:adjustRightInd/>
                    <w:jc w:val="center"/>
                    <w:rPr>
                      <w:ins w:id="4848" w:author="ERCOT" w:date="2022-11-03T17:27:00Z"/>
                      <w:b/>
                      <w:bCs/>
                      <w:sz w:val="22"/>
                      <w:szCs w:val="22"/>
                    </w:rPr>
                  </w:pPr>
                  <w:ins w:id="4849" w:author="ERCOT" w:date="2022-11-03T17:27:00Z">
                    <w:r w:rsidRPr="00ED4D8D">
                      <w:rPr>
                        <w:sz w:val="22"/>
                        <w:szCs w:val="22"/>
                      </w:rPr>
                      <w:t>42</w:t>
                    </w:r>
                  </w:ins>
                </w:p>
              </w:tc>
              <w:tc>
                <w:tcPr>
                  <w:tcW w:w="0" w:type="auto"/>
                  <w:tcBorders>
                    <w:top w:val="single" w:sz="4" w:space="0" w:color="000000"/>
                    <w:left w:val="single" w:sz="4" w:space="0" w:color="000000"/>
                    <w:bottom w:val="single" w:sz="8" w:space="0" w:color="000000"/>
                    <w:right w:val="single" w:sz="4" w:space="0" w:color="000000"/>
                  </w:tcBorders>
                </w:tcPr>
                <w:p w14:paraId="16D1E29F" w14:textId="77777777" w:rsidR="00E86221" w:rsidRPr="00ED4D8D" w:rsidRDefault="00E86221" w:rsidP="00E86221">
                  <w:pPr>
                    <w:widowControl/>
                    <w:autoSpaceDE/>
                    <w:autoSpaceDN/>
                    <w:adjustRightInd/>
                    <w:jc w:val="center"/>
                    <w:rPr>
                      <w:ins w:id="4850" w:author="ERCOT" w:date="2022-11-03T17:27:00Z"/>
                      <w:b/>
                      <w:bCs/>
                      <w:sz w:val="22"/>
                      <w:szCs w:val="22"/>
                    </w:rPr>
                  </w:pPr>
                  <w:ins w:id="4851"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0CEFAF54" w14:textId="77777777" w:rsidR="00E86221" w:rsidRPr="00ED4D8D" w:rsidRDefault="00E86221" w:rsidP="00E86221">
                  <w:pPr>
                    <w:widowControl/>
                    <w:autoSpaceDE/>
                    <w:autoSpaceDN/>
                    <w:adjustRightInd/>
                    <w:jc w:val="center"/>
                    <w:rPr>
                      <w:ins w:id="4852" w:author="ERCOT" w:date="2022-11-03T17:27:00Z"/>
                      <w:b/>
                      <w:bCs/>
                      <w:sz w:val="22"/>
                      <w:szCs w:val="22"/>
                    </w:rPr>
                  </w:pPr>
                  <w:ins w:id="4853"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6225DA84" w14:textId="77777777" w:rsidR="00E86221" w:rsidRPr="00ED4D8D" w:rsidRDefault="00E86221" w:rsidP="00E86221">
                  <w:pPr>
                    <w:widowControl/>
                    <w:autoSpaceDE/>
                    <w:autoSpaceDN/>
                    <w:adjustRightInd/>
                    <w:jc w:val="center"/>
                    <w:rPr>
                      <w:ins w:id="4854" w:author="ERCOT" w:date="2022-11-03T17:27:00Z"/>
                      <w:b/>
                      <w:bCs/>
                      <w:sz w:val="22"/>
                      <w:szCs w:val="22"/>
                    </w:rPr>
                  </w:pPr>
                  <w:ins w:id="4855"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613CF236" w14:textId="77777777" w:rsidR="00E86221" w:rsidRPr="00ED4D8D" w:rsidRDefault="00E86221" w:rsidP="00E86221">
                  <w:pPr>
                    <w:widowControl/>
                    <w:autoSpaceDE/>
                    <w:autoSpaceDN/>
                    <w:adjustRightInd/>
                    <w:jc w:val="center"/>
                    <w:rPr>
                      <w:ins w:id="4856" w:author="ERCOT" w:date="2022-11-03T17:27:00Z"/>
                      <w:b/>
                      <w:bCs/>
                      <w:sz w:val="22"/>
                      <w:szCs w:val="22"/>
                    </w:rPr>
                  </w:pPr>
                  <w:ins w:id="4857"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4" w:space="0" w:color="000000"/>
                  </w:tcBorders>
                </w:tcPr>
                <w:p w14:paraId="7A24EFE9" w14:textId="77777777" w:rsidR="00E86221" w:rsidRPr="00ED4D8D" w:rsidRDefault="00E86221" w:rsidP="00E86221">
                  <w:pPr>
                    <w:widowControl/>
                    <w:autoSpaceDE/>
                    <w:autoSpaceDN/>
                    <w:adjustRightInd/>
                    <w:jc w:val="center"/>
                    <w:rPr>
                      <w:ins w:id="4858" w:author="ERCOT" w:date="2022-11-03T17:27:00Z"/>
                      <w:b/>
                      <w:bCs/>
                      <w:sz w:val="22"/>
                      <w:szCs w:val="22"/>
                    </w:rPr>
                  </w:pPr>
                  <w:ins w:id="4859" w:author="ERCOT" w:date="2022-11-03T17:27:00Z">
                    <w:r w:rsidRPr="00ED4D8D">
                      <w:rPr>
                        <w:sz w:val="22"/>
                        <w:szCs w:val="22"/>
                      </w:rPr>
                      <w:t>0</w:t>
                    </w:r>
                  </w:ins>
                </w:p>
              </w:tc>
              <w:tc>
                <w:tcPr>
                  <w:tcW w:w="0" w:type="auto"/>
                  <w:tcBorders>
                    <w:top w:val="single" w:sz="4" w:space="0" w:color="000000"/>
                    <w:left w:val="single" w:sz="4" w:space="0" w:color="000000"/>
                    <w:bottom w:val="single" w:sz="8" w:space="0" w:color="000000"/>
                    <w:right w:val="single" w:sz="8" w:space="0" w:color="000000"/>
                  </w:tcBorders>
                </w:tcPr>
                <w:p w14:paraId="7614A5DE" w14:textId="77777777" w:rsidR="00E86221" w:rsidRPr="00ED4D8D" w:rsidRDefault="00E86221" w:rsidP="00E86221">
                  <w:pPr>
                    <w:widowControl/>
                    <w:autoSpaceDE/>
                    <w:autoSpaceDN/>
                    <w:adjustRightInd/>
                    <w:jc w:val="center"/>
                    <w:rPr>
                      <w:ins w:id="4860" w:author="ERCOT" w:date="2022-11-03T17:27:00Z"/>
                      <w:b/>
                      <w:bCs/>
                      <w:sz w:val="22"/>
                      <w:szCs w:val="22"/>
                    </w:rPr>
                  </w:pPr>
                  <w:ins w:id="4861" w:author="ERCOT" w:date="2022-11-03T17:27:00Z">
                    <w:r w:rsidRPr="00ED4D8D">
                      <w:rPr>
                        <w:sz w:val="22"/>
                        <w:szCs w:val="22"/>
                      </w:rPr>
                      <w:t>0</w:t>
                    </w:r>
                  </w:ins>
                </w:p>
              </w:tc>
            </w:tr>
          </w:tbl>
          <w:p w14:paraId="1E9A1745" w14:textId="77777777" w:rsidR="00FE0904" w:rsidRPr="00C10B05" w:rsidRDefault="00FE0904" w:rsidP="000B18DA">
            <w:pPr>
              <w:pStyle w:val="BodyTextNumbered"/>
              <w:ind w:left="0" w:firstLine="0"/>
              <w:jc w:val="both"/>
              <w:rPr>
                <w:ins w:id="4862" w:author="ERCOT" w:date="2022-11-03T17:26:00Z"/>
                <w:iCs/>
              </w:rPr>
            </w:pP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3E3CE" w14:textId="77777777" w:rsidR="00D5453D" w:rsidRDefault="00D5453D">
      <w:r>
        <w:separator/>
      </w:r>
    </w:p>
  </w:endnote>
  <w:endnote w:type="continuationSeparator" w:id="0">
    <w:p w14:paraId="1F1DF5CA" w14:textId="77777777" w:rsidR="00D5453D" w:rsidRDefault="00D5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ABC5E33" w:rsidR="008C28FC" w:rsidRPr="00C45C33" w:rsidRDefault="008C28FC" w:rsidP="0071158E">
    <w:pPr>
      <w:pStyle w:val="Footer"/>
      <w:ind w:right="360"/>
      <w:rPr>
        <w:sz w:val="20"/>
      </w:rPr>
    </w:pPr>
    <w:r>
      <w:rPr>
        <w:sz w:val="20"/>
      </w:rPr>
      <w:t xml:space="preserve">ERCOT Methodologies for Determining Minimum Ancillary Service Requirements </w:t>
    </w:r>
    <w:del w:id="17" w:author="ERCOT" w:date="2022-10-31T17:16:00Z">
      <w:r w:rsidDel="00925AF9">
        <w:rPr>
          <w:sz w:val="20"/>
        </w:rPr>
        <w:delText>0</w:delText>
      </w:r>
      <w:r w:rsidR="00782438" w:rsidDel="00925AF9">
        <w:rPr>
          <w:sz w:val="20"/>
        </w:rPr>
        <w:delText>5272</w:delText>
      </w:r>
      <w:r w:rsidR="005A2C98" w:rsidDel="00925AF9">
        <w:rPr>
          <w:sz w:val="20"/>
        </w:rPr>
        <w:delText>2</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9E8E3DB" w:rsidR="008C28FC" w:rsidRPr="00284F2C" w:rsidRDefault="008C28FC" w:rsidP="00284F2C">
    <w:pPr>
      <w:pStyle w:val="Footer"/>
      <w:ind w:right="360"/>
      <w:rPr>
        <w:sz w:val="20"/>
      </w:rPr>
    </w:pPr>
    <w:r>
      <w:rPr>
        <w:sz w:val="20"/>
      </w:rPr>
      <w:t xml:space="preserve">ERCOT Methodologies for Determining Minimum Ancillary Service Requirements </w:t>
    </w:r>
    <w:ins w:id="18" w:author="ERCOT" w:date="2022-11-03T17:22:00Z">
      <w:r w:rsidR="00CA31C1">
        <w:rPr>
          <w:sz w:val="20"/>
        </w:rPr>
        <w:t>010123</w:t>
      </w:r>
    </w:ins>
    <w:del w:id="19" w:author="ERCOT" w:date="2022-10-31T17:15:00Z">
      <w:r w:rsidDel="00925AF9">
        <w:rPr>
          <w:sz w:val="20"/>
        </w:rPr>
        <w:delText>0</w:delText>
      </w:r>
      <w:r w:rsidR="00782438" w:rsidDel="00C36324">
        <w:rPr>
          <w:sz w:val="20"/>
        </w:rPr>
        <w:delText>5</w:delText>
      </w:r>
      <w:r w:rsidR="00782438" w:rsidDel="00925AF9">
        <w:rPr>
          <w:sz w:val="20"/>
        </w:rPr>
        <w:delText>27</w:delText>
      </w:r>
      <w:r w:rsidDel="00925AF9">
        <w:rPr>
          <w:sz w:val="20"/>
        </w:rPr>
        <w:delText>22</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71146" w14:textId="77777777" w:rsidR="00D5453D" w:rsidRDefault="00D5453D">
      <w:r>
        <w:separator/>
      </w:r>
    </w:p>
  </w:footnote>
  <w:footnote w:type="continuationSeparator" w:id="0">
    <w:p w14:paraId="3BA0E8D7" w14:textId="77777777" w:rsidR="00D5453D" w:rsidRDefault="00D54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20"/>
  </w:num>
  <w:num w:numId="3">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22"/>
  </w:num>
  <w:num w:numId="5">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8"/>
  </w:num>
  <w:num w:numId="11">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2"/>
  </w:num>
  <w:num w:numId="13">
    <w:abstractNumId w:val="11"/>
  </w:num>
  <w:num w:numId="14">
    <w:abstractNumId w:val="23"/>
  </w:num>
  <w:num w:numId="15">
    <w:abstractNumId w:val="17"/>
  </w:num>
  <w:num w:numId="16">
    <w:abstractNumId w:val="5"/>
  </w:num>
  <w:num w:numId="17">
    <w:abstractNumId w:val="15"/>
  </w:num>
  <w:num w:numId="18">
    <w:abstractNumId w:val="1"/>
  </w:num>
  <w:num w:numId="19">
    <w:abstractNumId w:val="13"/>
  </w:num>
  <w:num w:numId="20">
    <w:abstractNumId w:val="6"/>
  </w:num>
  <w:num w:numId="21">
    <w:abstractNumId w:val="7"/>
  </w:num>
  <w:num w:numId="22">
    <w:abstractNumId w:val="3"/>
  </w:num>
  <w:num w:numId="23">
    <w:abstractNumId w:val="4"/>
  </w:num>
  <w:num w:numId="24">
    <w:abstractNumId w:val="9"/>
  </w:num>
  <w:num w:numId="25">
    <w:abstractNumId w:val="16"/>
  </w:num>
  <w:num w:numId="26">
    <w:abstractNumId w:val="10"/>
  </w:num>
  <w:num w:numId="27">
    <w:abstractNumId w:val="8"/>
  </w:num>
  <w:num w:numId="28">
    <w:abstractNumId w:val="19"/>
  </w:num>
  <w:num w:numId="29">
    <w:abstractNumId w:val="14"/>
  </w:num>
  <w:num w:numId="3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1722">
    <w15:presenceInfo w15:providerId="None" w15:userId="ERCOT 111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207C8"/>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1A1F"/>
    <w:rsid w:val="00442777"/>
    <w:rsid w:val="00443BC6"/>
    <w:rsid w:val="00445B27"/>
    <w:rsid w:val="00450571"/>
    <w:rsid w:val="00451A44"/>
    <w:rsid w:val="00454845"/>
    <w:rsid w:val="004611D5"/>
    <w:rsid w:val="00462B9C"/>
    <w:rsid w:val="00463676"/>
    <w:rsid w:val="00471209"/>
    <w:rsid w:val="00471DC6"/>
    <w:rsid w:val="004733DB"/>
    <w:rsid w:val="00473F6C"/>
    <w:rsid w:val="00473FD6"/>
    <w:rsid w:val="00474B10"/>
    <w:rsid w:val="00476C88"/>
    <w:rsid w:val="004871D5"/>
    <w:rsid w:val="00487DA1"/>
    <w:rsid w:val="00491277"/>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831"/>
    <w:rsid w:val="0061205B"/>
    <w:rsid w:val="006141AA"/>
    <w:rsid w:val="00614923"/>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6BCF"/>
    <w:rsid w:val="00647D89"/>
    <w:rsid w:val="006501EC"/>
    <w:rsid w:val="006516E0"/>
    <w:rsid w:val="00655882"/>
    <w:rsid w:val="00657024"/>
    <w:rsid w:val="00660E9E"/>
    <w:rsid w:val="006622CC"/>
    <w:rsid w:val="00665F47"/>
    <w:rsid w:val="00666945"/>
    <w:rsid w:val="00666D5C"/>
    <w:rsid w:val="00667EC9"/>
    <w:rsid w:val="006712F7"/>
    <w:rsid w:val="00671AB9"/>
    <w:rsid w:val="00674D13"/>
    <w:rsid w:val="00674D64"/>
    <w:rsid w:val="00675992"/>
    <w:rsid w:val="00676CD6"/>
    <w:rsid w:val="00677AD0"/>
    <w:rsid w:val="00682794"/>
    <w:rsid w:val="00687CB3"/>
    <w:rsid w:val="00690144"/>
    <w:rsid w:val="006902D1"/>
    <w:rsid w:val="00690929"/>
    <w:rsid w:val="00690CB8"/>
    <w:rsid w:val="0069310D"/>
    <w:rsid w:val="006A44F5"/>
    <w:rsid w:val="006A4739"/>
    <w:rsid w:val="006A639D"/>
    <w:rsid w:val="006A63B5"/>
    <w:rsid w:val="006A6784"/>
    <w:rsid w:val="006B40AB"/>
    <w:rsid w:val="006C49B5"/>
    <w:rsid w:val="006C51BC"/>
    <w:rsid w:val="006C525D"/>
    <w:rsid w:val="006C586A"/>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1158E"/>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C55"/>
    <w:rsid w:val="00C559FF"/>
    <w:rsid w:val="00C55FAF"/>
    <w:rsid w:val="00C562A2"/>
    <w:rsid w:val="00C5670B"/>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6029</Words>
  <Characters>34369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40318</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 111722</cp:lastModifiedBy>
  <cp:revision>17</cp:revision>
  <cp:lastPrinted>2013-11-25T23:07:00Z</cp:lastPrinted>
  <dcterms:created xsi:type="dcterms:W3CDTF">2022-11-17T19:18:00Z</dcterms:created>
  <dcterms:modified xsi:type="dcterms:W3CDTF">2022-11-17T19:44:00Z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