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23FD30F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996C44" w14:textId="77777777" w:rsidR="00152993" w:rsidRDefault="00964050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9DB3A41" w14:textId="69B31960" w:rsidR="00152993" w:rsidRDefault="00C04843" w:rsidP="00B073D8">
            <w:pPr>
              <w:pStyle w:val="Header"/>
              <w:jc w:val="center"/>
            </w:pPr>
            <w:hyperlink r:id="rId7" w:history="1">
              <w:r w:rsidR="000253D1" w:rsidRPr="00B073D8">
                <w:rPr>
                  <w:rStyle w:val="Hyperlink"/>
                </w:rPr>
                <w:t>1089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56A961" w14:textId="77777777" w:rsidR="00152993" w:rsidRDefault="00964050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9ACB8F1" w14:textId="77777777" w:rsidR="00152993" w:rsidRDefault="000253D1">
            <w:pPr>
              <w:pStyle w:val="Header"/>
            </w:pPr>
            <w:r w:rsidRPr="000253D1">
              <w:t>Requiring Highest-Ranking Representative, Official, or Officer of a Resource Entity to Execute Weatherization and Natural Gas Declarations</w:t>
            </w:r>
          </w:p>
        </w:tc>
      </w:tr>
      <w:tr w:rsidR="00152993" w14:paraId="0C79C2A4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90DAA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217B08" w14:textId="77777777" w:rsidR="00152993" w:rsidRDefault="00152993">
            <w:pPr>
              <w:pStyle w:val="NormalArial"/>
            </w:pPr>
          </w:p>
        </w:tc>
      </w:tr>
      <w:tr w:rsidR="00152993" w14:paraId="1114F0FD" w14:textId="77777777">
        <w:trPr>
          <w:trHeight w:val="41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D429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06C7" w14:textId="66F896F9" w:rsidR="00152993" w:rsidRDefault="00C04843">
            <w:pPr>
              <w:pStyle w:val="NormalArial"/>
            </w:pPr>
            <w:r>
              <w:t>November 1</w:t>
            </w:r>
            <w:r w:rsidR="00B073D8">
              <w:t>, 2022</w:t>
            </w:r>
          </w:p>
        </w:tc>
      </w:tr>
      <w:tr w:rsidR="00152993" w14:paraId="45F19C42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6DD494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11438" w14:textId="77777777" w:rsidR="00152993" w:rsidRDefault="00152993">
            <w:pPr>
              <w:pStyle w:val="NormalArial"/>
            </w:pPr>
          </w:p>
        </w:tc>
      </w:tr>
      <w:tr w:rsidR="00152993" w14:paraId="4C59EEF9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15C489A" w14:textId="7BE788BD" w:rsidR="003E0B65" w:rsidRPr="00B073D8" w:rsidRDefault="00152993" w:rsidP="00B073D8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8C693F" w14:paraId="6AED33B4" w14:textId="77777777">
        <w:trPr>
          <w:trHeight w:val="485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13194AF" w14:textId="77777777" w:rsidR="008C693F" w:rsidRPr="00EC55B3" w:rsidRDefault="008C693F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621D4CA" w14:textId="77777777" w:rsidR="008C693F" w:rsidRDefault="000253D1" w:rsidP="009447E7">
            <w:pPr>
              <w:pStyle w:val="NormalArial"/>
            </w:pPr>
            <w:r>
              <w:t>Andrew Gallo</w:t>
            </w:r>
          </w:p>
        </w:tc>
      </w:tr>
      <w:tr w:rsidR="008C693F" w14:paraId="39E92010" w14:textId="77777777" w:rsidTr="000253D1">
        <w:trPr>
          <w:trHeight w:val="377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8E576EE" w14:textId="77777777" w:rsidR="008C693F" w:rsidRPr="00EC55B3" w:rsidRDefault="00964050" w:rsidP="00EC55B3">
            <w:pPr>
              <w:pStyle w:val="Header"/>
            </w:pPr>
            <w: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061049BA" w14:textId="77777777" w:rsidR="008C693F" w:rsidRDefault="000253D1" w:rsidP="009447E7">
            <w:pPr>
              <w:pStyle w:val="NormalArial"/>
            </w:pPr>
            <w:r>
              <w:t>ERCOT</w:t>
            </w:r>
          </w:p>
        </w:tc>
      </w:tr>
      <w:tr w:rsidR="008C693F" w14:paraId="554D9988" w14:textId="77777777" w:rsidTr="000253D1">
        <w:trPr>
          <w:trHeight w:val="36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F7FE832" w14:textId="77777777" w:rsidR="008C693F" w:rsidRPr="00EC55B3" w:rsidRDefault="00964050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8FB8C99" w14:textId="018AE27D" w:rsidR="008C693F" w:rsidRDefault="00C04843" w:rsidP="009447E7">
            <w:pPr>
              <w:pStyle w:val="NormalArial"/>
            </w:pPr>
            <w:hyperlink r:id="rId8" w:history="1">
              <w:r w:rsidR="00B073D8" w:rsidRPr="000224FC">
                <w:rPr>
                  <w:rStyle w:val="Hyperlink"/>
                </w:rPr>
                <w:t>andrew.gallo@ercot.com</w:t>
              </w:r>
            </w:hyperlink>
            <w:r w:rsidR="00B073D8">
              <w:t xml:space="preserve"> </w:t>
            </w:r>
          </w:p>
        </w:tc>
      </w:tr>
      <w:tr w:rsidR="00923C4A" w14:paraId="370871F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07C8FB" w14:textId="77777777" w:rsidR="00923C4A" w:rsidRPr="00B93CA0" w:rsidRDefault="00923C4A" w:rsidP="004417B4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EB5FF1A" w14:textId="77777777" w:rsidR="00923C4A" w:rsidRDefault="000253D1" w:rsidP="004417B4">
            <w:pPr>
              <w:pStyle w:val="NormalArial"/>
            </w:pPr>
            <w:r>
              <w:t>512-225-7010</w:t>
            </w:r>
          </w:p>
        </w:tc>
      </w:tr>
      <w:tr w:rsidR="00923C4A" w14:paraId="1598A96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A082129" w14:textId="77777777" w:rsidR="00923C4A" w:rsidRPr="00B93CA0" w:rsidRDefault="00923C4A" w:rsidP="004417B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4ED1058" w14:textId="77777777" w:rsidR="00923C4A" w:rsidRDefault="000253D1" w:rsidP="004417B4">
            <w:pPr>
              <w:pStyle w:val="NormalArial"/>
            </w:pPr>
            <w:r>
              <w:t>512-689-7270</w:t>
            </w:r>
          </w:p>
        </w:tc>
      </w:tr>
      <w:tr w:rsidR="00923C4A" w14:paraId="135DD1A9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CA7BF6B" w14:textId="77777777" w:rsidR="00923C4A" w:rsidRPr="00B93CA0" w:rsidDel="00E41BCF" w:rsidRDefault="00923C4A" w:rsidP="004417B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A672E08" w14:textId="77777777" w:rsidR="00923C4A" w:rsidRDefault="000253D1" w:rsidP="004417B4">
            <w:pPr>
              <w:pStyle w:val="NormalArial"/>
            </w:pPr>
            <w:r>
              <w:t>Not Applicable</w:t>
            </w:r>
          </w:p>
        </w:tc>
      </w:tr>
    </w:tbl>
    <w:p w14:paraId="1140F153" w14:textId="77777777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A52E24" w14:paraId="7EE699AD" w14:textId="77777777" w:rsidTr="00954D8D">
        <w:trPr>
          <w:trHeight w:val="503"/>
        </w:trPr>
        <w:tc>
          <w:tcPr>
            <w:tcW w:w="10440" w:type="dxa"/>
            <w:shd w:val="clear" w:color="auto" w:fill="auto"/>
            <w:vAlign w:val="center"/>
          </w:tcPr>
          <w:p w14:paraId="0376C816" w14:textId="77777777" w:rsidR="00A52E24" w:rsidRPr="00954D8D" w:rsidRDefault="00932B6C" w:rsidP="00954D8D">
            <w:pPr>
              <w:pStyle w:val="NormalArial"/>
              <w:jc w:val="center"/>
              <w:rPr>
                <w:b/>
              </w:rPr>
            </w:pPr>
            <w:r w:rsidRPr="00954D8D">
              <w:rPr>
                <w:b/>
              </w:rPr>
              <w:t>Reason for Request for Withdrawal</w:t>
            </w:r>
          </w:p>
        </w:tc>
      </w:tr>
    </w:tbl>
    <w:p w14:paraId="6FA2900F" w14:textId="77777777" w:rsidR="00A52E24" w:rsidRDefault="00A52E24">
      <w:pPr>
        <w:pStyle w:val="NormalArial"/>
      </w:pPr>
    </w:p>
    <w:p w14:paraId="4A7D865C" w14:textId="33990DAD" w:rsidR="00152993" w:rsidRDefault="00165981">
      <w:pPr>
        <w:pStyle w:val="NormalArial"/>
      </w:pPr>
      <w:r>
        <w:t>R</w:t>
      </w:r>
      <w:r w:rsidR="000253D1">
        <w:t xml:space="preserve">ecent </w:t>
      </w:r>
      <w:r w:rsidR="00754391">
        <w:t>amendments</w:t>
      </w:r>
      <w:r w:rsidR="00D45E48">
        <w:t xml:space="preserve"> to </w:t>
      </w:r>
      <w:r w:rsidR="000253D1">
        <w:t>Public Utility Commission of Texas</w:t>
      </w:r>
      <w:r w:rsidR="00B073D8">
        <w:t xml:space="preserve"> (PUCT) </w:t>
      </w:r>
      <w:r w:rsidR="00B073D8" w:rsidRPr="00B073D8">
        <w:rPr>
          <w:smallCaps/>
        </w:rPr>
        <w:t>Subst</w:t>
      </w:r>
      <w:r w:rsidR="00B073D8">
        <w:t>.</w:t>
      </w:r>
      <w:r w:rsidR="000253D1">
        <w:t xml:space="preserve"> </w:t>
      </w:r>
      <w:r w:rsidR="00B073D8">
        <w:t xml:space="preserve">R. </w:t>
      </w:r>
      <w:r>
        <w:t>25.55</w:t>
      </w:r>
      <w:r w:rsidR="00B073D8">
        <w:t>, Weather Emergency Preparedness,</w:t>
      </w:r>
      <w:r>
        <w:t xml:space="preserve"> establish </w:t>
      </w:r>
      <w:r w:rsidR="00754391">
        <w:t xml:space="preserve">new </w:t>
      </w:r>
      <w:r>
        <w:t xml:space="preserve">weatherization requirements, </w:t>
      </w:r>
      <w:r w:rsidR="00754391">
        <w:t xml:space="preserve">which </w:t>
      </w:r>
      <w:r>
        <w:t>includ</w:t>
      </w:r>
      <w:r w:rsidR="00754391">
        <w:t>e</w:t>
      </w:r>
      <w:r>
        <w:t xml:space="preserve"> requirements to submit declarations regarding completion of certain specified weatherization measures.</w:t>
      </w:r>
      <w:r w:rsidR="000253D1">
        <w:t xml:space="preserve"> </w:t>
      </w:r>
      <w:r>
        <w:t xml:space="preserve"> Because the weatherization declaration requirement in the ERCOT Protocols has been superseded by the declaration requirement in the new rule, this NPRR is</w:t>
      </w:r>
      <w:r w:rsidR="000253D1">
        <w:t xml:space="preserve"> no longer necessary.</w:t>
      </w:r>
      <w:r>
        <w:t xml:space="preserve">  </w:t>
      </w:r>
    </w:p>
    <w:sectPr w:rsidR="00152993" w:rsidSect="00604920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1BC38" w14:textId="77777777" w:rsidR="00C4327F" w:rsidRDefault="00C4327F">
      <w:r>
        <w:separator/>
      </w:r>
    </w:p>
  </w:endnote>
  <w:endnote w:type="continuationSeparator" w:id="0">
    <w:p w14:paraId="60C90E35" w14:textId="77777777" w:rsidR="00C4327F" w:rsidRDefault="00C43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34DFF" w14:textId="3B4698CA" w:rsidR="00964050" w:rsidRDefault="00B073D8" w:rsidP="000253D1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1089NPRR-05 </w:t>
    </w:r>
    <w:r w:rsidR="00964050">
      <w:rPr>
        <w:rFonts w:ascii="Arial" w:hAnsi="Arial"/>
        <w:sz w:val="18"/>
      </w:rPr>
      <w:t xml:space="preserve">Request for Withdrawal </w:t>
    </w:r>
    <w:r>
      <w:rPr>
        <w:rFonts w:ascii="Arial" w:hAnsi="Arial"/>
        <w:sz w:val="18"/>
      </w:rPr>
      <w:t>1</w:t>
    </w:r>
    <w:r w:rsidR="00C04843">
      <w:rPr>
        <w:rFonts w:ascii="Arial" w:hAnsi="Arial"/>
        <w:sz w:val="18"/>
      </w:rPr>
      <w:t>101</w:t>
    </w:r>
    <w:r>
      <w:rPr>
        <w:rFonts w:ascii="Arial" w:hAnsi="Arial"/>
        <w:sz w:val="18"/>
      </w:rPr>
      <w:t>22</w:t>
    </w:r>
    <w:r w:rsidR="00964050">
      <w:rPr>
        <w:rFonts w:ascii="Arial" w:hAnsi="Arial"/>
        <w:sz w:val="18"/>
      </w:rPr>
      <w:tab/>
      <w:t xml:space="preserve">Page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PAGE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  <w:r w:rsidR="00964050">
      <w:rPr>
        <w:rFonts w:ascii="Arial" w:hAnsi="Arial"/>
        <w:sz w:val="18"/>
      </w:rPr>
      <w:t xml:space="preserve"> of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NUMPAGES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</w:p>
  <w:p w14:paraId="79942678" w14:textId="77777777" w:rsidR="00964050" w:rsidRDefault="00964050" w:rsidP="000253D1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BDD98" w14:textId="77777777" w:rsidR="00C4327F" w:rsidRDefault="00C4327F">
      <w:r>
        <w:separator/>
      </w:r>
    </w:p>
  </w:footnote>
  <w:footnote w:type="continuationSeparator" w:id="0">
    <w:p w14:paraId="5E3F5AAD" w14:textId="77777777" w:rsidR="00C4327F" w:rsidRDefault="00C43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B7C10" w14:textId="77777777" w:rsidR="00964050" w:rsidRDefault="00964050">
    <w:pPr>
      <w:pStyle w:val="Header"/>
      <w:jc w:val="center"/>
      <w:rPr>
        <w:sz w:val="32"/>
      </w:rPr>
    </w:pPr>
    <w:r>
      <w:rPr>
        <w:sz w:val="32"/>
      </w:rPr>
      <w:t>Request for Withdrawal</w:t>
    </w:r>
  </w:p>
  <w:p w14:paraId="6CA36B0B" w14:textId="77777777" w:rsidR="00964050" w:rsidRDefault="009640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253D1"/>
    <w:rsid w:val="000565EA"/>
    <w:rsid w:val="000E6A36"/>
    <w:rsid w:val="00152993"/>
    <w:rsid w:val="00165981"/>
    <w:rsid w:val="001A227D"/>
    <w:rsid w:val="001C6CCE"/>
    <w:rsid w:val="001F69CB"/>
    <w:rsid w:val="00225D17"/>
    <w:rsid w:val="00291264"/>
    <w:rsid w:val="003010C0"/>
    <w:rsid w:val="003154AC"/>
    <w:rsid w:val="003457F1"/>
    <w:rsid w:val="003C270C"/>
    <w:rsid w:val="003E0B65"/>
    <w:rsid w:val="004417B4"/>
    <w:rsid w:val="00456EFE"/>
    <w:rsid w:val="004B7B90"/>
    <w:rsid w:val="004C0BAA"/>
    <w:rsid w:val="00507B52"/>
    <w:rsid w:val="005B57C7"/>
    <w:rsid w:val="005D284C"/>
    <w:rsid w:val="00604920"/>
    <w:rsid w:val="00624F52"/>
    <w:rsid w:val="00633E23"/>
    <w:rsid w:val="00662326"/>
    <w:rsid w:val="00673B94"/>
    <w:rsid w:val="00680AC6"/>
    <w:rsid w:val="006F3064"/>
    <w:rsid w:val="00754391"/>
    <w:rsid w:val="007B1028"/>
    <w:rsid w:val="007C3AAF"/>
    <w:rsid w:val="007F7161"/>
    <w:rsid w:val="008C693F"/>
    <w:rsid w:val="008E559E"/>
    <w:rsid w:val="00921A68"/>
    <w:rsid w:val="00923C4A"/>
    <w:rsid w:val="00932B6C"/>
    <w:rsid w:val="009447E7"/>
    <w:rsid w:val="00954D8D"/>
    <w:rsid w:val="00955685"/>
    <w:rsid w:val="00964050"/>
    <w:rsid w:val="00A52E24"/>
    <w:rsid w:val="00A806F6"/>
    <w:rsid w:val="00A835F7"/>
    <w:rsid w:val="00A84A5C"/>
    <w:rsid w:val="00AE5FD4"/>
    <w:rsid w:val="00B073D8"/>
    <w:rsid w:val="00BB2AEE"/>
    <w:rsid w:val="00C04843"/>
    <w:rsid w:val="00C0598D"/>
    <w:rsid w:val="00C4327F"/>
    <w:rsid w:val="00CC1499"/>
    <w:rsid w:val="00CF13D5"/>
    <w:rsid w:val="00CF696C"/>
    <w:rsid w:val="00D1578C"/>
    <w:rsid w:val="00D4046E"/>
    <w:rsid w:val="00D45E48"/>
    <w:rsid w:val="00DF5F07"/>
    <w:rsid w:val="00E11F78"/>
    <w:rsid w:val="00E621E1"/>
    <w:rsid w:val="00E7118C"/>
    <w:rsid w:val="00EC55B3"/>
    <w:rsid w:val="00FB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AC1EFE"/>
  <w15:chartTrackingRefBased/>
  <w15:docId w15:val="{70E20A17-2D75-4D00-ADDF-01E82D4D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A52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rialChar">
    <w:name w:val="Normal+Arial Char"/>
    <w:link w:val="NormalArial"/>
    <w:rsid w:val="00923C4A"/>
    <w:rPr>
      <w:rFonts w:ascii="Arial" w:hAnsi="Arial"/>
      <w:sz w:val="24"/>
      <w:szCs w:val="24"/>
      <w:lang w:val="en-US"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B073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w.gallo@erco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08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868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ROS 092922</cp:lastModifiedBy>
  <cp:revision>5</cp:revision>
  <cp:lastPrinted>2001-06-20T16:28:00Z</cp:lastPrinted>
  <dcterms:created xsi:type="dcterms:W3CDTF">2022-10-19T19:32:00Z</dcterms:created>
  <dcterms:modified xsi:type="dcterms:W3CDTF">2022-11-01T14:36:00Z</dcterms:modified>
</cp:coreProperties>
</file>