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260"/>
        <w:gridCol w:w="1170"/>
        <w:gridCol w:w="6390"/>
      </w:tblGrid>
      <w:tr w:rsidR="00557D2D" w14:paraId="1B9B273C" w14:textId="77777777">
        <w:tc>
          <w:tcPr>
            <w:tcW w:w="1620" w:type="dxa"/>
            <w:tcBorders>
              <w:bottom w:val="single" w:sz="4" w:space="0" w:color="000000"/>
            </w:tcBorders>
            <w:shd w:val="clear" w:color="auto" w:fill="FFFFFF"/>
            <w:vAlign w:val="center"/>
          </w:tcPr>
          <w:p w14:paraId="5264B8C4" w14:textId="77777777" w:rsidR="00557D2D" w:rsidRDefault="00AF17EE">
            <w:pPr>
              <w:pBdr>
                <w:top w:val="nil"/>
                <w:left w:val="nil"/>
                <w:bottom w:val="nil"/>
                <w:right w:val="nil"/>
                <w:between w:val="nil"/>
              </w:pBdr>
              <w:tabs>
                <w:tab w:val="center" w:pos="4320"/>
                <w:tab w:val="right" w:pos="8640"/>
              </w:tabs>
              <w:rPr>
                <w:rFonts w:ascii="Verdana" w:eastAsia="Verdana" w:hAnsi="Verdana" w:cs="Verdana"/>
                <w:b/>
                <w:color w:val="000000"/>
                <w:sz w:val="22"/>
                <w:szCs w:val="22"/>
              </w:rPr>
            </w:pPr>
            <w:r>
              <w:rPr>
                <w:rFonts w:ascii="Arial" w:eastAsia="Arial" w:hAnsi="Arial" w:cs="Arial"/>
                <w:b/>
                <w:color w:val="000000"/>
              </w:rPr>
              <w:t>OBDRR Number</w:t>
            </w:r>
          </w:p>
        </w:tc>
        <w:tc>
          <w:tcPr>
            <w:tcW w:w="1260" w:type="dxa"/>
            <w:tcBorders>
              <w:bottom w:val="single" w:sz="4" w:space="0" w:color="000000"/>
            </w:tcBorders>
            <w:shd w:val="clear" w:color="auto" w:fill="auto"/>
            <w:vAlign w:val="center"/>
          </w:tcPr>
          <w:p w14:paraId="7D111C47" w14:textId="77777777" w:rsidR="00557D2D" w:rsidRDefault="00AF17EE">
            <w:pPr>
              <w:pBdr>
                <w:top w:val="nil"/>
                <w:left w:val="nil"/>
                <w:bottom w:val="nil"/>
                <w:right w:val="nil"/>
                <w:between w:val="nil"/>
              </w:pBdr>
              <w:tabs>
                <w:tab w:val="center" w:pos="4320"/>
                <w:tab w:val="right" w:pos="8640"/>
              </w:tabs>
              <w:rPr>
                <w:rFonts w:ascii="Arial" w:eastAsia="Arial" w:hAnsi="Arial" w:cs="Arial"/>
                <w:b/>
                <w:color w:val="000000"/>
              </w:rPr>
            </w:pPr>
            <w:hyperlink r:id="rId6" w:anchor="summary">
              <w:r>
                <w:rPr>
                  <w:rFonts w:ascii="Arial" w:eastAsia="Arial" w:hAnsi="Arial" w:cs="Arial"/>
                  <w:b/>
                  <w:color w:val="1155CC"/>
                  <w:u w:val="single"/>
                </w:rPr>
                <w:t>041</w:t>
              </w:r>
            </w:hyperlink>
          </w:p>
        </w:tc>
        <w:tc>
          <w:tcPr>
            <w:tcW w:w="1170" w:type="dxa"/>
            <w:tcBorders>
              <w:bottom w:val="single" w:sz="4" w:space="0" w:color="000000"/>
            </w:tcBorders>
            <w:shd w:val="clear" w:color="auto" w:fill="FFFFFF"/>
            <w:vAlign w:val="center"/>
          </w:tcPr>
          <w:p w14:paraId="1476D146" w14:textId="77777777" w:rsidR="00557D2D" w:rsidRDefault="00AF17EE">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OBDRR Title</w:t>
            </w:r>
          </w:p>
        </w:tc>
        <w:tc>
          <w:tcPr>
            <w:tcW w:w="6390" w:type="dxa"/>
            <w:tcBorders>
              <w:bottom w:val="single" w:sz="4" w:space="0" w:color="000000"/>
            </w:tcBorders>
            <w:vAlign w:val="center"/>
          </w:tcPr>
          <w:p w14:paraId="2D47191D" w14:textId="77777777" w:rsidR="00557D2D" w:rsidRDefault="00AF17EE">
            <w:pPr>
              <w:tabs>
                <w:tab w:val="center" w:pos="4320"/>
                <w:tab w:val="right" w:pos="8640"/>
              </w:tabs>
              <w:rPr>
                <w:rFonts w:ascii="Arial" w:eastAsia="Arial" w:hAnsi="Arial" w:cs="Arial"/>
                <w:b/>
                <w:color w:val="000000"/>
              </w:rPr>
            </w:pPr>
            <w:r>
              <w:rPr>
                <w:rFonts w:ascii="Arial" w:eastAsia="Arial" w:hAnsi="Arial" w:cs="Arial"/>
                <w:b/>
              </w:rPr>
              <w:t>Updates to Requirements for Aggregate Load Participation in the ERCOT Markets</w:t>
            </w:r>
          </w:p>
        </w:tc>
      </w:tr>
      <w:tr w:rsidR="00557D2D" w14:paraId="7D36397C" w14:textId="77777777">
        <w:trPr>
          <w:trHeight w:val="413"/>
        </w:trPr>
        <w:tc>
          <w:tcPr>
            <w:tcW w:w="2880" w:type="dxa"/>
            <w:gridSpan w:val="2"/>
            <w:tcBorders>
              <w:top w:val="nil"/>
              <w:left w:val="nil"/>
              <w:bottom w:val="single" w:sz="4" w:space="0" w:color="000000"/>
              <w:right w:val="nil"/>
            </w:tcBorders>
            <w:vAlign w:val="center"/>
          </w:tcPr>
          <w:p w14:paraId="2A3CD707" w14:textId="77777777" w:rsidR="00557D2D" w:rsidRDefault="00557D2D">
            <w:pPr>
              <w:pBdr>
                <w:top w:val="nil"/>
                <w:left w:val="nil"/>
                <w:bottom w:val="nil"/>
                <w:right w:val="nil"/>
                <w:between w:val="nil"/>
              </w:pBdr>
              <w:rPr>
                <w:rFonts w:ascii="Arial" w:eastAsia="Arial" w:hAnsi="Arial" w:cs="Arial"/>
                <w:color w:val="000000"/>
              </w:rPr>
            </w:pPr>
          </w:p>
        </w:tc>
        <w:tc>
          <w:tcPr>
            <w:tcW w:w="7560" w:type="dxa"/>
            <w:gridSpan w:val="2"/>
            <w:tcBorders>
              <w:top w:val="single" w:sz="4" w:space="0" w:color="000000"/>
              <w:left w:val="nil"/>
              <w:bottom w:val="nil"/>
              <w:right w:val="nil"/>
            </w:tcBorders>
            <w:vAlign w:val="center"/>
          </w:tcPr>
          <w:p w14:paraId="7B120427" w14:textId="77777777" w:rsidR="00557D2D" w:rsidRDefault="00557D2D">
            <w:pPr>
              <w:pBdr>
                <w:top w:val="nil"/>
                <w:left w:val="nil"/>
                <w:bottom w:val="nil"/>
                <w:right w:val="nil"/>
                <w:between w:val="nil"/>
              </w:pBdr>
              <w:rPr>
                <w:rFonts w:ascii="Arial" w:eastAsia="Arial" w:hAnsi="Arial" w:cs="Arial"/>
                <w:color w:val="000000"/>
              </w:rPr>
            </w:pPr>
          </w:p>
        </w:tc>
      </w:tr>
      <w:tr w:rsidR="00557D2D" w14:paraId="495E481F" w14:textId="77777777">
        <w:trPr>
          <w:trHeight w:val="440"/>
        </w:trPr>
        <w:tc>
          <w:tcPr>
            <w:tcW w:w="2880" w:type="dxa"/>
            <w:gridSpan w:val="2"/>
            <w:tcBorders>
              <w:top w:val="single" w:sz="4" w:space="0" w:color="000000"/>
              <w:left w:val="single" w:sz="4" w:space="0" w:color="000000"/>
              <w:bottom w:val="single" w:sz="4" w:space="0" w:color="000000"/>
              <w:right w:val="single" w:sz="4" w:space="0" w:color="000000"/>
            </w:tcBorders>
            <w:vAlign w:val="center"/>
          </w:tcPr>
          <w:p w14:paraId="24484ADA" w14:textId="77777777" w:rsidR="00557D2D" w:rsidRDefault="00AF17EE">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 xml:space="preserve">Date </w:t>
            </w:r>
          </w:p>
        </w:tc>
        <w:tc>
          <w:tcPr>
            <w:tcW w:w="7560" w:type="dxa"/>
            <w:gridSpan w:val="2"/>
            <w:tcBorders>
              <w:top w:val="single" w:sz="4" w:space="0" w:color="000000"/>
              <w:left w:val="single" w:sz="4" w:space="0" w:color="000000"/>
              <w:bottom w:val="single" w:sz="4" w:space="0" w:color="000000"/>
              <w:right w:val="single" w:sz="4" w:space="0" w:color="000000"/>
            </w:tcBorders>
            <w:vAlign w:val="center"/>
          </w:tcPr>
          <w:p w14:paraId="046C49F7" w14:textId="77777777" w:rsidR="00557D2D" w:rsidRPr="00242DB1" w:rsidRDefault="00AF17EE">
            <w:pPr>
              <w:pBdr>
                <w:top w:val="nil"/>
                <w:left w:val="nil"/>
                <w:bottom w:val="nil"/>
                <w:right w:val="nil"/>
                <w:between w:val="nil"/>
              </w:pBdr>
              <w:rPr>
                <w:rFonts w:ascii="Arial" w:eastAsia="Arial" w:hAnsi="Arial" w:cs="Arial"/>
                <w:bCs/>
                <w:color w:val="000000"/>
              </w:rPr>
            </w:pPr>
            <w:r w:rsidRPr="00242DB1">
              <w:rPr>
                <w:rFonts w:ascii="Arial" w:eastAsia="Arial" w:hAnsi="Arial" w:cs="Arial"/>
                <w:bCs/>
              </w:rPr>
              <w:t>June 12, 2022</w:t>
            </w:r>
          </w:p>
        </w:tc>
      </w:tr>
      <w:tr w:rsidR="00557D2D" w14:paraId="0C22A0E1" w14:textId="77777777">
        <w:trPr>
          <w:trHeight w:val="467"/>
        </w:trPr>
        <w:tc>
          <w:tcPr>
            <w:tcW w:w="2880" w:type="dxa"/>
            <w:gridSpan w:val="2"/>
            <w:tcBorders>
              <w:top w:val="single" w:sz="4" w:space="0" w:color="000000"/>
              <w:left w:val="nil"/>
              <w:bottom w:val="nil"/>
              <w:right w:val="nil"/>
            </w:tcBorders>
            <w:shd w:val="clear" w:color="auto" w:fill="FFFFFF"/>
            <w:vAlign w:val="center"/>
          </w:tcPr>
          <w:p w14:paraId="41019A5D" w14:textId="77777777" w:rsidR="00557D2D" w:rsidRDefault="00557D2D">
            <w:pPr>
              <w:pBdr>
                <w:top w:val="nil"/>
                <w:left w:val="nil"/>
                <w:bottom w:val="nil"/>
                <w:right w:val="nil"/>
                <w:between w:val="nil"/>
              </w:pBdr>
              <w:rPr>
                <w:rFonts w:ascii="Arial" w:eastAsia="Arial" w:hAnsi="Arial" w:cs="Arial"/>
                <w:color w:val="000000"/>
              </w:rPr>
            </w:pPr>
          </w:p>
        </w:tc>
        <w:tc>
          <w:tcPr>
            <w:tcW w:w="7560" w:type="dxa"/>
            <w:gridSpan w:val="2"/>
            <w:tcBorders>
              <w:top w:val="nil"/>
              <w:left w:val="nil"/>
              <w:bottom w:val="nil"/>
              <w:right w:val="nil"/>
            </w:tcBorders>
            <w:vAlign w:val="center"/>
          </w:tcPr>
          <w:p w14:paraId="758BB819" w14:textId="77777777" w:rsidR="00557D2D" w:rsidRDefault="00557D2D">
            <w:pPr>
              <w:pBdr>
                <w:top w:val="nil"/>
                <w:left w:val="nil"/>
                <w:bottom w:val="nil"/>
                <w:right w:val="nil"/>
                <w:between w:val="nil"/>
              </w:pBdr>
              <w:rPr>
                <w:rFonts w:ascii="Arial" w:eastAsia="Arial" w:hAnsi="Arial" w:cs="Arial"/>
                <w:color w:val="000000"/>
              </w:rPr>
            </w:pPr>
          </w:p>
        </w:tc>
      </w:tr>
      <w:tr w:rsidR="00557D2D" w14:paraId="565D0C11" w14:textId="77777777">
        <w:trPr>
          <w:trHeight w:val="440"/>
        </w:trPr>
        <w:tc>
          <w:tcPr>
            <w:tcW w:w="10440" w:type="dxa"/>
            <w:gridSpan w:val="4"/>
            <w:tcBorders>
              <w:top w:val="single" w:sz="4" w:space="0" w:color="000000"/>
            </w:tcBorders>
            <w:shd w:val="clear" w:color="auto" w:fill="FFFFFF"/>
            <w:vAlign w:val="center"/>
          </w:tcPr>
          <w:p w14:paraId="27828CB7" w14:textId="77777777" w:rsidR="00557D2D" w:rsidRDefault="00AF17EE">
            <w:pPr>
              <w:pBdr>
                <w:top w:val="nil"/>
                <w:left w:val="nil"/>
                <w:bottom w:val="nil"/>
                <w:right w:val="nil"/>
                <w:between w:val="nil"/>
              </w:pBdr>
              <w:tabs>
                <w:tab w:val="center" w:pos="4320"/>
                <w:tab w:val="right" w:pos="8640"/>
              </w:tabs>
              <w:jc w:val="center"/>
              <w:rPr>
                <w:rFonts w:ascii="Arial" w:eastAsia="Arial" w:hAnsi="Arial" w:cs="Arial"/>
                <w:b/>
                <w:color w:val="000000"/>
              </w:rPr>
            </w:pPr>
            <w:r>
              <w:rPr>
                <w:rFonts w:ascii="Arial" w:eastAsia="Arial" w:hAnsi="Arial" w:cs="Arial"/>
                <w:b/>
                <w:color w:val="000000"/>
              </w:rPr>
              <w:t>Submitter’s Information</w:t>
            </w:r>
          </w:p>
        </w:tc>
      </w:tr>
      <w:tr w:rsidR="00557D2D" w14:paraId="16DBEAFC" w14:textId="77777777">
        <w:trPr>
          <w:trHeight w:val="350"/>
        </w:trPr>
        <w:tc>
          <w:tcPr>
            <w:tcW w:w="2880" w:type="dxa"/>
            <w:gridSpan w:val="2"/>
            <w:shd w:val="clear" w:color="auto" w:fill="FFFFFF"/>
            <w:vAlign w:val="center"/>
          </w:tcPr>
          <w:p w14:paraId="4AA4BBDF" w14:textId="77777777" w:rsidR="00557D2D" w:rsidRDefault="00AF17EE">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Name</w:t>
            </w:r>
          </w:p>
        </w:tc>
        <w:tc>
          <w:tcPr>
            <w:tcW w:w="7560" w:type="dxa"/>
            <w:gridSpan w:val="2"/>
            <w:vAlign w:val="center"/>
          </w:tcPr>
          <w:p w14:paraId="2CC82FBB" w14:textId="77777777" w:rsidR="00557D2D" w:rsidRDefault="00AF17EE">
            <w:pPr>
              <w:pBdr>
                <w:top w:val="nil"/>
                <w:left w:val="nil"/>
                <w:bottom w:val="nil"/>
                <w:right w:val="nil"/>
                <w:between w:val="nil"/>
              </w:pBdr>
              <w:rPr>
                <w:rFonts w:ascii="Arial" w:eastAsia="Arial" w:hAnsi="Arial" w:cs="Arial"/>
                <w:color w:val="000000"/>
              </w:rPr>
            </w:pPr>
            <w:r>
              <w:rPr>
                <w:rFonts w:ascii="Arial" w:eastAsia="Arial" w:hAnsi="Arial" w:cs="Arial"/>
              </w:rPr>
              <w:t>Gail Alfar</w:t>
            </w:r>
          </w:p>
        </w:tc>
      </w:tr>
      <w:tr w:rsidR="00557D2D" w14:paraId="28551462" w14:textId="77777777">
        <w:trPr>
          <w:trHeight w:val="350"/>
        </w:trPr>
        <w:tc>
          <w:tcPr>
            <w:tcW w:w="2880" w:type="dxa"/>
            <w:gridSpan w:val="2"/>
            <w:shd w:val="clear" w:color="auto" w:fill="FFFFFF"/>
            <w:vAlign w:val="center"/>
          </w:tcPr>
          <w:p w14:paraId="0DD2750E" w14:textId="77777777" w:rsidR="00557D2D" w:rsidRDefault="00AF17EE">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E-mail Address</w:t>
            </w:r>
          </w:p>
        </w:tc>
        <w:tc>
          <w:tcPr>
            <w:tcW w:w="7560" w:type="dxa"/>
            <w:gridSpan w:val="2"/>
            <w:vAlign w:val="center"/>
          </w:tcPr>
          <w:p w14:paraId="5DE153B4" w14:textId="689B5E66" w:rsidR="00557D2D" w:rsidRDefault="00242DB1">
            <w:pPr>
              <w:pBdr>
                <w:top w:val="nil"/>
                <w:left w:val="nil"/>
                <w:bottom w:val="nil"/>
                <w:right w:val="nil"/>
                <w:between w:val="nil"/>
              </w:pBdr>
              <w:rPr>
                <w:rFonts w:ascii="Arial" w:eastAsia="Arial" w:hAnsi="Arial" w:cs="Arial"/>
                <w:color w:val="000000"/>
              </w:rPr>
            </w:pPr>
            <w:hyperlink r:id="rId7" w:history="1">
              <w:r w:rsidRPr="00B55EAF">
                <w:rPr>
                  <w:rStyle w:val="Hyperlink"/>
                  <w:rFonts w:ascii="Arial" w:eastAsia="Arial" w:hAnsi="Arial" w:cs="Arial"/>
                </w:rPr>
                <w:t>gailalfartexas@gmail.com</w:t>
              </w:r>
            </w:hyperlink>
          </w:p>
        </w:tc>
      </w:tr>
      <w:tr w:rsidR="00557D2D" w14:paraId="04FE8D86" w14:textId="77777777">
        <w:trPr>
          <w:trHeight w:val="350"/>
        </w:trPr>
        <w:tc>
          <w:tcPr>
            <w:tcW w:w="2880" w:type="dxa"/>
            <w:gridSpan w:val="2"/>
            <w:shd w:val="clear" w:color="auto" w:fill="FFFFFF"/>
            <w:vAlign w:val="center"/>
          </w:tcPr>
          <w:p w14:paraId="62FBADF8" w14:textId="77777777" w:rsidR="00557D2D" w:rsidRDefault="00AF17EE">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Company</w:t>
            </w:r>
          </w:p>
        </w:tc>
        <w:tc>
          <w:tcPr>
            <w:tcW w:w="7560" w:type="dxa"/>
            <w:gridSpan w:val="2"/>
            <w:vAlign w:val="center"/>
          </w:tcPr>
          <w:p w14:paraId="6C4DF009" w14:textId="01166AC6" w:rsidR="00557D2D" w:rsidRDefault="00557D2D">
            <w:pPr>
              <w:rPr>
                <w:rFonts w:ascii="Arial" w:eastAsia="Arial" w:hAnsi="Arial" w:cs="Arial"/>
                <w:color w:val="000000"/>
              </w:rPr>
            </w:pPr>
          </w:p>
        </w:tc>
      </w:tr>
      <w:tr w:rsidR="00557D2D" w14:paraId="65A6C7CD" w14:textId="77777777">
        <w:trPr>
          <w:trHeight w:val="350"/>
        </w:trPr>
        <w:tc>
          <w:tcPr>
            <w:tcW w:w="2880" w:type="dxa"/>
            <w:gridSpan w:val="2"/>
            <w:tcBorders>
              <w:bottom w:val="single" w:sz="4" w:space="0" w:color="000000"/>
            </w:tcBorders>
            <w:shd w:val="clear" w:color="auto" w:fill="FFFFFF"/>
            <w:vAlign w:val="center"/>
          </w:tcPr>
          <w:p w14:paraId="3487F1B9" w14:textId="77777777" w:rsidR="00557D2D" w:rsidRDefault="00AF17EE">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Phone Number</w:t>
            </w:r>
          </w:p>
        </w:tc>
        <w:tc>
          <w:tcPr>
            <w:tcW w:w="7560" w:type="dxa"/>
            <w:gridSpan w:val="2"/>
            <w:tcBorders>
              <w:bottom w:val="single" w:sz="4" w:space="0" w:color="000000"/>
            </w:tcBorders>
            <w:vAlign w:val="center"/>
          </w:tcPr>
          <w:p w14:paraId="5E5107D8" w14:textId="77777777" w:rsidR="00557D2D" w:rsidRDefault="00AF17EE">
            <w:pPr>
              <w:pBdr>
                <w:top w:val="nil"/>
                <w:left w:val="nil"/>
                <w:bottom w:val="nil"/>
                <w:right w:val="nil"/>
                <w:between w:val="nil"/>
              </w:pBdr>
              <w:rPr>
                <w:rFonts w:ascii="Arial" w:eastAsia="Arial" w:hAnsi="Arial" w:cs="Arial"/>
                <w:color w:val="000000"/>
              </w:rPr>
            </w:pPr>
            <w:r>
              <w:rPr>
                <w:rFonts w:ascii="Arial" w:eastAsia="Arial" w:hAnsi="Arial" w:cs="Arial"/>
              </w:rPr>
              <w:t>512-839-6378</w:t>
            </w:r>
          </w:p>
        </w:tc>
      </w:tr>
      <w:tr w:rsidR="00557D2D" w14:paraId="0F049050" w14:textId="77777777">
        <w:trPr>
          <w:trHeight w:val="350"/>
        </w:trPr>
        <w:tc>
          <w:tcPr>
            <w:tcW w:w="2880" w:type="dxa"/>
            <w:gridSpan w:val="2"/>
            <w:shd w:val="clear" w:color="auto" w:fill="FFFFFF"/>
            <w:vAlign w:val="center"/>
          </w:tcPr>
          <w:p w14:paraId="4A4BF79C" w14:textId="77777777" w:rsidR="00557D2D" w:rsidRDefault="00AF17EE">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Cell Number</w:t>
            </w:r>
          </w:p>
        </w:tc>
        <w:tc>
          <w:tcPr>
            <w:tcW w:w="7560" w:type="dxa"/>
            <w:gridSpan w:val="2"/>
            <w:vAlign w:val="center"/>
          </w:tcPr>
          <w:p w14:paraId="5F670A57" w14:textId="77777777" w:rsidR="00557D2D" w:rsidRDefault="00AF17EE">
            <w:pPr>
              <w:pBdr>
                <w:top w:val="nil"/>
                <w:left w:val="nil"/>
                <w:bottom w:val="nil"/>
                <w:right w:val="nil"/>
                <w:between w:val="nil"/>
              </w:pBdr>
              <w:rPr>
                <w:rFonts w:ascii="Arial" w:eastAsia="Arial" w:hAnsi="Arial" w:cs="Arial"/>
                <w:color w:val="000000"/>
              </w:rPr>
            </w:pPr>
            <w:r>
              <w:rPr>
                <w:rFonts w:ascii="Arial" w:eastAsia="Arial" w:hAnsi="Arial" w:cs="Arial"/>
              </w:rPr>
              <w:t>512-839-6378</w:t>
            </w:r>
          </w:p>
        </w:tc>
      </w:tr>
      <w:tr w:rsidR="00557D2D" w14:paraId="5CB4543A" w14:textId="77777777">
        <w:trPr>
          <w:trHeight w:val="350"/>
        </w:trPr>
        <w:tc>
          <w:tcPr>
            <w:tcW w:w="2880" w:type="dxa"/>
            <w:gridSpan w:val="2"/>
            <w:tcBorders>
              <w:bottom w:val="single" w:sz="4" w:space="0" w:color="000000"/>
            </w:tcBorders>
            <w:shd w:val="clear" w:color="auto" w:fill="FFFFFF"/>
            <w:vAlign w:val="center"/>
          </w:tcPr>
          <w:p w14:paraId="3D210556" w14:textId="77777777" w:rsidR="00557D2D" w:rsidRDefault="00AF17EE">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Market Segment</w:t>
            </w:r>
          </w:p>
        </w:tc>
        <w:tc>
          <w:tcPr>
            <w:tcW w:w="7560" w:type="dxa"/>
            <w:gridSpan w:val="2"/>
            <w:tcBorders>
              <w:bottom w:val="single" w:sz="4" w:space="0" w:color="000000"/>
            </w:tcBorders>
            <w:vAlign w:val="center"/>
          </w:tcPr>
          <w:p w14:paraId="36D67787" w14:textId="77777777" w:rsidR="00557D2D" w:rsidRDefault="00AF17EE">
            <w:pPr>
              <w:rPr>
                <w:rFonts w:ascii="Arial" w:eastAsia="Arial" w:hAnsi="Arial" w:cs="Arial"/>
                <w:color w:val="000000"/>
              </w:rPr>
            </w:pPr>
            <w:r>
              <w:rPr>
                <w:rFonts w:ascii="Arial" w:eastAsia="Arial" w:hAnsi="Arial" w:cs="Arial"/>
              </w:rPr>
              <w:t>Not applicable</w:t>
            </w:r>
          </w:p>
        </w:tc>
      </w:tr>
    </w:tbl>
    <w:p w14:paraId="0D101B47" w14:textId="59BF90C1" w:rsidR="00557D2D" w:rsidRDefault="00557D2D">
      <w:pPr>
        <w:pBdr>
          <w:top w:val="nil"/>
          <w:left w:val="nil"/>
          <w:bottom w:val="nil"/>
          <w:right w:val="nil"/>
          <w:between w:val="nil"/>
        </w:pBdr>
        <w:rPr>
          <w:rFonts w:ascii="Arial" w:eastAsia="Arial" w:hAnsi="Arial" w:cs="Arial"/>
          <w:color w:val="000000"/>
        </w:rPr>
      </w:pPr>
    </w:p>
    <w:tbl>
      <w:tblPr>
        <w:tblStyle w:val="a1"/>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242DB1" w14:paraId="44596DCE" w14:textId="77777777" w:rsidTr="00CE16DD">
        <w:trPr>
          <w:trHeight w:val="350"/>
        </w:trPr>
        <w:tc>
          <w:tcPr>
            <w:tcW w:w="10440" w:type="dxa"/>
            <w:tcBorders>
              <w:bottom w:val="single" w:sz="4" w:space="0" w:color="000000"/>
            </w:tcBorders>
            <w:shd w:val="clear" w:color="auto" w:fill="FFFFFF"/>
            <w:vAlign w:val="center"/>
          </w:tcPr>
          <w:p w14:paraId="11AA10F6" w14:textId="5EBC0F5F" w:rsidR="00242DB1" w:rsidRDefault="00242DB1" w:rsidP="00CE16DD">
            <w:pPr>
              <w:pBdr>
                <w:top w:val="nil"/>
                <w:left w:val="nil"/>
                <w:bottom w:val="nil"/>
                <w:right w:val="nil"/>
                <w:between w:val="nil"/>
              </w:pBdr>
              <w:tabs>
                <w:tab w:val="center" w:pos="4320"/>
                <w:tab w:val="right" w:pos="8640"/>
              </w:tabs>
              <w:jc w:val="center"/>
              <w:rPr>
                <w:rFonts w:ascii="Arial" w:eastAsia="Arial" w:hAnsi="Arial" w:cs="Arial"/>
                <w:b/>
                <w:color w:val="000000"/>
              </w:rPr>
            </w:pPr>
            <w:r>
              <w:rPr>
                <w:rFonts w:ascii="Arial" w:eastAsia="Arial" w:hAnsi="Arial" w:cs="Arial"/>
                <w:b/>
                <w:color w:val="000000"/>
              </w:rPr>
              <w:t>Comments</w:t>
            </w:r>
          </w:p>
        </w:tc>
      </w:tr>
    </w:tbl>
    <w:p w14:paraId="2FBB09CE" w14:textId="77777777" w:rsidR="00557D2D" w:rsidRPr="00242DB1" w:rsidRDefault="00AF17EE" w:rsidP="00242DB1">
      <w:pPr>
        <w:spacing w:before="120" w:after="120" w:line="276" w:lineRule="auto"/>
        <w:rPr>
          <w:rFonts w:ascii="Arial" w:eastAsia="Arial" w:hAnsi="Arial" w:cs="Arial"/>
        </w:rPr>
      </w:pPr>
      <w:r w:rsidRPr="00242DB1">
        <w:rPr>
          <w:rFonts w:ascii="Arial" w:eastAsia="Arial" w:hAnsi="Arial" w:cs="Arial"/>
        </w:rPr>
        <w:t>Dear ERCOT and all concerned,</w:t>
      </w:r>
    </w:p>
    <w:p w14:paraId="3DEEA67C" w14:textId="77777777" w:rsidR="00557D2D" w:rsidRPr="00242DB1" w:rsidRDefault="00AF17EE" w:rsidP="00242DB1">
      <w:pPr>
        <w:spacing w:before="120" w:after="120" w:line="276" w:lineRule="auto"/>
        <w:rPr>
          <w:rFonts w:ascii="Arial" w:eastAsia="Arial" w:hAnsi="Arial" w:cs="Arial"/>
        </w:rPr>
      </w:pPr>
      <w:r w:rsidRPr="00242DB1">
        <w:rPr>
          <w:rFonts w:ascii="Arial" w:eastAsia="Arial" w:hAnsi="Arial" w:cs="Arial"/>
        </w:rPr>
        <w:t xml:space="preserve">Some weeks ago, Texans were warned by </w:t>
      </w:r>
      <w:hyperlink r:id="rId8">
        <w:r w:rsidRPr="00242DB1">
          <w:rPr>
            <w:rFonts w:ascii="Arial" w:eastAsia="Arial" w:hAnsi="Arial" w:cs="Arial"/>
            <w:color w:val="1155CC"/>
            <w:u w:val="single"/>
          </w:rPr>
          <w:t>ERCOT</w:t>
        </w:r>
      </w:hyperlink>
      <w:r w:rsidRPr="00242DB1">
        <w:rPr>
          <w:rFonts w:ascii="Arial" w:eastAsia="Arial" w:hAnsi="Arial" w:cs="Arial"/>
        </w:rPr>
        <w:t>, “With unseasonably hot weather driving record demand across Texas, ERCOT continues to work closely with the power industry to make sure Texans have the power</w:t>
      </w:r>
      <w:r w:rsidRPr="00242DB1">
        <w:rPr>
          <w:rFonts w:ascii="Arial" w:eastAsia="Arial" w:hAnsi="Arial" w:cs="Arial"/>
        </w:rPr>
        <w:t xml:space="preserve"> they need. This afternoon, six power generation facilities tripped offline resulting in the loss of approximately 2,900 MW of electricity. At this time, all generation resources available are operating. We’re asking Texans to conserve power when they can </w:t>
      </w:r>
      <w:r w:rsidRPr="00242DB1">
        <w:rPr>
          <w:rFonts w:ascii="Arial" w:eastAsia="Arial" w:hAnsi="Arial" w:cs="Arial"/>
        </w:rPr>
        <w:t>by setting their thermostats to 78-degrees or above and avoiding the usage of large appliances (such as dishwashers, washers, and dryers) during peak hours.”</w:t>
      </w:r>
    </w:p>
    <w:p w14:paraId="4B99D99A" w14:textId="299348A9" w:rsidR="00557D2D" w:rsidRPr="00242DB1" w:rsidRDefault="00AF17EE" w:rsidP="00242DB1">
      <w:pPr>
        <w:spacing w:before="120" w:after="120" w:line="276" w:lineRule="auto"/>
        <w:rPr>
          <w:rFonts w:ascii="Arial" w:eastAsia="Arial" w:hAnsi="Arial" w:cs="Arial"/>
        </w:rPr>
      </w:pPr>
      <w:r w:rsidRPr="00242DB1">
        <w:rPr>
          <w:rFonts w:ascii="Arial" w:eastAsia="Arial" w:hAnsi="Arial" w:cs="Arial"/>
        </w:rPr>
        <w:t xml:space="preserve">During this hot summer, Tesla is fully prepared to step in with a smart solution to the problem. </w:t>
      </w:r>
      <w:r w:rsidRPr="00242DB1">
        <w:rPr>
          <w:rFonts w:ascii="Arial" w:eastAsia="Arial" w:hAnsi="Arial" w:cs="Arial"/>
        </w:rPr>
        <w:t xml:space="preserve"> I learned details about this during a Workshop I attended on May 31</w:t>
      </w:r>
      <w:r w:rsidR="00157160">
        <w:rPr>
          <w:rFonts w:ascii="Arial" w:eastAsia="Arial" w:hAnsi="Arial" w:cs="Arial"/>
        </w:rPr>
        <w:t>, 2022</w:t>
      </w:r>
      <w:r w:rsidRPr="00242DB1">
        <w:rPr>
          <w:rFonts w:ascii="Arial" w:eastAsia="Arial" w:hAnsi="Arial" w:cs="Arial"/>
        </w:rPr>
        <w:t>. “</w:t>
      </w:r>
      <w:r w:rsidRPr="00242DB1">
        <w:rPr>
          <w:rFonts w:ascii="Arial" w:eastAsia="Arial" w:hAnsi="Arial" w:cs="Arial"/>
        </w:rPr>
        <w:t xml:space="preserve">Tesla Virtual Power Plant Workshop, Related to OBDRR041” </w:t>
      </w:r>
      <w:r w:rsidRPr="00242DB1">
        <w:rPr>
          <w:rFonts w:ascii="Arial" w:eastAsia="Arial" w:hAnsi="Arial" w:cs="Arial"/>
        </w:rPr>
        <w:t>was hosted by ERCOT and led by top leaders at Tesla Energy.</w:t>
      </w:r>
    </w:p>
    <w:p w14:paraId="21CA5F61" w14:textId="02E66EF0" w:rsidR="00557D2D" w:rsidRPr="00242DB1" w:rsidRDefault="00AF17EE" w:rsidP="00242DB1">
      <w:pPr>
        <w:spacing w:before="120" w:after="120" w:line="276" w:lineRule="auto"/>
        <w:rPr>
          <w:rFonts w:ascii="Arial" w:eastAsia="Arial" w:hAnsi="Arial" w:cs="Arial"/>
        </w:rPr>
      </w:pPr>
      <w:r w:rsidRPr="00242DB1">
        <w:rPr>
          <w:rFonts w:ascii="Arial" w:eastAsia="Arial" w:hAnsi="Arial" w:cs="Arial"/>
        </w:rPr>
        <w:t>Tesla Power</w:t>
      </w:r>
      <w:r w:rsidR="00242DB1">
        <w:rPr>
          <w:rFonts w:ascii="Arial" w:eastAsia="Arial" w:hAnsi="Arial" w:cs="Arial"/>
        </w:rPr>
        <w:t>w</w:t>
      </w:r>
      <w:r w:rsidRPr="00242DB1">
        <w:rPr>
          <w:rFonts w:ascii="Arial" w:eastAsia="Arial" w:hAnsi="Arial" w:cs="Arial"/>
        </w:rPr>
        <w:t>all owners can act as an aggregate source of power and are an important untapped resource for energy.  Tesla built a demonstration test in which about 60 Tesla Powerwall battery owners participated in providing energy as an aggregate. The demo s</w:t>
      </w:r>
      <w:r w:rsidRPr="00242DB1">
        <w:rPr>
          <w:rFonts w:ascii="Arial" w:eastAsia="Arial" w:hAnsi="Arial" w:cs="Arial"/>
        </w:rPr>
        <w:t xml:space="preserve">howed impressive performance, proving that there were no technical blocks to these owners providing power to the Texas grid. </w:t>
      </w:r>
    </w:p>
    <w:p w14:paraId="6BB9C6FB" w14:textId="77777777" w:rsidR="00557D2D" w:rsidRPr="00242DB1" w:rsidRDefault="00AF17EE" w:rsidP="00242DB1">
      <w:pPr>
        <w:spacing w:before="120" w:after="120" w:line="276" w:lineRule="auto"/>
        <w:rPr>
          <w:rFonts w:ascii="Arial" w:eastAsia="Arial" w:hAnsi="Arial" w:cs="Arial"/>
        </w:rPr>
      </w:pPr>
      <w:r w:rsidRPr="00242DB1">
        <w:rPr>
          <w:rFonts w:ascii="Arial" w:eastAsia="Arial" w:hAnsi="Arial" w:cs="Arial"/>
        </w:rPr>
        <w:t>Tesla is requesting for ERCOT to allow all interested Powerwall owners to contribute to the Texas grid as a combined cluster.</w:t>
      </w:r>
    </w:p>
    <w:p w14:paraId="726D4E06" w14:textId="77777777" w:rsidR="00557D2D" w:rsidRPr="00242DB1" w:rsidRDefault="00AF17EE" w:rsidP="00242DB1">
      <w:pPr>
        <w:spacing w:before="120" w:after="120" w:line="276" w:lineRule="auto"/>
        <w:rPr>
          <w:rFonts w:ascii="Arial" w:eastAsia="Arial" w:hAnsi="Arial" w:cs="Arial"/>
        </w:rPr>
      </w:pPr>
      <w:r w:rsidRPr="00242DB1">
        <w:rPr>
          <w:rFonts w:ascii="Arial" w:eastAsia="Arial" w:hAnsi="Arial" w:cs="Arial"/>
        </w:rPr>
        <w:t>Min</w:t>
      </w:r>
      <w:r w:rsidRPr="00242DB1">
        <w:rPr>
          <w:rFonts w:ascii="Arial" w:eastAsia="Arial" w:hAnsi="Arial" w:cs="Arial"/>
        </w:rPr>
        <w:t>or Changes to ERCOT’s current practices are needed</w:t>
      </w:r>
      <w:r w:rsidRPr="00242DB1">
        <w:rPr>
          <w:rFonts w:ascii="Arial" w:eastAsia="Arial" w:hAnsi="Arial" w:cs="Arial"/>
          <w:b/>
        </w:rPr>
        <w:t xml:space="preserve"> </w:t>
      </w:r>
      <w:r w:rsidRPr="00242DB1">
        <w:rPr>
          <w:rFonts w:ascii="Arial" w:eastAsia="Arial" w:hAnsi="Arial" w:cs="Arial"/>
        </w:rPr>
        <w:t xml:space="preserve">for this </w:t>
      </w:r>
      <w:r w:rsidRPr="00242DB1">
        <w:rPr>
          <w:rFonts w:ascii="Arial" w:eastAsia="Arial" w:hAnsi="Arial" w:cs="Arial"/>
          <w:b/>
        </w:rPr>
        <w:t>important short-term solution.</w:t>
      </w:r>
    </w:p>
    <w:p w14:paraId="3AB478EF" w14:textId="77777777" w:rsidR="00557D2D" w:rsidRPr="00242DB1" w:rsidRDefault="00AF17EE" w:rsidP="00242DB1">
      <w:pPr>
        <w:spacing w:before="120" w:after="120" w:line="276" w:lineRule="auto"/>
        <w:rPr>
          <w:rFonts w:ascii="Arial" w:eastAsia="Arial" w:hAnsi="Arial" w:cs="Arial"/>
        </w:rPr>
      </w:pPr>
      <w:r w:rsidRPr="00242DB1">
        <w:rPr>
          <w:rFonts w:ascii="Arial" w:eastAsia="Arial" w:hAnsi="Arial" w:cs="Arial"/>
        </w:rPr>
        <w:lastRenderedPageBreak/>
        <w:t>My understanding is that having people contribute as an aggregate will ensure that the energy that is offered to the grid is powerful, stable, and reliable.  Tesla’</w:t>
      </w:r>
      <w:r w:rsidRPr="00242DB1">
        <w:rPr>
          <w:rFonts w:ascii="Arial" w:eastAsia="Arial" w:hAnsi="Arial" w:cs="Arial"/>
        </w:rPr>
        <w:t>s powerful software currently has very precise capabilities to deliver stored energy to power a homeowner's home and electric car, keep power stored up and also send energy to most local utilities for their use.  However, Arushi Sharma Frank, Tesla Policy/</w:t>
      </w:r>
      <w:r w:rsidRPr="00242DB1">
        <w:rPr>
          <w:rFonts w:ascii="Arial" w:eastAsia="Arial" w:hAnsi="Arial" w:cs="Arial"/>
        </w:rPr>
        <w:t xml:space="preserve">Energy, explained clearly after the workshop, “Nothing in Texas today lets homes behave like a hive mind and deliver clean MWs 24x 7 to the grid.”  She explained that the main thing slowing down Tesla from unleashing this powerful lifesaving technology is </w:t>
      </w:r>
      <w:r w:rsidRPr="00242DB1">
        <w:rPr>
          <w:rFonts w:ascii="Arial" w:eastAsia="Arial" w:hAnsi="Arial" w:cs="Arial"/>
        </w:rPr>
        <w:t xml:space="preserve">“technical acrobatics.” </w:t>
      </w:r>
    </w:p>
    <w:p w14:paraId="10D8EB41" w14:textId="77777777" w:rsidR="00557D2D" w:rsidRPr="00242DB1" w:rsidRDefault="00AF17EE" w:rsidP="00242DB1">
      <w:pPr>
        <w:spacing w:before="120" w:after="120" w:line="276" w:lineRule="auto"/>
        <w:rPr>
          <w:rFonts w:ascii="Arial" w:eastAsia="Arial" w:hAnsi="Arial" w:cs="Arial"/>
        </w:rPr>
      </w:pPr>
      <w:r w:rsidRPr="00242DB1">
        <w:rPr>
          <w:rFonts w:ascii="Arial" w:eastAsia="Arial" w:hAnsi="Arial" w:cs="Arial"/>
        </w:rPr>
        <w:t>I listened to some of these “technical acrobatics” during the workshop, and as the minutes wore on, I was invited to comment, I took the opportunity to explain that I am a Texas-registered nurse, in the business of caring for fami</w:t>
      </w:r>
      <w:r w:rsidRPr="00242DB1">
        <w:rPr>
          <w:rFonts w:ascii="Arial" w:eastAsia="Arial" w:hAnsi="Arial" w:cs="Arial"/>
        </w:rPr>
        <w:t>lies, some of whom were deeply affected by the last severe power outage in February 2021.  I explained that since Tesla has already demonstrated that they can provide power through Powerwall owners, there should be no delay in allowing full participation a</w:t>
      </w:r>
      <w:r w:rsidRPr="00242DB1">
        <w:rPr>
          <w:rFonts w:ascii="Arial" w:eastAsia="Arial" w:hAnsi="Arial" w:cs="Arial"/>
        </w:rPr>
        <w:t xml:space="preserve">s soon as possible. </w:t>
      </w:r>
    </w:p>
    <w:p w14:paraId="6CC5C945" w14:textId="77777777" w:rsidR="00557D2D" w:rsidRPr="00242DB1" w:rsidRDefault="00557D2D" w:rsidP="00242DB1">
      <w:pPr>
        <w:spacing w:before="120" w:after="120" w:line="276" w:lineRule="auto"/>
        <w:rPr>
          <w:rFonts w:ascii="Arial" w:eastAsia="Arial" w:hAnsi="Arial" w:cs="Arial"/>
        </w:rPr>
      </w:pPr>
    </w:p>
    <w:p w14:paraId="7AC73FCB" w14:textId="77777777" w:rsidR="00557D2D" w:rsidRPr="00242DB1" w:rsidRDefault="00AF17EE" w:rsidP="00242DB1">
      <w:pPr>
        <w:spacing w:before="120" w:after="120" w:line="276" w:lineRule="auto"/>
        <w:rPr>
          <w:rFonts w:ascii="Arial" w:eastAsia="Arial" w:hAnsi="Arial" w:cs="Arial"/>
        </w:rPr>
      </w:pPr>
      <w:r w:rsidRPr="00242DB1">
        <w:rPr>
          <w:rFonts w:ascii="Arial" w:eastAsia="Arial" w:hAnsi="Arial" w:cs="Arial"/>
        </w:rPr>
        <w:t>Sincerely,</w:t>
      </w:r>
    </w:p>
    <w:p w14:paraId="6B73A18A" w14:textId="77777777" w:rsidR="00557D2D" w:rsidRPr="00242DB1" w:rsidRDefault="00AF17EE" w:rsidP="00242DB1">
      <w:pPr>
        <w:spacing w:before="120" w:after="120" w:line="276" w:lineRule="auto"/>
        <w:rPr>
          <w:rFonts w:ascii="Arial" w:eastAsia="Arial" w:hAnsi="Arial" w:cs="Arial"/>
        </w:rPr>
      </w:pPr>
      <w:r w:rsidRPr="00242DB1">
        <w:rPr>
          <w:rFonts w:ascii="Arial" w:eastAsia="Arial" w:hAnsi="Arial" w:cs="Arial"/>
        </w:rPr>
        <w:t>Gail Alfar</w:t>
      </w:r>
    </w:p>
    <w:p w14:paraId="4E092DA8" w14:textId="77777777" w:rsidR="00557D2D" w:rsidRPr="00242DB1" w:rsidRDefault="00557D2D" w:rsidP="00242DB1">
      <w:pPr>
        <w:spacing w:before="120" w:after="120" w:line="276" w:lineRule="auto"/>
        <w:rPr>
          <w:rFonts w:ascii="Arial" w:eastAsia="Arial" w:hAnsi="Arial" w:cs="Arial"/>
        </w:rPr>
      </w:pPr>
    </w:p>
    <w:p w14:paraId="08E2CE5A" w14:textId="12574E45" w:rsidR="00557D2D" w:rsidRPr="00242DB1" w:rsidRDefault="00AF17EE" w:rsidP="00242DB1">
      <w:pPr>
        <w:spacing w:before="120" w:after="120" w:line="276" w:lineRule="auto"/>
        <w:rPr>
          <w:rFonts w:ascii="Arial" w:eastAsia="Arial" w:hAnsi="Arial" w:cs="Arial"/>
        </w:rPr>
      </w:pPr>
      <w:r w:rsidRPr="00242DB1">
        <w:rPr>
          <w:rFonts w:ascii="Arial" w:eastAsia="Arial" w:hAnsi="Arial" w:cs="Arial"/>
        </w:rPr>
        <w:t>this letter is based on the blog post I wrote here</w:t>
      </w:r>
      <w:r w:rsidR="00157160">
        <w:rPr>
          <w:rFonts w:ascii="Arial" w:eastAsia="Arial" w:hAnsi="Arial" w:cs="Arial"/>
        </w:rPr>
        <w:t>:</w:t>
      </w:r>
      <w:r w:rsidRPr="00242DB1">
        <w:rPr>
          <w:rFonts w:ascii="Arial" w:eastAsia="Arial" w:hAnsi="Arial" w:cs="Arial"/>
        </w:rPr>
        <w:t xml:space="preserve"> </w:t>
      </w:r>
      <w:hyperlink r:id="rId9">
        <w:r w:rsidRPr="00242DB1">
          <w:rPr>
            <w:rFonts w:ascii="Arial" w:eastAsia="Arial" w:hAnsi="Arial" w:cs="Arial"/>
            <w:color w:val="1155CC"/>
            <w:u w:val="single"/>
          </w:rPr>
          <w:t>https://whatsuptesla.com/2022/06/04/vpp/</w:t>
        </w:r>
      </w:hyperlink>
      <w:r w:rsidRPr="00242DB1">
        <w:rPr>
          <w:rFonts w:ascii="Arial" w:eastAsia="Arial" w:hAnsi="Arial" w:cs="Arial"/>
        </w:rPr>
        <w:t xml:space="preserve"> </w:t>
      </w:r>
    </w:p>
    <w:tbl>
      <w:tblPr>
        <w:tblStyle w:val="a1"/>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557D2D" w14:paraId="73C40475" w14:textId="77777777">
        <w:trPr>
          <w:trHeight w:val="350"/>
        </w:trPr>
        <w:tc>
          <w:tcPr>
            <w:tcW w:w="10440" w:type="dxa"/>
            <w:tcBorders>
              <w:bottom w:val="single" w:sz="4" w:space="0" w:color="000000"/>
            </w:tcBorders>
            <w:shd w:val="clear" w:color="auto" w:fill="FFFFFF"/>
            <w:vAlign w:val="center"/>
          </w:tcPr>
          <w:p w14:paraId="0012FEC2" w14:textId="77777777" w:rsidR="00557D2D" w:rsidRDefault="00AF17EE">
            <w:pPr>
              <w:pBdr>
                <w:top w:val="nil"/>
                <w:left w:val="nil"/>
                <w:bottom w:val="nil"/>
                <w:right w:val="nil"/>
                <w:between w:val="nil"/>
              </w:pBdr>
              <w:tabs>
                <w:tab w:val="center" w:pos="4320"/>
                <w:tab w:val="right" w:pos="8640"/>
              </w:tabs>
              <w:jc w:val="center"/>
              <w:rPr>
                <w:rFonts w:ascii="Arial" w:eastAsia="Arial" w:hAnsi="Arial" w:cs="Arial"/>
                <w:b/>
                <w:color w:val="000000"/>
              </w:rPr>
            </w:pPr>
            <w:r>
              <w:rPr>
                <w:rFonts w:ascii="Arial" w:eastAsia="Arial" w:hAnsi="Arial" w:cs="Arial"/>
                <w:b/>
                <w:color w:val="000000"/>
              </w:rPr>
              <w:t>Revised Cover Page Language</w:t>
            </w:r>
          </w:p>
        </w:tc>
      </w:tr>
    </w:tbl>
    <w:p w14:paraId="41EBEE3F" w14:textId="77777777" w:rsidR="00557D2D" w:rsidRPr="00242DB1" w:rsidRDefault="00AF17EE">
      <w:pPr>
        <w:pBdr>
          <w:top w:val="nil"/>
          <w:left w:val="nil"/>
          <w:bottom w:val="nil"/>
          <w:right w:val="nil"/>
          <w:between w:val="nil"/>
        </w:pBdr>
        <w:spacing w:before="120" w:after="120"/>
        <w:rPr>
          <w:rFonts w:ascii="Arial" w:eastAsia="Arial" w:hAnsi="Arial" w:cs="Arial"/>
          <w:bCs/>
        </w:rPr>
      </w:pPr>
      <w:r w:rsidRPr="00242DB1">
        <w:rPr>
          <w:rFonts w:ascii="Arial" w:eastAsia="Arial" w:hAnsi="Arial" w:cs="Arial"/>
          <w:bCs/>
        </w:rPr>
        <w:t>None</w:t>
      </w:r>
    </w:p>
    <w:tbl>
      <w:tblPr>
        <w:tblStyle w:val="a2"/>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557D2D" w14:paraId="2D61B890" w14:textId="77777777">
        <w:trPr>
          <w:trHeight w:val="350"/>
        </w:trPr>
        <w:tc>
          <w:tcPr>
            <w:tcW w:w="10440" w:type="dxa"/>
            <w:tcBorders>
              <w:bottom w:val="single" w:sz="4" w:space="0" w:color="000000"/>
            </w:tcBorders>
            <w:shd w:val="clear" w:color="auto" w:fill="FFFFFF"/>
            <w:vAlign w:val="center"/>
          </w:tcPr>
          <w:p w14:paraId="087937E3" w14:textId="77777777" w:rsidR="00557D2D" w:rsidRDefault="00AF17EE">
            <w:pPr>
              <w:pBdr>
                <w:top w:val="nil"/>
                <w:left w:val="nil"/>
                <w:bottom w:val="nil"/>
                <w:right w:val="nil"/>
                <w:between w:val="nil"/>
              </w:pBdr>
              <w:tabs>
                <w:tab w:val="center" w:pos="4320"/>
                <w:tab w:val="right" w:pos="8640"/>
              </w:tabs>
              <w:jc w:val="center"/>
              <w:rPr>
                <w:rFonts w:ascii="Arial" w:eastAsia="Arial" w:hAnsi="Arial" w:cs="Arial"/>
                <w:b/>
                <w:color w:val="000000"/>
              </w:rPr>
            </w:pPr>
            <w:r>
              <w:rPr>
                <w:rFonts w:ascii="Arial" w:eastAsia="Arial" w:hAnsi="Arial" w:cs="Arial"/>
                <w:b/>
                <w:color w:val="000000"/>
              </w:rPr>
              <w:t>Revised Proposed Other Binding Document Language</w:t>
            </w:r>
          </w:p>
        </w:tc>
      </w:tr>
    </w:tbl>
    <w:p w14:paraId="4CE08184" w14:textId="3A625C7F" w:rsidR="00557D2D" w:rsidRPr="00157160" w:rsidRDefault="00AF17EE">
      <w:pPr>
        <w:pBdr>
          <w:top w:val="nil"/>
          <w:left w:val="nil"/>
          <w:bottom w:val="nil"/>
          <w:right w:val="nil"/>
          <w:between w:val="nil"/>
        </w:pBdr>
        <w:spacing w:before="120" w:after="120"/>
        <w:rPr>
          <w:rFonts w:ascii="Arial" w:eastAsia="Arial" w:hAnsi="Arial" w:cs="Arial"/>
          <w:bCs/>
        </w:rPr>
      </w:pPr>
      <w:r w:rsidRPr="00242DB1">
        <w:rPr>
          <w:rFonts w:ascii="Arial" w:eastAsia="Arial" w:hAnsi="Arial" w:cs="Arial"/>
          <w:bCs/>
        </w:rPr>
        <w:t>None</w:t>
      </w:r>
    </w:p>
    <w:sectPr w:rsidR="00557D2D" w:rsidRPr="00157160">
      <w:headerReference w:type="default"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7F8D3" w14:textId="77777777" w:rsidR="00000000" w:rsidRDefault="00AF17EE">
      <w:r>
        <w:separator/>
      </w:r>
    </w:p>
  </w:endnote>
  <w:endnote w:type="continuationSeparator" w:id="0">
    <w:p w14:paraId="38B38638" w14:textId="77777777" w:rsidR="00000000" w:rsidRDefault="00AF1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7FAAC" w14:textId="08086A6A" w:rsidR="00557D2D" w:rsidRDefault="00BD44AD">
    <w:pPr>
      <w:pBdr>
        <w:top w:val="nil"/>
        <w:left w:val="nil"/>
        <w:bottom w:val="nil"/>
        <w:right w:val="nil"/>
        <w:between w:val="nil"/>
      </w:pBdr>
      <w:tabs>
        <w:tab w:val="center" w:pos="4320"/>
        <w:tab w:val="right" w:pos="8640"/>
        <w:tab w:val="right" w:pos="9360"/>
      </w:tabs>
      <w:rPr>
        <w:rFonts w:ascii="Arial" w:eastAsia="Arial" w:hAnsi="Arial" w:cs="Arial"/>
        <w:color w:val="000000"/>
        <w:sz w:val="18"/>
        <w:szCs w:val="18"/>
      </w:rPr>
    </w:pPr>
    <w:r>
      <w:rPr>
        <w:rFonts w:ascii="Arial" w:eastAsia="Arial" w:hAnsi="Arial" w:cs="Arial"/>
        <w:color w:val="000000"/>
        <w:sz w:val="18"/>
        <w:szCs w:val="18"/>
      </w:rPr>
      <w:t>041</w:t>
    </w:r>
    <w:r w:rsidR="00AF17EE">
      <w:rPr>
        <w:rFonts w:ascii="Arial" w:eastAsia="Arial" w:hAnsi="Arial" w:cs="Arial"/>
        <w:color w:val="000000"/>
        <w:sz w:val="18"/>
        <w:szCs w:val="18"/>
      </w:rPr>
      <w:t>OBDRR</w:t>
    </w:r>
    <w:r>
      <w:rPr>
        <w:rFonts w:ascii="Arial" w:eastAsia="Arial" w:hAnsi="Arial" w:cs="Arial"/>
        <w:color w:val="000000"/>
        <w:sz w:val="18"/>
        <w:szCs w:val="18"/>
      </w:rPr>
      <w:t>-06</w:t>
    </w:r>
    <w:r w:rsidR="00AF17EE">
      <w:rPr>
        <w:rFonts w:ascii="Arial" w:eastAsia="Arial" w:hAnsi="Arial" w:cs="Arial"/>
        <w:color w:val="000000"/>
        <w:sz w:val="18"/>
        <w:szCs w:val="18"/>
      </w:rPr>
      <w:t xml:space="preserve"> </w:t>
    </w:r>
    <w:r>
      <w:rPr>
        <w:rFonts w:ascii="Arial" w:eastAsia="Arial" w:hAnsi="Arial" w:cs="Arial"/>
        <w:color w:val="000000"/>
        <w:sz w:val="18"/>
        <w:szCs w:val="18"/>
      </w:rPr>
      <w:t xml:space="preserve">Gail Alfar </w:t>
    </w:r>
    <w:r w:rsidR="00AF17EE">
      <w:rPr>
        <w:rFonts w:ascii="Arial" w:eastAsia="Arial" w:hAnsi="Arial" w:cs="Arial"/>
        <w:color w:val="000000"/>
        <w:sz w:val="18"/>
        <w:szCs w:val="18"/>
      </w:rPr>
      <w:t>Comment</w:t>
    </w:r>
    <w:r>
      <w:rPr>
        <w:rFonts w:ascii="Arial" w:eastAsia="Arial" w:hAnsi="Arial" w:cs="Arial"/>
        <w:color w:val="000000"/>
        <w:sz w:val="18"/>
        <w:szCs w:val="18"/>
      </w:rPr>
      <w:t>s 061222</w:t>
    </w:r>
    <w:r w:rsidR="00AF17EE">
      <w:rPr>
        <w:rFonts w:ascii="Arial" w:eastAsia="Arial" w:hAnsi="Arial" w:cs="Arial"/>
        <w:color w:val="000000"/>
        <w:sz w:val="18"/>
        <w:szCs w:val="18"/>
      </w:rPr>
      <w:t xml:space="preserve"> </w:t>
    </w:r>
    <w:r w:rsidR="00AF17EE">
      <w:rPr>
        <w:rFonts w:ascii="Arial" w:eastAsia="Arial" w:hAnsi="Arial" w:cs="Arial"/>
        <w:color w:val="000000"/>
        <w:sz w:val="18"/>
        <w:szCs w:val="18"/>
      </w:rPr>
      <w:tab/>
    </w:r>
    <w:r>
      <w:rPr>
        <w:rFonts w:ascii="Arial" w:eastAsia="Arial" w:hAnsi="Arial" w:cs="Arial"/>
        <w:color w:val="000000"/>
        <w:sz w:val="18"/>
        <w:szCs w:val="18"/>
      </w:rPr>
      <w:tab/>
    </w:r>
    <w:r w:rsidR="00AF17EE">
      <w:rPr>
        <w:rFonts w:ascii="Arial" w:eastAsia="Arial" w:hAnsi="Arial" w:cs="Arial"/>
        <w:color w:val="000000"/>
        <w:sz w:val="18"/>
        <w:szCs w:val="18"/>
      </w:rPr>
      <w:t xml:space="preserve">Page </w:t>
    </w:r>
    <w:r w:rsidR="00AF17EE">
      <w:rPr>
        <w:rFonts w:ascii="Arial" w:eastAsia="Arial" w:hAnsi="Arial" w:cs="Arial"/>
        <w:color w:val="000000"/>
        <w:sz w:val="18"/>
        <w:szCs w:val="18"/>
      </w:rPr>
      <w:fldChar w:fldCharType="begin"/>
    </w:r>
    <w:r w:rsidR="00AF17EE">
      <w:rPr>
        <w:rFonts w:ascii="Arial" w:eastAsia="Arial" w:hAnsi="Arial" w:cs="Arial"/>
        <w:color w:val="000000"/>
        <w:sz w:val="18"/>
        <w:szCs w:val="18"/>
      </w:rPr>
      <w:instrText>PAGE</w:instrText>
    </w:r>
    <w:r w:rsidR="00AF17EE">
      <w:rPr>
        <w:rFonts w:ascii="Arial" w:eastAsia="Arial" w:hAnsi="Arial" w:cs="Arial"/>
        <w:color w:val="000000"/>
        <w:sz w:val="18"/>
        <w:szCs w:val="18"/>
      </w:rPr>
      <w:fldChar w:fldCharType="separate"/>
    </w:r>
    <w:r w:rsidR="00242DB1">
      <w:rPr>
        <w:rFonts w:ascii="Arial" w:eastAsia="Arial" w:hAnsi="Arial" w:cs="Arial"/>
        <w:noProof/>
        <w:color w:val="000000"/>
        <w:sz w:val="18"/>
        <w:szCs w:val="18"/>
      </w:rPr>
      <w:t>1</w:t>
    </w:r>
    <w:r w:rsidR="00AF17EE">
      <w:rPr>
        <w:rFonts w:ascii="Arial" w:eastAsia="Arial" w:hAnsi="Arial" w:cs="Arial"/>
        <w:color w:val="000000"/>
        <w:sz w:val="18"/>
        <w:szCs w:val="18"/>
      </w:rPr>
      <w:fldChar w:fldCharType="end"/>
    </w:r>
    <w:r w:rsidR="00AF17EE">
      <w:rPr>
        <w:rFonts w:ascii="Arial" w:eastAsia="Arial" w:hAnsi="Arial" w:cs="Arial"/>
        <w:color w:val="000000"/>
        <w:sz w:val="18"/>
        <w:szCs w:val="18"/>
      </w:rPr>
      <w:t xml:space="preserve"> of </w:t>
    </w:r>
    <w:r w:rsidR="00AF17EE">
      <w:rPr>
        <w:rFonts w:ascii="Arial" w:eastAsia="Arial" w:hAnsi="Arial" w:cs="Arial"/>
        <w:color w:val="000000"/>
        <w:sz w:val="18"/>
        <w:szCs w:val="18"/>
      </w:rPr>
      <w:fldChar w:fldCharType="begin"/>
    </w:r>
    <w:r w:rsidR="00AF17EE">
      <w:rPr>
        <w:rFonts w:ascii="Arial" w:eastAsia="Arial" w:hAnsi="Arial" w:cs="Arial"/>
        <w:color w:val="000000"/>
        <w:sz w:val="18"/>
        <w:szCs w:val="18"/>
      </w:rPr>
      <w:instrText>NUMPAGES</w:instrText>
    </w:r>
    <w:r w:rsidR="00AF17EE">
      <w:rPr>
        <w:rFonts w:ascii="Arial" w:eastAsia="Arial" w:hAnsi="Arial" w:cs="Arial"/>
        <w:color w:val="000000"/>
        <w:sz w:val="18"/>
        <w:szCs w:val="18"/>
      </w:rPr>
      <w:fldChar w:fldCharType="separate"/>
    </w:r>
    <w:r w:rsidR="00242DB1">
      <w:rPr>
        <w:rFonts w:ascii="Arial" w:eastAsia="Arial" w:hAnsi="Arial" w:cs="Arial"/>
        <w:noProof/>
        <w:color w:val="000000"/>
        <w:sz w:val="18"/>
        <w:szCs w:val="18"/>
      </w:rPr>
      <w:t>2</w:t>
    </w:r>
    <w:r w:rsidR="00AF17EE">
      <w:rPr>
        <w:rFonts w:ascii="Arial" w:eastAsia="Arial" w:hAnsi="Arial" w:cs="Arial"/>
        <w:color w:val="000000"/>
        <w:sz w:val="18"/>
        <w:szCs w:val="18"/>
      </w:rPr>
      <w:fldChar w:fldCharType="end"/>
    </w:r>
  </w:p>
  <w:p w14:paraId="4DB890BE" w14:textId="77777777" w:rsidR="00557D2D" w:rsidRDefault="00AF17EE">
    <w:pPr>
      <w:pBdr>
        <w:top w:val="nil"/>
        <w:left w:val="nil"/>
        <w:bottom w:val="nil"/>
        <w:right w:val="nil"/>
        <w:between w:val="nil"/>
      </w:pBdr>
      <w:tabs>
        <w:tab w:val="center" w:pos="4320"/>
        <w:tab w:val="right" w:pos="8640"/>
        <w:tab w:val="right" w:pos="9360"/>
      </w:tabs>
      <w:rPr>
        <w:rFonts w:ascii="Arial" w:eastAsia="Arial" w:hAnsi="Arial" w:cs="Arial"/>
        <w:color w:val="000000"/>
        <w:sz w:val="18"/>
        <w:szCs w:val="18"/>
      </w:rPr>
    </w:pPr>
    <w:r>
      <w:rPr>
        <w:rFonts w:ascii="Arial" w:eastAsia="Arial" w:hAnsi="Arial" w:cs="Arial"/>
        <w:color w:val="000000"/>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57520" w14:textId="77777777" w:rsidR="00000000" w:rsidRDefault="00AF17EE">
      <w:r>
        <w:separator/>
      </w:r>
    </w:p>
  </w:footnote>
  <w:footnote w:type="continuationSeparator" w:id="0">
    <w:p w14:paraId="0E0A9D5E" w14:textId="77777777" w:rsidR="00000000" w:rsidRDefault="00AF17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46811" w14:textId="77777777" w:rsidR="00557D2D" w:rsidRDefault="00AF17EE">
    <w:pPr>
      <w:pBdr>
        <w:top w:val="nil"/>
        <w:left w:val="nil"/>
        <w:bottom w:val="nil"/>
        <w:right w:val="nil"/>
        <w:between w:val="nil"/>
      </w:pBdr>
      <w:tabs>
        <w:tab w:val="center" w:pos="4320"/>
        <w:tab w:val="right" w:pos="8640"/>
      </w:tabs>
      <w:jc w:val="center"/>
      <w:rPr>
        <w:rFonts w:ascii="Arial" w:eastAsia="Arial" w:hAnsi="Arial" w:cs="Arial"/>
        <w:b/>
        <w:color w:val="000000"/>
        <w:sz w:val="32"/>
        <w:szCs w:val="32"/>
      </w:rPr>
    </w:pPr>
    <w:r>
      <w:rPr>
        <w:rFonts w:ascii="Arial" w:eastAsia="Arial" w:hAnsi="Arial" w:cs="Arial"/>
        <w:b/>
        <w:color w:val="000000"/>
        <w:sz w:val="32"/>
        <w:szCs w:val="32"/>
      </w:rPr>
      <w:t>OBDRR Comments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D2D"/>
    <w:rsid w:val="00157160"/>
    <w:rsid w:val="00242DB1"/>
    <w:rsid w:val="00557D2D"/>
    <w:rsid w:val="00AF17EE"/>
    <w:rsid w:val="00BD4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E9947"/>
  <w15:docId w15:val="{E5369F19-BED2-4512-B6A9-2FEA33F69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character" w:styleId="Hyperlink">
    <w:name w:val="Hyperlink"/>
    <w:basedOn w:val="DefaultParagraphFont"/>
    <w:uiPriority w:val="99"/>
    <w:unhideWhenUsed/>
    <w:rsid w:val="00242DB1"/>
    <w:rPr>
      <w:color w:val="0000FF" w:themeColor="hyperlink"/>
      <w:u w:val="single"/>
    </w:rPr>
  </w:style>
  <w:style w:type="character" w:styleId="UnresolvedMention">
    <w:name w:val="Unresolved Mention"/>
    <w:basedOn w:val="DefaultParagraphFont"/>
    <w:uiPriority w:val="99"/>
    <w:semiHidden/>
    <w:unhideWhenUsed/>
    <w:rsid w:val="00242DB1"/>
    <w:rPr>
      <w:color w:val="605E5C"/>
      <w:shd w:val="clear" w:color="auto" w:fill="E1DFDD"/>
    </w:rPr>
  </w:style>
  <w:style w:type="paragraph" w:styleId="Header">
    <w:name w:val="header"/>
    <w:basedOn w:val="Normal"/>
    <w:link w:val="HeaderChar"/>
    <w:uiPriority w:val="99"/>
    <w:unhideWhenUsed/>
    <w:rsid w:val="00157160"/>
    <w:pPr>
      <w:tabs>
        <w:tab w:val="center" w:pos="4680"/>
        <w:tab w:val="right" w:pos="9360"/>
      </w:tabs>
    </w:pPr>
  </w:style>
  <w:style w:type="character" w:customStyle="1" w:styleId="HeaderChar">
    <w:name w:val="Header Char"/>
    <w:basedOn w:val="DefaultParagraphFont"/>
    <w:link w:val="Header"/>
    <w:uiPriority w:val="99"/>
    <w:rsid w:val="00157160"/>
  </w:style>
  <w:style w:type="paragraph" w:styleId="Footer">
    <w:name w:val="footer"/>
    <w:basedOn w:val="Normal"/>
    <w:link w:val="FooterChar"/>
    <w:uiPriority w:val="99"/>
    <w:unhideWhenUsed/>
    <w:rsid w:val="00157160"/>
    <w:pPr>
      <w:tabs>
        <w:tab w:val="center" w:pos="4680"/>
        <w:tab w:val="right" w:pos="9360"/>
      </w:tabs>
    </w:pPr>
  </w:style>
  <w:style w:type="character" w:customStyle="1" w:styleId="FooterChar">
    <w:name w:val="Footer Char"/>
    <w:basedOn w:val="DefaultParagraphFont"/>
    <w:link w:val="Footer"/>
    <w:uiPriority w:val="99"/>
    <w:rsid w:val="00157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rcot.com/news/release?id=8b772e9e-51d0-4c3c-e653-1e5079f28e89"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gailalfartexas@gmai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t.com/mktrules/issues/OBDRR041"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hatsuptesla.com/2022/06/04/vp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 Phillips</cp:lastModifiedBy>
  <cp:revision>3</cp:revision>
  <dcterms:created xsi:type="dcterms:W3CDTF">2022-06-13T00:32:00Z</dcterms:created>
  <dcterms:modified xsi:type="dcterms:W3CDTF">2022-06-13T00:33:00Z</dcterms:modified>
</cp:coreProperties>
</file>