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530"/>
        <w:gridCol w:w="6030"/>
      </w:tblGrid>
      <w:tr w:rsidR="000C143D" w:rsidRPr="000C143D" w14:paraId="6391DB11" w14:textId="77777777" w:rsidTr="00DA32BF">
        <w:tc>
          <w:tcPr>
            <w:tcW w:w="1620" w:type="dxa"/>
            <w:tcBorders>
              <w:bottom w:val="single" w:sz="4" w:space="0" w:color="auto"/>
            </w:tcBorders>
            <w:shd w:val="clear" w:color="auto" w:fill="FFFFFF"/>
            <w:vAlign w:val="center"/>
          </w:tcPr>
          <w:p w14:paraId="2203F7B7" w14:textId="77777777" w:rsidR="000C143D" w:rsidRPr="000C143D" w:rsidRDefault="00DA32BF" w:rsidP="000C143D">
            <w:pPr>
              <w:tabs>
                <w:tab w:val="center" w:pos="4320"/>
                <w:tab w:val="right" w:pos="8640"/>
              </w:tabs>
              <w:rPr>
                <w:rFonts w:ascii="Verdana" w:hAnsi="Verdana"/>
                <w:b/>
                <w:bCs/>
                <w:sz w:val="22"/>
              </w:rPr>
            </w:pPr>
            <w:bookmarkStart w:id="0" w:name="_Toc463363054"/>
            <w:r>
              <w:rPr>
                <w:rFonts w:ascii="Arial" w:hAnsi="Arial"/>
                <w:b/>
                <w:bCs/>
              </w:rPr>
              <w:t>NPR</w:t>
            </w:r>
            <w:r w:rsidR="000C143D" w:rsidRPr="000C143D">
              <w:rPr>
                <w:rFonts w:ascii="Arial" w:hAnsi="Arial"/>
                <w:b/>
                <w:bCs/>
              </w:rPr>
              <w:t>R Number</w:t>
            </w:r>
          </w:p>
        </w:tc>
        <w:tc>
          <w:tcPr>
            <w:tcW w:w="1260" w:type="dxa"/>
            <w:tcBorders>
              <w:bottom w:val="single" w:sz="4" w:space="0" w:color="auto"/>
            </w:tcBorders>
            <w:vAlign w:val="center"/>
          </w:tcPr>
          <w:p w14:paraId="0D42F2DD" w14:textId="026EF5DF" w:rsidR="000C143D" w:rsidRPr="00AD6E92" w:rsidRDefault="00775355" w:rsidP="00126FEA">
            <w:pPr>
              <w:pStyle w:val="Header"/>
              <w:rPr>
                <w:rFonts w:ascii="Arial" w:hAnsi="Arial" w:cs="Arial"/>
                <w:b/>
              </w:rPr>
            </w:pPr>
            <w:hyperlink r:id="rId8" w:history="1">
              <w:r w:rsidR="00A11680" w:rsidRPr="00775355">
                <w:rPr>
                  <w:rStyle w:val="Hyperlink"/>
                  <w:rFonts w:ascii="Arial" w:hAnsi="Arial" w:cs="Arial"/>
                  <w:b/>
                </w:rPr>
                <w:t>1</w:t>
              </w:r>
              <w:r w:rsidR="00126FEA" w:rsidRPr="00775355">
                <w:rPr>
                  <w:rStyle w:val="Hyperlink"/>
                  <w:rFonts w:ascii="Arial" w:hAnsi="Arial" w:cs="Arial"/>
                  <w:b/>
                </w:rPr>
                <w:t>1</w:t>
              </w:r>
              <w:r w:rsidR="006315BA" w:rsidRPr="00775355">
                <w:rPr>
                  <w:rStyle w:val="Hyperlink"/>
                  <w:rFonts w:ascii="Arial" w:hAnsi="Arial" w:cs="Arial"/>
                  <w:b/>
                </w:rPr>
                <w:t>28</w:t>
              </w:r>
            </w:hyperlink>
          </w:p>
        </w:tc>
        <w:tc>
          <w:tcPr>
            <w:tcW w:w="1530" w:type="dxa"/>
            <w:tcBorders>
              <w:bottom w:val="single" w:sz="4" w:space="0" w:color="auto"/>
            </w:tcBorders>
            <w:shd w:val="clear" w:color="auto" w:fill="FFFFFF"/>
            <w:vAlign w:val="center"/>
          </w:tcPr>
          <w:p w14:paraId="5C6BB16B" w14:textId="77777777" w:rsidR="000C143D" w:rsidRPr="001007C9" w:rsidRDefault="00DA32BF" w:rsidP="000C143D">
            <w:pPr>
              <w:pStyle w:val="Header"/>
              <w:rPr>
                <w:rFonts w:ascii="Arial" w:hAnsi="Arial" w:cs="Arial"/>
                <w:b/>
              </w:rPr>
            </w:pPr>
            <w:r>
              <w:rPr>
                <w:rFonts w:ascii="Arial" w:hAnsi="Arial" w:cs="Arial"/>
                <w:b/>
              </w:rPr>
              <w:t>NPR</w:t>
            </w:r>
            <w:r w:rsidR="000C143D" w:rsidRPr="001007C9">
              <w:rPr>
                <w:rFonts w:ascii="Arial" w:hAnsi="Arial" w:cs="Arial"/>
                <w:b/>
              </w:rPr>
              <w:t>R Title</w:t>
            </w:r>
          </w:p>
        </w:tc>
        <w:tc>
          <w:tcPr>
            <w:tcW w:w="6030" w:type="dxa"/>
            <w:tcBorders>
              <w:bottom w:val="single" w:sz="4" w:space="0" w:color="auto"/>
            </w:tcBorders>
            <w:shd w:val="clear" w:color="auto" w:fill="auto"/>
            <w:vAlign w:val="center"/>
          </w:tcPr>
          <w:p w14:paraId="2A824B5C" w14:textId="77777777" w:rsidR="000C143D" w:rsidRPr="00C834A8" w:rsidRDefault="006315BA" w:rsidP="000C143D">
            <w:pPr>
              <w:pStyle w:val="Header"/>
              <w:rPr>
                <w:rFonts w:ascii="Arial" w:hAnsi="Arial" w:cs="Arial"/>
                <w:b/>
              </w:rPr>
            </w:pPr>
            <w:r w:rsidRPr="006315BA">
              <w:rPr>
                <w:rFonts w:ascii="Arial" w:hAnsi="Arial" w:cs="Arial"/>
                <w:b/>
              </w:rPr>
              <w:t>Allow FFR Procurement up to FFR Limit Without Proration</w:t>
            </w:r>
          </w:p>
        </w:tc>
      </w:tr>
    </w:tbl>
    <w:p w14:paraId="6D8E026D" w14:textId="77777777" w:rsidR="000C143D" w:rsidRPr="000C143D" w:rsidRDefault="000C143D" w:rsidP="000C143D"/>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0C143D" w:rsidRPr="000C143D" w14:paraId="520918EB" w14:textId="77777777" w:rsidTr="007136A1">
        <w:trPr>
          <w:trHeight w:val="440"/>
        </w:trPr>
        <w:tc>
          <w:tcPr>
            <w:tcW w:w="2880" w:type="dxa"/>
            <w:tcBorders>
              <w:top w:val="single" w:sz="4" w:space="0" w:color="auto"/>
              <w:left w:val="single" w:sz="4" w:space="0" w:color="auto"/>
              <w:bottom w:val="single" w:sz="4" w:space="0" w:color="auto"/>
              <w:right w:val="single" w:sz="4" w:space="0" w:color="auto"/>
            </w:tcBorders>
            <w:vAlign w:val="center"/>
          </w:tcPr>
          <w:p w14:paraId="7BFFF4F9" w14:textId="77777777" w:rsidR="000C143D" w:rsidRPr="000C143D" w:rsidRDefault="000C143D" w:rsidP="000C143D">
            <w:pPr>
              <w:tabs>
                <w:tab w:val="center" w:pos="4320"/>
                <w:tab w:val="right" w:pos="8640"/>
              </w:tabs>
              <w:rPr>
                <w:rFonts w:ascii="Arial" w:hAnsi="Arial"/>
                <w:b/>
                <w:bCs/>
              </w:rPr>
            </w:pPr>
            <w:r w:rsidRPr="000C143D">
              <w:rPr>
                <w:rFonts w:ascii="Arial" w:hAnsi="Arial"/>
                <w:b/>
                <w:bCs/>
              </w:rPr>
              <w:t>Date</w:t>
            </w:r>
          </w:p>
        </w:tc>
        <w:tc>
          <w:tcPr>
            <w:tcW w:w="7560" w:type="dxa"/>
            <w:tcBorders>
              <w:top w:val="single" w:sz="4" w:space="0" w:color="auto"/>
              <w:left w:val="single" w:sz="4" w:space="0" w:color="auto"/>
              <w:bottom w:val="single" w:sz="4" w:space="0" w:color="auto"/>
              <w:right w:val="single" w:sz="4" w:space="0" w:color="auto"/>
            </w:tcBorders>
            <w:vAlign w:val="center"/>
          </w:tcPr>
          <w:p w14:paraId="2565EB85" w14:textId="77777777" w:rsidR="000C143D" w:rsidRPr="000C143D" w:rsidRDefault="00126FEA" w:rsidP="00A11680">
            <w:pPr>
              <w:rPr>
                <w:rFonts w:ascii="Arial" w:hAnsi="Arial"/>
              </w:rPr>
            </w:pPr>
            <w:r>
              <w:rPr>
                <w:rFonts w:ascii="Arial" w:hAnsi="Arial"/>
              </w:rPr>
              <w:t>September</w:t>
            </w:r>
            <w:r w:rsidRPr="00D11848">
              <w:rPr>
                <w:rFonts w:ascii="Arial" w:hAnsi="Arial"/>
              </w:rPr>
              <w:t xml:space="preserve"> </w:t>
            </w:r>
            <w:r w:rsidR="006315BA">
              <w:rPr>
                <w:rFonts w:ascii="Arial" w:hAnsi="Arial"/>
              </w:rPr>
              <w:t>8</w:t>
            </w:r>
            <w:r>
              <w:rPr>
                <w:rFonts w:ascii="Arial" w:hAnsi="Arial"/>
              </w:rPr>
              <w:t>, 202</w:t>
            </w:r>
            <w:r w:rsidR="006315BA">
              <w:rPr>
                <w:rFonts w:ascii="Arial" w:hAnsi="Arial"/>
              </w:rPr>
              <w:t>2</w:t>
            </w:r>
          </w:p>
        </w:tc>
      </w:tr>
    </w:tbl>
    <w:p w14:paraId="420DD3C6" w14:textId="77777777" w:rsidR="000C143D" w:rsidRPr="000C143D" w:rsidRDefault="000C143D" w:rsidP="000C143D"/>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0C143D" w:rsidRPr="000C143D" w14:paraId="4A46B8DB" w14:textId="77777777" w:rsidTr="007136A1">
        <w:trPr>
          <w:trHeight w:val="440"/>
        </w:trPr>
        <w:tc>
          <w:tcPr>
            <w:tcW w:w="10440" w:type="dxa"/>
            <w:gridSpan w:val="2"/>
            <w:tcBorders>
              <w:top w:val="single" w:sz="4" w:space="0" w:color="auto"/>
            </w:tcBorders>
            <w:shd w:val="clear" w:color="auto" w:fill="FFFFFF"/>
            <w:vAlign w:val="center"/>
          </w:tcPr>
          <w:p w14:paraId="27823C0E" w14:textId="77777777" w:rsidR="000C143D" w:rsidRPr="000C143D" w:rsidRDefault="000C143D" w:rsidP="000C143D">
            <w:pPr>
              <w:tabs>
                <w:tab w:val="center" w:pos="4320"/>
                <w:tab w:val="right" w:pos="8640"/>
              </w:tabs>
              <w:jc w:val="center"/>
              <w:rPr>
                <w:rFonts w:ascii="Arial" w:hAnsi="Arial"/>
                <w:b/>
                <w:bCs/>
              </w:rPr>
            </w:pPr>
            <w:r w:rsidRPr="000C143D">
              <w:rPr>
                <w:rFonts w:ascii="Arial" w:hAnsi="Arial"/>
                <w:b/>
                <w:bCs/>
              </w:rPr>
              <w:t>Submitter’s Information</w:t>
            </w:r>
          </w:p>
        </w:tc>
      </w:tr>
      <w:tr w:rsidR="00D11848" w:rsidRPr="000C143D" w14:paraId="7CE9BDCD" w14:textId="77777777" w:rsidTr="007136A1">
        <w:trPr>
          <w:trHeight w:val="350"/>
        </w:trPr>
        <w:tc>
          <w:tcPr>
            <w:tcW w:w="2880" w:type="dxa"/>
            <w:shd w:val="clear" w:color="auto" w:fill="FFFFFF"/>
            <w:vAlign w:val="center"/>
          </w:tcPr>
          <w:p w14:paraId="162E863F" w14:textId="77777777" w:rsidR="00D11848" w:rsidRPr="000C143D" w:rsidRDefault="00D11848" w:rsidP="00D11848">
            <w:pPr>
              <w:tabs>
                <w:tab w:val="center" w:pos="4320"/>
                <w:tab w:val="right" w:pos="8640"/>
              </w:tabs>
              <w:rPr>
                <w:rFonts w:ascii="Arial" w:hAnsi="Arial"/>
                <w:b/>
                <w:bCs/>
              </w:rPr>
            </w:pPr>
            <w:r w:rsidRPr="000C143D">
              <w:rPr>
                <w:rFonts w:ascii="Arial" w:hAnsi="Arial"/>
                <w:b/>
                <w:bCs/>
              </w:rPr>
              <w:t>Name</w:t>
            </w:r>
          </w:p>
        </w:tc>
        <w:tc>
          <w:tcPr>
            <w:tcW w:w="7560" w:type="dxa"/>
            <w:vAlign w:val="center"/>
          </w:tcPr>
          <w:p w14:paraId="11E0ECD1" w14:textId="77777777" w:rsidR="00D11848" w:rsidRDefault="00D11848" w:rsidP="00D11848">
            <w:pPr>
              <w:pStyle w:val="NormalArial"/>
            </w:pPr>
            <w:r>
              <w:t>Troy Anderson</w:t>
            </w:r>
          </w:p>
        </w:tc>
      </w:tr>
      <w:tr w:rsidR="00D11848" w:rsidRPr="000C143D" w14:paraId="037230A0" w14:textId="77777777" w:rsidTr="007136A1">
        <w:trPr>
          <w:trHeight w:val="350"/>
        </w:trPr>
        <w:tc>
          <w:tcPr>
            <w:tcW w:w="2880" w:type="dxa"/>
            <w:shd w:val="clear" w:color="auto" w:fill="FFFFFF"/>
            <w:vAlign w:val="center"/>
          </w:tcPr>
          <w:p w14:paraId="2E23644D" w14:textId="77777777" w:rsidR="00D11848" w:rsidRPr="000C143D" w:rsidRDefault="00D11848" w:rsidP="00D11848">
            <w:pPr>
              <w:tabs>
                <w:tab w:val="center" w:pos="4320"/>
                <w:tab w:val="right" w:pos="8640"/>
              </w:tabs>
              <w:rPr>
                <w:rFonts w:ascii="Arial" w:hAnsi="Arial"/>
                <w:b/>
                <w:bCs/>
              </w:rPr>
            </w:pPr>
            <w:r w:rsidRPr="000C143D">
              <w:rPr>
                <w:rFonts w:ascii="Arial" w:hAnsi="Arial"/>
                <w:b/>
                <w:bCs/>
              </w:rPr>
              <w:t>E-mail Address</w:t>
            </w:r>
          </w:p>
        </w:tc>
        <w:tc>
          <w:tcPr>
            <w:tcW w:w="7560" w:type="dxa"/>
            <w:vAlign w:val="center"/>
          </w:tcPr>
          <w:p w14:paraId="1ECB9725" w14:textId="77777777" w:rsidR="00D11848" w:rsidRDefault="00D11848" w:rsidP="00D11848">
            <w:pPr>
              <w:pStyle w:val="NormalArial"/>
            </w:pPr>
            <w:hyperlink r:id="rId9" w:history="1">
              <w:r w:rsidRPr="003F7124">
                <w:rPr>
                  <w:rStyle w:val="Hyperlink"/>
                </w:rPr>
                <w:t>Troy.Anderson@ercot.com</w:t>
              </w:r>
            </w:hyperlink>
          </w:p>
        </w:tc>
      </w:tr>
      <w:tr w:rsidR="00D11848" w:rsidRPr="000C143D" w14:paraId="53AB42A1" w14:textId="77777777" w:rsidTr="007136A1">
        <w:trPr>
          <w:trHeight w:val="350"/>
        </w:trPr>
        <w:tc>
          <w:tcPr>
            <w:tcW w:w="2880" w:type="dxa"/>
            <w:shd w:val="clear" w:color="auto" w:fill="FFFFFF"/>
            <w:vAlign w:val="center"/>
          </w:tcPr>
          <w:p w14:paraId="4EC016DB" w14:textId="77777777" w:rsidR="00D11848" w:rsidRPr="000C143D" w:rsidRDefault="00D11848" w:rsidP="00D11848">
            <w:pPr>
              <w:tabs>
                <w:tab w:val="center" w:pos="4320"/>
                <w:tab w:val="right" w:pos="8640"/>
              </w:tabs>
              <w:rPr>
                <w:rFonts w:ascii="Arial" w:hAnsi="Arial"/>
                <w:b/>
                <w:bCs/>
              </w:rPr>
            </w:pPr>
            <w:r w:rsidRPr="000C143D">
              <w:rPr>
                <w:rFonts w:ascii="Arial" w:hAnsi="Arial"/>
                <w:b/>
                <w:bCs/>
              </w:rPr>
              <w:t>Company</w:t>
            </w:r>
          </w:p>
        </w:tc>
        <w:tc>
          <w:tcPr>
            <w:tcW w:w="7560" w:type="dxa"/>
            <w:vAlign w:val="center"/>
          </w:tcPr>
          <w:p w14:paraId="3A39BA42" w14:textId="77777777" w:rsidR="00D11848" w:rsidRDefault="00D11848" w:rsidP="00D11848">
            <w:pPr>
              <w:pStyle w:val="NormalArial"/>
            </w:pPr>
            <w:r>
              <w:t>ERCOT</w:t>
            </w:r>
          </w:p>
        </w:tc>
      </w:tr>
      <w:tr w:rsidR="00D11848" w:rsidRPr="000C143D" w14:paraId="1FACEF13" w14:textId="77777777" w:rsidTr="007136A1">
        <w:trPr>
          <w:trHeight w:val="350"/>
        </w:trPr>
        <w:tc>
          <w:tcPr>
            <w:tcW w:w="2880" w:type="dxa"/>
            <w:tcBorders>
              <w:bottom w:val="single" w:sz="4" w:space="0" w:color="auto"/>
            </w:tcBorders>
            <w:shd w:val="clear" w:color="auto" w:fill="FFFFFF"/>
            <w:vAlign w:val="center"/>
          </w:tcPr>
          <w:p w14:paraId="6C27ED5B" w14:textId="77777777" w:rsidR="00D11848" w:rsidRPr="000C143D" w:rsidRDefault="00D11848" w:rsidP="00D11848">
            <w:pPr>
              <w:tabs>
                <w:tab w:val="center" w:pos="4320"/>
                <w:tab w:val="right" w:pos="8640"/>
              </w:tabs>
              <w:rPr>
                <w:rFonts w:ascii="Arial" w:hAnsi="Arial"/>
                <w:b/>
                <w:bCs/>
              </w:rPr>
            </w:pPr>
            <w:r w:rsidRPr="000C143D">
              <w:rPr>
                <w:rFonts w:ascii="Arial" w:hAnsi="Arial"/>
                <w:b/>
                <w:bCs/>
              </w:rPr>
              <w:t>Phone Number</w:t>
            </w:r>
          </w:p>
        </w:tc>
        <w:tc>
          <w:tcPr>
            <w:tcW w:w="7560" w:type="dxa"/>
            <w:tcBorders>
              <w:bottom w:val="single" w:sz="4" w:space="0" w:color="auto"/>
            </w:tcBorders>
            <w:vAlign w:val="center"/>
          </w:tcPr>
          <w:p w14:paraId="52C9B837" w14:textId="77777777" w:rsidR="00D11848" w:rsidRDefault="00D11848" w:rsidP="00D11848">
            <w:pPr>
              <w:pStyle w:val="NormalArial"/>
            </w:pPr>
            <w:r>
              <w:t>512-248-3905</w:t>
            </w:r>
          </w:p>
        </w:tc>
      </w:tr>
      <w:tr w:rsidR="00D11848" w:rsidRPr="000C143D" w14:paraId="7104D8AC" w14:textId="77777777" w:rsidTr="007136A1">
        <w:trPr>
          <w:trHeight w:val="350"/>
        </w:trPr>
        <w:tc>
          <w:tcPr>
            <w:tcW w:w="2880" w:type="dxa"/>
            <w:shd w:val="clear" w:color="auto" w:fill="FFFFFF"/>
            <w:vAlign w:val="center"/>
          </w:tcPr>
          <w:p w14:paraId="485C5E41" w14:textId="77777777" w:rsidR="00D11848" w:rsidRPr="000C143D" w:rsidRDefault="00D11848" w:rsidP="00D11848">
            <w:pPr>
              <w:tabs>
                <w:tab w:val="center" w:pos="4320"/>
                <w:tab w:val="right" w:pos="8640"/>
              </w:tabs>
              <w:rPr>
                <w:rFonts w:ascii="Arial" w:hAnsi="Arial"/>
                <w:b/>
                <w:bCs/>
              </w:rPr>
            </w:pPr>
            <w:r w:rsidRPr="000C143D">
              <w:rPr>
                <w:rFonts w:ascii="Arial" w:hAnsi="Arial"/>
                <w:b/>
                <w:bCs/>
              </w:rPr>
              <w:t>Cell Number</w:t>
            </w:r>
          </w:p>
        </w:tc>
        <w:tc>
          <w:tcPr>
            <w:tcW w:w="7560" w:type="dxa"/>
            <w:vAlign w:val="center"/>
          </w:tcPr>
          <w:p w14:paraId="1A98BFDA" w14:textId="77777777" w:rsidR="00D11848" w:rsidRDefault="00D11848" w:rsidP="00D11848">
            <w:pPr>
              <w:pStyle w:val="NormalArial"/>
            </w:pPr>
          </w:p>
        </w:tc>
      </w:tr>
      <w:tr w:rsidR="00D11848" w:rsidRPr="000C143D" w14:paraId="67DE7214" w14:textId="77777777" w:rsidTr="007136A1">
        <w:trPr>
          <w:trHeight w:val="350"/>
        </w:trPr>
        <w:tc>
          <w:tcPr>
            <w:tcW w:w="2880" w:type="dxa"/>
            <w:tcBorders>
              <w:bottom w:val="single" w:sz="4" w:space="0" w:color="auto"/>
            </w:tcBorders>
            <w:shd w:val="clear" w:color="auto" w:fill="FFFFFF"/>
            <w:vAlign w:val="center"/>
          </w:tcPr>
          <w:p w14:paraId="61F92D74" w14:textId="77777777" w:rsidR="00D11848" w:rsidRPr="000C143D" w:rsidDel="00075A94" w:rsidRDefault="00D11848" w:rsidP="00D11848">
            <w:pPr>
              <w:tabs>
                <w:tab w:val="center" w:pos="4320"/>
                <w:tab w:val="right" w:pos="8640"/>
              </w:tabs>
              <w:rPr>
                <w:rFonts w:ascii="Arial" w:hAnsi="Arial"/>
                <w:b/>
                <w:bCs/>
              </w:rPr>
            </w:pPr>
            <w:r w:rsidRPr="000C143D">
              <w:rPr>
                <w:rFonts w:ascii="Arial" w:hAnsi="Arial"/>
                <w:b/>
                <w:bCs/>
              </w:rPr>
              <w:t>Market Segment</w:t>
            </w:r>
          </w:p>
        </w:tc>
        <w:tc>
          <w:tcPr>
            <w:tcW w:w="7560" w:type="dxa"/>
            <w:tcBorders>
              <w:bottom w:val="single" w:sz="4" w:space="0" w:color="auto"/>
            </w:tcBorders>
            <w:vAlign w:val="center"/>
          </w:tcPr>
          <w:p w14:paraId="2F51956E" w14:textId="77777777" w:rsidR="00D11848" w:rsidRDefault="00D11848" w:rsidP="00D11848">
            <w:pPr>
              <w:pStyle w:val="NormalArial"/>
            </w:pPr>
            <w:r>
              <w:t>Not applicable</w:t>
            </w:r>
          </w:p>
        </w:tc>
      </w:tr>
    </w:tbl>
    <w:p w14:paraId="5BCB504A" w14:textId="77777777" w:rsidR="00A84456" w:rsidRDefault="00A84456" w:rsidP="00A84456">
      <w:pPr>
        <w:rPr>
          <w:rFonts w:ascii="Arial" w:hAnsi="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A84456" w:rsidRPr="000C143D" w14:paraId="6184F8D4" w14:textId="77777777" w:rsidTr="00500CDB">
        <w:trPr>
          <w:trHeight w:val="350"/>
        </w:trPr>
        <w:tc>
          <w:tcPr>
            <w:tcW w:w="10440" w:type="dxa"/>
            <w:tcBorders>
              <w:bottom w:val="single" w:sz="4" w:space="0" w:color="auto"/>
            </w:tcBorders>
            <w:shd w:val="clear" w:color="auto" w:fill="FFFFFF"/>
            <w:vAlign w:val="center"/>
          </w:tcPr>
          <w:p w14:paraId="21D41DB9" w14:textId="77777777" w:rsidR="00A84456" w:rsidRPr="000C143D" w:rsidRDefault="00D11848" w:rsidP="00500CDB">
            <w:pPr>
              <w:tabs>
                <w:tab w:val="center" w:pos="4320"/>
                <w:tab w:val="right" w:pos="8640"/>
              </w:tabs>
              <w:jc w:val="center"/>
              <w:rPr>
                <w:rFonts w:ascii="Arial" w:hAnsi="Arial"/>
                <w:b/>
                <w:bCs/>
              </w:rPr>
            </w:pPr>
            <w:r w:rsidRPr="00D11848">
              <w:rPr>
                <w:rFonts w:ascii="Arial" w:hAnsi="Arial"/>
                <w:b/>
                <w:bCs/>
              </w:rPr>
              <w:t>Comments</w:t>
            </w:r>
          </w:p>
        </w:tc>
      </w:tr>
    </w:tbl>
    <w:p w14:paraId="454AC6D0" w14:textId="6BC71B2A" w:rsidR="00D11848" w:rsidRDefault="00C834A8" w:rsidP="00D11848">
      <w:pPr>
        <w:pStyle w:val="NormalArial"/>
        <w:spacing w:before="240" w:after="240"/>
      </w:pPr>
      <w:r>
        <w:t>Pursuant to paragraph (4) of Section 21.4.6, Revision Request Impact Analysis</w:t>
      </w:r>
      <w:r w:rsidR="00D11848">
        <w:t xml:space="preserve">, ERCOT proposes an alternative schedule for the development of an Impact Analysis for </w:t>
      </w:r>
      <w:r w:rsidR="00DA32BF">
        <w:t xml:space="preserve">Nodal Protocol Revision Request (NPRR) </w:t>
      </w:r>
      <w:r w:rsidR="00A11680">
        <w:t>1</w:t>
      </w:r>
      <w:r w:rsidR="00126FEA">
        <w:t>1</w:t>
      </w:r>
      <w:r w:rsidR="006315BA">
        <w:t>28</w:t>
      </w:r>
      <w:r w:rsidR="00D11848">
        <w:t xml:space="preserve">.  ERCOT intends to complete the Impact Analysis for </w:t>
      </w:r>
      <w:r w:rsidR="00DA32BF">
        <w:t>NPR</w:t>
      </w:r>
      <w:r w:rsidR="00292A6B">
        <w:t>R</w:t>
      </w:r>
      <w:r w:rsidR="00A11680">
        <w:t>1</w:t>
      </w:r>
      <w:r w:rsidR="00126FEA">
        <w:t>1</w:t>
      </w:r>
      <w:r w:rsidR="006315BA">
        <w:t>28</w:t>
      </w:r>
      <w:r w:rsidR="00D11848">
        <w:t xml:space="preserve"> prior to</w:t>
      </w:r>
      <w:r w:rsidR="00D11848" w:rsidRPr="006B1B7D">
        <w:t xml:space="preserve"> the</w:t>
      </w:r>
      <w:r w:rsidR="00D11848">
        <w:t xml:space="preserve"> </w:t>
      </w:r>
      <w:r w:rsidR="00C2762C">
        <w:t>October</w:t>
      </w:r>
      <w:r w:rsidR="00A11680">
        <w:t xml:space="preserve"> 1</w:t>
      </w:r>
      <w:r w:rsidR="006315BA">
        <w:t>3</w:t>
      </w:r>
      <w:r w:rsidR="00292A6B">
        <w:t>,</w:t>
      </w:r>
      <w:r w:rsidR="00A11680">
        <w:t xml:space="preserve"> 202</w:t>
      </w:r>
      <w:r w:rsidR="006315BA">
        <w:t>2</w:t>
      </w:r>
      <w:r w:rsidR="00D11848">
        <w:t xml:space="preserve"> </w:t>
      </w:r>
      <w:r>
        <w:t>PRS</w:t>
      </w:r>
      <w:r w:rsidR="00D11848">
        <w:t xml:space="preserve"> meeting.</w:t>
      </w:r>
      <w:bookmarkEnd w:id="0"/>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775355" w:rsidRPr="00775355" w14:paraId="54A36CA9" w14:textId="77777777" w:rsidTr="007C36A6">
        <w:tblPrEx>
          <w:tblCellMar>
            <w:top w:w="0" w:type="dxa"/>
            <w:bottom w:w="0" w:type="dxa"/>
          </w:tblCellMar>
        </w:tblPrEx>
        <w:trPr>
          <w:trHeight w:val="350"/>
        </w:trPr>
        <w:tc>
          <w:tcPr>
            <w:tcW w:w="10440" w:type="dxa"/>
            <w:tcBorders>
              <w:bottom w:val="single" w:sz="4" w:space="0" w:color="auto"/>
            </w:tcBorders>
            <w:shd w:val="clear" w:color="auto" w:fill="FFFFFF"/>
            <w:vAlign w:val="center"/>
          </w:tcPr>
          <w:p w14:paraId="44178057" w14:textId="77777777" w:rsidR="00775355" w:rsidRPr="00775355" w:rsidRDefault="00775355" w:rsidP="00775355">
            <w:pPr>
              <w:tabs>
                <w:tab w:val="center" w:pos="4320"/>
                <w:tab w:val="right" w:pos="8640"/>
              </w:tabs>
              <w:jc w:val="center"/>
              <w:rPr>
                <w:rFonts w:ascii="Arial" w:hAnsi="Arial"/>
                <w:b/>
                <w:bCs/>
              </w:rPr>
            </w:pPr>
            <w:r w:rsidRPr="00775355">
              <w:rPr>
                <w:rFonts w:ascii="Arial" w:hAnsi="Arial"/>
                <w:b/>
                <w:bCs/>
              </w:rPr>
              <w:t>Revised Cover Page Language</w:t>
            </w:r>
          </w:p>
        </w:tc>
      </w:tr>
    </w:tbl>
    <w:p w14:paraId="1C8C6E2E" w14:textId="77777777" w:rsidR="00775355" w:rsidRPr="00775355" w:rsidRDefault="00775355" w:rsidP="00775355">
      <w:pPr>
        <w:spacing w:before="120" w:after="120"/>
        <w:rPr>
          <w:rFonts w:ascii="Arial" w:hAnsi="Arial" w:cs="Arial"/>
          <w:bCs/>
        </w:rPr>
      </w:pPr>
      <w:r w:rsidRPr="00775355">
        <w:rPr>
          <w:rFonts w:ascii="Arial" w:hAnsi="Arial" w:cs="Arial"/>
          <w:bCs/>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775355" w:rsidRPr="00775355" w14:paraId="07AFC5C5" w14:textId="77777777" w:rsidTr="00775355">
        <w:tblPrEx>
          <w:tblCellMar>
            <w:top w:w="0" w:type="dxa"/>
            <w:bottom w:w="0" w:type="dxa"/>
          </w:tblCellMar>
        </w:tblPrEx>
        <w:trPr>
          <w:trHeight w:val="323"/>
        </w:trPr>
        <w:tc>
          <w:tcPr>
            <w:tcW w:w="10440" w:type="dxa"/>
            <w:tcBorders>
              <w:bottom w:val="single" w:sz="4" w:space="0" w:color="auto"/>
            </w:tcBorders>
            <w:shd w:val="clear" w:color="auto" w:fill="FFFFFF"/>
            <w:vAlign w:val="center"/>
          </w:tcPr>
          <w:p w14:paraId="526BABEF" w14:textId="3DA4E882" w:rsidR="00775355" w:rsidRPr="00775355" w:rsidRDefault="00775355" w:rsidP="00775355">
            <w:pPr>
              <w:tabs>
                <w:tab w:val="center" w:pos="4320"/>
                <w:tab w:val="right" w:pos="8640"/>
              </w:tabs>
              <w:jc w:val="center"/>
              <w:rPr>
                <w:rFonts w:ascii="Arial" w:hAnsi="Arial"/>
                <w:b/>
                <w:bCs/>
              </w:rPr>
            </w:pPr>
            <w:r>
              <w:rPr>
                <w:rFonts w:ascii="Arial" w:hAnsi="Arial"/>
                <w:b/>
                <w:bCs/>
              </w:rPr>
              <w:t xml:space="preserve">Revised </w:t>
            </w:r>
            <w:r w:rsidRPr="00775355">
              <w:rPr>
                <w:rFonts w:ascii="Arial" w:hAnsi="Arial"/>
                <w:b/>
                <w:bCs/>
              </w:rPr>
              <w:t xml:space="preserve">Proposed </w:t>
            </w:r>
            <w:r>
              <w:rPr>
                <w:rFonts w:ascii="Arial" w:hAnsi="Arial"/>
                <w:b/>
                <w:bCs/>
              </w:rPr>
              <w:t>Protocol Language</w:t>
            </w:r>
          </w:p>
        </w:tc>
      </w:tr>
    </w:tbl>
    <w:p w14:paraId="5069FFC9" w14:textId="7A789844" w:rsidR="00775355" w:rsidRPr="00775355" w:rsidRDefault="00775355" w:rsidP="00775355">
      <w:pPr>
        <w:spacing w:before="120" w:after="120"/>
        <w:rPr>
          <w:rFonts w:ascii="Arial" w:hAnsi="Arial" w:cs="Arial"/>
          <w:bCs/>
        </w:rPr>
      </w:pPr>
      <w:r w:rsidRPr="00775355">
        <w:rPr>
          <w:rFonts w:ascii="Arial" w:hAnsi="Arial" w:cs="Arial"/>
          <w:bCs/>
        </w:rPr>
        <w:t>None</w:t>
      </w:r>
    </w:p>
    <w:sectPr w:rsidR="00775355" w:rsidRPr="00775355" w:rsidSect="00751FF9">
      <w:headerReference w:type="default" r:id="rId10"/>
      <w:footerReference w:type="default" r:id="rId11"/>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BFBCD4" w14:textId="77777777" w:rsidR="00B2512D" w:rsidRDefault="00B2512D">
      <w:r>
        <w:separator/>
      </w:r>
    </w:p>
  </w:endnote>
  <w:endnote w:type="continuationSeparator" w:id="0">
    <w:p w14:paraId="0C09A2FF" w14:textId="77777777" w:rsidR="00B2512D" w:rsidRDefault="00B251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8FE8E9" w14:textId="77777777" w:rsidR="00AD6E92" w:rsidRDefault="00AD6E92" w:rsidP="00AD6E92">
    <w:pPr>
      <w:pStyle w:val="Footer"/>
      <w:tabs>
        <w:tab w:val="clear" w:pos="4320"/>
        <w:tab w:val="clear" w:pos="8640"/>
        <w:tab w:val="right" w:pos="9360"/>
      </w:tabs>
      <w:rPr>
        <w:rFonts w:ascii="Arial" w:hAnsi="Arial" w:cs="Arial"/>
        <w:sz w:val="18"/>
      </w:rPr>
    </w:pPr>
    <w:r>
      <w:rPr>
        <w:rFonts w:ascii="Arial" w:hAnsi="Arial" w:cs="Arial"/>
        <w:sz w:val="18"/>
      </w:rPr>
      <w:t>1</w:t>
    </w:r>
    <w:r w:rsidR="00C2762C">
      <w:rPr>
        <w:rFonts w:ascii="Arial" w:hAnsi="Arial" w:cs="Arial"/>
        <w:sz w:val="18"/>
      </w:rPr>
      <w:t>1</w:t>
    </w:r>
    <w:r w:rsidR="006315BA">
      <w:rPr>
        <w:rFonts w:ascii="Arial" w:hAnsi="Arial" w:cs="Arial"/>
        <w:sz w:val="18"/>
      </w:rPr>
      <w:t>28</w:t>
    </w:r>
    <w:r>
      <w:rPr>
        <w:rFonts w:ascii="Arial" w:hAnsi="Arial" w:cs="Arial"/>
        <w:sz w:val="18"/>
      </w:rPr>
      <w:t>N</w:t>
    </w:r>
    <w:r w:rsidR="00C2762C">
      <w:rPr>
        <w:rFonts w:ascii="Arial" w:hAnsi="Arial" w:cs="Arial"/>
        <w:sz w:val="18"/>
      </w:rPr>
      <w:t>P</w:t>
    </w:r>
    <w:r>
      <w:rPr>
        <w:rFonts w:ascii="Arial" w:hAnsi="Arial" w:cs="Arial"/>
        <w:sz w:val="18"/>
      </w:rPr>
      <w:t>RR-</w:t>
    </w:r>
    <w:r w:rsidR="006315BA">
      <w:rPr>
        <w:rFonts w:ascii="Arial" w:hAnsi="Arial" w:cs="Arial"/>
        <w:sz w:val="18"/>
      </w:rPr>
      <w:t>17</w:t>
    </w:r>
    <w:r>
      <w:rPr>
        <w:rFonts w:ascii="Arial" w:hAnsi="Arial" w:cs="Arial"/>
        <w:sz w:val="18"/>
      </w:rPr>
      <w:t xml:space="preserve"> </w:t>
    </w:r>
    <w:r w:rsidR="000C143D">
      <w:rPr>
        <w:rFonts w:ascii="Arial" w:hAnsi="Arial" w:cs="Arial"/>
        <w:sz w:val="18"/>
      </w:rPr>
      <w:t xml:space="preserve">ERCOT Comments </w:t>
    </w:r>
    <w:r>
      <w:rPr>
        <w:rFonts w:ascii="Arial" w:hAnsi="Arial" w:cs="Arial"/>
        <w:sz w:val="18"/>
      </w:rPr>
      <w:t>0</w:t>
    </w:r>
    <w:r w:rsidR="00C2762C">
      <w:rPr>
        <w:rFonts w:ascii="Arial" w:hAnsi="Arial" w:cs="Arial"/>
        <w:sz w:val="18"/>
      </w:rPr>
      <w:t>90</w:t>
    </w:r>
    <w:r w:rsidR="006315BA">
      <w:rPr>
        <w:rFonts w:ascii="Arial" w:hAnsi="Arial" w:cs="Arial"/>
        <w:sz w:val="18"/>
      </w:rPr>
      <w:t>8</w:t>
    </w:r>
    <w:r w:rsidR="00C2762C">
      <w:rPr>
        <w:rFonts w:ascii="Arial" w:hAnsi="Arial" w:cs="Arial"/>
        <w:sz w:val="18"/>
      </w:rPr>
      <w:t>2</w:t>
    </w:r>
    <w:r w:rsidR="006315BA">
      <w:rPr>
        <w:rFonts w:ascii="Arial" w:hAnsi="Arial" w:cs="Arial"/>
        <w:sz w:val="18"/>
      </w:rPr>
      <w:t>2</w:t>
    </w:r>
    <w:r>
      <w:rPr>
        <w:rFonts w:ascii="Arial" w:hAnsi="Arial" w:cs="Arial"/>
        <w:sz w:val="18"/>
      </w:rPr>
      <w:tab/>
      <w:t>Pa</w:t>
    </w:r>
    <w:r w:rsidRPr="00412DCA">
      <w:rPr>
        <w:rFonts w:ascii="Arial" w:hAnsi="Arial" w:cs="Arial"/>
        <w:sz w:val="18"/>
      </w:rPr>
      <w:t xml:space="preserve">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00C2762C">
      <w:rPr>
        <w:rFonts w:ascii="Arial" w:hAnsi="Arial" w:cs="Arial"/>
        <w:noProof/>
        <w:sz w:val="18"/>
      </w:rPr>
      <w:t>1</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C2762C">
      <w:rPr>
        <w:rFonts w:ascii="Arial" w:hAnsi="Arial" w:cs="Arial"/>
        <w:noProof/>
        <w:sz w:val="18"/>
      </w:rPr>
      <w:t>1</w:t>
    </w:r>
    <w:r w:rsidRPr="00412DCA">
      <w:rPr>
        <w:rFonts w:ascii="Arial" w:hAnsi="Arial" w:cs="Arial"/>
        <w:sz w:val="18"/>
      </w:rPr>
      <w:fldChar w:fldCharType="end"/>
    </w:r>
  </w:p>
  <w:p w14:paraId="65E6DDCD" w14:textId="77777777" w:rsidR="0026668F" w:rsidRPr="00AD6E92" w:rsidRDefault="00AD6E92" w:rsidP="00AD6E92">
    <w:pPr>
      <w:pStyle w:val="Footer"/>
      <w:tabs>
        <w:tab w:val="clear" w:pos="4320"/>
        <w:tab w:val="clear" w:pos="8640"/>
        <w:tab w:val="right" w:pos="9360"/>
      </w:tabs>
      <w:rPr>
        <w:rFonts w:ascii="Arial" w:hAnsi="Arial" w:cs="Arial"/>
        <w:sz w:val="18"/>
      </w:rPr>
    </w:pPr>
    <w:r>
      <w:rPr>
        <w:rFonts w:ascii="Arial" w:hAnsi="Arial" w:cs="Arial"/>
        <w:sz w:val="18"/>
      </w:rPr>
      <w:t>PUBLIC</w:t>
    </w:r>
    <w:r w:rsidR="0026668F" w:rsidRPr="001007C9">
      <w:rPr>
        <w:rFonts w:ascii="Arial" w:hAnsi="Arial" w:cs="Arial"/>
        <w:bCs/>
        <w:smallCaps/>
        <w:spacing w:val="-6"/>
        <w:sz w:val="18"/>
        <w:szCs w:val="18"/>
      </w:rPr>
      <w:tab/>
    </w:r>
    <w:r w:rsidR="0026668F" w:rsidRPr="001007C9">
      <w:rPr>
        <w:rFonts w:ascii="Arial" w:hAnsi="Arial" w:cs="Arial"/>
        <w:bCs/>
        <w:smallCaps/>
        <w:spacing w:val="-6"/>
        <w:sz w:val="18"/>
        <w:szCs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BA05AF" w14:textId="77777777" w:rsidR="00B2512D" w:rsidRDefault="00B2512D">
      <w:r>
        <w:separator/>
      </w:r>
    </w:p>
  </w:footnote>
  <w:footnote w:type="continuationSeparator" w:id="0">
    <w:p w14:paraId="487DA111" w14:textId="77777777" w:rsidR="00B2512D" w:rsidRDefault="00B2512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283F2A" w14:textId="77777777" w:rsidR="00AD6E92" w:rsidRPr="00AD6E92" w:rsidRDefault="00886AD5" w:rsidP="00AD6E92">
    <w:pPr>
      <w:tabs>
        <w:tab w:val="center" w:pos="4320"/>
        <w:tab w:val="right" w:pos="8640"/>
      </w:tabs>
      <w:jc w:val="center"/>
      <w:rPr>
        <w:rFonts w:ascii="Arial" w:hAnsi="Arial"/>
        <w:b/>
        <w:bCs/>
        <w:sz w:val="32"/>
      </w:rPr>
    </w:pPr>
    <w:r>
      <w:rPr>
        <w:rFonts w:ascii="Arial" w:hAnsi="Arial"/>
        <w:b/>
        <w:bCs/>
        <w:sz w:val="32"/>
      </w:rPr>
      <w:t>NPR</w:t>
    </w:r>
    <w:r w:rsidR="000C143D">
      <w:rPr>
        <w:rFonts w:ascii="Arial" w:hAnsi="Arial"/>
        <w:b/>
        <w:bCs/>
        <w:sz w:val="32"/>
      </w:rPr>
      <w:t>R 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37B8FDD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FE"/>
    <w:multiLevelType w:val="singleLevel"/>
    <w:tmpl w:val="F4621DAA"/>
    <w:lvl w:ilvl="0">
      <w:numFmt w:val="decimal"/>
      <w:pStyle w:val="Bullet10"/>
      <w:lvlText w:val="*"/>
      <w:lvlJc w:val="left"/>
    </w:lvl>
  </w:abstractNum>
  <w:abstractNum w:abstractNumId="2"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 w15:restartNumberingAfterBreak="0">
    <w:nsid w:val="0DBC22F1"/>
    <w:multiLevelType w:val="hybridMultilevel"/>
    <w:tmpl w:val="C8A8692A"/>
    <w:lvl w:ilvl="0" w:tplc="D1B6CD8E">
      <w:start w:val="1"/>
      <w:numFmt w:val="lowerRoman"/>
      <w:lvlText w:val="(%1)"/>
      <w:lvlJc w:val="left"/>
      <w:pPr>
        <w:ind w:left="2160" w:hanging="720"/>
      </w:pPr>
      <w:rPr>
        <w:rFonts w:ascii="Times New Roman" w:eastAsia="Times New Roman" w:hAnsi="Times New Roman" w:cs="Times New Roman"/>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15:restartNumberingAfterBreak="0">
    <w:nsid w:val="10BD53F6"/>
    <w:multiLevelType w:val="hybridMultilevel"/>
    <w:tmpl w:val="923C91B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19225EA8"/>
    <w:multiLevelType w:val="hybridMultilevel"/>
    <w:tmpl w:val="3B08E9E8"/>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6" w15:restartNumberingAfterBreak="0">
    <w:nsid w:val="19741EF2"/>
    <w:multiLevelType w:val="hybridMultilevel"/>
    <w:tmpl w:val="3F0AD284"/>
    <w:lvl w:ilvl="0" w:tplc="D452FC4A">
      <w:start w:val="1"/>
      <w:numFmt w:val="lowerLetter"/>
      <w:lvlText w:val="(%1)"/>
      <w:lvlJc w:val="left"/>
      <w:pPr>
        <w:ind w:left="1440" w:hanging="72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209E086E"/>
    <w:multiLevelType w:val="hybridMultilevel"/>
    <w:tmpl w:val="3F0AD284"/>
    <w:lvl w:ilvl="0" w:tplc="D452FC4A">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20D261DA"/>
    <w:multiLevelType w:val="hybridMultilevel"/>
    <w:tmpl w:val="6E1C9FEA"/>
    <w:lvl w:ilvl="0" w:tplc="0409000B">
      <w:start w:val="1"/>
      <w:numFmt w:val="decimal"/>
      <w:pStyle w:val="Table123"/>
      <w:lvlText w:val="%1."/>
      <w:lvlJc w:val="left"/>
      <w:pPr>
        <w:tabs>
          <w:tab w:val="num" w:pos="360"/>
        </w:tabs>
        <w:ind w:left="360" w:hanging="360"/>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9" w15:restartNumberingAfterBreak="0">
    <w:nsid w:val="2A582158"/>
    <w:multiLevelType w:val="hybridMultilevel"/>
    <w:tmpl w:val="A404D19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3E3E15B4"/>
    <w:multiLevelType w:val="singleLevel"/>
    <w:tmpl w:val="CE62FA3E"/>
    <w:lvl w:ilvl="0">
      <w:start w:val="1"/>
      <w:numFmt w:val="bullet"/>
      <w:pStyle w:val="TableBulletafterNum"/>
      <w:lvlText w:val=""/>
      <w:lvlJc w:val="left"/>
      <w:pPr>
        <w:tabs>
          <w:tab w:val="num" w:pos="1080"/>
        </w:tabs>
        <w:ind w:left="1080" w:hanging="720"/>
      </w:pPr>
      <w:rPr>
        <w:rFonts w:ascii="Wingdings" w:hAnsi="Wingdings" w:hint="default"/>
      </w:rPr>
    </w:lvl>
  </w:abstractNum>
  <w:abstractNum w:abstractNumId="11" w15:restartNumberingAfterBreak="0">
    <w:nsid w:val="3F8B6C2C"/>
    <w:multiLevelType w:val="hybridMultilevel"/>
    <w:tmpl w:val="2ADA6E9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2" w15:restartNumberingAfterBreak="0">
    <w:nsid w:val="41AB0A4B"/>
    <w:multiLevelType w:val="hybridMultilevel"/>
    <w:tmpl w:val="3A44996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9C01C82"/>
    <w:multiLevelType w:val="multilevel"/>
    <w:tmpl w:val="EED854D8"/>
    <w:lvl w:ilvl="0">
      <w:start w:val="6"/>
      <w:numFmt w:val="decimal"/>
      <w:pStyle w:val="Heading1"/>
      <w:lvlText w:val="%1"/>
      <w:lvlJc w:val="left"/>
      <w:pPr>
        <w:tabs>
          <w:tab w:val="num" w:pos="1224"/>
        </w:tabs>
        <w:ind w:left="1224" w:hanging="324"/>
      </w:pPr>
      <w:rPr>
        <w:rFont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64BD71F0"/>
    <w:multiLevelType w:val="hybridMultilevel"/>
    <w:tmpl w:val="2670DB80"/>
    <w:lvl w:ilvl="0" w:tplc="C778F122">
      <w:start w:val="9"/>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5" w15:restartNumberingAfterBreak="0">
    <w:nsid w:val="66510064"/>
    <w:multiLevelType w:val="multilevel"/>
    <w:tmpl w:val="3808F2AE"/>
    <w:lvl w:ilvl="0">
      <w:start w:val="9"/>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6F0726F0"/>
    <w:multiLevelType w:val="hybridMultilevel"/>
    <w:tmpl w:val="DF8A2D78"/>
    <w:lvl w:ilvl="0" w:tplc="D89A1756">
      <w:start w:val="1"/>
      <w:numFmt w:val="decimal"/>
      <w:pStyle w:val="1"/>
      <w:lvlText w:val="%1."/>
      <w:lvlJc w:val="left"/>
      <w:pPr>
        <w:tabs>
          <w:tab w:val="num" w:pos="1800"/>
        </w:tabs>
        <w:ind w:left="1800" w:hanging="720"/>
      </w:pPr>
      <w:rPr>
        <w:rFonts w:hint="default"/>
      </w:rPr>
    </w:lvl>
    <w:lvl w:ilvl="1" w:tplc="04090019">
      <w:start w:val="2"/>
      <w:numFmt w:val="upperLetter"/>
      <w:lvlText w:val="%2.4"/>
      <w:lvlJc w:val="left"/>
      <w:pPr>
        <w:tabs>
          <w:tab w:val="num" w:pos="3240"/>
        </w:tabs>
        <w:ind w:left="3240" w:hanging="360"/>
      </w:pPr>
      <w:rPr>
        <w:rFonts w:hint="default"/>
      </w:r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17" w15:restartNumberingAfterBreak="0">
    <w:nsid w:val="6F30498C"/>
    <w:multiLevelType w:val="hybridMultilevel"/>
    <w:tmpl w:val="36303448"/>
    <w:lvl w:ilvl="0" w:tplc="2222F310">
      <w:start w:val="2"/>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15:restartNumberingAfterBreak="0">
    <w:nsid w:val="7211344E"/>
    <w:multiLevelType w:val="hybridMultilevel"/>
    <w:tmpl w:val="44ACD326"/>
    <w:lvl w:ilvl="0" w:tplc="F25E94DC">
      <w:start w:val="3"/>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74C20671"/>
    <w:multiLevelType w:val="hybridMultilevel"/>
    <w:tmpl w:val="A0321390"/>
    <w:lvl w:ilvl="0" w:tplc="D4AECDB8">
      <w:start w:val="1"/>
      <w:numFmt w:val="lowerLetter"/>
      <w:pStyle w:val="Tableabc"/>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21" w15:restartNumberingAfterBreak="0">
    <w:nsid w:val="7EB00CAE"/>
    <w:multiLevelType w:val="hybridMultilevel"/>
    <w:tmpl w:val="E8FCA862"/>
    <w:lvl w:ilvl="0" w:tplc="D7A8D4E4">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15:restartNumberingAfterBreak="0">
    <w:nsid w:val="7F6173CD"/>
    <w:multiLevelType w:val="hybridMultilevel"/>
    <w:tmpl w:val="BAD4F784"/>
    <w:lvl w:ilvl="0" w:tplc="D4AECDB8">
      <w:start w:val="1"/>
      <w:numFmt w:val="lowerLetter"/>
      <w:pStyle w:val="BlockText"/>
      <w:lvlText w:val="%1."/>
      <w:lvlJc w:val="left"/>
      <w:pPr>
        <w:tabs>
          <w:tab w:val="num" w:pos="2520"/>
        </w:tabs>
        <w:ind w:left="25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lvlOverride w:ilvl="0">
      <w:lvl w:ilvl="0">
        <w:start w:val="1"/>
        <w:numFmt w:val="bullet"/>
        <w:pStyle w:val="Bullet10"/>
        <w:lvlText w:val=""/>
        <w:legacy w:legacy="1" w:legacySpace="0" w:legacyIndent="288"/>
        <w:lvlJc w:val="left"/>
        <w:pPr>
          <w:ind w:left="2088" w:hanging="288"/>
        </w:pPr>
        <w:rPr>
          <w:rFonts w:ascii="Symbol" w:hAnsi="Symbol" w:hint="default"/>
        </w:rPr>
      </w:lvl>
    </w:lvlOverride>
  </w:num>
  <w:num w:numId="2">
    <w:abstractNumId w:val="10"/>
  </w:num>
  <w:num w:numId="3">
    <w:abstractNumId w:val="22"/>
  </w:num>
  <w:num w:numId="4">
    <w:abstractNumId w:val="16"/>
  </w:num>
  <w:num w:numId="5">
    <w:abstractNumId w:val="20"/>
  </w:num>
  <w:num w:numId="6">
    <w:abstractNumId w:val="19"/>
  </w:num>
  <w:num w:numId="7">
    <w:abstractNumId w:val="8"/>
  </w:num>
  <w:num w:numId="8">
    <w:abstractNumId w:val="13"/>
  </w:num>
  <w:num w:numId="9">
    <w:abstractNumId w:val="0"/>
  </w:num>
  <w:num w:numId="10">
    <w:abstractNumId w:val="6"/>
  </w:num>
  <w:num w:numId="11">
    <w:abstractNumId w:val="7"/>
  </w:num>
  <w:num w:numId="12">
    <w:abstractNumId w:val="21"/>
  </w:num>
  <w:num w:numId="13">
    <w:abstractNumId w:val="14"/>
  </w:num>
  <w:num w:numId="14">
    <w:abstractNumId w:val="3"/>
  </w:num>
  <w:num w:numId="15">
    <w:abstractNumId w:val="17"/>
  </w:num>
  <w:num w:numId="16">
    <w:abstractNumId w:val="18"/>
  </w:num>
  <w:num w:numId="17">
    <w:abstractNumId w:val="5"/>
  </w:num>
  <w:num w:numId="18">
    <w:abstractNumId w:val="11"/>
  </w:num>
  <w:num w:numId="19">
    <w:abstractNumId w:val="2"/>
  </w:num>
  <w:num w:numId="20">
    <w:abstractNumId w:val="15"/>
  </w:num>
  <w:num w:numId="21">
    <w:abstractNumId w:val="12"/>
  </w:num>
  <w:num w:numId="22">
    <w:abstractNumId w:val="4"/>
  </w:num>
  <w:num w:numId="23">
    <w:abstractNumId w:val="9"/>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en-US" w:vendorID="64" w:dllVersion="131077" w:nlCheck="1" w:checkStyle="1"/>
  <w:activeWritingStyle w:appName="MSWord" w:lang="en-US" w:vendorID="64" w:dllVersion="131078" w:nlCheck="1" w:checkStyle="1"/>
  <w:activeWritingStyle w:appName="MSWord" w:lang="en-US"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noPunctuationKerning/>
  <w:characterSpacingControl w:val="doNotCompress"/>
  <w:hdrShapeDefaults>
    <o:shapedefaults v:ext="edit" spidmax="3074"/>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6A4659"/>
    <w:rsid w:val="000013F1"/>
    <w:rsid w:val="00003E25"/>
    <w:rsid w:val="00012FE0"/>
    <w:rsid w:val="000169C5"/>
    <w:rsid w:val="000172C6"/>
    <w:rsid w:val="000179C6"/>
    <w:rsid w:val="00020F26"/>
    <w:rsid w:val="00022197"/>
    <w:rsid w:val="00022B17"/>
    <w:rsid w:val="00023742"/>
    <w:rsid w:val="000272D2"/>
    <w:rsid w:val="00060BA2"/>
    <w:rsid w:val="00061322"/>
    <w:rsid w:val="00066B14"/>
    <w:rsid w:val="00067C4F"/>
    <w:rsid w:val="00073A4A"/>
    <w:rsid w:val="00074FB6"/>
    <w:rsid w:val="00081A9D"/>
    <w:rsid w:val="00083160"/>
    <w:rsid w:val="00086092"/>
    <w:rsid w:val="00086774"/>
    <w:rsid w:val="000870F1"/>
    <w:rsid w:val="00097273"/>
    <w:rsid w:val="000A1425"/>
    <w:rsid w:val="000A3155"/>
    <w:rsid w:val="000A4C8E"/>
    <w:rsid w:val="000B1970"/>
    <w:rsid w:val="000B434F"/>
    <w:rsid w:val="000C0B66"/>
    <w:rsid w:val="000C143D"/>
    <w:rsid w:val="000C52F2"/>
    <w:rsid w:val="000D0F67"/>
    <w:rsid w:val="000D6090"/>
    <w:rsid w:val="000D6AE0"/>
    <w:rsid w:val="000D73C3"/>
    <w:rsid w:val="000E49DD"/>
    <w:rsid w:val="000E5CAE"/>
    <w:rsid w:val="000F272C"/>
    <w:rsid w:val="000F5E2D"/>
    <w:rsid w:val="000F7C23"/>
    <w:rsid w:val="001007C9"/>
    <w:rsid w:val="001030E5"/>
    <w:rsid w:val="00112C53"/>
    <w:rsid w:val="00113EA5"/>
    <w:rsid w:val="00115DB9"/>
    <w:rsid w:val="0012010B"/>
    <w:rsid w:val="0012188B"/>
    <w:rsid w:val="00125976"/>
    <w:rsid w:val="00126FEA"/>
    <w:rsid w:val="001422E5"/>
    <w:rsid w:val="00142B72"/>
    <w:rsid w:val="00143A08"/>
    <w:rsid w:val="00145B2F"/>
    <w:rsid w:val="00165643"/>
    <w:rsid w:val="00166C53"/>
    <w:rsid w:val="00176178"/>
    <w:rsid w:val="00176C3A"/>
    <w:rsid w:val="00181D70"/>
    <w:rsid w:val="0018368E"/>
    <w:rsid w:val="0019533E"/>
    <w:rsid w:val="001A2934"/>
    <w:rsid w:val="001A32FB"/>
    <w:rsid w:val="001A6329"/>
    <w:rsid w:val="001A6AA0"/>
    <w:rsid w:val="001B2250"/>
    <w:rsid w:val="001B2B99"/>
    <w:rsid w:val="001C02EA"/>
    <w:rsid w:val="001C4217"/>
    <w:rsid w:val="001C4F8B"/>
    <w:rsid w:val="001D558D"/>
    <w:rsid w:val="001D578E"/>
    <w:rsid w:val="001E2C51"/>
    <w:rsid w:val="001E34CB"/>
    <w:rsid w:val="001E36A0"/>
    <w:rsid w:val="001E4D32"/>
    <w:rsid w:val="001F146F"/>
    <w:rsid w:val="00200BCF"/>
    <w:rsid w:val="00210DF9"/>
    <w:rsid w:val="00211F42"/>
    <w:rsid w:val="00214BBE"/>
    <w:rsid w:val="00215212"/>
    <w:rsid w:val="00216B5D"/>
    <w:rsid w:val="002367E5"/>
    <w:rsid w:val="002467F6"/>
    <w:rsid w:val="0024715A"/>
    <w:rsid w:val="00247AF4"/>
    <w:rsid w:val="00255D06"/>
    <w:rsid w:val="002622C8"/>
    <w:rsid w:val="0026668F"/>
    <w:rsid w:val="00270821"/>
    <w:rsid w:val="002712D3"/>
    <w:rsid w:val="002821BC"/>
    <w:rsid w:val="00286C73"/>
    <w:rsid w:val="00292A6B"/>
    <w:rsid w:val="002976FA"/>
    <w:rsid w:val="002A23A4"/>
    <w:rsid w:val="002A266A"/>
    <w:rsid w:val="002A4817"/>
    <w:rsid w:val="002A56AE"/>
    <w:rsid w:val="002B1FDD"/>
    <w:rsid w:val="002B68D4"/>
    <w:rsid w:val="002C0F4C"/>
    <w:rsid w:val="002C14E1"/>
    <w:rsid w:val="002C1798"/>
    <w:rsid w:val="002C1DFA"/>
    <w:rsid w:val="002C3DE6"/>
    <w:rsid w:val="002D1D87"/>
    <w:rsid w:val="002D59B8"/>
    <w:rsid w:val="002D7938"/>
    <w:rsid w:val="002D7E41"/>
    <w:rsid w:val="002E035D"/>
    <w:rsid w:val="002E053C"/>
    <w:rsid w:val="002E0907"/>
    <w:rsid w:val="002F5F7E"/>
    <w:rsid w:val="00301FA3"/>
    <w:rsid w:val="00303894"/>
    <w:rsid w:val="00305659"/>
    <w:rsid w:val="003072F1"/>
    <w:rsid w:val="003073B6"/>
    <w:rsid w:val="003076A2"/>
    <w:rsid w:val="00313BE9"/>
    <w:rsid w:val="00322CFC"/>
    <w:rsid w:val="0032655B"/>
    <w:rsid w:val="00330B15"/>
    <w:rsid w:val="00333DEE"/>
    <w:rsid w:val="00335466"/>
    <w:rsid w:val="00341C97"/>
    <w:rsid w:val="0034342E"/>
    <w:rsid w:val="00344042"/>
    <w:rsid w:val="003524D2"/>
    <w:rsid w:val="00357E56"/>
    <w:rsid w:val="003737E4"/>
    <w:rsid w:val="00385768"/>
    <w:rsid w:val="003864D4"/>
    <w:rsid w:val="00392EF6"/>
    <w:rsid w:val="0039415D"/>
    <w:rsid w:val="003A1187"/>
    <w:rsid w:val="003A1874"/>
    <w:rsid w:val="003A47E8"/>
    <w:rsid w:val="003B7DDB"/>
    <w:rsid w:val="003C477B"/>
    <w:rsid w:val="003C640D"/>
    <w:rsid w:val="003C670A"/>
    <w:rsid w:val="003D57EE"/>
    <w:rsid w:val="003D5DF7"/>
    <w:rsid w:val="003F1928"/>
    <w:rsid w:val="003F2C05"/>
    <w:rsid w:val="003F529F"/>
    <w:rsid w:val="00400CE2"/>
    <w:rsid w:val="00400F0C"/>
    <w:rsid w:val="00404B2A"/>
    <w:rsid w:val="004064A5"/>
    <w:rsid w:val="00407DA0"/>
    <w:rsid w:val="0041013B"/>
    <w:rsid w:val="00413723"/>
    <w:rsid w:val="00414714"/>
    <w:rsid w:val="00426502"/>
    <w:rsid w:val="004565BC"/>
    <w:rsid w:val="004608C4"/>
    <w:rsid w:val="00460F33"/>
    <w:rsid w:val="00461F27"/>
    <w:rsid w:val="004628B2"/>
    <w:rsid w:val="004671B4"/>
    <w:rsid w:val="00471C9B"/>
    <w:rsid w:val="0047216E"/>
    <w:rsid w:val="00476F5C"/>
    <w:rsid w:val="00484CCA"/>
    <w:rsid w:val="00491D51"/>
    <w:rsid w:val="00496586"/>
    <w:rsid w:val="004A6F7E"/>
    <w:rsid w:val="004D001F"/>
    <w:rsid w:val="004D25A5"/>
    <w:rsid w:val="004E14FD"/>
    <w:rsid w:val="004E3AC0"/>
    <w:rsid w:val="004F0BB9"/>
    <w:rsid w:val="004F0BCB"/>
    <w:rsid w:val="00500CDB"/>
    <w:rsid w:val="005018C6"/>
    <w:rsid w:val="005118FC"/>
    <w:rsid w:val="00511D86"/>
    <w:rsid w:val="0051723D"/>
    <w:rsid w:val="00524E49"/>
    <w:rsid w:val="00536CE7"/>
    <w:rsid w:val="00540C77"/>
    <w:rsid w:val="00552CAF"/>
    <w:rsid w:val="0056269A"/>
    <w:rsid w:val="00564F7E"/>
    <w:rsid w:val="0057245B"/>
    <w:rsid w:val="00573609"/>
    <w:rsid w:val="0058388C"/>
    <w:rsid w:val="00590A0D"/>
    <w:rsid w:val="005915E8"/>
    <w:rsid w:val="00595318"/>
    <w:rsid w:val="00596D0D"/>
    <w:rsid w:val="005A24A8"/>
    <w:rsid w:val="005B1647"/>
    <w:rsid w:val="005C4307"/>
    <w:rsid w:val="005C4A10"/>
    <w:rsid w:val="005C7920"/>
    <w:rsid w:val="005D11F4"/>
    <w:rsid w:val="005F0690"/>
    <w:rsid w:val="00600FB4"/>
    <w:rsid w:val="00602BD7"/>
    <w:rsid w:val="006038D3"/>
    <w:rsid w:val="00603FF3"/>
    <w:rsid w:val="00604FEB"/>
    <w:rsid w:val="00605AED"/>
    <w:rsid w:val="0062119A"/>
    <w:rsid w:val="00624331"/>
    <w:rsid w:val="006255E1"/>
    <w:rsid w:val="006257DA"/>
    <w:rsid w:val="006261E4"/>
    <w:rsid w:val="006269F9"/>
    <w:rsid w:val="006305F5"/>
    <w:rsid w:val="006315BA"/>
    <w:rsid w:val="006372DF"/>
    <w:rsid w:val="00640CD3"/>
    <w:rsid w:val="00642555"/>
    <w:rsid w:val="00644830"/>
    <w:rsid w:val="00647032"/>
    <w:rsid w:val="00651961"/>
    <w:rsid w:val="0065612C"/>
    <w:rsid w:val="00662BC9"/>
    <w:rsid w:val="00676173"/>
    <w:rsid w:val="00680040"/>
    <w:rsid w:val="00683332"/>
    <w:rsid w:val="006A096D"/>
    <w:rsid w:val="006A2C74"/>
    <w:rsid w:val="006A4659"/>
    <w:rsid w:val="006A6B5F"/>
    <w:rsid w:val="006B1532"/>
    <w:rsid w:val="006B1C96"/>
    <w:rsid w:val="006C61CB"/>
    <w:rsid w:val="006C67BA"/>
    <w:rsid w:val="006D7EF4"/>
    <w:rsid w:val="006E7085"/>
    <w:rsid w:val="006E7653"/>
    <w:rsid w:val="006F24B9"/>
    <w:rsid w:val="006F6123"/>
    <w:rsid w:val="0070324E"/>
    <w:rsid w:val="00706725"/>
    <w:rsid w:val="00707A58"/>
    <w:rsid w:val="007136A1"/>
    <w:rsid w:val="007226F3"/>
    <w:rsid w:val="00726FD4"/>
    <w:rsid w:val="00731016"/>
    <w:rsid w:val="00733567"/>
    <w:rsid w:val="00741712"/>
    <w:rsid w:val="007439B3"/>
    <w:rsid w:val="007456BF"/>
    <w:rsid w:val="00750126"/>
    <w:rsid w:val="00750EF6"/>
    <w:rsid w:val="00751FF9"/>
    <w:rsid w:val="00755CC2"/>
    <w:rsid w:val="00761A63"/>
    <w:rsid w:val="007642D1"/>
    <w:rsid w:val="00764322"/>
    <w:rsid w:val="00765CD2"/>
    <w:rsid w:val="00771F73"/>
    <w:rsid w:val="007729A9"/>
    <w:rsid w:val="00773833"/>
    <w:rsid w:val="007744C4"/>
    <w:rsid w:val="00775355"/>
    <w:rsid w:val="007767E3"/>
    <w:rsid w:val="0078525F"/>
    <w:rsid w:val="0078643C"/>
    <w:rsid w:val="007871B2"/>
    <w:rsid w:val="00793BA0"/>
    <w:rsid w:val="007976AC"/>
    <w:rsid w:val="00797BC1"/>
    <w:rsid w:val="007A08E1"/>
    <w:rsid w:val="007A3D86"/>
    <w:rsid w:val="007A5C93"/>
    <w:rsid w:val="007B1985"/>
    <w:rsid w:val="007B2EA2"/>
    <w:rsid w:val="007C299C"/>
    <w:rsid w:val="007D06E6"/>
    <w:rsid w:val="007D19FD"/>
    <w:rsid w:val="007F1AF7"/>
    <w:rsid w:val="007F22D1"/>
    <w:rsid w:val="007F384F"/>
    <w:rsid w:val="008004EE"/>
    <w:rsid w:val="00806686"/>
    <w:rsid w:val="00813801"/>
    <w:rsid w:val="008151F4"/>
    <w:rsid w:val="00820AF0"/>
    <w:rsid w:val="00823B07"/>
    <w:rsid w:val="00824BA6"/>
    <w:rsid w:val="00833BCA"/>
    <w:rsid w:val="00835AFC"/>
    <w:rsid w:val="00835B9A"/>
    <w:rsid w:val="008370B9"/>
    <w:rsid w:val="008436BD"/>
    <w:rsid w:val="00847C28"/>
    <w:rsid w:val="008527E0"/>
    <w:rsid w:val="008528E7"/>
    <w:rsid w:val="00855462"/>
    <w:rsid w:val="00864BEE"/>
    <w:rsid w:val="008702CD"/>
    <w:rsid w:val="00872AA6"/>
    <w:rsid w:val="0087415A"/>
    <w:rsid w:val="008753FD"/>
    <w:rsid w:val="00876BB6"/>
    <w:rsid w:val="0088507B"/>
    <w:rsid w:val="00886561"/>
    <w:rsid w:val="00886AD5"/>
    <w:rsid w:val="00886B06"/>
    <w:rsid w:val="00887409"/>
    <w:rsid w:val="008921E3"/>
    <w:rsid w:val="008A2085"/>
    <w:rsid w:val="008A2932"/>
    <w:rsid w:val="008A375B"/>
    <w:rsid w:val="008A5D7C"/>
    <w:rsid w:val="008A7D56"/>
    <w:rsid w:val="008B0620"/>
    <w:rsid w:val="008B2A51"/>
    <w:rsid w:val="008B7EF4"/>
    <w:rsid w:val="008C38AF"/>
    <w:rsid w:val="008C62FB"/>
    <w:rsid w:val="008C6CBB"/>
    <w:rsid w:val="008C6CC0"/>
    <w:rsid w:val="008D279A"/>
    <w:rsid w:val="008D599D"/>
    <w:rsid w:val="008D7123"/>
    <w:rsid w:val="008D7516"/>
    <w:rsid w:val="008E04EB"/>
    <w:rsid w:val="008E4CB8"/>
    <w:rsid w:val="008F5CF1"/>
    <w:rsid w:val="008F5F5D"/>
    <w:rsid w:val="008F7D14"/>
    <w:rsid w:val="009027AA"/>
    <w:rsid w:val="00902E72"/>
    <w:rsid w:val="009140DE"/>
    <w:rsid w:val="00922AB0"/>
    <w:rsid w:val="009242A6"/>
    <w:rsid w:val="00924F33"/>
    <w:rsid w:val="00925CEF"/>
    <w:rsid w:val="00931857"/>
    <w:rsid w:val="0093411A"/>
    <w:rsid w:val="00947C02"/>
    <w:rsid w:val="0095469F"/>
    <w:rsid w:val="0095796B"/>
    <w:rsid w:val="00960507"/>
    <w:rsid w:val="00962419"/>
    <w:rsid w:val="00971757"/>
    <w:rsid w:val="009808AD"/>
    <w:rsid w:val="00981AC0"/>
    <w:rsid w:val="00985496"/>
    <w:rsid w:val="00986400"/>
    <w:rsid w:val="00990076"/>
    <w:rsid w:val="009908EB"/>
    <w:rsid w:val="009917FA"/>
    <w:rsid w:val="009A173C"/>
    <w:rsid w:val="009A4A8D"/>
    <w:rsid w:val="009B105B"/>
    <w:rsid w:val="009C0535"/>
    <w:rsid w:val="009C3472"/>
    <w:rsid w:val="009C7E77"/>
    <w:rsid w:val="009E504A"/>
    <w:rsid w:val="009E5B42"/>
    <w:rsid w:val="00A003E5"/>
    <w:rsid w:val="00A04F36"/>
    <w:rsid w:val="00A056DD"/>
    <w:rsid w:val="00A11680"/>
    <w:rsid w:val="00A117D7"/>
    <w:rsid w:val="00A24678"/>
    <w:rsid w:val="00A328A1"/>
    <w:rsid w:val="00A359EB"/>
    <w:rsid w:val="00A402C3"/>
    <w:rsid w:val="00A42A95"/>
    <w:rsid w:val="00A52683"/>
    <w:rsid w:val="00A55012"/>
    <w:rsid w:val="00A57322"/>
    <w:rsid w:val="00A57EFC"/>
    <w:rsid w:val="00A8413F"/>
    <w:rsid w:val="00A84456"/>
    <w:rsid w:val="00A862E2"/>
    <w:rsid w:val="00A874F0"/>
    <w:rsid w:val="00A8789B"/>
    <w:rsid w:val="00A926F5"/>
    <w:rsid w:val="00A96B43"/>
    <w:rsid w:val="00AA1EA9"/>
    <w:rsid w:val="00AA2DE5"/>
    <w:rsid w:val="00AA37B1"/>
    <w:rsid w:val="00AB364E"/>
    <w:rsid w:val="00AC5144"/>
    <w:rsid w:val="00AD1628"/>
    <w:rsid w:val="00AD1C73"/>
    <w:rsid w:val="00AD6E92"/>
    <w:rsid w:val="00AE3740"/>
    <w:rsid w:val="00AE474A"/>
    <w:rsid w:val="00AE4F72"/>
    <w:rsid w:val="00AF2FDE"/>
    <w:rsid w:val="00AF3C27"/>
    <w:rsid w:val="00AF6187"/>
    <w:rsid w:val="00B0130D"/>
    <w:rsid w:val="00B04012"/>
    <w:rsid w:val="00B04CB4"/>
    <w:rsid w:val="00B12DC8"/>
    <w:rsid w:val="00B15B24"/>
    <w:rsid w:val="00B23A08"/>
    <w:rsid w:val="00B24488"/>
    <w:rsid w:val="00B2512D"/>
    <w:rsid w:val="00B26A2A"/>
    <w:rsid w:val="00B4183D"/>
    <w:rsid w:val="00B46B34"/>
    <w:rsid w:val="00B6411F"/>
    <w:rsid w:val="00B64784"/>
    <w:rsid w:val="00B65018"/>
    <w:rsid w:val="00B70DB3"/>
    <w:rsid w:val="00B7222B"/>
    <w:rsid w:val="00B732EB"/>
    <w:rsid w:val="00B75540"/>
    <w:rsid w:val="00B77505"/>
    <w:rsid w:val="00B8782B"/>
    <w:rsid w:val="00B879DE"/>
    <w:rsid w:val="00B93A82"/>
    <w:rsid w:val="00B95010"/>
    <w:rsid w:val="00BA0FE2"/>
    <w:rsid w:val="00BA24BE"/>
    <w:rsid w:val="00BA709F"/>
    <w:rsid w:val="00BD2786"/>
    <w:rsid w:val="00BD55F8"/>
    <w:rsid w:val="00BE1364"/>
    <w:rsid w:val="00BE1782"/>
    <w:rsid w:val="00BE2719"/>
    <w:rsid w:val="00BE532B"/>
    <w:rsid w:val="00C01C92"/>
    <w:rsid w:val="00C02440"/>
    <w:rsid w:val="00C11A83"/>
    <w:rsid w:val="00C13CAE"/>
    <w:rsid w:val="00C16F61"/>
    <w:rsid w:val="00C2116B"/>
    <w:rsid w:val="00C21EF3"/>
    <w:rsid w:val="00C257C0"/>
    <w:rsid w:val="00C2762C"/>
    <w:rsid w:val="00C30C30"/>
    <w:rsid w:val="00C32863"/>
    <w:rsid w:val="00C44E98"/>
    <w:rsid w:val="00C512B3"/>
    <w:rsid w:val="00C513EB"/>
    <w:rsid w:val="00C527B1"/>
    <w:rsid w:val="00C52EDA"/>
    <w:rsid w:val="00C551D6"/>
    <w:rsid w:val="00C55C85"/>
    <w:rsid w:val="00C654AE"/>
    <w:rsid w:val="00C6717D"/>
    <w:rsid w:val="00C71B57"/>
    <w:rsid w:val="00C72D94"/>
    <w:rsid w:val="00C73131"/>
    <w:rsid w:val="00C7467A"/>
    <w:rsid w:val="00C82D50"/>
    <w:rsid w:val="00C834A8"/>
    <w:rsid w:val="00C90427"/>
    <w:rsid w:val="00C92717"/>
    <w:rsid w:val="00CA11BC"/>
    <w:rsid w:val="00CA2D02"/>
    <w:rsid w:val="00CA3D98"/>
    <w:rsid w:val="00CA5094"/>
    <w:rsid w:val="00CB5E7F"/>
    <w:rsid w:val="00CC157A"/>
    <w:rsid w:val="00CC6A90"/>
    <w:rsid w:val="00CD55BC"/>
    <w:rsid w:val="00CE0C3C"/>
    <w:rsid w:val="00CE1EED"/>
    <w:rsid w:val="00CF4E57"/>
    <w:rsid w:val="00CF5604"/>
    <w:rsid w:val="00CF7C31"/>
    <w:rsid w:val="00D064D0"/>
    <w:rsid w:val="00D10CE6"/>
    <w:rsid w:val="00D11848"/>
    <w:rsid w:val="00D22386"/>
    <w:rsid w:val="00D22790"/>
    <w:rsid w:val="00D23418"/>
    <w:rsid w:val="00D264EA"/>
    <w:rsid w:val="00D3138E"/>
    <w:rsid w:val="00D326A1"/>
    <w:rsid w:val="00D326CD"/>
    <w:rsid w:val="00D371C1"/>
    <w:rsid w:val="00D404AC"/>
    <w:rsid w:val="00D443EA"/>
    <w:rsid w:val="00D44F2B"/>
    <w:rsid w:val="00D45EC2"/>
    <w:rsid w:val="00D57A14"/>
    <w:rsid w:val="00D70F3B"/>
    <w:rsid w:val="00D71321"/>
    <w:rsid w:val="00D7702E"/>
    <w:rsid w:val="00D81A0D"/>
    <w:rsid w:val="00D920A0"/>
    <w:rsid w:val="00D9550E"/>
    <w:rsid w:val="00D95906"/>
    <w:rsid w:val="00D97A2A"/>
    <w:rsid w:val="00D97EC0"/>
    <w:rsid w:val="00DA32BF"/>
    <w:rsid w:val="00DA48F1"/>
    <w:rsid w:val="00DB0DD9"/>
    <w:rsid w:val="00DB1E54"/>
    <w:rsid w:val="00DB7C26"/>
    <w:rsid w:val="00DC1325"/>
    <w:rsid w:val="00DC5ED0"/>
    <w:rsid w:val="00DC69EA"/>
    <w:rsid w:val="00DD2A6E"/>
    <w:rsid w:val="00DF2D9B"/>
    <w:rsid w:val="00E11610"/>
    <w:rsid w:val="00E11C7B"/>
    <w:rsid w:val="00E1542C"/>
    <w:rsid w:val="00E1553F"/>
    <w:rsid w:val="00E23443"/>
    <w:rsid w:val="00E23692"/>
    <w:rsid w:val="00E3538B"/>
    <w:rsid w:val="00E36BB0"/>
    <w:rsid w:val="00E459AB"/>
    <w:rsid w:val="00E45CFA"/>
    <w:rsid w:val="00E46C31"/>
    <w:rsid w:val="00E52FBF"/>
    <w:rsid w:val="00E55F20"/>
    <w:rsid w:val="00E70E78"/>
    <w:rsid w:val="00E746B6"/>
    <w:rsid w:val="00E80E02"/>
    <w:rsid w:val="00E81391"/>
    <w:rsid w:val="00E90763"/>
    <w:rsid w:val="00E95558"/>
    <w:rsid w:val="00E960FF"/>
    <w:rsid w:val="00EA4818"/>
    <w:rsid w:val="00EA5A1B"/>
    <w:rsid w:val="00EB12FE"/>
    <w:rsid w:val="00EB5E08"/>
    <w:rsid w:val="00EB7026"/>
    <w:rsid w:val="00EC5CF2"/>
    <w:rsid w:val="00EC64B9"/>
    <w:rsid w:val="00EE01D3"/>
    <w:rsid w:val="00EE261F"/>
    <w:rsid w:val="00EE56B1"/>
    <w:rsid w:val="00EF1B91"/>
    <w:rsid w:val="00EF282D"/>
    <w:rsid w:val="00EF39D2"/>
    <w:rsid w:val="00EF4C6D"/>
    <w:rsid w:val="00F02CE1"/>
    <w:rsid w:val="00F11740"/>
    <w:rsid w:val="00F15FEF"/>
    <w:rsid w:val="00F16F15"/>
    <w:rsid w:val="00F24535"/>
    <w:rsid w:val="00F24FC3"/>
    <w:rsid w:val="00F41E55"/>
    <w:rsid w:val="00F4292C"/>
    <w:rsid w:val="00F43148"/>
    <w:rsid w:val="00F51BA9"/>
    <w:rsid w:val="00F57FB2"/>
    <w:rsid w:val="00F61A82"/>
    <w:rsid w:val="00F63666"/>
    <w:rsid w:val="00F65C11"/>
    <w:rsid w:val="00F678A7"/>
    <w:rsid w:val="00F67F08"/>
    <w:rsid w:val="00F71106"/>
    <w:rsid w:val="00F72390"/>
    <w:rsid w:val="00F733EA"/>
    <w:rsid w:val="00F77C0B"/>
    <w:rsid w:val="00F84CE1"/>
    <w:rsid w:val="00F97F55"/>
    <w:rsid w:val="00FA05F1"/>
    <w:rsid w:val="00FA28C2"/>
    <w:rsid w:val="00FA34D7"/>
    <w:rsid w:val="00FB1668"/>
    <w:rsid w:val="00FB3384"/>
    <w:rsid w:val="00FC4DFE"/>
    <w:rsid w:val="00FC7D6C"/>
    <w:rsid w:val="00FD0DBB"/>
    <w:rsid w:val="00FD6A1A"/>
    <w:rsid w:val="00FE317E"/>
    <w:rsid w:val="00FE47AE"/>
    <w:rsid w:val="00FF61AE"/>
    <w:rsid w:val="00FF68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14:docId w14:val="5280417B"/>
  <w15:chartTrackingRefBased/>
  <w15:docId w15:val="{C949EBE7-9D1C-47B8-AF02-7EC100A2D5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Strong" w:uiPriority="22"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84456"/>
    <w:rPr>
      <w:sz w:val="24"/>
      <w:szCs w:val="24"/>
    </w:rPr>
  </w:style>
  <w:style w:type="paragraph" w:styleId="Heading1">
    <w:name w:val="heading 1"/>
    <w:aliases w:val="h1"/>
    <w:basedOn w:val="Normal"/>
    <w:next w:val="Normal"/>
    <w:autoRedefine/>
    <w:qFormat/>
    <w:rsid w:val="00DF2D9B"/>
    <w:pPr>
      <w:keepNext/>
      <w:pageBreakBefore/>
      <w:numPr>
        <w:numId w:val="8"/>
      </w:numPr>
      <w:tabs>
        <w:tab w:val="clear" w:pos="1224"/>
        <w:tab w:val="num" w:pos="540"/>
      </w:tabs>
      <w:spacing w:before="60" w:after="120"/>
      <w:ind w:left="540" w:hanging="540"/>
      <w:outlineLvl w:val="0"/>
    </w:pPr>
    <w:rPr>
      <w:b/>
    </w:rPr>
  </w:style>
  <w:style w:type="paragraph" w:styleId="Heading2">
    <w:name w:val="heading 2"/>
    <w:aliases w:val="h2"/>
    <w:basedOn w:val="Normal"/>
    <w:next w:val="Normal"/>
    <w:qFormat/>
    <w:pPr>
      <w:keepNext/>
      <w:spacing w:before="240" w:after="120"/>
      <w:outlineLvl w:val="1"/>
    </w:pPr>
    <w:rPr>
      <w:rFonts w:cs="Arial"/>
      <w:b/>
      <w:bCs/>
      <w:iCs/>
      <w:sz w:val="28"/>
      <w:szCs w:val="28"/>
    </w:rPr>
  </w:style>
  <w:style w:type="paragraph" w:styleId="Heading3">
    <w:name w:val="heading 3"/>
    <w:aliases w:val="h3"/>
    <w:basedOn w:val="Normal"/>
    <w:next w:val="Normal"/>
    <w:qFormat/>
    <w:pPr>
      <w:keepNext/>
      <w:spacing w:before="240" w:after="60"/>
      <w:outlineLvl w:val="2"/>
    </w:pPr>
    <w:rPr>
      <w:rFonts w:cs="Arial"/>
      <w:b/>
      <w:bCs/>
      <w:szCs w:val="26"/>
    </w:rPr>
  </w:style>
  <w:style w:type="paragraph" w:styleId="Heading4">
    <w:name w:val="heading 4"/>
    <w:aliases w:val="h4"/>
    <w:basedOn w:val="Normal"/>
    <w:next w:val="Normal"/>
    <w:qFormat/>
    <w:pPr>
      <w:keepNext/>
      <w:spacing w:before="240" w:after="60"/>
      <w:outlineLvl w:val="3"/>
    </w:pPr>
    <w:rPr>
      <w:b/>
      <w:bCs/>
      <w:szCs w:val="28"/>
    </w:rPr>
  </w:style>
  <w:style w:type="paragraph" w:styleId="Heading5">
    <w:name w:val="heading 5"/>
    <w:aliases w:val="h5"/>
    <w:basedOn w:val="Normal"/>
    <w:next w:val="Normal"/>
    <w:qFormat/>
    <w:pPr>
      <w:spacing w:before="240" w:after="60"/>
      <w:outlineLvl w:val="4"/>
    </w:pPr>
    <w:rPr>
      <w:b/>
      <w:bCs/>
      <w:i/>
      <w:iCs/>
      <w:sz w:val="26"/>
      <w:szCs w:val="26"/>
    </w:rPr>
  </w:style>
  <w:style w:type="paragraph" w:styleId="Heading6">
    <w:name w:val="heading 6"/>
    <w:aliases w:val="h6"/>
    <w:basedOn w:val="Normal"/>
    <w:next w:val="Normal"/>
    <w:qFormat/>
    <w:pPr>
      <w:keepNext/>
      <w:pageBreakBefore/>
      <w:spacing w:after="240"/>
      <w:outlineLvl w:val="5"/>
    </w:pPr>
    <w:rPr>
      <w:b/>
      <w:bCs/>
      <w:sz w:val="32"/>
    </w:rPr>
  </w:style>
  <w:style w:type="paragraph" w:styleId="Heading7">
    <w:name w:val="heading 7"/>
    <w:basedOn w:val="Normal"/>
    <w:next w:val="Normal"/>
    <w:qFormat/>
    <w:pPr>
      <w:keepNext/>
      <w:tabs>
        <w:tab w:val="left" w:pos="-720"/>
      </w:tabs>
      <w:suppressAutoHyphens/>
      <w:jc w:val="center"/>
      <w:outlineLvl w:val="6"/>
    </w:pPr>
    <w:rPr>
      <w:bCs/>
      <w:spacing w:val="-6"/>
      <w:sz w:val="28"/>
    </w:rPr>
  </w:style>
  <w:style w:type="paragraph" w:styleId="Heading8">
    <w:name w:val="heading 8"/>
    <w:basedOn w:val="Normal"/>
    <w:next w:val="Normal"/>
    <w:qFormat/>
    <w:pPr>
      <w:spacing w:before="240"/>
      <w:outlineLvl w:val="7"/>
    </w:pPr>
    <w:rPr>
      <w:rFonts w:ascii="Arial" w:hAnsi="Arial"/>
      <w:b/>
      <w:i/>
    </w:rPr>
  </w:style>
  <w:style w:type="paragraph" w:styleId="Heading9">
    <w:name w:val="heading 9"/>
    <w:basedOn w:val="Normal"/>
    <w:next w:val="Normal"/>
    <w:qFormat/>
    <w:pPr>
      <w:keepNext/>
      <w:jc w:val="center"/>
      <w:outlineLvl w:val="8"/>
    </w:pPr>
    <w:rPr>
      <w:b/>
      <w:bCs/>
      <w:sz w:val="4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style>
  <w:style w:type="paragraph" w:styleId="TOC1">
    <w:name w:val="toc 1"/>
    <w:basedOn w:val="Normal"/>
    <w:next w:val="Normal"/>
    <w:autoRedefine/>
    <w:uiPriority w:val="39"/>
    <w:pPr>
      <w:spacing w:before="120" w:after="120"/>
    </w:pPr>
    <w:rPr>
      <w:b/>
      <w:bCs/>
      <w:caps/>
      <w:sz w:val="20"/>
      <w:szCs w:val="20"/>
    </w:rPr>
  </w:style>
  <w:style w:type="paragraph" w:styleId="TOC2">
    <w:name w:val="toc 2"/>
    <w:basedOn w:val="Normal"/>
    <w:next w:val="Normal"/>
    <w:autoRedefine/>
    <w:uiPriority w:val="39"/>
    <w:pPr>
      <w:ind w:left="240"/>
    </w:pPr>
    <w:rPr>
      <w:smallCaps/>
      <w:sz w:val="20"/>
      <w:szCs w:val="20"/>
    </w:rPr>
  </w:style>
  <w:style w:type="paragraph" w:styleId="Footer">
    <w:name w:val="footer"/>
    <w:basedOn w:val="Normal"/>
    <w:link w:val="FooterChar"/>
    <w:pPr>
      <w:tabs>
        <w:tab w:val="center" w:pos="4320"/>
        <w:tab w:val="right" w:pos="8640"/>
      </w:tabs>
    </w:pPr>
  </w:style>
  <w:style w:type="paragraph" w:customStyle="1" w:styleId="TableText">
    <w:name w:val="Table Text"/>
    <w:basedOn w:val="Normal"/>
  </w:style>
  <w:style w:type="paragraph" w:customStyle="1" w:styleId="Bold">
    <w:name w:val="Bold"/>
    <w:aliases w:val="10 pt"/>
    <w:basedOn w:val="Normal"/>
    <w:rPr>
      <w:b/>
      <w:sz w:val="20"/>
      <w:szCs w:val="20"/>
    </w:rPr>
  </w:style>
  <w:style w:type="paragraph" w:customStyle="1" w:styleId="Bullet10">
    <w:name w:val="Bullet (1.0)"/>
    <w:basedOn w:val="Normal"/>
    <w:pPr>
      <w:numPr>
        <w:numId w:val="1"/>
      </w:numPr>
      <w:ind w:left="1800" w:hanging="720"/>
    </w:pPr>
    <w:rPr>
      <w:szCs w:val="20"/>
    </w:rPr>
  </w:style>
  <w:style w:type="paragraph" w:customStyle="1" w:styleId="TextBody">
    <w:name w:val="Text Body"/>
    <w:basedOn w:val="Normal"/>
    <w:pPr>
      <w:spacing w:after="240"/>
      <w:ind w:left="1800"/>
    </w:pPr>
  </w:style>
  <w:style w:type="paragraph" w:customStyle="1" w:styleId="Bullet0">
    <w:name w:val="Bullet/#"/>
    <w:basedOn w:val="Bullet10"/>
    <w:pPr>
      <w:spacing w:after="240"/>
      <w:ind w:left="2520"/>
    </w:pPr>
  </w:style>
  <w:style w:type="paragraph" w:styleId="BlockText">
    <w:name w:val="Block Text"/>
    <w:aliases w:val="a,b,c"/>
    <w:basedOn w:val="1"/>
    <w:pPr>
      <w:numPr>
        <w:numId w:val="3"/>
      </w:numPr>
    </w:pPr>
  </w:style>
  <w:style w:type="paragraph" w:customStyle="1" w:styleId="1">
    <w:name w:val="1"/>
    <w:aliases w:val="2,3"/>
    <w:basedOn w:val="Normal"/>
    <w:pPr>
      <w:numPr>
        <w:numId w:val="4"/>
      </w:numPr>
      <w:spacing w:after="120"/>
    </w:pPr>
    <w:rPr>
      <w:szCs w:val="20"/>
    </w:rPr>
  </w:style>
  <w:style w:type="paragraph" w:customStyle="1" w:styleId="TableBulletBullet">
    <w:name w:val="Table Bullet/Bullet"/>
    <w:basedOn w:val="Bullet10"/>
    <w:pPr>
      <w:numPr>
        <w:numId w:val="0"/>
      </w:numPr>
    </w:pPr>
  </w:style>
  <w:style w:type="character" w:styleId="PageNumber">
    <w:name w:val="page number"/>
    <w:basedOn w:val="DefaultParagraphFont"/>
  </w:style>
  <w:style w:type="paragraph" w:customStyle="1" w:styleId="Bullet15">
    <w:name w:val="Bullet (1.5)"/>
    <w:basedOn w:val="Bullet10"/>
    <w:pPr>
      <w:spacing w:after="240"/>
    </w:p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tabs>
        <w:tab w:val="left" w:pos="-1440"/>
        <w:tab w:val="left" w:pos="-720"/>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s>
      <w:suppressAutoHyphens/>
      <w:jc w:val="both"/>
    </w:pPr>
    <w:rPr>
      <w:spacing w:val="-2"/>
      <w:szCs w:val="20"/>
    </w:rPr>
  </w:style>
  <w:style w:type="paragraph" w:styleId="FootnoteText">
    <w:name w:val="footnote text"/>
    <w:basedOn w:val="Normal"/>
    <w:semiHidden/>
    <w:rPr>
      <w:sz w:val="20"/>
      <w:szCs w:val="20"/>
    </w:rPr>
  </w:style>
  <w:style w:type="character" w:styleId="FootnoteReference">
    <w:name w:val="footnote reference"/>
    <w:semiHidden/>
    <w:rPr>
      <w:vertAlign w:val="superscript"/>
    </w:rPr>
  </w:style>
  <w:style w:type="paragraph" w:customStyle="1" w:styleId="Bullet">
    <w:name w:val="Bullet"/>
    <w:basedOn w:val="Normal"/>
    <w:pPr>
      <w:numPr>
        <w:numId w:val="5"/>
      </w:numPr>
      <w:spacing w:before="60" w:after="120"/>
    </w:pPr>
    <w:rPr>
      <w:szCs w:val="20"/>
    </w:rPr>
  </w:style>
  <w:style w:type="paragraph" w:styleId="BodyTextIndent">
    <w:name w:val="Body Text Indent"/>
    <w:basedOn w:val="Normal"/>
    <w:pPr>
      <w:tabs>
        <w:tab w:val="left" w:pos="-1440"/>
        <w:tab w:val="left" w:pos="-720"/>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s>
      <w:suppressAutoHyphens/>
      <w:ind w:left="432"/>
      <w:jc w:val="both"/>
    </w:pPr>
    <w:rPr>
      <w:spacing w:val="-2"/>
    </w:rPr>
  </w:style>
  <w:style w:type="paragraph" w:customStyle="1" w:styleId="Table123">
    <w:name w:val="Table 123"/>
    <w:basedOn w:val="TableText"/>
    <w:pPr>
      <w:numPr>
        <w:numId w:val="7"/>
      </w:numPr>
    </w:pPr>
  </w:style>
  <w:style w:type="paragraph" w:customStyle="1" w:styleId="NumContinue">
    <w:name w:val="Num Continue"/>
    <w:basedOn w:val="BodyText"/>
    <w:pPr>
      <w:widowControl w:val="0"/>
      <w:tabs>
        <w:tab w:val="clear" w:pos="-1440"/>
        <w:tab w:val="clear" w:pos="-720"/>
        <w:tab w:val="clear" w:pos="0"/>
        <w:tab w:val="clear" w:pos="576"/>
        <w:tab w:val="clear" w:pos="1152"/>
        <w:tab w:val="clear" w:pos="1728"/>
        <w:tab w:val="clear" w:pos="2304"/>
        <w:tab w:val="clear" w:pos="2880"/>
        <w:tab w:val="clear" w:pos="3456"/>
        <w:tab w:val="clear" w:pos="4032"/>
        <w:tab w:val="clear" w:pos="4608"/>
        <w:tab w:val="clear" w:pos="5184"/>
        <w:tab w:val="clear" w:pos="5760"/>
        <w:tab w:val="clear" w:pos="6336"/>
        <w:tab w:val="clear" w:pos="6912"/>
        <w:tab w:val="clear" w:pos="7488"/>
        <w:tab w:val="clear" w:pos="8064"/>
        <w:tab w:val="clear" w:pos="8640"/>
        <w:tab w:val="clear" w:pos="9216"/>
        <w:tab w:val="clear" w:pos="9792"/>
        <w:tab w:val="clear" w:pos="10368"/>
        <w:tab w:val="clear" w:pos="10944"/>
        <w:tab w:val="clear" w:pos="11520"/>
      </w:tabs>
      <w:suppressAutoHyphens w:val="0"/>
      <w:spacing w:after="240"/>
      <w:ind w:firstLine="720"/>
      <w:jc w:val="left"/>
    </w:pPr>
    <w:rPr>
      <w:spacing w:val="0"/>
    </w:rPr>
  </w:style>
  <w:style w:type="paragraph" w:customStyle="1" w:styleId="Bulletafterabc">
    <w:name w:val="Bullet after abc"/>
    <w:basedOn w:val="TableBulletBullet"/>
    <w:pPr>
      <w:ind w:left="2880" w:hanging="360"/>
    </w:pPr>
  </w:style>
  <w:style w:type="paragraph" w:customStyle="1" w:styleId="Heading2NoN">
    <w:name w:val="Heading 2 NoN"/>
    <w:basedOn w:val="Heading2"/>
    <w:next w:val="Normal"/>
    <w:pPr>
      <w:spacing w:after="240"/>
    </w:pPr>
  </w:style>
  <w:style w:type="paragraph" w:customStyle="1" w:styleId="Tableabc">
    <w:name w:val="Table abc"/>
    <w:basedOn w:val="Table123"/>
    <w:pPr>
      <w:numPr>
        <w:numId w:val="6"/>
      </w:numPr>
    </w:pPr>
  </w:style>
  <w:style w:type="paragraph" w:styleId="TOC3">
    <w:name w:val="toc 3"/>
    <w:basedOn w:val="Normal"/>
    <w:next w:val="Normal"/>
    <w:autoRedefine/>
    <w:uiPriority w:val="39"/>
    <w:rsid w:val="0057245B"/>
    <w:pPr>
      <w:ind w:left="480"/>
    </w:pPr>
    <w:rPr>
      <w:i/>
      <w:iCs/>
      <w:sz w:val="20"/>
      <w:szCs w:val="20"/>
    </w:rPr>
  </w:style>
  <w:style w:type="paragraph" w:customStyle="1" w:styleId="TableBulletafterNum">
    <w:name w:val="Table Bullet after Num"/>
    <w:basedOn w:val="TableBulletBullet"/>
    <w:pPr>
      <w:numPr>
        <w:numId w:val="2"/>
      </w:numPr>
    </w:pPr>
  </w:style>
  <w:style w:type="paragraph" w:styleId="TOC4">
    <w:name w:val="toc 4"/>
    <w:basedOn w:val="Normal"/>
    <w:next w:val="Normal"/>
    <w:autoRedefine/>
    <w:semiHidden/>
    <w:pPr>
      <w:ind w:left="720"/>
    </w:pPr>
    <w:rPr>
      <w:sz w:val="18"/>
      <w:szCs w:val="18"/>
    </w:rPr>
  </w:style>
  <w:style w:type="paragraph" w:styleId="TOC5">
    <w:name w:val="toc 5"/>
    <w:basedOn w:val="Normal"/>
    <w:next w:val="Normal"/>
    <w:autoRedefine/>
    <w:semiHidden/>
    <w:pPr>
      <w:ind w:left="960"/>
    </w:pPr>
    <w:rPr>
      <w:sz w:val="18"/>
      <w:szCs w:val="18"/>
    </w:rPr>
  </w:style>
  <w:style w:type="paragraph" w:styleId="TOC6">
    <w:name w:val="toc 6"/>
    <w:basedOn w:val="Normal"/>
    <w:next w:val="Normal"/>
    <w:autoRedefine/>
    <w:semiHidden/>
    <w:pPr>
      <w:ind w:left="1200"/>
    </w:pPr>
    <w:rPr>
      <w:sz w:val="18"/>
      <w:szCs w:val="18"/>
    </w:rPr>
  </w:style>
  <w:style w:type="paragraph" w:styleId="TOC7">
    <w:name w:val="toc 7"/>
    <w:basedOn w:val="Normal"/>
    <w:next w:val="Normal"/>
    <w:autoRedefine/>
    <w:semiHidden/>
    <w:pPr>
      <w:ind w:left="1440"/>
    </w:pPr>
    <w:rPr>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character" w:styleId="Hyperlink">
    <w:name w:val="Hyperlink"/>
    <w:rPr>
      <w:color w:val="0000FF"/>
      <w:u w:val="single"/>
    </w:rPr>
  </w:style>
  <w:style w:type="paragraph" w:styleId="TOAHeading">
    <w:name w:val="toa heading"/>
    <w:basedOn w:val="Normal"/>
    <w:next w:val="Normal"/>
    <w:semiHidden/>
    <w:pPr>
      <w:tabs>
        <w:tab w:val="left" w:pos="9000"/>
        <w:tab w:val="right" w:pos="9360"/>
      </w:tabs>
      <w:suppressAutoHyphens/>
    </w:pPr>
    <w:rPr>
      <w:sz w:val="22"/>
      <w:szCs w:val="20"/>
    </w:rPr>
  </w:style>
  <w:style w:type="paragraph" w:styleId="BodyText2">
    <w:name w:val="Body Text 2"/>
    <w:basedOn w:val="Normal"/>
    <w:rPr>
      <w:sz w:val="22"/>
      <w:szCs w:val="20"/>
    </w:rPr>
  </w:style>
  <w:style w:type="paragraph" w:styleId="BodyText3">
    <w:name w:val="Body Text 3"/>
    <w:basedOn w:val="Normal"/>
    <w:pPr>
      <w:tabs>
        <w:tab w:val="left" w:pos="-720"/>
      </w:tabs>
      <w:suppressAutoHyphens/>
      <w:jc w:val="center"/>
    </w:pPr>
    <w:rPr>
      <w:sz w:val="64"/>
    </w:rPr>
  </w:style>
  <w:style w:type="paragraph" w:styleId="BodyTextIndent2">
    <w:name w:val="Body Text Indent 2"/>
    <w:basedOn w:val="Normal"/>
    <w:pPr>
      <w:widowControl w:val="0"/>
      <w:ind w:left="990" w:hanging="18"/>
    </w:pPr>
    <w:rPr>
      <w:rFonts w:ascii="Courier New" w:hAnsi="Courier New"/>
      <w:snapToGrid w:val="0"/>
      <w:sz w:val="20"/>
    </w:rPr>
  </w:style>
  <w:style w:type="paragraph" w:styleId="BodyTextIndent3">
    <w:name w:val="Body Text Indent 3"/>
    <w:basedOn w:val="Normal"/>
    <w:pPr>
      <w:widowControl w:val="0"/>
      <w:ind w:left="720"/>
    </w:pPr>
    <w:rPr>
      <w:rFonts w:ascii="Courier New" w:hAnsi="Courier New"/>
      <w:snapToGrid w:val="0"/>
      <w:sz w:val="20"/>
    </w:rPr>
  </w:style>
  <w:style w:type="paragraph" w:styleId="BalloonText">
    <w:name w:val="Balloon Text"/>
    <w:basedOn w:val="Normal"/>
    <w:semiHidden/>
    <w:rPr>
      <w:rFonts w:ascii="Tahoma" w:hAnsi="Tahoma" w:cs="Tahoma"/>
      <w:sz w:val="16"/>
      <w:szCs w:val="16"/>
    </w:rPr>
  </w:style>
  <w:style w:type="paragraph" w:customStyle="1" w:styleId="TXUFooterPage">
    <w:name w:val="TXUFooterPage"/>
    <w:basedOn w:val="Normal"/>
    <w:next w:val="Normal"/>
    <w:pPr>
      <w:pBdr>
        <w:top w:val="single" w:sz="4" w:space="1" w:color="auto"/>
      </w:pBdr>
      <w:tabs>
        <w:tab w:val="center" w:pos="4536"/>
        <w:tab w:val="right" w:pos="9360"/>
      </w:tabs>
    </w:pPr>
    <w:rPr>
      <w:sz w:val="20"/>
      <w:szCs w:val="20"/>
    </w:rPr>
  </w:style>
  <w:style w:type="paragraph" w:styleId="DocumentMap">
    <w:name w:val="Document Map"/>
    <w:basedOn w:val="Normal"/>
    <w:semiHidden/>
    <w:pPr>
      <w:shd w:val="clear" w:color="auto" w:fill="000080"/>
    </w:pPr>
    <w:rPr>
      <w:rFonts w:ascii="Tahoma" w:hAnsi="Tahoma" w:cs="Tahoma"/>
      <w:sz w:val="20"/>
      <w:szCs w:val="20"/>
    </w:rPr>
  </w:style>
  <w:style w:type="paragraph" w:styleId="CommentSubject">
    <w:name w:val="annotation subject"/>
    <w:basedOn w:val="CommentText"/>
    <w:next w:val="CommentText"/>
    <w:semiHidden/>
    <w:rPr>
      <w:b/>
      <w:bCs/>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Pr>
      <w:spacing w:val="-2"/>
      <w:sz w:val="24"/>
      <w:lang w:val="en-US" w:eastAsia="en-US" w:bidi="ar-SA"/>
    </w:rPr>
  </w:style>
  <w:style w:type="paragraph" w:styleId="List2">
    <w:name w:val="List 2"/>
    <w:basedOn w:val="Normal"/>
    <w:link w:val="List2Char"/>
    <w:pPr>
      <w:ind w:left="720" w:hanging="360"/>
    </w:pPr>
  </w:style>
  <w:style w:type="paragraph" w:customStyle="1" w:styleId="H5">
    <w:name w:val="H5"/>
    <w:basedOn w:val="Heading5"/>
    <w:next w:val="BodyText"/>
    <w:link w:val="H5Char"/>
    <w:pPr>
      <w:keepNext/>
      <w:tabs>
        <w:tab w:val="left" w:pos="1440"/>
      </w:tabs>
      <w:spacing w:after="240"/>
      <w:ind w:left="1440" w:hanging="1440"/>
    </w:pPr>
    <w:rPr>
      <w:sz w:val="24"/>
      <w:szCs w:val="24"/>
    </w:rPr>
  </w:style>
  <w:style w:type="character" w:customStyle="1" w:styleId="H5Char">
    <w:name w:val="H5 Char"/>
    <w:link w:val="H5"/>
    <w:rPr>
      <w:b/>
      <w:bCs/>
      <w:i/>
      <w:iCs/>
      <w:sz w:val="24"/>
      <w:szCs w:val="24"/>
      <w:lang w:val="en-US" w:eastAsia="en-US" w:bidi="ar-SA"/>
    </w:r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2Char">
    <w:name w:val="List 2 Char"/>
    <w:link w:val="List2"/>
    <w:rPr>
      <w:sz w:val="24"/>
      <w:szCs w:val="24"/>
      <w:lang w:val="en-US" w:eastAsia="en-US" w:bidi="ar-SA"/>
    </w:rPr>
  </w:style>
  <w:style w:type="paragraph" w:styleId="List">
    <w:name w:val="List"/>
    <w:aliases w:val=" Char1, Char2 Char Char Char Char, Char2 Char"/>
    <w:basedOn w:val="Normal"/>
    <w:link w:val="ListChar"/>
    <w:pPr>
      <w:ind w:left="360" w:hanging="360"/>
    </w:pPr>
  </w:style>
  <w:style w:type="paragraph" w:customStyle="1" w:styleId="H2">
    <w:name w:val="H2"/>
    <w:basedOn w:val="Heading2"/>
    <w:next w:val="BodyText"/>
    <w:pPr>
      <w:pageBreakBefore/>
      <w:tabs>
        <w:tab w:val="left" w:pos="720"/>
      </w:tabs>
      <w:spacing w:after="240"/>
      <w:ind w:left="720" w:hanging="720"/>
    </w:pPr>
    <w:rPr>
      <w:rFonts w:cs="Times New Roman"/>
      <w:bCs w:val="0"/>
      <w:iCs w:val="0"/>
      <w:sz w:val="24"/>
      <w:szCs w:val="20"/>
    </w:rPr>
  </w:style>
  <w:style w:type="paragraph" w:customStyle="1" w:styleId="H3">
    <w:name w:val="H3"/>
    <w:basedOn w:val="Heading3"/>
    <w:next w:val="BodyText"/>
    <w:link w:val="H3Char"/>
    <w:pPr>
      <w:tabs>
        <w:tab w:val="left" w:pos="1008"/>
      </w:tabs>
      <w:spacing w:after="240"/>
      <w:ind w:left="1008" w:hanging="1008"/>
    </w:pPr>
    <w:rPr>
      <w:rFonts w:cs="Times New Roman"/>
      <w:i/>
      <w:szCs w:val="20"/>
    </w:rPr>
  </w:style>
  <w:style w:type="paragraph" w:customStyle="1" w:styleId="BodyTextNumbered">
    <w:name w:val="Body Text Numbered"/>
    <w:basedOn w:val="BodyText"/>
    <w:link w:val="BodyTextNumberedChar1"/>
    <w:pPr>
      <w:tabs>
        <w:tab w:val="clear" w:pos="-1440"/>
        <w:tab w:val="clear" w:pos="-720"/>
        <w:tab w:val="clear" w:pos="0"/>
        <w:tab w:val="clear" w:pos="576"/>
        <w:tab w:val="clear" w:pos="1152"/>
        <w:tab w:val="clear" w:pos="1728"/>
        <w:tab w:val="clear" w:pos="2304"/>
        <w:tab w:val="clear" w:pos="2880"/>
        <w:tab w:val="clear" w:pos="3456"/>
        <w:tab w:val="clear" w:pos="4032"/>
        <w:tab w:val="clear" w:pos="4608"/>
        <w:tab w:val="clear" w:pos="5184"/>
        <w:tab w:val="clear" w:pos="5760"/>
        <w:tab w:val="clear" w:pos="6336"/>
        <w:tab w:val="clear" w:pos="6912"/>
        <w:tab w:val="clear" w:pos="7488"/>
        <w:tab w:val="clear" w:pos="8064"/>
        <w:tab w:val="clear" w:pos="8640"/>
        <w:tab w:val="clear" w:pos="9216"/>
        <w:tab w:val="clear" w:pos="9792"/>
        <w:tab w:val="clear" w:pos="10368"/>
        <w:tab w:val="clear" w:pos="10944"/>
        <w:tab w:val="clear" w:pos="11520"/>
      </w:tabs>
      <w:suppressAutoHyphens w:val="0"/>
      <w:spacing w:after="240"/>
      <w:ind w:left="720" w:hanging="720"/>
      <w:jc w:val="left"/>
    </w:pPr>
    <w:rPr>
      <w:iCs/>
      <w:spacing w:val="0"/>
    </w:rPr>
  </w:style>
  <w:style w:type="character" w:customStyle="1" w:styleId="BodyTextNumberedChar1">
    <w:name w:val="Body Text Numbered Char1"/>
    <w:link w:val="BodyTextNumbered"/>
    <w:rPr>
      <w:iCs/>
      <w:sz w:val="24"/>
      <w:lang w:val="en-US" w:eastAsia="en-US" w:bidi="ar-SA"/>
    </w:rPr>
  </w:style>
  <w:style w:type="paragraph" w:customStyle="1" w:styleId="Char3">
    <w:name w:val="Char3"/>
    <w:basedOn w:val="Normal"/>
    <w:pPr>
      <w:spacing w:after="160" w:line="240" w:lineRule="exact"/>
    </w:pPr>
    <w:rPr>
      <w:rFonts w:ascii="Verdana" w:hAnsi="Verdana"/>
      <w:sz w:val="16"/>
      <w:szCs w:val="20"/>
    </w:rPr>
  </w:style>
  <w:style w:type="paragraph" w:customStyle="1" w:styleId="H4">
    <w:name w:val="H4"/>
    <w:basedOn w:val="Heading4"/>
    <w:next w:val="BodyText"/>
    <w:link w:val="H4Char"/>
    <w:pPr>
      <w:widowControl w:val="0"/>
      <w:tabs>
        <w:tab w:val="left" w:pos="1296"/>
      </w:tabs>
      <w:spacing w:after="240"/>
      <w:ind w:left="1296" w:hanging="1296"/>
    </w:pPr>
    <w:rPr>
      <w:snapToGrid w:val="0"/>
      <w:szCs w:val="20"/>
    </w:rPr>
  </w:style>
  <w:style w:type="character" w:customStyle="1" w:styleId="ListChar">
    <w:name w:val="List Char"/>
    <w:aliases w:val=" Char1 Char, Char2 Char Char Char Char Char, Char2 Char Char"/>
    <w:link w:val="List"/>
    <w:rPr>
      <w:sz w:val="24"/>
      <w:szCs w:val="24"/>
      <w:lang w:val="en-US" w:eastAsia="en-US" w:bidi="ar-SA"/>
    </w:rPr>
  </w:style>
  <w:style w:type="paragraph" w:customStyle="1" w:styleId="NormalArial">
    <w:name w:val="Normal+Arial"/>
    <w:basedOn w:val="Normal"/>
    <w:link w:val="NormalArialChar"/>
    <w:rPr>
      <w:rFonts w:ascii="Arial" w:hAnsi="Arial"/>
    </w:rPr>
  </w:style>
  <w:style w:type="character" w:customStyle="1" w:styleId="NormalArialChar">
    <w:name w:val="Normal+Arial Char"/>
    <w:link w:val="NormalArial"/>
    <w:rPr>
      <w:rFonts w:ascii="Arial" w:hAnsi="Arial"/>
      <w:sz w:val="24"/>
      <w:szCs w:val="24"/>
      <w:lang w:val="en-US" w:eastAsia="en-US" w:bidi="ar-SA"/>
    </w:r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paragraph" w:customStyle="1" w:styleId="Instructions">
    <w:name w:val="Instructions"/>
    <w:basedOn w:val="BodyText"/>
    <w:link w:val="InstructionsChar"/>
    <w:rsid w:val="00C44E98"/>
    <w:pPr>
      <w:tabs>
        <w:tab w:val="clear" w:pos="-1440"/>
        <w:tab w:val="clear" w:pos="-720"/>
        <w:tab w:val="clear" w:pos="0"/>
        <w:tab w:val="clear" w:pos="576"/>
        <w:tab w:val="clear" w:pos="1152"/>
        <w:tab w:val="clear" w:pos="1728"/>
        <w:tab w:val="clear" w:pos="2304"/>
        <w:tab w:val="clear" w:pos="2880"/>
        <w:tab w:val="clear" w:pos="3456"/>
        <w:tab w:val="clear" w:pos="4032"/>
        <w:tab w:val="clear" w:pos="4608"/>
        <w:tab w:val="clear" w:pos="5184"/>
        <w:tab w:val="clear" w:pos="5760"/>
        <w:tab w:val="clear" w:pos="6336"/>
        <w:tab w:val="clear" w:pos="6912"/>
        <w:tab w:val="clear" w:pos="7488"/>
        <w:tab w:val="clear" w:pos="8064"/>
        <w:tab w:val="clear" w:pos="8640"/>
        <w:tab w:val="clear" w:pos="9216"/>
        <w:tab w:val="clear" w:pos="9792"/>
        <w:tab w:val="clear" w:pos="10368"/>
        <w:tab w:val="clear" w:pos="10944"/>
        <w:tab w:val="clear" w:pos="11520"/>
      </w:tabs>
      <w:suppressAutoHyphens w:val="0"/>
      <w:spacing w:after="240"/>
      <w:jc w:val="left"/>
    </w:pPr>
    <w:rPr>
      <w:b/>
      <w:i/>
      <w:iCs/>
      <w:spacing w:val="0"/>
      <w:szCs w:val="24"/>
    </w:rPr>
  </w:style>
  <w:style w:type="character" w:customStyle="1" w:styleId="H3Char">
    <w:name w:val="H3 Char"/>
    <w:link w:val="H3"/>
    <w:rsid w:val="006E7653"/>
    <w:rPr>
      <w:b/>
      <w:bCs/>
      <w:i/>
      <w:sz w:val="24"/>
      <w:lang w:val="en-US" w:eastAsia="en-US" w:bidi="ar-SA"/>
    </w:rPr>
  </w:style>
  <w:style w:type="character" w:customStyle="1" w:styleId="H4Char">
    <w:name w:val="H4 Char"/>
    <w:link w:val="H4"/>
    <w:rsid w:val="006E7653"/>
    <w:rPr>
      <w:b/>
      <w:bCs/>
      <w:snapToGrid w:val="0"/>
      <w:sz w:val="24"/>
      <w:lang w:val="en-US" w:eastAsia="en-US" w:bidi="ar-SA"/>
    </w:rPr>
  </w:style>
  <w:style w:type="paragraph" w:styleId="List3">
    <w:name w:val="List 3"/>
    <w:basedOn w:val="Normal"/>
    <w:rsid w:val="002E053C"/>
    <w:pPr>
      <w:spacing w:after="240"/>
      <w:ind w:left="2160" w:hanging="720"/>
    </w:pPr>
    <w:rPr>
      <w:szCs w:val="20"/>
    </w:rPr>
  </w:style>
  <w:style w:type="paragraph" w:customStyle="1" w:styleId="ColorfulShading-Accent11">
    <w:name w:val="Colorful Shading - Accent 11"/>
    <w:hidden/>
    <w:uiPriority w:val="99"/>
    <w:semiHidden/>
    <w:rsid w:val="00491D51"/>
    <w:rPr>
      <w:sz w:val="24"/>
      <w:szCs w:val="24"/>
    </w:rPr>
  </w:style>
  <w:style w:type="character" w:customStyle="1" w:styleId="FooterChar">
    <w:name w:val="Footer Char"/>
    <w:link w:val="Footer"/>
    <w:rsid w:val="00407DA0"/>
    <w:rPr>
      <w:sz w:val="24"/>
      <w:szCs w:val="24"/>
    </w:rPr>
  </w:style>
  <w:style w:type="paragraph" w:customStyle="1" w:styleId="Default">
    <w:name w:val="Default"/>
    <w:rsid w:val="00C6717D"/>
    <w:pPr>
      <w:autoSpaceDE w:val="0"/>
      <w:autoSpaceDN w:val="0"/>
      <w:adjustRightInd w:val="0"/>
    </w:pPr>
    <w:rPr>
      <w:rFonts w:ascii="Calibri" w:hAnsi="Calibri" w:cs="Calibri"/>
      <w:color w:val="000000"/>
      <w:sz w:val="24"/>
      <w:szCs w:val="24"/>
    </w:rPr>
  </w:style>
  <w:style w:type="character" w:customStyle="1" w:styleId="InstructionsChar">
    <w:name w:val="Instructions Char"/>
    <w:link w:val="Instructions"/>
    <w:rsid w:val="001E34CB"/>
    <w:rPr>
      <w:b/>
      <w:i/>
      <w:iCs/>
      <w:sz w:val="24"/>
      <w:szCs w:val="24"/>
    </w:rPr>
  </w:style>
  <w:style w:type="character" w:customStyle="1" w:styleId="HeaderChar">
    <w:name w:val="Header Char"/>
    <w:link w:val="Header"/>
    <w:rsid w:val="002B1FDD"/>
    <w:rPr>
      <w:sz w:val="24"/>
      <w:szCs w:val="24"/>
    </w:rPr>
  </w:style>
  <w:style w:type="paragraph" w:styleId="Revision">
    <w:name w:val="Revision"/>
    <w:hidden/>
    <w:uiPriority w:val="99"/>
    <w:semiHidden/>
    <w:rsid w:val="00E23692"/>
    <w:rPr>
      <w:sz w:val="24"/>
      <w:szCs w:val="24"/>
    </w:rPr>
  </w:style>
  <w:style w:type="character" w:styleId="Strong">
    <w:name w:val="Strong"/>
    <w:uiPriority w:val="22"/>
    <w:qFormat/>
    <w:rsid w:val="00A11680"/>
    <w:rPr>
      <w:b/>
      <w:bCs/>
    </w:rPr>
  </w:style>
  <w:style w:type="character" w:styleId="UnresolvedMention">
    <w:name w:val="Unresolved Mention"/>
    <w:basedOn w:val="DefaultParagraphFont"/>
    <w:uiPriority w:val="99"/>
    <w:semiHidden/>
    <w:unhideWhenUsed/>
    <w:rsid w:val="0077535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7132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128"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Troy.Anderson@ercot.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563271-A25F-47C2-9857-7066ECCEEF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118</Words>
  <Characters>674</Characters>
  <Application>Microsoft Office Word</Application>
  <DocSecurity>4</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Appendix B:  Planning Criteria, Disturbance Monitoring and System Protection</Company>
  <LinksUpToDate>false</LinksUpToDate>
  <CharactersWithSpaces>791</CharactersWithSpaces>
  <SharedDoc>false</SharedDoc>
  <HLinks>
    <vt:vector size="6" baseType="variant">
      <vt:variant>
        <vt:i4>3997765</vt:i4>
      </vt:variant>
      <vt:variant>
        <vt:i4>0</vt:i4>
      </vt:variant>
      <vt:variant>
        <vt:i4>0</vt:i4>
      </vt:variant>
      <vt:variant>
        <vt:i4>5</vt:i4>
      </vt:variant>
      <vt:variant>
        <vt:lpwstr>mailto:Troy.Anderson@ercot.com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Document #OPG00B</dc:subject>
  <dc:creator>KEMA Consulting</dc:creator>
  <cp:keywords>OPG00B</cp:keywords>
  <cp:lastModifiedBy>C Phillips</cp:lastModifiedBy>
  <cp:revision>2</cp:revision>
  <cp:lastPrinted>2006-12-12T21:37:00Z</cp:lastPrinted>
  <dcterms:created xsi:type="dcterms:W3CDTF">2022-09-08T17:22:00Z</dcterms:created>
  <dcterms:modified xsi:type="dcterms:W3CDTF">2022-09-08T17:22:00Z</dcterms:modified>
  <cp:category>Version 1.0</cp:category>
</cp:coreProperties>
</file>