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36B2D" w14:textId="77777777" w:rsidR="00A65CAE" w:rsidRPr="00C4329D" w:rsidRDefault="00481BD7" w:rsidP="0047460A">
      <w:pPr>
        <w:spacing w:before="10" w:after="10" w:line="222" w:lineRule="exact"/>
        <w:jc w:val="center"/>
        <w:textAlignment w:val="baseline"/>
        <w:rPr>
          <w:rFonts w:asciiTheme="minorHAnsi" w:eastAsia="Tahoma" w:hAnsiTheme="minorHAnsi" w:cstheme="minorHAnsi"/>
          <w:b/>
          <w:bCs/>
          <w:spacing w:val="16"/>
          <w:sz w:val="24"/>
          <w:szCs w:val="24"/>
          <w:u w:val="single"/>
        </w:rPr>
      </w:pPr>
      <w:r w:rsidRPr="00C4329D">
        <w:rPr>
          <w:rFonts w:asciiTheme="minorHAnsi" w:eastAsia="Tahoma" w:hAnsiTheme="minorHAnsi" w:cstheme="minorHAnsi"/>
          <w:b/>
          <w:bCs/>
          <w:spacing w:val="16"/>
          <w:sz w:val="24"/>
          <w:szCs w:val="24"/>
          <w:u w:val="single"/>
        </w:rPr>
        <w:t>Retail Market Subcommittee</w:t>
      </w:r>
    </w:p>
    <w:p w14:paraId="626369B3" w14:textId="7A0DD0F0" w:rsidR="00481BD7" w:rsidRPr="00C4329D" w:rsidRDefault="00A65CAE" w:rsidP="0047460A">
      <w:pPr>
        <w:spacing w:before="10" w:after="10" w:line="222" w:lineRule="exact"/>
        <w:jc w:val="center"/>
        <w:textAlignment w:val="baseline"/>
        <w:rPr>
          <w:rFonts w:asciiTheme="minorHAnsi" w:eastAsia="Tahoma" w:hAnsiTheme="minorHAnsi" w:cstheme="minorHAnsi"/>
          <w:b/>
          <w:bCs/>
          <w:spacing w:val="16"/>
          <w:sz w:val="24"/>
          <w:szCs w:val="24"/>
          <w:u w:val="single"/>
        </w:rPr>
      </w:pPr>
      <w:r w:rsidRPr="00C4329D">
        <w:rPr>
          <w:rFonts w:asciiTheme="minorHAnsi" w:eastAsia="Tahoma" w:hAnsiTheme="minorHAnsi" w:cstheme="minorHAnsi"/>
          <w:b/>
          <w:bCs/>
          <w:spacing w:val="16"/>
          <w:sz w:val="24"/>
          <w:szCs w:val="24"/>
          <w:u w:val="single"/>
        </w:rPr>
        <w:t>and Task Force</w:t>
      </w:r>
      <w:r w:rsidR="00487307" w:rsidRPr="00C4329D">
        <w:rPr>
          <w:rFonts w:asciiTheme="minorHAnsi" w:eastAsia="Tahoma" w:hAnsiTheme="minorHAnsi" w:cstheme="minorHAnsi"/>
          <w:b/>
          <w:bCs/>
          <w:spacing w:val="16"/>
          <w:sz w:val="24"/>
          <w:szCs w:val="24"/>
          <w:u w:val="single"/>
        </w:rPr>
        <w:t xml:space="preserve"> </w:t>
      </w:r>
      <w:r w:rsidRPr="00C4329D">
        <w:rPr>
          <w:rFonts w:asciiTheme="minorHAnsi" w:eastAsia="Tahoma" w:hAnsiTheme="minorHAnsi" w:cstheme="minorHAnsi"/>
          <w:b/>
          <w:bCs/>
          <w:spacing w:val="16"/>
          <w:sz w:val="24"/>
          <w:szCs w:val="24"/>
          <w:u w:val="single"/>
        </w:rPr>
        <w:t>/</w:t>
      </w:r>
      <w:r w:rsidR="00487307" w:rsidRPr="00C4329D">
        <w:rPr>
          <w:rFonts w:asciiTheme="minorHAnsi" w:eastAsia="Tahoma" w:hAnsiTheme="minorHAnsi" w:cstheme="minorHAnsi"/>
          <w:b/>
          <w:bCs/>
          <w:spacing w:val="16"/>
          <w:sz w:val="24"/>
          <w:szCs w:val="24"/>
          <w:u w:val="single"/>
        </w:rPr>
        <w:t xml:space="preserve"> </w:t>
      </w:r>
      <w:r w:rsidRPr="00C4329D">
        <w:rPr>
          <w:rFonts w:asciiTheme="minorHAnsi" w:eastAsia="Tahoma" w:hAnsiTheme="minorHAnsi" w:cstheme="minorHAnsi"/>
          <w:b/>
          <w:bCs/>
          <w:spacing w:val="16"/>
          <w:sz w:val="24"/>
          <w:szCs w:val="24"/>
          <w:u w:val="single"/>
        </w:rPr>
        <w:t xml:space="preserve">Working Group </w:t>
      </w:r>
      <w:r w:rsidR="00481BD7" w:rsidRPr="00C4329D">
        <w:rPr>
          <w:rFonts w:asciiTheme="minorHAnsi" w:eastAsia="Tahoma" w:hAnsiTheme="minorHAnsi" w:cstheme="minorHAnsi"/>
          <w:b/>
          <w:bCs/>
          <w:spacing w:val="16"/>
          <w:sz w:val="24"/>
          <w:szCs w:val="24"/>
          <w:u w:val="single"/>
        </w:rPr>
        <w:t>Review</w:t>
      </w:r>
    </w:p>
    <w:p w14:paraId="1ADAD564" w14:textId="2E0B3EAF" w:rsidR="00481BD7" w:rsidRDefault="00481BD7" w:rsidP="0047460A">
      <w:pPr>
        <w:spacing w:before="10" w:after="10" w:line="222" w:lineRule="exact"/>
        <w:jc w:val="center"/>
        <w:textAlignment w:val="baseline"/>
        <w:rPr>
          <w:rFonts w:ascii="Tahoma" w:eastAsia="Tahoma" w:hAnsi="Tahoma"/>
          <w:color w:val="1F487B"/>
          <w:spacing w:val="16"/>
          <w:sz w:val="19"/>
        </w:rPr>
      </w:pPr>
      <w:r w:rsidRPr="00C4329D">
        <w:rPr>
          <w:rFonts w:asciiTheme="minorHAnsi" w:eastAsia="Tahoma" w:hAnsiTheme="minorHAnsi" w:cstheme="minorHAnsi"/>
          <w:b/>
          <w:bCs/>
          <w:spacing w:val="16"/>
          <w:sz w:val="24"/>
          <w:szCs w:val="24"/>
          <w:u w:val="single"/>
        </w:rPr>
        <w:t>Sept</w:t>
      </w:r>
      <w:r w:rsidR="00487307" w:rsidRPr="00C4329D">
        <w:rPr>
          <w:rFonts w:asciiTheme="minorHAnsi" w:eastAsia="Tahoma" w:hAnsiTheme="minorHAnsi" w:cstheme="minorHAnsi"/>
          <w:b/>
          <w:bCs/>
          <w:spacing w:val="16"/>
          <w:sz w:val="24"/>
          <w:szCs w:val="24"/>
          <w:u w:val="single"/>
        </w:rPr>
        <w:t>ember</w:t>
      </w:r>
      <w:r w:rsidRPr="00C4329D">
        <w:rPr>
          <w:rFonts w:asciiTheme="minorHAnsi" w:eastAsia="Tahoma" w:hAnsiTheme="minorHAnsi" w:cstheme="minorHAnsi"/>
          <w:b/>
          <w:bCs/>
          <w:spacing w:val="16"/>
          <w:sz w:val="24"/>
          <w:szCs w:val="24"/>
          <w:u w:val="single"/>
        </w:rPr>
        <w:t xml:space="preserve"> 202</w:t>
      </w:r>
      <w:r w:rsidR="00487307" w:rsidRPr="00C4329D">
        <w:rPr>
          <w:rFonts w:asciiTheme="minorHAnsi" w:eastAsia="Tahoma" w:hAnsiTheme="minorHAnsi" w:cstheme="minorHAnsi"/>
          <w:b/>
          <w:bCs/>
          <w:spacing w:val="16"/>
          <w:sz w:val="24"/>
          <w:szCs w:val="24"/>
          <w:u w:val="single"/>
        </w:rPr>
        <w:t>2</w:t>
      </w:r>
    </w:p>
    <w:p w14:paraId="58391D3E" w14:textId="77777777" w:rsidR="00481BD7" w:rsidRDefault="00481BD7" w:rsidP="0047460A">
      <w:pPr>
        <w:spacing w:before="10" w:after="10" w:line="222" w:lineRule="exact"/>
        <w:jc w:val="center"/>
        <w:textAlignment w:val="baseline"/>
        <w:rPr>
          <w:rFonts w:ascii="Tahoma" w:eastAsia="Tahoma" w:hAnsi="Tahoma"/>
          <w:color w:val="1F487B"/>
          <w:spacing w:val="16"/>
          <w:sz w:val="19"/>
        </w:rPr>
      </w:pPr>
    </w:p>
    <w:p w14:paraId="2223AB0B" w14:textId="77777777" w:rsidR="00481BD7" w:rsidRDefault="00481BD7" w:rsidP="0047460A">
      <w:pPr>
        <w:spacing w:before="10" w:after="10" w:line="222" w:lineRule="exact"/>
        <w:textAlignment w:val="baseline"/>
        <w:rPr>
          <w:rFonts w:ascii="Tahoma" w:eastAsia="Tahoma" w:hAnsi="Tahoma"/>
          <w:color w:val="1F487B"/>
          <w:spacing w:val="16"/>
          <w:sz w:val="19"/>
        </w:rPr>
      </w:pPr>
    </w:p>
    <w:p w14:paraId="4D657E77" w14:textId="77777777" w:rsidR="00481BD7" w:rsidRPr="00340AFA" w:rsidRDefault="00481BD7" w:rsidP="0047460A">
      <w:pPr>
        <w:spacing w:before="10" w:after="10" w:line="222" w:lineRule="exact"/>
        <w:textAlignment w:val="baseline"/>
        <w:rPr>
          <w:rFonts w:asciiTheme="minorHAnsi" w:eastAsia="Tahoma" w:hAnsiTheme="minorHAnsi" w:cstheme="minorHAnsi"/>
          <w:b/>
          <w:bCs/>
          <w:color w:val="1F487B"/>
          <w:spacing w:val="16"/>
          <w:sz w:val="24"/>
          <w:szCs w:val="24"/>
          <w:u w:val="single"/>
        </w:rPr>
      </w:pPr>
      <w:r w:rsidRPr="00340AFA">
        <w:rPr>
          <w:rFonts w:asciiTheme="minorHAnsi" w:eastAsia="Tahoma" w:hAnsiTheme="minorHAnsi" w:cstheme="minorHAnsi"/>
          <w:b/>
          <w:bCs/>
          <w:spacing w:val="16"/>
          <w:sz w:val="24"/>
          <w:szCs w:val="24"/>
          <w:u w:val="single"/>
        </w:rPr>
        <w:t>RMS:</w:t>
      </w:r>
    </w:p>
    <w:p w14:paraId="49B18148" w14:textId="77777777" w:rsidR="00E47391" w:rsidRPr="00340AFA" w:rsidRDefault="00314500" w:rsidP="00D12433">
      <w:pPr>
        <w:numPr>
          <w:ilvl w:val="0"/>
          <w:numId w:val="1"/>
        </w:numPr>
        <w:spacing w:before="10" w:after="10" w:line="268" w:lineRule="exact"/>
        <w:ind w:left="360" w:right="144" w:hanging="360"/>
        <w:jc w:val="both"/>
        <w:textAlignment w:val="baseline"/>
        <w:rPr>
          <w:rFonts w:asciiTheme="minorHAnsi" w:eastAsia="Tahoma" w:hAnsiTheme="minorHAnsi" w:cstheme="minorHAnsi"/>
          <w:color w:val="000000"/>
        </w:rPr>
      </w:pPr>
      <w:r w:rsidRPr="00340AFA">
        <w:rPr>
          <w:rFonts w:asciiTheme="minorHAnsi" w:eastAsia="Tahoma" w:hAnsiTheme="minorHAnsi" w:cstheme="minorHAnsi"/>
          <w:color w:val="000000"/>
        </w:rPr>
        <w:t>Review of Scope – Is the Scope still valid and is the subcommittee/working group/task force still performing these functions; Does the scope need to be revised?</w:t>
      </w:r>
    </w:p>
    <w:p w14:paraId="39B99022" w14:textId="68AB5405" w:rsidR="00E47391" w:rsidRPr="00340AFA" w:rsidRDefault="00314500" w:rsidP="00D12433">
      <w:pPr>
        <w:numPr>
          <w:ilvl w:val="0"/>
          <w:numId w:val="2"/>
        </w:numPr>
        <w:tabs>
          <w:tab w:val="clear" w:pos="360"/>
          <w:tab w:val="left" w:pos="1080"/>
        </w:tabs>
        <w:spacing w:before="10" w:after="10" w:line="232" w:lineRule="exact"/>
        <w:ind w:left="1080" w:hanging="360"/>
        <w:jc w:val="both"/>
        <w:textAlignment w:val="baseline"/>
        <w:rPr>
          <w:rFonts w:asciiTheme="minorHAnsi" w:eastAsia="Tahoma" w:hAnsiTheme="minorHAnsi" w:cstheme="minorHAnsi"/>
          <w:color w:val="000000"/>
          <w:spacing w:val="4"/>
        </w:rPr>
      </w:pPr>
      <w:r w:rsidRPr="00FD3654">
        <w:rPr>
          <w:rFonts w:asciiTheme="minorHAnsi" w:eastAsia="Tahoma" w:hAnsiTheme="minorHAnsi" w:cstheme="minorHAnsi"/>
          <w:color w:val="0070C0"/>
          <w:spacing w:val="4"/>
        </w:rPr>
        <w:t>Scope still valid, no revisions needed at this time</w:t>
      </w:r>
    </w:p>
    <w:p w14:paraId="1EDB2E30" w14:textId="77777777" w:rsidR="00E47391" w:rsidRPr="00340AFA" w:rsidRDefault="00314500" w:rsidP="00D12433">
      <w:pPr>
        <w:numPr>
          <w:ilvl w:val="0"/>
          <w:numId w:val="1"/>
        </w:numPr>
        <w:spacing w:before="10" w:after="10" w:line="268" w:lineRule="exact"/>
        <w:ind w:left="360" w:right="720" w:hanging="360"/>
        <w:jc w:val="both"/>
        <w:textAlignment w:val="baseline"/>
        <w:rPr>
          <w:rFonts w:asciiTheme="minorHAnsi" w:eastAsia="Tahoma" w:hAnsiTheme="minorHAnsi" w:cstheme="minorHAnsi"/>
          <w:color w:val="000000"/>
        </w:rPr>
      </w:pPr>
      <w:r w:rsidRPr="00340AFA">
        <w:rPr>
          <w:rFonts w:asciiTheme="minorHAnsi" w:eastAsia="Tahoma" w:hAnsiTheme="minorHAnsi" w:cstheme="minorHAnsi"/>
          <w:color w:val="000000"/>
        </w:rPr>
        <w:t>Review Open Action Items list – Is the subcommittee/working group/task force discussing open issues, ongoing issues, etc.</w:t>
      </w:r>
    </w:p>
    <w:p w14:paraId="5987A600" w14:textId="17FD7FD7" w:rsidR="00E47391" w:rsidRPr="00FD3654" w:rsidRDefault="00314500" w:rsidP="00D12433">
      <w:pPr>
        <w:numPr>
          <w:ilvl w:val="0"/>
          <w:numId w:val="2"/>
        </w:numPr>
        <w:tabs>
          <w:tab w:val="clear" w:pos="360"/>
          <w:tab w:val="left" w:pos="1080"/>
        </w:tabs>
        <w:spacing w:before="10" w:after="10" w:line="268" w:lineRule="exact"/>
        <w:ind w:left="1080" w:hanging="360"/>
        <w:jc w:val="both"/>
        <w:textAlignment w:val="baseline"/>
        <w:rPr>
          <w:rFonts w:asciiTheme="minorHAnsi" w:eastAsia="Tahoma" w:hAnsiTheme="minorHAnsi" w:cstheme="minorHAnsi"/>
          <w:color w:val="0070C0"/>
          <w:spacing w:val="4"/>
        </w:rPr>
      </w:pPr>
      <w:r w:rsidRPr="00FD3654">
        <w:rPr>
          <w:rFonts w:asciiTheme="minorHAnsi" w:eastAsia="Tahoma" w:hAnsiTheme="minorHAnsi" w:cstheme="minorHAnsi"/>
          <w:color w:val="0070C0"/>
          <w:spacing w:val="4"/>
        </w:rPr>
        <w:t>Open Action Items list is reviewed</w:t>
      </w:r>
      <w:r w:rsidR="00487307" w:rsidRPr="00FD3654">
        <w:rPr>
          <w:rFonts w:asciiTheme="minorHAnsi" w:eastAsia="Tahoma" w:hAnsiTheme="minorHAnsi" w:cstheme="minorHAnsi"/>
          <w:color w:val="0070C0"/>
          <w:spacing w:val="4"/>
        </w:rPr>
        <w:t xml:space="preserve"> as needed and c</w:t>
      </w:r>
      <w:r w:rsidRPr="00FD3654">
        <w:rPr>
          <w:rFonts w:asciiTheme="minorHAnsi" w:eastAsia="Tahoma" w:hAnsiTheme="minorHAnsi" w:cstheme="minorHAnsi"/>
          <w:color w:val="0070C0"/>
          <w:spacing w:val="4"/>
        </w:rPr>
        <w:t>lean</w:t>
      </w:r>
      <w:r w:rsidR="00487307" w:rsidRPr="00FD3654">
        <w:rPr>
          <w:rFonts w:asciiTheme="minorHAnsi" w:eastAsia="Tahoma" w:hAnsiTheme="minorHAnsi" w:cstheme="minorHAnsi"/>
          <w:color w:val="0070C0"/>
          <w:spacing w:val="4"/>
        </w:rPr>
        <w:t>-</w:t>
      </w:r>
      <w:r w:rsidRPr="00FD3654">
        <w:rPr>
          <w:rFonts w:asciiTheme="minorHAnsi" w:eastAsia="Tahoma" w:hAnsiTheme="minorHAnsi" w:cstheme="minorHAnsi"/>
          <w:color w:val="0070C0"/>
          <w:spacing w:val="4"/>
        </w:rPr>
        <w:t>up is performed</w:t>
      </w:r>
      <w:r w:rsidR="00487307" w:rsidRPr="00FD3654">
        <w:rPr>
          <w:rFonts w:asciiTheme="minorHAnsi" w:eastAsia="Tahoma" w:hAnsiTheme="minorHAnsi" w:cstheme="minorHAnsi"/>
          <w:color w:val="0070C0"/>
          <w:spacing w:val="4"/>
        </w:rPr>
        <w:t xml:space="preserve"> as needed</w:t>
      </w:r>
    </w:p>
    <w:p w14:paraId="43F8418A" w14:textId="77777777" w:rsidR="00E47391" w:rsidRPr="00340AFA" w:rsidRDefault="00314500" w:rsidP="00D12433">
      <w:pPr>
        <w:numPr>
          <w:ilvl w:val="0"/>
          <w:numId w:val="1"/>
        </w:numPr>
        <w:spacing w:before="10" w:after="10" w:line="268" w:lineRule="exact"/>
        <w:ind w:left="360" w:right="216" w:hanging="360"/>
        <w:jc w:val="both"/>
        <w:textAlignment w:val="baseline"/>
        <w:rPr>
          <w:rFonts w:asciiTheme="minorHAnsi" w:eastAsia="Tahoma" w:hAnsiTheme="minorHAnsi" w:cstheme="minorHAnsi"/>
          <w:color w:val="000000"/>
        </w:rPr>
      </w:pPr>
      <w:r w:rsidRPr="00340AFA">
        <w:rPr>
          <w:rFonts w:asciiTheme="minorHAnsi" w:eastAsia="Tahoma" w:hAnsiTheme="minorHAnsi" w:cstheme="minorHAnsi"/>
          <w:color w:val="000000"/>
        </w:rPr>
        <w:t>How often does the subcommittee/working group/task force meet and how long are their meetings? Are meetings well attended?</w:t>
      </w:r>
    </w:p>
    <w:p w14:paraId="25F7286C" w14:textId="320DBD56" w:rsidR="00E47391" w:rsidRPr="00340AFA" w:rsidRDefault="00314500" w:rsidP="00D12433">
      <w:pPr>
        <w:numPr>
          <w:ilvl w:val="0"/>
          <w:numId w:val="2"/>
        </w:numPr>
        <w:tabs>
          <w:tab w:val="clear" w:pos="360"/>
          <w:tab w:val="left" w:pos="1080"/>
        </w:tabs>
        <w:spacing w:before="10" w:after="10" w:line="268" w:lineRule="exact"/>
        <w:ind w:left="1080" w:hanging="360"/>
        <w:jc w:val="both"/>
        <w:textAlignment w:val="baseline"/>
        <w:rPr>
          <w:rFonts w:asciiTheme="minorHAnsi" w:eastAsia="Tahoma" w:hAnsiTheme="minorHAnsi" w:cstheme="minorHAnsi"/>
          <w:color w:val="000000"/>
        </w:rPr>
      </w:pPr>
      <w:r w:rsidRPr="00FD3654">
        <w:rPr>
          <w:rFonts w:asciiTheme="minorHAnsi" w:eastAsia="Tahoma" w:hAnsiTheme="minorHAnsi" w:cstheme="minorHAnsi"/>
          <w:color w:val="0070C0"/>
          <w:spacing w:val="4"/>
        </w:rPr>
        <w:t>RMS meets monthly, typically adjourning b</w:t>
      </w:r>
      <w:r w:rsidR="00487307" w:rsidRPr="00FD3654">
        <w:rPr>
          <w:rFonts w:asciiTheme="minorHAnsi" w:eastAsia="Tahoma" w:hAnsiTheme="minorHAnsi" w:cstheme="minorHAnsi"/>
          <w:color w:val="0070C0"/>
          <w:spacing w:val="4"/>
        </w:rPr>
        <w:t>etween</w:t>
      </w:r>
      <w:r w:rsidRPr="00FD3654">
        <w:rPr>
          <w:rFonts w:asciiTheme="minorHAnsi" w:eastAsia="Tahoma" w:hAnsiTheme="minorHAnsi" w:cstheme="minorHAnsi"/>
          <w:color w:val="0070C0"/>
          <w:spacing w:val="4"/>
        </w:rPr>
        <w:t xml:space="preserve"> 12</w:t>
      </w:r>
      <w:r w:rsidR="00487307" w:rsidRPr="00FD3654">
        <w:rPr>
          <w:rFonts w:asciiTheme="minorHAnsi" w:eastAsia="Tahoma" w:hAnsiTheme="minorHAnsi" w:cstheme="minorHAnsi"/>
          <w:color w:val="0070C0"/>
          <w:spacing w:val="4"/>
        </w:rPr>
        <w:t xml:space="preserve"> – 1 </w:t>
      </w:r>
      <w:r w:rsidRPr="00FD3654">
        <w:rPr>
          <w:rFonts w:asciiTheme="minorHAnsi" w:eastAsia="Tahoma" w:hAnsiTheme="minorHAnsi" w:cstheme="minorHAnsi"/>
          <w:color w:val="0070C0"/>
          <w:spacing w:val="4"/>
        </w:rPr>
        <w:t xml:space="preserve">pm. We have reached quorum every month with no attendance issues. RMS has cancelled </w:t>
      </w:r>
      <w:r w:rsidR="00487307" w:rsidRPr="00FD3654">
        <w:rPr>
          <w:rFonts w:asciiTheme="minorHAnsi" w:eastAsia="Tahoma" w:hAnsiTheme="minorHAnsi" w:cstheme="minorHAnsi"/>
          <w:color w:val="0070C0"/>
          <w:spacing w:val="4"/>
        </w:rPr>
        <w:t xml:space="preserve">2 </w:t>
      </w:r>
      <w:r w:rsidRPr="00FD3654">
        <w:rPr>
          <w:rFonts w:asciiTheme="minorHAnsi" w:eastAsia="Tahoma" w:hAnsiTheme="minorHAnsi" w:cstheme="minorHAnsi"/>
          <w:color w:val="0070C0"/>
          <w:spacing w:val="4"/>
        </w:rPr>
        <w:t>meeting</w:t>
      </w:r>
      <w:r w:rsidR="00487307" w:rsidRPr="00FD3654">
        <w:rPr>
          <w:rFonts w:asciiTheme="minorHAnsi" w:eastAsia="Tahoma" w:hAnsiTheme="minorHAnsi" w:cstheme="minorHAnsi"/>
          <w:color w:val="0070C0"/>
          <w:spacing w:val="4"/>
        </w:rPr>
        <w:t>s</w:t>
      </w:r>
      <w:r w:rsidRPr="00FD3654">
        <w:rPr>
          <w:rFonts w:asciiTheme="minorHAnsi" w:eastAsia="Tahoma" w:hAnsiTheme="minorHAnsi" w:cstheme="minorHAnsi"/>
          <w:color w:val="0070C0"/>
          <w:spacing w:val="4"/>
        </w:rPr>
        <w:t xml:space="preserve"> in </w:t>
      </w:r>
      <w:r w:rsidR="00487307" w:rsidRPr="00FD3654">
        <w:rPr>
          <w:rFonts w:asciiTheme="minorHAnsi" w:eastAsia="Tahoma" w:hAnsiTheme="minorHAnsi" w:cstheme="minorHAnsi"/>
          <w:color w:val="0070C0"/>
          <w:spacing w:val="4"/>
        </w:rPr>
        <w:t xml:space="preserve">2022 </w:t>
      </w:r>
      <w:r w:rsidRPr="00FD3654">
        <w:rPr>
          <w:rFonts w:asciiTheme="minorHAnsi" w:eastAsia="Tahoma" w:hAnsiTheme="minorHAnsi" w:cstheme="minorHAnsi"/>
          <w:color w:val="0070C0"/>
          <w:spacing w:val="4"/>
        </w:rPr>
        <w:t>due to no voting items –</w:t>
      </w:r>
      <w:r w:rsidR="00487307" w:rsidRPr="00FD3654">
        <w:rPr>
          <w:rFonts w:asciiTheme="minorHAnsi" w:eastAsia="Tahoma" w:hAnsiTheme="minorHAnsi" w:cstheme="minorHAnsi"/>
          <w:color w:val="0070C0"/>
          <w:spacing w:val="4"/>
        </w:rPr>
        <w:t>February and July</w:t>
      </w:r>
      <w:r w:rsidRPr="00FD3654">
        <w:rPr>
          <w:rFonts w:asciiTheme="minorHAnsi" w:eastAsia="Tahoma" w:hAnsiTheme="minorHAnsi" w:cstheme="minorHAnsi"/>
          <w:color w:val="0070C0"/>
          <w:spacing w:val="4"/>
        </w:rPr>
        <w:t>.</w:t>
      </w:r>
      <w:r w:rsidR="00487307" w:rsidRPr="00340AFA">
        <w:rPr>
          <w:rFonts w:asciiTheme="minorHAnsi" w:eastAsia="Tahoma" w:hAnsiTheme="minorHAnsi" w:cstheme="minorHAnsi"/>
          <w:color w:val="000000"/>
        </w:rPr>
        <w:t xml:space="preserve">  </w:t>
      </w:r>
    </w:p>
    <w:p w14:paraId="15D6702F" w14:textId="77777777" w:rsidR="00E47391" w:rsidRPr="00340AFA" w:rsidRDefault="00314500" w:rsidP="00D12433">
      <w:pPr>
        <w:numPr>
          <w:ilvl w:val="0"/>
          <w:numId w:val="1"/>
        </w:numPr>
        <w:spacing w:before="10" w:after="10" w:line="268" w:lineRule="exact"/>
        <w:ind w:left="360" w:right="216" w:hanging="360"/>
        <w:jc w:val="both"/>
        <w:textAlignment w:val="baseline"/>
        <w:rPr>
          <w:rFonts w:asciiTheme="minorHAnsi" w:eastAsia="Tahoma" w:hAnsiTheme="minorHAnsi" w:cstheme="minorHAnsi"/>
          <w:color w:val="000000"/>
        </w:rPr>
      </w:pPr>
      <w:r w:rsidRPr="00340AFA">
        <w:rPr>
          <w:rFonts w:asciiTheme="minorHAnsi" w:eastAsia="Tahoma" w:hAnsiTheme="minorHAnsi" w:cstheme="minorHAnsi"/>
          <w:color w:val="000000"/>
        </w:rPr>
        <w:t>Does the subcommittee/working group/task force have a similar scope with another subcommittee/working group/task force – if so, can the groups be consolidated?</w:t>
      </w:r>
    </w:p>
    <w:p w14:paraId="5E9A7059" w14:textId="6652046B" w:rsidR="00E47391" w:rsidRPr="00FD3654" w:rsidRDefault="00314500" w:rsidP="00D12433">
      <w:pPr>
        <w:numPr>
          <w:ilvl w:val="0"/>
          <w:numId w:val="2"/>
        </w:numPr>
        <w:tabs>
          <w:tab w:val="clear" w:pos="360"/>
          <w:tab w:val="left" w:pos="1080"/>
        </w:tabs>
        <w:spacing w:before="10" w:after="10" w:line="268" w:lineRule="exact"/>
        <w:ind w:left="1080" w:hanging="360"/>
        <w:jc w:val="both"/>
        <w:textAlignment w:val="baseline"/>
        <w:rPr>
          <w:rFonts w:asciiTheme="minorHAnsi" w:eastAsia="Tahoma" w:hAnsiTheme="minorHAnsi" w:cstheme="minorHAnsi"/>
          <w:color w:val="0070C0"/>
          <w:spacing w:val="4"/>
        </w:rPr>
      </w:pPr>
      <w:r w:rsidRPr="00FD3654">
        <w:rPr>
          <w:rFonts w:asciiTheme="minorHAnsi" w:eastAsia="Tahoma" w:hAnsiTheme="minorHAnsi" w:cstheme="minorHAnsi"/>
          <w:color w:val="0070C0"/>
          <w:spacing w:val="4"/>
        </w:rPr>
        <w:t>RMS has a unique scope with its focus on Retail issues.</w:t>
      </w:r>
    </w:p>
    <w:p w14:paraId="65D4E5CA" w14:textId="631CB8CA" w:rsidR="00E47391" w:rsidRPr="00340AFA" w:rsidRDefault="00314500" w:rsidP="00D12433">
      <w:pPr>
        <w:numPr>
          <w:ilvl w:val="0"/>
          <w:numId w:val="1"/>
        </w:numPr>
        <w:spacing w:before="10" w:after="10" w:line="268" w:lineRule="exact"/>
        <w:ind w:left="360" w:right="432" w:hanging="360"/>
        <w:jc w:val="both"/>
        <w:textAlignment w:val="baseline"/>
        <w:rPr>
          <w:rFonts w:asciiTheme="minorHAnsi" w:eastAsia="Tahoma" w:hAnsiTheme="minorHAnsi" w:cstheme="minorHAnsi"/>
          <w:color w:val="000000"/>
        </w:rPr>
      </w:pPr>
      <w:r w:rsidRPr="00340AFA">
        <w:rPr>
          <w:rFonts w:asciiTheme="minorHAnsi" w:eastAsia="Tahoma" w:hAnsiTheme="minorHAnsi" w:cstheme="minorHAnsi"/>
          <w:color w:val="000000"/>
        </w:rPr>
        <w:t>If applicable, review subcommittee/working group/task force procedures (voting, process, etc.)</w:t>
      </w:r>
    </w:p>
    <w:p w14:paraId="33805FF5" w14:textId="4A248448" w:rsidR="00E47391" w:rsidRPr="00FD3654" w:rsidRDefault="0021114D" w:rsidP="00D12433">
      <w:pPr>
        <w:numPr>
          <w:ilvl w:val="0"/>
          <w:numId w:val="2"/>
        </w:numPr>
        <w:tabs>
          <w:tab w:val="clear" w:pos="360"/>
          <w:tab w:val="left" w:pos="1080"/>
        </w:tabs>
        <w:spacing w:before="10" w:after="10" w:line="268" w:lineRule="exact"/>
        <w:ind w:left="1080" w:hanging="360"/>
        <w:jc w:val="both"/>
        <w:textAlignment w:val="baseline"/>
        <w:rPr>
          <w:rFonts w:asciiTheme="minorHAnsi" w:eastAsia="Tahoma" w:hAnsiTheme="minorHAnsi" w:cstheme="minorHAnsi"/>
          <w:color w:val="0070C0"/>
          <w:spacing w:val="4"/>
        </w:rPr>
      </w:pPr>
      <w:r w:rsidRPr="00FD3654">
        <w:rPr>
          <w:rFonts w:asciiTheme="minorHAnsi" w:eastAsia="Tahoma" w:hAnsiTheme="minorHAnsi" w:cstheme="minorHAnsi"/>
          <w:color w:val="0070C0"/>
          <w:spacing w:val="4"/>
        </w:rPr>
        <w:t xml:space="preserve">RMS has been </w:t>
      </w:r>
      <w:ins w:id="0" w:author="Eric Blakey" w:date="2020-08-25T17:25:00Z">
        <w:r w:rsidR="00481BD7" w:rsidRPr="00FD3654">
          <w:rPr>
            <w:rFonts w:asciiTheme="minorHAnsi" w:eastAsia="Tahoma" w:hAnsiTheme="minorHAnsi" w:cstheme="minorHAnsi"/>
            <w:color w:val="0070C0"/>
            <w:spacing w:val="4"/>
          </w:rPr>
          <w:t xml:space="preserve">conducting its monthly </w:t>
        </w:r>
      </w:ins>
      <w:ins w:id="1" w:author="Eric Blakey" w:date="2020-08-25T17:22:00Z">
        <w:r w:rsidRPr="00FD3654">
          <w:rPr>
            <w:rFonts w:asciiTheme="minorHAnsi" w:eastAsia="Tahoma" w:hAnsiTheme="minorHAnsi" w:cstheme="minorHAnsi"/>
            <w:color w:val="0070C0"/>
            <w:spacing w:val="4"/>
          </w:rPr>
          <w:t>meeting</w:t>
        </w:r>
      </w:ins>
      <w:ins w:id="2" w:author="Eric Blakey" w:date="2020-08-25T17:25:00Z">
        <w:r w:rsidR="00481BD7" w:rsidRPr="00FD3654">
          <w:rPr>
            <w:rFonts w:asciiTheme="minorHAnsi" w:eastAsia="Tahoma" w:hAnsiTheme="minorHAnsi" w:cstheme="minorHAnsi"/>
            <w:color w:val="0070C0"/>
            <w:spacing w:val="4"/>
          </w:rPr>
          <w:t>s</w:t>
        </w:r>
      </w:ins>
      <w:ins w:id="3" w:author="Eric Blakey" w:date="2020-08-25T17:22:00Z">
        <w:r w:rsidRPr="00FD3654">
          <w:rPr>
            <w:rFonts w:asciiTheme="minorHAnsi" w:eastAsia="Tahoma" w:hAnsiTheme="minorHAnsi" w:cstheme="minorHAnsi"/>
            <w:color w:val="0070C0"/>
            <w:spacing w:val="4"/>
          </w:rPr>
          <w:t xml:space="preserve"> </w:t>
        </w:r>
      </w:ins>
      <w:r w:rsidR="001F25A3" w:rsidRPr="00FD3654">
        <w:rPr>
          <w:rFonts w:asciiTheme="minorHAnsi" w:eastAsia="Tahoma" w:hAnsiTheme="minorHAnsi" w:cstheme="minorHAnsi"/>
          <w:color w:val="0070C0"/>
          <w:spacing w:val="4"/>
        </w:rPr>
        <w:t>via the hybrid (i.e., in person and WebEx)</w:t>
      </w:r>
      <w:r w:rsidR="00167895" w:rsidRPr="00FD3654">
        <w:rPr>
          <w:rFonts w:asciiTheme="minorHAnsi" w:eastAsia="Tahoma" w:hAnsiTheme="minorHAnsi" w:cstheme="minorHAnsi"/>
          <w:color w:val="0070C0"/>
          <w:spacing w:val="4"/>
        </w:rPr>
        <w:t xml:space="preserve"> model</w:t>
      </w:r>
      <w:ins w:id="4" w:author="Eric Blakey" w:date="2020-08-25T17:22:00Z">
        <w:r w:rsidRPr="00FD3654">
          <w:rPr>
            <w:rFonts w:asciiTheme="minorHAnsi" w:eastAsia="Tahoma" w:hAnsiTheme="minorHAnsi" w:cstheme="minorHAnsi"/>
            <w:color w:val="0070C0"/>
            <w:spacing w:val="4"/>
          </w:rPr>
          <w:t xml:space="preserve">.  The voting process, log in and </w:t>
        </w:r>
      </w:ins>
      <w:ins w:id="5" w:author="Eric Blakey" w:date="2020-08-25T17:26:00Z">
        <w:r w:rsidR="00481BD7" w:rsidRPr="00FD3654">
          <w:rPr>
            <w:rFonts w:asciiTheme="minorHAnsi" w:eastAsia="Tahoma" w:hAnsiTheme="minorHAnsi" w:cstheme="minorHAnsi"/>
            <w:color w:val="0070C0"/>
            <w:spacing w:val="4"/>
          </w:rPr>
          <w:t xml:space="preserve">related </w:t>
        </w:r>
      </w:ins>
      <w:ins w:id="6" w:author="Eric Blakey" w:date="2020-08-25T17:22:00Z">
        <w:r w:rsidRPr="00FD3654">
          <w:rPr>
            <w:rFonts w:asciiTheme="minorHAnsi" w:eastAsia="Tahoma" w:hAnsiTheme="minorHAnsi" w:cstheme="minorHAnsi"/>
            <w:color w:val="0070C0"/>
            <w:spacing w:val="4"/>
          </w:rPr>
          <w:t xml:space="preserve">processes are </w:t>
        </w:r>
      </w:ins>
      <w:r w:rsidR="00167895" w:rsidRPr="00FD3654">
        <w:rPr>
          <w:rFonts w:asciiTheme="minorHAnsi" w:eastAsia="Tahoma" w:hAnsiTheme="minorHAnsi" w:cstheme="minorHAnsi"/>
          <w:color w:val="0070C0"/>
          <w:spacing w:val="4"/>
        </w:rPr>
        <w:t xml:space="preserve">monitored </w:t>
      </w:r>
      <w:ins w:id="7" w:author="Eric Blakey" w:date="2020-08-25T17:22:00Z">
        <w:r w:rsidRPr="00FD3654">
          <w:rPr>
            <w:rFonts w:asciiTheme="minorHAnsi" w:eastAsia="Tahoma" w:hAnsiTheme="minorHAnsi" w:cstheme="minorHAnsi"/>
            <w:color w:val="0070C0"/>
            <w:spacing w:val="4"/>
          </w:rPr>
          <w:t xml:space="preserve">and refined </w:t>
        </w:r>
      </w:ins>
      <w:r w:rsidR="00167895" w:rsidRPr="00FD3654">
        <w:rPr>
          <w:rFonts w:asciiTheme="minorHAnsi" w:eastAsia="Tahoma" w:hAnsiTheme="minorHAnsi" w:cstheme="minorHAnsi"/>
          <w:color w:val="0070C0"/>
          <w:spacing w:val="4"/>
        </w:rPr>
        <w:t xml:space="preserve">as needed </w:t>
      </w:r>
      <w:ins w:id="8" w:author="Eric Blakey" w:date="2020-08-25T17:22:00Z">
        <w:r w:rsidRPr="00FD3654">
          <w:rPr>
            <w:rFonts w:asciiTheme="minorHAnsi" w:eastAsia="Tahoma" w:hAnsiTheme="minorHAnsi" w:cstheme="minorHAnsi"/>
            <w:color w:val="0070C0"/>
            <w:spacing w:val="4"/>
          </w:rPr>
          <w:t xml:space="preserve">to allow for </w:t>
        </w:r>
      </w:ins>
      <w:r w:rsidRPr="00FD3654">
        <w:rPr>
          <w:rFonts w:asciiTheme="minorHAnsi" w:eastAsia="Tahoma" w:hAnsiTheme="minorHAnsi" w:cstheme="minorHAnsi"/>
          <w:color w:val="0070C0"/>
          <w:spacing w:val="4"/>
        </w:rPr>
        <w:t>maximum participation</w:t>
      </w:r>
      <w:r w:rsidR="00A65CAE" w:rsidRPr="00FD3654">
        <w:rPr>
          <w:rFonts w:asciiTheme="minorHAnsi" w:eastAsia="Tahoma" w:hAnsiTheme="minorHAnsi" w:cstheme="minorHAnsi"/>
          <w:color w:val="0070C0"/>
          <w:spacing w:val="4"/>
        </w:rPr>
        <w:t xml:space="preserve">.  </w:t>
      </w:r>
      <w:r w:rsidR="00167895" w:rsidRPr="00FD3654">
        <w:rPr>
          <w:rFonts w:asciiTheme="minorHAnsi" w:eastAsia="Tahoma" w:hAnsiTheme="minorHAnsi" w:cstheme="minorHAnsi"/>
          <w:color w:val="0070C0"/>
          <w:spacing w:val="4"/>
        </w:rPr>
        <w:t>RMS leadership finds the hybrid meetings operate efficiently.  W</w:t>
      </w:r>
      <w:r w:rsidR="00481BD7" w:rsidRPr="00FD3654">
        <w:rPr>
          <w:rFonts w:asciiTheme="minorHAnsi" w:eastAsia="Tahoma" w:hAnsiTheme="minorHAnsi" w:cstheme="minorHAnsi"/>
          <w:color w:val="0070C0"/>
          <w:spacing w:val="4"/>
        </w:rPr>
        <w:t xml:space="preserve">e are </w:t>
      </w:r>
      <w:r w:rsidR="00167895" w:rsidRPr="00FD3654">
        <w:rPr>
          <w:rFonts w:asciiTheme="minorHAnsi" w:eastAsia="Tahoma" w:hAnsiTheme="minorHAnsi" w:cstheme="minorHAnsi"/>
          <w:color w:val="0070C0"/>
          <w:spacing w:val="4"/>
        </w:rPr>
        <w:t>satisfied</w:t>
      </w:r>
      <w:ins w:id="9" w:author="Eric Blakey" w:date="2020-08-25T17:24:00Z">
        <w:r w:rsidR="00481BD7" w:rsidRPr="00FD3654">
          <w:rPr>
            <w:rFonts w:asciiTheme="minorHAnsi" w:eastAsia="Tahoma" w:hAnsiTheme="minorHAnsi" w:cstheme="minorHAnsi"/>
            <w:color w:val="0070C0"/>
            <w:spacing w:val="4"/>
          </w:rPr>
          <w:t xml:space="preserve"> with </w:t>
        </w:r>
      </w:ins>
      <w:r w:rsidR="00167895" w:rsidRPr="00FD3654">
        <w:rPr>
          <w:rFonts w:asciiTheme="minorHAnsi" w:eastAsia="Tahoma" w:hAnsiTheme="minorHAnsi" w:cstheme="minorHAnsi"/>
          <w:color w:val="0070C0"/>
          <w:spacing w:val="4"/>
        </w:rPr>
        <w:t xml:space="preserve">RMS’ </w:t>
      </w:r>
      <w:ins w:id="10" w:author="Eric Blakey" w:date="2020-08-25T17:24:00Z">
        <w:r w:rsidR="00481BD7" w:rsidRPr="00FD3654">
          <w:rPr>
            <w:rFonts w:asciiTheme="minorHAnsi" w:eastAsia="Tahoma" w:hAnsiTheme="minorHAnsi" w:cstheme="minorHAnsi"/>
            <w:color w:val="0070C0"/>
            <w:spacing w:val="4"/>
          </w:rPr>
          <w:t>productivity</w:t>
        </w:r>
      </w:ins>
      <w:ins w:id="11" w:author="Eric Blakey" w:date="2020-08-25T17:27:00Z">
        <w:r w:rsidR="00481BD7" w:rsidRPr="00FD3654">
          <w:rPr>
            <w:rFonts w:asciiTheme="minorHAnsi" w:eastAsia="Tahoma" w:hAnsiTheme="minorHAnsi" w:cstheme="minorHAnsi"/>
            <w:color w:val="0070C0"/>
            <w:spacing w:val="4"/>
          </w:rPr>
          <w:t xml:space="preserve">, very appreciative of ERCOT staff for its support, </w:t>
        </w:r>
      </w:ins>
      <w:ins w:id="12" w:author="Eric Blakey" w:date="2020-08-25T17:24:00Z">
        <w:r w:rsidR="00481BD7" w:rsidRPr="00FD3654">
          <w:rPr>
            <w:rFonts w:asciiTheme="minorHAnsi" w:eastAsia="Tahoma" w:hAnsiTheme="minorHAnsi" w:cstheme="minorHAnsi"/>
            <w:color w:val="0070C0"/>
            <w:spacing w:val="4"/>
          </w:rPr>
          <w:t>and will continue to review processes for improvement.</w:t>
        </w:r>
      </w:ins>
    </w:p>
    <w:p w14:paraId="5EEE1138" w14:textId="77777777" w:rsidR="00E47391" w:rsidRPr="00340AFA" w:rsidRDefault="00314500" w:rsidP="00D12433">
      <w:pPr>
        <w:numPr>
          <w:ilvl w:val="0"/>
          <w:numId w:val="1"/>
        </w:numPr>
        <w:spacing w:before="10" w:after="10" w:line="228" w:lineRule="exact"/>
        <w:ind w:left="360" w:hanging="360"/>
        <w:jc w:val="both"/>
        <w:textAlignment w:val="baseline"/>
        <w:rPr>
          <w:rFonts w:asciiTheme="minorHAnsi" w:eastAsia="Tahoma" w:hAnsiTheme="minorHAnsi" w:cstheme="minorHAnsi"/>
          <w:color w:val="000000"/>
          <w:spacing w:val="5"/>
        </w:rPr>
      </w:pPr>
      <w:r w:rsidRPr="00340AFA">
        <w:rPr>
          <w:rFonts w:asciiTheme="minorHAnsi" w:eastAsia="Tahoma" w:hAnsiTheme="minorHAnsi" w:cstheme="minorHAnsi"/>
          <w:color w:val="000000"/>
          <w:spacing w:val="5"/>
        </w:rPr>
        <w:t>Is the subcommittee/working group/task force still necessary?</w:t>
      </w:r>
    </w:p>
    <w:p w14:paraId="6E177BAA" w14:textId="77777777" w:rsidR="00E47391" w:rsidRPr="00FD3654" w:rsidRDefault="00314500" w:rsidP="00D12433">
      <w:pPr>
        <w:numPr>
          <w:ilvl w:val="0"/>
          <w:numId w:val="2"/>
        </w:numPr>
        <w:tabs>
          <w:tab w:val="clear" w:pos="360"/>
          <w:tab w:val="left" w:pos="1080"/>
        </w:tabs>
        <w:spacing w:before="10" w:after="10" w:line="268" w:lineRule="exact"/>
        <w:ind w:left="1080" w:hanging="360"/>
        <w:jc w:val="both"/>
        <w:textAlignment w:val="baseline"/>
        <w:rPr>
          <w:rFonts w:asciiTheme="minorHAnsi" w:eastAsia="Tahoma" w:hAnsiTheme="minorHAnsi" w:cstheme="minorHAnsi"/>
          <w:color w:val="0070C0"/>
          <w:spacing w:val="4"/>
        </w:rPr>
      </w:pPr>
      <w:r w:rsidRPr="00FD3654">
        <w:rPr>
          <w:rFonts w:asciiTheme="minorHAnsi" w:eastAsia="Tahoma" w:hAnsiTheme="minorHAnsi" w:cstheme="minorHAnsi"/>
          <w:color w:val="0070C0"/>
          <w:spacing w:val="4"/>
        </w:rPr>
        <w:t>Yes.</w:t>
      </w:r>
    </w:p>
    <w:p w14:paraId="15F01F4C" w14:textId="77777777" w:rsidR="00A65CAE" w:rsidRDefault="00A65CAE" w:rsidP="0047460A">
      <w:pPr>
        <w:spacing w:before="10" w:after="10" w:line="226" w:lineRule="exact"/>
        <w:textAlignment w:val="baseline"/>
        <w:rPr>
          <w:rFonts w:ascii="Tahoma" w:eastAsia="Tahoma" w:hAnsi="Tahoma"/>
          <w:color w:val="1F487B"/>
          <w:sz w:val="19"/>
        </w:rPr>
      </w:pPr>
    </w:p>
    <w:p w14:paraId="37ED67DF" w14:textId="77777777" w:rsidR="00A65CAE" w:rsidRDefault="00A65CAE" w:rsidP="0047460A">
      <w:pPr>
        <w:spacing w:before="10" w:after="10" w:line="226" w:lineRule="exact"/>
        <w:textAlignment w:val="baseline"/>
        <w:rPr>
          <w:rFonts w:ascii="Tahoma" w:eastAsia="Tahoma" w:hAnsi="Tahoma"/>
          <w:color w:val="1F487B"/>
          <w:sz w:val="19"/>
        </w:rPr>
      </w:pPr>
    </w:p>
    <w:p w14:paraId="29B6B7DF" w14:textId="77777777" w:rsidR="00E47391" w:rsidRPr="00AA2823" w:rsidRDefault="00314500" w:rsidP="00340AFA">
      <w:pPr>
        <w:spacing w:before="10" w:after="10" w:line="222" w:lineRule="exact"/>
        <w:textAlignment w:val="baseline"/>
        <w:rPr>
          <w:rFonts w:asciiTheme="minorHAnsi" w:eastAsia="Tahoma" w:hAnsiTheme="minorHAnsi" w:cstheme="minorHAnsi"/>
          <w:b/>
          <w:bCs/>
          <w:spacing w:val="16"/>
          <w:sz w:val="24"/>
          <w:szCs w:val="24"/>
          <w:u w:val="single"/>
        </w:rPr>
      </w:pPr>
      <w:r w:rsidRPr="00AA2823">
        <w:rPr>
          <w:rFonts w:asciiTheme="minorHAnsi" w:eastAsia="Tahoma" w:hAnsiTheme="minorHAnsi" w:cstheme="minorHAnsi"/>
          <w:b/>
          <w:bCs/>
          <w:spacing w:val="16"/>
          <w:sz w:val="24"/>
          <w:szCs w:val="24"/>
          <w:u w:val="single"/>
        </w:rPr>
        <w:t>TXSET:</w:t>
      </w:r>
    </w:p>
    <w:p w14:paraId="115BA025" w14:textId="77777777" w:rsidR="00340AFA" w:rsidRPr="00AA2823" w:rsidRDefault="00340AFA" w:rsidP="008B57D9">
      <w:pPr>
        <w:numPr>
          <w:ilvl w:val="1"/>
          <w:numId w:val="7"/>
        </w:numPr>
        <w:spacing w:before="10" w:after="10" w:line="268" w:lineRule="exact"/>
        <w:jc w:val="both"/>
        <w:textAlignment w:val="baseline"/>
        <w:rPr>
          <w:rFonts w:asciiTheme="minorHAnsi" w:eastAsia="Tahoma" w:hAnsiTheme="minorHAnsi" w:cstheme="minorHAnsi"/>
          <w:color w:val="000000"/>
        </w:rPr>
      </w:pPr>
      <w:r w:rsidRPr="00AA2823">
        <w:rPr>
          <w:rFonts w:asciiTheme="minorHAnsi" w:eastAsia="Tahoma" w:hAnsiTheme="minorHAnsi" w:cstheme="minorHAnsi"/>
          <w:color w:val="000000"/>
        </w:rPr>
        <w:t>Review of Scope – Is the Scope still valid and is the subcommittee/working group/task force still performing these functions; Does the scope need to be revised?</w:t>
      </w:r>
    </w:p>
    <w:p w14:paraId="031B5900" w14:textId="77777777" w:rsidR="00340AFA" w:rsidRPr="008B57D9" w:rsidRDefault="00340AFA" w:rsidP="008B57D9">
      <w:pPr>
        <w:numPr>
          <w:ilvl w:val="0"/>
          <w:numId w:val="8"/>
        </w:numPr>
        <w:tabs>
          <w:tab w:val="clear" w:pos="360"/>
          <w:tab w:val="left" w:pos="1080"/>
        </w:tabs>
        <w:spacing w:before="10" w:after="10" w:line="227" w:lineRule="exact"/>
        <w:ind w:left="1080"/>
        <w:jc w:val="both"/>
        <w:textAlignment w:val="baseline"/>
        <w:rPr>
          <w:rFonts w:asciiTheme="minorHAnsi" w:eastAsia="Tahoma" w:hAnsiTheme="minorHAnsi" w:cstheme="minorHAnsi"/>
          <w:color w:val="0070C0"/>
          <w:spacing w:val="4"/>
        </w:rPr>
      </w:pPr>
      <w:r w:rsidRPr="008B57D9">
        <w:rPr>
          <w:rFonts w:asciiTheme="minorHAnsi" w:eastAsia="Tahoma" w:hAnsiTheme="minorHAnsi" w:cstheme="minorHAnsi"/>
          <w:color w:val="0070C0"/>
          <w:spacing w:val="4"/>
        </w:rPr>
        <w:t>Scope still valid, no revisions needed at this time.</w:t>
      </w:r>
    </w:p>
    <w:p w14:paraId="4B321942" w14:textId="77777777" w:rsidR="00340AFA" w:rsidRPr="00AA2823" w:rsidRDefault="00340AFA" w:rsidP="008B57D9">
      <w:pPr>
        <w:numPr>
          <w:ilvl w:val="1"/>
          <w:numId w:val="7"/>
        </w:numPr>
        <w:spacing w:before="10" w:after="10" w:line="268" w:lineRule="exact"/>
        <w:ind w:right="648"/>
        <w:jc w:val="both"/>
        <w:textAlignment w:val="baseline"/>
        <w:rPr>
          <w:rFonts w:asciiTheme="minorHAnsi" w:eastAsia="Tahoma" w:hAnsiTheme="minorHAnsi" w:cstheme="minorHAnsi"/>
          <w:color w:val="000000"/>
        </w:rPr>
      </w:pPr>
      <w:r w:rsidRPr="00AA2823">
        <w:rPr>
          <w:rFonts w:asciiTheme="minorHAnsi" w:eastAsia="Tahoma" w:hAnsiTheme="minorHAnsi" w:cstheme="minorHAnsi"/>
          <w:color w:val="000000"/>
        </w:rPr>
        <w:t>Review Open Action Items list – Is the subcommittee/working group/task force discussing open issues, ongoing issues, etc.</w:t>
      </w:r>
    </w:p>
    <w:p w14:paraId="5BFFE506" w14:textId="77777777" w:rsidR="00340AFA" w:rsidRPr="008B57D9" w:rsidRDefault="00340AFA" w:rsidP="008B57D9">
      <w:pPr>
        <w:numPr>
          <w:ilvl w:val="0"/>
          <w:numId w:val="8"/>
        </w:numPr>
        <w:tabs>
          <w:tab w:val="clear" w:pos="360"/>
          <w:tab w:val="left" w:pos="1080"/>
        </w:tabs>
        <w:spacing w:before="10" w:after="10" w:line="227" w:lineRule="exact"/>
        <w:ind w:left="1080"/>
        <w:jc w:val="both"/>
        <w:textAlignment w:val="baseline"/>
        <w:rPr>
          <w:rFonts w:asciiTheme="minorHAnsi" w:eastAsia="Tahoma" w:hAnsiTheme="minorHAnsi" w:cstheme="minorHAnsi"/>
          <w:color w:val="0070C0"/>
          <w:spacing w:val="4"/>
        </w:rPr>
      </w:pPr>
      <w:r w:rsidRPr="008B57D9">
        <w:rPr>
          <w:rFonts w:asciiTheme="minorHAnsi" w:eastAsia="Tahoma" w:hAnsiTheme="minorHAnsi" w:cstheme="minorHAnsi"/>
          <w:color w:val="0070C0"/>
          <w:spacing w:val="4"/>
        </w:rPr>
        <w:t xml:space="preserve">TXSET discusses open &amp; ongoing issues </w:t>
      </w:r>
      <w:proofErr w:type="gramStart"/>
      <w:r w:rsidRPr="008B57D9">
        <w:rPr>
          <w:rFonts w:asciiTheme="minorHAnsi" w:eastAsia="Tahoma" w:hAnsiTheme="minorHAnsi" w:cstheme="minorHAnsi"/>
          <w:color w:val="0070C0"/>
          <w:spacing w:val="4"/>
        </w:rPr>
        <w:t>on a monthly basis</w:t>
      </w:r>
      <w:proofErr w:type="gramEnd"/>
      <w:r w:rsidRPr="008B57D9">
        <w:rPr>
          <w:rFonts w:asciiTheme="minorHAnsi" w:eastAsia="Tahoma" w:hAnsiTheme="minorHAnsi" w:cstheme="minorHAnsi"/>
          <w:color w:val="0070C0"/>
          <w:spacing w:val="4"/>
        </w:rPr>
        <w:t xml:space="preserve"> related to:</w:t>
      </w:r>
    </w:p>
    <w:p w14:paraId="0302052E" w14:textId="77777777" w:rsidR="00340AFA" w:rsidRPr="008B57D9" w:rsidRDefault="00340AFA" w:rsidP="008B57D9">
      <w:pPr>
        <w:numPr>
          <w:ilvl w:val="0"/>
          <w:numId w:val="8"/>
        </w:numPr>
        <w:tabs>
          <w:tab w:val="clear" w:pos="360"/>
          <w:tab w:val="left" w:pos="1080"/>
        </w:tabs>
        <w:spacing w:before="10" w:after="10" w:line="227" w:lineRule="exact"/>
        <w:ind w:left="1080"/>
        <w:jc w:val="both"/>
        <w:textAlignment w:val="baseline"/>
        <w:rPr>
          <w:rFonts w:asciiTheme="minorHAnsi" w:eastAsia="Tahoma" w:hAnsiTheme="minorHAnsi" w:cstheme="minorHAnsi"/>
          <w:color w:val="0070C0"/>
          <w:spacing w:val="4"/>
        </w:rPr>
      </w:pPr>
      <w:r w:rsidRPr="008B57D9">
        <w:rPr>
          <w:rFonts w:asciiTheme="minorHAnsi" w:eastAsia="Tahoma" w:hAnsiTheme="minorHAnsi" w:cstheme="minorHAnsi"/>
          <w:color w:val="0070C0"/>
          <w:spacing w:val="4"/>
        </w:rPr>
        <w:t>EDI transactions</w:t>
      </w:r>
    </w:p>
    <w:p w14:paraId="7F8D5BB2" w14:textId="77777777" w:rsidR="00340AFA" w:rsidRPr="008B57D9" w:rsidRDefault="00340AFA" w:rsidP="008B57D9">
      <w:pPr>
        <w:numPr>
          <w:ilvl w:val="0"/>
          <w:numId w:val="8"/>
        </w:numPr>
        <w:tabs>
          <w:tab w:val="clear" w:pos="360"/>
          <w:tab w:val="left" w:pos="1080"/>
        </w:tabs>
        <w:spacing w:before="10" w:after="10" w:line="227" w:lineRule="exact"/>
        <w:ind w:left="1080"/>
        <w:jc w:val="both"/>
        <w:textAlignment w:val="baseline"/>
        <w:rPr>
          <w:rFonts w:asciiTheme="minorHAnsi" w:eastAsia="Tahoma" w:hAnsiTheme="minorHAnsi" w:cstheme="minorHAnsi"/>
          <w:color w:val="0070C0"/>
          <w:spacing w:val="4"/>
        </w:rPr>
      </w:pPr>
      <w:r w:rsidRPr="008B57D9">
        <w:rPr>
          <w:rFonts w:asciiTheme="minorHAnsi" w:eastAsia="Tahoma" w:hAnsiTheme="minorHAnsi" w:cstheme="minorHAnsi"/>
          <w:color w:val="0070C0"/>
          <w:spacing w:val="4"/>
        </w:rPr>
        <w:t>Market Processes</w:t>
      </w:r>
    </w:p>
    <w:p w14:paraId="6D03BF63" w14:textId="77777777" w:rsidR="00340AFA" w:rsidRPr="008B57D9" w:rsidRDefault="00340AFA" w:rsidP="008B57D9">
      <w:pPr>
        <w:numPr>
          <w:ilvl w:val="0"/>
          <w:numId w:val="8"/>
        </w:numPr>
        <w:tabs>
          <w:tab w:val="clear" w:pos="360"/>
          <w:tab w:val="left" w:pos="1080"/>
        </w:tabs>
        <w:spacing w:before="10" w:after="10" w:line="227" w:lineRule="exact"/>
        <w:ind w:left="1080"/>
        <w:jc w:val="both"/>
        <w:textAlignment w:val="baseline"/>
        <w:rPr>
          <w:rFonts w:asciiTheme="minorHAnsi" w:eastAsia="Tahoma" w:hAnsiTheme="minorHAnsi" w:cstheme="minorHAnsi"/>
          <w:color w:val="0070C0"/>
          <w:spacing w:val="4"/>
        </w:rPr>
      </w:pPr>
      <w:r w:rsidRPr="008B57D9">
        <w:rPr>
          <w:rFonts w:asciiTheme="minorHAnsi" w:eastAsia="Tahoma" w:hAnsiTheme="minorHAnsi" w:cstheme="minorHAnsi"/>
          <w:color w:val="0070C0"/>
          <w:spacing w:val="4"/>
        </w:rPr>
        <w:t>Version Releases</w:t>
      </w:r>
    </w:p>
    <w:p w14:paraId="43D23652" w14:textId="77777777" w:rsidR="00340AFA" w:rsidRPr="00AA2823" w:rsidRDefault="00340AFA" w:rsidP="008B57D9">
      <w:pPr>
        <w:numPr>
          <w:ilvl w:val="0"/>
          <w:numId w:val="8"/>
        </w:numPr>
        <w:tabs>
          <w:tab w:val="clear" w:pos="360"/>
          <w:tab w:val="left" w:pos="1080"/>
        </w:tabs>
        <w:spacing w:before="10" w:after="10" w:line="227" w:lineRule="exact"/>
        <w:ind w:left="1080"/>
        <w:jc w:val="both"/>
        <w:textAlignment w:val="baseline"/>
        <w:rPr>
          <w:rFonts w:asciiTheme="minorHAnsi" w:eastAsia="Tahoma" w:hAnsiTheme="minorHAnsi" w:cstheme="minorHAnsi"/>
          <w:color w:val="000000"/>
        </w:rPr>
      </w:pPr>
      <w:r w:rsidRPr="008B57D9">
        <w:rPr>
          <w:rFonts w:asciiTheme="minorHAnsi" w:eastAsia="Tahoma" w:hAnsiTheme="minorHAnsi" w:cstheme="minorHAnsi"/>
          <w:color w:val="0070C0"/>
          <w:spacing w:val="4"/>
        </w:rPr>
        <w:t>Testing</w:t>
      </w:r>
    </w:p>
    <w:p w14:paraId="727ABD48" w14:textId="77777777" w:rsidR="00340AFA" w:rsidRPr="00AA2823" w:rsidRDefault="00340AFA" w:rsidP="008B57D9">
      <w:pPr>
        <w:numPr>
          <w:ilvl w:val="1"/>
          <w:numId w:val="7"/>
        </w:numPr>
        <w:spacing w:before="10" w:after="10" w:line="268" w:lineRule="exact"/>
        <w:ind w:right="144"/>
        <w:jc w:val="both"/>
        <w:textAlignment w:val="baseline"/>
        <w:rPr>
          <w:rFonts w:asciiTheme="minorHAnsi" w:eastAsia="Tahoma" w:hAnsiTheme="minorHAnsi" w:cstheme="minorHAnsi"/>
          <w:color w:val="000000"/>
        </w:rPr>
      </w:pPr>
      <w:r w:rsidRPr="00AA2823">
        <w:rPr>
          <w:rFonts w:asciiTheme="minorHAnsi" w:eastAsia="Tahoma" w:hAnsiTheme="minorHAnsi" w:cstheme="minorHAnsi"/>
          <w:color w:val="000000"/>
        </w:rPr>
        <w:t>How often does the subcommittee/working group/task force meet and how long are their meetings? Are meetings well attended?</w:t>
      </w:r>
    </w:p>
    <w:p w14:paraId="69BC56A9" w14:textId="77777777" w:rsidR="00340AFA" w:rsidRPr="008B57D9" w:rsidRDefault="00340AFA" w:rsidP="008B57D9">
      <w:pPr>
        <w:numPr>
          <w:ilvl w:val="0"/>
          <w:numId w:val="8"/>
        </w:numPr>
        <w:tabs>
          <w:tab w:val="clear" w:pos="360"/>
          <w:tab w:val="left" w:pos="1080"/>
        </w:tabs>
        <w:spacing w:before="10" w:after="10" w:line="227" w:lineRule="exact"/>
        <w:ind w:left="1080"/>
        <w:jc w:val="both"/>
        <w:textAlignment w:val="baseline"/>
        <w:rPr>
          <w:rFonts w:asciiTheme="minorHAnsi" w:eastAsia="Tahoma" w:hAnsiTheme="minorHAnsi" w:cstheme="minorHAnsi"/>
          <w:color w:val="0070C0"/>
          <w:spacing w:val="4"/>
        </w:rPr>
      </w:pPr>
      <w:r w:rsidRPr="008B57D9">
        <w:rPr>
          <w:rFonts w:asciiTheme="minorHAnsi" w:eastAsia="Tahoma" w:hAnsiTheme="minorHAnsi" w:cstheme="minorHAnsi"/>
          <w:color w:val="0070C0"/>
          <w:spacing w:val="4"/>
        </w:rPr>
        <w:t>TXSET meets monthly with good attendance. TXSET typically runs from 9:30am-12:30.</w:t>
      </w:r>
    </w:p>
    <w:p w14:paraId="7955739F" w14:textId="77777777" w:rsidR="00340AFA" w:rsidRPr="00AA2823" w:rsidRDefault="00340AFA" w:rsidP="008B57D9">
      <w:pPr>
        <w:numPr>
          <w:ilvl w:val="1"/>
          <w:numId w:val="7"/>
        </w:numPr>
        <w:spacing w:before="10" w:after="10" w:line="268" w:lineRule="exact"/>
        <w:ind w:right="144"/>
        <w:jc w:val="both"/>
        <w:textAlignment w:val="baseline"/>
        <w:rPr>
          <w:rFonts w:asciiTheme="minorHAnsi" w:eastAsia="Tahoma" w:hAnsiTheme="minorHAnsi" w:cstheme="minorHAnsi"/>
          <w:color w:val="000000"/>
        </w:rPr>
      </w:pPr>
      <w:r w:rsidRPr="00AA2823">
        <w:rPr>
          <w:rFonts w:asciiTheme="minorHAnsi" w:eastAsia="Tahoma" w:hAnsiTheme="minorHAnsi" w:cstheme="minorHAnsi"/>
          <w:color w:val="000000"/>
        </w:rPr>
        <w:t>Does the subcommittee/working group/task force have a similar scope with another subcommittee/working group/task force – if so, can the groups be consolidated?</w:t>
      </w:r>
    </w:p>
    <w:p w14:paraId="5E419FFC" w14:textId="7C6BB9E6" w:rsidR="00340AFA" w:rsidRPr="008B57D9" w:rsidRDefault="00340AFA" w:rsidP="008B57D9">
      <w:pPr>
        <w:numPr>
          <w:ilvl w:val="0"/>
          <w:numId w:val="8"/>
        </w:numPr>
        <w:tabs>
          <w:tab w:val="clear" w:pos="360"/>
          <w:tab w:val="left" w:pos="1080"/>
        </w:tabs>
        <w:spacing w:before="10" w:after="10" w:line="227" w:lineRule="exact"/>
        <w:ind w:left="1080"/>
        <w:jc w:val="both"/>
        <w:textAlignment w:val="baseline"/>
        <w:rPr>
          <w:rFonts w:asciiTheme="minorHAnsi" w:eastAsia="Tahoma" w:hAnsiTheme="minorHAnsi" w:cstheme="minorHAnsi"/>
          <w:color w:val="0070C0"/>
          <w:spacing w:val="4"/>
        </w:rPr>
      </w:pPr>
      <w:r w:rsidRPr="008B57D9">
        <w:rPr>
          <w:rFonts w:asciiTheme="minorHAnsi" w:eastAsia="Tahoma" w:hAnsiTheme="minorHAnsi" w:cstheme="minorHAnsi"/>
          <w:color w:val="0070C0"/>
          <w:spacing w:val="4"/>
        </w:rPr>
        <w:t>TXSET has a unique scope which is difficult to share/consolidate with another RMS working group.</w:t>
      </w:r>
    </w:p>
    <w:p w14:paraId="4EA9A7DD" w14:textId="66B01DEC" w:rsidR="00340AFA" w:rsidRDefault="00340AFA" w:rsidP="008B57D9">
      <w:pPr>
        <w:jc w:val="both"/>
        <w:rPr>
          <w:rFonts w:ascii="Tahoma" w:eastAsia="Tahoma" w:hAnsi="Tahoma"/>
          <w:color w:val="000000"/>
          <w:sz w:val="19"/>
        </w:rPr>
      </w:pPr>
    </w:p>
    <w:p w14:paraId="16A35EE4" w14:textId="688EF068" w:rsidR="00340AFA" w:rsidRPr="00223164" w:rsidRDefault="00340AFA" w:rsidP="008B57D9">
      <w:pPr>
        <w:numPr>
          <w:ilvl w:val="1"/>
          <w:numId w:val="7"/>
        </w:numPr>
        <w:spacing w:before="10" w:after="10" w:line="268" w:lineRule="exact"/>
        <w:ind w:right="360"/>
        <w:jc w:val="both"/>
        <w:textAlignment w:val="baseline"/>
        <w:rPr>
          <w:rFonts w:asciiTheme="minorHAnsi" w:eastAsia="Tahoma" w:hAnsiTheme="minorHAnsi" w:cstheme="minorHAnsi"/>
          <w:color w:val="000000"/>
        </w:rPr>
      </w:pPr>
      <w:r w:rsidRPr="00223164">
        <w:rPr>
          <w:rFonts w:asciiTheme="minorHAnsi" w:eastAsia="Tahoma" w:hAnsiTheme="minorHAnsi" w:cstheme="minorHAnsi"/>
          <w:color w:val="000000"/>
        </w:rPr>
        <w:lastRenderedPageBreak/>
        <w:t>If applicable, review subcommittee/working group/task force procedures. (</w:t>
      </w:r>
      <w:proofErr w:type="gramStart"/>
      <w:r w:rsidRPr="00223164">
        <w:rPr>
          <w:rFonts w:asciiTheme="minorHAnsi" w:eastAsia="Tahoma" w:hAnsiTheme="minorHAnsi" w:cstheme="minorHAnsi"/>
          <w:color w:val="000000"/>
        </w:rPr>
        <w:t>voting</w:t>
      </w:r>
      <w:proofErr w:type="gramEnd"/>
      <w:r w:rsidRPr="00223164">
        <w:rPr>
          <w:rFonts w:asciiTheme="minorHAnsi" w:eastAsia="Tahoma" w:hAnsiTheme="minorHAnsi" w:cstheme="minorHAnsi"/>
          <w:color w:val="000000"/>
        </w:rPr>
        <w:t>, process, etc.)</w:t>
      </w:r>
    </w:p>
    <w:p w14:paraId="147C0A3A" w14:textId="77777777" w:rsidR="00340AFA" w:rsidRPr="008B57D9" w:rsidRDefault="00340AFA" w:rsidP="008B57D9">
      <w:pPr>
        <w:numPr>
          <w:ilvl w:val="0"/>
          <w:numId w:val="8"/>
        </w:numPr>
        <w:tabs>
          <w:tab w:val="clear" w:pos="360"/>
          <w:tab w:val="left" w:pos="1080"/>
        </w:tabs>
        <w:spacing w:before="10" w:after="10" w:line="227" w:lineRule="exact"/>
        <w:jc w:val="both"/>
        <w:textAlignment w:val="baseline"/>
        <w:rPr>
          <w:rFonts w:asciiTheme="minorHAnsi" w:eastAsia="Tahoma" w:hAnsiTheme="minorHAnsi" w:cstheme="minorHAnsi"/>
          <w:color w:val="0070C0"/>
          <w:spacing w:val="4"/>
        </w:rPr>
      </w:pPr>
      <w:r w:rsidRPr="008B57D9">
        <w:rPr>
          <w:rFonts w:asciiTheme="minorHAnsi" w:eastAsia="Tahoma" w:hAnsiTheme="minorHAnsi" w:cstheme="minorHAnsi"/>
          <w:color w:val="0070C0"/>
          <w:spacing w:val="4"/>
        </w:rPr>
        <w:t>TXSET procedures are current and will review when needed.</w:t>
      </w:r>
    </w:p>
    <w:p w14:paraId="75A10BCA" w14:textId="77777777" w:rsidR="00340AFA" w:rsidRPr="00223164" w:rsidRDefault="00340AFA" w:rsidP="008B57D9">
      <w:pPr>
        <w:pStyle w:val="ListParagraph"/>
        <w:numPr>
          <w:ilvl w:val="0"/>
          <w:numId w:val="10"/>
        </w:numPr>
        <w:spacing w:before="10" w:after="10" w:line="226" w:lineRule="exact"/>
        <w:jc w:val="both"/>
        <w:textAlignment w:val="baseline"/>
        <w:rPr>
          <w:rFonts w:asciiTheme="minorHAnsi" w:eastAsia="Tahoma" w:hAnsiTheme="minorHAnsi" w:cstheme="minorHAnsi"/>
          <w:color w:val="000000"/>
        </w:rPr>
      </w:pPr>
      <w:r w:rsidRPr="00223164">
        <w:rPr>
          <w:rFonts w:asciiTheme="minorHAnsi" w:eastAsia="Tahoma" w:hAnsiTheme="minorHAnsi" w:cstheme="minorHAnsi"/>
          <w:color w:val="000000"/>
        </w:rPr>
        <w:t>Is the subcommittee/working group/task force still necessary?</w:t>
      </w:r>
    </w:p>
    <w:p w14:paraId="37FE629C" w14:textId="3E4E317B" w:rsidR="00E47391" w:rsidRPr="008B57D9" w:rsidRDefault="00340AFA" w:rsidP="008B57D9">
      <w:pPr>
        <w:numPr>
          <w:ilvl w:val="0"/>
          <w:numId w:val="8"/>
        </w:numPr>
        <w:tabs>
          <w:tab w:val="clear" w:pos="360"/>
          <w:tab w:val="left" w:pos="1080"/>
        </w:tabs>
        <w:spacing w:before="10" w:after="10" w:line="227" w:lineRule="exact"/>
        <w:jc w:val="both"/>
        <w:textAlignment w:val="baseline"/>
        <w:rPr>
          <w:rFonts w:asciiTheme="minorHAnsi" w:eastAsia="Tahoma" w:hAnsiTheme="minorHAnsi" w:cstheme="minorHAnsi"/>
          <w:color w:val="0070C0"/>
          <w:spacing w:val="4"/>
        </w:rPr>
      </w:pPr>
      <w:r w:rsidRPr="008B57D9">
        <w:rPr>
          <w:rFonts w:asciiTheme="minorHAnsi" w:eastAsia="Tahoma" w:hAnsiTheme="minorHAnsi" w:cstheme="minorHAnsi"/>
          <w:color w:val="0070C0"/>
          <w:spacing w:val="4"/>
        </w:rPr>
        <w:t>Yes.</w:t>
      </w:r>
    </w:p>
    <w:p w14:paraId="3519C41A" w14:textId="0D78C213" w:rsidR="00481BD7" w:rsidRDefault="00481BD7" w:rsidP="0047460A">
      <w:pPr>
        <w:spacing w:before="10" w:after="10"/>
      </w:pPr>
    </w:p>
    <w:p w14:paraId="6CBA167C" w14:textId="77777777" w:rsidR="00C4329D" w:rsidRDefault="00C4329D" w:rsidP="0047460A">
      <w:pPr>
        <w:spacing w:before="10" w:after="10"/>
      </w:pPr>
    </w:p>
    <w:p w14:paraId="3884F396" w14:textId="77777777" w:rsidR="00481BD7" w:rsidRDefault="00481BD7" w:rsidP="0047460A">
      <w:pPr>
        <w:spacing w:before="10" w:after="10" w:line="222" w:lineRule="exact"/>
        <w:textAlignment w:val="baseline"/>
        <w:rPr>
          <w:rFonts w:ascii="Tahoma" w:eastAsia="Tahoma" w:hAnsi="Tahoma"/>
          <w:color w:val="1F487B"/>
          <w:spacing w:val="-12"/>
          <w:sz w:val="19"/>
        </w:rPr>
      </w:pPr>
      <w:r w:rsidRPr="004B78EC">
        <w:rPr>
          <w:rFonts w:asciiTheme="minorHAnsi" w:eastAsia="Tahoma" w:hAnsiTheme="minorHAnsi" w:cstheme="minorHAnsi"/>
          <w:b/>
          <w:bCs/>
          <w:spacing w:val="16"/>
          <w:sz w:val="24"/>
          <w:szCs w:val="24"/>
          <w:u w:val="single"/>
        </w:rPr>
        <w:t>TDTMS:</w:t>
      </w:r>
    </w:p>
    <w:p w14:paraId="5F8188AC" w14:textId="77777777" w:rsidR="00E47391" w:rsidRPr="00646678" w:rsidRDefault="00314500" w:rsidP="008C6D23">
      <w:pPr>
        <w:numPr>
          <w:ilvl w:val="0"/>
          <w:numId w:val="1"/>
        </w:numPr>
        <w:spacing w:before="10" w:after="10" w:line="268" w:lineRule="exact"/>
        <w:ind w:left="360" w:right="216" w:hanging="360"/>
        <w:jc w:val="both"/>
        <w:textAlignment w:val="baseline"/>
        <w:rPr>
          <w:rFonts w:asciiTheme="minorHAnsi" w:eastAsia="Tahoma" w:hAnsiTheme="minorHAnsi" w:cstheme="minorHAnsi"/>
          <w:color w:val="000000"/>
        </w:rPr>
      </w:pPr>
      <w:r w:rsidRPr="00646678">
        <w:rPr>
          <w:rFonts w:asciiTheme="minorHAnsi" w:eastAsia="Tahoma" w:hAnsiTheme="minorHAnsi" w:cstheme="minorHAnsi"/>
          <w:color w:val="000000"/>
        </w:rPr>
        <w:t>Review of Scope – Is the Scope still valid and is the subcommittee/working group/task force still performing these functions; Does the scope need to be revised?</w:t>
      </w:r>
    </w:p>
    <w:p w14:paraId="07651DC2" w14:textId="08FBA7D1" w:rsidR="00E47391" w:rsidRPr="008C6D23" w:rsidRDefault="00314500" w:rsidP="008C6D23">
      <w:pPr>
        <w:numPr>
          <w:ilvl w:val="0"/>
          <w:numId w:val="2"/>
        </w:numPr>
        <w:tabs>
          <w:tab w:val="clear" w:pos="360"/>
          <w:tab w:val="left" w:pos="1080"/>
        </w:tabs>
        <w:spacing w:before="10" w:after="10" w:line="232" w:lineRule="exact"/>
        <w:ind w:left="1080" w:hanging="360"/>
        <w:jc w:val="both"/>
        <w:textAlignment w:val="baseline"/>
        <w:rPr>
          <w:rFonts w:asciiTheme="minorHAnsi" w:eastAsia="Tahoma" w:hAnsiTheme="minorHAnsi" w:cstheme="minorHAnsi"/>
          <w:color w:val="0070C0"/>
          <w:spacing w:val="4"/>
        </w:rPr>
      </w:pPr>
      <w:r w:rsidRPr="008C6D23">
        <w:rPr>
          <w:rFonts w:asciiTheme="minorHAnsi" w:eastAsia="Tahoma" w:hAnsiTheme="minorHAnsi" w:cstheme="minorHAnsi"/>
          <w:color w:val="0070C0"/>
          <w:spacing w:val="4"/>
        </w:rPr>
        <w:t xml:space="preserve">Scope </w:t>
      </w:r>
      <w:r w:rsidR="00646678" w:rsidRPr="008C6D23">
        <w:rPr>
          <w:rFonts w:asciiTheme="minorHAnsi" w:eastAsia="Tahoma" w:hAnsiTheme="minorHAnsi" w:cstheme="minorHAnsi"/>
          <w:color w:val="0070C0"/>
          <w:spacing w:val="4"/>
        </w:rPr>
        <w:t xml:space="preserve">remains </w:t>
      </w:r>
      <w:r w:rsidRPr="008C6D23">
        <w:rPr>
          <w:rFonts w:asciiTheme="minorHAnsi" w:eastAsia="Tahoma" w:hAnsiTheme="minorHAnsi" w:cstheme="minorHAnsi"/>
          <w:color w:val="0070C0"/>
          <w:spacing w:val="4"/>
        </w:rPr>
        <w:t>valid, no revisions needed at this time.</w:t>
      </w:r>
    </w:p>
    <w:p w14:paraId="4D3344D6" w14:textId="77777777" w:rsidR="00E47391" w:rsidRPr="00646678" w:rsidRDefault="00314500" w:rsidP="008C6D23">
      <w:pPr>
        <w:numPr>
          <w:ilvl w:val="0"/>
          <w:numId w:val="1"/>
        </w:numPr>
        <w:spacing w:before="10" w:after="10" w:line="268" w:lineRule="exact"/>
        <w:ind w:left="360" w:right="864" w:hanging="360"/>
        <w:jc w:val="both"/>
        <w:textAlignment w:val="baseline"/>
        <w:rPr>
          <w:rFonts w:asciiTheme="minorHAnsi" w:eastAsia="Tahoma" w:hAnsiTheme="minorHAnsi" w:cstheme="minorHAnsi"/>
          <w:color w:val="000000"/>
        </w:rPr>
      </w:pPr>
      <w:r w:rsidRPr="00646678">
        <w:rPr>
          <w:rFonts w:asciiTheme="minorHAnsi" w:eastAsia="Tahoma" w:hAnsiTheme="minorHAnsi" w:cstheme="minorHAnsi"/>
          <w:color w:val="000000"/>
        </w:rPr>
        <w:t>Review Open Action Items list – Is the subcommittee/working group/task force discussing open issues, ongoing issues, etc.</w:t>
      </w:r>
    </w:p>
    <w:p w14:paraId="42E4A9C6" w14:textId="5FA22B17" w:rsidR="00E47391" w:rsidRPr="008C6D23" w:rsidRDefault="00646678" w:rsidP="008C6D23">
      <w:pPr>
        <w:numPr>
          <w:ilvl w:val="0"/>
          <w:numId w:val="2"/>
        </w:numPr>
        <w:tabs>
          <w:tab w:val="clear" w:pos="360"/>
          <w:tab w:val="left" w:pos="1080"/>
        </w:tabs>
        <w:spacing w:before="10" w:after="10" w:line="232" w:lineRule="exact"/>
        <w:ind w:left="1080" w:hanging="360"/>
        <w:jc w:val="both"/>
        <w:textAlignment w:val="baseline"/>
        <w:rPr>
          <w:rFonts w:asciiTheme="minorHAnsi" w:eastAsia="Tahoma" w:hAnsiTheme="minorHAnsi" w:cstheme="minorHAnsi"/>
          <w:color w:val="0070C0"/>
          <w:spacing w:val="4"/>
        </w:rPr>
      </w:pPr>
      <w:r w:rsidRPr="008C6D23">
        <w:rPr>
          <w:rFonts w:asciiTheme="minorHAnsi" w:eastAsia="Tahoma" w:hAnsiTheme="minorHAnsi" w:cstheme="minorHAnsi"/>
          <w:color w:val="0070C0"/>
          <w:spacing w:val="4"/>
        </w:rPr>
        <w:t>Yes, TDTMS has facilitated the upgraded version of MarkeTrak with market participants as well as developed two (2) System Change Requests for improvements to the system along with the revisions associated with TXSET 5.0</w:t>
      </w:r>
    </w:p>
    <w:p w14:paraId="6B5BEC9E" w14:textId="41FD9F71" w:rsidR="00646678" w:rsidRPr="008C6D23" w:rsidRDefault="00646678" w:rsidP="008C6D23">
      <w:pPr>
        <w:numPr>
          <w:ilvl w:val="0"/>
          <w:numId w:val="2"/>
        </w:numPr>
        <w:tabs>
          <w:tab w:val="clear" w:pos="360"/>
          <w:tab w:val="left" w:pos="1080"/>
        </w:tabs>
        <w:spacing w:before="10" w:after="10" w:line="232" w:lineRule="exact"/>
        <w:ind w:left="1080" w:hanging="360"/>
        <w:jc w:val="both"/>
        <w:textAlignment w:val="baseline"/>
        <w:rPr>
          <w:rFonts w:asciiTheme="minorHAnsi" w:eastAsia="Tahoma" w:hAnsiTheme="minorHAnsi" w:cstheme="minorHAnsi"/>
          <w:color w:val="0070C0"/>
          <w:spacing w:val="4"/>
        </w:rPr>
      </w:pPr>
      <w:r w:rsidRPr="008C6D23">
        <w:rPr>
          <w:rFonts w:asciiTheme="minorHAnsi" w:eastAsia="Tahoma" w:hAnsiTheme="minorHAnsi" w:cstheme="minorHAnsi"/>
          <w:color w:val="0070C0"/>
          <w:spacing w:val="4"/>
        </w:rPr>
        <w:t>The working group continues to monitor system performance issues</w:t>
      </w:r>
    </w:p>
    <w:p w14:paraId="5951D736" w14:textId="77777777" w:rsidR="00E47391" w:rsidRPr="00646678" w:rsidRDefault="00314500" w:rsidP="008C6D23">
      <w:pPr>
        <w:numPr>
          <w:ilvl w:val="0"/>
          <w:numId w:val="1"/>
        </w:numPr>
        <w:spacing w:before="10" w:after="10" w:line="268" w:lineRule="exact"/>
        <w:ind w:left="360" w:right="360" w:hanging="360"/>
        <w:jc w:val="both"/>
        <w:textAlignment w:val="baseline"/>
        <w:rPr>
          <w:rFonts w:asciiTheme="minorHAnsi" w:eastAsia="Tahoma" w:hAnsiTheme="minorHAnsi" w:cstheme="minorHAnsi"/>
          <w:color w:val="000000"/>
        </w:rPr>
      </w:pPr>
      <w:r w:rsidRPr="00646678">
        <w:rPr>
          <w:rFonts w:asciiTheme="minorHAnsi" w:eastAsia="Tahoma" w:hAnsiTheme="minorHAnsi" w:cstheme="minorHAnsi"/>
          <w:color w:val="000000"/>
        </w:rPr>
        <w:t>How often does the subcommittee/working group/task force meet and how long are their meetings? Are meetings well attended?</w:t>
      </w:r>
    </w:p>
    <w:p w14:paraId="33BA1AFE" w14:textId="0D119210" w:rsidR="00E47391" w:rsidRPr="008C6D23" w:rsidRDefault="00646678" w:rsidP="008C6D23">
      <w:pPr>
        <w:numPr>
          <w:ilvl w:val="0"/>
          <w:numId w:val="2"/>
        </w:numPr>
        <w:tabs>
          <w:tab w:val="clear" w:pos="360"/>
          <w:tab w:val="left" w:pos="1080"/>
        </w:tabs>
        <w:spacing w:before="10" w:after="10" w:line="232" w:lineRule="exact"/>
        <w:ind w:left="1080" w:hanging="360"/>
        <w:jc w:val="both"/>
        <w:textAlignment w:val="baseline"/>
        <w:rPr>
          <w:rFonts w:asciiTheme="minorHAnsi" w:eastAsia="Tahoma" w:hAnsiTheme="minorHAnsi" w:cstheme="minorHAnsi"/>
          <w:color w:val="0070C0"/>
          <w:spacing w:val="4"/>
        </w:rPr>
      </w:pPr>
      <w:r w:rsidRPr="008C6D23">
        <w:rPr>
          <w:rFonts w:asciiTheme="minorHAnsi" w:eastAsia="Tahoma" w:hAnsiTheme="minorHAnsi" w:cstheme="minorHAnsi"/>
          <w:color w:val="0070C0"/>
          <w:spacing w:val="4"/>
        </w:rPr>
        <w:t>T</w:t>
      </w:r>
      <w:r w:rsidR="00314500" w:rsidRPr="008C6D23">
        <w:rPr>
          <w:rFonts w:asciiTheme="minorHAnsi" w:eastAsia="Tahoma" w:hAnsiTheme="minorHAnsi" w:cstheme="minorHAnsi"/>
          <w:color w:val="0070C0"/>
          <w:spacing w:val="4"/>
        </w:rPr>
        <w:t>ypically</w:t>
      </w:r>
      <w:r w:rsidR="00933377" w:rsidRPr="008C6D23">
        <w:rPr>
          <w:rFonts w:asciiTheme="minorHAnsi" w:eastAsia="Tahoma" w:hAnsiTheme="minorHAnsi" w:cstheme="minorHAnsi"/>
          <w:color w:val="0070C0"/>
          <w:spacing w:val="4"/>
        </w:rPr>
        <w:t>,</w:t>
      </w:r>
      <w:r w:rsidR="00314500" w:rsidRPr="008C6D23">
        <w:rPr>
          <w:rFonts w:asciiTheme="minorHAnsi" w:eastAsia="Tahoma" w:hAnsiTheme="minorHAnsi" w:cstheme="minorHAnsi"/>
          <w:color w:val="0070C0"/>
          <w:spacing w:val="4"/>
        </w:rPr>
        <w:t xml:space="preserve"> </w:t>
      </w:r>
      <w:r w:rsidRPr="008C6D23">
        <w:rPr>
          <w:rFonts w:asciiTheme="minorHAnsi" w:eastAsia="Tahoma" w:hAnsiTheme="minorHAnsi" w:cstheme="minorHAnsi"/>
          <w:color w:val="0070C0"/>
          <w:spacing w:val="4"/>
        </w:rPr>
        <w:t>the working group meets monthly for ~3 hours</w:t>
      </w:r>
      <w:r w:rsidR="00314500" w:rsidRPr="008C6D23">
        <w:rPr>
          <w:rFonts w:asciiTheme="minorHAnsi" w:eastAsia="Tahoma" w:hAnsiTheme="minorHAnsi" w:cstheme="minorHAnsi"/>
          <w:color w:val="0070C0"/>
          <w:spacing w:val="4"/>
        </w:rPr>
        <w:t xml:space="preserve">. </w:t>
      </w:r>
      <w:r w:rsidR="00933377" w:rsidRPr="008C6D23">
        <w:rPr>
          <w:rFonts w:asciiTheme="minorHAnsi" w:eastAsia="Tahoma" w:hAnsiTheme="minorHAnsi" w:cstheme="minorHAnsi"/>
          <w:color w:val="0070C0"/>
          <w:spacing w:val="4"/>
        </w:rPr>
        <w:t xml:space="preserve">Meeting </w:t>
      </w:r>
      <w:r w:rsidR="00314500" w:rsidRPr="008C6D23">
        <w:rPr>
          <w:rFonts w:asciiTheme="minorHAnsi" w:eastAsia="Tahoma" w:hAnsiTheme="minorHAnsi" w:cstheme="minorHAnsi"/>
          <w:color w:val="0070C0"/>
          <w:spacing w:val="4"/>
        </w:rPr>
        <w:t>attendance</w:t>
      </w:r>
      <w:r w:rsidR="00933377" w:rsidRPr="008C6D23">
        <w:rPr>
          <w:rFonts w:asciiTheme="minorHAnsi" w:eastAsia="Tahoma" w:hAnsiTheme="minorHAnsi" w:cstheme="minorHAnsi"/>
          <w:color w:val="0070C0"/>
          <w:spacing w:val="4"/>
        </w:rPr>
        <w:t xml:space="preserve"> generally numbers between 15 – 20 market participants</w:t>
      </w:r>
      <w:r w:rsidR="00314500" w:rsidRPr="008C6D23">
        <w:rPr>
          <w:rFonts w:asciiTheme="minorHAnsi" w:eastAsia="Tahoma" w:hAnsiTheme="minorHAnsi" w:cstheme="minorHAnsi"/>
          <w:color w:val="0070C0"/>
          <w:spacing w:val="4"/>
        </w:rPr>
        <w:t>.</w:t>
      </w:r>
      <w:r w:rsidR="00933377" w:rsidRPr="008C6D23">
        <w:rPr>
          <w:rFonts w:asciiTheme="minorHAnsi" w:eastAsia="Tahoma" w:hAnsiTheme="minorHAnsi" w:cstheme="minorHAnsi"/>
          <w:color w:val="0070C0"/>
          <w:spacing w:val="4"/>
        </w:rPr>
        <w:t xml:space="preserve">  The demonstration session for the new MarkeTrak platform had &gt; 40 participants.</w:t>
      </w:r>
    </w:p>
    <w:p w14:paraId="05AA5D17" w14:textId="77777777" w:rsidR="00E47391" w:rsidRPr="00646678" w:rsidRDefault="00314500" w:rsidP="008C6D23">
      <w:pPr>
        <w:numPr>
          <w:ilvl w:val="0"/>
          <w:numId w:val="1"/>
        </w:numPr>
        <w:spacing w:before="10" w:after="10" w:line="268" w:lineRule="exact"/>
        <w:ind w:left="360" w:right="360" w:hanging="360"/>
        <w:jc w:val="both"/>
        <w:textAlignment w:val="baseline"/>
        <w:rPr>
          <w:rFonts w:asciiTheme="minorHAnsi" w:eastAsia="Tahoma" w:hAnsiTheme="minorHAnsi" w:cstheme="minorHAnsi"/>
          <w:color w:val="000000"/>
        </w:rPr>
      </w:pPr>
      <w:r w:rsidRPr="00646678">
        <w:rPr>
          <w:rFonts w:asciiTheme="minorHAnsi" w:eastAsia="Tahoma" w:hAnsiTheme="minorHAnsi" w:cstheme="minorHAnsi"/>
          <w:color w:val="000000"/>
        </w:rPr>
        <w:t>Does the subcommittee/working group/task force have a similar scope with another subcommittee/working group/task force – if so, can the groups be consolidated?</w:t>
      </w:r>
    </w:p>
    <w:p w14:paraId="73C1F486" w14:textId="49D1F91A" w:rsidR="00E47391" w:rsidRPr="008C6D23" w:rsidRDefault="00933377" w:rsidP="008C6D23">
      <w:pPr>
        <w:numPr>
          <w:ilvl w:val="0"/>
          <w:numId w:val="2"/>
        </w:numPr>
        <w:tabs>
          <w:tab w:val="clear" w:pos="360"/>
          <w:tab w:val="left" w:pos="1080"/>
        </w:tabs>
        <w:spacing w:before="10" w:after="10" w:line="232" w:lineRule="exact"/>
        <w:ind w:left="1080" w:hanging="360"/>
        <w:jc w:val="both"/>
        <w:textAlignment w:val="baseline"/>
        <w:rPr>
          <w:rFonts w:asciiTheme="minorHAnsi" w:eastAsia="Tahoma" w:hAnsiTheme="minorHAnsi" w:cstheme="minorHAnsi"/>
          <w:color w:val="0070C0"/>
          <w:spacing w:val="4"/>
        </w:rPr>
      </w:pPr>
      <w:r w:rsidRPr="008C6D23">
        <w:rPr>
          <w:rFonts w:asciiTheme="minorHAnsi" w:eastAsia="Tahoma" w:hAnsiTheme="minorHAnsi" w:cstheme="minorHAnsi"/>
          <w:color w:val="0070C0"/>
          <w:spacing w:val="4"/>
        </w:rPr>
        <w:t xml:space="preserve">No.  TDTMS focuses on issues related to the MarkeTrak platform and system performance.  However, </w:t>
      </w:r>
      <w:r w:rsidR="00314500" w:rsidRPr="008C6D23">
        <w:rPr>
          <w:rFonts w:asciiTheme="minorHAnsi" w:eastAsia="Tahoma" w:hAnsiTheme="minorHAnsi" w:cstheme="minorHAnsi"/>
          <w:color w:val="0070C0"/>
          <w:spacing w:val="4"/>
        </w:rPr>
        <w:t xml:space="preserve">TDTMS </w:t>
      </w:r>
      <w:r w:rsidRPr="008C6D23">
        <w:rPr>
          <w:rFonts w:asciiTheme="minorHAnsi" w:eastAsia="Tahoma" w:hAnsiTheme="minorHAnsi" w:cstheme="minorHAnsi"/>
          <w:color w:val="0070C0"/>
          <w:spacing w:val="4"/>
        </w:rPr>
        <w:t>does work collaboratively with TXSET regarding inter-related MarkeTrak and TXSET items</w:t>
      </w:r>
      <w:r w:rsidR="00314500" w:rsidRPr="008C6D23">
        <w:rPr>
          <w:rFonts w:asciiTheme="minorHAnsi" w:eastAsia="Tahoma" w:hAnsiTheme="minorHAnsi" w:cstheme="minorHAnsi"/>
          <w:color w:val="0070C0"/>
          <w:spacing w:val="4"/>
        </w:rPr>
        <w:t>.</w:t>
      </w:r>
    </w:p>
    <w:p w14:paraId="72CEA938" w14:textId="77777777" w:rsidR="00E47391" w:rsidRPr="00646678" w:rsidRDefault="00314500" w:rsidP="008C6D23">
      <w:pPr>
        <w:numPr>
          <w:ilvl w:val="0"/>
          <w:numId w:val="1"/>
        </w:numPr>
        <w:spacing w:before="10" w:after="10" w:line="268" w:lineRule="exact"/>
        <w:ind w:left="360" w:right="576" w:hanging="360"/>
        <w:jc w:val="both"/>
        <w:textAlignment w:val="baseline"/>
        <w:rPr>
          <w:rFonts w:asciiTheme="minorHAnsi" w:eastAsia="Tahoma" w:hAnsiTheme="minorHAnsi" w:cstheme="minorHAnsi"/>
          <w:color w:val="000000"/>
        </w:rPr>
      </w:pPr>
      <w:r w:rsidRPr="00646678">
        <w:rPr>
          <w:rFonts w:asciiTheme="minorHAnsi" w:eastAsia="Tahoma" w:hAnsiTheme="minorHAnsi" w:cstheme="minorHAnsi"/>
          <w:color w:val="000000"/>
        </w:rPr>
        <w:t>If applicable, review subcommittee/working group/task force procedures. (</w:t>
      </w:r>
      <w:proofErr w:type="gramStart"/>
      <w:r w:rsidRPr="00646678">
        <w:rPr>
          <w:rFonts w:asciiTheme="minorHAnsi" w:eastAsia="Tahoma" w:hAnsiTheme="minorHAnsi" w:cstheme="minorHAnsi"/>
          <w:color w:val="000000"/>
        </w:rPr>
        <w:t>voting</w:t>
      </w:r>
      <w:proofErr w:type="gramEnd"/>
      <w:r w:rsidRPr="00646678">
        <w:rPr>
          <w:rFonts w:asciiTheme="minorHAnsi" w:eastAsia="Tahoma" w:hAnsiTheme="minorHAnsi" w:cstheme="minorHAnsi"/>
          <w:color w:val="000000"/>
        </w:rPr>
        <w:t>, process, etc.)</w:t>
      </w:r>
    </w:p>
    <w:p w14:paraId="7D3EC2F3" w14:textId="77777777" w:rsidR="00E47391" w:rsidRPr="008C6D23" w:rsidRDefault="00314500" w:rsidP="008C6D23">
      <w:pPr>
        <w:numPr>
          <w:ilvl w:val="0"/>
          <w:numId w:val="2"/>
        </w:numPr>
        <w:tabs>
          <w:tab w:val="clear" w:pos="360"/>
          <w:tab w:val="left" w:pos="1080"/>
        </w:tabs>
        <w:spacing w:before="10" w:after="10" w:line="232" w:lineRule="exact"/>
        <w:ind w:left="1080" w:hanging="360"/>
        <w:jc w:val="both"/>
        <w:textAlignment w:val="baseline"/>
        <w:rPr>
          <w:rFonts w:asciiTheme="minorHAnsi" w:eastAsia="Tahoma" w:hAnsiTheme="minorHAnsi" w:cstheme="minorHAnsi"/>
          <w:color w:val="0070C0"/>
          <w:spacing w:val="4"/>
        </w:rPr>
      </w:pPr>
      <w:r w:rsidRPr="008C6D23">
        <w:rPr>
          <w:rFonts w:asciiTheme="minorHAnsi" w:eastAsia="Tahoma" w:hAnsiTheme="minorHAnsi" w:cstheme="minorHAnsi"/>
          <w:color w:val="0070C0"/>
          <w:spacing w:val="4"/>
        </w:rPr>
        <w:t>TDTMS procedures are current and will review when needed.</w:t>
      </w:r>
    </w:p>
    <w:p w14:paraId="6BC9DCFC" w14:textId="77777777" w:rsidR="00E47391" w:rsidRPr="00646678" w:rsidRDefault="00314500" w:rsidP="008C6D23">
      <w:pPr>
        <w:numPr>
          <w:ilvl w:val="0"/>
          <w:numId w:val="1"/>
        </w:numPr>
        <w:spacing w:before="10" w:after="10" w:line="228" w:lineRule="exact"/>
        <w:ind w:left="360" w:hanging="360"/>
        <w:jc w:val="both"/>
        <w:textAlignment w:val="baseline"/>
        <w:rPr>
          <w:rFonts w:asciiTheme="minorHAnsi" w:eastAsia="Tahoma" w:hAnsiTheme="minorHAnsi" w:cstheme="minorHAnsi"/>
          <w:color w:val="000000"/>
        </w:rPr>
      </w:pPr>
      <w:r w:rsidRPr="00646678">
        <w:rPr>
          <w:rFonts w:asciiTheme="minorHAnsi" w:eastAsia="Tahoma" w:hAnsiTheme="minorHAnsi" w:cstheme="minorHAnsi"/>
          <w:color w:val="000000"/>
        </w:rPr>
        <w:t>Is the subcommittee/working group/task force still necessary?</w:t>
      </w:r>
    </w:p>
    <w:p w14:paraId="3A2FA15D" w14:textId="32359E40" w:rsidR="00E47391" w:rsidRPr="008C6D23" w:rsidRDefault="00314500" w:rsidP="008C6D23">
      <w:pPr>
        <w:numPr>
          <w:ilvl w:val="0"/>
          <w:numId w:val="2"/>
        </w:numPr>
        <w:tabs>
          <w:tab w:val="clear" w:pos="360"/>
          <w:tab w:val="left" w:pos="1080"/>
        </w:tabs>
        <w:spacing w:before="10" w:after="10" w:line="232" w:lineRule="exact"/>
        <w:ind w:left="1080" w:hanging="360"/>
        <w:jc w:val="both"/>
        <w:textAlignment w:val="baseline"/>
        <w:rPr>
          <w:rFonts w:asciiTheme="minorHAnsi" w:eastAsia="Tahoma" w:hAnsiTheme="minorHAnsi" w:cstheme="minorHAnsi"/>
          <w:color w:val="0070C0"/>
          <w:spacing w:val="4"/>
        </w:rPr>
      </w:pPr>
      <w:r w:rsidRPr="008C6D23">
        <w:rPr>
          <w:rFonts w:asciiTheme="minorHAnsi" w:eastAsia="Tahoma" w:hAnsiTheme="minorHAnsi" w:cstheme="minorHAnsi"/>
          <w:color w:val="0070C0"/>
          <w:spacing w:val="4"/>
        </w:rPr>
        <w:t>Yes.</w:t>
      </w:r>
      <w:r w:rsidR="00933377" w:rsidRPr="008C6D23">
        <w:rPr>
          <w:rFonts w:asciiTheme="minorHAnsi" w:eastAsia="Tahoma" w:hAnsiTheme="minorHAnsi" w:cstheme="minorHAnsi"/>
          <w:color w:val="0070C0"/>
          <w:spacing w:val="4"/>
        </w:rPr>
        <w:t xml:space="preserve">  TDTMS provides a forum for discussion / resolution of </w:t>
      </w:r>
      <w:proofErr w:type="gramStart"/>
      <w:r w:rsidR="00933377" w:rsidRPr="008C6D23">
        <w:rPr>
          <w:rFonts w:asciiTheme="minorHAnsi" w:eastAsia="Tahoma" w:hAnsiTheme="minorHAnsi" w:cstheme="minorHAnsi"/>
          <w:color w:val="0070C0"/>
          <w:spacing w:val="4"/>
        </w:rPr>
        <w:t>system-related</w:t>
      </w:r>
      <w:proofErr w:type="gramEnd"/>
      <w:r w:rsidR="00933377" w:rsidRPr="008C6D23">
        <w:rPr>
          <w:rFonts w:asciiTheme="minorHAnsi" w:eastAsia="Tahoma" w:hAnsiTheme="minorHAnsi" w:cstheme="minorHAnsi"/>
          <w:color w:val="0070C0"/>
          <w:spacing w:val="4"/>
        </w:rPr>
        <w:t xml:space="preserve"> and MarkeTrak issues.</w:t>
      </w:r>
    </w:p>
    <w:p w14:paraId="504E4354" w14:textId="77777777" w:rsidR="00E47391" w:rsidRDefault="00E47391" w:rsidP="0047460A">
      <w:pPr>
        <w:spacing w:before="10" w:after="10" w:line="226" w:lineRule="exact"/>
      </w:pPr>
    </w:p>
    <w:p w14:paraId="6579BF7C" w14:textId="77777777" w:rsidR="00481BD7" w:rsidRDefault="00481BD7" w:rsidP="0047460A">
      <w:pPr>
        <w:spacing w:before="10" w:after="10" w:line="226" w:lineRule="exact"/>
      </w:pPr>
    </w:p>
    <w:p w14:paraId="0AB3ED50" w14:textId="77777777" w:rsidR="00A65CAE" w:rsidRPr="00552499" w:rsidRDefault="00481BD7" w:rsidP="0047460A">
      <w:pPr>
        <w:spacing w:before="10" w:after="10" w:line="226" w:lineRule="exact"/>
        <w:textAlignment w:val="baseline"/>
        <w:rPr>
          <w:rFonts w:asciiTheme="minorHAnsi" w:eastAsia="Tahoma" w:hAnsiTheme="minorHAnsi" w:cstheme="minorHAnsi"/>
          <w:b/>
          <w:bCs/>
          <w:spacing w:val="16"/>
          <w:sz w:val="24"/>
          <w:szCs w:val="24"/>
          <w:u w:val="single"/>
        </w:rPr>
      </w:pPr>
      <w:r w:rsidRPr="00552499">
        <w:rPr>
          <w:rFonts w:asciiTheme="minorHAnsi" w:eastAsia="Tahoma" w:hAnsiTheme="minorHAnsi" w:cstheme="minorHAnsi"/>
          <w:b/>
          <w:bCs/>
          <w:spacing w:val="16"/>
          <w:sz w:val="24"/>
          <w:szCs w:val="24"/>
          <w:u w:val="single"/>
        </w:rPr>
        <w:t>RMTTF:</w:t>
      </w:r>
    </w:p>
    <w:p w14:paraId="33A3D3CE" w14:textId="77777777" w:rsidR="00E47391" w:rsidRPr="000F79B0" w:rsidRDefault="00314500" w:rsidP="00902A5C">
      <w:pPr>
        <w:pStyle w:val="ListParagraph"/>
        <w:numPr>
          <w:ilvl w:val="0"/>
          <w:numId w:val="5"/>
        </w:numPr>
        <w:spacing w:before="10" w:after="10" w:line="226" w:lineRule="exact"/>
        <w:jc w:val="both"/>
        <w:textAlignment w:val="baseline"/>
        <w:rPr>
          <w:rFonts w:asciiTheme="minorHAnsi" w:eastAsia="Tahoma" w:hAnsiTheme="minorHAnsi" w:cstheme="minorHAnsi"/>
          <w:color w:val="000000"/>
        </w:rPr>
      </w:pPr>
      <w:r w:rsidRPr="000F79B0">
        <w:rPr>
          <w:rFonts w:asciiTheme="minorHAnsi" w:eastAsia="Tahoma" w:hAnsiTheme="minorHAnsi" w:cstheme="minorHAnsi"/>
          <w:color w:val="000000"/>
        </w:rPr>
        <w:t>Review of Scope – Is the Scope still valid and is the subcommittee/working group/task force still performing these functions; Does the scope need to be revised?</w:t>
      </w:r>
    </w:p>
    <w:p w14:paraId="2F015317" w14:textId="568B8601" w:rsidR="00E47391" w:rsidRPr="00902A5C" w:rsidRDefault="00314500" w:rsidP="00902A5C">
      <w:pPr>
        <w:numPr>
          <w:ilvl w:val="0"/>
          <w:numId w:val="2"/>
        </w:numPr>
        <w:tabs>
          <w:tab w:val="clear" w:pos="360"/>
          <w:tab w:val="left" w:pos="1080"/>
        </w:tabs>
        <w:spacing w:before="10" w:after="10" w:line="227" w:lineRule="exact"/>
        <w:ind w:left="1080" w:hanging="360"/>
        <w:jc w:val="both"/>
        <w:textAlignment w:val="baseline"/>
        <w:rPr>
          <w:rFonts w:asciiTheme="minorHAnsi" w:eastAsia="Tahoma" w:hAnsiTheme="minorHAnsi" w:cstheme="minorHAnsi"/>
          <w:color w:val="0070C0"/>
          <w:spacing w:val="4"/>
        </w:rPr>
      </w:pPr>
      <w:r w:rsidRPr="00902A5C">
        <w:rPr>
          <w:rFonts w:asciiTheme="minorHAnsi" w:eastAsia="Tahoma" w:hAnsiTheme="minorHAnsi" w:cstheme="minorHAnsi"/>
          <w:color w:val="0070C0"/>
          <w:spacing w:val="4"/>
        </w:rPr>
        <w:t xml:space="preserve">Scope </w:t>
      </w:r>
      <w:r w:rsidR="00552499" w:rsidRPr="00902A5C">
        <w:rPr>
          <w:rFonts w:asciiTheme="minorHAnsi" w:eastAsia="Tahoma" w:hAnsiTheme="minorHAnsi" w:cstheme="minorHAnsi"/>
          <w:color w:val="0070C0"/>
          <w:spacing w:val="4"/>
        </w:rPr>
        <w:t>remains v</w:t>
      </w:r>
      <w:r w:rsidRPr="00902A5C">
        <w:rPr>
          <w:rFonts w:asciiTheme="minorHAnsi" w:eastAsia="Tahoma" w:hAnsiTheme="minorHAnsi" w:cstheme="minorHAnsi"/>
          <w:color w:val="0070C0"/>
          <w:spacing w:val="4"/>
        </w:rPr>
        <w:t xml:space="preserve">alid, no revisions </w:t>
      </w:r>
      <w:r w:rsidR="00552499" w:rsidRPr="00902A5C">
        <w:rPr>
          <w:rFonts w:asciiTheme="minorHAnsi" w:eastAsia="Tahoma" w:hAnsiTheme="minorHAnsi" w:cstheme="minorHAnsi"/>
          <w:color w:val="0070C0"/>
          <w:spacing w:val="4"/>
        </w:rPr>
        <w:t>requir</w:t>
      </w:r>
      <w:r w:rsidRPr="00902A5C">
        <w:rPr>
          <w:rFonts w:asciiTheme="minorHAnsi" w:eastAsia="Tahoma" w:hAnsiTheme="minorHAnsi" w:cstheme="minorHAnsi"/>
          <w:color w:val="0070C0"/>
          <w:spacing w:val="4"/>
        </w:rPr>
        <w:t>ed at this time.</w:t>
      </w:r>
    </w:p>
    <w:p w14:paraId="60DD573F" w14:textId="77777777" w:rsidR="00E47391" w:rsidRPr="000F79B0" w:rsidRDefault="00314500" w:rsidP="00902A5C">
      <w:pPr>
        <w:numPr>
          <w:ilvl w:val="0"/>
          <w:numId w:val="1"/>
        </w:numPr>
        <w:spacing w:before="10" w:after="10" w:line="268" w:lineRule="exact"/>
        <w:ind w:left="360" w:right="792" w:hanging="360"/>
        <w:jc w:val="both"/>
        <w:textAlignment w:val="baseline"/>
        <w:rPr>
          <w:rFonts w:asciiTheme="minorHAnsi" w:eastAsia="Tahoma" w:hAnsiTheme="minorHAnsi" w:cstheme="minorHAnsi"/>
          <w:color w:val="000000"/>
        </w:rPr>
      </w:pPr>
      <w:r w:rsidRPr="000F79B0">
        <w:rPr>
          <w:rFonts w:asciiTheme="minorHAnsi" w:eastAsia="Tahoma" w:hAnsiTheme="minorHAnsi" w:cstheme="minorHAnsi"/>
          <w:color w:val="000000"/>
        </w:rPr>
        <w:t>Review Open Action Items list – Is the subcommittee/working group/task force discussing open issues, ongoing issues, etc.</w:t>
      </w:r>
    </w:p>
    <w:p w14:paraId="2668E714" w14:textId="0DCBF16E" w:rsidR="00E47391" w:rsidRPr="00902A5C" w:rsidRDefault="00314500" w:rsidP="00902A5C">
      <w:pPr>
        <w:numPr>
          <w:ilvl w:val="0"/>
          <w:numId w:val="2"/>
        </w:numPr>
        <w:tabs>
          <w:tab w:val="clear" w:pos="360"/>
          <w:tab w:val="left" w:pos="1080"/>
        </w:tabs>
        <w:spacing w:before="10" w:after="10" w:line="227" w:lineRule="exact"/>
        <w:ind w:left="1080" w:hanging="360"/>
        <w:jc w:val="both"/>
        <w:textAlignment w:val="baseline"/>
        <w:rPr>
          <w:rFonts w:asciiTheme="minorHAnsi" w:eastAsia="Tahoma" w:hAnsiTheme="minorHAnsi" w:cstheme="minorHAnsi"/>
          <w:color w:val="0070C0"/>
          <w:spacing w:val="4"/>
        </w:rPr>
      </w:pPr>
      <w:r w:rsidRPr="00902A5C">
        <w:rPr>
          <w:rFonts w:asciiTheme="minorHAnsi" w:eastAsia="Tahoma" w:hAnsiTheme="minorHAnsi" w:cstheme="minorHAnsi"/>
          <w:color w:val="0070C0"/>
          <w:spacing w:val="4"/>
        </w:rPr>
        <w:t>RMTTF</w:t>
      </w:r>
      <w:r w:rsidR="00552499" w:rsidRPr="00902A5C">
        <w:rPr>
          <w:rFonts w:asciiTheme="minorHAnsi" w:eastAsia="Tahoma" w:hAnsiTheme="minorHAnsi" w:cstheme="minorHAnsi"/>
          <w:color w:val="0070C0"/>
          <w:spacing w:val="4"/>
        </w:rPr>
        <w:t xml:space="preserve"> coordinates / delivers market training aligned with scheduled flight testing, typically 3 times / year</w:t>
      </w:r>
      <w:r w:rsidRPr="00902A5C">
        <w:rPr>
          <w:rFonts w:asciiTheme="minorHAnsi" w:eastAsia="Tahoma" w:hAnsiTheme="minorHAnsi" w:cstheme="minorHAnsi"/>
          <w:color w:val="0070C0"/>
          <w:spacing w:val="4"/>
        </w:rPr>
        <w:t>.</w:t>
      </w:r>
    </w:p>
    <w:p w14:paraId="63F9BC92" w14:textId="0CFAD229" w:rsidR="00552499" w:rsidRPr="00902A5C" w:rsidRDefault="00552499" w:rsidP="00902A5C">
      <w:pPr>
        <w:numPr>
          <w:ilvl w:val="0"/>
          <w:numId w:val="2"/>
        </w:numPr>
        <w:tabs>
          <w:tab w:val="clear" w:pos="360"/>
          <w:tab w:val="left" w:pos="1080"/>
        </w:tabs>
        <w:spacing w:before="10" w:after="10" w:line="227" w:lineRule="exact"/>
        <w:ind w:left="1080" w:hanging="360"/>
        <w:jc w:val="both"/>
        <w:textAlignment w:val="baseline"/>
        <w:rPr>
          <w:rFonts w:asciiTheme="minorHAnsi" w:eastAsia="Tahoma" w:hAnsiTheme="minorHAnsi" w:cstheme="minorHAnsi"/>
          <w:color w:val="0070C0"/>
          <w:spacing w:val="4"/>
        </w:rPr>
      </w:pPr>
      <w:r w:rsidRPr="00902A5C">
        <w:rPr>
          <w:rFonts w:asciiTheme="minorHAnsi" w:eastAsia="Tahoma" w:hAnsiTheme="minorHAnsi" w:cstheme="minorHAnsi"/>
          <w:color w:val="0070C0"/>
          <w:spacing w:val="4"/>
        </w:rPr>
        <w:t>RMTTF facilitates the development of relevant training classes (</w:t>
      </w:r>
      <w:proofErr w:type="gramStart"/>
      <w:r w:rsidRPr="00902A5C">
        <w:rPr>
          <w:rFonts w:asciiTheme="minorHAnsi" w:eastAsia="Tahoma" w:hAnsiTheme="minorHAnsi" w:cstheme="minorHAnsi"/>
          <w:color w:val="0070C0"/>
          <w:spacing w:val="4"/>
        </w:rPr>
        <w:t>e.g.</w:t>
      </w:r>
      <w:proofErr w:type="gramEnd"/>
      <w:r w:rsidRPr="00902A5C">
        <w:rPr>
          <w:rFonts w:asciiTheme="minorHAnsi" w:eastAsia="Tahoma" w:hAnsiTheme="minorHAnsi" w:cstheme="minorHAnsi"/>
          <w:color w:val="0070C0"/>
          <w:spacing w:val="4"/>
        </w:rPr>
        <w:t xml:space="preserve"> MarkeTrak)</w:t>
      </w:r>
    </w:p>
    <w:p w14:paraId="21759FEB" w14:textId="77777777" w:rsidR="00E47391" w:rsidRPr="000F79B0" w:rsidRDefault="00314500" w:rsidP="00902A5C">
      <w:pPr>
        <w:numPr>
          <w:ilvl w:val="0"/>
          <w:numId w:val="1"/>
        </w:numPr>
        <w:spacing w:before="10" w:after="10" w:line="268" w:lineRule="exact"/>
        <w:ind w:left="360" w:right="216" w:hanging="360"/>
        <w:jc w:val="both"/>
        <w:textAlignment w:val="baseline"/>
        <w:rPr>
          <w:rFonts w:asciiTheme="minorHAnsi" w:eastAsia="Tahoma" w:hAnsiTheme="minorHAnsi" w:cstheme="minorHAnsi"/>
          <w:color w:val="000000"/>
        </w:rPr>
      </w:pPr>
      <w:r w:rsidRPr="000F79B0">
        <w:rPr>
          <w:rFonts w:asciiTheme="minorHAnsi" w:eastAsia="Tahoma" w:hAnsiTheme="minorHAnsi" w:cstheme="minorHAnsi"/>
          <w:color w:val="000000"/>
        </w:rPr>
        <w:t>How often does the subcommittee/working group/task force meet and how long are their meetings? Are meetings well attended?</w:t>
      </w:r>
    </w:p>
    <w:p w14:paraId="3884AFF2" w14:textId="3D1E9C0F" w:rsidR="00902A5C" w:rsidRDefault="00314500" w:rsidP="00902A5C">
      <w:pPr>
        <w:numPr>
          <w:ilvl w:val="0"/>
          <w:numId w:val="2"/>
        </w:numPr>
        <w:tabs>
          <w:tab w:val="clear" w:pos="360"/>
          <w:tab w:val="left" w:pos="1080"/>
        </w:tabs>
        <w:spacing w:before="10" w:after="10" w:line="227" w:lineRule="exact"/>
        <w:ind w:left="1080" w:hanging="360"/>
        <w:jc w:val="both"/>
        <w:textAlignment w:val="baseline"/>
        <w:rPr>
          <w:rFonts w:asciiTheme="minorHAnsi" w:eastAsia="Tahoma" w:hAnsiTheme="minorHAnsi" w:cstheme="minorHAnsi"/>
          <w:color w:val="0070C0"/>
          <w:spacing w:val="4"/>
        </w:rPr>
      </w:pPr>
      <w:r w:rsidRPr="00902A5C">
        <w:rPr>
          <w:rFonts w:asciiTheme="minorHAnsi" w:eastAsia="Tahoma" w:hAnsiTheme="minorHAnsi" w:cstheme="minorHAnsi"/>
          <w:color w:val="0070C0"/>
          <w:spacing w:val="4"/>
        </w:rPr>
        <w:t>RMTTF meets</w:t>
      </w:r>
      <w:r w:rsidR="00552499" w:rsidRPr="00902A5C">
        <w:rPr>
          <w:rFonts w:asciiTheme="minorHAnsi" w:eastAsia="Tahoma" w:hAnsiTheme="minorHAnsi" w:cstheme="minorHAnsi"/>
          <w:color w:val="0070C0"/>
          <w:spacing w:val="4"/>
        </w:rPr>
        <w:t xml:space="preserve"> as needed, at least quarterly</w:t>
      </w:r>
      <w:r w:rsidRPr="00902A5C">
        <w:rPr>
          <w:rFonts w:asciiTheme="minorHAnsi" w:eastAsia="Tahoma" w:hAnsiTheme="minorHAnsi" w:cstheme="minorHAnsi"/>
          <w:color w:val="0070C0"/>
          <w:spacing w:val="4"/>
        </w:rPr>
        <w:t>.</w:t>
      </w:r>
      <w:r w:rsidR="00552499" w:rsidRPr="00902A5C">
        <w:rPr>
          <w:rFonts w:asciiTheme="minorHAnsi" w:eastAsia="Tahoma" w:hAnsiTheme="minorHAnsi" w:cstheme="minorHAnsi"/>
          <w:color w:val="0070C0"/>
          <w:spacing w:val="4"/>
        </w:rPr>
        <w:t xml:space="preserve">  Meetings generally last 3 hours with ~10-12 participants.</w:t>
      </w:r>
    </w:p>
    <w:p w14:paraId="5A55D03A" w14:textId="77777777" w:rsidR="00902A5C" w:rsidRDefault="00902A5C">
      <w:pPr>
        <w:rPr>
          <w:rFonts w:asciiTheme="minorHAnsi" w:eastAsia="Tahoma" w:hAnsiTheme="minorHAnsi" w:cstheme="minorHAnsi"/>
          <w:color w:val="0070C0"/>
          <w:spacing w:val="4"/>
        </w:rPr>
      </w:pPr>
      <w:r>
        <w:rPr>
          <w:rFonts w:asciiTheme="minorHAnsi" w:eastAsia="Tahoma" w:hAnsiTheme="minorHAnsi" w:cstheme="minorHAnsi"/>
          <w:color w:val="0070C0"/>
          <w:spacing w:val="4"/>
        </w:rPr>
        <w:br w:type="page"/>
      </w:r>
    </w:p>
    <w:p w14:paraId="555EABE2" w14:textId="77777777" w:rsidR="00E47391" w:rsidRPr="000F79B0" w:rsidRDefault="00314500" w:rsidP="00902A5C">
      <w:pPr>
        <w:numPr>
          <w:ilvl w:val="0"/>
          <w:numId w:val="1"/>
        </w:numPr>
        <w:spacing w:before="10" w:after="10" w:line="268" w:lineRule="exact"/>
        <w:ind w:left="360" w:right="216" w:hanging="360"/>
        <w:jc w:val="both"/>
        <w:textAlignment w:val="baseline"/>
        <w:rPr>
          <w:rFonts w:asciiTheme="minorHAnsi" w:eastAsia="Tahoma" w:hAnsiTheme="minorHAnsi" w:cstheme="minorHAnsi"/>
          <w:color w:val="000000"/>
        </w:rPr>
      </w:pPr>
      <w:r w:rsidRPr="000F79B0">
        <w:rPr>
          <w:rFonts w:asciiTheme="minorHAnsi" w:eastAsia="Tahoma" w:hAnsiTheme="minorHAnsi" w:cstheme="minorHAnsi"/>
          <w:color w:val="000000"/>
        </w:rPr>
        <w:lastRenderedPageBreak/>
        <w:t>Does the subcommittee/working group/task force have a similar scope with another subcommittee/working group/task force – if so, can the groups be consolidated?</w:t>
      </w:r>
    </w:p>
    <w:p w14:paraId="2BF4D631" w14:textId="6A634EBB" w:rsidR="00E47391" w:rsidRPr="00902A5C" w:rsidRDefault="00314500" w:rsidP="00902A5C">
      <w:pPr>
        <w:numPr>
          <w:ilvl w:val="0"/>
          <w:numId w:val="2"/>
        </w:numPr>
        <w:tabs>
          <w:tab w:val="clear" w:pos="360"/>
          <w:tab w:val="left" w:pos="1080"/>
        </w:tabs>
        <w:spacing w:before="10" w:after="10" w:line="227" w:lineRule="exact"/>
        <w:ind w:left="1080" w:hanging="360"/>
        <w:jc w:val="both"/>
        <w:textAlignment w:val="baseline"/>
        <w:rPr>
          <w:rFonts w:asciiTheme="minorHAnsi" w:eastAsia="Tahoma" w:hAnsiTheme="minorHAnsi" w:cstheme="minorHAnsi"/>
          <w:color w:val="0070C0"/>
          <w:spacing w:val="4"/>
        </w:rPr>
      </w:pPr>
      <w:r w:rsidRPr="00902A5C">
        <w:rPr>
          <w:rFonts w:asciiTheme="minorHAnsi" w:eastAsia="Tahoma" w:hAnsiTheme="minorHAnsi" w:cstheme="minorHAnsi"/>
          <w:color w:val="0070C0"/>
          <w:spacing w:val="4"/>
        </w:rPr>
        <w:t>RMTTF has a unique scope</w:t>
      </w:r>
      <w:r w:rsidR="000F79B0" w:rsidRPr="00902A5C">
        <w:rPr>
          <w:rFonts w:asciiTheme="minorHAnsi" w:eastAsia="Tahoma" w:hAnsiTheme="minorHAnsi" w:cstheme="minorHAnsi"/>
          <w:color w:val="0070C0"/>
          <w:spacing w:val="4"/>
        </w:rPr>
        <w:t xml:space="preserve"> that focuses on retail market training which supports all other retail working groups</w:t>
      </w:r>
      <w:r w:rsidRPr="00902A5C">
        <w:rPr>
          <w:rFonts w:asciiTheme="minorHAnsi" w:eastAsia="Tahoma" w:hAnsiTheme="minorHAnsi" w:cstheme="minorHAnsi"/>
          <w:color w:val="0070C0"/>
          <w:spacing w:val="4"/>
        </w:rPr>
        <w:t>.</w:t>
      </w:r>
    </w:p>
    <w:p w14:paraId="6AC9EE83" w14:textId="77777777" w:rsidR="00E47391" w:rsidRPr="000F79B0" w:rsidRDefault="00314500" w:rsidP="00902A5C">
      <w:pPr>
        <w:numPr>
          <w:ilvl w:val="0"/>
          <w:numId w:val="1"/>
        </w:numPr>
        <w:spacing w:before="10" w:after="10" w:line="268" w:lineRule="exact"/>
        <w:ind w:left="360" w:right="504" w:hanging="360"/>
        <w:jc w:val="both"/>
        <w:textAlignment w:val="baseline"/>
        <w:rPr>
          <w:rFonts w:asciiTheme="minorHAnsi" w:eastAsia="Tahoma" w:hAnsiTheme="minorHAnsi" w:cstheme="minorHAnsi"/>
          <w:color w:val="000000"/>
        </w:rPr>
      </w:pPr>
      <w:r w:rsidRPr="000F79B0">
        <w:rPr>
          <w:rFonts w:asciiTheme="minorHAnsi" w:eastAsia="Tahoma" w:hAnsiTheme="minorHAnsi" w:cstheme="minorHAnsi"/>
          <w:color w:val="000000"/>
        </w:rPr>
        <w:t>If applicable, review subcommittee/working group/task force procedures. (</w:t>
      </w:r>
      <w:proofErr w:type="gramStart"/>
      <w:r w:rsidRPr="000F79B0">
        <w:rPr>
          <w:rFonts w:asciiTheme="minorHAnsi" w:eastAsia="Tahoma" w:hAnsiTheme="minorHAnsi" w:cstheme="minorHAnsi"/>
          <w:color w:val="000000"/>
        </w:rPr>
        <w:t>voting</w:t>
      </w:r>
      <w:proofErr w:type="gramEnd"/>
      <w:r w:rsidRPr="000F79B0">
        <w:rPr>
          <w:rFonts w:asciiTheme="minorHAnsi" w:eastAsia="Tahoma" w:hAnsiTheme="minorHAnsi" w:cstheme="minorHAnsi"/>
          <w:color w:val="000000"/>
        </w:rPr>
        <w:t>, process, etc.)</w:t>
      </w:r>
    </w:p>
    <w:p w14:paraId="5FD01A30" w14:textId="77777777" w:rsidR="00E47391" w:rsidRPr="00902A5C" w:rsidRDefault="00314500" w:rsidP="00902A5C">
      <w:pPr>
        <w:numPr>
          <w:ilvl w:val="0"/>
          <w:numId w:val="2"/>
        </w:numPr>
        <w:tabs>
          <w:tab w:val="clear" w:pos="360"/>
          <w:tab w:val="left" w:pos="1080"/>
        </w:tabs>
        <w:spacing w:before="10" w:after="10" w:line="228" w:lineRule="exact"/>
        <w:ind w:left="1080" w:hanging="360"/>
        <w:jc w:val="both"/>
        <w:textAlignment w:val="baseline"/>
        <w:rPr>
          <w:rFonts w:asciiTheme="minorHAnsi" w:eastAsia="Tahoma" w:hAnsiTheme="minorHAnsi" w:cstheme="minorHAnsi"/>
          <w:color w:val="0070C0"/>
          <w:spacing w:val="4"/>
        </w:rPr>
      </w:pPr>
      <w:r w:rsidRPr="00902A5C">
        <w:rPr>
          <w:rFonts w:asciiTheme="minorHAnsi" w:eastAsia="Tahoma" w:hAnsiTheme="minorHAnsi" w:cstheme="minorHAnsi"/>
          <w:color w:val="0070C0"/>
          <w:spacing w:val="4"/>
        </w:rPr>
        <w:t>RMTTF procedures are current and will review when needed.</w:t>
      </w:r>
    </w:p>
    <w:p w14:paraId="4D89945B" w14:textId="77777777" w:rsidR="00E47391" w:rsidRPr="000F79B0" w:rsidRDefault="00314500" w:rsidP="00902A5C">
      <w:pPr>
        <w:numPr>
          <w:ilvl w:val="0"/>
          <w:numId w:val="1"/>
        </w:numPr>
        <w:spacing w:before="10" w:after="10" w:line="233" w:lineRule="exact"/>
        <w:ind w:left="360" w:hanging="360"/>
        <w:jc w:val="both"/>
        <w:textAlignment w:val="baseline"/>
        <w:rPr>
          <w:rFonts w:asciiTheme="minorHAnsi" w:eastAsia="Tahoma" w:hAnsiTheme="minorHAnsi" w:cstheme="minorHAnsi"/>
          <w:color w:val="000000"/>
        </w:rPr>
      </w:pPr>
      <w:r w:rsidRPr="000F79B0">
        <w:rPr>
          <w:rFonts w:asciiTheme="minorHAnsi" w:eastAsia="Tahoma" w:hAnsiTheme="minorHAnsi" w:cstheme="minorHAnsi"/>
          <w:color w:val="000000"/>
        </w:rPr>
        <w:t>Is the subcommittee/working group/task force still necessary?</w:t>
      </w:r>
    </w:p>
    <w:p w14:paraId="5111A470" w14:textId="70898464" w:rsidR="00A65CAE" w:rsidRPr="00902A5C" w:rsidRDefault="00314500" w:rsidP="00902A5C">
      <w:pPr>
        <w:numPr>
          <w:ilvl w:val="0"/>
          <w:numId w:val="2"/>
        </w:numPr>
        <w:tabs>
          <w:tab w:val="clear" w:pos="360"/>
          <w:tab w:val="left" w:pos="1080"/>
        </w:tabs>
        <w:spacing w:before="10" w:after="10" w:line="228" w:lineRule="exact"/>
        <w:ind w:left="1080" w:hanging="360"/>
        <w:jc w:val="both"/>
        <w:textAlignment w:val="baseline"/>
        <w:rPr>
          <w:rFonts w:asciiTheme="minorHAnsi" w:eastAsia="Tahoma" w:hAnsiTheme="minorHAnsi" w:cstheme="minorHAnsi"/>
          <w:color w:val="0070C0"/>
          <w:spacing w:val="4"/>
        </w:rPr>
      </w:pPr>
      <w:r w:rsidRPr="00902A5C">
        <w:rPr>
          <w:rFonts w:asciiTheme="minorHAnsi" w:eastAsia="Tahoma" w:hAnsiTheme="minorHAnsi" w:cstheme="minorHAnsi"/>
          <w:color w:val="0070C0"/>
          <w:spacing w:val="4"/>
        </w:rPr>
        <w:t>Yes.</w:t>
      </w:r>
      <w:r w:rsidR="000F79B0" w:rsidRPr="00902A5C">
        <w:rPr>
          <w:rFonts w:asciiTheme="minorHAnsi" w:eastAsia="Tahoma" w:hAnsiTheme="minorHAnsi" w:cstheme="minorHAnsi"/>
          <w:color w:val="0070C0"/>
          <w:spacing w:val="4"/>
        </w:rPr>
        <w:t xml:space="preserve">  RMTTF will be an integral participant in the facilitation of TXSET 5.0 and MarkeTrak revisions.</w:t>
      </w:r>
    </w:p>
    <w:p w14:paraId="2CDE4451" w14:textId="77777777" w:rsidR="00A65CAE" w:rsidRDefault="00A65CAE" w:rsidP="0047460A">
      <w:pPr>
        <w:tabs>
          <w:tab w:val="left" w:pos="360"/>
        </w:tabs>
        <w:spacing w:before="10" w:after="10" w:line="268" w:lineRule="exact"/>
        <w:ind w:left="360" w:right="144"/>
        <w:textAlignment w:val="baseline"/>
        <w:rPr>
          <w:rFonts w:ascii="Tahoma" w:eastAsia="Tahoma" w:hAnsi="Tahoma"/>
          <w:color w:val="000000"/>
          <w:sz w:val="19"/>
        </w:rPr>
      </w:pPr>
    </w:p>
    <w:p w14:paraId="65EF92EB" w14:textId="77777777" w:rsidR="00A65CAE" w:rsidRDefault="00A65CAE" w:rsidP="0047460A">
      <w:pPr>
        <w:tabs>
          <w:tab w:val="left" w:pos="360"/>
        </w:tabs>
        <w:spacing w:before="10" w:after="10" w:line="268" w:lineRule="exact"/>
        <w:ind w:left="360" w:right="144"/>
        <w:textAlignment w:val="baseline"/>
        <w:rPr>
          <w:rFonts w:ascii="Tahoma" w:eastAsia="Tahoma" w:hAnsi="Tahoma"/>
          <w:color w:val="000000"/>
          <w:sz w:val="19"/>
        </w:rPr>
      </w:pPr>
    </w:p>
    <w:p w14:paraId="32E423C1" w14:textId="77777777" w:rsidR="00A65CAE" w:rsidRPr="005C3C00" w:rsidRDefault="00A65CAE" w:rsidP="0047460A">
      <w:pPr>
        <w:spacing w:before="42" w:line="217" w:lineRule="exact"/>
        <w:textAlignment w:val="baseline"/>
        <w:rPr>
          <w:rFonts w:asciiTheme="minorHAnsi" w:eastAsia="Tahoma" w:hAnsiTheme="minorHAnsi" w:cstheme="minorHAnsi"/>
          <w:b/>
          <w:bCs/>
          <w:spacing w:val="16"/>
          <w:sz w:val="24"/>
          <w:szCs w:val="24"/>
          <w:u w:val="single"/>
        </w:rPr>
      </w:pPr>
      <w:r w:rsidRPr="005C3C00">
        <w:rPr>
          <w:rFonts w:asciiTheme="minorHAnsi" w:eastAsia="Tahoma" w:hAnsiTheme="minorHAnsi" w:cstheme="minorHAnsi"/>
          <w:b/>
          <w:bCs/>
          <w:spacing w:val="16"/>
          <w:sz w:val="24"/>
          <w:szCs w:val="24"/>
          <w:u w:val="single"/>
        </w:rPr>
        <w:t>PWG:</w:t>
      </w:r>
    </w:p>
    <w:p w14:paraId="753C698B" w14:textId="77777777" w:rsidR="00E47391" w:rsidRPr="005C3C00" w:rsidRDefault="00314500" w:rsidP="00C37209">
      <w:pPr>
        <w:numPr>
          <w:ilvl w:val="0"/>
          <w:numId w:val="1"/>
        </w:numPr>
        <w:spacing w:before="10" w:after="10" w:line="268" w:lineRule="exact"/>
        <w:ind w:left="360" w:right="144" w:hanging="360"/>
        <w:jc w:val="both"/>
        <w:textAlignment w:val="baseline"/>
        <w:rPr>
          <w:rFonts w:asciiTheme="minorHAnsi" w:eastAsia="Tahoma" w:hAnsiTheme="minorHAnsi" w:cstheme="minorHAnsi"/>
          <w:color w:val="000000"/>
        </w:rPr>
      </w:pPr>
      <w:r w:rsidRPr="005C3C00">
        <w:rPr>
          <w:rFonts w:asciiTheme="minorHAnsi" w:eastAsia="Tahoma" w:hAnsiTheme="minorHAnsi" w:cstheme="minorHAnsi"/>
          <w:color w:val="000000"/>
        </w:rPr>
        <w:t>Review of Scope – Is the Scope still valid and is the subcommittee/working group/task force still performing these functions; Does the scope need to be revised?</w:t>
      </w:r>
    </w:p>
    <w:p w14:paraId="29A9EFCF" w14:textId="7DC31CF4" w:rsidR="00E47391" w:rsidRPr="00C37209" w:rsidRDefault="00314500" w:rsidP="00C37209">
      <w:pPr>
        <w:numPr>
          <w:ilvl w:val="0"/>
          <w:numId w:val="2"/>
        </w:numPr>
        <w:tabs>
          <w:tab w:val="clear" w:pos="360"/>
          <w:tab w:val="left" w:pos="1080"/>
        </w:tabs>
        <w:spacing w:before="10" w:after="10" w:line="267" w:lineRule="exact"/>
        <w:ind w:left="1080" w:hanging="360"/>
        <w:jc w:val="both"/>
        <w:textAlignment w:val="baseline"/>
        <w:rPr>
          <w:rFonts w:asciiTheme="minorHAnsi" w:eastAsia="Tahoma" w:hAnsiTheme="minorHAnsi" w:cstheme="minorHAnsi"/>
          <w:color w:val="0070C0"/>
          <w:spacing w:val="4"/>
        </w:rPr>
      </w:pPr>
      <w:del w:id="13" w:author="Eric Blakey" w:date="2020-08-25T17:41:00Z">
        <w:r w:rsidRPr="00C37209" w:rsidDel="00A65CAE">
          <w:rPr>
            <w:rFonts w:asciiTheme="minorHAnsi" w:eastAsia="Tahoma" w:hAnsiTheme="minorHAnsi" w:cstheme="minorHAnsi"/>
            <w:color w:val="0070C0"/>
            <w:spacing w:val="4"/>
          </w:rPr>
          <w:delText>at 9/10/19 RMS meeting</w:delText>
        </w:r>
      </w:del>
      <w:r w:rsidR="005C3C00" w:rsidRPr="00C37209">
        <w:rPr>
          <w:rFonts w:asciiTheme="minorHAnsi" w:eastAsia="Tahoma" w:hAnsiTheme="minorHAnsi" w:cstheme="minorHAnsi"/>
          <w:color w:val="0070C0"/>
          <w:spacing w:val="4"/>
        </w:rPr>
        <w:t>The scope of PWG should remain as-is.  The working group is still performing the functions as outlined</w:t>
      </w:r>
      <w:r w:rsidRPr="00C37209">
        <w:rPr>
          <w:rFonts w:asciiTheme="minorHAnsi" w:eastAsia="Tahoma" w:hAnsiTheme="minorHAnsi" w:cstheme="minorHAnsi"/>
          <w:color w:val="0070C0"/>
          <w:spacing w:val="4"/>
        </w:rPr>
        <w:t>.</w:t>
      </w:r>
    </w:p>
    <w:p w14:paraId="7761AAD8" w14:textId="77777777" w:rsidR="00E47391" w:rsidRPr="005C3C00" w:rsidRDefault="00314500" w:rsidP="00C37209">
      <w:pPr>
        <w:pStyle w:val="ListParagraph"/>
        <w:numPr>
          <w:ilvl w:val="0"/>
          <w:numId w:val="3"/>
        </w:numPr>
        <w:spacing w:before="10" w:after="10" w:line="267" w:lineRule="exact"/>
        <w:ind w:right="720"/>
        <w:jc w:val="both"/>
        <w:textAlignment w:val="baseline"/>
        <w:rPr>
          <w:rFonts w:asciiTheme="minorHAnsi" w:eastAsia="Tahoma" w:hAnsiTheme="minorHAnsi" w:cstheme="minorHAnsi"/>
          <w:color w:val="000000"/>
        </w:rPr>
      </w:pPr>
      <w:r w:rsidRPr="005C3C00">
        <w:rPr>
          <w:rFonts w:asciiTheme="minorHAnsi" w:eastAsia="Tahoma" w:hAnsiTheme="minorHAnsi" w:cstheme="minorHAnsi"/>
          <w:color w:val="000000"/>
        </w:rPr>
        <w:t>Review Open Action Items list – Is the subcommittee/working group/task force discussing open issues, ongoing issues, etc.</w:t>
      </w:r>
    </w:p>
    <w:p w14:paraId="78E407B8" w14:textId="043C2D65" w:rsidR="00E47391" w:rsidRPr="00C37209" w:rsidRDefault="00D12433" w:rsidP="00C37209">
      <w:pPr>
        <w:numPr>
          <w:ilvl w:val="0"/>
          <w:numId w:val="2"/>
        </w:numPr>
        <w:tabs>
          <w:tab w:val="clear" w:pos="360"/>
          <w:tab w:val="left" w:pos="1080"/>
        </w:tabs>
        <w:spacing w:before="10" w:after="10" w:line="267" w:lineRule="exact"/>
        <w:ind w:left="1080" w:hanging="360"/>
        <w:jc w:val="both"/>
        <w:textAlignment w:val="baseline"/>
        <w:rPr>
          <w:rFonts w:asciiTheme="minorHAnsi" w:eastAsia="Tahoma" w:hAnsiTheme="minorHAnsi" w:cstheme="minorHAnsi"/>
          <w:color w:val="0070C0"/>
          <w:spacing w:val="4"/>
        </w:rPr>
      </w:pPr>
      <w:r w:rsidRPr="00C37209">
        <w:rPr>
          <w:rFonts w:asciiTheme="minorHAnsi" w:eastAsia="Tahoma" w:hAnsiTheme="minorHAnsi" w:cstheme="minorHAnsi"/>
          <w:color w:val="0070C0"/>
          <w:spacing w:val="4"/>
        </w:rPr>
        <w:t xml:space="preserve">Yes, </w:t>
      </w:r>
      <w:r w:rsidR="00314500" w:rsidRPr="00C37209">
        <w:rPr>
          <w:rFonts w:asciiTheme="minorHAnsi" w:eastAsia="Tahoma" w:hAnsiTheme="minorHAnsi" w:cstheme="minorHAnsi"/>
          <w:color w:val="0070C0"/>
          <w:spacing w:val="4"/>
        </w:rPr>
        <w:t>PWG</w:t>
      </w:r>
      <w:r w:rsidRPr="00C37209">
        <w:rPr>
          <w:rFonts w:asciiTheme="minorHAnsi" w:eastAsia="Tahoma" w:hAnsiTheme="minorHAnsi" w:cstheme="minorHAnsi"/>
          <w:color w:val="0070C0"/>
          <w:spacing w:val="4"/>
        </w:rPr>
        <w:t xml:space="preserve"> continues to facilitate changes, as well as develops and maintains the Load Profiling Guide (LPG)</w:t>
      </w:r>
      <w:r w:rsidR="00314500" w:rsidRPr="00C37209">
        <w:rPr>
          <w:rFonts w:asciiTheme="minorHAnsi" w:eastAsia="Tahoma" w:hAnsiTheme="minorHAnsi" w:cstheme="minorHAnsi"/>
          <w:color w:val="0070C0"/>
          <w:spacing w:val="4"/>
        </w:rPr>
        <w:t>.</w:t>
      </w:r>
    </w:p>
    <w:p w14:paraId="13A63A42" w14:textId="7B83E5F8" w:rsidR="00D12433" w:rsidRPr="00C37209" w:rsidRDefault="00D12433" w:rsidP="00C37209">
      <w:pPr>
        <w:numPr>
          <w:ilvl w:val="0"/>
          <w:numId w:val="2"/>
        </w:numPr>
        <w:tabs>
          <w:tab w:val="clear" w:pos="360"/>
          <w:tab w:val="left" w:pos="1080"/>
        </w:tabs>
        <w:spacing w:before="10" w:after="10" w:line="267" w:lineRule="exact"/>
        <w:ind w:left="1080" w:hanging="360"/>
        <w:jc w:val="both"/>
        <w:textAlignment w:val="baseline"/>
        <w:rPr>
          <w:rFonts w:asciiTheme="minorHAnsi" w:eastAsia="Tahoma" w:hAnsiTheme="minorHAnsi" w:cstheme="minorHAnsi"/>
          <w:color w:val="0070C0"/>
          <w:spacing w:val="4"/>
        </w:rPr>
      </w:pPr>
      <w:r w:rsidRPr="00C37209">
        <w:rPr>
          <w:rFonts w:asciiTheme="minorHAnsi" w:eastAsia="Tahoma" w:hAnsiTheme="minorHAnsi" w:cstheme="minorHAnsi"/>
          <w:color w:val="0070C0"/>
          <w:spacing w:val="4"/>
        </w:rPr>
        <w:t>PWG continues to administer the Annual Weather Sensitivity and Annual Validation changes</w:t>
      </w:r>
    </w:p>
    <w:p w14:paraId="0E1A6364" w14:textId="4D3F012E" w:rsidR="00B25553" w:rsidRDefault="00B25553" w:rsidP="00C37209">
      <w:pPr>
        <w:numPr>
          <w:ilvl w:val="0"/>
          <w:numId w:val="2"/>
        </w:numPr>
        <w:tabs>
          <w:tab w:val="clear" w:pos="360"/>
          <w:tab w:val="left" w:pos="1080"/>
        </w:tabs>
        <w:spacing w:before="10" w:after="10" w:line="267" w:lineRule="exact"/>
        <w:ind w:left="1080" w:hanging="360"/>
        <w:jc w:val="both"/>
        <w:textAlignment w:val="baseline"/>
        <w:rPr>
          <w:rFonts w:asciiTheme="minorHAnsi" w:eastAsia="Tahoma" w:hAnsiTheme="minorHAnsi" w:cstheme="minorHAnsi"/>
          <w:color w:val="000000"/>
        </w:rPr>
      </w:pPr>
      <w:r w:rsidRPr="00C37209">
        <w:rPr>
          <w:rFonts w:asciiTheme="minorHAnsi" w:eastAsia="Tahoma" w:hAnsiTheme="minorHAnsi" w:cstheme="minorHAnsi"/>
          <w:color w:val="0070C0"/>
          <w:spacing w:val="4"/>
        </w:rPr>
        <w:t>PWG continues to monitor the market transition to the newly developed BUSLRG/DG load profiles and the LP&amp;L zip code additions to the LPG</w:t>
      </w:r>
    </w:p>
    <w:p w14:paraId="5F09035F" w14:textId="77777777" w:rsidR="00E47391" w:rsidRPr="005C3C00" w:rsidRDefault="00314500" w:rsidP="00C37209">
      <w:pPr>
        <w:pStyle w:val="ListParagraph"/>
        <w:numPr>
          <w:ilvl w:val="0"/>
          <w:numId w:val="3"/>
        </w:numPr>
        <w:spacing w:before="10" w:after="10" w:line="267" w:lineRule="exact"/>
        <w:ind w:right="216"/>
        <w:jc w:val="both"/>
        <w:textAlignment w:val="baseline"/>
        <w:rPr>
          <w:rFonts w:asciiTheme="minorHAnsi" w:eastAsia="Tahoma" w:hAnsiTheme="minorHAnsi" w:cstheme="minorHAnsi"/>
          <w:color w:val="000000"/>
        </w:rPr>
      </w:pPr>
      <w:r w:rsidRPr="005C3C00">
        <w:rPr>
          <w:rFonts w:asciiTheme="minorHAnsi" w:eastAsia="Tahoma" w:hAnsiTheme="minorHAnsi" w:cstheme="minorHAnsi"/>
          <w:color w:val="000000"/>
        </w:rPr>
        <w:t>How often does the subcommittee/working group/task force meet and how long are their meetings? Are meetings well attended?</w:t>
      </w:r>
    </w:p>
    <w:p w14:paraId="77D33225" w14:textId="0BFB09BE" w:rsidR="00A65CAE" w:rsidRPr="00C37209" w:rsidRDefault="00314500" w:rsidP="00C37209">
      <w:pPr>
        <w:numPr>
          <w:ilvl w:val="0"/>
          <w:numId w:val="2"/>
        </w:numPr>
        <w:tabs>
          <w:tab w:val="clear" w:pos="360"/>
          <w:tab w:val="left" w:pos="1080"/>
        </w:tabs>
        <w:spacing w:before="10" w:after="10" w:line="267" w:lineRule="exact"/>
        <w:ind w:left="1080" w:hanging="360"/>
        <w:jc w:val="both"/>
        <w:textAlignment w:val="baseline"/>
        <w:rPr>
          <w:rFonts w:asciiTheme="minorHAnsi" w:eastAsia="Tahoma" w:hAnsiTheme="minorHAnsi" w:cstheme="minorHAnsi"/>
          <w:color w:val="0070C0"/>
          <w:spacing w:val="4"/>
        </w:rPr>
      </w:pPr>
      <w:r w:rsidRPr="00C37209">
        <w:rPr>
          <w:rFonts w:asciiTheme="minorHAnsi" w:eastAsia="Tahoma" w:hAnsiTheme="minorHAnsi" w:cstheme="minorHAnsi"/>
          <w:color w:val="0070C0"/>
          <w:spacing w:val="4"/>
        </w:rPr>
        <w:t xml:space="preserve">PWG </w:t>
      </w:r>
      <w:r w:rsidR="00B25553" w:rsidRPr="00C37209">
        <w:rPr>
          <w:rFonts w:asciiTheme="minorHAnsi" w:eastAsia="Tahoma" w:hAnsiTheme="minorHAnsi" w:cstheme="minorHAnsi"/>
          <w:color w:val="0070C0"/>
          <w:spacing w:val="4"/>
        </w:rPr>
        <w:t xml:space="preserve">generally </w:t>
      </w:r>
      <w:r w:rsidRPr="00C37209">
        <w:rPr>
          <w:rFonts w:asciiTheme="minorHAnsi" w:eastAsia="Tahoma" w:hAnsiTheme="minorHAnsi" w:cstheme="minorHAnsi"/>
          <w:color w:val="0070C0"/>
          <w:spacing w:val="4"/>
        </w:rPr>
        <w:t xml:space="preserve">meets </w:t>
      </w:r>
      <w:r w:rsidR="00B25553" w:rsidRPr="00C37209">
        <w:rPr>
          <w:rFonts w:asciiTheme="minorHAnsi" w:eastAsia="Tahoma" w:hAnsiTheme="minorHAnsi" w:cstheme="minorHAnsi"/>
          <w:color w:val="0070C0"/>
          <w:spacing w:val="4"/>
        </w:rPr>
        <w:t>monthly.  Meetings are ~3.5 hours long with 20-25 market participants in</w:t>
      </w:r>
      <w:r w:rsidRPr="00C37209">
        <w:rPr>
          <w:rFonts w:asciiTheme="minorHAnsi" w:eastAsia="Tahoma" w:hAnsiTheme="minorHAnsi" w:cstheme="minorHAnsi"/>
          <w:color w:val="0070C0"/>
          <w:spacing w:val="4"/>
        </w:rPr>
        <w:t xml:space="preserve"> attendance. </w:t>
      </w:r>
    </w:p>
    <w:p w14:paraId="7C379F16" w14:textId="77777777" w:rsidR="00E47391" w:rsidRPr="005C3C00" w:rsidRDefault="00314500" w:rsidP="00C37209">
      <w:pPr>
        <w:pStyle w:val="ListParagraph"/>
        <w:numPr>
          <w:ilvl w:val="0"/>
          <w:numId w:val="3"/>
        </w:numPr>
        <w:tabs>
          <w:tab w:val="left" w:pos="360"/>
          <w:tab w:val="left" w:pos="1080"/>
        </w:tabs>
        <w:spacing w:before="10" w:after="10" w:line="271" w:lineRule="exact"/>
        <w:ind w:right="216"/>
        <w:jc w:val="both"/>
        <w:textAlignment w:val="baseline"/>
        <w:rPr>
          <w:rFonts w:asciiTheme="minorHAnsi" w:eastAsia="Tahoma" w:hAnsiTheme="minorHAnsi" w:cstheme="minorHAnsi"/>
          <w:color w:val="000000"/>
        </w:rPr>
      </w:pPr>
      <w:r w:rsidRPr="005C3C00">
        <w:rPr>
          <w:rFonts w:asciiTheme="minorHAnsi" w:eastAsia="Tahoma" w:hAnsiTheme="minorHAnsi" w:cstheme="minorHAnsi"/>
          <w:color w:val="000000"/>
        </w:rPr>
        <w:t>Does the subcommittee/working group/task force have a similar scope with another subcommittee/working group/task force – if so, can the groups be consolidated?</w:t>
      </w:r>
    </w:p>
    <w:p w14:paraId="7CDF13B0" w14:textId="0EB59092" w:rsidR="00E47391" w:rsidRPr="00C37209" w:rsidRDefault="00B25553" w:rsidP="00C37209">
      <w:pPr>
        <w:numPr>
          <w:ilvl w:val="0"/>
          <w:numId w:val="2"/>
        </w:numPr>
        <w:tabs>
          <w:tab w:val="clear" w:pos="360"/>
          <w:tab w:val="left" w:pos="1080"/>
        </w:tabs>
        <w:spacing w:before="10" w:after="10" w:line="267" w:lineRule="exact"/>
        <w:ind w:left="1080" w:hanging="360"/>
        <w:jc w:val="both"/>
        <w:textAlignment w:val="baseline"/>
        <w:rPr>
          <w:rFonts w:asciiTheme="minorHAnsi" w:eastAsia="Tahoma" w:hAnsiTheme="minorHAnsi" w:cstheme="minorHAnsi"/>
          <w:color w:val="0070C0"/>
          <w:spacing w:val="4"/>
        </w:rPr>
      </w:pPr>
      <w:r w:rsidRPr="00C37209">
        <w:rPr>
          <w:rFonts w:asciiTheme="minorHAnsi" w:eastAsia="Tahoma" w:hAnsiTheme="minorHAnsi" w:cstheme="minorHAnsi"/>
          <w:color w:val="0070C0"/>
          <w:spacing w:val="4"/>
        </w:rPr>
        <w:t xml:space="preserve">No.  </w:t>
      </w:r>
      <w:r w:rsidR="00314500" w:rsidRPr="00C37209">
        <w:rPr>
          <w:rFonts w:asciiTheme="minorHAnsi" w:eastAsia="Tahoma" w:hAnsiTheme="minorHAnsi" w:cstheme="minorHAnsi"/>
          <w:color w:val="0070C0"/>
          <w:spacing w:val="4"/>
        </w:rPr>
        <w:t>PWG</w:t>
      </w:r>
      <w:r w:rsidRPr="00C37209">
        <w:rPr>
          <w:rFonts w:asciiTheme="minorHAnsi" w:eastAsia="Tahoma" w:hAnsiTheme="minorHAnsi" w:cstheme="minorHAnsi"/>
          <w:color w:val="0070C0"/>
          <w:spacing w:val="4"/>
        </w:rPr>
        <w:t xml:space="preserve"> often collaborates with other RMS working groups (</w:t>
      </w:r>
      <w:proofErr w:type="gramStart"/>
      <w:r w:rsidRPr="00C37209">
        <w:rPr>
          <w:rFonts w:asciiTheme="minorHAnsi" w:eastAsia="Tahoma" w:hAnsiTheme="minorHAnsi" w:cstheme="minorHAnsi"/>
          <w:color w:val="0070C0"/>
          <w:spacing w:val="4"/>
        </w:rPr>
        <w:t>e.g</w:t>
      </w:r>
      <w:r w:rsidR="00314500" w:rsidRPr="00C37209">
        <w:rPr>
          <w:rFonts w:asciiTheme="minorHAnsi" w:eastAsia="Tahoma" w:hAnsiTheme="minorHAnsi" w:cstheme="minorHAnsi"/>
          <w:color w:val="0070C0"/>
          <w:spacing w:val="4"/>
        </w:rPr>
        <w:t>.</w:t>
      </w:r>
      <w:proofErr w:type="gramEnd"/>
      <w:r w:rsidRPr="00C37209">
        <w:rPr>
          <w:rFonts w:asciiTheme="minorHAnsi" w:eastAsia="Tahoma" w:hAnsiTheme="minorHAnsi" w:cstheme="minorHAnsi"/>
          <w:color w:val="0070C0"/>
          <w:spacing w:val="4"/>
        </w:rPr>
        <w:t xml:space="preserve"> TXSET, TDTMS)</w:t>
      </w:r>
    </w:p>
    <w:p w14:paraId="15033B27" w14:textId="77777777" w:rsidR="00E47391" w:rsidRPr="005C3C00" w:rsidRDefault="00314500" w:rsidP="00C37209">
      <w:pPr>
        <w:pStyle w:val="ListParagraph"/>
        <w:numPr>
          <w:ilvl w:val="0"/>
          <w:numId w:val="3"/>
        </w:numPr>
        <w:spacing w:before="10" w:after="10" w:line="267" w:lineRule="exact"/>
        <w:ind w:right="504"/>
        <w:jc w:val="both"/>
        <w:textAlignment w:val="baseline"/>
        <w:rPr>
          <w:rFonts w:asciiTheme="minorHAnsi" w:eastAsia="Tahoma" w:hAnsiTheme="minorHAnsi" w:cstheme="minorHAnsi"/>
          <w:color w:val="000000"/>
        </w:rPr>
      </w:pPr>
      <w:r w:rsidRPr="005C3C00">
        <w:rPr>
          <w:rFonts w:asciiTheme="minorHAnsi" w:eastAsia="Tahoma" w:hAnsiTheme="minorHAnsi" w:cstheme="minorHAnsi"/>
          <w:color w:val="000000"/>
        </w:rPr>
        <w:t>If applicable, review subcommittee/working group/task force procedures. (</w:t>
      </w:r>
      <w:proofErr w:type="gramStart"/>
      <w:r w:rsidRPr="005C3C00">
        <w:rPr>
          <w:rFonts w:asciiTheme="minorHAnsi" w:eastAsia="Tahoma" w:hAnsiTheme="minorHAnsi" w:cstheme="minorHAnsi"/>
          <w:color w:val="000000"/>
        </w:rPr>
        <w:t>voting</w:t>
      </w:r>
      <w:proofErr w:type="gramEnd"/>
      <w:r w:rsidRPr="005C3C00">
        <w:rPr>
          <w:rFonts w:asciiTheme="minorHAnsi" w:eastAsia="Tahoma" w:hAnsiTheme="minorHAnsi" w:cstheme="minorHAnsi"/>
          <w:color w:val="000000"/>
        </w:rPr>
        <w:t>, process, etc.)</w:t>
      </w:r>
    </w:p>
    <w:p w14:paraId="38011685" w14:textId="7B18EAFD" w:rsidR="0020440F" w:rsidRPr="00C37209" w:rsidRDefault="00C9690E" w:rsidP="00C37209">
      <w:pPr>
        <w:numPr>
          <w:ilvl w:val="0"/>
          <w:numId w:val="2"/>
        </w:numPr>
        <w:tabs>
          <w:tab w:val="clear" w:pos="360"/>
          <w:tab w:val="left" w:pos="1080"/>
        </w:tabs>
        <w:spacing w:before="10" w:after="10" w:line="267" w:lineRule="exact"/>
        <w:ind w:left="1080" w:hanging="360"/>
        <w:jc w:val="both"/>
        <w:textAlignment w:val="baseline"/>
        <w:rPr>
          <w:rFonts w:asciiTheme="minorHAnsi" w:eastAsia="Tahoma" w:hAnsiTheme="minorHAnsi" w:cstheme="minorHAnsi"/>
          <w:color w:val="0070C0"/>
          <w:spacing w:val="4"/>
        </w:rPr>
      </w:pPr>
      <w:r w:rsidRPr="00C37209">
        <w:rPr>
          <w:rFonts w:asciiTheme="minorHAnsi" w:eastAsia="Tahoma" w:hAnsiTheme="minorHAnsi" w:cstheme="minorHAnsi"/>
          <w:color w:val="0070C0"/>
          <w:spacing w:val="4"/>
        </w:rPr>
        <w:t>Not applicable</w:t>
      </w:r>
      <w:r w:rsidR="00314500" w:rsidRPr="00C37209">
        <w:rPr>
          <w:rFonts w:asciiTheme="minorHAnsi" w:eastAsia="Tahoma" w:hAnsiTheme="minorHAnsi" w:cstheme="minorHAnsi"/>
          <w:color w:val="0070C0"/>
          <w:spacing w:val="4"/>
        </w:rPr>
        <w:t xml:space="preserve">. </w:t>
      </w:r>
    </w:p>
    <w:p w14:paraId="1CC9AD82" w14:textId="77777777" w:rsidR="00E47391" w:rsidRPr="005C3C00" w:rsidRDefault="00314500" w:rsidP="00C37209">
      <w:pPr>
        <w:pStyle w:val="ListParagraph"/>
        <w:numPr>
          <w:ilvl w:val="0"/>
          <w:numId w:val="3"/>
        </w:numPr>
        <w:tabs>
          <w:tab w:val="left" w:pos="360"/>
          <w:tab w:val="left" w:pos="1080"/>
        </w:tabs>
        <w:spacing w:before="10" w:after="10" w:line="276" w:lineRule="exact"/>
        <w:jc w:val="both"/>
        <w:textAlignment w:val="baseline"/>
        <w:rPr>
          <w:rFonts w:asciiTheme="minorHAnsi" w:eastAsia="Tahoma" w:hAnsiTheme="minorHAnsi" w:cstheme="minorHAnsi"/>
          <w:color w:val="000000"/>
        </w:rPr>
      </w:pPr>
      <w:r w:rsidRPr="005C3C00">
        <w:rPr>
          <w:rFonts w:asciiTheme="minorHAnsi" w:eastAsia="Tahoma" w:hAnsiTheme="minorHAnsi" w:cstheme="minorHAnsi"/>
          <w:color w:val="000000"/>
        </w:rPr>
        <w:t>Is the subcommittee/working group/task force still necessary?</w:t>
      </w:r>
    </w:p>
    <w:p w14:paraId="001208C1" w14:textId="77777777" w:rsidR="00E47391" w:rsidRPr="00C37209" w:rsidRDefault="00314500" w:rsidP="00C37209">
      <w:pPr>
        <w:numPr>
          <w:ilvl w:val="0"/>
          <w:numId w:val="2"/>
        </w:numPr>
        <w:tabs>
          <w:tab w:val="clear" w:pos="360"/>
          <w:tab w:val="left" w:pos="1080"/>
        </w:tabs>
        <w:spacing w:before="10" w:after="10" w:line="267" w:lineRule="exact"/>
        <w:ind w:left="1080" w:hanging="360"/>
        <w:jc w:val="both"/>
        <w:textAlignment w:val="baseline"/>
        <w:rPr>
          <w:rFonts w:asciiTheme="minorHAnsi" w:eastAsia="Tahoma" w:hAnsiTheme="minorHAnsi" w:cstheme="minorHAnsi"/>
          <w:color w:val="0070C0"/>
          <w:spacing w:val="4"/>
        </w:rPr>
      </w:pPr>
      <w:r w:rsidRPr="00C37209">
        <w:rPr>
          <w:rFonts w:asciiTheme="minorHAnsi" w:eastAsia="Tahoma" w:hAnsiTheme="minorHAnsi" w:cstheme="minorHAnsi"/>
          <w:color w:val="0070C0"/>
          <w:spacing w:val="4"/>
        </w:rPr>
        <w:t>Yes.</w:t>
      </w:r>
    </w:p>
    <w:sectPr w:rsidR="00E47391" w:rsidRPr="00C37209" w:rsidSect="00A65CAE">
      <w:footerReference w:type="default" r:id="rId8"/>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F4E9A" w14:textId="77777777" w:rsidR="00383F1C" w:rsidRDefault="00383F1C" w:rsidP="00481BD7">
      <w:r>
        <w:separator/>
      </w:r>
    </w:p>
  </w:endnote>
  <w:endnote w:type="continuationSeparator" w:id="0">
    <w:p w14:paraId="23C8DCE7" w14:textId="77777777" w:rsidR="00383F1C" w:rsidRDefault="00383F1C" w:rsidP="00481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ahoma">
    <w:charset w:val="00"/>
    <w:pitch w:val="variable"/>
    <w:family w:val="swiss"/>
    <w:panose1 w:val="02020603050405020304"/>
  </w:font>
  <w:font w:name="Verdana">
    <w:charset w:val="00"/>
    <w:pitch w:val="variable"/>
    <w:family w:val="swiss"/>
    <w:panose1 w:val="02020603050405020304"/>
  </w:font>
  <w:font w:name="Symbol">
    <w:pitch w:val="default"/>
    <w:family w:val="auto"/>
  </w:font>
  <w:font w:name="Courier New">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1531874"/>
      <w:docPartObj>
        <w:docPartGallery w:val="Page Numbers (Bottom of Page)"/>
        <w:docPartUnique/>
      </w:docPartObj>
    </w:sdtPr>
    <w:sdtEndPr>
      <w:rPr>
        <w:noProof/>
      </w:rPr>
    </w:sdtEndPr>
    <w:sdtContent>
      <w:p w14:paraId="06DFCCC9" w14:textId="77777777" w:rsidR="00481BD7" w:rsidRDefault="00481BD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BFDC70" w14:textId="77777777" w:rsidR="00481BD7" w:rsidRDefault="00481B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2B50B" w14:textId="77777777" w:rsidR="00383F1C" w:rsidRDefault="00383F1C" w:rsidP="00481BD7">
      <w:r>
        <w:separator/>
      </w:r>
    </w:p>
  </w:footnote>
  <w:footnote w:type="continuationSeparator" w:id="0">
    <w:p w14:paraId="34610FC2" w14:textId="77777777" w:rsidR="00383F1C" w:rsidRDefault="00383F1C" w:rsidP="00481B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449C2"/>
    <w:multiLevelType w:val="hybridMultilevel"/>
    <w:tmpl w:val="A0184B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CB5D64"/>
    <w:multiLevelType w:val="hybridMultilevel"/>
    <w:tmpl w:val="B2D66E6C"/>
    <w:lvl w:ilvl="0" w:tplc="BD42197A">
      <w:numFmt w:val="bullet"/>
      <w:lvlText w:val=""/>
      <w:lvlJc w:val="left"/>
      <w:pPr>
        <w:ind w:left="720" w:hanging="360"/>
      </w:pPr>
      <w:rPr>
        <w:rFonts w:ascii="Verdana" w:eastAsia="Verdan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10058"/>
    <w:multiLevelType w:val="multilevel"/>
    <w:tmpl w:val="E8DA71E4"/>
    <w:lvl w:ilvl="0">
      <w:start w:val="1"/>
      <w:numFmt w:val="bullet"/>
      <w:lvlText w:val="·"/>
      <w:lvlJc w:val="left"/>
      <w:pPr>
        <w:tabs>
          <w:tab w:val="left" w:pos="360"/>
        </w:tabs>
        <w:ind w:left="720"/>
      </w:pPr>
      <w:rPr>
        <w:rFonts w:ascii="Symbol" w:eastAsia="Symbol" w:hAnsi="Symbol"/>
        <w:strike w:val="0"/>
        <w:color w:val="000000"/>
        <w:spacing w:val="0"/>
        <w:w w:val="100"/>
        <w:sz w:val="19"/>
        <w:vertAlign w:val="baseline"/>
        <w:lang w:val="en-US"/>
      </w:rPr>
    </w:lvl>
    <w:lvl w:ilvl="1">
      <w:start w:val="1"/>
      <w:numFmt w:val="bullet"/>
      <w:lvlText w:val=""/>
      <w:lvlJc w:val="left"/>
      <w:pPr>
        <w:ind w:left="360" w:hanging="360"/>
      </w:pPr>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E05D68"/>
    <w:multiLevelType w:val="multilevel"/>
    <w:tmpl w:val="D53E2B7E"/>
    <w:lvl w:ilvl="0">
      <w:start w:val="1"/>
      <w:numFmt w:val="bullet"/>
      <w:lvlText w:val="·"/>
      <w:lvlJc w:val="left"/>
      <w:pPr>
        <w:tabs>
          <w:tab w:val="left" w:pos="360"/>
        </w:tabs>
        <w:ind w:left="720"/>
      </w:pPr>
      <w:rPr>
        <w:rFonts w:ascii="Symbol" w:eastAsia="Symbol" w:hAnsi="Symbol" w:hint="default"/>
        <w:strike w:val="0"/>
        <w:color w:val="000000"/>
        <w:spacing w:val="0"/>
        <w:w w:val="100"/>
        <w:sz w:val="19"/>
        <w:vertAlign w:val="baseline"/>
        <w:lang w:val="en-US"/>
      </w:rPr>
    </w:lvl>
    <w:lvl w:ilvl="1">
      <w:start w:val="1"/>
      <w:numFmt w:val="bullet"/>
      <w:lvlText w:val=""/>
      <w:lvlJc w:val="left"/>
      <w:pPr>
        <w:ind w:left="360" w:hanging="360"/>
      </w:pPr>
      <w:rPr>
        <w:rFonts w:ascii="Symbol" w:hAnsi="Symbol" w:hint="default"/>
      </w:rPr>
    </w:lvl>
    <w:lvl w:ilvl="2">
      <w:start w:val="1"/>
      <w:numFmt w:val="bullet"/>
      <w:lvlText w:val=""/>
      <w:lvlJc w:val="left"/>
      <w:pPr>
        <w:ind w:left="360" w:hanging="360"/>
      </w:pPr>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9FF3502"/>
    <w:multiLevelType w:val="hybridMultilevel"/>
    <w:tmpl w:val="9432B2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AA337EE"/>
    <w:multiLevelType w:val="hybridMultilevel"/>
    <w:tmpl w:val="E336418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D5538C3"/>
    <w:multiLevelType w:val="hybridMultilevel"/>
    <w:tmpl w:val="B60C6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A7E5F38"/>
    <w:multiLevelType w:val="hybridMultilevel"/>
    <w:tmpl w:val="48CE74B2"/>
    <w:lvl w:ilvl="0" w:tplc="2AB02E6E">
      <w:start w:val="1"/>
      <w:numFmt w:val="decimal"/>
      <w:lvlText w:val="%1."/>
      <w:lvlJc w:val="left"/>
      <w:pPr>
        <w:tabs>
          <w:tab w:val="num" w:pos="720"/>
        </w:tabs>
        <w:ind w:left="720" w:hanging="360"/>
      </w:pPr>
    </w:lvl>
    <w:lvl w:ilvl="1" w:tplc="AE7A2564">
      <w:start w:val="499"/>
      <w:numFmt w:val="bullet"/>
      <w:lvlText w:val="•"/>
      <w:lvlJc w:val="left"/>
      <w:pPr>
        <w:tabs>
          <w:tab w:val="num" w:pos="1440"/>
        </w:tabs>
        <w:ind w:left="1440" w:hanging="360"/>
      </w:pPr>
      <w:rPr>
        <w:rFonts w:ascii="Arial" w:hAnsi="Arial" w:cs="Times New Roman" w:hint="default"/>
      </w:rPr>
    </w:lvl>
    <w:lvl w:ilvl="2" w:tplc="E0DABB2E">
      <w:start w:val="1"/>
      <w:numFmt w:val="decimal"/>
      <w:lvlText w:val="%3."/>
      <w:lvlJc w:val="left"/>
      <w:pPr>
        <w:tabs>
          <w:tab w:val="num" w:pos="2160"/>
        </w:tabs>
        <w:ind w:left="2160" w:hanging="360"/>
      </w:pPr>
    </w:lvl>
    <w:lvl w:ilvl="3" w:tplc="544A0584">
      <w:start w:val="1"/>
      <w:numFmt w:val="decimal"/>
      <w:lvlText w:val="%4."/>
      <w:lvlJc w:val="left"/>
      <w:pPr>
        <w:tabs>
          <w:tab w:val="num" w:pos="2880"/>
        </w:tabs>
        <w:ind w:left="2880" w:hanging="360"/>
      </w:pPr>
    </w:lvl>
    <w:lvl w:ilvl="4" w:tplc="1D22F548">
      <w:start w:val="1"/>
      <w:numFmt w:val="decimal"/>
      <w:lvlText w:val="%5."/>
      <w:lvlJc w:val="left"/>
      <w:pPr>
        <w:tabs>
          <w:tab w:val="num" w:pos="3600"/>
        </w:tabs>
        <w:ind w:left="3600" w:hanging="360"/>
      </w:pPr>
    </w:lvl>
    <w:lvl w:ilvl="5" w:tplc="7B96AA72">
      <w:start w:val="1"/>
      <w:numFmt w:val="decimal"/>
      <w:lvlText w:val="%6."/>
      <w:lvlJc w:val="left"/>
      <w:pPr>
        <w:tabs>
          <w:tab w:val="num" w:pos="4320"/>
        </w:tabs>
        <w:ind w:left="4320" w:hanging="360"/>
      </w:pPr>
    </w:lvl>
    <w:lvl w:ilvl="6" w:tplc="541640B8">
      <w:start w:val="1"/>
      <w:numFmt w:val="decimal"/>
      <w:lvlText w:val="%7."/>
      <w:lvlJc w:val="left"/>
      <w:pPr>
        <w:tabs>
          <w:tab w:val="num" w:pos="5040"/>
        </w:tabs>
        <w:ind w:left="5040" w:hanging="360"/>
      </w:pPr>
    </w:lvl>
    <w:lvl w:ilvl="7" w:tplc="2F8EE704">
      <w:start w:val="1"/>
      <w:numFmt w:val="decimal"/>
      <w:lvlText w:val="%8."/>
      <w:lvlJc w:val="left"/>
      <w:pPr>
        <w:tabs>
          <w:tab w:val="num" w:pos="5760"/>
        </w:tabs>
        <w:ind w:left="5760" w:hanging="360"/>
      </w:pPr>
    </w:lvl>
    <w:lvl w:ilvl="8" w:tplc="3B349416">
      <w:start w:val="1"/>
      <w:numFmt w:val="decimal"/>
      <w:lvlText w:val="%9."/>
      <w:lvlJc w:val="left"/>
      <w:pPr>
        <w:tabs>
          <w:tab w:val="num" w:pos="6480"/>
        </w:tabs>
        <w:ind w:left="6480" w:hanging="360"/>
      </w:pPr>
    </w:lvl>
  </w:abstractNum>
  <w:abstractNum w:abstractNumId="8" w15:restartNumberingAfterBreak="0">
    <w:nsid w:val="795D3735"/>
    <w:multiLevelType w:val="hybridMultilevel"/>
    <w:tmpl w:val="D046C10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12626183">
    <w:abstractNumId w:val="2"/>
  </w:num>
  <w:num w:numId="2" w16cid:durableId="814031062">
    <w:abstractNumId w:val="3"/>
  </w:num>
  <w:num w:numId="3" w16cid:durableId="1465391023">
    <w:abstractNumId w:val="5"/>
  </w:num>
  <w:num w:numId="4" w16cid:durableId="1209563410">
    <w:abstractNumId w:val="1"/>
  </w:num>
  <w:num w:numId="5" w16cid:durableId="581838848">
    <w:abstractNumId w:val="6"/>
  </w:num>
  <w:num w:numId="6" w16cid:durableId="333610264">
    <w:abstractNumId w:val="8"/>
  </w:num>
  <w:num w:numId="7" w16cid:durableId="1728652253">
    <w:abstractNumId w:val="2"/>
  </w:num>
  <w:num w:numId="8" w16cid:durableId="877745004">
    <w:abstractNumId w:val="3"/>
  </w:num>
  <w:num w:numId="9" w16cid:durableId="711267288">
    <w:abstractNumId w:val="4"/>
  </w:num>
  <w:num w:numId="10" w16cid:durableId="665860353">
    <w:abstractNumId w:val="8"/>
  </w:num>
  <w:num w:numId="11" w16cid:durableId="663095224">
    <w:abstractNumId w:val="0"/>
  </w:num>
  <w:num w:numId="12" w16cid:durableId="17269317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ic Blakey">
    <w15:presenceInfo w15:providerId="None" w15:userId="Eric Blak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391"/>
    <w:rsid w:val="00091097"/>
    <w:rsid w:val="000970DF"/>
    <w:rsid w:val="000F79B0"/>
    <w:rsid w:val="00167895"/>
    <w:rsid w:val="001F25A3"/>
    <w:rsid w:val="0020440F"/>
    <w:rsid w:val="0021114D"/>
    <w:rsid w:val="00223164"/>
    <w:rsid w:val="00314500"/>
    <w:rsid w:val="00340AFA"/>
    <w:rsid w:val="00383F1C"/>
    <w:rsid w:val="00404798"/>
    <w:rsid w:val="0047460A"/>
    <w:rsid w:val="00481BD7"/>
    <w:rsid w:val="00487307"/>
    <w:rsid w:val="004B78EC"/>
    <w:rsid w:val="00552499"/>
    <w:rsid w:val="005C3C00"/>
    <w:rsid w:val="00646678"/>
    <w:rsid w:val="0069180A"/>
    <w:rsid w:val="00720FE7"/>
    <w:rsid w:val="008B4074"/>
    <w:rsid w:val="008B57D9"/>
    <w:rsid w:val="008C6D23"/>
    <w:rsid w:val="00902A5C"/>
    <w:rsid w:val="00933377"/>
    <w:rsid w:val="00A65CAE"/>
    <w:rsid w:val="00AA2823"/>
    <w:rsid w:val="00B00AE6"/>
    <w:rsid w:val="00B25553"/>
    <w:rsid w:val="00C15EB0"/>
    <w:rsid w:val="00C37209"/>
    <w:rsid w:val="00C4329D"/>
    <w:rsid w:val="00C9690E"/>
    <w:rsid w:val="00D12433"/>
    <w:rsid w:val="00E47391"/>
    <w:rsid w:val="00E802BF"/>
    <w:rsid w:val="00E90339"/>
    <w:rsid w:val="00FD3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05D75"/>
  <w15:docId w15:val="{ABB54723-97FA-4300-9CD3-D83BF395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40F"/>
    <w:pPr>
      <w:ind w:left="720"/>
      <w:contextualSpacing/>
    </w:pPr>
  </w:style>
  <w:style w:type="paragraph" w:styleId="Header">
    <w:name w:val="header"/>
    <w:basedOn w:val="Normal"/>
    <w:link w:val="HeaderChar"/>
    <w:uiPriority w:val="99"/>
    <w:unhideWhenUsed/>
    <w:rsid w:val="00481BD7"/>
    <w:pPr>
      <w:tabs>
        <w:tab w:val="center" w:pos="4680"/>
        <w:tab w:val="right" w:pos="9360"/>
      </w:tabs>
    </w:pPr>
  </w:style>
  <w:style w:type="character" w:customStyle="1" w:styleId="HeaderChar">
    <w:name w:val="Header Char"/>
    <w:basedOn w:val="DefaultParagraphFont"/>
    <w:link w:val="Header"/>
    <w:uiPriority w:val="99"/>
    <w:rsid w:val="00481BD7"/>
  </w:style>
  <w:style w:type="paragraph" w:styleId="Footer">
    <w:name w:val="footer"/>
    <w:basedOn w:val="Normal"/>
    <w:link w:val="FooterChar"/>
    <w:uiPriority w:val="99"/>
    <w:unhideWhenUsed/>
    <w:rsid w:val="00481BD7"/>
    <w:pPr>
      <w:tabs>
        <w:tab w:val="center" w:pos="4680"/>
        <w:tab w:val="right" w:pos="9360"/>
      </w:tabs>
    </w:pPr>
  </w:style>
  <w:style w:type="character" w:customStyle="1" w:styleId="FooterChar">
    <w:name w:val="Footer Char"/>
    <w:basedOn w:val="DefaultParagraphFont"/>
    <w:link w:val="Footer"/>
    <w:uiPriority w:val="99"/>
    <w:rsid w:val="00481BD7"/>
  </w:style>
  <w:style w:type="paragraph" w:styleId="BalloonText">
    <w:name w:val="Balloon Text"/>
    <w:basedOn w:val="Normal"/>
    <w:link w:val="BalloonTextChar"/>
    <w:uiPriority w:val="99"/>
    <w:semiHidden/>
    <w:unhideWhenUsed/>
    <w:rsid w:val="00A65C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C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062619">
      <w:bodyDiv w:val="1"/>
      <w:marLeft w:val="0"/>
      <w:marRight w:val="0"/>
      <w:marTop w:val="0"/>
      <w:marBottom w:val="0"/>
      <w:divBdr>
        <w:top w:val="none" w:sz="0" w:space="0" w:color="auto"/>
        <w:left w:val="none" w:sz="0" w:space="0" w:color="auto"/>
        <w:bottom w:val="none" w:sz="0" w:space="0" w:color="auto"/>
        <w:right w:val="none" w:sz="0" w:space="0" w:color="auto"/>
      </w:divBdr>
    </w:div>
    <w:div w:id="4512463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C881B-0608-4D15-8D85-5ABCE0F4C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1070</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Schatz, John</dc:creator>
  <cp:lastModifiedBy>Schatz, John</cp:lastModifiedBy>
  <cp:revision>2</cp:revision>
  <cp:lastPrinted>2022-09-08T12:19:00Z</cp:lastPrinted>
  <dcterms:created xsi:type="dcterms:W3CDTF">2022-09-08T17:29:00Z</dcterms:created>
  <dcterms:modified xsi:type="dcterms:W3CDTF">2022-09-08T17:29:00Z</dcterms:modified>
</cp:coreProperties>
</file>