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52BA2D5B" w:rsidR="00C97625" w:rsidRPr="00595DDC" w:rsidRDefault="0036096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23264E" w:rsidRPr="0023264E">
                <w:rPr>
                  <w:rStyle w:val="Hyperlink"/>
                </w:rPr>
                <w:t>1084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441E8D71" w:rsidR="00C97625" w:rsidRPr="009F3D0E" w:rsidRDefault="0023264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3264E">
              <w:rPr>
                <w:szCs w:val="23"/>
              </w:rPr>
              <w:t>Improvements to Reporting of Resource Outages, and Derates, and Startup Loading Failures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37E20A3A" w:rsidR="00FC0BDC" w:rsidRPr="009F3D0E" w:rsidRDefault="007A48B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13, 2022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80B0916" w14:textId="0A5D29BA" w:rsidR="005B26FF" w:rsidRDefault="005B26FF" w:rsidP="0023264E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B26FF">
              <w:rPr>
                <w:rFonts w:ascii="Arial" w:hAnsi="Arial" w:cs="Arial"/>
              </w:rPr>
              <w:t>Between $</w:t>
            </w:r>
            <w:r w:rsidR="001E599B">
              <w:rPr>
                <w:rFonts w:ascii="Arial" w:hAnsi="Arial" w:cs="Arial"/>
              </w:rPr>
              <w:t>4</w:t>
            </w:r>
            <w:r w:rsidRPr="005B26FF">
              <w:rPr>
                <w:rFonts w:ascii="Arial" w:hAnsi="Arial" w:cs="Arial"/>
              </w:rPr>
              <w:t>0k and $</w:t>
            </w:r>
            <w:r w:rsidR="001E599B">
              <w:rPr>
                <w:rFonts w:ascii="Arial" w:hAnsi="Arial" w:cs="Arial"/>
              </w:rPr>
              <w:t>60</w:t>
            </w:r>
            <w:r w:rsidRPr="005B26FF">
              <w:rPr>
                <w:rFonts w:ascii="Arial" w:hAnsi="Arial" w:cs="Arial"/>
              </w:rPr>
              <w:t>k, which will be absorbed by the Operations &amp; Maintenance (O&amp;M) budgets of affected departments.</w:t>
            </w:r>
          </w:p>
          <w:p w14:paraId="5B6A9F24" w14:textId="064D2181" w:rsidR="00124420" w:rsidRPr="002D68CF" w:rsidRDefault="0023264E" w:rsidP="0023264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3264E">
              <w:rPr>
                <w:rFonts w:ascii="Arial" w:hAnsi="Arial" w:cs="Arial"/>
              </w:rPr>
              <w:t>See Comments.</w:t>
            </w:r>
          </w:p>
        </w:tc>
      </w:tr>
      <w:tr w:rsidR="00F13670" w14:paraId="7BF4572C" w14:textId="77777777" w:rsidTr="00360963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710A11F6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5C123BB9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23264E">
              <w:rPr>
                <w:rFonts w:cs="Arial"/>
              </w:rPr>
              <w:t>1</w:t>
            </w:r>
            <w:r w:rsidRPr="0026620F">
              <w:rPr>
                <w:rFonts w:cs="Arial"/>
              </w:rPr>
              <w:t xml:space="preserve"> to </w:t>
            </w:r>
            <w:r w:rsidR="0023264E">
              <w:rPr>
                <w:rFonts w:cs="Arial"/>
              </w:rPr>
              <w:t>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6B6DAC43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23264E">
              <w:t>41</w:t>
            </w:r>
            <w:r w:rsidR="0029371B" w:rsidRPr="0029371B">
              <w:t xml:space="preserve">% ERCOT; </w:t>
            </w:r>
            <w:r w:rsidR="0023264E">
              <w:t>59</w:t>
            </w:r>
            <w:r w:rsidR="0029371B" w:rsidRPr="0029371B">
              <w:t>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 w:rsidTr="0036096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964C7B3" w14:textId="69F83AEC" w:rsidR="0023264E" w:rsidRPr="0023264E" w:rsidRDefault="0023264E" w:rsidP="0023264E">
            <w:pPr>
              <w:pStyle w:val="NormalArial"/>
              <w:numPr>
                <w:ilvl w:val="0"/>
                <w:numId w:val="7"/>
              </w:numPr>
            </w:pPr>
            <w:r w:rsidRPr="0023264E">
              <w:t>Outage Management Systems</w:t>
            </w:r>
            <w:r>
              <w:t xml:space="preserve">   100%</w:t>
            </w: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02598DD5" w:rsidR="000A2646" w:rsidRPr="00A36BDB" w:rsidRDefault="0023264E" w:rsidP="007A48BD">
            <w:pPr>
              <w:pStyle w:val="NormalArial"/>
              <w:spacing w:before="120" w:after="120"/>
            </w:pPr>
            <w:r>
              <w:t>ERCOT is working with our Outage Scheduler vendor so that these system changes can go into effect as soon as is practicable after PUCT approval.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2662F48B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60963">
      <w:rPr>
        <w:rFonts w:ascii="Arial" w:hAnsi="Arial"/>
        <w:noProof/>
        <w:sz w:val="18"/>
      </w:rPr>
      <w:t>1084NPRR-23 Revised Impact Analysis 091322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B30401C"/>
    <w:multiLevelType w:val="hybridMultilevel"/>
    <w:tmpl w:val="65E6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599B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3264E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0963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26FF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A48BD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3AC2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32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8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1293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2022-09-13T15:06:00Z</dcterms:created>
  <dcterms:modified xsi:type="dcterms:W3CDTF">2022-09-13T15:07:00Z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