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4AAADF86"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A90CF7">
        <w:rPr>
          <w:rFonts w:ascii="Times New Roman" w:hAnsi="Times New Roman"/>
          <w:b/>
          <w:sz w:val="36"/>
        </w:rPr>
        <w:t>August 27, 2021</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6FA449D2" w14:textId="69C18C5F"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 xml:space="preserve">Effective as of </w:t>
      </w:r>
      <w:r w:rsidR="00A90CF7">
        <w:rPr>
          <w:rFonts w:ascii="Times New Roman" w:hAnsi="Times New Roman"/>
          <w:b/>
          <w:sz w:val="36"/>
        </w:rPr>
        <w:t>September 1, 2021</w:t>
      </w: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6BA70753"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39AB789F" w14:textId="6DD49782" w:rsidR="007B42E8" w:rsidRDefault="007B42E8" w:rsidP="0003289D">
      <w:pPr>
        <w:tabs>
          <w:tab w:val="left" w:pos="360"/>
          <w:tab w:val="left" w:pos="720"/>
          <w:tab w:val="left" w:pos="1080"/>
          <w:tab w:val="left" w:pos="1440"/>
        </w:tabs>
        <w:suppressAutoHyphens/>
        <w:ind w:left="1080" w:hanging="1080"/>
        <w:jc w:val="both"/>
        <w:rPr>
          <w:ins w:id="0" w:author="Boren, Ann" w:date="2022-08-24T14:57:00Z"/>
          <w:rFonts w:ascii="Times New Roman" w:hAnsi="Times New Roman"/>
          <w:spacing w:val="-2"/>
        </w:rPr>
      </w:pPr>
      <w:ins w:id="1" w:author="Boren, Ann" w:date="2022-08-24T14:57:00Z">
        <w:r>
          <w:rPr>
            <w:rFonts w:ascii="Times New Roman" w:hAnsi="Times New Roman"/>
            <w:spacing w:val="-2"/>
          </w:rPr>
          <w:tab/>
        </w:r>
        <w:r>
          <w:rPr>
            <w:rFonts w:ascii="Times New Roman" w:hAnsi="Times New Roman"/>
            <w:spacing w:val="-2"/>
          </w:rPr>
          <w:tab/>
        </w:r>
        <w:r>
          <w:rPr>
            <w:rFonts w:ascii="Times New Roman" w:hAnsi="Times New Roman"/>
            <w:spacing w:val="-2"/>
          </w:rPr>
          <w:tab/>
          <w:t>TAC Representatives shall meet the following qualifications:</w:t>
        </w:r>
      </w:ins>
    </w:p>
    <w:p w14:paraId="0FC53F81" w14:textId="724FAA3F" w:rsidR="007B42E8" w:rsidRDefault="007B42E8" w:rsidP="007B42E8">
      <w:pPr>
        <w:pStyle w:val="ListParagraph"/>
        <w:numPr>
          <w:ilvl w:val="0"/>
          <w:numId w:val="14"/>
        </w:numPr>
        <w:tabs>
          <w:tab w:val="left" w:pos="360"/>
          <w:tab w:val="left" w:pos="720"/>
          <w:tab w:val="left" w:pos="1080"/>
          <w:tab w:val="left" w:pos="1440"/>
        </w:tabs>
        <w:suppressAutoHyphens/>
        <w:jc w:val="both"/>
        <w:rPr>
          <w:ins w:id="2" w:author="Boren, Ann" w:date="2022-08-24T14:58:00Z"/>
          <w:rFonts w:ascii="Times New Roman" w:hAnsi="Times New Roman"/>
          <w:spacing w:val="-2"/>
        </w:rPr>
      </w:pPr>
      <w:ins w:id="3" w:author="Boren, Ann" w:date="2022-08-24T14:58:00Z">
        <w:r>
          <w:rPr>
            <w:rFonts w:ascii="Times New Roman" w:hAnsi="Times New Roman"/>
            <w:spacing w:val="-2"/>
          </w:rPr>
          <w:t>Five years of electric industry experience in one of the below areas:</w:t>
        </w:r>
      </w:ins>
    </w:p>
    <w:p w14:paraId="75431A49" w14:textId="15478EEE" w:rsidR="007B42E8" w:rsidRDefault="007B42E8" w:rsidP="007B42E8">
      <w:pPr>
        <w:pStyle w:val="ListParagraph"/>
        <w:numPr>
          <w:ilvl w:val="1"/>
          <w:numId w:val="14"/>
        </w:numPr>
        <w:tabs>
          <w:tab w:val="left" w:pos="360"/>
          <w:tab w:val="left" w:pos="720"/>
          <w:tab w:val="left" w:pos="1080"/>
          <w:tab w:val="left" w:pos="1440"/>
        </w:tabs>
        <w:suppressAutoHyphens/>
        <w:jc w:val="both"/>
        <w:rPr>
          <w:ins w:id="4" w:author="Boren, Ann" w:date="2022-08-24T14:58:00Z"/>
          <w:rFonts w:ascii="Times New Roman" w:hAnsi="Times New Roman"/>
          <w:spacing w:val="-2"/>
        </w:rPr>
      </w:pPr>
      <w:ins w:id="5" w:author="Boren, Ann" w:date="2022-08-24T14:58:00Z">
        <w:r>
          <w:rPr>
            <w:rFonts w:ascii="Times New Roman" w:hAnsi="Times New Roman"/>
            <w:spacing w:val="-2"/>
          </w:rPr>
          <w:t>Regulatory</w:t>
        </w:r>
      </w:ins>
    </w:p>
    <w:p w14:paraId="7542FC7A" w14:textId="3819482A" w:rsidR="007B42E8" w:rsidRDefault="007B42E8" w:rsidP="007B42E8">
      <w:pPr>
        <w:pStyle w:val="ListParagraph"/>
        <w:numPr>
          <w:ilvl w:val="1"/>
          <w:numId w:val="14"/>
        </w:numPr>
        <w:tabs>
          <w:tab w:val="left" w:pos="360"/>
          <w:tab w:val="left" w:pos="720"/>
          <w:tab w:val="left" w:pos="1080"/>
          <w:tab w:val="left" w:pos="1440"/>
        </w:tabs>
        <w:suppressAutoHyphens/>
        <w:jc w:val="both"/>
        <w:rPr>
          <w:ins w:id="6" w:author="Boren, Ann" w:date="2022-08-24T14:58:00Z"/>
          <w:rFonts w:ascii="Times New Roman" w:hAnsi="Times New Roman"/>
          <w:spacing w:val="-2"/>
        </w:rPr>
      </w:pPr>
      <w:ins w:id="7" w:author="Boren, Ann" w:date="2022-08-24T14:58:00Z">
        <w:r>
          <w:rPr>
            <w:rFonts w:ascii="Times New Roman" w:hAnsi="Times New Roman"/>
            <w:spacing w:val="-2"/>
          </w:rPr>
          <w:t>Markets (Wholesale or Retail)</w:t>
        </w:r>
      </w:ins>
    </w:p>
    <w:p w14:paraId="3CF2442E" w14:textId="632F82A4" w:rsidR="007B42E8" w:rsidRDefault="007B42E8" w:rsidP="007B42E8">
      <w:pPr>
        <w:pStyle w:val="ListParagraph"/>
        <w:numPr>
          <w:ilvl w:val="1"/>
          <w:numId w:val="14"/>
        </w:numPr>
        <w:tabs>
          <w:tab w:val="left" w:pos="360"/>
          <w:tab w:val="left" w:pos="720"/>
          <w:tab w:val="left" w:pos="1080"/>
          <w:tab w:val="left" w:pos="1440"/>
        </w:tabs>
        <w:suppressAutoHyphens/>
        <w:jc w:val="both"/>
        <w:rPr>
          <w:ins w:id="8" w:author="Boren, Ann" w:date="2022-08-24T14:58:00Z"/>
          <w:rFonts w:ascii="Times New Roman" w:hAnsi="Times New Roman"/>
          <w:spacing w:val="-2"/>
        </w:rPr>
      </w:pPr>
      <w:ins w:id="9" w:author="Boren, Ann" w:date="2022-08-24T14:58:00Z">
        <w:r>
          <w:rPr>
            <w:rFonts w:ascii="Times New Roman" w:hAnsi="Times New Roman"/>
            <w:spacing w:val="-2"/>
          </w:rPr>
          <w:t>Operations (Transmission, QSE, or Generation)</w:t>
        </w:r>
      </w:ins>
    </w:p>
    <w:p w14:paraId="30B3BAFA" w14:textId="73702232" w:rsidR="007B42E8" w:rsidRDefault="007B42E8" w:rsidP="007B42E8">
      <w:pPr>
        <w:pStyle w:val="ListParagraph"/>
        <w:numPr>
          <w:ilvl w:val="1"/>
          <w:numId w:val="14"/>
        </w:numPr>
        <w:tabs>
          <w:tab w:val="left" w:pos="360"/>
          <w:tab w:val="left" w:pos="720"/>
          <w:tab w:val="left" w:pos="1080"/>
          <w:tab w:val="left" w:pos="1440"/>
        </w:tabs>
        <w:suppressAutoHyphens/>
        <w:jc w:val="both"/>
        <w:rPr>
          <w:ins w:id="10" w:author="Boren, Ann" w:date="2022-08-24T14:58:00Z"/>
          <w:rFonts w:ascii="Times New Roman" w:hAnsi="Times New Roman"/>
          <w:spacing w:val="-2"/>
        </w:rPr>
      </w:pPr>
      <w:ins w:id="11" w:author="Boren, Ann" w:date="2022-08-24T14:58:00Z">
        <w:r>
          <w:rPr>
            <w:rFonts w:ascii="Times New Roman" w:hAnsi="Times New Roman"/>
            <w:spacing w:val="-2"/>
          </w:rPr>
          <w:t>Finance</w:t>
        </w:r>
      </w:ins>
    </w:p>
    <w:p w14:paraId="2FDCC290" w14:textId="6F7ECB71" w:rsidR="007B42E8" w:rsidRDefault="007B42E8" w:rsidP="007B42E8">
      <w:pPr>
        <w:pStyle w:val="ListParagraph"/>
        <w:numPr>
          <w:ilvl w:val="0"/>
          <w:numId w:val="14"/>
        </w:numPr>
        <w:tabs>
          <w:tab w:val="left" w:pos="360"/>
          <w:tab w:val="left" w:pos="720"/>
          <w:tab w:val="left" w:pos="1080"/>
          <w:tab w:val="left" w:pos="1440"/>
        </w:tabs>
        <w:suppressAutoHyphens/>
        <w:jc w:val="both"/>
        <w:rPr>
          <w:ins w:id="12" w:author="Boren, Ann" w:date="2022-08-24T15:02:00Z"/>
          <w:rFonts w:ascii="Times New Roman" w:hAnsi="Times New Roman"/>
          <w:spacing w:val="-2"/>
        </w:rPr>
      </w:pPr>
      <w:ins w:id="13" w:author="Boren, Ann" w:date="2022-08-24T15:00:00Z">
        <w:r>
          <w:rPr>
            <w:rFonts w:ascii="Times New Roman" w:hAnsi="Times New Roman"/>
            <w:spacing w:val="-2"/>
          </w:rPr>
          <w:t>Employer-authorized to make segmental decisions</w:t>
        </w:r>
      </w:ins>
    </w:p>
    <w:p w14:paraId="6E4F9B98" w14:textId="77777777" w:rsidR="007B42E8" w:rsidRDefault="007B42E8">
      <w:pPr>
        <w:pStyle w:val="ListParagraph"/>
        <w:tabs>
          <w:tab w:val="left" w:pos="360"/>
          <w:tab w:val="left" w:pos="720"/>
          <w:tab w:val="left" w:pos="1080"/>
          <w:tab w:val="left" w:pos="1440"/>
        </w:tabs>
        <w:suppressAutoHyphens/>
        <w:ind w:left="2160"/>
        <w:jc w:val="both"/>
        <w:rPr>
          <w:ins w:id="14" w:author="Boren, Ann" w:date="2022-08-24T15:01:00Z"/>
          <w:rFonts w:ascii="Times New Roman" w:hAnsi="Times New Roman"/>
          <w:spacing w:val="-2"/>
        </w:rPr>
        <w:pPrChange w:id="15" w:author="Boren, Ann" w:date="2022-08-24T15:02:00Z">
          <w:pPr>
            <w:pStyle w:val="ListParagraph"/>
            <w:numPr>
              <w:numId w:val="14"/>
            </w:numPr>
            <w:tabs>
              <w:tab w:val="left" w:pos="360"/>
              <w:tab w:val="left" w:pos="720"/>
              <w:tab w:val="left" w:pos="1080"/>
              <w:tab w:val="left" w:pos="1440"/>
            </w:tabs>
            <w:suppressAutoHyphens/>
            <w:ind w:left="2160" w:hanging="360"/>
            <w:jc w:val="both"/>
          </w:pPr>
        </w:pPrChange>
      </w:pPr>
    </w:p>
    <w:p w14:paraId="1073267B" w14:textId="178BD7B0" w:rsidR="007B42E8" w:rsidRPr="007B42E8" w:rsidRDefault="007B42E8">
      <w:pPr>
        <w:tabs>
          <w:tab w:val="left" w:pos="360"/>
          <w:tab w:val="left" w:pos="720"/>
          <w:tab w:val="left" w:pos="1080"/>
          <w:tab w:val="left" w:pos="1440"/>
        </w:tabs>
        <w:suppressAutoHyphens/>
        <w:ind w:left="1080" w:hanging="1080"/>
        <w:jc w:val="both"/>
        <w:rPr>
          <w:rFonts w:ascii="Times New Roman" w:hAnsi="Times New Roman"/>
          <w:spacing w:val="-2"/>
          <w:rPrChange w:id="16" w:author="Boren, Ann" w:date="2022-08-24T15:01:00Z">
            <w:rPr/>
          </w:rPrChange>
        </w:rPr>
      </w:pPr>
      <w:ins w:id="17" w:author="Boren, Ann" w:date="2022-08-24T15:01:00Z">
        <w:r>
          <w:rPr>
            <w:rFonts w:ascii="Times New Roman" w:hAnsi="Times New Roman"/>
            <w:spacing w:val="-2"/>
          </w:rPr>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ins>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lastRenderedPageBreak/>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 xml:space="preserve">Representatives of TAC shall constitute a quorum required for the transaction of </w:t>
      </w:r>
      <w:r w:rsidRPr="00504E38">
        <w:rPr>
          <w:rFonts w:ascii="Times New Roman" w:hAnsi="Times New Roman"/>
          <w:spacing w:val="-2"/>
        </w:rPr>
        <w:lastRenderedPageBreak/>
        <w:t>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77777777" w:rsidR="00E4154E" w:rsidRDefault="00E4154E" w:rsidP="00E4154E">
      <w:pPr>
        <w:pStyle w:val="NormalWeb"/>
        <w:spacing w:before="0" w:beforeAutospacing="0" w:after="0" w:afterAutospacing="0"/>
        <w:ind w:left="720"/>
        <w:jc w:val="both"/>
      </w:pPr>
      <w:r>
        <w:rPr>
          <w:spacing w:val="-2"/>
        </w:rPr>
        <w:t>H</w:t>
      </w:r>
      <w:r w:rsidRPr="00504E38">
        <w:rPr>
          <w:spacing w:val="-2"/>
        </w:rPr>
        <w:t>.</w:t>
      </w:r>
      <w:r>
        <w:rPr>
          <w:spacing w:val="-2"/>
        </w:rPr>
        <w:t xml:space="preserve">  </w:t>
      </w:r>
      <w:r>
        <w:rPr>
          <w:spacing w:val="-2"/>
          <w:u w:val="single"/>
        </w:rPr>
        <w:t>Remote Participation</w:t>
      </w:r>
      <w:r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7777777" w:rsidR="002D34C6" w:rsidRPr="003C48A7" w:rsidRDefault="002D34C6" w:rsidP="002D34C6">
      <w:pPr>
        <w:jc w:val="both"/>
        <w:rPr>
          <w:rFonts w:ascii="Times New Roman" w:hAnsi="Times New Roman"/>
        </w:rPr>
      </w:pPr>
      <w:r w:rsidRPr="008A56A7">
        <w:rPr>
          <w:rFonts w:ascii="Times New Roman" w:hAnsi="Times New Roman"/>
          <w:b/>
        </w:rPr>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D0516" w14:textId="77777777" w:rsidR="00645AA3" w:rsidRDefault="00645AA3">
      <w:r>
        <w:separator/>
      </w:r>
    </w:p>
  </w:endnote>
  <w:endnote w:type="continuationSeparator" w:id="0">
    <w:p w14:paraId="00295616" w14:textId="77777777" w:rsidR="00645AA3" w:rsidRDefault="0064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D1424" w14:textId="77777777" w:rsidR="00645AA3" w:rsidRDefault="00645AA3">
      <w:r>
        <w:separator/>
      </w:r>
    </w:p>
  </w:footnote>
  <w:footnote w:type="continuationSeparator" w:id="0">
    <w:p w14:paraId="7C0EC294" w14:textId="77777777" w:rsidR="00645AA3" w:rsidRDefault="00645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2"/>
  </w:num>
  <w:num w:numId="5">
    <w:abstractNumId w:val="10"/>
  </w:num>
  <w:num w:numId="6">
    <w:abstractNumId w:val="8"/>
  </w:num>
  <w:num w:numId="7">
    <w:abstractNumId w:val="3"/>
  </w:num>
  <w:num w:numId="8">
    <w:abstractNumId w:val="7"/>
  </w:num>
  <w:num w:numId="9">
    <w:abstractNumId w:val="5"/>
  </w:num>
  <w:num w:numId="10">
    <w:abstractNumId w:val="13"/>
  </w:num>
  <w:num w:numId="11">
    <w:abstractNumId w:val="12"/>
  </w:num>
  <w:num w:numId="12">
    <w:abstractNumId w:val="1"/>
  </w:num>
  <w:num w:numId="13">
    <w:abstractNumId w:val="6"/>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ren, Ann">
    <w15:presenceInfo w15:providerId="AD" w15:userId="S::Ann.Boren@ercot.com::579ec372-4ceb-423f-a886-740c24f06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6038B"/>
    <w:rsid w:val="00A63B7E"/>
    <w:rsid w:val="00A77A0B"/>
    <w:rsid w:val="00A84102"/>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03646"/>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C3662"/>
    <w:rsid w:val="00DC5C45"/>
    <w:rsid w:val="00DC61CE"/>
    <w:rsid w:val="00DD397A"/>
    <w:rsid w:val="00DD5820"/>
    <w:rsid w:val="00DE0968"/>
    <w:rsid w:val="00DE4923"/>
    <w:rsid w:val="00DE4CEC"/>
    <w:rsid w:val="00DF1950"/>
    <w:rsid w:val="00DF1C29"/>
    <w:rsid w:val="00DF242F"/>
    <w:rsid w:val="00E0007B"/>
    <w:rsid w:val="00E03297"/>
    <w:rsid w:val="00E062D8"/>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AB6"/>
    <w:rsid w:val="00F80FCA"/>
    <w:rsid w:val="00F83CC0"/>
    <w:rsid w:val="00F90C9D"/>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5409</Words>
  <Characters>30837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Boren, Ann</cp:lastModifiedBy>
  <cp:revision>2</cp:revision>
  <cp:lastPrinted>2013-01-30T14:55:00Z</cp:lastPrinted>
  <dcterms:created xsi:type="dcterms:W3CDTF">2022-09-02T13:22:00Z</dcterms:created>
  <dcterms:modified xsi:type="dcterms:W3CDTF">2022-09-02T13:22:00Z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