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4D" w:rsidRDefault="00484A37">
      <w:pPr>
        <w:tabs>
          <w:tab w:val="right" w:pos="1800"/>
          <w:tab w:val="left" w:pos="2160"/>
        </w:tabs>
        <w:adjustRightInd w:val="0"/>
        <w:ind w:left="2160" w:hanging="2160"/>
        <w:rPr>
          <w:b/>
          <w:szCs w:val="24"/>
        </w:rPr>
      </w:pPr>
      <w:bookmarkStart w:id="0" w:name="book9"/>
      <w:bookmarkEnd w:id="0"/>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rsidR="0017354D" w:rsidRPr="006E1495" w:rsidRDefault="0017354D" w:rsidP="00514B06">
            <w:pPr>
              <w:jc w:val="center"/>
              <w:rPr>
                <w:b/>
                <w:sz w:val="36"/>
                <w:szCs w:val="36"/>
              </w:rPr>
            </w:pPr>
            <w:r w:rsidRPr="006E1495">
              <w:rPr>
                <w:b/>
                <w:sz w:val="36"/>
                <w:szCs w:val="36"/>
              </w:rPr>
              <w:t>Texas SET Change Control Request Form</w:t>
            </w:r>
          </w:p>
          <w:p w:rsidR="0017354D" w:rsidRPr="006E1495" w:rsidRDefault="0017354D" w:rsidP="00514B06">
            <w:pPr>
              <w:rPr>
                <w:b/>
                <w:sz w:val="12"/>
                <w:szCs w:val="12"/>
              </w:rPr>
            </w:pPr>
          </w:p>
          <w:p w:rsidR="0017354D" w:rsidRPr="006E1495" w:rsidRDefault="0017354D" w:rsidP="00514B06">
            <w:pPr>
              <w:jc w:val="right"/>
              <w:rPr>
                <w:b/>
              </w:rPr>
            </w:pPr>
            <w:r w:rsidRPr="006E1495">
              <w:rPr>
                <w:b/>
              </w:rPr>
              <w:t xml:space="preserve">   Change Control Number:   </w:t>
            </w:r>
            <w:r w:rsidR="00B93387" w:rsidRPr="00B93387">
              <w:rPr>
                <w:b/>
              </w:rPr>
              <w:t>2020-827</w:t>
            </w:r>
          </w:p>
          <w:p w:rsidR="0017354D" w:rsidRPr="006E1495" w:rsidRDefault="0017354D" w:rsidP="00514B06">
            <w:pPr>
              <w:jc w:val="right"/>
              <w:rPr>
                <w:b/>
              </w:rPr>
            </w:pPr>
            <w:r w:rsidRPr="006E1495">
              <w:rPr>
                <w:b/>
              </w:rPr>
              <w:t xml:space="preserve">   Implementation Version:     Future</w:t>
            </w:r>
            <w:r w:rsidRPr="006E1495">
              <w:rPr>
                <w:b/>
              </w:rPr>
              <w:tab/>
            </w:r>
          </w:p>
          <w:p w:rsidR="0017354D" w:rsidRPr="006E1495" w:rsidRDefault="0017354D" w:rsidP="00514B06">
            <w:pPr>
              <w:jc w:val="right"/>
              <w:rPr>
                <w:b/>
                <w:sz w:val="12"/>
                <w:szCs w:val="12"/>
              </w:rPr>
            </w:pPr>
          </w:p>
        </w:tc>
      </w:tr>
    </w:tbl>
    <w:p w:rsidR="0017354D" w:rsidRDefault="0017354D" w:rsidP="0017354D">
      <w:pPr>
        <w:rPr>
          <w:b/>
        </w:rPr>
      </w:pPr>
    </w:p>
    <w:p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680"/>
        <w:gridCol w:w="2520"/>
      </w:tblGrid>
      <w:tr w:rsidR="0017354D" w:rsidTr="00ED5860">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Submitter Name: </w:t>
            </w:r>
          </w:p>
          <w:p w:rsidR="0017354D" w:rsidRPr="005B145A" w:rsidRDefault="00CA4410" w:rsidP="00514B06">
            <w:pPr>
              <w:jc w:val="both"/>
            </w:pPr>
            <w:r>
              <w:t>Sam Pak on behalf of ONCOR</w:t>
            </w:r>
          </w:p>
        </w:tc>
        <w:tc>
          <w:tcPr>
            <w:tcW w:w="4680" w:type="dxa"/>
            <w:tcBorders>
              <w:top w:val="single" w:sz="12" w:space="0" w:color="auto"/>
              <w:left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Submitting Company Name:  </w:t>
            </w:r>
          </w:p>
          <w:p w:rsidR="0017354D" w:rsidRPr="005B145A" w:rsidRDefault="00787D8C" w:rsidP="00514B06">
            <w:r>
              <w:t>ONCOR</w:t>
            </w:r>
          </w:p>
        </w:tc>
        <w:tc>
          <w:tcPr>
            <w:tcW w:w="2520" w:type="dxa"/>
            <w:tcBorders>
              <w:top w:val="single" w:sz="12" w:space="0" w:color="auto"/>
              <w:left w:val="single" w:sz="12" w:space="0" w:color="auto"/>
              <w:bottom w:val="single" w:sz="12" w:space="0" w:color="auto"/>
            </w:tcBorders>
            <w:shd w:val="clear" w:color="auto" w:fill="E6E6E6"/>
          </w:tcPr>
          <w:p w:rsidR="003C36B3" w:rsidRDefault="0017354D" w:rsidP="00514B06">
            <w:pPr>
              <w:rPr>
                <w:b/>
              </w:rPr>
            </w:pPr>
            <w:r w:rsidRPr="005B145A">
              <w:rPr>
                <w:b/>
              </w:rPr>
              <w:t xml:space="preserve">Phone Number:  </w:t>
            </w:r>
          </w:p>
          <w:p w:rsidR="0017354D" w:rsidRPr="005B145A" w:rsidRDefault="00CA4410" w:rsidP="00514B06">
            <w:pPr>
              <w:rPr>
                <w:b/>
              </w:rPr>
            </w:pPr>
            <w:r>
              <w:rPr>
                <w:b/>
              </w:rPr>
              <w:t>214-486-4120</w:t>
            </w:r>
          </w:p>
          <w:p w:rsidR="0017354D" w:rsidRPr="005B145A" w:rsidRDefault="0017354D" w:rsidP="00514B06"/>
        </w:tc>
      </w:tr>
      <w:tr w:rsidR="0017354D" w:rsidTr="00ED5860">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Date of Submission:</w:t>
            </w:r>
          </w:p>
          <w:p w:rsidR="0017354D" w:rsidRPr="005B145A" w:rsidRDefault="007172F0" w:rsidP="00514B06">
            <w:r>
              <w:t>09/15/20</w:t>
            </w:r>
          </w:p>
        </w:tc>
        <w:tc>
          <w:tcPr>
            <w:tcW w:w="4680" w:type="dxa"/>
            <w:vMerge w:val="restart"/>
            <w:tcBorders>
              <w:top w:val="single" w:sz="12" w:space="0" w:color="auto"/>
              <w:left w:val="single" w:sz="12" w:space="0" w:color="auto"/>
              <w:right w:val="single" w:sz="12" w:space="0" w:color="auto"/>
            </w:tcBorders>
            <w:shd w:val="clear" w:color="auto" w:fill="E6E6E6"/>
          </w:tcPr>
          <w:p w:rsidR="0017354D" w:rsidRDefault="0017354D" w:rsidP="00514B06">
            <w:pPr>
              <w:rPr>
                <w:b/>
              </w:rPr>
            </w:pPr>
            <w:r w:rsidRPr="005B145A">
              <w:rPr>
                <w:b/>
              </w:rPr>
              <w:t xml:space="preserve">Affected TX SET Transaction(s): </w:t>
            </w:r>
          </w:p>
          <w:p w:rsidR="0017354D" w:rsidRDefault="0017354D" w:rsidP="00514B06"/>
          <w:p w:rsidR="00ED5860" w:rsidRPr="00ED5860" w:rsidRDefault="00ED5860" w:rsidP="003C36B3">
            <w:pPr>
              <w:rPr>
                <w:sz w:val="22"/>
              </w:rPr>
            </w:pPr>
            <w:r w:rsidRPr="00ED5860">
              <w:rPr>
                <w:sz w:val="22"/>
              </w:rPr>
              <w:t>814_01, Switch Request</w:t>
            </w:r>
          </w:p>
          <w:p w:rsidR="00ED5860" w:rsidRPr="00ED5860" w:rsidRDefault="00ED5860" w:rsidP="00ED5860">
            <w:pPr>
              <w:pStyle w:val="Heading5"/>
              <w:jc w:val="left"/>
              <w:rPr>
                <w:sz w:val="22"/>
                <w:szCs w:val="20"/>
              </w:rPr>
            </w:pPr>
            <w:r w:rsidRPr="00ED5860">
              <w:rPr>
                <w:sz w:val="22"/>
                <w:szCs w:val="20"/>
              </w:rPr>
              <w:t>814_03, Enrollment Notification Request</w:t>
            </w:r>
          </w:p>
          <w:p w:rsidR="00ED5860" w:rsidRPr="00ED5860" w:rsidRDefault="00B93387" w:rsidP="00ED5860">
            <w:pPr>
              <w:pStyle w:val="Heading5"/>
              <w:jc w:val="left"/>
              <w:rPr>
                <w:sz w:val="22"/>
                <w:szCs w:val="20"/>
              </w:rPr>
            </w:pPr>
            <w:r>
              <w:rPr>
                <w:sz w:val="22"/>
                <w:szCs w:val="20"/>
              </w:rPr>
              <w:t xml:space="preserve">814_16, </w:t>
            </w:r>
            <w:r w:rsidR="00ED5860" w:rsidRPr="00ED5860">
              <w:rPr>
                <w:sz w:val="22"/>
                <w:szCs w:val="20"/>
              </w:rPr>
              <w:t>Move In Request</w:t>
            </w:r>
          </w:p>
          <w:p w:rsidR="0011619D" w:rsidRPr="005B145A" w:rsidRDefault="0011619D" w:rsidP="003C36B3"/>
        </w:tc>
        <w:tc>
          <w:tcPr>
            <w:tcW w:w="2520" w:type="dxa"/>
            <w:tcBorders>
              <w:top w:val="single" w:sz="12" w:space="0" w:color="auto"/>
              <w:left w:val="single" w:sz="12" w:space="0" w:color="auto"/>
              <w:bottom w:val="single" w:sz="12" w:space="0" w:color="auto"/>
            </w:tcBorders>
            <w:shd w:val="clear" w:color="auto" w:fill="E6E6E6"/>
          </w:tcPr>
          <w:p w:rsidR="0017354D" w:rsidRPr="005B145A" w:rsidRDefault="0017354D" w:rsidP="00514B06">
            <w:pPr>
              <w:rPr>
                <w:b/>
              </w:rPr>
            </w:pPr>
            <w:r w:rsidRPr="005B145A">
              <w:rPr>
                <w:b/>
              </w:rPr>
              <w:t xml:space="preserve">Submitter’s E-Mail Address: </w:t>
            </w:r>
          </w:p>
          <w:p w:rsidR="0017354D" w:rsidRPr="005B145A" w:rsidRDefault="00CA4410" w:rsidP="00514B06">
            <w:r>
              <w:t>Sam.pak@oncor.com</w:t>
            </w:r>
          </w:p>
        </w:tc>
      </w:tr>
      <w:tr w:rsidR="0017354D" w:rsidTr="00ED5860">
        <w:trPr>
          <w:trHeight w:val="807"/>
        </w:trPr>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Pr>
                <w:b/>
              </w:rPr>
              <w:t xml:space="preserve">Texas SET Issue cross-reference number: </w:t>
            </w:r>
          </w:p>
          <w:p w:rsidR="0017354D" w:rsidRPr="005B145A" w:rsidRDefault="00665A90" w:rsidP="00665A90">
            <w:r w:rsidRPr="00B93387">
              <w:rPr>
                <w:rFonts w:ascii="Arial" w:hAnsi="Arial" w:cs="Arial"/>
                <w:sz w:val="21"/>
                <w:szCs w:val="21"/>
              </w:rPr>
              <w:t>Xxxx_xxx</w:t>
            </w:r>
          </w:p>
        </w:tc>
        <w:tc>
          <w:tcPr>
            <w:tcW w:w="4680" w:type="dxa"/>
            <w:vMerge/>
            <w:tcBorders>
              <w:left w:val="single" w:sz="12" w:space="0" w:color="auto"/>
              <w:bottom w:val="single" w:sz="12" w:space="0" w:color="auto"/>
              <w:right w:val="single" w:sz="12" w:space="0" w:color="auto"/>
            </w:tcBorders>
            <w:shd w:val="clear" w:color="auto" w:fill="E6E6E6"/>
          </w:tcPr>
          <w:p w:rsidR="0017354D" w:rsidRPr="005B145A" w:rsidRDefault="0017354D" w:rsidP="00514B06"/>
        </w:tc>
        <w:tc>
          <w:tcPr>
            <w:tcW w:w="2520" w:type="dxa"/>
            <w:tcBorders>
              <w:top w:val="single" w:sz="12" w:space="0" w:color="auto"/>
              <w:left w:val="single" w:sz="12" w:space="0" w:color="auto"/>
              <w:bottom w:val="single" w:sz="12" w:space="0" w:color="auto"/>
            </w:tcBorders>
            <w:shd w:val="clear" w:color="auto" w:fill="E6E6E6"/>
          </w:tcPr>
          <w:p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rsidR="0017354D" w:rsidRPr="005B145A" w:rsidRDefault="003C36B3" w:rsidP="00514B06">
            <w:r>
              <w:t>N</w:t>
            </w:r>
          </w:p>
        </w:tc>
      </w:tr>
      <w:tr w:rsidR="0017354D" w:rsidTr="003C36B3">
        <w:trPr>
          <w:trHeight w:val="543"/>
        </w:trPr>
        <w:tc>
          <w:tcPr>
            <w:tcW w:w="9378" w:type="dxa"/>
            <w:gridSpan w:val="3"/>
            <w:tcBorders>
              <w:top w:val="single" w:sz="12" w:space="0" w:color="auto"/>
              <w:bottom w:val="single" w:sz="12" w:space="0" w:color="auto"/>
            </w:tcBorders>
            <w:shd w:val="clear" w:color="auto" w:fill="E6E6E6"/>
          </w:tcPr>
          <w:p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rsidR="003C36B3" w:rsidRDefault="003C36B3" w:rsidP="00514B06">
            <w:pPr>
              <w:pBdr>
                <w:top w:val="single" w:sz="6" w:space="1" w:color="auto"/>
                <w:left w:val="single" w:sz="6" w:space="3" w:color="auto"/>
                <w:bottom w:val="single" w:sz="6" w:space="0" w:color="auto"/>
                <w:right w:val="single" w:sz="6" w:space="4" w:color="auto"/>
              </w:pBdr>
              <w:rPr>
                <w:b/>
                <w:sz w:val="22"/>
              </w:rPr>
            </w:pPr>
          </w:p>
          <w:p w:rsidR="003C36B3" w:rsidRDefault="003C36B3" w:rsidP="003C36B3">
            <w:pPr>
              <w:pBdr>
                <w:left w:val="single" w:sz="4" w:space="4" w:color="auto"/>
                <w:right w:val="single" w:sz="4" w:space="4" w:color="auto"/>
              </w:pBdr>
              <w:rPr>
                <w:b/>
                <w:sz w:val="22"/>
              </w:rPr>
            </w:pPr>
          </w:p>
          <w:p w:rsidR="00A6192E" w:rsidRPr="00AF551C" w:rsidRDefault="0061567B" w:rsidP="00DA7B9F">
            <w:pPr>
              <w:pBdr>
                <w:left w:val="single" w:sz="4" w:space="4" w:color="auto"/>
                <w:right w:val="single" w:sz="4" w:space="4" w:color="auto"/>
              </w:pBdr>
              <w:spacing w:line="240" w:lineRule="atLeast"/>
              <w:rPr>
                <w:sz w:val="24"/>
              </w:rPr>
            </w:pPr>
            <w:r w:rsidRPr="00AF551C">
              <w:rPr>
                <w:sz w:val="24"/>
              </w:rPr>
              <w:t xml:space="preserve">Technological </w:t>
            </w:r>
            <w:r w:rsidR="00A666DB" w:rsidRPr="00AF551C">
              <w:rPr>
                <w:sz w:val="24"/>
              </w:rPr>
              <w:t>advancement</w:t>
            </w:r>
            <w:r w:rsidRPr="00AF551C">
              <w:rPr>
                <w:sz w:val="24"/>
              </w:rPr>
              <w:t>s</w:t>
            </w:r>
            <w:r w:rsidR="007A3CAE" w:rsidRPr="00AF551C">
              <w:rPr>
                <w:sz w:val="24"/>
              </w:rPr>
              <w:t xml:space="preserve"> have provided opportunities</w:t>
            </w:r>
            <w:r w:rsidR="00A666DB" w:rsidRPr="00AF551C">
              <w:rPr>
                <w:sz w:val="24"/>
              </w:rPr>
              <w:t xml:space="preserve"> </w:t>
            </w:r>
            <w:r w:rsidRPr="00AF551C">
              <w:rPr>
                <w:sz w:val="24"/>
              </w:rPr>
              <w:t xml:space="preserve">in </w:t>
            </w:r>
            <w:r w:rsidR="007A3CAE" w:rsidRPr="00AF551C">
              <w:rPr>
                <w:sz w:val="24"/>
              </w:rPr>
              <w:t>deliver</w:t>
            </w:r>
            <w:r w:rsidRPr="00AF551C">
              <w:rPr>
                <w:sz w:val="24"/>
              </w:rPr>
              <w:t>ing</w:t>
            </w:r>
            <w:r w:rsidR="007A3CAE" w:rsidRPr="00AF551C">
              <w:rPr>
                <w:sz w:val="24"/>
              </w:rPr>
              <w:t xml:space="preserve"> services to </w:t>
            </w:r>
            <w:r w:rsidR="00A666DB" w:rsidRPr="00AF551C">
              <w:rPr>
                <w:sz w:val="24"/>
              </w:rPr>
              <w:t>better serve and inform the customer with proactive</w:t>
            </w:r>
            <w:r w:rsidR="007A3CAE" w:rsidRPr="00AF551C">
              <w:rPr>
                <w:sz w:val="24"/>
              </w:rPr>
              <w:t xml:space="preserve"> power outage notifications and </w:t>
            </w:r>
            <w:r w:rsidR="00A666DB" w:rsidRPr="00AF551C">
              <w:rPr>
                <w:sz w:val="24"/>
              </w:rPr>
              <w:t>updates</w:t>
            </w:r>
            <w:r w:rsidRPr="00AF551C">
              <w:rPr>
                <w:sz w:val="24"/>
              </w:rPr>
              <w:t xml:space="preserve">.  </w:t>
            </w:r>
            <w:r w:rsidR="00513AD9" w:rsidRPr="00AF551C">
              <w:rPr>
                <w:sz w:val="24"/>
              </w:rPr>
              <w:t xml:space="preserve">Unfortunately, customers usually aren’t aware of these communication channels and </w:t>
            </w:r>
            <w:r w:rsidR="00A6192E" w:rsidRPr="00AF551C">
              <w:rPr>
                <w:sz w:val="24"/>
              </w:rPr>
              <w:t>self-serving platforms</w:t>
            </w:r>
            <w:r w:rsidR="00513AD9" w:rsidRPr="00AF551C">
              <w:rPr>
                <w:sz w:val="24"/>
              </w:rPr>
              <w:t>, and many times contacts the Competitive Retailer</w:t>
            </w:r>
            <w:r w:rsidR="00A6192E" w:rsidRPr="00AF551C">
              <w:rPr>
                <w:sz w:val="24"/>
              </w:rPr>
              <w:t xml:space="preserve"> for outage information</w:t>
            </w:r>
            <w:r w:rsidR="00582EBD" w:rsidRPr="00AF551C">
              <w:rPr>
                <w:sz w:val="24"/>
              </w:rPr>
              <w:t xml:space="preserve"> which refers the customer to the TDSP leading to an inefficient customer experience.</w:t>
            </w:r>
            <w:r w:rsidR="00A6192E" w:rsidRPr="00AF551C">
              <w:rPr>
                <w:sz w:val="24"/>
              </w:rPr>
              <w:t xml:space="preserve">  If upon enrollment of </w:t>
            </w:r>
            <w:r w:rsidR="00582EBD" w:rsidRPr="00AF551C">
              <w:rPr>
                <w:sz w:val="24"/>
              </w:rPr>
              <w:t xml:space="preserve">electricity </w:t>
            </w:r>
            <w:r w:rsidR="00A6192E" w:rsidRPr="00AF551C">
              <w:rPr>
                <w:sz w:val="24"/>
              </w:rPr>
              <w:t xml:space="preserve">service a customer’s email is provided to the TDSP, then a customer could be made aware of </w:t>
            </w:r>
            <w:r w:rsidR="00582EBD" w:rsidRPr="00AF551C">
              <w:rPr>
                <w:sz w:val="24"/>
              </w:rPr>
              <w:t xml:space="preserve">more effective </w:t>
            </w:r>
            <w:r w:rsidR="00A6192E" w:rsidRPr="00AF551C">
              <w:rPr>
                <w:sz w:val="24"/>
              </w:rPr>
              <w:t>outage alerts.</w:t>
            </w:r>
          </w:p>
          <w:p w:rsidR="00A6192E" w:rsidRPr="00AF551C" w:rsidRDefault="00A6192E" w:rsidP="00DA7B9F">
            <w:pPr>
              <w:pBdr>
                <w:left w:val="single" w:sz="4" w:space="4" w:color="auto"/>
                <w:right w:val="single" w:sz="4" w:space="4" w:color="auto"/>
              </w:pBdr>
              <w:spacing w:line="240" w:lineRule="atLeast"/>
              <w:rPr>
                <w:sz w:val="24"/>
              </w:rPr>
            </w:pPr>
          </w:p>
          <w:p w:rsidR="003C36B3" w:rsidRPr="00AF551C" w:rsidRDefault="00A31E32" w:rsidP="002A2EE5">
            <w:pPr>
              <w:pBdr>
                <w:left w:val="single" w:sz="4" w:space="4" w:color="auto"/>
                <w:right w:val="single" w:sz="4" w:space="4" w:color="auto"/>
              </w:pBdr>
              <w:spacing w:line="240" w:lineRule="atLeast"/>
              <w:rPr>
                <w:sz w:val="24"/>
              </w:rPr>
            </w:pPr>
            <w:r w:rsidRPr="00AF551C">
              <w:rPr>
                <w:sz w:val="24"/>
              </w:rPr>
              <w:t>This</w:t>
            </w:r>
            <w:r w:rsidR="00A666DB" w:rsidRPr="00AF551C">
              <w:rPr>
                <w:sz w:val="24"/>
              </w:rPr>
              <w:t xml:space="preserve"> Texas SET change control request </w:t>
            </w:r>
            <w:r w:rsidR="003A3BFA" w:rsidRPr="00AF551C">
              <w:rPr>
                <w:sz w:val="24"/>
              </w:rPr>
              <w:t>enables a Competitive Retailer, at its option, to provide a customer’s email address to the TDSP.  This proposal would suggest adding</w:t>
            </w:r>
            <w:r w:rsidR="002A2EE5" w:rsidRPr="00AF551C">
              <w:rPr>
                <w:sz w:val="24"/>
              </w:rPr>
              <w:t xml:space="preserve"> the</w:t>
            </w:r>
            <w:r w:rsidR="003A3BFA" w:rsidRPr="00AF551C">
              <w:rPr>
                <w:sz w:val="24"/>
              </w:rPr>
              <w:t xml:space="preserve"> </w:t>
            </w:r>
            <w:r w:rsidR="002A2EE5" w:rsidRPr="00AF551C">
              <w:rPr>
                <w:sz w:val="24"/>
              </w:rPr>
              <w:t>PER Administrative Communications Contact (Power Outage Contact Information) segment to the 814_01, 814_03, and 814_16.</w:t>
            </w:r>
          </w:p>
          <w:p w:rsidR="002A2EE5" w:rsidRPr="002A2EE5" w:rsidRDefault="002A2EE5" w:rsidP="002A2EE5">
            <w:pPr>
              <w:pBdr>
                <w:left w:val="single" w:sz="4" w:space="4" w:color="auto"/>
                <w:right w:val="single" w:sz="4" w:space="4" w:color="auto"/>
              </w:pBdr>
              <w:spacing w:line="240" w:lineRule="atLeast"/>
              <w:rPr>
                <w:color w:val="FF0000"/>
                <w:sz w:val="24"/>
              </w:rPr>
            </w:pPr>
          </w:p>
          <w:p w:rsidR="0017354D" w:rsidRDefault="0017354D" w:rsidP="003C36B3">
            <w:pPr>
              <w:pBdr>
                <w:top w:val="single" w:sz="6" w:space="1" w:color="auto"/>
                <w:left w:val="single" w:sz="6" w:space="3" w:color="auto"/>
                <w:bottom w:val="single" w:sz="6" w:space="0" w:color="auto"/>
                <w:right w:val="single" w:sz="6" w:space="4" w:color="auto"/>
              </w:pBdr>
            </w:pPr>
          </w:p>
          <w:p w:rsidR="003C36B3" w:rsidRDefault="003C36B3" w:rsidP="003C36B3">
            <w:pPr>
              <w:pBdr>
                <w:top w:val="single" w:sz="6" w:space="1" w:color="auto"/>
                <w:left w:val="single" w:sz="6" w:space="3" w:color="auto"/>
                <w:bottom w:val="single" w:sz="6" w:space="0" w:color="auto"/>
                <w:right w:val="single" w:sz="6" w:space="4" w:color="auto"/>
              </w:pBdr>
            </w:pPr>
          </w:p>
          <w:p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rsidTr="003C36B3">
        <w:trPr>
          <w:trHeight w:val="315"/>
        </w:trPr>
        <w:tc>
          <w:tcPr>
            <w:tcW w:w="9378" w:type="dxa"/>
            <w:gridSpan w:val="3"/>
            <w:tcBorders>
              <w:top w:val="single" w:sz="12" w:space="0" w:color="auto"/>
              <w:bottom w:val="single" w:sz="12" w:space="0" w:color="auto"/>
            </w:tcBorders>
            <w:shd w:val="clear" w:color="auto" w:fill="E0E0E0"/>
          </w:tcPr>
          <w:p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rsidR="0017354D" w:rsidRPr="000D364E" w:rsidRDefault="0017354D" w:rsidP="00514B06">
            <w:pPr>
              <w:rPr>
                <w:color w:val="FF0000"/>
                <w:sz w:val="6"/>
                <w:szCs w:val="6"/>
              </w:rPr>
            </w:pPr>
          </w:p>
          <w:p w:rsidR="0017354D" w:rsidRPr="00EF65BD" w:rsidRDefault="0017354D" w:rsidP="00514B06">
            <w:pPr>
              <w:jc w:val="center"/>
              <w:rPr>
                <w:b/>
                <w:i/>
              </w:rPr>
            </w:pPr>
            <w:r w:rsidRPr="00EF65BD">
              <w:rPr>
                <w:b/>
              </w:rPr>
              <w:t>Please submit this completed form via e-mail to</w:t>
            </w:r>
            <w:r w:rsidRPr="00EF65BD">
              <w:rPr>
                <w:b/>
                <w:i/>
              </w:rPr>
              <w:t xml:space="preserve"> </w:t>
            </w:r>
            <w:hyperlink r:id="rId6" w:history="1">
              <w:r w:rsidRPr="00EF65BD">
                <w:rPr>
                  <w:rStyle w:val="Hyperlink"/>
                </w:rPr>
                <w:t>txsetchangecontrol@ercot.com</w:t>
              </w:r>
            </w:hyperlink>
            <w:r>
              <w:t xml:space="preserve"> and RMS Chair</w:t>
            </w:r>
            <w:r w:rsidRPr="00EF65BD">
              <w:rPr>
                <w:b/>
                <w:i/>
              </w:rPr>
              <w:t>.</w:t>
            </w:r>
          </w:p>
        </w:tc>
      </w:tr>
    </w:tbl>
    <w:p w:rsidR="0017354D" w:rsidRPr="007A003D" w:rsidRDefault="0017354D" w:rsidP="0017354D">
      <w:pPr>
        <w:rPr>
          <w:b/>
        </w:rPr>
      </w:pPr>
    </w:p>
    <w:p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rsidTr="00514B06">
        <w:trPr>
          <w:trHeight w:val="933"/>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Texas SET Recommendation:</w:t>
            </w:r>
          </w:p>
          <w:p w:rsidR="0017354D" w:rsidRPr="00873E04" w:rsidRDefault="00D425D6" w:rsidP="00514B06">
            <w:pPr>
              <w:jc w:val="both"/>
            </w:pPr>
            <w:r w:rsidRPr="00873E04">
              <w:t>Recommended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Recommendation for Emergency (Y/N):</w:t>
            </w:r>
          </w:p>
          <w:p w:rsidR="0017354D" w:rsidRPr="00873E04" w:rsidRDefault="00D425D6" w:rsidP="00514B06">
            <w:r w:rsidRPr="00873E04">
              <w:t>N</w:t>
            </w:r>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TX SET Recommendation:</w:t>
            </w:r>
          </w:p>
          <w:p w:rsidR="0017354D" w:rsidRPr="00873E04" w:rsidRDefault="00D425D6" w:rsidP="00514B06">
            <w:r w:rsidRPr="00873E04">
              <w:t>04/22/2021</w:t>
            </w:r>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rsidR="0017354D" w:rsidRDefault="00D425D6" w:rsidP="00514B06">
            <w:pPr>
              <w:pBdr>
                <w:top w:val="single" w:sz="6" w:space="1" w:color="auto"/>
                <w:left w:val="single" w:sz="6" w:space="3" w:color="auto"/>
                <w:bottom w:val="single" w:sz="6" w:space="0" w:color="auto"/>
                <w:right w:val="single" w:sz="6" w:space="4" w:color="auto"/>
              </w:pBdr>
            </w:pPr>
            <w:r>
              <w:t xml:space="preserve"> Updated to clarify only one PER~PO per transaction.</w:t>
            </w:r>
          </w:p>
          <w:p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rsidTr="00514B06">
        <w:trPr>
          <w:trHeight w:val="816"/>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RMS Decision:</w:t>
            </w:r>
          </w:p>
          <w:p w:rsidR="0017354D" w:rsidRPr="00873E04" w:rsidRDefault="00873E04" w:rsidP="00873E04">
            <w:pPr>
              <w:jc w:val="both"/>
            </w:pPr>
            <w:r>
              <w:t xml:space="preserve">Approved Future </w:t>
            </w:r>
            <w:r>
              <w:t>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Emergency (Y/N):</w:t>
            </w:r>
          </w:p>
          <w:p w:rsidR="0017354D" w:rsidRPr="00873E04" w:rsidRDefault="00873E04" w:rsidP="00514B06">
            <w:r>
              <w:t>N</w:t>
            </w:r>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RMS Decision:</w:t>
            </w:r>
          </w:p>
          <w:p w:rsidR="0017354D" w:rsidRPr="00873E04" w:rsidRDefault="00873E04" w:rsidP="00514B06">
            <w:r>
              <w:t>05/04/2021</w:t>
            </w:r>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rsidR="00873E04" w:rsidRDefault="00873E04" w:rsidP="00873E04">
            <w:pPr>
              <w:pBdr>
                <w:top w:val="single" w:sz="6" w:space="1" w:color="auto"/>
                <w:left w:val="single" w:sz="6" w:space="3" w:color="auto"/>
                <w:bottom w:val="single" w:sz="6" w:space="0" w:color="auto"/>
                <w:right w:val="single" w:sz="6" w:space="4" w:color="auto"/>
              </w:pBdr>
            </w:pPr>
          </w:p>
          <w:p w:rsidR="00873E04" w:rsidRPr="005B145A" w:rsidRDefault="00873E04" w:rsidP="00873E04">
            <w:pPr>
              <w:pBdr>
                <w:top w:val="single" w:sz="6" w:space="1" w:color="auto"/>
                <w:left w:val="single" w:sz="6" w:space="3" w:color="auto"/>
                <w:bottom w:val="single" w:sz="6" w:space="0" w:color="auto"/>
                <w:right w:val="single" w:sz="6" w:space="4" w:color="auto"/>
              </w:pBdr>
            </w:pPr>
            <w:r>
              <w:lastRenderedPageBreak/>
              <w:t>Approved as non-emergency for a future release</w:t>
            </w:r>
          </w:p>
          <w:p w:rsidR="0017354D" w:rsidRDefault="0017354D" w:rsidP="00514B06">
            <w:pPr>
              <w:pBdr>
                <w:top w:val="single" w:sz="6" w:space="1" w:color="auto"/>
                <w:left w:val="single" w:sz="6" w:space="3" w:color="auto"/>
                <w:bottom w:val="single" w:sz="6" w:space="0" w:color="auto"/>
                <w:right w:val="single" w:sz="6" w:space="4" w:color="auto"/>
              </w:pBdr>
            </w:pPr>
          </w:p>
          <w:p w:rsidR="00873E04" w:rsidRDefault="00873E04" w:rsidP="00514B06">
            <w:pPr>
              <w:pBdr>
                <w:top w:val="single" w:sz="6" w:space="1" w:color="auto"/>
                <w:left w:val="single" w:sz="6" w:space="3" w:color="auto"/>
                <w:bottom w:val="single" w:sz="6" w:space="0" w:color="auto"/>
                <w:right w:val="single" w:sz="6" w:space="4" w:color="auto"/>
              </w:pBdr>
            </w:pPr>
          </w:p>
          <w:p w:rsidR="00873E04" w:rsidRPr="005B145A" w:rsidRDefault="00873E04" w:rsidP="00514B06">
            <w:pPr>
              <w:pBdr>
                <w:top w:val="single" w:sz="6" w:space="1" w:color="auto"/>
                <w:left w:val="single" w:sz="6" w:space="3" w:color="auto"/>
                <w:bottom w:val="single" w:sz="6" w:space="0" w:color="auto"/>
                <w:right w:val="single" w:sz="6" w:space="4" w:color="auto"/>
              </w:pBdr>
            </w:pPr>
            <w:bookmarkStart w:id="1" w:name="_GoBack"/>
            <w:bookmarkEnd w:id="1"/>
          </w:p>
        </w:tc>
      </w:tr>
    </w:tbl>
    <w:p w:rsidR="006C17A6" w:rsidRDefault="006C17A6" w:rsidP="006C17A6">
      <w:pPr>
        <w:pStyle w:val="Header"/>
        <w:widowControl/>
        <w:jc w:val="right"/>
        <w:rPr>
          <w:rFonts w:ascii="Times New Roman" w:hAnsi="Times New Roman"/>
          <w:b/>
          <w:sz w:val="24"/>
          <w:lang w:val="fr-FR"/>
        </w:rPr>
      </w:pPr>
      <w:r>
        <w:rPr>
          <w:rFonts w:ascii="Times New Roman" w:hAnsi="Times New Roman"/>
          <w:b/>
          <w:sz w:val="24"/>
        </w:rPr>
        <w:lastRenderedPageBreak/>
        <w:t>June 11, 2012</w:t>
      </w:r>
    </w:p>
    <w:p w:rsidR="006C17A6" w:rsidRDefault="006C17A6" w:rsidP="006C17A6">
      <w:pPr>
        <w:pStyle w:val="Header"/>
        <w:widowControl/>
        <w:jc w:val="right"/>
        <w:rPr>
          <w:rFonts w:ascii="Times New Roman" w:hAnsi="Times New Roman"/>
          <w:lang w:val="fr-FR"/>
        </w:rPr>
      </w:pPr>
      <w:r w:rsidRPr="002A2EE5">
        <w:rPr>
          <w:rFonts w:ascii="Times New Roman" w:hAnsi="Times New Roman"/>
          <w:highlight w:val="yellow"/>
          <w:lang w:val="fr-FR"/>
        </w:rPr>
        <w:t xml:space="preserve">T814_01: </w:t>
      </w:r>
      <w:r w:rsidRPr="002A2EE5">
        <w:rPr>
          <w:rFonts w:ascii="Times New Roman" w:hAnsi="Times New Roman"/>
          <w:highlight w:val="yellow"/>
        </w:rPr>
        <w:t>Switch</w:t>
      </w:r>
      <w:r w:rsidRPr="002A2EE5">
        <w:rPr>
          <w:rFonts w:ascii="Times New Roman" w:hAnsi="Times New Roman"/>
          <w:highlight w:val="yellow"/>
          <w:lang w:val="fr-FR"/>
        </w:rPr>
        <w:t xml:space="preserve"> </w:t>
      </w:r>
      <w:r w:rsidRPr="002A2EE5">
        <w:rPr>
          <w:rFonts w:ascii="Times New Roman" w:hAnsi="Times New Roman"/>
          <w:highlight w:val="yellow"/>
        </w:rPr>
        <w:t>Request</w:t>
      </w:r>
    </w:p>
    <w:p w:rsidR="006C17A6" w:rsidRDefault="006C17A6" w:rsidP="006C17A6">
      <w:pPr>
        <w:pStyle w:val="Header"/>
        <w:widowControl/>
        <w:jc w:val="right"/>
        <w:rPr>
          <w:rFonts w:ascii="Times New Roman" w:hAnsi="Times New Roman"/>
          <w:lang w:val="fr-FR"/>
        </w:rPr>
      </w:pPr>
      <w:r>
        <w:rPr>
          <w:rFonts w:ascii="Times New Roman" w:hAnsi="Times New Roman"/>
          <w:lang w:val="fr-FR"/>
        </w:rPr>
        <w:t xml:space="preserve"> Version 4.0</w:t>
      </w:r>
    </w:p>
    <w:p w:rsidR="006C17A6" w:rsidRDefault="006C17A6" w:rsidP="00E76579">
      <w:pPr>
        <w:pStyle w:val="Header"/>
        <w:widowControl/>
        <w:jc w:val="right"/>
        <w:rPr>
          <w:b/>
          <w:sz w:val="24"/>
        </w:rPr>
      </w:pPr>
    </w:p>
    <w:p w:rsidR="002A2EE5" w:rsidRDefault="002A2EE5" w:rsidP="00E76579">
      <w:pPr>
        <w:pStyle w:val="Header"/>
        <w:widowControl/>
        <w:jc w:val="right"/>
        <w:rPr>
          <w:b/>
          <w:sz w:val="24"/>
        </w:rPr>
      </w:pPr>
    </w:p>
    <w:p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Required</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N1~8R~CUSTOMER</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ID 2/3</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Code identifying an organizational entity, a physical location, property or an individual</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5"/>
            <w:tcBorders>
              <w:top w:val="nil"/>
              <w:left w:val="nil"/>
              <w:bottom w:val="nil"/>
              <w:right w:val="nil"/>
            </w:tcBorders>
          </w:tcPr>
          <w:p w:rsidR="00117126" w:rsidRDefault="00117126" w:rsidP="00394550">
            <w:pPr>
              <w:adjustRightInd w:val="0"/>
              <w:ind w:right="144"/>
              <w:rPr>
                <w:sz w:val="24"/>
                <w:szCs w:val="24"/>
              </w:rPr>
            </w:pPr>
            <w:r>
              <w:rPr>
                <w:szCs w:val="24"/>
              </w:rPr>
              <w:t>Consumer Service Provider (CSP) Customer</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 name as documented in the sender's application system.  This name field must be used in order to populate the zip code in N403.</w:t>
            </w:r>
          </w:p>
        </w:tc>
      </w:tr>
    </w:tbl>
    <w:p w:rsidR="00117126" w:rsidRDefault="00117126" w:rsidP="00117126">
      <w:pPr>
        <w:tabs>
          <w:tab w:val="right" w:pos="1800"/>
          <w:tab w:val="left" w:pos="2160"/>
        </w:tabs>
        <w:adjustRightInd w:val="0"/>
        <w:ind w:left="2160" w:hanging="2160"/>
        <w:rPr>
          <w:b/>
          <w:szCs w:val="24"/>
        </w:rPr>
      </w:pPr>
      <w:r>
        <w:rPr>
          <w:szCs w:val="24"/>
        </w:rPr>
        <w:br w:type="page"/>
      </w:r>
      <w:bookmarkStart w:id="2" w:name="book4"/>
      <w:bookmarkEnd w:id="2"/>
      <w:r>
        <w:rPr>
          <w:b/>
          <w:szCs w:val="24"/>
        </w:rPr>
        <w:lastRenderedPageBreak/>
        <w:tab/>
        <w:t>Segment:</w:t>
      </w:r>
      <w:r>
        <w:rPr>
          <w:b/>
          <w:szCs w:val="24"/>
        </w:rPr>
        <w:tab/>
      </w:r>
      <w:r>
        <w:rPr>
          <w:b/>
          <w:sz w:val="40"/>
          <w:szCs w:val="24"/>
        </w:rPr>
        <w:t xml:space="preserve">N4 </w:t>
      </w:r>
      <w:r>
        <w:rPr>
          <w:b/>
          <w:szCs w:val="24"/>
        </w:rPr>
        <w:t>Geographic Location (Customer Service Address)</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Zip Code (N403) is Required.  The first 5 characters will be used for validation against service zip stored at ERCOT.</w:t>
            </w: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N4~~~78111</w:t>
            </w:r>
          </w:p>
          <w:p w:rsidR="00117126" w:rsidRDefault="00117126" w:rsidP="00394550">
            <w:pPr>
              <w:adjustRightInd w:val="0"/>
              <w:ind w:right="144"/>
              <w:rPr>
                <w:sz w:val="24"/>
                <w:szCs w:val="24"/>
              </w:rPr>
            </w:pPr>
            <w:r>
              <w:rPr>
                <w:szCs w:val="24"/>
              </w:rPr>
              <w:t>N4~~~781110001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3/15</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tcPr>
          <w:p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rsidR="00117126" w:rsidRDefault="00117126" w:rsidP="00117126">
      <w:pPr>
        <w:tabs>
          <w:tab w:val="right" w:pos="1800"/>
          <w:tab w:val="left" w:pos="2160"/>
        </w:tabs>
        <w:adjustRightInd w:val="0"/>
        <w:ind w:left="2160" w:hanging="2160"/>
        <w:rPr>
          <w:b/>
          <w:szCs w:val="24"/>
        </w:rPr>
      </w:pPr>
      <w:r>
        <w:rPr>
          <w:szCs w:val="24"/>
        </w:rPr>
        <w:br w:type="page"/>
      </w:r>
      <w:bookmarkStart w:id="3" w:name="book5"/>
      <w:bookmarkEnd w:id="3"/>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The customer contact name should be formatted as follows:</w:t>
            </w:r>
          </w:p>
          <w:p w:rsidR="00117126" w:rsidRDefault="00117126" w:rsidP="00394550">
            <w:pPr>
              <w:adjustRightInd w:val="0"/>
              <w:ind w:right="144"/>
              <w:rPr>
                <w:szCs w:val="24"/>
              </w:rPr>
            </w:pPr>
            <w:r>
              <w:rPr>
                <w:szCs w:val="24"/>
              </w:rPr>
              <w:t>LAST, FIRST NAME</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Required</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 xml:space="preserve">Only one PER~IC will be sent per transaction. </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Only one comma will be used for the following examples:</w:t>
            </w:r>
          </w:p>
          <w:p w:rsidR="00117126" w:rsidRDefault="00117126" w:rsidP="00394550">
            <w:pPr>
              <w:adjustRightInd w:val="0"/>
              <w:ind w:right="144"/>
              <w:rPr>
                <w:szCs w:val="24"/>
              </w:rPr>
            </w:pPr>
            <w:r>
              <w:rPr>
                <w:szCs w:val="24"/>
              </w:rPr>
              <w:t>PER~IC~SNOW, JOE RAY JR</w:t>
            </w:r>
          </w:p>
          <w:p w:rsidR="00117126" w:rsidRDefault="00117126" w:rsidP="00394550">
            <w:pPr>
              <w:adjustRightInd w:val="0"/>
              <w:ind w:right="144"/>
              <w:rPr>
                <w:szCs w:val="24"/>
              </w:rPr>
            </w:pPr>
            <w:r>
              <w:rPr>
                <w:szCs w:val="24"/>
              </w:rPr>
              <w:t>PER~IC~SNOW, JOE RAY JR~TE~8005551212</w:t>
            </w:r>
          </w:p>
          <w:p w:rsidR="00117126" w:rsidRDefault="00117126" w:rsidP="00394550">
            <w:pPr>
              <w:adjustRightInd w:val="0"/>
              <w:ind w:right="144"/>
              <w:rPr>
                <w:sz w:val="24"/>
                <w:szCs w:val="24"/>
              </w:rPr>
            </w:pPr>
            <w:r>
              <w:rPr>
                <w:szCs w:val="24"/>
              </w:rPr>
              <w:t>PER~IC~SNOW, JOE RAY JR~TE~8005551212~TE~8005552121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Information Contact</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bl>
    <w:p w:rsidR="00117126" w:rsidRDefault="00117126" w:rsidP="002A2EE5">
      <w:pPr>
        <w:tabs>
          <w:tab w:val="right" w:pos="1800"/>
          <w:tab w:val="left" w:pos="2160"/>
        </w:tabs>
        <w:adjustRightInd w:val="0"/>
        <w:ind w:left="2160" w:hanging="2160"/>
        <w:rPr>
          <w:b/>
        </w:rPr>
      </w:pPr>
      <w:r>
        <w:rPr>
          <w:szCs w:val="24"/>
        </w:rPr>
        <w:br w:type="page"/>
      </w:r>
    </w:p>
    <w:p w:rsidR="00117126" w:rsidRDefault="00117126" w:rsidP="00117126">
      <w:pPr>
        <w:tabs>
          <w:tab w:val="right" w:pos="1800"/>
          <w:tab w:val="left" w:pos="2160"/>
        </w:tabs>
        <w:adjustRightInd w:val="0"/>
        <w:ind w:left="2160" w:hanging="2160"/>
        <w:rPr>
          <w:ins w:id="4" w:author="ERCOT" w:date="2020-11-18T11:21:00Z"/>
          <w:b/>
        </w:rPr>
      </w:pPr>
      <w:ins w:id="5" w:author="ERCOT" w:date="2020-11-18T11:21:00Z">
        <w:r>
          <w:rPr>
            <w:b/>
          </w:rPr>
          <w:lastRenderedPageBreak/>
          <w:t>Segment:</w:t>
        </w:r>
        <w:r>
          <w:rPr>
            <w:b/>
          </w:rPr>
          <w:tab/>
        </w:r>
        <w:r>
          <w:rPr>
            <w:b/>
            <w:bCs/>
            <w:sz w:val="40"/>
            <w:szCs w:val="40"/>
          </w:rPr>
          <w:t xml:space="preserve">PER </w:t>
        </w:r>
        <w:r>
          <w:rPr>
            <w:b/>
          </w:rPr>
          <w:t>Administrative Communications Contact (Power Outage Contact Information)</w:t>
        </w:r>
      </w:ins>
    </w:p>
    <w:p w:rsidR="00117126" w:rsidRDefault="00117126" w:rsidP="00117126">
      <w:pPr>
        <w:tabs>
          <w:tab w:val="right" w:pos="1800"/>
          <w:tab w:val="left" w:pos="2160"/>
        </w:tabs>
        <w:adjustRightInd w:val="0"/>
        <w:ind w:left="2160" w:hanging="2160"/>
        <w:rPr>
          <w:ins w:id="6" w:author="ERCOT" w:date="2020-11-18T11:21:00Z"/>
        </w:rPr>
      </w:pPr>
      <w:ins w:id="7" w:author="ERCOT" w:date="2020-11-18T11:21:00Z">
        <w:r>
          <w:rPr>
            <w:b/>
          </w:rPr>
          <w:tab/>
          <w:t>Position:</w:t>
        </w:r>
        <w:r>
          <w:rPr>
            <w:b/>
          </w:rPr>
          <w:tab/>
        </w:r>
        <w:r>
          <w:t>080</w:t>
        </w:r>
      </w:ins>
    </w:p>
    <w:p w:rsidR="00117126" w:rsidRDefault="00117126" w:rsidP="00117126">
      <w:pPr>
        <w:tabs>
          <w:tab w:val="right" w:pos="1800"/>
          <w:tab w:val="left" w:pos="2160"/>
        </w:tabs>
        <w:adjustRightInd w:val="0"/>
        <w:ind w:left="2160" w:hanging="2160"/>
        <w:rPr>
          <w:ins w:id="8" w:author="ERCOT" w:date="2020-11-18T11:21:00Z"/>
        </w:rPr>
      </w:pPr>
      <w:ins w:id="9" w:author="ERCOT" w:date="2020-11-18T11:21:00Z">
        <w:r>
          <w:tab/>
        </w:r>
        <w:r>
          <w:rPr>
            <w:b/>
          </w:rPr>
          <w:t>Loop:</w:t>
        </w:r>
        <w:r>
          <w:tab/>
          <w:t>N1        Optional</w:t>
        </w:r>
      </w:ins>
    </w:p>
    <w:p w:rsidR="00117126" w:rsidRDefault="00117126" w:rsidP="00117126">
      <w:pPr>
        <w:tabs>
          <w:tab w:val="right" w:pos="1800"/>
          <w:tab w:val="left" w:pos="2160"/>
        </w:tabs>
        <w:adjustRightInd w:val="0"/>
        <w:ind w:left="2160" w:hanging="2160"/>
        <w:rPr>
          <w:ins w:id="10" w:author="ERCOT" w:date="2020-11-18T11:21:00Z"/>
        </w:rPr>
      </w:pPr>
      <w:ins w:id="11" w:author="ERCOT" w:date="2020-11-18T11:21:00Z">
        <w:r>
          <w:tab/>
        </w:r>
        <w:r>
          <w:rPr>
            <w:b/>
          </w:rPr>
          <w:t>Level:</w:t>
        </w:r>
        <w:r>
          <w:tab/>
          <w:t>Heading</w:t>
        </w:r>
      </w:ins>
    </w:p>
    <w:p w:rsidR="00117126" w:rsidRDefault="00117126" w:rsidP="00117126">
      <w:pPr>
        <w:tabs>
          <w:tab w:val="right" w:pos="1800"/>
          <w:tab w:val="left" w:pos="2160"/>
        </w:tabs>
        <w:adjustRightInd w:val="0"/>
        <w:ind w:left="2160" w:hanging="2160"/>
        <w:rPr>
          <w:ins w:id="12" w:author="ERCOT" w:date="2020-11-18T11:21:00Z"/>
        </w:rPr>
      </w:pPr>
      <w:ins w:id="13" w:author="ERCOT" w:date="2020-11-18T11:21:00Z">
        <w:r>
          <w:tab/>
        </w:r>
        <w:r>
          <w:rPr>
            <w:b/>
          </w:rPr>
          <w:t>Usage:</w:t>
        </w:r>
        <w:r>
          <w:tab/>
          <w:t>Optional</w:t>
        </w:r>
      </w:ins>
    </w:p>
    <w:p w:rsidR="00117126" w:rsidRDefault="00117126" w:rsidP="00117126">
      <w:pPr>
        <w:tabs>
          <w:tab w:val="right" w:pos="1800"/>
          <w:tab w:val="left" w:pos="2160"/>
        </w:tabs>
        <w:adjustRightInd w:val="0"/>
        <w:ind w:left="2160" w:hanging="2160"/>
        <w:rPr>
          <w:ins w:id="14" w:author="ERCOT" w:date="2020-11-18T11:21:00Z"/>
        </w:rPr>
      </w:pPr>
      <w:ins w:id="15" w:author="ERCOT" w:date="2020-11-18T11:21:00Z">
        <w:r>
          <w:tab/>
        </w:r>
        <w:r>
          <w:rPr>
            <w:b/>
          </w:rPr>
          <w:t>Max Use:</w:t>
        </w:r>
        <w:r>
          <w:tab/>
          <w:t>&gt;1</w:t>
        </w:r>
      </w:ins>
    </w:p>
    <w:p w:rsidR="00117126" w:rsidRDefault="00117126" w:rsidP="00117126">
      <w:pPr>
        <w:tabs>
          <w:tab w:val="right" w:pos="1800"/>
          <w:tab w:val="left" w:pos="2160"/>
        </w:tabs>
        <w:adjustRightInd w:val="0"/>
        <w:ind w:left="2160" w:hanging="2160"/>
        <w:rPr>
          <w:ins w:id="16" w:author="ERCOT" w:date="2020-11-18T11:21:00Z"/>
        </w:rPr>
      </w:pPr>
      <w:ins w:id="17" w:author="ERCOT" w:date="2020-11-18T11:21:00Z">
        <w:r>
          <w:tab/>
        </w:r>
        <w:r>
          <w:rPr>
            <w:b/>
          </w:rPr>
          <w:t>Purpose:</w:t>
        </w:r>
        <w:r>
          <w:tab/>
          <w:t>To identify a person or office to whom administrative communications should be directed</w:t>
        </w:r>
      </w:ins>
    </w:p>
    <w:p w:rsidR="00117126" w:rsidRDefault="00117126" w:rsidP="00117126">
      <w:pPr>
        <w:tabs>
          <w:tab w:val="right" w:pos="1800"/>
          <w:tab w:val="left" w:pos="2160"/>
          <w:tab w:val="left" w:pos="2520"/>
        </w:tabs>
        <w:adjustRightInd w:val="0"/>
        <w:ind w:left="2520" w:hanging="2520"/>
        <w:rPr>
          <w:ins w:id="18" w:author="ERCOT" w:date="2020-11-18T11:21:00Z"/>
        </w:rPr>
      </w:pPr>
      <w:ins w:id="19" w:author="ERCOT" w:date="2020-11-18T11:21:00Z">
        <w:r>
          <w:tab/>
        </w:r>
        <w:r>
          <w:rPr>
            <w:b/>
          </w:rPr>
          <w:t>Syntax Notes:</w:t>
        </w:r>
        <w:r>
          <w:tab/>
        </w:r>
        <w:r>
          <w:rPr>
            <w:b/>
          </w:rPr>
          <w:t>1</w:t>
        </w:r>
        <w:r>
          <w:tab/>
          <w:t>If either PER03 or PER04 is present, then the other is required.</w:t>
        </w:r>
      </w:ins>
    </w:p>
    <w:p w:rsidR="00117126" w:rsidRDefault="00117126" w:rsidP="00117126">
      <w:pPr>
        <w:tabs>
          <w:tab w:val="right" w:pos="1800"/>
          <w:tab w:val="left" w:pos="2160"/>
          <w:tab w:val="left" w:pos="2520"/>
        </w:tabs>
        <w:adjustRightInd w:val="0"/>
        <w:ind w:left="2520" w:hanging="2520"/>
        <w:rPr>
          <w:ins w:id="20" w:author="ERCOT" w:date="2020-11-18T11:21:00Z"/>
        </w:rPr>
      </w:pPr>
      <w:ins w:id="21" w:author="ERCOT" w:date="2020-11-18T11:21:00Z">
        <w:r>
          <w:tab/>
        </w:r>
        <w:r>
          <w:tab/>
        </w:r>
        <w:r>
          <w:rPr>
            <w:b/>
          </w:rPr>
          <w:t>2</w:t>
        </w:r>
        <w:r>
          <w:tab/>
          <w:t>If either PER05 or PER06 is present, then the other is required.</w:t>
        </w:r>
      </w:ins>
    </w:p>
    <w:p w:rsidR="00117126" w:rsidRDefault="00117126" w:rsidP="00117126">
      <w:pPr>
        <w:tabs>
          <w:tab w:val="right" w:pos="1800"/>
          <w:tab w:val="left" w:pos="2160"/>
          <w:tab w:val="left" w:pos="2520"/>
        </w:tabs>
        <w:adjustRightInd w:val="0"/>
        <w:ind w:left="2520" w:hanging="2520"/>
        <w:rPr>
          <w:ins w:id="22" w:author="ERCOT" w:date="2020-11-18T11:21:00Z"/>
        </w:rPr>
      </w:pPr>
      <w:ins w:id="23" w:author="ERCOT" w:date="2020-11-18T11:21:00Z">
        <w:r>
          <w:tab/>
        </w:r>
        <w:r>
          <w:tab/>
        </w:r>
        <w:r>
          <w:rPr>
            <w:b/>
          </w:rPr>
          <w:t>3</w:t>
        </w:r>
        <w:r>
          <w:tab/>
          <w:t>If either PER07 or PER08 is present, then the other is required.</w:t>
        </w:r>
      </w:ins>
    </w:p>
    <w:p w:rsidR="00117126" w:rsidRDefault="00117126" w:rsidP="00117126">
      <w:pPr>
        <w:tabs>
          <w:tab w:val="right" w:pos="1800"/>
          <w:tab w:val="left" w:pos="2160"/>
          <w:tab w:val="left" w:pos="2520"/>
        </w:tabs>
        <w:adjustRightInd w:val="0"/>
        <w:ind w:left="2520" w:hanging="2520"/>
        <w:rPr>
          <w:ins w:id="24" w:author="ERCOT" w:date="2020-11-18T11:21:00Z"/>
        </w:rPr>
      </w:pPr>
      <w:ins w:id="25" w:author="ERCOT" w:date="2020-11-18T11:21:00Z">
        <w:r>
          <w:tab/>
        </w:r>
        <w:r>
          <w:rPr>
            <w:b/>
          </w:rPr>
          <w:t>Semantic Notes:</w:t>
        </w:r>
      </w:ins>
    </w:p>
    <w:p w:rsidR="00117126" w:rsidRDefault="00117126" w:rsidP="00117126">
      <w:pPr>
        <w:tabs>
          <w:tab w:val="right" w:pos="1800"/>
          <w:tab w:val="left" w:pos="2160"/>
          <w:tab w:val="left" w:pos="2520"/>
        </w:tabs>
        <w:adjustRightInd w:val="0"/>
        <w:ind w:left="2520" w:hanging="2520"/>
        <w:rPr>
          <w:ins w:id="26" w:author="ERCOT" w:date="2020-11-18T11:21:00Z"/>
        </w:rPr>
      </w:pPr>
      <w:ins w:id="27" w:author="ERCOT" w:date="2020-11-18T11:21: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rsidTr="00394550">
        <w:trPr>
          <w:ins w:id="28" w:author="ERCOT" w:date="2020-11-18T11:21:00Z"/>
        </w:trPr>
        <w:tc>
          <w:tcPr>
            <w:tcW w:w="1944" w:type="dxa"/>
            <w:tcBorders>
              <w:top w:val="nil"/>
              <w:left w:val="nil"/>
              <w:bottom w:val="nil"/>
              <w:right w:val="nil"/>
            </w:tcBorders>
          </w:tcPr>
          <w:p w:rsidR="00117126" w:rsidRDefault="00117126" w:rsidP="00394550">
            <w:pPr>
              <w:adjustRightInd w:val="0"/>
              <w:ind w:right="144"/>
              <w:jc w:val="right"/>
              <w:rPr>
                <w:ins w:id="29" w:author="ERCOT" w:date="2020-11-18T11:21:00Z"/>
              </w:rPr>
            </w:pPr>
            <w:ins w:id="30" w:author="ERCOT" w:date="2020-11-18T11:21:00Z">
              <w:r>
                <w:rPr>
                  <w:b/>
                </w:rPr>
                <w:t>Notes:</w:t>
              </w:r>
            </w:ins>
          </w:p>
        </w:tc>
        <w:tc>
          <w:tcPr>
            <w:tcW w:w="216" w:type="dxa"/>
            <w:tcBorders>
              <w:top w:val="nil"/>
              <w:left w:val="nil"/>
              <w:bottom w:val="nil"/>
              <w:right w:val="nil"/>
            </w:tcBorders>
          </w:tcPr>
          <w:p w:rsidR="00117126" w:rsidRDefault="00117126" w:rsidP="00394550">
            <w:pPr>
              <w:adjustRightInd w:val="0"/>
              <w:ind w:right="144"/>
              <w:jc w:val="right"/>
              <w:rPr>
                <w:ins w:id="31" w:author="ERCOT" w:date="2020-11-18T11:21: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32" w:author="ERCOT" w:date="2020-11-18T11:21:00Z"/>
              </w:rPr>
            </w:pPr>
            <w:ins w:id="33" w:author="ERCOT" w:date="2020-11-18T11:21:00Z">
              <w:r>
                <w:t xml:space="preserve">Only one (1) PER~PO segment </w:t>
              </w:r>
            </w:ins>
            <w:ins w:id="34" w:author="Thurman, Kathryn" w:date="2021-04-22T10:06:00Z">
              <w:r w:rsidR="00D425D6">
                <w:t xml:space="preserve">will be sent </w:t>
              </w:r>
            </w:ins>
            <w:ins w:id="35" w:author="ERCOT" w:date="2020-11-18T11:21:00Z">
              <w:r>
                <w:t xml:space="preserve">per transaction </w:t>
              </w:r>
              <w:del w:id="36" w:author="Thurman, Kathryn" w:date="2021-04-22T10:06:00Z">
                <w:r w:rsidDel="00D425D6">
                  <w:delText>will be accepted by the TDSP</w:delText>
                </w:r>
              </w:del>
            </w:ins>
          </w:p>
          <w:p w:rsidR="00117126" w:rsidRDefault="00117126" w:rsidP="00394550">
            <w:pPr>
              <w:adjustRightInd w:val="0"/>
              <w:ind w:right="144"/>
              <w:rPr>
                <w:ins w:id="37" w:author="ERCOT" w:date="2020-11-18T11:21:00Z"/>
              </w:rPr>
            </w:pPr>
          </w:p>
          <w:p w:rsidR="00117126" w:rsidRDefault="00117126" w:rsidP="00394550">
            <w:pPr>
              <w:adjustRightInd w:val="0"/>
              <w:ind w:right="144"/>
              <w:rPr>
                <w:ins w:id="38" w:author="ERCOT" w:date="2020-11-18T11:21:00Z"/>
              </w:rPr>
            </w:pPr>
            <w:ins w:id="39" w:author="ERCOT" w:date="2020-11-18T11:21:00Z">
              <w:r>
                <w:t>PER~PO~~TE~8005551212~~~ EM~NAME@ISP.COM</w:t>
              </w:r>
            </w:ins>
          </w:p>
          <w:p w:rsidR="00117126" w:rsidRDefault="00117126" w:rsidP="00394550">
            <w:pPr>
              <w:adjustRightInd w:val="0"/>
              <w:ind w:right="144"/>
              <w:rPr>
                <w:ins w:id="40" w:author="ERCOT" w:date="2020-11-18T11:21:00Z"/>
              </w:rPr>
            </w:pPr>
            <w:ins w:id="41" w:author="ERCOT" w:date="2020-11-18T11:21:00Z">
              <w:r>
                <w:t>PER~PO~~~~PC~8005555551~EM~NAME@ISP.COM</w:t>
              </w:r>
            </w:ins>
          </w:p>
          <w:p w:rsidR="00117126" w:rsidRDefault="00117126" w:rsidP="00394550">
            <w:pPr>
              <w:adjustRightInd w:val="0"/>
              <w:ind w:right="144"/>
              <w:rPr>
                <w:ins w:id="42" w:author="ERCOT" w:date="2020-11-18T11:21:00Z"/>
              </w:rPr>
            </w:pPr>
            <w:ins w:id="43" w:author="ERCOT" w:date="2020-11-18T11:21:00Z">
              <w:r>
                <w:t>PER~PO~~~~~EM~NAME@ISP.COM</w:t>
              </w:r>
            </w:ins>
          </w:p>
          <w:p w:rsidR="00117126" w:rsidRDefault="00117126" w:rsidP="00394550">
            <w:pPr>
              <w:adjustRightInd w:val="0"/>
              <w:ind w:right="144"/>
              <w:rPr>
                <w:ins w:id="44" w:author="ERCOT" w:date="2020-11-18T11:21:00Z"/>
              </w:rPr>
            </w:pPr>
          </w:p>
          <w:p w:rsidR="00117126" w:rsidRDefault="00117126" w:rsidP="00394550">
            <w:pPr>
              <w:adjustRightInd w:val="0"/>
              <w:ind w:right="144"/>
              <w:rPr>
                <w:ins w:id="45" w:author="ERCOT" w:date="2020-11-18T11:21:00Z"/>
              </w:rPr>
            </w:pPr>
            <w:ins w:id="46" w:author="ERCOT" w:date="2020-11-18T11:21:00Z">
              <w:r>
                <w:t>Optional</w:t>
              </w:r>
            </w:ins>
          </w:p>
          <w:p w:rsidR="00117126" w:rsidRDefault="00117126" w:rsidP="00394550">
            <w:pPr>
              <w:adjustRightInd w:val="0"/>
              <w:ind w:right="144"/>
              <w:rPr>
                <w:ins w:id="47" w:author="ERCOT" w:date="2020-11-18T11:21:00Z"/>
              </w:rPr>
            </w:pPr>
          </w:p>
        </w:tc>
      </w:tr>
      <w:tr w:rsidR="00117126" w:rsidTr="00394550">
        <w:trPr>
          <w:ins w:id="48" w:author="ERCOT" w:date="2020-11-18T11:21:00Z"/>
        </w:trPr>
        <w:tc>
          <w:tcPr>
            <w:tcW w:w="1944" w:type="dxa"/>
            <w:tcBorders>
              <w:top w:val="nil"/>
              <w:left w:val="nil"/>
              <w:bottom w:val="nil"/>
              <w:right w:val="nil"/>
            </w:tcBorders>
          </w:tcPr>
          <w:p w:rsidR="00117126" w:rsidRDefault="00117126" w:rsidP="00394550">
            <w:pPr>
              <w:adjustRightInd w:val="0"/>
              <w:ind w:right="144"/>
              <w:rPr>
                <w:ins w:id="49" w:author="ERCOT" w:date="2020-11-18T11:21:00Z"/>
              </w:rPr>
            </w:pPr>
          </w:p>
        </w:tc>
        <w:tc>
          <w:tcPr>
            <w:tcW w:w="216" w:type="dxa"/>
            <w:tcBorders>
              <w:top w:val="nil"/>
              <w:left w:val="nil"/>
              <w:bottom w:val="nil"/>
              <w:right w:val="nil"/>
            </w:tcBorders>
          </w:tcPr>
          <w:p w:rsidR="00117126" w:rsidRDefault="00117126" w:rsidP="00394550">
            <w:pPr>
              <w:adjustRightInd w:val="0"/>
              <w:ind w:right="144"/>
              <w:rPr>
                <w:ins w:id="50" w:author="ERCOT" w:date="2020-11-18T11:21: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51" w:author="ERCOT" w:date="2020-11-18T11:21:00Z"/>
              </w:rPr>
            </w:pPr>
            <w:ins w:id="52" w:author="ERCOT" w:date="2020-11-18T11:21:00Z">
              <w:r>
                <w:t>PER~PO~~TE~8005551212~ PC~8005555551~EM~NAME@ISP.COM</w:t>
              </w:r>
            </w:ins>
          </w:p>
        </w:tc>
      </w:tr>
    </w:tbl>
    <w:p w:rsidR="00117126" w:rsidRDefault="00117126" w:rsidP="00117126">
      <w:pPr>
        <w:adjustRightInd w:val="0"/>
        <w:rPr>
          <w:ins w:id="53" w:author="ERCOT" w:date="2020-11-18T11:21:00Z"/>
        </w:rPr>
      </w:pPr>
    </w:p>
    <w:p w:rsidR="00117126" w:rsidRDefault="00117126" w:rsidP="00117126">
      <w:pPr>
        <w:adjustRightInd w:val="0"/>
        <w:jc w:val="center"/>
        <w:rPr>
          <w:ins w:id="54" w:author="ERCOT" w:date="2020-11-18T11:21:00Z"/>
          <w:b/>
        </w:rPr>
      </w:pPr>
      <w:ins w:id="55" w:author="ERCOT" w:date="2020-11-18T11:21:00Z">
        <w:r>
          <w:rPr>
            <w:b/>
          </w:rPr>
          <w:t>Data Element Summary</w:t>
        </w:r>
      </w:ins>
    </w:p>
    <w:p w:rsidR="00117126" w:rsidRDefault="00117126" w:rsidP="00117126">
      <w:pPr>
        <w:tabs>
          <w:tab w:val="center" w:pos="1440"/>
          <w:tab w:val="center" w:pos="2448"/>
          <w:tab w:val="left" w:pos="2988"/>
          <w:tab w:val="left" w:pos="7956"/>
          <w:tab w:val="left" w:pos="9432"/>
          <w:tab w:val="left" w:pos="10080"/>
        </w:tabs>
        <w:adjustRightInd w:val="0"/>
        <w:rPr>
          <w:ins w:id="56" w:author="ERCOT" w:date="2020-11-18T11:21:00Z"/>
          <w:b/>
        </w:rPr>
      </w:pPr>
      <w:ins w:id="57" w:author="ERCOT" w:date="2020-11-18T11:21:00Z">
        <w:r>
          <w:rPr>
            <w:b/>
          </w:rPr>
          <w:tab/>
          <w:t>Ref.</w:t>
        </w:r>
        <w:r>
          <w:rPr>
            <w:b/>
          </w:rPr>
          <w:tab/>
          <w:t>Data</w:t>
        </w:r>
        <w:r>
          <w:rPr>
            <w:b/>
          </w:rPr>
          <w:tab/>
        </w:r>
      </w:ins>
    </w:p>
    <w:p w:rsidR="00117126" w:rsidRDefault="00117126" w:rsidP="00117126">
      <w:pPr>
        <w:tabs>
          <w:tab w:val="center" w:pos="1440"/>
          <w:tab w:val="center" w:pos="2448"/>
          <w:tab w:val="left" w:pos="2988"/>
          <w:tab w:val="left" w:pos="7956"/>
          <w:tab w:val="left" w:pos="9432"/>
          <w:tab w:val="left" w:pos="10080"/>
        </w:tabs>
        <w:adjustRightInd w:val="0"/>
        <w:rPr>
          <w:ins w:id="58" w:author="ERCOT" w:date="2020-11-18T11:21:00Z"/>
        </w:rPr>
      </w:pPr>
      <w:ins w:id="59" w:author="ERCOT" w:date="2020-11-18T11:21: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rsidTr="00394550">
        <w:trPr>
          <w:ins w:id="60" w:author="ERCOT" w:date="2020-11-18T11:21:00Z"/>
        </w:trPr>
        <w:tc>
          <w:tcPr>
            <w:tcW w:w="1007" w:type="dxa"/>
            <w:tcBorders>
              <w:top w:val="nil"/>
              <w:left w:val="nil"/>
              <w:bottom w:val="nil"/>
              <w:right w:val="nil"/>
            </w:tcBorders>
          </w:tcPr>
          <w:p w:rsidR="00117126" w:rsidRDefault="00117126" w:rsidP="00394550">
            <w:pPr>
              <w:tabs>
                <w:tab w:val="center" w:pos="1440"/>
                <w:tab w:val="center" w:pos="2448"/>
                <w:tab w:val="left" w:pos="2988"/>
                <w:tab w:val="left" w:pos="7956"/>
                <w:tab w:val="left" w:pos="9432"/>
                <w:tab w:val="left" w:pos="10080"/>
              </w:tabs>
              <w:adjustRightInd w:val="0"/>
              <w:ind w:right="144"/>
              <w:rPr>
                <w:ins w:id="61" w:author="ERCOT" w:date="2020-11-18T11:21:00Z"/>
              </w:rPr>
            </w:pPr>
            <w:ins w:id="62" w:author="ERCOT" w:date="2020-11-18T11:21:00Z">
              <w:r>
                <w:rPr>
                  <w:b/>
                </w:rPr>
                <w:t>M</w:t>
              </w:r>
              <w:r>
                <w:rPr>
                  <w:b/>
                  <w:bCs/>
                </w:rPr>
                <w:t>ust Use</w:t>
              </w:r>
            </w:ins>
          </w:p>
        </w:tc>
        <w:tc>
          <w:tcPr>
            <w:tcW w:w="1080" w:type="dxa"/>
            <w:tcBorders>
              <w:top w:val="nil"/>
              <w:left w:val="nil"/>
              <w:bottom w:val="nil"/>
              <w:right w:val="nil"/>
            </w:tcBorders>
          </w:tcPr>
          <w:p w:rsidR="00117126" w:rsidRDefault="00117126" w:rsidP="00394550">
            <w:pPr>
              <w:adjustRightInd w:val="0"/>
              <w:ind w:right="144"/>
              <w:jc w:val="center"/>
              <w:rPr>
                <w:ins w:id="63" w:author="ERCOT" w:date="2020-11-18T11:21:00Z"/>
              </w:rPr>
            </w:pPr>
            <w:ins w:id="64" w:author="ERCOT" w:date="2020-11-18T11:21:00Z">
              <w:r>
                <w:rPr>
                  <w:b/>
                </w:rPr>
                <w:t>PER01</w:t>
              </w:r>
            </w:ins>
          </w:p>
        </w:tc>
        <w:tc>
          <w:tcPr>
            <w:tcW w:w="893" w:type="dxa"/>
            <w:tcBorders>
              <w:top w:val="nil"/>
              <w:left w:val="nil"/>
              <w:bottom w:val="nil"/>
              <w:right w:val="nil"/>
            </w:tcBorders>
          </w:tcPr>
          <w:p w:rsidR="00117126" w:rsidRDefault="00117126" w:rsidP="00394550">
            <w:pPr>
              <w:adjustRightInd w:val="0"/>
              <w:ind w:right="144"/>
              <w:jc w:val="center"/>
              <w:rPr>
                <w:ins w:id="65" w:author="ERCOT" w:date="2020-11-18T11:21:00Z"/>
              </w:rPr>
            </w:pPr>
            <w:ins w:id="66" w:author="ERCOT" w:date="2020-11-18T11:21:00Z">
              <w:r>
                <w:rPr>
                  <w:b/>
                </w:rPr>
                <w:t>366</w:t>
              </w:r>
            </w:ins>
          </w:p>
        </w:tc>
        <w:tc>
          <w:tcPr>
            <w:tcW w:w="4968" w:type="dxa"/>
            <w:gridSpan w:val="5"/>
            <w:tcBorders>
              <w:top w:val="nil"/>
              <w:left w:val="nil"/>
              <w:bottom w:val="nil"/>
              <w:right w:val="nil"/>
            </w:tcBorders>
          </w:tcPr>
          <w:p w:rsidR="00117126" w:rsidRDefault="00117126" w:rsidP="00394550">
            <w:pPr>
              <w:adjustRightInd w:val="0"/>
              <w:ind w:right="144"/>
              <w:rPr>
                <w:ins w:id="67" w:author="ERCOT" w:date="2020-11-18T11:21:00Z"/>
              </w:rPr>
            </w:pPr>
            <w:ins w:id="68" w:author="ERCOT" w:date="2020-11-18T11:21:00Z">
              <w:r>
                <w:rPr>
                  <w:b/>
                </w:rPr>
                <w:t>Contact Function Code</w:t>
              </w:r>
            </w:ins>
          </w:p>
        </w:tc>
        <w:tc>
          <w:tcPr>
            <w:tcW w:w="432" w:type="dxa"/>
            <w:tcBorders>
              <w:top w:val="nil"/>
              <w:left w:val="nil"/>
              <w:bottom w:val="nil"/>
              <w:right w:val="nil"/>
            </w:tcBorders>
          </w:tcPr>
          <w:p w:rsidR="00117126" w:rsidRDefault="00117126" w:rsidP="00394550">
            <w:pPr>
              <w:adjustRightInd w:val="0"/>
              <w:ind w:right="144"/>
              <w:jc w:val="center"/>
              <w:rPr>
                <w:ins w:id="69" w:author="ERCOT" w:date="2020-11-18T11:21:00Z"/>
              </w:rPr>
            </w:pPr>
            <w:ins w:id="70" w:author="ERCOT" w:date="2020-11-18T11:21:00Z">
              <w:r>
                <w:rPr>
                  <w:b/>
                </w:rPr>
                <w:t>M</w:t>
              </w:r>
            </w:ins>
          </w:p>
        </w:tc>
        <w:tc>
          <w:tcPr>
            <w:tcW w:w="20" w:type="dxa"/>
            <w:tcBorders>
              <w:top w:val="nil"/>
              <w:left w:val="nil"/>
              <w:bottom w:val="nil"/>
              <w:right w:val="nil"/>
            </w:tcBorders>
          </w:tcPr>
          <w:p w:rsidR="00117126" w:rsidRDefault="00117126" w:rsidP="00394550">
            <w:pPr>
              <w:adjustRightInd w:val="0"/>
              <w:ind w:right="144"/>
              <w:jc w:val="center"/>
              <w:rPr>
                <w:ins w:id="71"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72" w:author="ERCOT" w:date="2020-11-18T11:21:00Z"/>
              </w:rPr>
            </w:pPr>
            <w:ins w:id="73" w:author="ERCOT" w:date="2020-11-18T11:21:00Z">
              <w:r>
                <w:rPr>
                  <w:b/>
                </w:rPr>
                <w:t>ID 2/2</w:t>
              </w:r>
            </w:ins>
          </w:p>
        </w:tc>
      </w:tr>
      <w:tr w:rsidR="00117126" w:rsidTr="00394550">
        <w:trPr>
          <w:gridAfter w:val="1"/>
          <w:wAfter w:w="331" w:type="dxa"/>
          <w:ins w:id="74"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75"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76" w:author="ERCOT" w:date="2020-11-18T11:21:00Z"/>
              </w:rPr>
            </w:pPr>
            <w:ins w:id="77" w:author="ERCOT" w:date="2020-11-18T11:21:00Z">
              <w:r>
                <w:t>Code identifying the major duty or responsibility of the person or group named</w:t>
              </w:r>
            </w:ins>
          </w:p>
        </w:tc>
      </w:tr>
      <w:tr w:rsidR="00117126" w:rsidTr="00394550">
        <w:trPr>
          <w:gridAfter w:val="1"/>
          <w:wAfter w:w="331" w:type="dxa"/>
          <w:ins w:id="78" w:author="ERCOT" w:date="2020-11-18T11:21:00Z"/>
        </w:trPr>
        <w:tc>
          <w:tcPr>
            <w:tcW w:w="3168" w:type="dxa"/>
            <w:gridSpan w:val="5"/>
            <w:tcBorders>
              <w:top w:val="nil"/>
              <w:left w:val="nil"/>
              <w:bottom w:val="nil"/>
              <w:right w:val="nil"/>
            </w:tcBorders>
          </w:tcPr>
          <w:p w:rsidR="00117126" w:rsidRDefault="00117126" w:rsidP="00394550">
            <w:pPr>
              <w:adjustRightInd w:val="0"/>
              <w:ind w:right="144"/>
              <w:rPr>
                <w:ins w:id="79" w:author="ERCOT" w:date="2020-11-18T11:21:00Z"/>
              </w:rPr>
            </w:pPr>
            <w:ins w:id="80" w:author="ERCOT" w:date="2020-11-18T11:21:00Z">
              <w:r>
                <w:t xml:space="preserve"> </w:t>
              </w:r>
            </w:ins>
          </w:p>
        </w:tc>
        <w:tc>
          <w:tcPr>
            <w:tcW w:w="1367" w:type="dxa"/>
            <w:tcBorders>
              <w:top w:val="nil"/>
              <w:left w:val="nil"/>
              <w:bottom w:val="nil"/>
              <w:right w:val="nil"/>
            </w:tcBorders>
          </w:tcPr>
          <w:p w:rsidR="00117126" w:rsidRDefault="00117126" w:rsidP="00394550">
            <w:pPr>
              <w:adjustRightInd w:val="0"/>
              <w:ind w:right="144"/>
              <w:rPr>
                <w:ins w:id="81" w:author="ERCOT" w:date="2020-11-18T11:21:00Z"/>
              </w:rPr>
            </w:pPr>
            <w:ins w:id="82" w:author="ERCOT" w:date="2020-11-18T11:21:00Z">
              <w:r>
                <w:t>PO</w:t>
              </w:r>
            </w:ins>
          </w:p>
        </w:tc>
        <w:tc>
          <w:tcPr>
            <w:tcW w:w="144" w:type="dxa"/>
            <w:tcBorders>
              <w:top w:val="nil"/>
              <w:left w:val="nil"/>
              <w:bottom w:val="nil"/>
              <w:right w:val="nil"/>
            </w:tcBorders>
          </w:tcPr>
          <w:p w:rsidR="00117126" w:rsidRDefault="00117126" w:rsidP="00394550">
            <w:pPr>
              <w:adjustRightInd w:val="0"/>
              <w:ind w:right="144"/>
              <w:rPr>
                <w:ins w:id="83"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84" w:author="ERCOT" w:date="2020-11-18T11:21:00Z"/>
              </w:rPr>
            </w:pPr>
            <w:ins w:id="85" w:author="ERCOT" w:date="2020-11-18T11:21:00Z">
              <w:r>
                <w:t>Production Representative</w:t>
              </w:r>
            </w:ins>
          </w:p>
        </w:tc>
      </w:tr>
      <w:tr w:rsidR="00117126" w:rsidTr="00394550">
        <w:trPr>
          <w:gridAfter w:val="1"/>
          <w:wAfter w:w="331" w:type="dxa"/>
          <w:ins w:id="86" w:author="ERCOT" w:date="2020-11-18T11:21:00Z"/>
        </w:trPr>
        <w:tc>
          <w:tcPr>
            <w:tcW w:w="4535" w:type="dxa"/>
            <w:gridSpan w:val="6"/>
            <w:tcBorders>
              <w:top w:val="nil"/>
              <w:left w:val="nil"/>
              <w:bottom w:val="nil"/>
              <w:right w:val="nil"/>
            </w:tcBorders>
          </w:tcPr>
          <w:p w:rsidR="00117126" w:rsidRDefault="00117126" w:rsidP="00394550">
            <w:pPr>
              <w:adjustRightInd w:val="0"/>
              <w:ind w:right="144"/>
              <w:rPr>
                <w:ins w:id="87" w:author="ERCOT" w:date="2020-11-18T11:21:00Z"/>
              </w:rPr>
            </w:pPr>
          </w:p>
        </w:tc>
        <w:tc>
          <w:tcPr>
            <w:tcW w:w="144" w:type="dxa"/>
            <w:tcBorders>
              <w:top w:val="nil"/>
              <w:left w:val="nil"/>
              <w:bottom w:val="nil"/>
              <w:right w:val="nil"/>
            </w:tcBorders>
          </w:tcPr>
          <w:p w:rsidR="00117126" w:rsidRDefault="00117126" w:rsidP="00394550">
            <w:pPr>
              <w:adjustRightInd w:val="0"/>
              <w:ind w:right="144"/>
              <w:rPr>
                <w:ins w:id="88" w:author="ERCOT" w:date="2020-11-18T11:21:00Z"/>
              </w:rPr>
            </w:pPr>
          </w:p>
        </w:tc>
        <w:tc>
          <w:tcPr>
            <w:tcW w:w="4850" w:type="dxa"/>
            <w:gridSpan w:val="4"/>
            <w:tcBorders>
              <w:top w:val="nil"/>
              <w:left w:val="nil"/>
              <w:bottom w:val="nil"/>
              <w:right w:val="nil"/>
            </w:tcBorders>
            <w:shd w:val="clear" w:color="auto" w:fill="auto"/>
          </w:tcPr>
          <w:p w:rsidR="00117126" w:rsidRDefault="00117126" w:rsidP="00394550">
            <w:pPr>
              <w:tabs>
                <w:tab w:val="right" w:pos="4706"/>
              </w:tabs>
              <w:adjustRightInd w:val="0"/>
              <w:ind w:right="144"/>
              <w:rPr>
                <w:ins w:id="89" w:author="ERCOT" w:date="2020-11-18T11:21:00Z"/>
              </w:rPr>
            </w:pPr>
            <w:ins w:id="90" w:author="ERCOT" w:date="2020-11-18T11:21: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rsidTr="00394550">
        <w:trPr>
          <w:gridAfter w:val="1"/>
          <w:wAfter w:w="331" w:type="dxa"/>
          <w:ins w:id="91" w:author="ERCOT" w:date="2020-11-18T11:21:00Z"/>
        </w:trPr>
        <w:tc>
          <w:tcPr>
            <w:tcW w:w="4535" w:type="dxa"/>
            <w:gridSpan w:val="6"/>
            <w:tcBorders>
              <w:top w:val="nil"/>
              <w:left w:val="nil"/>
              <w:bottom w:val="nil"/>
              <w:right w:val="nil"/>
            </w:tcBorders>
          </w:tcPr>
          <w:p w:rsidR="00117126" w:rsidRDefault="00117126" w:rsidP="00394550">
            <w:pPr>
              <w:adjustRightInd w:val="0"/>
              <w:ind w:right="144"/>
              <w:rPr>
                <w:ins w:id="92" w:author="ERCOT" w:date="2020-11-18T11:21:00Z"/>
              </w:rPr>
            </w:pPr>
          </w:p>
        </w:tc>
        <w:tc>
          <w:tcPr>
            <w:tcW w:w="144" w:type="dxa"/>
            <w:tcBorders>
              <w:top w:val="nil"/>
              <w:left w:val="nil"/>
              <w:bottom w:val="nil"/>
              <w:right w:val="nil"/>
            </w:tcBorders>
          </w:tcPr>
          <w:p w:rsidR="00117126" w:rsidRDefault="00117126" w:rsidP="00394550">
            <w:pPr>
              <w:adjustRightInd w:val="0"/>
              <w:ind w:right="144"/>
              <w:rPr>
                <w:ins w:id="93" w:author="ERCOT" w:date="2020-11-18T11:21:00Z"/>
              </w:rPr>
            </w:pPr>
          </w:p>
        </w:tc>
        <w:tc>
          <w:tcPr>
            <w:tcW w:w="4850" w:type="dxa"/>
            <w:gridSpan w:val="4"/>
            <w:tcBorders>
              <w:top w:val="nil"/>
              <w:left w:val="nil"/>
              <w:bottom w:val="nil"/>
              <w:right w:val="nil"/>
            </w:tcBorders>
            <w:shd w:val="clear" w:color="auto" w:fill="BFBFBF"/>
          </w:tcPr>
          <w:p w:rsidR="00117126" w:rsidRDefault="00117126" w:rsidP="00394550">
            <w:pPr>
              <w:tabs>
                <w:tab w:val="right" w:pos="4706"/>
              </w:tabs>
              <w:adjustRightInd w:val="0"/>
              <w:ind w:right="144"/>
              <w:rPr>
                <w:ins w:id="94" w:author="ERCOT" w:date="2020-11-18T11:21:00Z"/>
              </w:rPr>
            </w:pPr>
            <w:ins w:id="95" w:author="ERCOT" w:date="2020-11-18T11:21:00Z">
              <w:r>
                <w:t xml:space="preserve">Power Outage Contact Information </w:t>
              </w:r>
              <w:r>
                <w:tab/>
              </w:r>
            </w:ins>
          </w:p>
        </w:tc>
      </w:tr>
      <w:tr w:rsidR="00117126" w:rsidTr="00394550">
        <w:trPr>
          <w:ins w:id="96" w:author="ERCOT" w:date="2020-11-18T11:21:00Z"/>
        </w:trPr>
        <w:tc>
          <w:tcPr>
            <w:tcW w:w="1007" w:type="dxa"/>
            <w:tcBorders>
              <w:top w:val="nil"/>
              <w:left w:val="nil"/>
              <w:bottom w:val="nil"/>
              <w:right w:val="nil"/>
            </w:tcBorders>
          </w:tcPr>
          <w:p w:rsidR="00117126" w:rsidRDefault="00117126" w:rsidP="00394550">
            <w:pPr>
              <w:adjustRightInd w:val="0"/>
              <w:ind w:right="144"/>
              <w:rPr>
                <w:ins w:id="97" w:author="ERCOT" w:date="2020-11-18T11:21:00Z"/>
              </w:rPr>
            </w:pPr>
          </w:p>
        </w:tc>
        <w:tc>
          <w:tcPr>
            <w:tcW w:w="1080" w:type="dxa"/>
            <w:tcBorders>
              <w:top w:val="nil"/>
              <w:left w:val="nil"/>
              <w:bottom w:val="nil"/>
              <w:right w:val="nil"/>
            </w:tcBorders>
          </w:tcPr>
          <w:p w:rsidR="00117126" w:rsidRDefault="00117126" w:rsidP="00394550">
            <w:pPr>
              <w:adjustRightInd w:val="0"/>
              <w:ind w:right="144"/>
              <w:jc w:val="center"/>
              <w:rPr>
                <w:ins w:id="98" w:author="ERCOT" w:date="2020-11-18T11:21:00Z"/>
              </w:rPr>
            </w:pPr>
            <w:ins w:id="99" w:author="ERCOT" w:date="2020-11-18T11:21:00Z">
              <w:r>
                <w:rPr>
                  <w:b/>
                </w:rPr>
                <w:t>PER03</w:t>
              </w:r>
            </w:ins>
          </w:p>
        </w:tc>
        <w:tc>
          <w:tcPr>
            <w:tcW w:w="893" w:type="dxa"/>
            <w:tcBorders>
              <w:top w:val="nil"/>
              <w:left w:val="nil"/>
              <w:bottom w:val="nil"/>
              <w:right w:val="nil"/>
            </w:tcBorders>
          </w:tcPr>
          <w:p w:rsidR="00117126" w:rsidRDefault="00117126" w:rsidP="00394550">
            <w:pPr>
              <w:adjustRightInd w:val="0"/>
              <w:ind w:right="144"/>
              <w:jc w:val="center"/>
              <w:rPr>
                <w:ins w:id="100" w:author="ERCOT" w:date="2020-11-18T11:21:00Z"/>
              </w:rPr>
            </w:pPr>
            <w:ins w:id="101" w:author="ERCOT" w:date="2020-11-18T11:21: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102" w:author="ERCOT" w:date="2020-11-18T11:21:00Z"/>
              </w:rPr>
            </w:pPr>
            <w:ins w:id="103" w:author="ERCOT" w:date="2020-11-18T11:21: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104" w:author="ERCOT" w:date="2020-11-18T11:21:00Z"/>
              </w:rPr>
            </w:pPr>
            <w:ins w:id="105"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06"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07" w:author="ERCOT" w:date="2020-11-18T11:21:00Z"/>
              </w:rPr>
            </w:pPr>
            <w:ins w:id="108" w:author="ERCOT" w:date="2020-11-18T11:21:00Z">
              <w:r>
                <w:rPr>
                  <w:b/>
                </w:rPr>
                <w:t>ID 2/2</w:t>
              </w:r>
            </w:ins>
          </w:p>
        </w:tc>
      </w:tr>
      <w:tr w:rsidR="00117126" w:rsidTr="00394550">
        <w:trPr>
          <w:gridAfter w:val="1"/>
          <w:wAfter w:w="331" w:type="dxa"/>
          <w:ins w:id="109"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10"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11" w:author="ERCOT" w:date="2020-11-18T11:21:00Z"/>
              </w:rPr>
            </w:pPr>
            <w:ins w:id="112" w:author="ERCOT" w:date="2020-11-18T11:21:00Z">
              <w:r>
                <w:t>Code identifying the type of communication number</w:t>
              </w:r>
            </w:ins>
          </w:p>
        </w:tc>
      </w:tr>
      <w:tr w:rsidR="00117126" w:rsidTr="00394550">
        <w:trPr>
          <w:gridAfter w:val="1"/>
          <w:wAfter w:w="331" w:type="dxa"/>
          <w:ins w:id="113" w:author="ERCOT" w:date="2020-11-18T11:21:00Z"/>
        </w:trPr>
        <w:tc>
          <w:tcPr>
            <w:tcW w:w="3168" w:type="dxa"/>
            <w:gridSpan w:val="5"/>
            <w:tcBorders>
              <w:top w:val="nil"/>
              <w:left w:val="nil"/>
              <w:bottom w:val="nil"/>
              <w:right w:val="nil"/>
            </w:tcBorders>
          </w:tcPr>
          <w:p w:rsidR="00117126" w:rsidRDefault="00117126" w:rsidP="00394550">
            <w:pPr>
              <w:adjustRightInd w:val="0"/>
              <w:ind w:right="144"/>
              <w:rPr>
                <w:ins w:id="114" w:author="ERCOT" w:date="2020-11-18T11:21:00Z"/>
              </w:rPr>
            </w:pPr>
            <w:ins w:id="115" w:author="ERCOT" w:date="2020-11-18T11:21:00Z">
              <w:r>
                <w:t xml:space="preserve"> </w:t>
              </w:r>
            </w:ins>
          </w:p>
        </w:tc>
        <w:tc>
          <w:tcPr>
            <w:tcW w:w="1367" w:type="dxa"/>
            <w:tcBorders>
              <w:top w:val="nil"/>
              <w:left w:val="nil"/>
              <w:bottom w:val="nil"/>
              <w:right w:val="nil"/>
            </w:tcBorders>
          </w:tcPr>
          <w:p w:rsidR="00117126" w:rsidRDefault="00117126" w:rsidP="00394550">
            <w:pPr>
              <w:adjustRightInd w:val="0"/>
              <w:ind w:right="144"/>
              <w:rPr>
                <w:ins w:id="116" w:author="ERCOT" w:date="2020-11-18T11:21:00Z"/>
              </w:rPr>
            </w:pPr>
            <w:ins w:id="117" w:author="ERCOT" w:date="2020-11-18T11:21:00Z">
              <w:r>
                <w:t>TE</w:t>
              </w:r>
            </w:ins>
          </w:p>
        </w:tc>
        <w:tc>
          <w:tcPr>
            <w:tcW w:w="144" w:type="dxa"/>
            <w:tcBorders>
              <w:top w:val="nil"/>
              <w:left w:val="nil"/>
              <w:bottom w:val="nil"/>
              <w:right w:val="nil"/>
            </w:tcBorders>
          </w:tcPr>
          <w:p w:rsidR="00117126" w:rsidRDefault="00117126" w:rsidP="00394550">
            <w:pPr>
              <w:adjustRightInd w:val="0"/>
              <w:ind w:right="144"/>
              <w:rPr>
                <w:ins w:id="118"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119" w:author="ERCOT" w:date="2020-11-18T11:21:00Z"/>
              </w:rPr>
            </w:pPr>
            <w:ins w:id="120" w:author="ERCOT" w:date="2020-11-18T11:21:00Z">
              <w:r>
                <w:t xml:space="preserve">Telephone </w:t>
              </w:r>
            </w:ins>
          </w:p>
        </w:tc>
      </w:tr>
      <w:tr w:rsidR="00117126" w:rsidTr="00394550">
        <w:trPr>
          <w:ins w:id="121" w:author="ERCOT" w:date="2020-11-18T11:21:00Z"/>
        </w:trPr>
        <w:tc>
          <w:tcPr>
            <w:tcW w:w="1007" w:type="dxa"/>
            <w:tcBorders>
              <w:top w:val="nil"/>
              <w:left w:val="nil"/>
              <w:bottom w:val="nil"/>
              <w:right w:val="nil"/>
            </w:tcBorders>
          </w:tcPr>
          <w:p w:rsidR="00117126" w:rsidRDefault="00117126" w:rsidP="00394550">
            <w:pPr>
              <w:adjustRightInd w:val="0"/>
              <w:ind w:right="144"/>
              <w:rPr>
                <w:ins w:id="122" w:author="ERCOT" w:date="2020-11-18T11:21:00Z"/>
              </w:rPr>
            </w:pPr>
            <w:ins w:id="123" w:author="ERCOT" w:date="2020-11-18T11:21: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124" w:author="ERCOT" w:date="2020-11-18T11:21:00Z"/>
              </w:rPr>
            </w:pPr>
            <w:ins w:id="125" w:author="ERCOT" w:date="2020-11-18T11:21:00Z">
              <w:r>
                <w:rPr>
                  <w:b/>
                </w:rPr>
                <w:t>PER04</w:t>
              </w:r>
            </w:ins>
          </w:p>
        </w:tc>
        <w:tc>
          <w:tcPr>
            <w:tcW w:w="893" w:type="dxa"/>
            <w:tcBorders>
              <w:top w:val="nil"/>
              <w:left w:val="nil"/>
              <w:bottom w:val="nil"/>
              <w:right w:val="nil"/>
            </w:tcBorders>
          </w:tcPr>
          <w:p w:rsidR="00117126" w:rsidRDefault="00117126" w:rsidP="00394550">
            <w:pPr>
              <w:adjustRightInd w:val="0"/>
              <w:ind w:right="144"/>
              <w:jc w:val="center"/>
              <w:rPr>
                <w:ins w:id="126" w:author="ERCOT" w:date="2020-11-18T11:21:00Z"/>
              </w:rPr>
            </w:pPr>
            <w:ins w:id="127" w:author="ERCOT" w:date="2020-11-18T11:21: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128" w:author="ERCOT" w:date="2020-11-18T11:21:00Z"/>
              </w:rPr>
            </w:pPr>
            <w:ins w:id="129" w:author="ERCOT" w:date="2020-11-18T11:21: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130" w:author="ERCOT" w:date="2020-11-18T11:21:00Z"/>
              </w:rPr>
            </w:pPr>
            <w:ins w:id="131"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32"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33" w:author="ERCOT" w:date="2020-11-18T11:21:00Z"/>
              </w:rPr>
            </w:pPr>
            <w:ins w:id="134" w:author="ERCOT" w:date="2020-11-18T11:21:00Z">
              <w:r>
                <w:rPr>
                  <w:b/>
                </w:rPr>
                <w:t>AN 1/80</w:t>
              </w:r>
            </w:ins>
          </w:p>
        </w:tc>
      </w:tr>
      <w:tr w:rsidR="00117126" w:rsidTr="00394550">
        <w:trPr>
          <w:gridAfter w:val="1"/>
          <w:wAfter w:w="331" w:type="dxa"/>
          <w:ins w:id="135"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36"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37" w:author="ERCOT" w:date="2020-11-18T11:21:00Z"/>
              </w:rPr>
            </w:pPr>
            <w:ins w:id="138" w:author="ERCOT" w:date="2020-11-18T11:21:00Z">
              <w:r>
                <w:t>Complete communications number including country or area code when applicable</w:t>
              </w:r>
            </w:ins>
          </w:p>
        </w:tc>
      </w:tr>
      <w:tr w:rsidR="00117126" w:rsidTr="00394550">
        <w:trPr>
          <w:ins w:id="139" w:author="ERCOT" w:date="2020-11-18T11:21:00Z"/>
        </w:trPr>
        <w:tc>
          <w:tcPr>
            <w:tcW w:w="1007" w:type="dxa"/>
            <w:tcBorders>
              <w:top w:val="nil"/>
              <w:left w:val="nil"/>
              <w:bottom w:val="nil"/>
              <w:right w:val="nil"/>
            </w:tcBorders>
          </w:tcPr>
          <w:p w:rsidR="00117126" w:rsidRDefault="00117126" w:rsidP="00394550">
            <w:pPr>
              <w:adjustRightInd w:val="0"/>
              <w:ind w:right="144"/>
              <w:rPr>
                <w:ins w:id="140" w:author="ERCOT" w:date="2020-11-18T11:21:00Z"/>
              </w:rPr>
            </w:pPr>
          </w:p>
        </w:tc>
        <w:tc>
          <w:tcPr>
            <w:tcW w:w="1080" w:type="dxa"/>
            <w:tcBorders>
              <w:top w:val="nil"/>
              <w:left w:val="nil"/>
              <w:bottom w:val="nil"/>
              <w:right w:val="nil"/>
            </w:tcBorders>
          </w:tcPr>
          <w:p w:rsidR="00117126" w:rsidRDefault="00117126" w:rsidP="00394550">
            <w:pPr>
              <w:adjustRightInd w:val="0"/>
              <w:ind w:right="144"/>
              <w:jc w:val="center"/>
              <w:rPr>
                <w:ins w:id="141" w:author="ERCOT" w:date="2020-11-18T11:21:00Z"/>
              </w:rPr>
            </w:pPr>
            <w:ins w:id="142" w:author="ERCOT" w:date="2020-11-18T11:21:00Z">
              <w:r>
                <w:rPr>
                  <w:b/>
                </w:rPr>
                <w:t>PER05</w:t>
              </w:r>
            </w:ins>
          </w:p>
        </w:tc>
        <w:tc>
          <w:tcPr>
            <w:tcW w:w="893" w:type="dxa"/>
            <w:tcBorders>
              <w:top w:val="nil"/>
              <w:left w:val="nil"/>
              <w:bottom w:val="nil"/>
              <w:right w:val="nil"/>
            </w:tcBorders>
          </w:tcPr>
          <w:p w:rsidR="00117126" w:rsidRDefault="00117126" w:rsidP="00394550">
            <w:pPr>
              <w:adjustRightInd w:val="0"/>
              <w:ind w:right="144"/>
              <w:jc w:val="center"/>
              <w:rPr>
                <w:ins w:id="143" w:author="ERCOT" w:date="2020-11-18T11:21:00Z"/>
              </w:rPr>
            </w:pPr>
            <w:ins w:id="144" w:author="ERCOT" w:date="2020-11-18T11:21: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145" w:author="ERCOT" w:date="2020-11-18T11:21:00Z"/>
              </w:rPr>
            </w:pPr>
            <w:ins w:id="146" w:author="ERCOT" w:date="2020-11-18T11:21: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147" w:author="ERCOT" w:date="2020-11-18T11:21:00Z"/>
              </w:rPr>
            </w:pPr>
            <w:ins w:id="148"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49"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50" w:author="ERCOT" w:date="2020-11-18T11:21:00Z"/>
              </w:rPr>
            </w:pPr>
            <w:ins w:id="151" w:author="ERCOT" w:date="2020-11-18T11:21:00Z">
              <w:r>
                <w:rPr>
                  <w:b/>
                </w:rPr>
                <w:t>ID 2/2</w:t>
              </w:r>
            </w:ins>
          </w:p>
        </w:tc>
      </w:tr>
      <w:tr w:rsidR="00117126" w:rsidTr="00394550">
        <w:trPr>
          <w:gridAfter w:val="1"/>
          <w:wAfter w:w="331" w:type="dxa"/>
          <w:ins w:id="152"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53"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54" w:author="ERCOT" w:date="2020-11-18T11:21:00Z"/>
              </w:rPr>
            </w:pPr>
            <w:ins w:id="155" w:author="ERCOT" w:date="2020-11-18T11:21:00Z">
              <w:r>
                <w:t>Code identifying the type of communication number</w:t>
              </w:r>
            </w:ins>
          </w:p>
        </w:tc>
      </w:tr>
      <w:tr w:rsidR="00117126" w:rsidTr="00394550">
        <w:trPr>
          <w:gridAfter w:val="1"/>
          <w:wAfter w:w="331" w:type="dxa"/>
          <w:ins w:id="156" w:author="ERCOT" w:date="2020-11-18T11:21:00Z"/>
        </w:trPr>
        <w:tc>
          <w:tcPr>
            <w:tcW w:w="3168" w:type="dxa"/>
            <w:gridSpan w:val="5"/>
            <w:tcBorders>
              <w:top w:val="nil"/>
              <w:left w:val="nil"/>
              <w:bottom w:val="nil"/>
              <w:right w:val="nil"/>
            </w:tcBorders>
          </w:tcPr>
          <w:p w:rsidR="00117126" w:rsidRDefault="00117126" w:rsidP="00394550">
            <w:pPr>
              <w:adjustRightInd w:val="0"/>
              <w:ind w:right="144"/>
              <w:rPr>
                <w:ins w:id="157" w:author="ERCOT" w:date="2020-11-18T11:21:00Z"/>
              </w:rPr>
            </w:pPr>
            <w:ins w:id="158" w:author="ERCOT" w:date="2020-11-18T11:21:00Z">
              <w:r>
                <w:t xml:space="preserve"> </w:t>
              </w:r>
            </w:ins>
          </w:p>
        </w:tc>
        <w:tc>
          <w:tcPr>
            <w:tcW w:w="1367" w:type="dxa"/>
            <w:tcBorders>
              <w:top w:val="nil"/>
              <w:left w:val="nil"/>
              <w:bottom w:val="nil"/>
              <w:right w:val="nil"/>
            </w:tcBorders>
          </w:tcPr>
          <w:p w:rsidR="00117126" w:rsidRDefault="00117126" w:rsidP="00394550">
            <w:pPr>
              <w:adjustRightInd w:val="0"/>
              <w:ind w:right="144"/>
              <w:rPr>
                <w:ins w:id="159" w:author="ERCOT" w:date="2020-11-18T11:21:00Z"/>
              </w:rPr>
            </w:pPr>
            <w:ins w:id="160" w:author="ERCOT" w:date="2020-11-18T11:21:00Z">
              <w:r>
                <w:t>PC</w:t>
              </w:r>
            </w:ins>
          </w:p>
        </w:tc>
        <w:tc>
          <w:tcPr>
            <w:tcW w:w="144" w:type="dxa"/>
            <w:tcBorders>
              <w:top w:val="nil"/>
              <w:left w:val="nil"/>
              <w:bottom w:val="nil"/>
              <w:right w:val="nil"/>
            </w:tcBorders>
          </w:tcPr>
          <w:p w:rsidR="00117126" w:rsidRDefault="00117126" w:rsidP="00394550">
            <w:pPr>
              <w:adjustRightInd w:val="0"/>
              <w:ind w:right="144"/>
              <w:rPr>
                <w:ins w:id="161"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162" w:author="ERCOT" w:date="2020-11-18T11:21:00Z"/>
              </w:rPr>
            </w:pPr>
            <w:ins w:id="163" w:author="ERCOT" w:date="2020-11-18T11:21:00Z">
              <w:r>
                <w:t>Personal Cellular</w:t>
              </w:r>
            </w:ins>
          </w:p>
        </w:tc>
      </w:tr>
      <w:tr w:rsidR="00117126" w:rsidTr="00394550">
        <w:trPr>
          <w:ins w:id="164" w:author="ERCOT" w:date="2020-11-18T11:21:00Z"/>
        </w:trPr>
        <w:tc>
          <w:tcPr>
            <w:tcW w:w="1007" w:type="dxa"/>
            <w:tcBorders>
              <w:top w:val="nil"/>
              <w:left w:val="nil"/>
              <w:bottom w:val="nil"/>
              <w:right w:val="nil"/>
            </w:tcBorders>
          </w:tcPr>
          <w:p w:rsidR="00117126" w:rsidRDefault="00117126" w:rsidP="00394550">
            <w:pPr>
              <w:adjustRightInd w:val="0"/>
              <w:ind w:right="144"/>
              <w:rPr>
                <w:ins w:id="165" w:author="ERCOT" w:date="2020-11-18T11:21:00Z"/>
              </w:rPr>
            </w:pPr>
            <w:ins w:id="166" w:author="ERCOT" w:date="2020-11-18T11:21: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167" w:author="ERCOT" w:date="2020-11-18T11:21:00Z"/>
              </w:rPr>
            </w:pPr>
            <w:ins w:id="168" w:author="ERCOT" w:date="2020-11-18T11:21:00Z">
              <w:r>
                <w:rPr>
                  <w:b/>
                </w:rPr>
                <w:t>PER06</w:t>
              </w:r>
            </w:ins>
          </w:p>
        </w:tc>
        <w:tc>
          <w:tcPr>
            <w:tcW w:w="893" w:type="dxa"/>
            <w:tcBorders>
              <w:top w:val="nil"/>
              <w:left w:val="nil"/>
              <w:bottom w:val="nil"/>
              <w:right w:val="nil"/>
            </w:tcBorders>
          </w:tcPr>
          <w:p w:rsidR="00117126" w:rsidRDefault="00117126" w:rsidP="00394550">
            <w:pPr>
              <w:adjustRightInd w:val="0"/>
              <w:ind w:right="144"/>
              <w:jc w:val="center"/>
              <w:rPr>
                <w:ins w:id="169" w:author="ERCOT" w:date="2020-11-18T11:21:00Z"/>
              </w:rPr>
            </w:pPr>
            <w:ins w:id="170" w:author="ERCOT" w:date="2020-11-18T11:21: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171" w:author="ERCOT" w:date="2020-11-18T11:21:00Z"/>
              </w:rPr>
            </w:pPr>
            <w:ins w:id="172" w:author="ERCOT" w:date="2020-11-18T11:21: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173" w:author="ERCOT" w:date="2020-11-18T11:21:00Z"/>
              </w:rPr>
            </w:pPr>
            <w:ins w:id="174"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75"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76" w:author="ERCOT" w:date="2020-11-18T11:21:00Z"/>
              </w:rPr>
            </w:pPr>
            <w:ins w:id="177" w:author="ERCOT" w:date="2020-11-18T11:21:00Z">
              <w:r>
                <w:rPr>
                  <w:b/>
                </w:rPr>
                <w:t>AN 1/80</w:t>
              </w:r>
            </w:ins>
          </w:p>
        </w:tc>
      </w:tr>
      <w:tr w:rsidR="00117126" w:rsidTr="00394550">
        <w:trPr>
          <w:gridAfter w:val="1"/>
          <w:wAfter w:w="331" w:type="dxa"/>
          <w:ins w:id="178"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79"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80" w:author="ERCOT" w:date="2020-11-18T11:21:00Z"/>
              </w:rPr>
            </w:pPr>
            <w:ins w:id="181" w:author="ERCOT" w:date="2020-11-18T11:21:00Z">
              <w:r>
                <w:t>Complete communications number including country or area code when applicable</w:t>
              </w:r>
            </w:ins>
          </w:p>
        </w:tc>
      </w:tr>
      <w:tr w:rsidR="00117126" w:rsidTr="00394550">
        <w:trPr>
          <w:ins w:id="182" w:author="ERCOT" w:date="2020-11-18T11:21:00Z"/>
        </w:trPr>
        <w:tc>
          <w:tcPr>
            <w:tcW w:w="1007" w:type="dxa"/>
            <w:tcBorders>
              <w:top w:val="nil"/>
              <w:left w:val="nil"/>
              <w:bottom w:val="nil"/>
              <w:right w:val="nil"/>
            </w:tcBorders>
          </w:tcPr>
          <w:p w:rsidR="00117126" w:rsidRDefault="00117126" w:rsidP="00394550">
            <w:pPr>
              <w:adjustRightInd w:val="0"/>
              <w:ind w:right="144"/>
              <w:rPr>
                <w:ins w:id="183" w:author="ERCOT" w:date="2020-11-18T11:21:00Z"/>
              </w:rPr>
            </w:pPr>
          </w:p>
        </w:tc>
        <w:tc>
          <w:tcPr>
            <w:tcW w:w="1080" w:type="dxa"/>
            <w:tcBorders>
              <w:top w:val="nil"/>
              <w:left w:val="nil"/>
              <w:bottom w:val="nil"/>
              <w:right w:val="nil"/>
            </w:tcBorders>
          </w:tcPr>
          <w:p w:rsidR="00117126" w:rsidRDefault="00117126" w:rsidP="00394550">
            <w:pPr>
              <w:adjustRightInd w:val="0"/>
              <w:ind w:right="144"/>
              <w:jc w:val="center"/>
              <w:rPr>
                <w:ins w:id="184" w:author="ERCOT" w:date="2020-11-18T11:21:00Z"/>
              </w:rPr>
            </w:pPr>
            <w:ins w:id="185" w:author="ERCOT" w:date="2020-11-18T11:21:00Z">
              <w:r>
                <w:rPr>
                  <w:b/>
                </w:rPr>
                <w:t>PER07</w:t>
              </w:r>
            </w:ins>
          </w:p>
        </w:tc>
        <w:tc>
          <w:tcPr>
            <w:tcW w:w="893" w:type="dxa"/>
            <w:tcBorders>
              <w:top w:val="nil"/>
              <w:left w:val="nil"/>
              <w:bottom w:val="nil"/>
              <w:right w:val="nil"/>
            </w:tcBorders>
          </w:tcPr>
          <w:p w:rsidR="00117126" w:rsidRDefault="00117126" w:rsidP="00394550">
            <w:pPr>
              <w:adjustRightInd w:val="0"/>
              <w:ind w:right="144"/>
              <w:jc w:val="center"/>
              <w:rPr>
                <w:ins w:id="186" w:author="ERCOT" w:date="2020-11-18T11:21:00Z"/>
              </w:rPr>
            </w:pPr>
            <w:ins w:id="187" w:author="ERCOT" w:date="2020-11-18T11:21: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188" w:author="ERCOT" w:date="2020-11-18T11:21:00Z"/>
              </w:rPr>
            </w:pPr>
            <w:ins w:id="189" w:author="ERCOT" w:date="2020-11-18T11:21: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190" w:author="ERCOT" w:date="2020-11-18T11:21:00Z"/>
              </w:rPr>
            </w:pPr>
            <w:ins w:id="191"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192"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193" w:author="ERCOT" w:date="2020-11-18T11:21:00Z"/>
              </w:rPr>
            </w:pPr>
            <w:ins w:id="194" w:author="ERCOT" w:date="2020-11-18T11:21:00Z">
              <w:r>
                <w:rPr>
                  <w:b/>
                </w:rPr>
                <w:t>ID 2/2</w:t>
              </w:r>
            </w:ins>
          </w:p>
        </w:tc>
      </w:tr>
      <w:tr w:rsidR="00117126" w:rsidTr="00394550">
        <w:trPr>
          <w:gridAfter w:val="1"/>
          <w:wAfter w:w="331" w:type="dxa"/>
          <w:ins w:id="195"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196"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197" w:author="ERCOT" w:date="2020-11-18T11:21:00Z"/>
              </w:rPr>
            </w:pPr>
            <w:ins w:id="198" w:author="ERCOT" w:date="2020-11-18T11:21:00Z">
              <w:r>
                <w:t>Code identifying the type of communication number</w:t>
              </w:r>
            </w:ins>
          </w:p>
        </w:tc>
      </w:tr>
      <w:tr w:rsidR="00117126" w:rsidTr="00394550">
        <w:trPr>
          <w:gridAfter w:val="1"/>
          <w:wAfter w:w="331" w:type="dxa"/>
          <w:ins w:id="199" w:author="ERCOT" w:date="2020-11-18T11:21:00Z"/>
        </w:trPr>
        <w:tc>
          <w:tcPr>
            <w:tcW w:w="3150" w:type="dxa"/>
            <w:gridSpan w:val="4"/>
            <w:tcBorders>
              <w:top w:val="nil"/>
              <w:left w:val="nil"/>
              <w:bottom w:val="nil"/>
              <w:right w:val="nil"/>
            </w:tcBorders>
          </w:tcPr>
          <w:p w:rsidR="00117126" w:rsidRDefault="00117126" w:rsidP="00394550">
            <w:pPr>
              <w:adjustRightInd w:val="0"/>
              <w:ind w:right="144"/>
              <w:rPr>
                <w:ins w:id="200" w:author="ERCOT" w:date="2020-11-18T11:21:00Z"/>
              </w:rPr>
            </w:pPr>
            <w:ins w:id="201" w:author="ERCOT" w:date="2020-11-18T11:21:00Z">
              <w:r>
                <w:t xml:space="preserve"> </w:t>
              </w:r>
            </w:ins>
          </w:p>
        </w:tc>
        <w:tc>
          <w:tcPr>
            <w:tcW w:w="1385" w:type="dxa"/>
            <w:gridSpan w:val="2"/>
            <w:tcBorders>
              <w:top w:val="nil"/>
              <w:left w:val="nil"/>
              <w:bottom w:val="nil"/>
              <w:right w:val="nil"/>
            </w:tcBorders>
          </w:tcPr>
          <w:p w:rsidR="00117126" w:rsidRDefault="00117126" w:rsidP="00394550">
            <w:pPr>
              <w:adjustRightInd w:val="0"/>
              <w:ind w:right="144"/>
              <w:rPr>
                <w:ins w:id="202" w:author="ERCOT" w:date="2020-11-18T11:21:00Z"/>
              </w:rPr>
            </w:pPr>
            <w:ins w:id="203" w:author="ERCOT" w:date="2020-11-18T11:21:00Z">
              <w:r>
                <w:t>EM</w:t>
              </w:r>
            </w:ins>
          </w:p>
        </w:tc>
        <w:tc>
          <w:tcPr>
            <w:tcW w:w="144" w:type="dxa"/>
            <w:tcBorders>
              <w:top w:val="nil"/>
              <w:left w:val="nil"/>
              <w:bottom w:val="nil"/>
              <w:right w:val="nil"/>
            </w:tcBorders>
          </w:tcPr>
          <w:p w:rsidR="00117126" w:rsidRDefault="00117126" w:rsidP="00394550">
            <w:pPr>
              <w:adjustRightInd w:val="0"/>
              <w:ind w:right="144"/>
              <w:rPr>
                <w:ins w:id="204" w:author="ERCOT" w:date="2020-11-18T11:21:00Z"/>
              </w:rPr>
            </w:pPr>
          </w:p>
        </w:tc>
        <w:tc>
          <w:tcPr>
            <w:tcW w:w="4850" w:type="dxa"/>
            <w:gridSpan w:val="4"/>
            <w:tcBorders>
              <w:top w:val="nil"/>
              <w:left w:val="nil"/>
              <w:bottom w:val="nil"/>
              <w:right w:val="nil"/>
            </w:tcBorders>
          </w:tcPr>
          <w:p w:rsidR="00117126" w:rsidRDefault="00117126" w:rsidP="00394550">
            <w:pPr>
              <w:adjustRightInd w:val="0"/>
              <w:ind w:right="144"/>
              <w:rPr>
                <w:ins w:id="205" w:author="ERCOT" w:date="2020-11-18T11:21:00Z"/>
              </w:rPr>
            </w:pPr>
            <w:ins w:id="206" w:author="ERCOT" w:date="2020-11-18T11:21:00Z">
              <w:r>
                <w:t>Electronic Mail</w:t>
              </w:r>
            </w:ins>
          </w:p>
        </w:tc>
      </w:tr>
      <w:tr w:rsidR="00117126" w:rsidTr="00394550">
        <w:trPr>
          <w:ins w:id="207" w:author="ERCOT" w:date="2020-11-18T11:21:00Z"/>
        </w:trPr>
        <w:tc>
          <w:tcPr>
            <w:tcW w:w="1007" w:type="dxa"/>
            <w:tcBorders>
              <w:top w:val="nil"/>
              <w:left w:val="nil"/>
              <w:bottom w:val="nil"/>
              <w:right w:val="nil"/>
            </w:tcBorders>
          </w:tcPr>
          <w:p w:rsidR="00117126" w:rsidRDefault="00117126" w:rsidP="00394550">
            <w:pPr>
              <w:adjustRightInd w:val="0"/>
              <w:ind w:right="144"/>
              <w:rPr>
                <w:ins w:id="208" w:author="ERCOT" w:date="2020-11-18T11:21:00Z"/>
              </w:rPr>
            </w:pPr>
            <w:ins w:id="209" w:author="ERCOT" w:date="2020-11-18T11:21: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210" w:author="ERCOT" w:date="2020-11-18T11:21:00Z"/>
              </w:rPr>
            </w:pPr>
            <w:ins w:id="211" w:author="ERCOT" w:date="2020-11-18T11:21:00Z">
              <w:r>
                <w:rPr>
                  <w:b/>
                </w:rPr>
                <w:t>PER08</w:t>
              </w:r>
            </w:ins>
          </w:p>
        </w:tc>
        <w:tc>
          <w:tcPr>
            <w:tcW w:w="893" w:type="dxa"/>
            <w:tcBorders>
              <w:top w:val="nil"/>
              <w:left w:val="nil"/>
              <w:bottom w:val="nil"/>
              <w:right w:val="nil"/>
            </w:tcBorders>
          </w:tcPr>
          <w:p w:rsidR="00117126" w:rsidRDefault="00117126" w:rsidP="00394550">
            <w:pPr>
              <w:adjustRightInd w:val="0"/>
              <w:ind w:right="144"/>
              <w:jc w:val="center"/>
              <w:rPr>
                <w:ins w:id="212" w:author="ERCOT" w:date="2020-11-18T11:21:00Z"/>
              </w:rPr>
            </w:pPr>
            <w:ins w:id="213" w:author="ERCOT" w:date="2020-11-18T11:21: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214" w:author="ERCOT" w:date="2020-11-18T11:21:00Z"/>
              </w:rPr>
            </w:pPr>
            <w:ins w:id="215" w:author="ERCOT" w:date="2020-11-18T11:21: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216" w:author="ERCOT" w:date="2020-11-18T11:21:00Z"/>
              </w:rPr>
            </w:pPr>
            <w:ins w:id="217" w:author="ERCOT" w:date="2020-11-18T11:21: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218" w:author="ERCOT" w:date="2020-11-18T11:21:00Z"/>
              </w:rPr>
            </w:pPr>
          </w:p>
        </w:tc>
        <w:tc>
          <w:tcPr>
            <w:tcW w:w="1460" w:type="dxa"/>
            <w:gridSpan w:val="2"/>
            <w:tcBorders>
              <w:top w:val="nil"/>
              <w:left w:val="nil"/>
              <w:bottom w:val="nil"/>
              <w:right w:val="nil"/>
            </w:tcBorders>
          </w:tcPr>
          <w:p w:rsidR="00117126" w:rsidRDefault="00117126" w:rsidP="00394550">
            <w:pPr>
              <w:adjustRightInd w:val="0"/>
              <w:ind w:right="144"/>
              <w:rPr>
                <w:ins w:id="219" w:author="ERCOT" w:date="2020-11-18T11:21:00Z"/>
              </w:rPr>
            </w:pPr>
            <w:ins w:id="220" w:author="ERCOT" w:date="2020-11-18T11:21:00Z">
              <w:r>
                <w:rPr>
                  <w:b/>
                </w:rPr>
                <w:t>AN 1/80</w:t>
              </w:r>
            </w:ins>
          </w:p>
        </w:tc>
      </w:tr>
      <w:tr w:rsidR="00117126" w:rsidTr="00394550">
        <w:trPr>
          <w:gridAfter w:val="1"/>
          <w:wAfter w:w="331" w:type="dxa"/>
          <w:ins w:id="221" w:author="ERCOT" w:date="2020-11-18T11:21:00Z"/>
        </w:trPr>
        <w:tc>
          <w:tcPr>
            <w:tcW w:w="2980" w:type="dxa"/>
            <w:gridSpan w:val="3"/>
            <w:tcBorders>
              <w:top w:val="nil"/>
              <w:left w:val="nil"/>
              <w:bottom w:val="nil"/>
              <w:right w:val="nil"/>
            </w:tcBorders>
          </w:tcPr>
          <w:p w:rsidR="00117126" w:rsidRDefault="00117126" w:rsidP="00394550">
            <w:pPr>
              <w:adjustRightInd w:val="0"/>
              <w:ind w:right="144"/>
              <w:rPr>
                <w:ins w:id="222" w:author="ERCOT" w:date="2020-11-18T11:21:00Z"/>
              </w:rPr>
            </w:pPr>
          </w:p>
        </w:tc>
        <w:tc>
          <w:tcPr>
            <w:tcW w:w="6549" w:type="dxa"/>
            <w:gridSpan w:val="8"/>
            <w:tcBorders>
              <w:top w:val="nil"/>
              <w:left w:val="nil"/>
              <w:bottom w:val="nil"/>
              <w:right w:val="nil"/>
            </w:tcBorders>
          </w:tcPr>
          <w:p w:rsidR="00117126" w:rsidRDefault="00117126" w:rsidP="00394550">
            <w:pPr>
              <w:adjustRightInd w:val="0"/>
              <w:ind w:right="144"/>
              <w:rPr>
                <w:ins w:id="223" w:author="ERCOT" w:date="2020-11-18T11:21:00Z"/>
              </w:rPr>
            </w:pPr>
            <w:ins w:id="224" w:author="ERCOT" w:date="2020-11-18T11:21:00Z">
              <w:r>
                <w:t>Complete communications number including country or area code when applicable</w:t>
              </w:r>
            </w:ins>
          </w:p>
        </w:tc>
      </w:tr>
    </w:tbl>
    <w:p w:rsidR="00117126" w:rsidRDefault="00117126" w:rsidP="00117126">
      <w:pPr>
        <w:pStyle w:val="Header"/>
        <w:widowControl/>
        <w:jc w:val="right"/>
        <w:rPr>
          <w:ins w:id="225" w:author="ERCOT" w:date="2020-11-18T11:21:00Z"/>
          <w:b/>
          <w:sz w:val="24"/>
        </w:rPr>
      </w:pPr>
    </w:p>
    <w:p w:rsidR="00117126" w:rsidRDefault="00117126">
      <w:pPr>
        <w:autoSpaceDE/>
        <w:autoSpaceDN/>
        <w:rPr>
          <w:rFonts w:ascii="Arial" w:hAnsi="Arial" w:cs="Arial"/>
          <w:b/>
          <w:sz w:val="24"/>
        </w:rPr>
      </w:pPr>
      <w:r>
        <w:rPr>
          <w:b/>
          <w:sz w:val="24"/>
        </w:rPr>
        <w:br w:type="page"/>
      </w:r>
    </w:p>
    <w:p w:rsidR="006C17A6" w:rsidRDefault="006C17A6" w:rsidP="00E76579">
      <w:pPr>
        <w:pStyle w:val="Header"/>
        <w:widowControl/>
        <w:jc w:val="right"/>
        <w:rPr>
          <w:b/>
          <w:sz w:val="24"/>
        </w:rPr>
      </w:pPr>
    </w:p>
    <w:p w:rsidR="006C17A6" w:rsidRDefault="006C17A6" w:rsidP="00E76579">
      <w:pPr>
        <w:pStyle w:val="Header"/>
        <w:widowControl/>
        <w:jc w:val="right"/>
        <w:rPr>
          <w:b/>
          <w:sz w:val="24"/>
        </w:rPr>
      </w:pPr>
    </w:p>
    <w:p w:rsidR="006C17A6" w:rsidRDefault="006C17A6" w:rsidP="006C17A6">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June 11, 2012</w:t>
      </w:r>
    </w:p>
    <w:p w:rsidR="006C17A6" w:rsidRDefault="006C17A6" w:rsidP="006C17A6">
      <w:pPr>
        <w:pStyle w:val="Header"/>
        <w:widowControl/>
        <w:jc w:val="right"/>
        <w:rPr>
          <w:rFonts w:ascii="Times New Roman" w:hAnsi="Times New Roman" w:cs="Times New Roman"/>
        </w:rPr>
      </w:pPr>
      <w:r w:rsidRPr="002A2EE5">
        <w:rPr>
          <w:rFonts w:ascii="Times New Roman" w:hAnsi="Times New Roman" w:cs="Times New Roman"/>
          <w:highlight w:val="yellow"/>
        </w:rPr>
        <w:t>814_03: Enrollment Notification Request</w:t>
      </w:r>
    </w:p>
    <w:p w:rsidR="006C17A6" w:rsidRDefault="006C17A6" w:rsidP="006C17A6">
      <w:pPr>
        <w:pStyle w:val="Header"/>
        <w:jc w:val="right"/>
      </w:pPr>
      <w:r>
        <w:rPr>
          <w:rFonts w:ascii="Times New Roman" w:hAnsi="Times New Roman" w:cs="Times New Roman"/>
        </w:rPr>
        <w:t>Version 4.0</w:t>
      </w:r>
    </w:p>
    <w:p w:rsidR="006C17A6" w:rsidRDefault="006C17A6" w:rsidP="00E76579">
      <w:pPr>
        <w:pStyle w:val="Header"/>
        <w:widowControl/>
        <w:jc w:val="right"/>
        <w:rPr>
          <w:b/>
          <w:sz w:val="24"/>
        </w:rPr>
      </w:pPr>
    </w:p>
    <w:p w:rsidR="00117126" w:rsidRDefault="00117126" w:rsidP="00117126">
      <w:pPr>
        <w:tabs>
          <w:tab w:val="right" w:pos="1800"/>
          <w:tab w:val="left" w:pos="2160"/>
        </w:tabs>
        <w:adjustRightInd w:val="0"/>
        <w:ind w:left="2160" w:hanging="2160"/>
        <w:rPr>
          <w:b/>
        </w:rPr>
      </w:pPr>
      <w:r>
        <w:rPr>
          <w:b/>
        </w:rPr>
        <w:t>Segment:</w:t>
      </w:r>
      <w:r>
        <w:rPr>
          <w:b/>
        </w:rPr>
        <w:tab/>
      </w:r>
      <w:r>
        <w:rPr>
          <w:b/>
          <w:sz w:val="40"/>
        </w:rPr>
        <w:t xml:space="preserve">N1 </w:t>
      </w:r>
      <w:r>
        <w:rPr>
          <w:b/>
        </w:rPr>
        <w:t>Name (Customer)</w:t>
      </w:r>
    </w:p>
    <w:p w:rsidR="00117126" w:rsidRDefault="00117126" w:rsidP="00117126">
      <w:pPr>
        <w:tabs>
          <w:tab w:val="right" w:pos="1800"/>
          <w:tab w:val="left" w:pos="2160"/>
        </w:tabs>
        <w:adjustRightInd w:val="0"/>
        <w:ind w:left="2160" w:hanging="2160"/>
      </w:pPr>
      <w:r>
        <w:rPr>
          <w:b/>
        </w:rPr>
        <w:tab/>
        <w:t>Position:</w:t>
      </w:r>
      <w:r>
        <w:rPr>
          <w:b/>
        </w:rPr>
        <w:tab/>
      </w:r>
      <w:r>
        <w:t>040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1</w:t>
      </w:r>
    </w:p>
    <w:p w:rsidR="00117126" w:rsidRDefault="00117126" w:rsidP="00117126">
      <w:pPr>
        <w:tabs>
          <w:tab w:val="right" w:pos="1800"/>
          <w:tab w:val="left" w:pos="2160"/>
        </w:tabs>
        <w:adjustRightInd w:val="0"/>
        <w:ind w:left="2160" w:hanging="2160"/>
      </w:pPr>
      <w:r>
        <w:tab/>
      </w:r>
      <w:r>
        <w:rPr>
          <w:b/>
        </w:rPr>
        <w:t>Purpose:</w:t>
      </w:r>
      <w:r>
        <w:tab/>
        <w:t>To identify a party by type of organization, name, and code</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At least one of N102 or N103 is required.</w:t>
      </w:r>
    </w:p>
    <w:p w:rsidR="00117126" w:rsidRDefault="00117126" w:rsidP="00117126">
      <w:pPr>
        <w:tabs>
          <w:tab w:val="right" w:pos="1800"/>
          <w:tab w:val="left" w:pos="2160"/>
          <w:tab w:val="left" w:pos="2520"/>
        </w:tabs>
        <w:adjustRightInd w:val="0"/>
        <w:ind w:left="2520" w:hanging="2520"/>
      </w:pPr>
      <w:r>
        <w:tab/>
      </w:r>
      <w:r>
        <w:tab/>
      </w:r>
      <w:r>
        <w:rPr>
          <w:b/>
        </w:rPr>
        <w:t>2</w:t>
      </w:r>
      <w:r>
        <w:tab/>
        <w:t>If either N103 or N104 is present, then the other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This segment, used alone, provides the most efficient method of providing organizational identification. To obtain this efficiency the "ID Code" (N104) must provide a key to the table maintained by the transaction processing party.</w:t>
      </w:r>
    </w:p>
    <w:p w:rsidR="00117126" w:rsidRDefault="00117126" w:rsidP="00117126">
      <w:pPr>
        <w:tabs>
          <w:tab w:val="right" w:pos="1800"/>
          <w:tab w:val="left" w:pos="2160"/>
          <w:tab w:val="left" w:pos="2520"/>
        </w:tabs>
        <w:adjustRightInd w:val="0"/>
        <w:ind w:left="2520" w:hanging="2520"/>
      </w:pPr>
      <w:r>
        <w:tab/>
      </w:r>
      <w:r>
        <w:tab/>
      </w:r>
      <w:r>
        <w:rPr>
          <w:b/>
        </w:rPr>
        <w:t>2</w:t>
      </w:r>
      <w: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Required</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N1~8R~CUSTOMER</w:t>
            </w:r>
          </w:p>
          <w:p w:rsidR="00117126" w:rsidRDefault="00117126" w:rsidP="00394550">
            <w:pPr>
              <w:adjustRightInd w:val="0"/>
              <w:ind w:right="144"/>
            </w:pPr>
            <w:r>
              <w:t>N1~8R~CSA CUSTOMER   (Required if MVO - Move In is for CSA)</w:t>
            </w:r>
          </w:p>
          <w:p w:rsidR="00117126" w:rsidRDefault="00117126" w:rsidP="00394550">
            <w:pPr>
              <w:adjustRightInd w:val="0"/>
              <w:ind w:right="144"/>
            </w:pPr>
            <w:r>
              <w:t>N1~8R~MASS TRANSITION CUSTOMER   (Required when BGN07= 'TS'.</w:t>
            </w:r>
          </w:p>
          <w:p w:rsidR="00117126" w:rsidRDefault="00117126" w:rsidP="00394550">
            <w:pPr>
              <w:adjustRightInd w:val="0"/>
              <w:ind w:right="144"/>
            </w:pPr>
            <w:r>
              <w:t>N102 is populated with 'Mass Transition Customer' for both IOU and MOU/EC TDSP ESI IDs)</w:t>
            </w:r>
          </w:p>
          <w:p w:rsidR="00117126" w:rsidRDefault="00117126" w:rsidP="00394550">
            <w:pPr>
              <w:adjustRightInd w:val="0"/>
              <w:ind w:right="144"/>
            </w:pPr>
            <w:r>
              <w:t>N1~8R~ACQUISITION TRANSFER CUSTOMER   (Required when BGN07= 'AQ'.</w:t>
            </w:r>
          </w:p>
          <w:p w:rsidR="00117126" w:rsidRDefault="00117126" w:rsidP="00394550">
            <w:pPr>
              <w:adjustRightInd w:val="0"/>
              <w:ind w:right="144"/>
            </w:pPr>
            <w:r>
              <w:t>N102 is populated with 'Acquisition Transfer Customer' for both IOU and MOU/EC TDSP ESI IDs)</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N101</w:t>
            </w:r>
          </w:p>
        </w:tc>
        <w:tc>
          <w:tcPr>
            <w:tcW w:w="892" w:type="dxa"/>
            <w:tcBorders>
              <w:top w:val="nil"/>
              <w:left w:val="nil"/>
              <w:bottom w:val="nil"/>
              <w:right w:val="nil"/>
            </w:tcBorders>
          </w:tcPr>
          <w:p w:rsidR="00117126" w:rsidRDefault="00117126" w:rsidP="00394550">
            <w:pPr>
              <w:adjustRightInd w:val="0"/>
              <w:ind w:right="144"/>
              <w:jc w:val="center"/>
            </w:pPr>
            <w:r>
              <w:rPr>
                <w:b/>
              </w:rPr>
              <w:t>98</w:t>
            </w:r>
          </w:p>
        </w:tc>
        <w:tc>
          <w:tcPr>
            <w:tcW w:w="4968" w:type="dxa"/>
            <w:gridSpan w:val="4"/>
            <w:tcBorders>
              <w:top w:val="nil"/>
              <w:left w:val="nil"/>
              <w:bottom w:val="nil"/>
              <w:right w:val="nil"/>
            </w:tcBorders>
          </w:tcPr>
          <w:p w:rsidR="00117126" w:rsidRDefault="00117126" w:rsidP="00394550">
            <w:pPr>
              <w:adjustRightInd w:val="0"/>
              <w:ind w:right="144"/>
            </w:pPr>
            <w:r>
              <w:rPr>
                <w:b/>
              </w:rPr>
              <w:t>Entity Identifier Code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3"/>
            <w:tcBorders>
              <w:top w:val="nil"/>
              <w:left w:val="nil"/>
              <w:bottom w:val="nil"/>
              <w:right w:val="nil"/>
            </w:tcBorders>
          </w:tcPr>
          <w:p w:rsidR="00117126" w:rsidRDefault="00117126" w:rsidP="00394550">
            <w:pPr>
              <w:adjustRightInd w:val="0"/>
              <w:ind w:right="144"/>
            </w:pPr>
            <w:r>
              <w:rPr>
                <w:b/>
              </w:rPr>
              <w:t>ID 2/3</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8"/>
            <w:tcBorders>
              <w:top w:val="nil"/>
              <w:left w:val="nil"/>
              <w:bottom w:val="nil"/>
              <w:right w:val="nil"/>
            </w:tcBorders>
          </w:tcPr>
          <w:p w:rsidR="00117126" w:rsidRDefault="00117126" w:rsidP="00394550">
            <w:pPr>
              <w:adjustRightInd w:val="0"/>
              <w:ind w:right="144"/>
            </w:pPr>
            <w:r>
              <w:t>Code identifying an organizational entity, a physical location, property or an individual</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8R</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5"/>
            <w:tcBorders>
              <w:top w:val="nil"/>
              <w:left w:val="nil"/>
              <w:bottom w:val="nil"/>
              <w:right w:val="nil"/>
            </w:tcBorders>
          </w:tcPr>
          <w:p w:rsidR="00117126" w:rsidRDefault="00117126" w:rsidP="00394550">
            <w:pPr>
              <w:adjustRightInd w:val="0"/>
              <w:ind w:right="144"/>
            </w:pPr>
            <w:r>
              <w:t>Consumer Service Provider (CSP) Customer</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pPr>
            <w:r>
              <w:t>Customer</w:t>
            </w:r>
          </w:p>
        </w:tc>
      </w:tr>
      <w:tr w:rsidR="00117126" w:rsidTr="00394550">
        <w:tc>
          <w:tcPr>
            <w:tcW w:w="1007" w:type="dxa"/>
            <w:tcBorders>
              <w:top w:val="nil"/>
              <w:left w:val="nil"/>
              <w:bottom w:val="nil"/>
              <w:right w:val="nil"/>
            </w:tcBorders>
          </w:tcPr>
          <w:p w:rsidR="00117126" w:rsidRDefault="00117126" w:rsidP="00394550">
            <w:pPr>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N102</w:t>
            </w:r>
          </w:p>
        </w:tc>
        <w:tc>
          <w:tcPr>
            <w:tcW w:w="892" w:type="dxa"/>
            <w:tcBorders>
              <w:top w:val="nil"/>
              <w:left w:val="nil"/>
              <w:bottom w:val="nil"/>
              <w:right w:val="nil"/>
            </w:tcBorders>
          </w:tcPr>
          <w:p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rsidR="00117126" w:rsidRDefault="00117126" w:rsidP="00394550">
            <w:pPr>
              <w:adjustRightInd w:val="0"/>
              <w:ind w:right="144"/>
            </w:pPr>
            <w:r>
              <w:rPr>
                <w:b/>
              </w:rPr>
              <w:t>Name</w:t>
            </w:r>
          </w:p>
        </w:tc>
        <w:tc>
          <w:tcPr>
            <w:tcW w:w="432" w:type="dxa"/>
            <w:tcBorders>
              <w:top w:val="nil"/>
              <w:left w:val="nil"/>
              <w:bottom w:val="nil"/>
              <w:right w:val="nil"/>
            </w:tcBorders>
          </w:tcPr>
          <w:p w:rsidR="00117126" w:rsidRDefault="00117126" w:rsidP="00394550">
            <w:pPr>
              <w:adjustRightInd w:val="0"/>
              <w:ind w:right="144"/>
              <w:jc w:val="center"/>
            </w:pPr>
            <w:r>
              <w:rPr>
                <w:b/>
              </w:rPr>
              <w:t>X</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3"/>
            <w:tcBorders>
              <w:top w:val="nil"/>
              <w:left w:val="nil"/>
              <w:bottom w:val="nil"/>
              <w:right w:val="nil"/>
            </w:tcBorders>
          </w:tcPr>
          <w:p w:rsidR="00117126" w:rsidRDefault="00117126" w:rsidP="00394550">
            <w:pPr>
              <w:adjustRightInd w:val="0"/>
              <w:ind w:right="144"/>
            </w:pPr>
            <w:r>
              <w:rPr>
                <w:b/>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8"/>
            <w:tcBorders>
              <w:top w:val="nil"/>
              <w:left w:val="nil"/>
              <w:bottom w:val="nil"/>
              <w:right w:val="nil"/>
            </w:tcBorders>
          </w:tcPr>
          <w:p w:rsidR="00117126" w:rsidRDefault="00117126" w:rsidP="00394550">
            <w:pPr>
              <w:adjustRightInd w:val="0"/>
              <w:ind w:right="144"/>
            </w:pPr>
            <w:r>
              <w:t>Free-form name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8"/>
            <w:tcBorders>
              <w:top w:val="nil"/>
              <w:left w:val="nil"/>
              <w:bottom w:val="nil"/>
              <w:right w:val="nil"/>
            </w:tcBorders>
            <w:shd w:val="pct20" w:color="auto" w:fill="auto"/>
          </w:tcPr>
          <w:p w:rsidR="00117126" w:rsidRDefault="00117126" w:rsidP="00394550">
            <w:pPr>
              <w:adjustRightInd w:val="0"/>
              <w:ind w:right="144"/>
            </w:pPr>
            <w:r>
              <w:t>Customer name as documented in the sender's application system.  This name field must be used in order to populate the zip code in N403.</w:t>
            </w:r>
          </w:p>
          <w:p w:rsidR="00117126" w:rsidRDefault="00117126" w:rsidP="00394550">
            <w:pPr>
              <w:adjustRightInd w:val="0"/>
              <w:ind w:right="144"/>
            </w:pPr>
          </w:p>
          <w:p w:rsidR="00117126" w:rsidRDefault="00117126" w:rsidP="00394550">
            <w:pPr>
              <w:adjustRightInd w:val="0"/>
              <w:ind w:right="144"/>
            </w:pPr>
            <w:r>
              <w:t>For a Continuous Service Agreement (CSA) MVO - Move In issued by ERCOT to the TDSP, ERCOT will provide CSA CUSTOMER as the default name in this field.</w:t>
            </w:r>
          </w:p>
          <w:p w:rsidR="00117126" w:rsidRDefault="00117126" w:rsidP="00394550">
            <w:pPr>
              <w:adjustRightInd w:val="0"/>
              <w:ind w:right="144"/>
            </w:pPr>
          </w:p>
          <w:p w:rsidR="00117126" w:rsidRDefault="00117126" w:rsidP="00394550">
            <w:pPr>
              <w:adjustRightInd w:val="0"/>
              <w:ind w:right="144"/>
            </w:pPr>
            <w:r>
              <w:t>When ERCOT initiates the Mass Transition transaction where BGN07 = 'TS' the N102 will be populated with 'Mass Transition Customer'</w:t>
            </w:r>
          </w:p>
          <w:p w:rsidR="00117126" w:rsidRDefault="00117126" w:rsidP="00394550">
            <w:pPr>
              <w:adjustRightInd w:val="0"/>
              <w:ind w:right="144"/>
            </w:pPr>
          </w:p>
          <w:p w:rsidR="00117126" w:rsidRDefault="00117126" w:rsidP="00394550">
            <w:pPr>
              <w:adjustRightInd w:val="0"/>
              <w:ind w:right="144"/>
            </w:pPr>
            <w:r>
              <w:t>When ERCOT initiates the Acquisition Transfer transaction where BGN07 = 'AQ', the N102 will be populated with 'Acquisition Transfer Customer'</w:t>
            </w:r>
          </w:p>
        </w:tc>
      </w:tr>
    </w:tbl>
    <w:p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N4 </w:t>
      </w:r>
      <w:r>
        <w:rPr>
          <w:b/>
        </w:rPr>
        <w:t>Geographic Location (Customer Service Address)</w:t>
      </w:r>
    </w:p>
    <w:p w:rsidR="00117126" w:rsidRDefault="00117126" w:rsidP="00117126">
      <w:pPr>
        <w:tabs>
          <w:tab w:val="right" w:pos="1800"/>
          <w:tab w:val="left" w:pos="2160"/>
        </w:tabs>
        <w:adjustRightInd w:val="0"/>
        <w:ind w:left="2160" w:hanging="2160"/>
      </w:pPr>
      <w:r>
        <w:rPr>
          <w:b/>
        </w:rPr>
        <w:tab/>
        <w:t>Position:</w:t>
      </w:r>
      <w:r>
        <w:rPr>
          <w:b/>
        </w:rPr>
        <w:tab/>
      </w:r>
      <w:r>
        <w:t>070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1</w:t>
      </w:r>
    </w:p>
    <w:p w:rsidR="00117126" w:rsidRDefault="00117126" w:rsidP="00117126">
      <w:pPr>
        <w:tabs>
          <w:tab w:val="right" w:pos="1800"/>
          <w:tab w:val="left" w:pos="2160"/>
        </w:tabs>
        <w:adjustRightInd w:val="0"/>
        <w:ind w:left="2160" w:hanging="2160"/>
      </w:pPr>
      <w:r>
        <w:tab/>
      </w:r>
      <w:r>
        <w:rPr>
          <w:b/>
        </w:rPr>
        <w:t>Purpose:</w:t>
      </w:r>
      <w:r>
        <w:tab/>
        <w:t>To specify the geographic place of the named party</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N406 is present, then N405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A combination of either N401 through N404, or N405 and N406 may be adequate to specify a location.</w:t>
      </w:r>
    </w:p>
    <w:p w:rsidR="00117126" w:rsidRDefault="00117126" w:rsidP="00117126">
      <w:pPr>
        <w:tabs>
          <w:tab w:val="right" w:pos="1800"/>
          <w:tab w:val="left" w:pos="2160"/>
          <w:tab w:val="left" w:pos="2520"/>
        </w:tabs>
        <w:adjustRightInd w:val="0"/>
        <w:ind w:left="2520" w:hanging="2520"/>
      </w:pPr>
      <w:r>
        <w:tab/>
      </w:r>
      <w:r>
        <w:tab/>
      </w:r>
      <w:r>
        <w:rPr>
          <w:b/>
        </w:rPr>
        <w:t>2</w:t>
      </w:r>
      <w: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Zip Code (N403) is Required.  The first 5 characters will be used for validation.</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N4~~~78111</w:t>
            </w:r>
          </w:p>
          <w:p w:rsidR="00117126" w:rsidRDefault="00117126" w:rsidP="00394550">
            <w:pPr>
              <w:adjustRightInd w:val="0"/>
              <w:ind w:right="144"/>
            </w:pPr>
            <w:r>
              <w:t>N4~~~781110001</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N403</w:t>
            </w:r>
          </w:p>
        </w:tc>
        <w:tc>
          <w:tcPr>
            <w:tcW w:w="892" w:type="dxa"/>
            <w:tcBorders>
              <w:top w:val="nil"/>
              <w:left w:val="nil"/>
              <w:bottom w:val="nil"/>
              <w:right w:val="nil"/>
            </w:tcBorders>
          </w:tcPr>
          <w:p w:rsidR="00117126" w:rsidRDefault="00117126" w:rsidP="00394550">
            <w:pPr>
              <w:adjustRightInd w:val="0"/>
              <w:ind w:right="144"/>
              <w:jc w:val="center"/>
            </w:pPr>
            <w:r>
              <w:rPr>
                <w:b/>
              </w:rPr>
              <w:t>116</w:t>
            </w:r>
          </w:p>
        </w:tc>
        <w:tc>
          <w:tcPr>
            <w:tcW w:w="4968" w:type="dxa"/>
            <w:tcBorders>
              <w:top w:val="nil"/>
              <w:left w:val="nil"/>
              <w:bottom w:val="nil"/>
              <w:right w:val="nil"/>
            </w:tcBorders>
          </w:tcPr>
          <w:p w:rsidR="00117126" w:rsidRDefault="00117126" w:rsidP="00394550">
            <w:pPr>
              <w:adjustRightInd w:val="0"/>
              <w:ind w:right="144"/>
            </w:pPr>
            <w:r>
              <w:rPr>
                <w:b/>
              </w:rPr>
              <w:t>Postal Code</w:t>
            </w:r>
          </w:p>
        </w:tc>
        <w:tc>
          <w:tcPr>
            <w:tcW w:w="432" w:type="dxa"/>
            <w:tcBorders>
              <w:top w:val="nil"/>
              <w:left w:val="nil"/>
              <w:bottom w:val="nil"/>
              <w:right w:val="nil"/>
            </w:tcBorders>
          </w:tcPr>
          <w:p w:rsidR="00117126" w:rsidRDefault="00117126" w:rsidP="00394550">
            <w:pPr>
              <w:adjustRightInd w:val="0"/>
              <w:ind w:right="144"/>
              <w:jc w:val="center"/>
            </w:pPr>
            <w:r>
              <w:rPr>
                <w:b/>
              </w:rPr>
              <w:t>O</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3/15</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4"/>
            <w:tcBorders>
              <w:top w:val="nil"/>
              <w:left w:val="nil"/>
              <w:bottom w:val="nil"/>
              <w:right w:val="nil"/>
            </w:tcBorders>
          </w:tcPr>
          <w:p w:rsidR="00117126" w:rsidRDefault="00117126" w:rsidP="00394550">
            <w:pPr>
              <w:adjustRightInd w:val="0"/>
              <w:ind w:right="144"/>
            </w:pPr>
            <w:r>
              <w:t>Code defining international postal zone code excluding punctuation and blanks (zip code for United States)</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4"/>
            <w:tcBorders>
              <w:top w:val="nil"/>
              <w:left w:val="nil"/>
              <w:bottom w:val="nil"/>
              <w:right w:val="nil"/>
            </w:tcBorders>
            <w:shd w:val="pct20" w:color="auto" w:fill="auto"/>
          </w:tcPr>
          <w:p w:rsidR="00117126" w:rsidRDefault="00117126" w:rsidP="00394550">
            <w:pPr>
              <w:adjustRightInd w:val="0"/>
              <w:ind w:right="144"/>
            </w:pPr>
            <w:r>
              <w:t>Postal codes will only contain digits (0 to 9).  Note that punctuation (spaces, dashes, etc.) must be excluded.</w:t>
            </w:r>
          </w:p>
        </w:tc>
      </w:tr>
    </w:tbl>
    <w:p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PER </w:t>
      </w:r>
      <w:r>
        <w:rPr>
          <w:b/>
        </w:rPr>
        <w:t>Administrative Communications Contact (Contact Name/Number)</w:t>
      </w:r>
    </w:p>
    <w:p w:rsidR="00117126" w:rsidRDefault="00117126" w:rsidP="00117126">
      <w:pPr>
        <w:tabs>
          <w:tab w:val="right" w:pos="1800"/>
          <w:tab w:val="left" w:pos="2160"/>
        </w:tabs>
        <w:adjustRightInd w:val="0"/>
        <w:ind w:left="2160" w:hanging="2160"/>
      </w:pPr>
      <w:r>
        <w:rPr>
          <w:b/>
        </w:rPr>
        <w:tab/>
        <w:t>Position:</w:t>
      </w:r>
      <w:r>
        <w:rPr>
          <w:b/>
        </w:rPr>
        <w:tab/>
      </w:r>
      <w:r>
        <w:t>080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&gt;1</w:t>
      </w:r>
    </w:p>
    <w:p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The customer contact name should be formatted as follows:</w:t>
            </w:r>
          </w:p>
          <w:p w:rsidR="00117126" w:rsidRDefault="00117126" w:rsidP="00394550">
            <w:pPr>
              <w:adjustRightInd w:val="0"/>
              <w:ind w:right="144"/>
            </w:pPr>
            <w:r>
              <w:t>LAST, FIRST NAME</w:t>
            </w:r>
          </w:p>
          <w:p w:rsidR="00117126" w:rsidRDefault="00117126" w:rsidP="00394550">
            <w:pPr>
              <w:adjustRightInd w:val="0"/>
              <w:ind w:right="144"/>
            </w:pPr>
          </w:p>
          <w:p w:rsidR="00117126" w:rsidRDefault="00117126" w:rsidP="00394550">
            <w:pPr>
              <w:adjustRightInd w:val="0"/>
              <w:ind w:right="144"/>
            </w:pPr>
            <w:r>
              <w:t>Only one PER~IC will be sent per transaction.</w:t>
            </w:r>
          </w:p>
          <w:p w:rsidR="00117126" w:rsidRDefault="00117126" w:rsidP="00394550">
            <w:pPr>
              <w:adjustRightInd w:val="0"/>
              <w:ind w:right="144"/>
            </w:pPr>
          </w:p>
          <w:p w:rsidR="00117126" w:rsidRDefault="00117126" w:rsidP="00394550">
            <w:pPr>
              <w:adjustRightInd w:val="0"/>
              <w:ind w:right="144"/>
            </w:pPr>
            <w:r>
              <w:t>Required if the transaction is associated with a Switch (814_01), Mass Transition Drop, or Move In (814_16).  The segment is not used if the transaction is associated with a Move Out with CSA.</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Only one comma will be used for the following examples:</w:t>
            </w:r>
          </w:p>
          <w:p w:rsidR="00117126" w:rsidRDefault="00117126" w:rsidP="00394550">
            <w:pPr>
              <w:adjustRightInd w:val="0"/>
              <w:ind w:right="144"/>
            </w:pPr>
            <w:r>
              <w:t>PER~IC~SNOW, JOE RAY JR</w:t>
            </w:r>
          </w:p>
          <w:p w:rsidR="00117126" w:rsidRDefault="00117126" w:rsidP="00394550">
            <w:pPr>
              <w:adjustRightInd w:val="0"/>
              <w:ind w:right="144"/>
            </w:pPr>
            <w:r>
              <w:t>PER~IC~SNOW, JOE RAY JR~TE~8005551212</w:t>
            </w:r>
          </w:p>
          <w:p w:rsidR="00117126" w:rsidRDefault="00117126" w:rsidP="00394550">
            <w:pPr>
              <w:adjustRightInd w:val="0"/>
              <w:ind w:right="144"/>
            </w:pPr>
            <w:r>
              <w:t>PER~IC~SNOW, JOE RAY JR~TE~8005551212~TE~8005552121</w:t>
            </w:r>
          </w:p>
          <w:p w:rsidR="00117126" w:rsidRDefault="00117126" w:rsidP="00394550">
            <w:pPr>
              <w:adjustRightInd w:val="0"/>
              <w:ind w:right="144"/>
            </w:pPr>
            <w:r>
              <w:t>PER~IC~MASS TRANSITION CUSTOMER   (Required when BGN07= 'TS'.</w:t>
            </w:r>
          </w:p>
          <w:p w:rsidR="00117126" w:rsidRDefault="00117126" w:rsidP="00394550">
            <w:pPr>
              <w:adjustRightInd w:val="0"/>
              <w:ind w:right="144"/>
            </w:pPr>
            <w:r>
              <w:t>Default is 'Mass Transition Customer' for both IOU and MOU/EC TDSP ESI IDs)</w:t>
            </w:r>
          </w:p>
          <w:p w:rsidR="00117126" w:rsidRDefault="00117126" w:rsidP="00394550">
            <w:pPr>
              <w:adjustRightInd w:val="0"/>
              <w:ind w:right="144"/>
            </w:pPr>
            <w:r>
              <w:t>PER~IC~ACQUISITION TRANSFER CUSTOMER   (Required when BGN07= 'AQ'.</w:t>
            </w:r>
          </w:p>
          <w:p w:rsidR="00117126" w:rsidRDefault="00117126" w:rsidP="00394550">
            <w:pPr>
              <w:adjustRightInd w:val="0"/>
              <w:ind w:right="144"/>
            </w:pPr>
            <w:r>
              <w:t>Default is  'Acquisition Transfer Customer for both IOU and MOU/EC TDSP ESI IDs)</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PER01</w:t>
            </w:r>
          </w:p>
        </w:tc>
        <w:tc>
          <w:tcPr>
            <w:tcW w:w="892" w:type="dxa"/>
            <w:tcBorders>
              <w:top w:val="nil"/>
              <w:left w:val="nil"/>
              <w:bottom w:val="nil"/>
              <w:right w:val="nil"/>
            </w:tcBorders>
          </w:tcPr>
          <w:p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rsidR="00117126" w:rsidRDefault="00117126" w:rsidP="00394550">
            <w:pPr>
              <w:adjustRightInd w:val="0"/>
              <w:ind w:right="144"/>
            </w:pPr>
            <w:r>
              <w:rPr>
                <w:b/>
              </w:rPr>
              <w:t>Contact Function Code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IC</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Information Contact</w:t>
            </w:r>
          </w:p>
        </w:tc>
      </w:tr>
      <w:tr w:rsidR="00117126" w:rsidTr="00394550">
        <w:tc>
          <w:tcPr>
            <w:tcW w:w="1007" w:type="dxa"/>
            <w:tcBorders>
              <w:top w:val="nil"/>
              <w:left w:val="nil"/>
              <w:bottom w:val="nil"/>
              <w:right w:val="nil"/>
            </w:tcBorders>
          </w:tcPr>
          <w:p w:rsidR="00117126" w:rsidRDefault="00117126" w:rsidP="00394550">
            <w:pPr>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PER02</w:t>
            </w:r>
          </w:p>
        </w:tc>
        <w:tc>
          <w:tcPr>
            <w:tcW w:w="892" w:type="dxa"/>
            <w:tcBorders>
              <w:top w:val="nil"/>
              <w:left w:val="nil"/>
              <w:bottom w:val="nil"/>
              <w:right w:val="nil"/>
            </w:tcBorders>
          </w:tcPr>
          <w:p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rsidR="00117126" w:rsidRDefault="00117126" w:rsidP="00394550">
            <w:pPr>
              <w:adjustRightInd w:val="0"/>
              <w:ind w:right="144"/>
            </w:pPr>
            <w:r>
              <w:rPr>
                <w:b/>
              </w:rPr>
              <w:t>Name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Free-form name</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PER03</w:t>
            </w:r>
          </w:p>
        </w:tc>
        <w:tc>
          <w:tcPr>
            <w:tcW w:w="892" w:type="dxa"/>
            <w:tcBorders>
              <w:top w:val="nil"/>
              <w:left w:val="nil"/>
              <w:bottom w:val="nil"/>
              <w:right w:val="nil"/>
            </w:tcBorders>
          </w:tcPr>
          <w:p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pPr>
            <w:r>
              <w:rPr>
                <w:b/>
              </w:rPr>
              <w:t>O</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TE</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PER04</w:t>
            </w:r>
          </w:p>
        </w:tc>
        <w:tc>
          <w:tcPr>
            <w:tcW w:w="892" w:type="dxa"/>
            <w:tcBorders>
              <w:top w:val="nil"/>
              <w:left w:val="nil"/>
              <w:bottom w:val="nil"/>
              <w:right w:val="nil"/>
            </w:tcBorders>
          </w:tcPr>
          <w:p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w:t>
            </w:r>
          </w:p>
        </w:tc>
        <w:tc>
          <w:tcPr>
            <w:tcW w:w="432" w:type="dxa"/>
            <w:tcBorders>
              <w:top w:val="nil"/>
              <w:left w:val="nil"/>
              <w:bottom w:val="nil"/>
              <w:right w:val="nil"/>
            </w:tcBorders>
          </w:tcPr>
          <w:p w:rsidR="00117126" w:rsidRDefault="00117126" w:rsidP="00394550">
            <w:pPr>
              <w:adjustRightInd w:val="0"/>
              <w:ind w:right="144"/>
              <w:jc w:val="center"/>
            </w:pPr>
            <w:r>
              <w:rPr>
                <w:b/>
              </w:rPr>
              <w:t>C</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pPr>
            <w:r>
              <w:t>Punctuation (spaces, dashes, symbols etc.) must be excluded.</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PER05</w:t>
            </w:r>
          </w:p>
        </w:tc>
        <w:tc>
          <w:tcPr>
            <w:tcW w:w="892" w:type="dxa"/>
            <w:tcBorders>
              <w:top w:val="nil"/>
              <w:left w:val="nil"/>
              <w:bottom w:val="nil"/>
              <w:right w:val="nil"/>
            </w:tcBorders>
          </w:tcPr>
          <w:p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pPr>
            <w:r>
              <w:rPr>
                <w:b/>
              </w:rPr>
              <w:t>O</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TE</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pPr>
          </w:p>
        </w:tc>
        <w:tc>
          <w:tcPr>
            <w:tcW w:w="1080" w:type="dxa"/>
            <w:tcBorders>
              <w:top w:val="nil"/>
              <w:left w:val="nil"/>
              <w:bottom w:val="nil"/>
              <w:right w:val="nil"/>
            </w:tcBorders>
          </w:tcPr>
          <w:p w:rsidR="00117126" w:rsidRDefault="00117126" w:rsidP="00394550">
            <w:pPr>
              <w:adjustRightInd w:val="0"/>
              <w:ind w:right="144"/>
              <w:jc w:val="center"/>
            </w:pPr>
            <w:r>
              <w:rPr>
                <w:b/>
              </w:rPr>
              <w:t>PER06</w:t>
            </w:r>
          </w:p>
        </w:tc>
        <w:tc>
          <w:tcPr>
            <w:tcW w:w="892" w:type="dxa"/>
            <w:tcBorders>
              <w:top w:val="nil"/>
              <w:left w:val="nil"/>
              <w:bottom w:val="nil"/>
              <w:right w:val="nil"/>
            </w:tcBorders>
          </w:tcPr>
          <w:p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rsidR="00117126" w:rsidRDefault="00117126" w:rsidP="00394550">
            <w:pPr>
              <w:adjustRightInd w:val="0"/>
              <w:ind w:right="144"/>
            </w:pPr>
            <w:r>
              <w:rPr>
                <w:b/>
              </w:rPr>
              <w:t>Communication Number</w:t>
            </w:r>
          </w:p>
        </w:tc>
        <w:tc>
          <w:tcPr>
            <w:tcW w:w="432" w:type="dxa"/>
            <w:tcBorders>
              <w:top w:val="nil"/>
              <w:left w:val="nil"/>
              <w:bottom w:val="nil"/>
              <w:right w:val="nil"/>
            </w:tcBorders>
          </w:tcPr>
          <w:p w:rsidR="00117126" w:rsidRDefault="00117126" w:rsidP="00394550">
            <w:pPr>
              <w:adjustRightInd w:val="0"/>
              <w:ind w:right="144"/>
              <w:jc w:val="center"/>
            </w:pPr>
            <w:r>
              <w:rPr>
                <w:b/>
              </w:rPr>
              <w:t>C</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pPr>
            <w:r>
              <w:t>Punctuation (spaces, dashes, symbols etc.) must be excluded.</w:t>
            </w:r>
          </w:p>
        </w:tc>
      </w:tr>
    </w:tbl>
    <w:p w:rsidR="00117126" w:rsidRDefault="00117126" w:rsidP="00117126">
      <w:pPr>
        <w:tabs>
          <w:tab w:val="right" w:pos="1800"/>
          <w:tab w:val="left" w:pos="2160"/>
        </w:tabs>
        <w:adjustRightInd w:val="0"/>
        <w:ind w:left="2160" w:hanging="2160"/>
        <w:rPr>
          <w:b/>
        </w:rPr>
      </w:pPr>
      <w:r>
        <w:br w:type="page"/>
      </w:r>
      <w:bookmarkStart w:id="226" w:name="book6"/>
      <w:bookmarkEnd w:id="226"/>
      <w:r>
        <w:rPr>
          <w:b/>
        </w:rPr>
        <w:lastRenderedPageBreak/>
        <w:tab/>
        <w:t>Segment:</w:t>
      </w:r>
      <w:r>
        <w:rPr>
          <w:b/>
        </w:rPr>
        <w:tab/>
      </w:r>
      <w:r>
        <w:rPr>
          <w:b/>
          <w:sz w:val="40"/>
        </w:rPr>
        <w:t xml:space="preserve">PER </w:t>
      </w:r>
      <w:r>
        <w:rPr>
          <w:b/>
        </w:rPr>
        <w:t>Administrative Communications Contact (Permit Name)</w:t>
      </w:r>
    </w:p>
    <w:p w:rsidR="00117126" w:rsidRDefault="00117126" w:rsidP="00117126">
      <w:pPr>
        <w:tabs>
          <w:tab w:val="right" w:pos="1800"/>
          <w:tab w:val="left" w:pos="2160"/>
        </w:tabs>
        <w:adjustRightInd w:val="0"/>
        <w:ind w:left="2160" w:hanging="2160"/>
      </w:pPr>
      <w:r>
        <w:rPr>
          <w:b/>
        </w:rPr>
        <w:tab/>
        <w:t>Position:</w:t>
      </w:r>
      <w:r>
        <w:rPr>
          <w:b/>
        </w:rPr>
        <w:tab/>
      </w:r>
      <w:r>
        <w:t>080</w:t>
      </w:r>
    </w:p>
    <w:p w:rsidR="00117126" w:rsidRDefault="00117126" w:rsidP="00117126">
      <w:pPr>
        <w:tabs>
          <w:tab w:val="right" w:pos="1800"/>
          <w:tab w:val="left" w:pos="2160"/>
        </w:tabs>
        <w:adjustRightInd w:val="0"/>
        <w:ind w:left="2160" w:hanging="2160"/>
      </w:pPr>
      <w:r>
        <w:tab/>
      </w:r>
      <w:r>
        <w:rPr>
          <w:b/>
        </w:rPr>
        <w:t>Loop:</w:t>
      </w:r>
      <w:r>
        <w:tab/>
        <w:t>N1        Optional</w:t>
      </w:r>
    </w:p>
    <w:p w:rsidR="00117126" w:rsidRDefault="00117126" w:rsidP="00117126">
      <w:pPr>
        <w:tabs>
          <w:tab w:val="right" w:pos="1800"/>
          <w:tab w:val="left" w:pos="2160"/>
        </w:tabs>
        <w:adjustRightInd w:val="0"/>
        <w:ind w:left="2160" w:hanging="2160"/>
      </w:pPr>
      <w:r>
        <w:tab/>
      </w:r>
      <w:r>
        <w:rPr>
          <w:b/>
        </w:rPr>
        <w:t>Level:</w:t>
      </w:r>
      <w:r>
        <w:tab/>
        <w:t>Heading</w:t>
      </w:r>
    </w:p>
    <w:p w:rsidR="00117126" w:rsidRDefault="00117126" w:rsidP="00117126">
      <w:pPr>
        <w:tabs>
          <w:tab w:val="right" w:pos="1800"/>
          <w:tab w:val="left" w:pos="2160"/>
        </w:tabs>
        <w:adjustRightInd w:val="0"/>
        <w:ind w:left="2160" w:hanging="2160"/>
      </w:pPr>
      <w:r>
        <w:tab/>
      </w:r>
      <w:r>
        <w:rPr>
          <w:b/>
        </w:rPr>
        <w:t>Usage:</w:t>
      </w:r>
      <w:r>
        <w:tab/>
        <w:t>Optional</w:t>
      </w:r>
    </w:p>
    <w:p w:rsidR="00117126" w:rsidRDefault="00117126" w:rsidP="00117126">
      <w:pPr>
        <w:tabs>
          <w:tab w:val="right" w:pos="1800"/>
          <w:tab w:val="left" w:pos="2160"/>
        </w:tabs>
        <w:adjustRightInd w:val="0"/>
        <w:ind w:left="2160" w:hanging="2160"/>
      </w:pPr>
      <w:r>
        <w:tab/>
      </w:r>
      <w:r>
        <w:rPr>
          <w:b/>
        </w:rPr>
        <w:t>Max Use:</w:t>
      </w:r>
      <w:r>
        <w:tab/>
        <w:t>&gt;1</w:t>
      </w:r>
    </w:p>
    <w:p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rsidR="00117126" w:rsidRDefault="00117126" w:rsidP="00117126">
      <w:pPr>
        <w:tabs>
          <w:tab w:val="right" w:pos="1800"/>
          <w:tab w:val="left" w:pos="2160"/>
          <w:tab w:val="left" w:pos="2520"/>
        </w:tabs>
        <w:adjustRightInd w:val="0"/>
        <w:ind w:left="2520" w:hanging="2520"/>
      </w:pPr>
      <w:r>
        <w:tab/>
      </w:r>
      <w:r>
        <w:rPr>
          <w:b/>
        </w:rPr>
        <w:t>Semantic Notes:</w:t>
      </w:r>
    </w:p>
    <w:p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pPr>
            <w:r>
              <w:rPr>
                <w:b/>
              </w:rPr>
              <w:t>Notes:</w:t>
            </w:r>
          </w:p>
        </w:tc>
        <w:tc>
          <w:tcPr>
            <w:tcW w:w="216" w:type="dxa"/>
            <w:tcBorders>
              <w:top w:val="nil"/>
              <w:left w:val="nil"/>
              <w:bottom w:val="nil"/>
              <w:right w:val="nil"/>
            </w:tcBorders>
          </w:tcPr>
          <w:p w:rsidR="00117126" w:rsidRDefault="00117126" w:rsidP="00394550">
            <w:pPr>
              <w:adjustRightInd w:val="0"/>
              <w:ind w:right="144"/>
              <w:jc w:val="right"/>
            </w:pPr>
          </w:p>
        </w:tc>
        <w:tc>
          <w:tcPr>
            <w:tcW w:w="7343" w:type="dxa"/>
            <w:tcBorders>
              <w:top w:val="nil"/>
              <w:left w:val="nil"/>
              <w:bottom w:val="nil"/>
              <w:right w:val="nil"/>
            </w:tcBorders>
            <w:shd w:val="pct20" w:color="auto" w:fill="auto"/>
          </w:tcPr>
          <w:p w:rsidR="00117126" w:rsidRDefault="00117126" w:rsidP="00394550">
            <w:pPr>
              <w:adjustRightInd w:val="0"/>
              <w:ind w:right="144"/>
            </w:pPr>
            <w:r>
              <w:t>Required if a move-in request is for an ESI ID, which requires an occupancy permit. The Applicable Legal Authority (ALA) will notify the TDSP directly of the completed permit. The name provided in the PER02 must match the name on the occupancy permit.</w:t>
            </w:r>
          </w:p>
          <w:p w:rsidR="00117126" w:rsidRDefault="00117126" w:rsidP="00394550">
            <w:pPr>
              <w:adjustRightInd w:val="0"/>
              <w:ind w:right="144"/>
            </w:pPr>
          </w:p>
          <w:p w:rsidR="00117126" w:rsidRDefault="00117126" w:rsidP="00394550">
            <w:pPr>
              <w:adjustRightInd w:val="0"/>
              <w:ind w:right="144"/>
            </w:pPr>
            <w:r>
              <w:t xml:space="preserve">Only one PER~PN will be sent per transaction. </w:t>
            </w:r>
          </w:p>
          <w:p w:rsidR="00117126" w:rsidRDefault="00117126" w:rsidP="00394550">
            <w:pPr>
              <w:adjustRightInd w:val="0"/>
              <w:ind w:right="144"/>
            </w:pPr>
          </w:p>
        </w:tc>
      </w:tr>
      <w:tr w:rsidR="00117126" w:rsidTr="00394550">
        <w:tc>
          <w:tcPr>
            <w:tcW w:w="1944" w:type="dxa"/>
            <w:tcBorders>
              <w:top w:val="nil"/>
              <w:left w:val="nil"/>
              <w:bottom w:val="nil"/>
              <w:right w:val="nil"/>
            </w:tcBorders>
          </w:tcPr>
          <w:p w:rsidR="00117126" w:rsidRDefault="00117126" w:rsidP="00394550">
            <w:pPr>
              <w:adjustRightInd w:val="0"/>
              <w:ind w:right="144"/>
            </w:pPr>
          </w:p>
        </w:tc>
        <w:tc>
          <w:tcPr>
            <w:tcW w:w="216" w:type="dxa"/>
            <w:tcBorders>
              <w:top w:val="nil"/>
              <w:left w:val="nil"/>
              <w:bottom w:val="nil"/>
              <w:right w:val="nil"/>
            </w:tcBorders>
          </w:tcPr>
          <w:p w:rsidR="00117126" w:rsidRDefault="00117126" w:rsidP="00394550">
            <w:pPr>
              <w:adjustRightInd w:val="0"/>
              <w:ind w:right="144"/>
            </w:pPr>
          </w:p>
        </w:tc>
        <w:tc>
          <w:tcPr>
            <w:tcW w:w="7343" w:type="dxa"/>
            <w:tcBorders>
              <w:top w:val="nil"/>
              <w:left w:val="nil"/>
              <w:bottom w:val="nil"/>
              <w:right w:val="nil"/>
            </w:tcBorders>
            <w:shd w:val="pct20" w:color="auto" w:fill="auto"/>
          </w:tcPr>
          <w:p w:rsidR="00117126" w:rsidRDefault="00117126" w:rsidP="00394550">
            <w:pPr>
              <w:adjustRightInd w:val="0"/>
              <w:ind w:right="144"/>
            </w:pPr>
            <w:r>
              <w:t>PER~PN~SNOW, JOE RAY JR</w:t>
            </w:r>
          </w:p>
          <w:p w:rsidR="00117126" w:rsidRDefault="00117126" w:rsidP="00394550">
            <w:pPr>
              <w:adjustRightInd w:val="0"/>
              <w:ind w:right="144"/>
            </w:pPr>
            <w:r>
              <w:t>PER~PN~ JOE RAY SNOW JR</w:t>
            </w:r>
          </w:p>
          <w:p w:rsidR="00117126" w:rsidRDefault="00117126" w:rsidP="00394550">
            <w:pPr>
              <w:adjustRightInd w:val="0"/>
              <w:ind w:right="144"/>
            </w:pPr>
            <w:r>
              <w:t>PER~PN~BAILEY BUILDING AND LOAN</w:t>
            </w:r>
          </w:p>
          <w:p w:rsidR="00117126" w:rsidRDefault="00117126" w:rsidP="00394550">
            <w:pPr>
              <w:adjustRightInd w:val="0"/>
              <w:ind w:right="144"/>
            </w:pPr>
            <w:r>
              <w:t>PER~PN~OCCUPANT</w:t>
            </w:r>
          </w:p>
        </w:tc>
      </w:tr>
    </w:tbl>
    <w:p w:rsidR="00117126" w:rsidRDefault="00117126" w:rsidP="00117126">
      <w:pPr>
        <w:adjustRightInd w:val="0"/>
      </w:pPr>
    </w:p>
    <w:p w:rsidR="00117126" w:rsidRDefault="00117126" w:rsidP="00117126">
      <w:pPr>
        <w:adjustRightInd w:val="0"/>
        <w:jc w:val="center"/>
        <w:rPr>
          <w:b/>
        </w:rPr>
      </w:pPr>
      <w:r>
        <w:rPr>
          <w:b/>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PER01</w:t>
            </w:r>
          </w:p>
        </w:tc>
        <w:tc>
          <w:tcPr>
            <w:tcW w:w="892" w:type="dxa"/>
            <w:tcBorders>
              <w:top w:val="nil"/>
              <w:left w:val="nil"/>
              <w:bottom w:val="nil"/>
              <w:right w:val="nil"/>
            </w:tcBorders>
          </w:tcPr>
          <w:p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rsidR="00117126" w:rsidRDefault="00117126" w:rsidP="00394550">
            <w:pPr>
              <w:adjustRightInd w:val="0"/>
              <w:ind w:right="144"/>
            </w:pPr>
            <w:r>
              <w:rPr>
                <w:b/>
              </w:rPr>
              <w:t>Contact Function Code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pPr>
            <w:r>
              <w:t xml:space="preserve"> </w:t>
            </w:r>
          </w:p>
        </w:tc>
        <w:tc>
          <w:tcPr>
            <w:tcW w:w="1367" w:type="dxa"/>
            <w:tcBorders>
              <w:top w:val="nil"/>
              <w:left w:val="nil"/>
              <w:bottom w:val="nil"/>
              <w:right w:val="nil"/>
            </w:tcBorders>
          </w:tcPr>
          <w:p w:rsidR="00117126" w:rsidRDefault="00117126" w:rsidP="00394550">
            <w:pPr>
              <w:adjustRightInd w:val="0"/>
              <w:ind w:right="144"/>
            </w:pPr>
            <w:r>
              <w:t>PN</w:t>
            </w:r>
          </w:p>
        </w:tc>
        <w:tc>
          <w:tcPr>
            <w:tcW w:w="144" w:type="dxa"/>
            <w:tcBorders>
              <w:top w:val="nil"/>
              <w:left w:val="nil"/>
              <w:bottom w:val="nil"/>
              <w:right w:val="nil"/>
            </w:tcBorders>
          </w:tcPr>
          <w:p w:rsidR="00117126" w:rsidRDefault="00117126" w:rsidP="00394550">
            <w:pPr>
              <w:adjustRightInd w:val="0"/>
              <w:ind w:right="144"/>
            </w:pPr>
          </w:p>
        </w:tc>
        <w:tc>
          <w:tcPr>
            <w:tcW w:w="4823" w:type="dxa"/>
            <w:gridSpan w:val="4"/>
            <w:tcBorders>
              <w:top w:val="nil"/>
              <w:left w:val="nil"/>
              <w:bottom w:val="nil"/>
              <w:right w:val="nil"/>
            </w:tcBorders>
          </w:tcPr>
          <w:p w:rsidR="00117126" w:rsidRDefault="00117126" w:rsidP="00394550">
            <w:pPr>
              <w:adjustRightInd w:val="0"/>
              <w:ind w:right="144"/>
            </w:pPr>
            <w:r>
              <w:t>Permit Contact Name</w:t>
            </w:r>
          </w:p>
        </w:tc>
      </w:tr>
      <w:tr w:rsidR="00117126" w:rsidTr="00394550">
        <w:tc>
          <w:tcPr>
            <w:tcW w:w="1007" w:type="dxa"/>
            <w:tcBorders>
              <w:top w:val="nil"/>
              <w:left w:val="nil"/>
              <w:bottom w:val="nil"/>
              <w:right w:val="nil"/>
            </w:tcBorders>
          </w:tcPr>
          <w:p w:rsidR="00117126" w:rsidRDefault="00117126" w:rsidP="00394550">
            <w:pPr>
              <w:adjustRightInd w:val="0"/>
              <w:ind w:right="144"/>
            </w:pPr>
            <w:r>
              <w:rPr>
                <w:b/>
              </w:rPr>
              <w:t>Must Use</w:t>
            </w:r>
          </w:p>
        </w:tc>
        <w:tc>
          <w:tcPr>
            <w:tcW w:w="1080" w:type="dxa"/>
            <w:tcBorders>
              <w:top w:val="nil"/>
              <w:left w:val="nil"/>
              <w:bottom w:val="nil"/>
              <w:right w:val="nil"/>
            </w:tcBorders>
          </w:tcPr>
          <w:p w:rsidR="00117126" w:rsidRDefault="00117126" w:rsidP="00394550">
            <w:pPr>
              <w:adjustRightInd w:val="0"/>
              <w:ind w:right="144"/>
              <w:jc w:val="center"/>
            </w:pPr>
            <w:r>
              <w:rPr>
                <w:b/>
              </w:rPr>
              <w:t>PER02</w:t>
            </w:r>
          </w:p>
        </w:tc>
        <w:tc>
          <w:tcPr>
            <w:tcW w:w="892" w:type="dxa"/>
            <w:tcBorders>
              <w:top w:val="nil"/>
              <w:left w:val="nil"/>
              <w:bottom w:val="nil"/>
              <w:right w:val="nil"/>
            </w:tcBorders>
          </w:tcPr>
          <w:p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rsidR="00117126" w:rsidRDefault="00117126" w:rsidP="00394550">
            <w:pPr>
              <w:adjustRightInd w:val="0"/>
              <w:ind w:right="144"/>
            </w:pPr>
            <w:r>
              <w:rPr>
                <w:b/>
              </w:rPr>
              <w:t>Name</w:t>
            </w:r>
          </w:p>
        </w:tc>
        <w:tc>
          <w:tcPr>
            <w:tcW w:w="432" w:type="dxa"/>
            <w:tcBorders>
              <w:top w:val="nil"/>
              <w:left w:val="nil"/>
              <w:bottom w:val="nil"/>
              <w:right w:val="nil"/>
            </w:tcBorders>
          </w:tcPr>
          <w:p w:rsidR="00117126" w:rsidRDefault="00117126" w:rsidP="00394550">
            <w:pPr>
              <w:adjustRightInd w:val="0"/>
              <w:ind w:right="144"/>
              <w:jc w:val="center"/>
            </w:pPr>
            <w:r>
              <w:rPr>
                <w:b/>
              </w:rPr>
              <w:t>M</w:t>
            </w:r>
          </w:p>
        </w:tc>
        <w:tc>
          <w:tcPr>
            <w:tcW w:w="14" w:type="dxa"/>
            <w:tcBorders>
              <w:top w:val="nil"/>
              <w:left w:val="nil"/>
              <w:bottom w:val="nil"/>
              <w:right w:val="nil"/>
            </w:tcBorders>
          </w:tcPr>
          <w:p w:rsidR="00117126" w:rsidRDefault="00117126" w:rsidP="00394550">
            <w:pPr>
              <w:adjustRightInd w:val="0"/>
              <w:ind w:right="144"/>
              <w:jc w:val="center"/>
            </w:pPr>
          </w:p>
        </w:tc>
        <w:tc>
          <w:tcPr>
            <w:tcW w:w="1440" w:type="dxa"/>
            <w:gridSpan w:val="2"/>
            <w:tcBorders>
              <w:top w:val="nil"/>
              <w:left w:val="nil"/>
              <w:bottom w:val="nil"/>
              <w:right w:val="nil"/>
            </w:tcBorders>
          </w:tcPr>
          <w:p w:rsidR="00117126" w:rsidRDefault="00117126" w:rsidP="00394550">
            <w:pPr>
              <w:adjustRightInd w:val="0"/>
              <w:ind w:right="144"/>
            </w:pPr>
            <w:r>
              <w:rPr>
                <w:b/>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pPr>
          </w:p>
        </w:tc>
        <w:tc>
          <w:tcPr>
            <w:tcW w:w="6523" w:type="dxa"/>
            <w:gridSpan w:val="7"/>
            <w:tcBorders>
              <w:top w:val="nil"/>
              <w:left w:val="nil"/>
              <w:bottom w:val="nil"/>
              <w:right w:val="nil"/>
            </w:tcBorders>
          </w:tcPr>
          <w:p w:rsidR="00117126" w:rsidRDefault="00117126" w:rsidP="00394550">
            <w:pPr>
              <w:adjustRightInd w:val="0"/>
              <w:ind w:right="144"/>
            </w:pPr>
            <w:r>
              <w:t>Free-form name</w:t>
            </w:r>
          </w:p>
        </w:tc>
      </w:tr>
    </w:tbl>
    <w:p w:rsidR="00117126" w:rsidRDefault="00117126" w:rsidP="002A2EE5">
      <w:pPr>
        <w:tabs>
          <w:tab w:val="right" w:pos="1800"/>
          <w:tab w:val="left" w:pos="2160"/>
        </w:tabs>
        <w:adjustRightInd w:val="0"/>
        <w:ind w:left="2160" w:hanging="2160"/>
        <w:rPr>
          <w:b/>
        </w:rPr>
      </w:pPr>
      <w:r>
        <w:br w:type="page"/>
      </w:r>
    </w:p>
    <w:p w:rsidR="00117126" w:rsidRDefault="00117126" w:rsidP="002A2EE5">
      <w:pPr>
        <w:tabs>
          <w:tab w:val="right" w:pos="1800"/>
          <w:tab w:val="left" w:pos="2160"/>
        </w:tabs>
        <w:adjustRightInd w:val="0"/>
        <w:ind w:left="2160" w:hanging="2160"/>
        <w:rPr>
          <w:b/>
        </w:rPr>
      </w:pPr>
    </w:p>
    <w:p w:rsidR="00117126" w:rsidRDefault="00117126" w:rsidP="002A2EE5">
      <w:pPr>
        <w:tabs>
          <w:tab w:val="right" w:pos="1800"/>
          <w:tab w:val="left" w:pos="2160"/>
        </w:tabs>
        <w:adjustRightInd w:val="0"/>
        <w:ind w:left="2160" w:hanging="2160"/>
        <w:rPr>
          <w:b/>
        </w:rPr>
      </w:pPr>
    </w:p>
    <w:p w:rsidR="00117126" w:rsidRDefault="00117126" w:rsidP="002A2EE5">
      <w:pPr>
        <w:tabs>
          <w:tab w:val="right" w:pos="1800"/>
          <w:tab w:val="left" w:pos="2160"/>
        </w:tabs>
        <w:adjustRightInd w:val="0"/>
        <w:ind w:left="2160" w:hanging="2160"/>
        <w:rPr>
          <w:b/>
        </w:rPr>
      </w:pPr>
    </w:p>
    <w:p w:rsidR="00117126" w:rsidRDefault="00117126" w:rsidP="00117126">
      <w:pPr>
        <w:tabs>
          <w:tab w:val="right" w:pos="1800"/>
          <w:tab w:val="left" w:pos="2160"/>
        </w:tabs>
        <w:adjustRightInd w:val="0"/>
        <w:ind w:left="2160" w:hanging="2160"/>
        <w:rPr>
          <w:ins w:id="227" w:author="ERCOT" w:date="2020-11-18T11:23:00Z"/>
          <w:b/>
        </w:rPr>
      </w:pPr>
      <w:ins w:id="228" w:author="ERCOT" w:date="2020-11-18T11:23:00Z">
        <w:r>
          <w:rPr>
            <w:b/>
          </w:rPr>
          <w:t>Segment:</w:t>
        </w:r>
        <w:r>
          <w:rPr>
            <w:b/>
          </w:rPr>
          <w:tab/>
        </w:r>
        <w:r>
          <w:rPr>
            <w:b/>
            <w:bCs/>
            <w:sz w:val="40"/>
            <w:szCs w:val="40"/>
          </w:rPr>
          <w:t xml:space="preserve">PER </w:t>
        </w:r>
        <w:r>
          <w:rPr>
            <w:b/>
          </w:rPr>
          <w:t>Administrative Communications Contact (Power Outage Contact Information)</w:t>
        </w:r>
      </w:ins>
    </w:p>
    <w:p w:rsidR="00117126" w:rsidRDefault="00117126" w:rsidP="00117126">
      <w:pPr>
        <w:tabs>
          <w:tab w:val="right" w:pos="1800"/>
          <w:tab w:val="left" w:pos="2160"/>
        </w:tabs>
        <w:adjustRightInd w:val="0"/>
        <w:ind w:left="2160" w:hanging="2160"/>
        <w:rPr>
          <w:ins w:id="229" w:author="ERCOT" w:date="2020-11-18T11:23:00Z"/>
        </w:rPr>
      </w:pPr>
      <w:ins w:id="230" w:author="ERCOT" w:date="2020-11-18T11:23:00Z">
        <w:r>
          <w:rPr>
            <w:b/>
          </w:rPr>
          <w:tab/>
          <w:t>Position:</w:t>
        </w:r>
        <w:r>
          <w:rPr>
            <w:b/>
          </w:rPr>
          <w:tab/>
        </w:r>
        <w:r>
          <w:t>080</w:t>
        </w:r>
      </w:ins>
    </w:p>
    <w:p w:rsidR="00117126" w:rsidRDefault="00117126" w:rsidP="00117126">
      <w:pPr>
        <w:tabs>
          <w:tab w:val="right" w:pos="1800"/>
          <w:tab w:val="left" w:pos="2160"/>
        </w:tabs>
        <w:adjustRightInd w:val="0"/>
        <w:ind w:left="2160" w:hanging="2160"/>
        <w:rPr>
          <w:ins w:id="231" w:author="ERCOT" w:date="2020-11-18T11:23:00Z"/>
        </w:rPr>
      </w:pPr>
      <w:ins w:id="232" w:author="ERCOT" w:date="2020-11-18T11:23:00Z">
        <w:r>
          <w:tab/>
        </w:r>
        <w:r>
          <w:rPr>
            <w:b/>
          </w:rPr>
          <w:t>Loop:</w:t>
        </w:r>
        <w:r>
          <w:tab/>
          <w:t>N1        Optional</w:t>
        </w:r>
      </w:ins>
    </w:p>
    <w:p w:rsidR="00117126" w:rsidRDefault="00117126" w:rsidP="00117126">
      <w:pPr>
        <w:tabs>
          <w:tab w:val="right" w:pos="1800"/>
          <w:tab w:val="left" w:pos="2160"/>
        </w:tabs>
        <w:adjustRightInd w:val="0"/>
        <w:ind w:left="2160" w:hanging="2160"/>
        <w:rPr>
          <w:ins w:id="233" w:author="ERCOT" w:date="2020-11-18T11:23:00Z"/>
        </w:rPr>
      </w:pPr>
      <w:ins w:id="234" w:author="ERCOT" w:date="2020-11-18T11:23:00Z">
        <w:r>
          <w:tab/>
        </w:r>
        <w:r>
          <w:rPr>
            <w:b/>
          </w:rPr>
          <w:t>Level:</w:t>
        </w:r>
        <w:r>
          <w:tab/>
          <w:t>Heading</w:t>
        </w:r>
      </w:ins>
    </w:p>
    <w:p w:rsidR="00117126" w:rsidRDefault="00117126" w:rsidP="00117126">
      <w:pPr>
        <w:tabs>
          <w:tab w:val="right" w:pos="1800"/>
          <w:tab w:val="left" w:pos="2160"/>
        </w:tabs>
        <w:adjustRightInd w:val="0"/>
        <w:ind w:left="2160" w:hanging="2160"/>
        <w:rPr>
          <w:ins w:id="235" w:author="ERCOT" w:date="2020-11-18T11:23:00Z"/>
        </w:rPr>
      </w:pPr>
      <w:ins w:id="236" w:author="ERCOT" w:date="2020-11-18T11:23:00Z">
        <w:r>
          <w:tab/>
        </w:r>
        <w:r>
          <w:rPr>
            <w:b/>
          </w:rPr>
          <w:t>Usage:</w:t>
        </w:r>
        <w:r>
          <w:tab/>
          <w:t>Optional</w:t>
        </w:r>
      </w:ins>
    </w:p>
    <w:p w:rsidR="00117126" w:rsidRDefault="00117126" w:rsidP="00117126">
      <w:pPr>
        <w:tabs>
          <w:tab w:val="right" w:pos="1800"/>
          <w:tab w:val="left" w:pos="2160"/>
        </w:tabs>
        <w:adjustRightInd w:val="0"/>
        <w:ind w:left="2160" w:hanging="2160"/>
        <w:rPr>
          <w:ins w:id="237" w:author="ERCOT" w:date="2020-11-18T11:23:00Z"/>
        </w:rPr>
      </w:pPr>
      <w:ins w:id="238" w:author="ERCOT" w:date="2020-11-18T11:23:00Z">
        <w:r>
          <w:tab/>
        </w:r>
        <w:r>
          <w:rPr>
            <w:b/>
          </w:rPr>
          <w:t>Max Use:</w:t>
        </w:r>
        <w:r>
          <w:tab/>
          <w:t>&gt;1</w:t>
        </w:r>
      </w:ins>
    </w:p>
    <w:p w:rsidR="00117126" w:rsidRDefault="00117126" w:rsidP="00117126">
      <w:pPr>
        <w:tabs>
          <w:tab w:val="right" w:pos="1800"/>
          <w:tab w:val="left" w:pos="2160"/>
        </w:tabs>
        <w:adjustRightInd w:val="0"/>
        <w:ind w:left="2160" w:hanging="2160"/>
        <w:rPr>
          <w:ins w:id="239" w:author="ERCOT" w:date="2020-11-18T11:23:00Z"/>
        </w:rPr>
      </w:pPr>
      <w:ins w:id="240" w:author="ERCOT" w:date="2020-11-18T11:23:00Z">
        <w:r>
          <w:tab/>
        </w:r>
        <w:r>
          <w:rPr>
            <w:b/>
          </w:rPr>
          <w:t>Purpose:</w:t>
        </w:r>
        <w:r>
          <w:tab/>
          <w:t>To identify a person or office to whom administrative communications should be directed</w:t>
        </w:r>
      </w:ins>
    </w:p>
    <w:p w:rsidR="00117126" w:rsidRDefault="00117126" w:rsidP="00117126">
      <w:pPr>
        <w:tabs>
          <w:tab w:val="right" w:pos="1800"/>
          <w:tab w:val="left" w:pos="2160"/>
          <w:tab w:val="left" w:pos="2520"/>
        </w:tabs>
        <w:adjustRightInd w:val="0"/>
        <w:ind w:left="2520" w:hanging="2520"/>
        <w:rPr>
          <w:ins w:id="241" w:author="ERCOT" w:date="2020-11-18T11:23:00Z"/>
        </w:rPr>
      </w:pPr>
      <w:ins w:id="242" w:author="ERCOT" w:date="2020-11-18T11:23:00Z">
        <w:r>
          <w:tab/>
        </w:r>
        <w:r>
          <w:rPr>
            <w:b/>
          </w:rPr>
          <w:t>Syntax Notes:</w:t>
        </w:r>
        <w:r>
          <w:tab/>
        </w:r>
        <w:r>
          <w:rPr>
            <w:b/>
          </w:rPr>
          <w:t>1</w:t>
        </w:r>
        <w:r>
          <w:tab/>
          <w:t>If either PER03 or PER04 is present, then the other is required.</w:t>
        </w:r>
      </w:ins>
    </w:p>
    <w:p w:rsidR="00117126" w:rsidRDefault="00117126" w:rsidP="00117126">
      <w:pPr>
        <w:tabs>
          <w:tab w:val="right" w:pos="1800"/>
          <w:tab w:val="left" w:pos="2160"/>
          <w:tab w:val="left" w:pos="2520"/>
        </w:tabs>
        <w:adjustRightInd w:val="0"/>
        <w:ind w:left="2520" w:hanging="2520"/>
        <w:rPr>
          <w:ins w:id="243" w:author="ERCOT" w:date="2020-11-18T11:23:00Z"/>
        </w:rPr>
      </w:pPr>
      <w:ins w:id="244" w:author="ERCOT" w:date="2020-11-18T11:23:00Z">
        <w:r>
          <w:tab/>
        </w:r>
        <w:r>
          <w:tab/>
        </w:r>
        <w:r>
          <w:rPr>
            <w:b/>
          </w:rPr>
          <w:t>2</w:t>
        </w:r>
        <w:r>
          <w:tab/>
          <w:t>If either PER05 or PER06 is present, then the other is required.</w:t>
        </w:r>
      </w:ins>
    </w:p>
    <w:p w:rsidR="00117126" w:rsidRDefault="00117126" w:rsidP="00117126">
      <w:pPr>
        <w:tabs>
          <w:tab w:val="right" w:pos="1800"/>
          <w:tab w:val="left" w:pos="2160"/>
          <w:tab w:val="left" w:pos="2520"/>
        </w:tabs>
        <w:adjustRightInd w:val="0"/>
        <w:ind w:left="2520" w:hanging="2520"/>
        <w:rPr>
          <w:ins w:id="245" w:author="ERCOT" w:date="2020-11-18T11:23:00Z"/>
        </w:rPr>
      </w:pPr>
      <w:ins w:id="246" w:author="ERCOT" w:date="2020-11-18T11:23:00Z">
        <w:r>
          <w:tab/>
        </w:r>
        <w:r>
          <w:tab/>
        </w:r>
        <w:r>
          <w:rPr>
            <w:b/>
          </w:rPr>
          <w:t>3</w:t>
        </w:r>
        <w:r>
          <w:tab/>
          <w:t>If either PER07 or PER08 is present, then the other is required.</w:t>
        </w:r>
      </w:ins>
    </w:p>
    <w:p w:rsidR="00117126" w:rsidRDefault="00117126" w:rsidP="00117126">
      <w:pPr>
        <w:tabs>
          <w:tab w:val="right" w:pos="1800"/>
          <w:tab w:val="left" w:pos="2160"/>
          <w:tab w:val="left" w:pos="2520"/>
        </w:tabs>
        <w:adjustRightInd w:val="0"/>
        <w:ind w:left="2520" w:hanging="2520"/>
        <w:rPr>
          <w:ins w:id="247" w:author="ERCOT" w:date="2020-11-18T11:23:00Z"/>
        </w:rPr>
      </w:pPr>
      <w:ins w:id="248" w:author="ERCOT" w:date="2020-11-18T11:23:00Z">
        <w:r>
          <w:tab/>
        </w:r>
        <w:r>
          <w:rPr>
            <w:b/>
          </w:rPr>
          <w:t>Semantic Notes:</w:t>
        </w:r>
      </w:ins>
    </w:p>
    <w:p w:rsidR="00117126" w:rsidRDefault="00117126" w:rsidP="00117126">
      <w:pPr>
        <w:tabs>
          <w:tab w:val="right" w:pos="1800"/>
          <w:tab w:val="left" w:pos="2160"/>
          <w:tab w:val="left" w:pos="2520"/>
        </w:tabs>
        <w:adjustRightInd w:val="0"/>
        <w:ind w:left="2520" w:hanging="2520"/>
        <w:rPr>
          <w:ins w:id="249" w:author="ERCOT" w:date="2020-11-18T11:23:00Z"/>
        </w:rPr>
      </w:pPr>
      <w:ins w:id="250" w:author="ERCOT" w:date="2020-11-18T11:23: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rsidTr="00394550">
        <w:trPr>
          <w:ins w:id="251" w:author="ERCOT" w:date="2020-11-18T11:23:00Z"/>
        </w:trPr>
        <w:tc>
          <w:tcPr>
            <w:tcW w:w="1944" w:type="dxa"/>
            <w:tcBorders>
              <w:top w:val="nil"/>
              <w:left w:val="nil"/>
              <w:bottom w:val="nil"/>
              <w:right w:val="nil"/>
            </w:tcBorders>
          </w:tcPr>
          <w:p w:rsidR="00117126" w:rsidRDefault="00117126" w:rsidP="00394550">
            <w:pPr>
              <w:adjustRightInd w:val="0"/>
              <w:ind w:right="144"/>
              <w:jc w:val="right"/>
              <w:rPr>
                <w:ins w:id="252" w:author="ERCOT" w:date="2020-11-18T11:23:00Z"/>
              </w:rPr>
            </w:pPr>
            <w:ins w:id="253" w:author="ERCOT" w:date="2020-11-18T11:23:00Z">
              <w:r>
                <w:rPr>
                  <w:b/>
                </w:rPr>
                <w:t>Notes:</w:t>
              </w:r>
            </w:ins>
          </w:p>
        </w:tc>
        <w:tc>
          <w:tcPr>
            <w:tcW w:w="216" w:type="dxa"/>
            <w:tcBorders>
              <w:top w:val="nil"/>
              <w:left w:val="nil"/>
              <w:bottom w:val="nil"/>
              <w:right w:val="nil"/>
            </w:tcBorders>
          </w:tcPr>
          <w:p w:rsidR="00117126" w:rsidRDefault="00117126" w:rsidP="00394550">
            <w:pPr>
              <w:adjustRightInd w:val="0"/>
              <w:ind w:right="144"/>
              <w:jc w:val="right"/>
              <w:rPr>
                <w:ins w:id="254" w:author="ERCOT" w:date="2020-11-18T11:23:00Z"/>
              </w:rPr>
            </w:pPr>
          </w:p>
        </w:tc>
        <w:tc>
          <w:tcPr>
            <w:tcW w:w="7470" w:type="dxa"/>
            <w:tcBorders>
              <w:top w:val="nil"/>
              <w:left w:val="nil"/>
              <w:bottom w:val="nil"/>
              <w:right w:val="nil"/>
            </w:tcBorders>
            <w:shd w:val="pct20" w:color="auto" w:fill="auto"/>
          </w:tcPr>
          <w:p w:rsidR="00117126" w:rsidDel="00D425D6" w:rsidRDefault="00117126" w:rsidP="00394550">
            <w:pPr>
              <w:adjustRightInd w:val="0"/>
              <w:ind w:right="144"/>
              <w:rPr>
                <w:ins w:id="255" w:author="ERCOT" w:date="2020-11-18T11:23:00Z"/>
                <w:del w:id="256" w:author="Thurman, Kathryn" w:date="2021-04-22T10:06:00Z"/>
              </w:rPr>
            </w:pPr>
            <w:ins w:id="257" w:author="ERCOT" w:date="2020-11-18T11:23:00Z">
              <w:r>
                <w:t>Only one (1) PER~PO segment</w:t>
              </w:r>
            </w:ins>
            <w:ins w:id="258" w:author="Thurman, Kathryn" w:date="2021-04-22T10:05:00Z">
              <w:r w:rsidR="00D425D6">
                <w:t xml:space="preserve"> will be sent</w:t>
              </w:r>
            </w:ins>
            <w:ins w:id="259" w:author="ERCOT" w:date="2020-11-18T11:23:00Z">
              <w:r>
                <w:t xml:space="preserve"> per transaction </w:t>
              </w:r>
              <w:del w:id="260" w:author="Thurman, Kathryn" w:date="2021-04-22T10:06:00Z">
                <w:r w:rsidDel="00D425D6">
                  <w:delText>will be accepted by the TDSP</w:delText>
                </w:r>
              </w:del>
            </w:ins>
          </w:p>
          <w:p w:rsidR="00117126" w:rsidRDefault="00117126" w:rsidP="00394550">
            <w:pPr>
              <w:adjustRightInd w:val="0"/>
              <w:ind w:right="144"/>
              <w:rPr>
                <w:ins w:id="261" w:author="ERCOT" w:date="2020-11-18T11:23:00Z"/>
              </w:rPr>
            </w:pPr>
          </w:p>
          <w:p w:rsidR="00117126" w:rsidRDefault="00117126" w:rsidP="00394550">
            <w:pPr>
              <w:adjustRightInd w:val="0"/>
              <w:ind w:right="144"/>
              <w:rPr>
                <w:ins w:id="262" w:author="ERCOT" w:date="2020-11-18T11:23:00Z"/>
              </w:rPr>
            </w:pPr>
            <w:ins w:id="263" w:author="ERCOT" w:date="2020-11-18T11:23:00Z">
              <w:r>
                <w:t>PER~PO~~TE~8005551212~~~ EM~NAME@ISP.COM</w:t>
              </w:r>
            </w:ins>
          </w:p>
          <w:p w:rsidR="00117126" w:rsidRDefault="00117126" w:rsidP="00394550">
            <w:pPr>
              <w:adjustRightInd w:val="0"/>
              <w:ind w:right="144"/>
              <w:rPr>
                <w:ins w:id="264" w:author="ERCOT" w:date="2020-11-18T11:23:00Z"/>
              </w:rPr>
            </w:pPr>
            <w:ins w:id="265" w:author="ERCOT" w:date="2020-11-18T11:23:00Z">
              <w:r>
                <w:t>PER~PO~~~~PC~8005555551~EM~NAME@ISP.COM</w:t>
              </w:r>
            </w:ins>
          </w:p>
          <w:p w:rsidR="00117126" w:rsidRDefault="00117126" w:rsidP="00394550">
            <w:pPr>
              <w:adjustRightInd w:val="0"/>
              <w:ind w:right="144"/>
              <w:rPr>
                <w:ins w:id="266" w:author="ERCOT" w:date="2020-11-18T11:23:00Z"/>
              </w:rPr>
            </w:pPr>
            <w:ins w:id="267" w:author="ERCOT" w:date="2020-11-18T11:23:00Z">
              <w:r>
                <w:t>PER~PO~~~~~EM~NAME@ISP.COM</w:t>
              </w:r>
            </w:ins>
          </w:p>
          <w:p w:rsidR="00117126" w:rsidRDefault="00117126" w:rsidP="00394550">
            <w:pPr>
              <w:adjustRightInd w:val="0"/>
              <w:ind w:right="144"/>
              <w:rPr>
                <w:ins w:id="268" w:author="ERCOT" w:date="2020-11-18T11:23:00Z"/>
              </w:rPr>
            </w:pPr>
          </w:p>
          <w:p w:rsidR="00117126" w:rsidRDefault="00117126" w:rsidP="00394550">
            <w:pPr>
              <w:adjustRightInd w:val="0"/>
              <w:ind w:right="144"/>
              <w:rPr>
                <w:ins w:id="269" w:author="ERCOT" w:date="2020-11-18T11:23:00Z"/>
              </w:rPr>
            </w:pPr>
            <w:ins w:id="270" w:author="ERCOT" w:date="2020-11-18T11:23:00Z">
              <w:r>
                <w:t>Optional</w:t>
              </w:r>
            </w:ins>
          </w:p>
          <w:p w:rsidR="00117126" w:rsidRDefault="00117126" w:rsidP="00394550">
            <w:pPr>
              <w:adjustRightInd w:val="0"/>
              <w:ind w:right="144"/>
              <w:rPr>
                <w:ins w:id="271" w:author="ERCOT" w:date="2020-11-18T11:23:00Z"/>
              </w:rPr>
            </w:pPr>
          </w:p>
        </w:tc>
      </w:tr>
      <w:tr w:rsidR="00117126" w:rsidTr="00394550">
        <w:trPr>
          <w:ins w:id="272" w:author="ERCOT" w:date="2020-11-18T11:23:00Z"/>
        </w:trPr>
        <w:tc>
          <w:tcPr>
            <w:tcW w:w="1944" w:type="dxa"/>
            <w:tcBorders>
              <w:top w:val="nil"/>
              <w:left w:val="nil"/>
              <w:bottom w:val="nil"/>
              <w:right w:val="nil"/>
            </w:tcBorders>
          </w:tcPr>
          <w:p w:rsidR="00117126" w:rsidRDefault="00117126" w:rsidP="00394550">
            <w:pPr>
              <w:adjustRightInd w:val="0"/>
              <w:ind w:right="144"/>
              <w:rPr>
                <w:ins w:id="273" w:author="ERCOT" w:date="2020-11-18T11:23:00Z"/>
              </w:rPr>
            </w:pPr>
          </w:p>
        </w:tc>
        <w:tc>
          <w:tcPr>
            <w:tcW w:w="216" w:type="dxa"/>
            <w:tcBorders>
              <w:top w:val="nil"/>
              <w:left w:val="nil"/>
              <w:bottom w:val="nil"/>
              <w:right w:val="nil"/>
            </w:tcBorders>
          </w:tcPr>
          <w:p w:rsidR="00117126" w:rsidRDefault="00117126" w:rsidP="00394550">
            <w:pPr>
              <w:adjustRightInd w:val="0"/>
              <w:ind w:right="144"/>
              <w:rPr>
                <w:ins w:id="274" w:author="ERCOT" w:date="2020-11-18T11:23: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275" w:author="ERCOT" w:date="2020-11-18T11:23:00Z"/>
              </w:rPr>
            </w:pPr>
            <w:ins w:id="276" w:author="ERCOT" w:date="2020-11-18T11:23:00Z">
              <w:r>
                <w:t>PER~PO~~TE~8005551212~ PC~8005555551~EM~NAME@ISP.COM</w:t>
              </w:r>
            </w:ins>
          </w:p>
        </w:tc>
      </w:tr>
    </w:tbl>
    <w:p w:rsidR="00117126" w:rsidRDefault="00117126" w:rsidP="00117126">
      <w:pPr>
        <w:adjustRightInd w:val="0"/>
        <w:rPr>
          <w:ins w:id="277" w:author="ERCOT" w:date="2020-11-18T11:23:00Z"/>
        </w:rPr>
      </w:pPr>
    </w:p>
    <w:p w:rsidR="00117126" w:rsidRDefault="00117126" w:rsidP="00117126">
      <w:pPr>
        <w:adjustRightInd w:val="0"/>
        <w:jc w:val="center"/>
        <w:rPr>
          <w:ins w:id="278" w:author="ERCOT" w:date="2020-11-18T11:23:00Z"/>
          <w:b/>
        </w:rPr>
      </w:pPr>
      <w:ins w:id="279" w:author="ERCOT" w:date="2020-11-18T11:23:00Z">
        <w:r>
          <w:rPr>
            <w:b/>
          </w:rPr>
          <w:t>Data Element Summary</w:t>
        </w:r>
      </w:ins>
    </w:p>
    <w:p w:rsidR="00117126" w:rsidRDefault="00117126" w:rsidP="00117126">
      <w:pPr>
        <w:tabs>
          <w:tab w:val="center" w:pos="1440"/>
          <w:tab w:val="center" w:pos="2448"/>
          <w:tab w:val="left" w:pos="2988"/>
          <w:tab w:val="left" w:pos="7956"/>
          <w:tab w:val="left" w:pos="9432"/>
          <w:tab w:val="left" w:pos="10080"/>
        </w:tabs>
        <w:adjustRightInd w:val="0"/>
        <w:rPr>
          <w:ins w:id="280" w:author="ERCOT" w:date="2020-11-18T11:23:00Z"/>
          <w:b/>
        </w:rPr>
      </w:pPr>
      <w:ins w:id="281" w:author="ERCOT" w:date="2020-11-18T11:23:00Z">
        <w:r>
          <w:rPr>
            <w:b/>
          </w:rPr>
          <w:tab/>
          <w:t>Ref.</w:t>
        </w:r>
        <w:r>
          <w:rPr>
            <w:b/>
          </w:rPr>
          <w:tab/>
          <w:t>Data</w:t>
        </w:r>
        <w:r>
          <w:rPr>
            <w:b/>
          </w:rPr>
          <w:tab/>
        </w:r>
      </w:ins>
    </w:p>
    <w:p w:rsidR="00117126" w:rsidRDefault="00117126" w:rsidP="00117126">
      <w:pPr>
        <w:tabs>
          <w:tab w:val="center" w:pos="1440"/>
          <w:tab w:val="center" w:pos="2448"/>
          <w:tab w:val="left" w:pos="2988"/>
          <w:tab w:val="left" w:pos="7956"/>
          <w:tab w:val="left" w:pos="9432"/>
          <w:tab w:val="left" w:pos="10080"/>
        </w:tabs>
        <w:adjustRightInd w:val="0"/>
        <w:rPr>
          <w:ins w:id="282" w:author="ERCOT" w:date="2020-11-18T11:23:00Z"/>
        </w:rPr>
      </w:pPr>
      <w:ins w:id="283" w:author="ERCOT" w:date="2020-11-18T11:23: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rsidTr="00394550">
        <w:trPr>
          <w:ins w:id="284" w:author="ERCOT" w:date="2020-11-18T11:23:00Z"/>
        </w:trPr>
        <w:tc>
          <w:tcPr>
            <w:tcW w:w="1007" w:type="dxa"/>
            <w:tcBorders>
              <w:top w:val="nil"/>
              <w:left w:val="nil"/>
              <w:bottom w:val="nil"/>
              <w:right w:val="nil"/>
            </w:tcBorders>
          </w:tcPr>
          <w:p w:rsidR="00117126" w:rsidRDefault="00117126" w:rsidP="00394550">
            <w:pPr>
              <w:tabs>
                <w:tab w:val="center" w:pos="1440"/>
                <w:tab w:val="center" w:pos="2448"/>
                <w:tab w:val="left" w:pos="2988"/>
                <w:tab w:val="left" w:pos="7956"/>
                <w:tab w:val="left" w:pos="9432"/>
                <w:tab w:val="left" w:pos="10080"/>
              </w:tabs>
              <w:adjustRightInd w:val="0"/>
              <w:ind w:right="144"/>
              <w:rPr>
                <w:ins w:id="285" w:author="ERCOT" w:date="2020-11-18T11:23:00Z"/>
              </w:rPr>
            </w:pPr>
            <w:ins w:id="286" w:author="ERCOT" w:date="2020-11-18T11:23:00Z">
              <w:r>
                <w:rPr>
                  <w:b/>
                </w:rPr>
                <w:t>M</w:t>
              </w:r>
              <w:r>
                <w:rPr>
                  <w:b/>
                  <w:bCs/>
                </w:rPr>
                <w:t>ust Use</w:t>
              </w:r>
            </w:ins>
          </w:p>
        </w:tc>
        <w:tc>
          <w:tcPr>
            <w:tcW w:w="1080" w:type="dxa"/>
            <w:tcBorders>
              <w:top w:val="nil"/>
              <w:left w:val="nil"/>
              <w:bottom w:val="nil"/>
              <w:right w:val="nil"/>
            </w:tcBorders>
          </w:tcPr>
          <w:p w:rsidR="00117126" w:rsidRDefault="00117126" w:rsidP="00394550">
            <w:pPr>
              <w:adjustRightInd w:val="0"/>
              <w:ind w:right="144"/>
              <w:jc w:val="center"/>
              <w:rPr>
                <w:ins w:id="287" w:author="ERCOT" w:date="2020-11-18T11:23:00Z"/>
              </w:rPr>
            </w:pPr>
            <w:ins w:id="288" w:author="ERCOT" w:date="2020-11-18T11:23:00Z">
              <w:r>
                <w:rPr>
                  <w:b/>
                </w:rPr>
                <w:t>PER01</w:t>
              </w:r>
            </w:ins>
          </w:p>
        </w:tc>
        <w:tc>
          <w:tcPr>
            <w:tcW w:w="893" w:type="dxa"/>
            <w:tcBorders>
              <w:top w:val="nil"/>
              <w:left w:val="nil"/>
              <w:bottom w:val="nil"/>
              <w:right w:val="nil"/>
            </w:tcBorders>
          </w:tcPr>
          <w:p w:rsidR="00117126" w:rsidRDefault="00117126" w:rsidP="00394550">
            <w:pPr>
              <w:adjustRightInd w:val="0"/>
              <w:ind w:right="144"/>
              <w:jc w:val="center"/>
              <w:rPr>
                <w:ins w:id="289" w:author="ERCOT" w:date="2020-11-18T11:23:00Z"/>
              </w:rPr>
            </w:pPr>
            <w:ins w:id="290" w:author="ERCOT" w:date="2020-11-18T11:23:00Z">
              <w:r>
                <w:rPr>
                  <w:b/>
                </w:rPr>
                <w:t>366</w:t>
              </w:r>
            </w:ins>
          </w:p>
        </w:tc>
        <w:tc>
          <w:tcPr>
            <w:tcW w:w="4968" w:type="dxa"/>
            <w:gridSpan w:val="5"/>
            <w:tcBorders>
              <w:top w:val="nil"/>
              <w:left w:val="nil"/>
              <w:bottom w:val="nil"/>
              <w:right w:val="nil"/>
            </w:tcBorders>
          </w:tcPr>
          <w:p w:rsidR="00117126" w:rsidRDefault="00117126" w:rsidP="00394550">
            <w:pPr>
              <w:adjustRightInd w:val="0"/>
              <w:ind w:right="144"/>
              <w:rPr>
                <w:ins w:id="291" w:author="ERCOT" w:date="2020-11-18T11:23:00Z"/>
              </w:rPr>
            </w:pPr>
            <w:ins w:id="292" w:author="ERCOT" w:date="2020-11-18T11:23:00Z">
              <w:r>
                <w:rPr>
                  <w:b/>
                </w:rPr>
                <w:t>Contact Function Code</w:t>
              </w:r>
            </w:ins>
          </w:p>
        </w:tc>
        <w:tc>
          <w:tcPr>
            <w:tcW w:w="432" w:type="dxa"/>
            <w:tcBorders>
              <w:top w:val="nil"/>
              <w:left w:val="nil"/>
              <w:bottom w:val="nil"/>
              <w:right w:val="nil"/>
            </w:tcBorders>
          </w:tcPr>
          <w:p w:rsidR="00117126" w:rsidRDefault="00117126" w:rsidP="00394550">
            <w:pPr>
              <w:adjustRightInd w:val="0"/>
              <w:ind w:right="144"/>
              <w:jc w:val="center"/>
              <w:rPr>
                <w:ins w:id="293" w:author="ERCOT" w:date="2020-11-18T11:23:00Z"/>
              </w:rPr>
            </w:pPr>
            <w:ins w:id="294" w:author="ERCOT" w:date="2020-11-18T11:23:00Z">
              <w:r>
                <w:rPr>
                  <w:b/>
                </w:rPr>
                <w:t>M</w:t>
              </w:r>
            </w:ins>
          </w:p>
        </w:tc>
        <w:tc>
          <w:tcPr>
            <w:tcW w:w="20" w:type="dxa"/>
            <w:tcBorders>
              <w:top w:val="nil"/>
              <w:left w:val="nil"/>
              <w:bottom w:val="nil"/>
              <w:right w:val="nil"/>
            </w:tcBorders>
          </w:tcPr>
          <w:p w:rsidR="00117126" w:rsidRDefault="00117126" w:rsidP="00394550">
            <w:pPr>
              <w:adjustRightInd w:val="0"/>
              <w:ind w:right="144"/>
              <w:jc w:val="center"/>
              <w:rPr>
                <w:ins w:id="295"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296" w:author="ERCOT" w:date="2020-11-18T11:23:00Z"/>
              </w:rPr>
            </w:pPr>
            <w:ins w:id="297" w:author="ERCOT" w:date="2020-11-18T11:23:00Z">
              <w:r>
                <w:rPr>
                  <w:b/>
                </w:rPr>
                <w:t>ID 2/2</w:t>
              </w:r>
            </w:ins>
          </w:p>
        </w:tc>
      </w:tr>
      <w:tr w:rsidR="00117126" w:rsidTr="00394550">
        <w:trPr>
          <w:gridAfter w:val="1"/>
          <w:wAfter w:w="331" w:type="dxa"/>
          <w:ins w:id="298"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299"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00" w:author="ERCOT" w:date="2020-11-18T11:23:00Z"/>
              </w:rPr>
            </w:pPr>
            <w:ins w:id="301" w:author="ERCOT" w:date="2020-11-18T11:23:00Z">
              <w:r>
                <w:t>Code identifying the major duty or responsibility of the person or group named</w:t>
              </w:r>
            </w:ins>
          </w:p>
        </w:tc>
      </w:tr>
      <w:tr w:rsidR="00117126" w:rsidTr="00394550">
        <w:trPr>
          <w:gridAfter w:val="1"/>
          <w:wAfter w:w="331" w:type="dxa"/>
          <w:ins w:id="302" w:author="ERCOT" w:date="2020-11-18T11:23:00Z"/>
        </w:trPr>
        <w:tc>
          <w:tcPr>
            <w:tcW w:w="3168" w:type="dxa"/>
            <w:gridSpan w:val="5"/>
            <w:tcBorders>
              <w:top w:val="nil"/>
              <w:left w:val="nil"/>
              <w:bottom w:val="nil"/>
              <w:right w:val="nil"/>
            </w:tcBorders>
          </w:tcPr>
          <w:p w:rsidR="00117126" w:rsidRDefault="00117126" w:rsidP="00394550">
            <w:pPr>
              <w:adjustRightInd w:val="0"/>
              <w:ind w:right="144"/>
              <w:rPr>
                <w:ins w:id="303" w:author="ERCOT" w:date="2020-11-18T11:23:00Z"/>
              </w:rPr>
            </w:pPr>
            <w:ins w:id="304" w:author="ERCOT" w:date="2020-11-18T11:23:00Z">
              <w:r>
                <w:t xml:space="preserve"> </w:t>
              </w:r>
            </w:ins>
          </w:p>
        </w:tc>
        <w:tc>
          <w:tcPr>
            <w:tcW w:w="1367" w:type="dxa"/>
            <w:tcBorders>
              <w:top w:val="nil"/>
              <w:left w:val="nil"/>
              <w:bottom w:val="nil"/>
              <w:right w:val="nil"/>
            </w:tcBorders>
          </w:tcPr>
          <w:p w:rsidR="00117126" w:rsidRDefault="00117126" w:rsidP="00394550">
            <w:pPr>
              <w:adjustRightInd w:val="0"/>
              <w:ind w:right="144"/>
              <w:rPr>
                <w:ins w:id="305" w:author="ERCOT" w:date="2020-11-18T11:23:00Z"/>
              </w:rPr>
            </w:pPr>
            <w:ins w:id="306" w:author="ERCOT" w:date="2020-11-18T11:23:00Z">
              <w:r>
                <w:t>PO</w:t>
              </w:r>
            </w:ins>
          </w:p>
        </w:tc>
        <w:tc>
          <w:tcPr>
            <w:tcW w:w="144" w:type="dxa"/>
            <w:tcBorders>
              <w:top w:val="nil"/>
              <w:left w:val="nil"/>
              <w:bottom w:val="nil"/>
              <w:right w:val="nil"/>
            </w:tcBorders>
          </w:tcPr>
          <w:p w:rsidR="00117126" w:rsidRDefault="00117126" w:rsidP="00394550">
            <w:pPr>
              <w:adjustRightInd w:val="0"/>
              <w:ind w:right="144"/>
              <w:rPr>
                <w:ins w:id="307"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308" w:author="ERCOT" w:date="2020-11-18T11:23:00Z"/>
              </w:rPr>
            </w:pPr>
            <w:ins w:id="309" w:author="ERCOT" w:date="2020-11-18T11:23:00Z">
              <w:r>
                <w:t>Production Representative</w:t>
              </w:r>
            </w:ins>
          </w:p>
        </w:tc>
      </w:tr>
      <w:tr w:rsidR="00117126" w:rsidTr="00394550">
        <w:trPr>
          <w:gridAfter w:val="1"/>
          <w:wAfter w:w="331" w:type="dxa"/>
          <w:ins w:id="310" w:author="ERCOT" w:date="2020-11-18T11:23:00Z"/>
        </w:trPr>
        <w:tc>
          <w:tcPr>
            <w:tcW w:w="4535" w:type="dxa"/>
            <w:gridSpan w:val="6"/>
            <w:tcBorders>
              <w:top w:val="nil"/>
              <w:left w:val="nil"/>
              <w:bottom w:val="nil"/>
              <w:right w:val="nil"/>
            </w:tcBorders>
          </w:tcPr>
          <w:p w:rsidR="00117126" w:rsidRDefault="00117126" w:rsidP="00394550">
            <w:pPr>
              <w:adjustRightInd w:val="0"/>
              <w:ind w:right="144"/>
              <w:rPr>
                <w:ins w:id="311" w:author="ERCOT" w:date="2020-11-18T11:23:00Z"/>
              </w:rPr>
            </w:pPr>
          </w:p>
        </w:tc>
        <w:tc>
          <w:tcPr>
            <w:tcW w:w="144" w:type="dxa"/>
            <w:tcBorders>
              <w:top w:val="nil"/>
              <w:left w:val="nil"/>
              <w:bottom w:val="nil"/>
              <w:right w:val="nil"/>
            </w:tcBorders>
          </w:tcPr>
          <w:p w:rsidR="00117126" w:rsidRDefault="00117126" w:rsidP="00394550">
            <w:pPr>
              <w:adjustRightInd w:val="0"/>
              <w:ind w:right="144"/>
              <w:rPr>
                <w:ins w:id="312" w:author="ERCOT" w:date="2020-11-18T11:23:00Z"/>
              </w:rPr>
            </w:pPr>
          </w:p>
        </w:tc>
        <w:tc>
          <w:tcPr>
            <w:tcW w:w="4850" w:type="dxa"/>
            <w:gridSpan w:val="4"/>
            <w:tcBorders>
              <w:top w:val="nil"/>
              <w:left w:val="nil"/>
              <w:bottom w:val="nil"/>
              <w:right w:val="nil"/>
            </w:tcBorders>
            <w:shd w:val="clear" w:color="auto" w:fill="auto"/>
          </w:tcPr>
          <w:p w:rsidR="00117126" w:rsidRDefault="00117126" w:rsidP="00394550">
            <w:pPr>
              <w:tabs>
                <w:tab w:val="right" w:pos="4706"/>
              </w:tabs>
              <w:adjustRightInd w:val="0"/>
              <w:ind w:right="144"/>
              <w:rPr>
                <w:ins w:id="313" w:author="ERCOT" w:date="2020-11-18T11:23:00Z"/>
              </w:rPr>
            </w:pPr>
            <w:ins w:id="314" w:author="ERCOT" w:date="2020-11-18T11:23: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rsidTr="00394550">
        <w:trPr>
          <w:gridAfter w:val="1"/>
          <w:wAfter w:w="331" w:type="dxa"/>
          <w:ins w:id="315" w:author="ERCOT" w:date="2020-11-18T11:23:00Z"/>
        </w:trPr>
        <w:tc>
          <w:tcPr>
            <w:tcW w:w="4535" w:type="dxa"/>
            <w:gridSpan w:val="6"/>
            <w:tcBorders>
              <w:top w:val="nil"/>
              <w:left w:val="nil"/>
              <w:bottom w:val="nil"/>
              <w:right w:val="nil"/>
            </w:tcBorders>
          </w:tcPr>
          <w:p w:rsidR="00117126" w:rsidRDefault="00117126" w:rsidP="00394550">
            <w:pPr>
              <w:adjustRightInd w:val="0"/>
              <w:ind w:right="144"/>
              <w:rPr>
                <w:ins w:id="316" w:author="ERCOT" w:date="2020-11-18T11:23:00Z"/>
              </w:rPr>
            </w:pPr>
          </w:p>
        </w:tc>
        <w:tc>
          <w:tcPr>
            <w:tcW w:w="144" w:type="dxa"/>
            <w:tcBorders>
              <w:top w:val="nil"/>
              <w:left w:val="nil"/>
              <w:bottom w:val="nil"/>
              <w:right w:val="nil"/>
            </w:tcBorders>
          </w:tcPr>
          <w:p w:rsidR="00117126" w:rsidRDefault="00117126" w:rsidP="00394550">
            <w:pPr>
              <w:adjustRightInd w:val="0"/>
              <w:ind w:right="144"/>
              <w:rPr>
                <w:ins w:id="317" w:author="ERCOT" w:date="2020-11-18T11:23:00Z"/>
              </w:rPr>
            </w:pPr>
          </w:p>
        </w:tc>
        <w:tc>
          <w:tcPr>
            <w:tcW w:w="4850" w:type="dxa"/>
            <w:gridSpan w:val="4"/>
            <w:tcBorders>
              <w:top w:val="nil"/>
              <w:left w:val="nil"/>
              <w:bottom w:val="nil"/>
              <w:right w:val="nil"/>
            </w:tcBorders>
            <w:shd w:val="clear" w:color="auto" w:fill="BFBFBF"/>
          </w:tcPr>
          <w:p w:rsidR="00117126" w:rsidRDefault="00117126" w:rsidP="00394550">
            <w:pPr>
              <w:tabs>
                <w:tab w:val="right" w:pos="4706"/>
              </w:tabs>
              <w:adjustRightInd w:val="0"/>
              <w:ind w:right="144"/>
              <w:rPr>
                <w:ins w:id="318" w:author="ERCOT" w:date="2020-11-18T11:23:00Z"/>
              </w:rPr>
            </w:pPr>
            <w:ins w:id="319" w:author="ERCOT" w:date="2020-11-18T11:23:00Z">
              <w:r>
                <w:t xml:space="preserve">Power Outage Contact Information </w:t>
              </w:r>
              <w:r>
                <w:tab/>
              </w:r>
            </w:ins>
          </w:p>
        </w:tc>
      </w:tr>
      <w:tr w:rsidR="00117126" w:rsidTr="00394550">
        <w:trPr>
          <w:ins w:id="320" w:author="ERCOT" w:date="2020-11-18T11:23:00Z"/>
        </w:trPr>
        <w:tc>
          <w:tcPr>
            <w:tcW w:w="1007" w:type="dxa"/>
            <w:tcBorders>
              <w:top w:val="nil"/>
              <w:left w:val="nil"/>
              <w:bottom w:val="nil"/>
              <w:right w:val="nil"/>
            </w:tcBorders>
          </w:tcPr>
          <w:p w:rsidR="00117126" w:rsidRDefault="00117126" w:rsidP="00394550">
            <w:pPr>
              <w:adjustRightInd w:val="0"/>
              <w:ind w:right="144"/>
              <w:rPr>
                <w:ins w:id="321" w:author="ERCOT" w:date="2020-11-18T11:23:00Z"/>
              </w:rPr>
            </w:pPr>
          </w:p>
        </w:tc>
        <w:tc>
          <w:tcPr>
            <w:tcW w:w="1080" w:type="dxa"/>
            <w:tcBorders>
              <w:top w:val="nil"/>
              <w:left w:val="nil"/>
              <w:bottom w:val="nil"/>
              <w:right w:val="nil"/>
            </w:tcBorders>
          </w:tcPr>
          <w:p w:rsidR="00117126" w:rsidRDefault="00117126" w:rsidP="00394550">
            <w:pPr>
              <w:adjustRightInd w:val="0"/>
              <w:ind w:right="144"/>
              <w:jc w:val="center"/>
              <w:rPr>
                <w:ins w:id="322" w:author="ERCOT" w:date="2020-11-18T11:23:00Z"/>
              </w:rPr>
            </w:pPr>
            <w:ins w:id="323" w:author="ERCOT" w:date="2020-11-18T11:23:00Z">
              <w:r>
                <w:rPr>
                  <w:b/>
                </w:rPr>
                <w:t>PER03</w:t>
              </w:r>
            </w:ins>
          </w:p>
        </w:tc>
        <w:tc>
          <w:tcPr>
            <w:tcW w:w="893" w:type="dxa"/>
            <w:tcBorders>
              <w:top w:val="nil"/>
              <w:left w:val="nil"/>
              <w:bottom w:val="nil"/>
              <w:right w:val="nil"/>
            </w:tcBorders>
          </w:tcPr>
          <w:p w:rsidR="00117126" w:rsidRDefault="00117126" w:rsidP="00394550">
            <w:pPr>
              <w:adjustRightInd w:val="0"/>
              <w:ind w:right="144"/>
              <w:jc w:val="center"/>
              <w:rPr>
                <w:ins w:id="324" w:author="ERCOT" w:date="2020-11-18T11:23:00Z"/>
              </w:rPr>
            </w:pPr>
            <w:ins w:id="325" w:author="ERCOT" w:date="2020-11-18T11:23: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326" w:author="ERCOT" w:date="2020-11-18T11:23:00Z"/>
              </w:rPr>
            </w:pPr>
            <w:ins w:id="327" w:author="ERCOT" w:date="2020-11-18T11:23: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328" w:author="ERCOT" w:date="2020-11-18T11:23:00Z"/>
              </w:rPr>
            </w:pPr>
            <w:ins w:id="329"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30"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31" w:author="ERCOT" w:date="2020-11-18T11:23:00Z"/>
              </w:rPr>
            </w:pPr>
            <w:ins w:id="332" w:author="ERCOT" w:date="2020-11-18T11:23:00Z">
              <w:r>
                <w:rPr>
                  <w:b/>
                </w:rPr>
                <w:t>ID 2/2</w:t>
              </w:r>
            </w:ins>
          </w:p>
        </w:tc>
      </w:tr>
      <w:tr w:rsidR="00117126" w:rsidTr="00394550">
        <w:trPr>
          <w:gridAfter w:val="1"/>
          <w:wAfter w:w="331" w:type="dxa"/>
          <w:ins w:id="333"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34"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35" w:author="ERCOT" w:date="2020-11-18T11:23:00Z"/>
              </w:rPr>
            </w:pPr>
            <w:ins w:id="336" w:author="ERCOT" w:date="2020-11-18T11:23:00Z">
              <w:r>
                <w:t>Code identifying the type of communication number</w:t>
              </w:r>
            </w:ins>
          </w:p>
        </w:tc>
      </w:tr>
      <w:tr w:rsidR="00117126" w:rsidTr="00394550">
        <w:trPr>
          <w:gridAfter w:val="1"/>
          <w:wAfter w:w="331" w:type="dxa"/>
          <w:ins w:id="337" w:author="ERCOT" w:date="2020-11-18T11:23:00Z"/>
        </w:trPr>
        <w:tc>
          <w:tcPr>
            <w:tcW w:w="3168" w:type="dxa"/>
            <w:gridSpan w:val="5"/>
            <w:tcBorders>
              <w:top w:val="nil"/>
              <w:left w:val="nil"/>
              <w:bottom w:val="nil"/>
              <w:right w:val="nil"/>
            </w:tcBorders>
          </w:tcPr>
          <w:p w:rsidR="00117126" w:rsidRDefault="00117126" w:rsidP="00394550">
            <w:pPr>
              <w:adjustRightInd w:val="0"/>
              <w:ind w:right="144"/>
              <w:rPr>
                <w:ins w:id="338" w:author="ERCOT" w:date="2020-11-18T11:23:00Z"/>
              </w:rPr>
            </w:pPr>
            <w:ins w:id="339" w:author="ERCOT" w:date="2020-11-18T11:23:00Z">
              <w:r>
                <w:t xml:space="preserve"> </w:t>
              </w:r>
            </w:ins>
          </w:p>
        </w:tc>
        <w:tc>
          <w:tcPr>
            <w:tcW w:w="1367" w:type="dxa"/>
            <w:tcBorders>
              <w:top w:val="nil"/>
              <w:left w:val="nil"/>
              <w:bottom w:val="nil"/>
              <w:right w:val="nil"/>
            </w:tcBorders>
          </w:tcPr>
          <w:p w:rsidR="00117126" w:rsidRDefault="00117126" w:rsidP="00394550">
            <w:pPr>
              <w:adjustRightInd w:val="0"/>
              <w:ind w:right="144"/>
              <w:rPr>
                <w:ins w:id="340" w:author="ERCOT" w:date="2020-11-18T11:23:00Z"/>
              </w:rPr>
            </w:pPr>
            <w:ins w:id="341" w:author="ERCOT" w:date="2020-11-18T11:23:00Z">
              <w:r>
                <w:t>TE</w:t>
              </w:r>
            </w:ins>
          </w:p>
        </w:tc>
        <w:tc>
          <w:tcPr>
            <w:tcW w:w="144" w:type="dxa"/>
            <w:tcBorders>
              <w:top w:val="nil"/>
              <w:left w:val="nil"/>
              <w:bottom w:val="nil"/>
              <w:right w:val="nil"/>
            </w:tcBorders>
          </w:tcPr>
          <w:p w:rsidR="00117126" w:rsidRDefault="00117126" w:rsidP="00394550">
            <w:pPr>
              <w:adjustRightInd w:val="0"/>
              <w:ind w:right="144"/>
              <w:rPr>
                <w:ins w:id="342"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343" w:author="ERCOT" w:date="2020-11-18T11:23:00Z"/>
              </w:rPr>
            </w:pPr>
            <w:ins w:id="344" w:author="ERCOT" w:date="2020-11-18T11:23:00Z">
              <w:r>
                <w:t xml:space="preserve">Telephone </w:t>
              </w:r>
            </w:ins>
          </w:p>
        </w:tc>
      </w:tr>
      <w:tr w:rsidR="00117126" w:rsidTr="00394550">
        <w:trPr>
          <w:ins w:id="345" w:author="ERCOT" w:date="2020-11-18T11:23:00Z"/>
        </w:trPr>
        <w:tc>
          <w:tcPr>
            <w:tcW w:w="1007" w:type="dxa"/>
            <w:tcBorders>
              <w:top w:val="nil"/>
              <w:left w:val="nil"/>
              <w:bottom w:val="nil"/>
              <w:right w:val="nil"/>
            </w:tcBorders>
          </w:tcPr>
          <w:p w:rsidR="00117126" w:rsidRDefault="00117126" w:rsidP="00394550">
            <w:pPr>
              <w:adjustRightInd w:val="0"/>
              <w:ind w:right="144"/>
              <w:rPr>
                <w:ins w:id="346" w:author="ERCOT" w:date="2020-11-18T11:23:00Z"/>
              </w:rPr>
            </w:pPr>
            <w:ins w:id="347" w:author="ERCOT" w:date="2020-11-18T11:23: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348" w:author="ERCOT" w:date="2020-11-18T11:23:00Z"/>
              </w:rPr>
            </w:pPr>
            <w:ins w:id="349" w:author="ERCOT" w:date="2020-11-18T11:23:00Z">
              <w:r>
                <w:rPr>
                  <w:b/>
                </w:rPr>
                <w:t>PER04</w:t>
              </w:r>
            </w:ins>
          </w:p>
        </w:tc>
        <w:tc>
          <w:tcPr>
            <w:tcW w:w="893" w:type="dxa"/>
            <w:tcBorders>
              <w:top w:val="nil"/>
              <w:left w:val="nil"/>
              <w:bottom w:val="nil"/>
              <w:right w:val="nil"/>
            </w:tcBorders>
          </w:tcPr>
          <w:p w:rsidR="00117126" w:rsidRDefault="00117126" w:rsidP="00394550">
            <w:pPr>
              <w:adjustRightInd w:val="0"/>
              <w:ind w:right="144"/>
              <w:jc w:val="center"/>
              <w:rPr>
                <w:ins w:id="350" w:author="ERCOT" w:date="2020-11-18T11:23:00Z"/>
              </w:rPr>
            </w:pPr>
            <w:ins w:id="351" w:author="ERCOT" w:date="2020-11-18T11:23: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352" w:author="ERCOT" w:date="2020-11-18T11:23:00Z"/>
              </w:rPr>
            </w:pPr>
            <w:ins w:id="353" w:author="ERCOT" w:date="2020-11-18T11:23: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354" w:author="ERCOT" w:date="2020-11-18T11:23:00Z"/>
              </w:rPr>
            </w:pPr>
            <w:ins w:id="355"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56"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57" w:author="ERCOT" w:date="2020-11-18T11:23:00Z"/>
              </w:rPr>
            </w:pPr>
            <w:ins w:id="358" w:author="ERCOT" w:date="2020-11-18T11:23:00Z">
              <w:r>
                <w:rPr>
                  <w:b/>
                </w:rPr>
                <w:t>AN 1/80</w:t>
              </w:r>
            </w:ins>
          </w:p>
        </w:tc>
      </w:tr>
      <w:tr w:rsidR="00117126" w:rsidTr="00394550">
        <w:trPr>
          <w:gridAfter w:val="1"/>
          <w:wAfter w:w="331" w:type="dxa"/>
          <w:ins w:id="359"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60"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61" w:author="ERCOT" w:date="2020-11-18T11:23:00Z"/>
              </w:rPr>
            </w:pPr>
            <w:ins w:id="362" w:author="ERCOT" w:date="2020-11-18T11:23:00Z">
              <w:r>
                <w:t>Complete communications number including country or area code when applicable</w:t>
              </w:r>
            </w:ins>
          </w:p>
        </w:tc>
      </w:tr>
      <w:tr w:rsidR="00117126" w:rsidTr="00394550">
        <w:trPr>
          <w:ins w:id="363" w:author="ERCOT" w:date="2020-11-18T11:23:00Z"/>
        </w:trPr>
        <w:tc>
          <w:tcPr>
            <w:tcW w:w="1007" w:type="dxa"/>
            <w:tcBorders>
              <w:top w:val="nil"/>
              <w:left w:val="nil"/>
              <w:bottom w:val="nil"/>
              <w:right w:val="nil"/>
            </w:tcBorders>
          </w:tcPr>
          <w:p w:rsidR="00117126" w:rsidRDefault="00117126" w:rsidP="00394550">
            <w:pPr>
              <w:adjustRightInd w:val="0"/>
              <w:ind w:right="144"/>
              <w:rPr>
                <w:ins w:id="364" w:author="ERCOT" w:date="2020-11-18T11:23:00Z"/>
              </w:rPr>
            </w:pPr>
          </w:p>
        </w:tc>
        <w:tc>
          <w:tcPr>
            <w:tcW w:w="1080" w:type="dxa"/>
            <w:tcBorders>
              <w:top w:val="nil"/>
              <w:left w:val="nil"/>
              <w:bottom w:val="nil"/>
              <w:right w:val="nil"/>
            </w:tcBorders>
          </w:tcPr>
          <w:p w:rsidR="00117126" w:rsidRDefault="00117126" w:rsidP="00394550">
            <w:pPr>
              <w:adjustRightInd w:val="0"/>
              <w:ind w:right="144"/>
              <w:jc w:val="center"/>
              <w:rPr>
                <w:ins w:id="365" w:author="ERCOT" w:date="2020-11-18T11:23:00Z"/>
              </w:rPr>
            </w:pPr>
            <w:ins w:id="366" w:author="ERCOT" w:date="2020-11-18T11:23:00Z">
              <w:r>
                <w:rPr>
                  <w:b/>
                </w:rPr>
                <w:t>PER05</w:t>
              </w:r>
            </w:ins>
          </w:p>
        </w:tc>
        <w:tc>
          <w:tcPr>
            <w:tcW w:w="893" w:type="dxa"/>
            <w:tcBorders>
              <w:top w:val="nil"/>
              <w:left w:val="nil"/>
              <w:bottom w:val="nil"/>
              <w:right w:val="nil"/>
            </w:tcBorders>
          </w:tcPr>
          <w:p w:rsidR="00117126" w:rsidRDefault="00117126" w:rsidP="00394550">
            <w:pPr>
              <w:adjustRightInd w:val="0"/>
              <w:ind w:right="144"/>
              <w:jc w:val="center"/>
              <w:rPr>
                <w:ins w:id="367" w:author="ERCOT" w:date="2020-11-18T11:23:00Z"/>
              </w:rPr>
            </w:pPr>
            <w:ins w:id="368" w:author="ERCOT" w:date="2020-11-18T11:23: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369" w:author="ERCOT" w:date="2020-11-18T11:23:00Z"/>
              </w:rPr>
            </w:pPr>
            <w:ins w:id="370" w:author="ERCOT" w:date="2020-11-18T11:23: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371" w:author="ERCOT" w:date="2020-11-18T11:23:00Z"/>
              </w:rPr>
            </w:pPr>
            <w:ins w:id="372"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73"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374" w:author="ERCOT" w:date="2020-11-18T11:23:00Z"/>
              </w:rPr>
            </w:pPr>
            <w:ins w:id="375" w:author="ERCOT" w:date="2020-11-18T11:23:00Z">
              <w:r>
                <w:rPr>
                  <w:b/>
                </w:rPr>
                <w:t>ID 2/2</w:t>
              </w:r>
            </w:ins>
          </w:p>
        </w:tc>
      </w:tr>
      <w:tr w:rsidR="00117126" w:rsidTr="00394550">
        <w:trPr>
          <w:gridAfter w:val="1"/>
          <w:wAfter w:w="331" w:type="dxa"/>
          <w:ins w:id="376"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377"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378" w:author="ERCOT" w:date="2020-11-18T11:23:00Z"/>
              </w:rPr>
            </w:pPr>
            <w:ins w:id="379" w:author="ERCOT" w:date="2020-11-18T11:23:00Z">
              <w:r>
                <w:t>Code identifying the type of communication number</w:t>
              </w:r>
            </w:ins>
          </w:p>
        </w:tc>
      </w:tr>
      <w:tr w:rsidR="00117126" w:rsidTr="00394550">
        <w:trPr>
          <w:gridAfter w:val="1"/>
          <w:wAfter w:w="331" w:type="dxa"/>
          <w:ins w:id="380" w:author="ERCOT" w:date="2020-11-18T11:23:00Z"/>
        </w:trPr>
        <w:tc>
          <w:tcPr>
            <w:tcW w:w="3168" w:type="dxa"/>
            <w:gridSpan w:val="5"/>
            <w:tcBorders>
              <w:top w:val="nil"/>
              <w:left w:val="nil"/>
              <w:bottom w:val="nil"/>
              <w:right w:val="nil"/>
            </w:tcBorders>
          </w:tcPr>
          <w:p w:rsidR="00117126" w:rsidRDefault="00117126" w:rsidP="00394550">
            <w:pPr>
              <w:adjustRightInd w:val="0"/>
              <w:ind w:right="144"/>
              <w:rPr>
                <w:ins w:id="381" w:author="ERCOT" w:date="2020-11-18T11:23:00Z"/>
              </w:rPr>
            </w:pPr>
            <w:ins w:id="382" w:author="ERCOT" w:date="2020-11-18T11:23:00Z">
              <w:r>
                <w:t xml:space="preserve"> </w:t>
              </w:r>
            </w:ins>
          </w:p>
        </w:tc>
        <w:tc>
          <w:tcPr>
            <w:tcW w:w="1367" w:type="dxa"/>
            <w:tcBorders>
              <w:top w:val="nil"/>
              <w:left w:val="nil"/>
              <w:bottom w:val="nil"/>
              <w:right w:val="nil"/>
            </w:tcBorders>
          </w:tcPr>
          <w:p w:rsidR="00117126" w:rsidRDefault="00117126" w:rsidP="00394550">
            <w:pPr>
              <w:adjustRightInd w:val="0"/>
              <w:ind w:right="144"/>
              <w:rPr>
                <w:ins w:id="383" w:author="ERCOT" w:date="2020-11-18T11:23:00Z"/>
              </w:rPr>
            </w:pPr>
            <w:ins w:id="384" w:author="ERCOT" w:date="2020-11-18T11:23:00Z">
              <w:r>
                <w:t>PC</w:t>
              </w:r>
            </w:ins>
          </w:p>
        </w:tc>
        <w:tc>
          <w:tcPr>
            <w:tcW w:w="144" w:type="dxa"/>
            <w:tcBorders>
              <w:top w:val="nil"/>
              <w:left w:val="nil"/>
              <w:bottom w:val="nil"/>
              <w:right w:val="nil"/>
            </w:tcBorders>
          </w:tcPr>
          <w:p w:rsidR="00117126" w:rsidRDefault="00117126" w:rsidP="00394550">
            <w:pPr>
              <w:adjustRightInd w:val="0"/>
              <w:ind w:right="144"/>
              <w:rPr>
                <w:ins w:id="385"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386" w:author="ERCOT" w:date="2020-11-18T11:23:00Z"/>
              </w:rPr>
            </w:pPr>
            <w:ins w:id="387" w:author="ERCOT" w:date="2020-11-18T11:23:00Z">
              <w:r>
                <w:t>Personal Cellular</w:t>
              </w:r>
            </w:ins>
          </w:p>
        </w:tc>
      </w:tr>
      <w:tr w:rsidR="00117126" w:rsidTr="00394550">
        <w:trPr>
          <w:ins w:id="388" w:author="ERCOT" w:date="2020-11-18T11:23:00Z"/>
        </w:trPr>
        <w:tc>
          <w:tcPr>
            <w:tcW w:w="1007" w:type="dxa"/>
            <w:tcBorders>
              <w:top w:val="nil"/>
              <w:left w:val="nil"/>
              <w:bottom w:val="nil"/>
              <w:right w:val="nil"/>
            </w:tcBorders>
          </w:tcPr>
          <w:p w:rsidR="00117126" w:rsidRDefault="00117126" w:rsidP="00394550">
            <w:pPr>
              <w:adjustRightInd w:val="0"/>
              <w:ind w:right="144"/>
              <w:rPr>
                <w:ins w:id="389" w:author="ERCOT" w:date="2020-11-18T11:23:00Z"/>
              </w:rPr>
            </w:pPr>
            <w:ins w:id="390" w:author="ERCOT" w:date="2020-11-18T11:23: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391" w:author="ERCOT" w:date="2020-11-18T11:23:00Z"/>
              </w:rPr>
            </w:pPr>
            <w:ins w:id="392" w:author="ERCOT" w:date="2020-11-18T11:23:00Z">
              <w:r>
                <w:rPr>
                  <w:b/>
                </w:rPr>
                <w:t>PER06</w:t>
              </w:r>
            </w:ins>
          </w:p>
        </w:tc>
        <w:tc>
          <w:tcPr>
            <w:tcW w:w="893" w:type="dxa"/>
            <w:tcBorders>
              <w:top w:val="nil"/>
              <w:left w:val="nil"/>
              <w:bottom w:val="nil"/>
              <w:right w:val="nil"/>
            </w:tcBorders>
          </w:tcPr>
          <w:p w:rsidR="00117126" w:rsidRDefault="00117126" w:rsidP="00394550">
            <w:pPr>
              <w:adjustRightInd w:val="0"/>
              <w:ind w:right="144"/>
              <w:jc w:val="center"/>
              <w:rPr>
                <w:ins w:id="393" w:author="ERCOT" w:date="2020-11-18T11:23:00Z"/>
              </w:rPr>
            </w:pPr>
            <w:ins w:id="394" w:author="ERCOT" w:date="2020-11-18T11:23: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395" w:author="ERCOT" w:date="2020-11-18T11:23:00Z"/>
              </w:rPr>
            </w:pPr>
            <w:ins w:id="396" w:author="ERCOT" w:date="2020-11-18T11:23: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397" w:author="ERCOT" w:date="2020-11-18T11:23:00Z"/>
              </w:rPr>
            </w:pPr>
            <w:ins w:id="398"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399"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400" w:author="ERCOT" w:date="2020-11-18T11:23:00Z"/>
              </w:rPr>
            </w:pPr>
            <w:ins w:id="401" w:author="ERCOT" w:date="2020-11-18T11:23:00Z">
              <w:r>
                <w:rPr>
                  <w:b/>
                </w:rPr>
                <w:t>AN 1/80</w:t>
              </w:r>
            </w:ins>
          </w:p>
        </w:tc>
      </w:tr>
      <w:tr w:rsidR="00117126" w:rsidTr="00394550">
        <w:trPr>
          <w:gridAfter w:val="1"/>
          <w:wAfter w:w="331" w:type="dxa"/>
          <w:ins w:id="402"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403"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404" w:author="ERCOT" w:date="2020-11-18T11:23:00Z"/>
              </w:rPr>
            </w:pPr>
            <w:ins w:id="405" w:author="ERCOT" w:date="2020-11-18T11:23:00Z">
              <w:r>
                <w:t>Complete communications number including country or area code when applicable</w:t>
              </w:r>
            </w:ins>
          </w:p>
        </w:tc>
      </w:tr>
      <w:tr w:rsidR="00117126" w:rsidTr="00394550">
        <w:trPr>
          <w:ins w:id="406" w:author="ERCOT" w:date="2020-11-18T11:23:00Z"/>
        </w:trPr>
        <w:tc>
          <w:tcPr>
            <w:tcW w:w="1007" w:type="dxa"/>
            <w:tcBorders>
              <w:top w:val="nil"/>
              <w:left w:val="nil"/>
              <w:bottom w:val="nil"/>
              <w:right w:val="nil"/>
            </w:tcBorders>
          </w:tcPr>
          <w:p w:rsidR="00117126" w:rsidRDefault="00117126" w:rsidP="00394550">
            <w:pPr>
              <w:adjustRightInd w:val="0"/>
              <w:ind w:right="144"/>
              <w:rPr>
                <w:ins w:id="407" w:author="ERCOT" w:date="2020-11-18T11:23:00Z"/>
              </w:rPr>
            </w:pPr>
          </w:p>
        </w:tc>
        <w:tc>
          <w:tcPr>
            <w:tcW w:w="1080" w:type="dxa"/>
            <w:tcBorders>
              <w:top w:val="nil"/>
              <w:left w:val="nil"/>
              <w:bottom w:val="nil"/>
              <w:right w:val="nil"/>
            </w:tcBorders>
          </w:tcPr>
          <w:p w:rsidR="00117126" w:rsidRDefault="00117126" w:rsidP="00394550">
            <w:pPr>
              <w:adjustRightInd w:val="0"/>
              <w:ind w:right="144"/>
              <w:jc w:val="center"/>
              <w:rPr>
                <w:ins w:id="408" w:author="ERCOT" w:date="2020-11-18T11:23:00Z"/>
              </w:rPr>
            </w:pPr>
            <w:ins w:id="409" w:author="ERCOT" w:date="2020-11-18T11:23:00Z">
              <w:r>
                <w:rPr>
                  <w:b/>
                </w:rPr>
                <w:t>PER07</w:t>
              </w:r>
            </w:ins>
          </w:p>
        </w:tc>
        <w:tc>
          <w:tcPr>
            <w:tcW w:w="893" w:type="dxa"/>
            <w:tcBorders>
              <w:top w:val="nil"/>
              <w:left w:val="nil"/>
              <w:bottom w:val="nil"/>
              <w:right w:val="nil"/>
            </w:tcBorders>
          </w:tcPr>
          <w:p w:rsidR="00117126" w:rsidRDefault="00117126" w:rsidP="00394550">
            <w:pPr>
              <w:adjustRightInd w:val="0"/>
              <w:ind w:right="144"/>
              <w:jc w:val="center"/>
              <w:rPr>
                <w:ins w:id="410" w:author="ERCOT" w:date="2020-11-18T11:23:00Z"/>
              </w:rPr>
            </w:pPr>
            <w:ins w:id="411" w:author="ERCOT" w:date="2020-11-18T11:23: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412" w:author="ERCOT" w:date="2020-11-18T11:23:00Z"/>
              </w:rPr>
            </w:pPr>
            <w:ins w:id="413" w:author="ERCOT" w:date="2020-11-18T11:23: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414" w:author="ERCOT" w:date="2020-11-18T11:23:00Z"/>
              </w:rPr>
            </w:pPr>
            <w:ins w:id="415"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416"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417" w:author="ERCOT" w:date="2020-11-18T11:23:00Z"/>
              </w:rPr>
            </w:pPr>
            <w:ins w:id="418" w:author="ERCOT" w:date="2020-11-18T11:23:00Z">
              <w:r>
                <w:rPr>
                  <w:b/>
                </w:rPr>
                <w:t>ID 2/2</w:t>
              </w:r>
            </w:ins>
          </w:p>
        </w:tc>
      </w:tr>
      <w:tr w:rsidR="00117126" w:rsidTr="00394550">
        <w:trPr>
          <w:gridAfter w:val="1"/>
          <w:wAfter w:w="331" w:type="dxa"/>
          <w:ins w:id="419"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420"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421" w:author="ERCOT" w:date="2020-11-18T11:23:00Z"/>
              </w:rPr>
            </w:pPr>
            <w:ins w:id="422" w:author="ERCOT" w:date="2020-11-18T11:23:00Z">
              <w:r>
                <w:t>Code identifying the type of communication number</w:t>
              </w:r>
            </w:ins>
          </w:p>
        </w:tc>
      </w:tr>
      <w:tr w:rsidR="00117126" w:rsidTr="00394550">
        <w:trPr>
          <w:gridAfter w:val="1"/>
          <w:wAfter w:w="331" w:type="dxa"/>
          <w:ins w:id="423" w:author="ERCOT" w:date="2020-11-18T11:23:00Z"/>
        </w:trPr>
        <w:tc>
          <w:tcPr>
            <w:tcW w:w="3150" w:type="dxa"/>
            <w:gridSpan w:val="4"/>
            <w:tcBorders>
              <w:top w:val="nil"/>
              <w:left w:val="nil"/>
              <w:bottom w:val="nil"/>
              <w:right w:val="nil"/>
            </w:tcBorders>
          </w:tcPr>
          <w:p w:rsidR="00117126" w:rsidRDefault="00117126" w:rsidP="00394550">
            <w:pPr>
              <w:adjustRightInd w:val="0"/>
              <w:ind w:right="144"/>
              <w:rPr>
                <w:ins w:id="424" w:author="ERCOT" w:date="2020-11-18T11:23:00Z"/>
              </w:rPr>
            </w:pPr>
            <w:ins w:id="425" w:author="ERCOT" w:date="2020-11-18T11:23:00Z">
              <w:r>
                <w:t xml:space="preserve"> </w:t>
              </w:r>
            </w:ins>
          </w:p>
        </w:tc>
        <w:tc>
          <w:tcPr>
            <w:tcW w:w="1385" w:type="dxa"/>
            <w:gridSpan w:val="2"/>
            <w:tcBorders>
              <w:top w:val="nil"/>
              <w:left w:val="nil"/>
              <w:bottom w:val="nil"/>
              <w:right w:val="nil"/>
            </w:tcBorders>
          </w:tcPr>
          <w:p w:rsidR="00117126" w:rsidRDefault="00117126" w:rsidP="00394550">
            <w:pPr>
              <w:adjustRightInd w:val="0"/>
              <w:ind w:right="144"/>
              <w:rPr>
                <w:ins w:id="426" w:author="ERCOT" w:date="2020-11-18T11:23:00Z"/>
              </w:rPr>
            </w:pPr>
            <w:ins w:id="427" w:author="ERCOT" w:date="2020-11-18T11:23:00Z">
              <w:r>
                <w:t>EM</w:t>
              </w:r>
            </w:ins>
          </w:p>
        </w:tc>
        <w:tc>
          <w:tcPr>
            <w:tcW w:w="144" w:type="dxa"/>
            <w:tcBorders>
              <w:top w:val="nil"/>
              <w:left w:val="nil"/>
              <w:bottom w:val="nil"/>
              <w:right w:val="nil"/>
            </w:tcBorders>
          </w:tcPr>
          <w:p w:rsidR="00117126" w:rsidRDefault="00117126" w:rsidP="00394550">
            <w:pPr>
              <w:adjustRightInd w:val="0"/>
              <w:ind w:right="144"/>
              <w:rPr>
                <w:ins w:id="428" w:author="ERCOT" w:date="2020-11-18T11:23:00Z"/>
              </w:rPr>
            </w:pPr>
          </w:p>
        </w:tc>
        <w:tc>
          <w:tcPr>
            <w:tcW w:w="4850" w:type="dxa"/>
            <w:gridSpan w:val="4"/>
            <w:tcBorders>
              <w:top w:val="nil"/>
              <w:left w:val="nil"/>
              <w:bottom w:val="nil"/>
              <w:right w:val="nil"/>
            </w:tcBorders>
          </w:tcPr>
          <w:p w:rsidR="00117126" w:rsidRDefault="00117126" w:rsidP="00394550">
            <w:pPr>
              <w:adjustRightInd w:val="0"/>
              <w:ind w:right="144"/>
              <w:rPr>
                <w:ins w:id="429" w:author="ERCOT" w:date="2020-11-18T11:23:00Z"/>
              </w:rPr>
            </w:pPr>
            <w:ins w:id="430" w:author="ERCOT" w:date="2020-11-18T11:23:00Z">
              <w:r>
                <w:t>Electronic Mail</w:t>
              </w:r>
            </w:ins>
          </w:p>
        </w:tc>
      </w:tr>
      <w:tr w:rsidR="00117126" w:rsidTr="00394550">
        <w:trPr>
          <w:ins w:id="431" w:author="ERCOT" w:date="2020-11-18T11:23:00Z"/>
        </w:trPr>
        <w:tc>
          <w:tcPr>
            <w:tcW w:w="1007" w:type="dxa"/>
            <w:tcBorders>
              <w:top w:val="nil"/>
              <w:left w:val="nil"/>
              <w:bottom w:val="nil"/>
              <w:right w:val="nil"/>
            </w:tcBorders>
          </w:tcPr>
          <w:p w:rsidR="00117126" w:rsidRDefault="00117126" w:rsidP="00394550">
            <w:pPr>
              <w:adjustRightInd w:val="0"/>
              <w:ind w:right="144"/>
              <w:rPr>
                <w:ins w:id="432" w:author="ERCOT" w:date="2020-11-18T11:23:00Z"/>
              </w:rPr>
            </w:pPr>
            <w:ins w:id="433" w:author="ERCOT" w:date="2020-11-18T11:23: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434" w:author="ERCOT" w:date="2020-11-18T11:23:00Z"/>
              </w:rPr>
            </w:pPr>
            <w:ins w:id="435" w:author="ERCOT" w:date="2020-11-18T11:23:00Z">
              <w:r>
                <w:rPr>
                  <w:b/>
                </w:rPr>
                <w:t>PER08</w:t>
              </w:r>
            </w:ins>
          </w:p>
        </w:tc>
        <w:tc>
          <w:tcPr>
            <w:tcW w:w="893" w:type="dxa"/>
            <w:tcBorders>
              <w:top w:val="nil"/>
              <w:left w:val="nil"/>
              <w:bottom w:val="nil"/>
              <w:right w:val="nil"/>
            </w:tcBorders>
          </w:tcPr>
          <w:p w:rsidR="00117126" w:rsidRDefault="00117126" w:rsidP="00394550">
            <w:pPr>
              <w:adjustRightInd w:val="0"/>
              <w:ind w:right="144"/>
              <w:jc w:val="center"/>
              <w:rPr>
                <w:ins w:id="436" w:author="ERCOT" w:date="2020-11-18T11:23:00Z"/>
              </w:rPr>
            </w:pPr>
            <w:ins w:id="437" w:author="ERCOT" w:date="2020-11-18T11:23: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438" w:author="ERCOT" w:date="2020-11-18T11:23:00Z"/>
              </w:rPr>
            </w:pPr>
            <w:ins w:id="439" w:author="ERCOT" w:date="2020-11-18T11:23: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440" w:author="ERCOT" w:date="2020-11-18T11:23:00Z"/>
              </w:rPr>
            </w:pPr>
            <w:ins w:id="441" w:author="ERCOT" w:date="2020-11-18T11:23: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442" w:author="ERCOT" w:date="2020-11-18T11:23:00Z"/>
              </w:rPr>
            </w:pPr>
          </w:p>
        </w:tc>
        <w:tc>
          <w:tcPr>
            <w:tcW w:w="1460" w:type="dxa"/>
            <w:gridSpan w:val="2"/>
            <w:tcBorders>
              <w:top w:val="nil"/>
              <w:left w:val="nil"/>
              <w:bottom w:val="nil"/>
              <w:right w:val="nil"/>
            </w:tcBorders>
          </w:tcPr>
          <w:p w:rsidR="00117126" w:rsidRDefault="00117126" w:rsidP="00394550">
            <w:pPr>
              <w:adjustRightInd w:val="0"/>
              <w:ind w:right="144"/>
              <w:rPr>
                <w:ins w:id="443" w:author="ERCOT" w:date="2020-11-18T11:23:00Z"/>
              </w:rPr>
            </w:pPr>
            <w:ins w:id="444" w:author="ERCOT" w:date="2020-11-18T11:23:00Z">
              <w:r>
                <w:rPr>
                  <w:b/>
                </w:rPr>
                <w:t>AN 1/80</w:t>
              </w:r>
            </w:ins>
          </w:p>
        </w:tc>
      </w:tr>
      <w:tr w:rsidR="00117126" w:rsidTr="00394550">
        <w:trPr>
          <w:gridAfter w:val="1"/>
          <w:wAfter w:w="331" w:type="dxa"/>
          <w:ins w:id="445" w:author="ERCOT" w:date="2020-11-18T11:23:00Z"/>
        </w:trPr>
        <w:tc>
          <w:tcPr>
            <w:tcW w:w="2980" w:type="dxa"/>
            <w:gridSpan w:val="3"/>
            <w:tcBorders>
              <w:top w:val="nil"/>
              <w:left w:val="nil"/>
              <w:bottom w:val="nil"/>
              <w:right w:val="nil"/>
            </w:tcBorders>
          </w:tcPr>
          <w:p w:rsidR="00117126" w:rsidRDefault="00117126" w:rsidP="00394550">
            <w:pPr>
              <w:adjustRightInd w:val="0"/>
              <w:ind w:right="144"/>
              <w:rPr>
                <w:ins w:id="446" w:author="ERCOT" w:date="2020-11-18T11:23:00Z"/>
              </w:rPr>
            </w:pPr>
          </w:p>
        </w:tc>
        <w:tc>
          <w:tcPr>
            <w:tcW w:w="6549" w:type="dxa"/>
            <w:gridSpan w:val="8"/>
            <w:tcBorders>
              <w:top w:val="nil"/>
              <w:left w:val="nil"/>
              <w:bottom w:val="nil"/>
              <w:right w:val="nil"/>
            </w:tcBorders>
          </w:tcPr>
          <w:p w:rsidR="00117126" w:rsidRDefault="00117126" w:rsidP="00394550">
            <w:pPr>
              <w:adjustRightInd w:val="0"/>
              <w:ind w:right="144"/>
              <w:rPr>
                <w:ins w:id="447" w:author="ERCOT" w:date="2020-11-18T11:23:00Z"/>
              </w:rPr>
            </w:pPr>
            <w:ins w:id="448" w:author="ERCOT" w:date="2020-11-18T11:23:00Z">
              <w:r>
                <w:t>Complete communications number including country or area code when applicable</w:t>
              </w:r>
            </w:ins>
          </w:p>
        </w:tc>
      </w:tr>
    </w:tbl>
    <w:p w:rsidR="00117126" w:rsidRDefault="00117126" w:rsidP="00117126">
      <w:pPr>
        <w:tabs>
          <w:tab w:val="right" w:pos="1800"/>
          <w:tab w:val="left" w:pos="2160"/>
        </w:tabs>
        <w:adjustRightInd w:val="0"/>
        <w:ind w:left="2160" w:hanging="2160"/>
        <w:rPr>
          <w:ins w:id="449" w:author="ERCOT" w:date="2020-11-18T11:23:00Z"/>
          <w:b/>
        </w:rPr>
      </w:pPr>
    </w:p>
    <w:p w:rsidR="00117126" w:rsidRDefault="00117126">
      <w:pPr>
        <w:autoSpaceDE/>
        <w:autoSpaceDN/>
        <w:rPr>
          <w:rFonts w:ascii="Arial" w:hAnsi="Arial" w:cs="Arial"/>
          <w:b/>
          <w:sz w:val="24"/>
        </w:rPr>
      </w:pPr>
      <w:r>
        <w:rPr>
          <w:b/>
          <w:sz w:val="24"/>
        </w:rPr>
        <w:br w:type="page"/>
      </w:r>
    </w:p>
    <w:p w:rsidR="006C17A6" w:rsidRDefault="006C17A6" w:rsidP="00E76579">
      <w:pPr>
        <w:pStyle w:val="Header"/>
        <w:widowControl/>
        <w:jc w:val="right"/>
        <w:rPr>
          <w:b/>
          <w:sz w:val="24"/>
        </w:rPr>
      </w:pPr>
    </w:p>
    <w:p w:rsidR="006C17A6" w:rsidRDefault="006C17A6" w:rsidP="006C17A6">
      <w:pPr>
        <w:pStyle w:val="Header"/>
        <w:widowControl/>
        <w:jc w:val="right"/>
        <w:rPr>
          <w:rFonts w:ascii="Times New Roman" w:hAnsi="Times New Roman"/>
          <w:b/>
          <w:sz w:val="24"/>
        </w:rPr>
      </w:pPr>
      <w:r>
        <w:rPr>
          <w:rFonts w:ascii="Times New Roman" w:hAnsi="Times New Roman"/>
          <w:b/>
          <w:sz w:val="24"/>
        </w:rPr>
        <w:t>June 11, 2012</w:t>
      </w:r>
    </w:p>
    <w:p w:rsidR="006C17A6" w:rsidRDefault="006C17A6" w:rsidP="006C17A6">
      <w:pPr>
        <w:pStyle w:val="Header"/>
        <w:widowControl/>
        <w:jc w:val="right"/>
        <w:rPr>
          <w:rFonts w:ascii="Times New Roman" w:hAnsi="Times New Roman"/>
        </w:rPr>
      </w:pPr>
      <w:r w:rsidRPr="002A2EE5">
        <w:rPr>
          <w:rFonts w:ascii="Times New Roman" w:hAnsi="Times New Roman"/>
          <w:highlight w:val="yellow"/>
        </w:rPr>
        <w:t>T814_16: Move In Request</w:t>
      </w:r>
    </w:p>
    <w:p w:rsidR="006C17A6" w:rsidRDefault="006C17A6" w:rsidP="006C17A6">
      <w:pPr>
        <w:pStyle w:val="Header"/>
        <w:widowControl/>
        <w:jc w:val="right"/>
      </w:pPr>
      <w:r>
        <w:rPr>
          <w:rFonts w:ascii="Times New Roman" w:hAnsi="Times New Roman"/>
        </w:rPr>
        <w:t>Version 4.0</w:t>
      </w:r>
    </w:p>
    <w:p w:rsidR="006C17A6" w:rsidRDefault="006C17A6" w:rsidP="00E76579">
      <w:pPr>
        <w:pStyle w:val="Header"/>
        <w:widowControl/>
        <w:jc w:val="right"/>
        <w:rPr>
          <w:b/>
          <w:sz w:val="24"/>
        </w:rPr>
      </w:pPr>
    </w:p>
    <w:p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Required</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N1~8R~CUSTOMER NAME</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ID 2/3</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Code identifying an organizational entity, a physical location, property or an individual</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5"/>
            <w:tcBorders>
              <w:top w:val="nil"/>
              <w:left w:val="nil"/>
              <w:bottom w:val="nil"/>
              <w:right w:val="nil"/>
            </w:tcBorders>
          </w:tcPr>
          <w:p w:rsidR="00117126" w:rsidRDefault="00117126" w:rsidP="00394550">
            <w:pPr>
              <w:adjustRightInd w:val="0"/>
              <w:ind w:right="144"/>
              <w:rPr>
                <w:sz w:val="24"/>
                <w:szCs w:val="24"/>
              </w:rPr>
            </w:pPr>
            <w:r>
              <w:rPr>
                <w:szCs w:val="24"/>
              </w:rPr>
              <w:t>Consumer Service Provider (CSP) Customer</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Customer name as documented in the sender's application system.  This name field must be used in order to populate the zip code in N403.</w:t>
            </w:r>
          </w:p>
        </w:tc>
      </w:tr>
    </w:tbl>
    <w:p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N4 </w:t>
      </w:r>
      <w:r>
        <w:rPr>
          <w:b/>
          <w:szCs w:val="24"/>
        </w:rPr>
        <w:t>Geographic Location (Customer Service Address)</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Zip Code (N403) is Required.  The first 5 characters will be used for validation against service zip stored at ERCOT.</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N4~~~78111</w:t>
            </w:r>
          </w:p>
          <w:p w:rsidR="00117126" w:rsidRDefault="00117126" w:rsidP="00394550">
            <w:pPr>
              <w:adjustRightInd w:val="0"/>
              <w:ind w:right="144"/>
              <w:rPr>
                <w:sz w:val="24"/>
                <w:szCs w:val="24"/>
              </w:rPr>
            </w:pPr>
            <w:r>
              <w:rPr>
                <w:szCs w:val="24"/>
              </w:rPr>
              <w:t>N4~~~781110001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3/15</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tcPr>
          <w:p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The customer contact name should be formatted as follows:</w:t>
            </w:r>
          </w:p>
          <w:p w:rsidR="00117126" w:rsidRDefault="00117126" w:rsidP="00394550">
            <w:pPr>
              <w:adjustRightInd w:val="0"/>
              <w:ind w:right="144"/>
              <w:rPr>
                <w:szCs w:val="24"/>
              </w:rPr>
            </w:pPr>
            <w:r>
              <w:rPr>
                <w:szCs w:val="24"/>
              </w:rPr>
              <w:t>LAST, FIRST NAME</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Required</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Only one PER~IC will be sent per transaction.</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Only one comma will be used for the following examples:</w:t>
            </w:r>
          </w:p>
          <w:p w:rsidR="00117126" w:rsidRDefault="00117126" w:rsidP="00394550">
            <w:pPr>
              <w:adjustRightInd w:val="0"/>
              <w:ind w:right="144"/>
              <w:rPr>
                <w:szCs w:val="24"/>
              </w:rPr>
            </w:pPr>
            <w:r>
              <w:rPr>
                <w:szCs w:val="24"/>
              </w:rPr>
              <w:t>PER~IC~SNOW, JOE RAY JR</w:t>
            </w:r>
          </w:p>
          <w:p w:rsidR="00117126" w:rsidRDefault="00117126" w:rsidP="00394550">
            <w:pPr>
              <w:adjustRightInd w:val="0"/>
              <w:ind w:right="144"/>
              <w:rPr>
                <w:szCs w:val="24"/>
              </w:rPr>
            </w:pPr>
            <w:r>
              <w:rPr>
                <w:szCs w:val="24"/>
              </w:rPr>
              <w:t>PER~IC~SNOW, JOE RAY JR~TE~8005551212</w:t>
            </w:r>
          </w:p>
          <w:p w:rsidR="00117126" w:rsidRDefault="00117126" w:rsidP="00394550">
            <w:pPr>
              <w:adjustRightInd w:val="0"/>
              <w:ind w:right="144"/>
              <w:rPr>
                <w:sz w:val="24"/>
                <w:szCs w:val="24"/>
              </w:rPr>
            </w:pPr>
            <w:r>
              <w:rPr>
                <w:szCs w:val="24"/>
              </w:rPr>
              <w:t>PER~IC~SNOW, JOE RAY JR~TE~8005551212~TE~8005552121</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Information Contact</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Code identifying the type of communication number</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4"/>
            <w:tcBorders>
              <w:top w:val="nil"/>
              <w:left w:val="nil"/>
              <w:bottom w:val="nil"/>
              <w:right w:val="nil"/>
            </w:tcBorders>
          </w:tcPr>
          <w:p w:rsidR="00117126" w:rsidRDefault="00117126" w:rsidP="00394550">
            <w:pPr>
              <w:adjustRightInd w:val="0"/>
              <w:ind w:right="144"/>
              <w:rPr>
                <w:sz w:val="24"/>
                <w:szCs w:val="24"/>
              </w:rPr>
            </w:pPr>
            <w:r>
              <w:rPr>
                <w:szCs w:val="24"/>
              </w:rPr>
              <w:t>Telephone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rsidR="00117126" w:rsidRDefault="00117126" w:rsidP="00394550">
            <w:pPr>
              <w:adjustRightInd w:val="0"/>
              <w:ind w:right="144"/>
              <w:rPr>
                <w:sz w:val="24"/>
                <w:szCs w:val="24"/>
              </w:rPr>
            </w:pPr>
            <w:r>
              <w:rPr>
                <w:b/>
                <w:szCs w:val="24"/>
              </w:rPr>
              <w:t>AN 1/80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tcPr>
          <w:p w:rsidR="00117126" w:rsidRDefault="00117126" w:rsidP="00394550">
            <w:pPr>
              <w:adjustRightInd w:val="0"/>
              <w:ind w:right="144"/>
              <w:rPr>
                <w:sz w:val="24"/>
                <w:szCs w:val="24"/>
              </w:rPr>
            </w:pPr>
            <w:r>
              <w:rPr>
                <w:szCs w:val="24"/>
              </w:rPr>
              <w:t>Complete communications number including country or area code when applicable</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Punctuation (spaces, dashes, symbols etc.) must be excluded.</w:t>
            </w:r>
          </w:p>
        </w:tc>
      </w:tr>
    </w:tbl>
    <w:p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rsidTr="00394550">
        <w:tc>
          <w:tcPr>
            <w:tcW w:w="1944" w:type="dxa"/>
            <w:tcBorders>
              <w:top w:val="nil"/>
              <w:left w:val="nil"/>
              <w:bottom w:val="nil"/>
              <w:right w:val="nil"/>
            </w:tcBorders>
          </w:tcPr>
          <w:p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rsidR="00117126" w:rsidRDefault="00117126" w:rsidP="00394550">
            <w:pPr>
              <w:adjustRightInd w:val="0"/>
              <w:ind w:right="144"/>
              <w:rPr>
                <w:szCs w:val="24"/>
              </w:rPr>
            </w:pPr>
          </w:p>
          <w:p w:rsidR="00117126" w:rsidRDefault="00117126" w:rsidP="00394550">
            <w:pPr>
              <w:adjustRightInd w:val="0"/>
              <w:ind w:right="144"/>
              <w:rPr>
                <w:szCs w:val="24"/>
              </w:rPr>
            </w:pPr>
            <w:r>
              <w:rPr>
                <w:szCs w:val="24"/>
              </w:rPr>
              <w:t>Only one PER~PN will be sent per transaction.</w:t>
            </w:r>
          </w:p>
          <w:p w:rsidR="00117126" w:rsidRDefault="00117126" w:rsidP="00394550">
            <w:pPr>
              <w:adjustRightInd w:val="0"/>
              <w:ind w:right="144"/>
              <w:rPr>
                <w:sz w:val="24"/>
                <w:szCs w:val="24"/>
              </w:rPr>
            </w:pPr>
          </w:p>
        </w:tc>
      </w:tr>
      <w:tr w:rsidR="00117126" w:rsidTr="00394550">
        <w:tc>
          <w:tcPr>
            <w:tcW w:w="1944" w:type="dxa"/>
            <w:tcBorders>
              <w:top w:val="nil"/>
              <w:left w:val="nil"/>
              <w:bottom w:val="nil"/>
              <w:right w:val="nil"/>
            </w:tcBorders>
          </w:tcPr>
          <w:p w:rsidR="00117126" w:rsidRDefault="00117126" w:rsidP="00394550">
            <w:pPr>
              <w:adjustRightInd w:val="0"/>
              <w:ind w:right="144"/>
              <w:rPr>
                <w:sz w:val="24"/>
                <w:szCs w:val="24"/>
              </w:rPr>
            </w:pPr>
          </w:p>
        </w:tc>
        <w:tc>
          <w:tcPr>
            <w:tcW w:w="216" w:type="dxa"/>
            <w:tcBorders>
              <w:top w:val="nil"/>
              <w:left w:val="nil"/>
              <w:bottom w:val="nil"/>
              <w:right w:val="nil"/>
            </w:tcBorders>
          </w:tcPr>
          <w:p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rsidR="00117126" w:rsidRDefault="00117126" w:rsidP="00394550">
            <w:pPr>
              <w:adjustRightInd w:val="0"/>
              <w:ind w:right="144"/>
              <w:rPr>
                <w:szCs w:val="24"/>
              </w:rPr>
            </w:pPr>
            <w:r>
              <w:rPr>
                <w:szCs w:val="24"/>
              </w:rPr>
              <w:t>PER~PN~SNOW, JOE RAY JR</w:t>
            </w:r>
          </w:p>
          <w:p w:rsidR="00117126" w:rsidRDefault="00117126" w:rsidP="00394550">
            <w:pPr>
              <w:adjustRightInd w:val="0"/>
              <w:ind w:right="144"/>
              <w:rPr>
                <w:szCs w:val="24"/>
              </w:rPr>
            </w:pPr>
            <w:r>
              <w:rPr>
                <w:szCs w:val="24"/>
              </w:rPr>
              <w:t>PER~PN~ JOE RAY SNOW JR</w:t>
            </w:r>
          </w:p>
          <w:p w:rsidR="00117126" w:rsidRDefault="00117126" w:rsidP="00394550">
            <w:pPr>
              <w:adjustRightInd w:val="0"/>
              <w:ind w:right="144"/>
              <w:rPr>
                <w:sz w:val="24"/>
                <w:szCs w:val="24"/>
              </w:rPr>
            </w:pPr>
            <w:r>
              <w:rPr>
                <w:szCs w:val="24"/>
              </w:rPr>
              <w:t>PER~PN~BAILEY BUILDING AND LOAN</w:t>
            </w:r>
          </w:p>
        </w:tc>
      </w:tr>
    </w:tbl>
    <w:p w:rsidR="00117126" w:rsidRDefault="00117126" w:rsidP="00117126">
      <w:pPr>
        <w:adjustRightInd w:val="0"/>
        <w:rPr>
          <w:szCs w:val="24"/>
        </w:rPr>
      </w:pPr>
    </w:p>
    <w:p w:rsidR="00117126" w:rsidRDefault="00117126" w:rsidP="00117126">
      <w:pPr>
        <w:adjustRightInd w:val="0"/>
        <w:jc w:val="center"/>
        <w:rPr>
          <w:b/>
          <w:szCs w:val="24"/>
        </w:rPr>
      </w:pPr>
      <w:r>
        <w:rPr>
          <w:b/>
          <w:szCs w:val="24"/>
        </w:rPr>
        <w:t>Data Element Summary</w:t>
      </w:r>
    </w:p>
    <w:p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rsidTr="00394550">
        <w:tc>
          <w:tcPr>
            <w:tcW w:w="1007" w:type="dxa"/>
            <w:tcBorders>
              <w:top w:val="nil"/>
              <w:left w:val="nil"/>
              <w:bottom w:val="nil"/>
              <w:right w:val="nil"/>
            </w:tcBorders>
          </w:tcPr>
          <w:p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ID 2/2</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Code identifying the major duty or responsibility of the person or group named</w:t>
            </w:r>
          </w:p>
        </w:tc>
      </w:tr>
      <w:tr w:rsidR="00117126" w:rsidTr="00394550">
        <w:trPr>
          <w:gridAfter w:val="1"/>
          <w:wAfter w:w="331" w:type="dxa"/>
        </w:trPr>
        <w:tc>
          <w:tcPr>
            <w:tcW w:w="3168" w:type="dxa"/>
            <w:gridSpan w:val="4"/>
            <w:tcBorders>
              <w:top w:val="nil"/>
              <w:left w:val="nil"/>
              <w:bottom w:val="nil"/>
              <w:right w:val="nil"/>
            </w:tcBorders>
          </w:tcPr>
          <w:p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rsidR="00117126" w:rsidRDefault="00117126" w:rsidP="00394550">
            <w:pPr>
              <w:adjustRightInd w:val="0"/>
              <w:ind w:right="144"/>
              <w:rPr>
                <w:sz w:val="24"/>
                <w:szCs w:val="24"/>
              </w:rPr>
            </w:pPr>
            <w:r>
              <w:rPr>
                <w:szCs w:val="24"/>
              </w:rPr>
              <w:t>PN</w:t>
            </w:r>
          </w:p>
        </w:tc>
        <w:tc>
          <w:tcPr>
            <w:tcW w:w="144" w:type="dxa"/>
            <w:tcBorders>
              <w:top w:val="nil"/>
              <w:left w:val="nil"/>
              <w:bottom w:val="nil"/>
              <w:right w:val="nil"/>
            </w:tcBorders>
          </w:tcPr>
          <w:p w:rsidR="00117126" w:rsidRDefault="00117126" w:rsidP="00394550">
            <w:pPr>
              <w:adjustRightInd w:val="0"/>
              <w:ind w:right="144"/>
              <w:rPr>
                <w:sz w:val="24"/>
                <w:szCs w:val="24"/>
              </w:rPr>
            </w:pPr>
          </w:p>
        </w:tc>
        <w:tc>
          <w:tcPr>
            <w:tcW w:w="4823" w:type="dxa"/>
            <w:gridSpan w:val="5"/>
            <w:tcBorders>
              <w:top w:val="nil"/>
              <w:left w:val="nil"/>
              <w:bottom w:val="nil"/>
              <w:right w:val="nil"/>
            </w:tcBorders>
          </w:tcPr>
          <w:p w:rsidR="00117126" w:rsidRDefault="00117126" w:rsidP="00394550">
            <w:pPr>
              <w:adjustRightInd w:val="0"/>
              <w:ind w:right="144"/>
              <w:rPr>
                <w:sz w:val="24"/>
                <w:szCs w:val="24"/>
              </w:rPr>
            </w:pPr>
            <w:r>
              <w:rPr>
                <w:szCs w:val="24"/>
              </w:rPr>
              <w:t>Permit Name</w:t>
            </w:r>
          </w:p>
        </w:tc>
      </w:tr>
      <w:tr w:rsidR="00117126" w:rsidTr="00394550">
        <w:trPr>
          <w:gridAfter w:val="2"/>
          <w:wAfter w:w="473" w:type="dxa"/>
        </w:trPr>
        <w:tc>
          <w:tcPr>
            <w:tcW w:w="4680" w:type="dxa"/>
            <w:gridSpan w:val="6"/>
            <w:tcBorders>
              <w:top w:val="nil"/>
              <w:left w:val="nil"/>
              <w:bottom w:val="nil"/>
              <w:right w:val="nil"/>
            </w:tcBorders>
          </w:tcPr>
          <w:p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rsidR="00117126" w:rsidRDefault="00117126" w:rsidP="00394550">
            <w:pPr>
              <w:adjustRightInd w:val="0"/>
              <w:ind w:right="144"/>
              <w:rPr>
                <w:sz w:val="24"/>
                <w:szCs w:val="24"/>
              </w:rPr>
            </w:pPr>
            <w:r>
              <w:rPr>
                <w:szCs w:val="24"/>
              </w:rPr>
              <w:t>Permit Name</w:t>
            </w:r>
          </w:p>
        </w:tc>
      </w:tr>
      <w:tr w:rsidR="00117126" w:rsidTr="00394550">
        <w:tc>
          <w:tcPr>
            <w:tcW w:w="1007" w:type="dxa"/>
            <w:tcBorders>
              <w:top w:val="nil"/>
              <w:left w:val="nil"/>
              <w:bottom w:val="nil"/>
              <w:right w:val="nil"/>
            </w:tcBorders>
          </w:tcPr>
          <w:p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rsidR="00117126" w:rsidRDefault="00117126" w:rsidP="00394550">
            <w:pPr>
              <w:adjustRightInd w:val="0"/>
              <w:ind w:right="144"/>
              <w:rPr>
                <w:sz w:val="24"/>
                <w:szCs w:val="24"/>
              </w:rPr>
            </w:pPr>
            <w:r>
              <w:rPr>
                <w:b/>
                <w:szCs w:val="24"/>
              </w:rPr>
              <w:t>AN 1/60</w:t>
            </w:r>
          </w:p>
        </w:tc>
      </w:tr>
      <w:tr w:rsidR="00117126" w:rsidTr="00394550">
        <w:trPr>
          <w:gridAfter w:val="1"/>
          <w:wAfter w:w="330" w:type="dxa"/>
        </w:trPr>
        <w:tc>
          <w:tcPr>
            <w:tcW w:w="2980" w:type="dxa"/>
            <w:gridSpan w:val="3"/>
            <w:tcBorders>
              <w:top w:val="nil"/>
              <w:left w:val="nil"/>
              <w:bottom w:val="nil"/>
              <w:right w:val="nil"/>
            </w:tcBorders>
          </w:tcPr>
          <w:p w:rsidR="00117126" w:rsidRDefault="00117126" w:rsidP="00394550">
            <w:pPr>
              <w:adjustRightInd w:val="0"/>
              <w:ind w:right="144"/>
              <w:rPr>
                <w:sz w:val="24"/>
                <w:szCs w:val="24"/>
              </w:rPr>
            </w:pPr>
          </w:p>
        </w:tc>
        <w:tc>
          <w:tcPr>
            <w:tcW w:w="6523" w:type="dxa"/>
            <w:gridSpan w:val="8"/>
            <w:tcBorders>
              <w:top w:val="nil"/>
              <w:left w:val="nil"/>
              <w:bottom w:val="nil"/>
              <w:right w:val="nil"/>
            </w:tcBorders>
          </w:tcPr>
          <w:p w:rsidR="00117126" w:rsidRDefault="00117126" w:rsidP="00394550">
            <w:pPr>
              <w:adjustRightInd w:val="0"/>
              <w:ind w:right="144"/>
              <w:rPr>
                <w:sz w:val="24"/>
                <w:szCs w:val="24"/>
              </w:rPr>
            </w:pPr>
            <w:r>
              <w:rPr>
                <w:szCs w:val="24"/>
              </w:rPr>
              <w:t>Free-form name</w:t>
            </w:r>
          </w:p>
        </w:tc>
      </w:tr>
    </w:tbl>
    <w:p w:rsidR="00117126" w:rsidRDefault="00117126" w:rsidP="002A2EE5">
      <w:pPr>
        <w:tabs>
          <w:tab w:val="right" w:pos="1800"/>
          <w:tab w:val="left" w:pos="2160"/>
        </w:tabs>
        <w:adjustRightInd w:val="0"/>
        <w:ind w:left="2160" w:hanging="2160"/>
        <w:rPr>
          <w:b/>
        </w:rPr>
      </w:pPr>
      <w:r>
        <w:rPr>
          <w:szCs w:val="24"/>
        </w:rPr>
        <w:br w:type="page"/>
      </w:r>
    </w:p>
    <w:p w:rsidR="00117126" w:rsidRDefault="00117126" w:rsidP="00117126">
      <w:pPr>
        <w:tabs>
          <w:tab w:val="right" w:pos="1800"/>
          <w:tab w:val="left" w:pos="2160"/>
        </w:tabs>
        <w:adjustRightInd w:val="0"/>
        <w:ind w:left="2160" w:hanging="2160"/>
        <w:rPr>
          <w:ins w:id="450" w:author="ERCOT" w:date="2020-11-18T11:25:00Z"/>
          <w:b/>
        </w:rPr>
      </w:pPr>
      <w:ins w:id="451" w:author="ERCOT" w:date="2020-11-18T11:25:00Z">
        <w:r>
          <w:rPr>
            <w:b/>
          </w:rPr>
          <w:lastRenderedPageBreak/>
          <w:t>Segment:</w:t>
        </w:r>
        <w:r>
          <w:rPr>
            <w:b/>
          </w:rPr>
          <w:tab/>
        </w:r>
        <w:r>
          <w:rPr>
            <w:b/>
            <w:bCs/>
            <w:sz w:val="40"/>
            <w:szCs w:val="40"/>
          </w:rPr>
          <w:t xml:space="preserve">PER </w:t>
        </w:r>
        <w:r>
          <w:rPr>
            <w:b/>
          </w:rPr>
          <w:t>Administrative Communications Contact (Power Outage Contact Information)</w:t>
        </w:r>
      </w:ins>
    </w:p>
    <w:p w:rsidR="00117126" w:rsidRDefault="00117126" w:rsidP="00117126">
      <w:pPr>
        <w:tabs>
          <w:tab w:val="right" w:pos="1800"/>
          <w:tab w:val="left" w:pos="2160"/>
        </w:tabs>
        <w:adjustRightInd w:val="0"/>
        <w:ind w:left="2160" w:hanging="2160"/>
        <w:rPr>
          <w:ins w:id="452" w:author="ERCOT" w:date="2020-11-18T11:25:00Z"/>
        </w:rPr>
      </w:pPr>
      <w:ins w:id="453" w:author="ERCOT" w:date="2020-11-18T11:25:00Z">
        <w:r>
          <w:rPr>
            <w:b/>
          </w:rPr>
          <w:tab/>
          <w:t>Position:</w:t>
        </w:r>
        <w:r>
          <w:rPr>
            <w:b/>
          </w:rPr>
          <w:tab/>
        </w:r>
        <w:r>
          <w:t>080</w:t>
        </w:r>
      </w:ins>
    </w:p>
    <w:p w:rsidR="00117126" w:rsidRDefault="00117126" w:rsidP="00117126">
      <w:pPr>
        <w:tabs>
          <w:tab w:val="right" w:pos="1800"/>
          <w:tab w:val="left" w:pos="2160"/>
        </w:tabs>
        <w:adjustRightInd w:val="0"/>
        <w:ind w:left="2160" w:hanging="2160"/>
        <w:rPr>
          <w:ins w:id="454" w:author="ERCOT" w:date="2020-11-18T11:25:00Z"/>
        </w:rPr>
      </w:pPr>
      <w:ins w:id="455" w:author="ERCOT" w:date="2020-11-18T11:25:00Z">
        <w:r>
          <w:tab/>
        </w:r>
        <w:r>
          <w:rPr>
            <w:b/>
          </w:rPr>
          <w:t>Loop:</w:t>
        </w:r>
        <w:r>
          <w:tab/>
          <w:t>N1        Optional</w:t>
        </w:r>
      </w:ins>
    </w:p>
    <w:p w:rsidR="00117126" w:rsidRDefault="00117126" w:rsidP="00117126">
      <w:pPr>
        <w:tabs>
          <w:tab w:val="right" w:pos="1800"/>
          <w:tab w:val="left" w:pos="2160"/>
        </w:tabs>
        <w:adjustRightInd w:val="0"/>
        <w:ind w:left="2160" w:hanging="2160"/>
        <w:rPr>
          <w:ins w:id="456" w:author="ERCOT" w:date="2020-11-18T11:25:00Z"/>
        </w:rPr>
      </w:pPr>
      <w:ins w:id="457" w:author="ERCOT" w:date="2020-11-18T11:25:00Z">
        <w:r>
          <w:tab/>
        </w:r>
        <w:r>
          <w:rPr>
            <w:b/>
          </w:rPr>
          <w:t>Level:</w:t>
        </w:r>
        <w:r>
          <w:tab/>
          <w:t>Heading</w:t>
        </w:r>
      </w:ins>
    </w:p>
    <w:p w:rsidR="00117126" w:rsidRDefault="00117126" w:rsidP="00117126">
      <w:pPr>
        <w:tabs>
          <w:tab w:val="right" w:pos="1800"/>
          <w:tab w:val="left" w:pos="2160"/>
        </w:tabs>
        <w:adjustRightInd w:val="0"/>
        <w:ind w:left="2160" w:hanging="2160"/>
        <w:rPr>
          <w:ins w:id="458" w:author="ERCOT" w:date="2020-11-18T11:25:00Z"/>
        </w:rPr>
      </w:pPr>
      <w:ins w:id="459" w:author="ERCOT" w:date="2020-11-18T11:25:00Z">
        <w:r>
          <w:tab/>
        </w:r>
        <w:r>
          <w:rPr>
            <w:b/>
          </w:rPr>
          <w:t>Usage:</w:t>
        </w:r>
        <w:r>
          <w:tab/>
          <w:t>Optional</w:t>
        </w:r>
      </w:ins>
    </w:p>
    <w:p w:rsidR="00117126" w:rsidRDefault="00117126" w:rsidP="00117126">
      <w:pPr>
        <w:tabs>
          <w:tab w:val="right" w:pos="1800"/>
          <w:tab w:val="left" w:pos="2160"/>
        </w:tabs>
        <w:adjustRightInd w:val="0"/>
        <w:ind w:left="2160" w:hanging="2160"/>
        <w:rPr>
          <w:ins w:id="460" w:author="ERCOT" w:date="2020-11-18T11:25:00Z"/>
        </w:rPr>
      </w:pPr>
      <w:ins w:id="461" w:author="ERCOT" w:date="2020-11-18T11:25:00Z">
        <w:r>
          <w:tab/>
        </w:r>
        <w:r>
          <w:rPr>
            <w:b/>
          </w:rPr>
          <w:t>Max Use:</w:t>
        </w:r>
        <w:r>
          <w:tab/>
          <w:t>&gt;1</w:t>
        </w:r>
      </w:ins>
    </w:p>
    <w:p w:rsidR="00117126" w:rsidRDefault="00117126" w:rsidP="00117126">
      <w:pPr>
        <w:tabs>
          <w:tab w:val="right" w:pos="1800"/>
          <w:tab w:val="left" w:pos="2160"/>
        </w:tabs>
        <w:adjustRightInd w:val="0"/>
        <w:ind w:left="2160" w:hanging="2160"/>
        <w:rPr>
          <w:ins w:id="462" w:author="ERCOT" w:date="2020-11-18T11:25:00Z"/>
        </w:rPr>
      </w:pPr>
      <w:ins w:id="463" w:author="ERCOT" w:date="2020-11-18T11:25:00Z">
        <w:r>
          <w:tab/>
        </w:r>
        <w:r>
          <w:rPr>
            <w:b/>
          </w:rPr>
          <w:t>Purpose:</w:t>
        </w:r>
        <w:r>
          <w:tab/>
          <w:t>To identify a person or office to whom administrative communications should be directed</w:t>
        </w:r>
      </w:ins>
    </w:p>
    <w:p w:rsidR="00117126" w:rsidRDefault="00117126" w:rsidP="00117126">
      <w:pPr>
        <w:tabs>
          <w:tab w:val="right" w:pos="1800"/>
          <w:tab w:val="left" w:pos="2160"/>
          <w:tab w:val="left" w:pos="2520"/>
        </w:tabs>
        <w:adjustRightInd w:val="0"/>
        <w:ind w:left="2520" w:hanging="2520"/>
        <w:rPr>
          <w:ins w:id="464" w:author="ERCOT" w:date="2020-11-18T11:25:00Z"/>
        </w:rPr>
      </w:pPr>
      <w:ins w:id="465" w:author="ERCOT" w:date="2020-11-18T11:25:00Z">
        <w:r>
          <w:tab/>
        </w:r>
        <w:r>
          <w:rPr>
            <w:b/>
          </w:rPr>
          <w:t>Syntax Notes:</w:t>
        </w:r>
        <w:r>
          <w:tab/>
        </w:r>
        <w:r>
          <w:rPr>
            <w:b/>
          </w:rPr>
          <w:t>1</w:t>
        </w:r>
        <w:r>
          <w:tab/>
          <w:t>If either PER03 or PER04 is present, then the other is required.</w:t>
        </w:r>
      </w:ins>
    </w:p>
    <w:p w:rsidR="00117126" w:rsidRDefault="00117126" w:rsidP="00117126">
      <w:pPr>
        <w:tabs>
          <w:tab w:val="right" w:pos="1800"/>
          <w:tab w:val="left" w:pos="2160"/>
          <w:tab w:val="left" w:pos="2520"/>
        </w:tabs>
        <w:adjustRightInd w:val="0"/>
        <w:ind w:left="2520" w:hanging="2520"/>
        <w:rPr>
          <w:ins w:id="466" w:author="ERCOT" w:date="2020-11-18T11:25:00Z"/>
        </w:rPr>
      </w:pPr>
      <w:ins w:id="467" w:author="ERCOT" w:date="2020-11-18T11:25:00Z">
        <w:r>
          <w:tab/>
        </w:r>
        <w:r>
          <w:tab/>
        </w:r>
        <w:r>
          <w:rPr>
            <w:b/>
          </w:rPr>
          <w:t>2</w:t>
        </w:r>
        <w:r>
          <w:tab/>
          <w:t>If either PER05 or PER06 is present, then the other is required.</w:t>
        </w:r>
      </w:ins>
    </w:p>
    <w:p w:rsidR="00117126" w:rsidRDefault="00117126" w:rsidP="00117126">
      <w:pPr>
        <w:tabs>
          <w:tab w:val="right" w:pos="1800"/>
          <w:tab w:val="left" w:pos="2160"/>
          <w:tab w:val="left" w:pos="2520"/>
        </w:tabs>
        <w:adjustRightInd w:val="0"/>
        <w:ind w:left="2520" w:hanging="2520"/>
        <w:rPr>
          <w:ins w:id="468" w:author="ERCOT" w:date="2020-11-18T11:25:00Z"/>
        </w:rPr>
      </w:pPr>
      <w:ins w:id="469" w:author="ERCOT" w:date="2020-11-18T11:25:00Z">
        <w:r>
          <w:tab/>
        </w:r>
        <w:r>
          <w:tab/>
        </w:r>
        <w:r>
          <w:rPr>
            <w:b/>
          </w:rPr>
          <w:t>3</w:t>
        </w:r>
        <w:r>
          <w:tab/>
          <w:t>If either PER07 or PER08 is present, then the other is required.</w:t>
        </w:r>
      </w:ins>
    </w:p>
    <w:p w:rsidR="00117126" w:rsidRDefault="00117126" w:rsidP="00117126">
      <w:pPr>
        <w:tabs>
          <w:tab w:val="right" w:pos="1800"/>
          <w:tab w:val="left" w:pos="2160"/>
          <w:tab w:val="left" w:pos="2520"/>
        </w:tabs>
        <w:adjustRightInd w:val="0"/>
        <w:ind w:left="2520" w:hanging="2520"/>
        <w:rPr>
          <w:ins w:id="470" w:author="ERCOT" w:date="2020-11-18T11:25:00Z"/>
        </w:rPr>
      </w:pPr>
      <w:ins w:id="471" w:author="ERCOT" w:date="2020-11-18T11:25:00Z">
        <w:r>
          <w:tab/>
        </w:r>
        <w:r>
          <w:rPr>
            <w:b/>
          </w:rPr>
          <w:t>Semantic Notes:</w:t>
        </w:r>
      </w:ins>
    </w:p>
    <w:p w:rsidR="00117126" w:rsidRDefault="00117126" w:rsidP="00117126">
      <w:pPr>
        <w:tabs>
          <w:tab w:val="right" w:pos="1800"/>
          <w:tab w:val="left" w:pos="2160"/>
          <w:tab w:val="left" w:pos="2520"/>
        </w:tabs>
        <w:adjustRightInd w:val="0"/>
        <w:ind w:left="2520" w:hanging="2520"/>
        <w:rPr>
          <w:ins w:id="472" w:author="ERCOT" w:date="2020-11-18T11:25:00Z"/>
        </w:rPr>
      </w:pPr>
      <w:ins w:id="473" w:author="ERCOT" w:date="2020-11-18T11:25: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rsidTr="00394550">
        <w:trPr>
          <w:ins w:id="474" w:author="ERCOT" w:date="2020-11-18T11:25:00Z"/>
        </w:trPr>
        <w:tc>
          <w:tcPr>
            <w:tcW w:w="1944" w:type="dxa"/>
            <w:tcBorders>
              <w:top w:val="nil"/>
              <w:left w:val="nil"/>
              <w:bottom w:val="nil"/>
              <w:right w:val="nil"/>
            </w:tcBorders>
          </w:tcPr>
          <w:p w:rsidR="00117126" w:rsidRDefault="00117126" w:rsidP="00394550">
            <w:pPr>
              <w:adjustRightInd w:val="0"/>
              <w:ind w:right="144"/>
              <w:jc w:val="right"/>
              <w:rPr>
                <w:ins w:id="475" w:author="ERCOT" w:date="2020-11-18T11:25:00Z"/>
              </w:rPr>
            </w:pPr>
            <w:ins w:id="476" w:author="ERCOT" w:date="2020-11-18T11:25:00Z">
              <w:r>
                <w:rPr>
                  <w:b/>
                </w:rPr>
                <w:t>Notes:</w:t>
              </w:r>
            </w:ins>
          </w:p>
        </w:tc>
        <w:tc>
          <w:tcPr>
            <w:tcW w:w="216" w:type="dxa"/>
            <w:tcBorders>
              <w:top w:val="nil"/>
              <w:left w:val="nil"/>
              <w:bottom w:val="nil"/>
              <w:right w:val="nil"/>
            </w:tcBorders>
          </w:tcPr>
          <w:p w:rsidR="00117126" w:rsidRDefault="00117126" w:rsidP="00394550">
            <w:pPr>
              <w:adjustRightInd w:val="0"/>
              <w:ind w:right="144"/>
              <w:jc w:val="right"/>
              <w:rPr>
                <w:ins w:id="477" w:author="ERCOT" w:date="2020-11-18T11:25: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478" w:author="ERCOT" w:date="2020-11-18T11:25:00Z"/>
              </w:rPr>
            </w:pPr>
            <w:ins w:id="479" w:author="ERCOT" w:date="2020-11-18T11:25:00Z">
              <w:r>
                <w:t xml:space="preserve">Only one (1) PER~PO segment </w:t>
              </w:r>
            </w:ins>
            <w:ins w:id="480" w:author="Thurman, Kathryn" w:date="2021-04-22T10:05:00Z">
              <w:r w:rsidR="00D425D6">
                <w:t xml:space="preserve"> will be sent </w:t>
              </w:r>
            </w:ins>
            <w:ins w:id="481" w:author="ERCOT" w:date="2020-11-18T11:25:00Z">
              <w:r>
                <w:t xml:space="preserve">per transaction </w:t>
              </w:r>
              <w:del w:id="482" w:author="Thurman, Kathryn" w:date="2021-04-22T10:05:00Z">
                <w:r w:rsidDel="00D425D6">
                  <w:delText>will be accepted by the TDSP</w:delText>
                </w:r>
              </w:del>
            </w:ins>
          </w:p>
          <w:p w:rsidR="00117126" w:rsidRDefault="00117126" w:rsidP="00394550">
            <w:pPr>
              <w:adjustRightInd w:val="0"/>
              <w:ind w:right="144"/>
              <w:rPr>
                <w:ins w:id="483" w:author="ERCOT" w:date="2020-11-18T11:25:00Z"/>
              </w:rPr>
            </w:pPr>
          </w:p>
          <w:p w:rsidR="00117126" w:rsidRDefault="00117126" w:rsidP="00394550">
            <w:pPr>
              <w:adjustRightInd w:val="0"/>
              <w:ind w:right="144"/>
              <w:rPr>
                <w:ins w:id="484" w:author="ERCOT" w:date="2020-11-18T11:25:00Z"/>
              </w:rPr>
            </w:pPr>
            <w:ins w:id="485" w:author="ERCOT" w:date="2020-11-18T11:25:00Z">
              <w:r>
                <w:t>PER~PO~~TE~8005551212~~~ EM~NAME@ISP.COM</w:t>
              </w:r>
            </w:ins>
          </w:p>
          <w:p w:rsidR="00117126" w:rsidRDefault="00117126" w:rsidP="00394550">
            <w:pPr>
              <w:adjustRightInd w:val="0"/>
              <w:ind w:right="144"/>
              <w:rPr>
                <w:ins w:id="486" w:author="ERCOT" w:date="2020-11-18T11:25:00Z"/>
              </w:rPr>
            </w:pPr>
            <w:ins w:id="487" w:author="ERCOT" w:date="2020-11-18T11:25:00Z">
              <w:r>
                <w:t>PER~PO~~~~PC~8005555551~EM~NAME@ISP.COM</w:t>
              </w:r>
            </w:ins>
          </w:p>
          <w:p w:rsidR="00117126" w:rsidRDefault="00117126" w:rsidP="00394550">
            <w:pPr>
              <w:adjustRightInd w:val="0"/>
              <w:ind w:right="144"/>
              <w:rPr>
                <w:ins w:id="488" w:author="ERCOT" w:date="2020-11-18T11:25:00Z"/>
              </w:rPr>
            </w:pPr>
            <w:ins w:id="489" w:author="ERCOT" w:date="2020-11-18T11:25:00Z">
              <w:r>
                <w:t>PER~PO~~~~~EM~NAME@ISP.COM</w:t>
              </w:r>
            </w:ins>
          </w:p>
          <w:p w:rsidR="00117126" w:rsidRDefault="00117126" w:rsidP="00394550">
            <w:pPr>
              <w:adjustRightInd w:val="0"/>
              <w:ind w:right="144"/>
              <w:rPr>
                <w:ins w:id="490" w:author="ERCOT" w:date="2020-11-18T11:25:00Z"/>
              </w:rPr>
            </w:pPr>
          </w:p>
          <w:p w:rsidR="00117126" w:rsidRDefault="00117126" w:rsidP="00394550">
            <w:pPr>
              <w:adjustRightInd w:val="0"/>
              <w:ind w:right="144"/>
              <w:rPr>
                <w:ins w:id="491" w:author="ERCOT" w:date="2020-11-18T11:25:00Z"/>
              </w:rPr>
            </w:pPr>
            <w:ins w:id="492" w:author="ERCOT" w:date="2020-11-18T11:25:00Z">
              <w:r>
                <w:t>Optional</w:t>
              </w:r>
            </w:ins>
          </w:p>
          <w:p w:rsidR="00117126" w:rsidRDefault="00117126" w:rsidP="00394550">
            <w:pPr>
              <w:adjustRightInd w:val="0"/>
              <w:ind w:right="144"/>
              <w:rPr>
                <w:ins w:id="493" w:author="ERCOT" w:date="2020-11-18T11:25:00Z"/>
              </w:rPr>
            </w:pPr>
          </w:p>
        </w:tc>
      </w:tr>
      <w:tr w:rsidR="00117126" w:rsidTr="00394550">
        <w:trPr>
          <w:ins w:id="494" w:author="ERCOT" w:date="2020-11-18T11:25:00Z"/>
        </w:trPr>
        <w:tc>
          <w:tcPr>
            <w:tcW w:w="1944" w:type="dxa"/>
            <w:tcBorders>
              <w:top w:val="nil"/>
              <w:left w:val="nil"/>
              <w:bottom w:val="nil"/>
              <w:right w:val="nil"/>
            </w:tcBorders>
          </w:tcPr>
          <w:p w:rsidR="00117126" w:rsidRDefault="00117126" w:rsidP="00394550">
            <w:pPr>
              <w:adjustRightInd w:val="0"/>
              <w:ind w:right="144"/>
              <w:rPr>
                <w:ins w:id="495" w:author="ERCOT" w:date="2020-11-18T11:25:00Z"/>
              </w:rPr>
            </w:pPr>
          </w:p>
        </w:tc>
        <w:tc>
          <w:tcPr>
            <w:tcW w:w="216" w:type="dxa"/>
            <w:tcBorders>
              <w:top w:val="nil"/>
              <w:left w:val="nil"/>
              <w:bottom w:val="nil"/>
              <w:right w:val="nil"/>
            </w:tcBorders>
          </w:tcPr>
          <w:p w:rsidR="00117126" w:rsidRDefault="00117126" w:rsidP="00394550">
            <w:pPr>
              <w:adjustRightInd w:val="0"/>
              <w:ind w:right="144"/>
              <w:rPr>
                <w:ins w:id="496" w:author="ERCOT" w:date="2020-11-18T11:25:00Z"/>
              </w:rPr>
            </w:pPr>
          </w:p>
        </w:tc>
        <w:tc>
          <w:tcPr>
            <w:tcW w:w="7470" w:type="dxa"/>
            <w:tcBorders>
              <w:top w:val="nil"/>
              <w:left w:val="nil"/>
              <w:bottom w:val="nil"/>
              <w:right w:val="nil"/>
            </w:tcBorders>
            <w:shd w:val="pct20" w:color="auto" w:fill="auto"/>
          </w:tcPr>
          <w:p w:rsidR="00117126" w:rsidRDefault="00117126" w:rsidP="00394550">
            <w:pPr>
              <w:adjustRightInd w:val="0"/>
              <w:ind w:right="144"/>
              <w:rPr>
                <w:ins w:id="497" w:author="ERCOT" w:date="2020-11-18T11:25:00Z"/>
              </w:rPr>
            </w:pPr>
            <w:ins w:id="498" w:author="ERCOT" w:date="2020-11-18T11:25:00Z">
              <w:r>
                <w:t>PER~PO~~TE~8005551212~ PC~8005555551~EM~NAME@ISP.COM</w:t>
              </w:r>
            </w:ins>
          </w:p>
        </w:tc>
      </w:tr>
    </w:tbl>
    <w:p w:rsidR="00117126" w:rsidRDefault="00117126" w:rsidP="00117126">
      <w:pPr>
        <w:adjustRightInd w:val="0"/>
        <w:rPr>
          <w:ins w:id="499" w:author="ERCOT" w:date="2020-11-18T11:25:00Z"/>
        </w:rPr>
      </w:pPr>
    </w:p>
    <w:p w:rsidR="00117126" w:rsidRDefault="00117126" w:rsidP="00117126">
      <w:pPr>
        <w:adjustRightInd w:val="0"/>
        <w:jc w:val="center"/>
        <w:rPr>
          <w:ins w:id="500" w:author="ERCOT" w:date="2020-11-18T11:25:00Z"/>
          <w:b/>
        </w:rPr>
      </w:pPr>
      <w:ins w:id="501" w:author="ERCOT" w:date="2020-11-18T11:25:00Z">
        <w:r>
          <w:rPr>
            <w:b/>
          </w:rPr>
          <w:t>Data Element Summary</w:t>
        </w:r>
      </w:ins>
    </w:p>
    <w:p w:rsidR="00117126" w:rsidRDefault="00117126" w:rsidP="00117126">
      <w:pPr>
        <w:tabs>
          <w:tab w:val="center" w:pos="1440"/>
          <w:tab w:val="center" w:pos="2448"/>
          <w:tab w:val="left" w:pos="2988"/>
          <w:tab w:val="left" w:pos="7956"/>
          <w:tab w:val="left" w:pos="9432"/>
          <w:tab w:val="left" w:pos="10080"/>
        </w:tabs>
        <w:adjustRightInd w:val="0"/>
        <w:rPr>
          <w:ins w:id="502" w:author="ERCOT" w:date="2020-11-18T11:25:00Z"/>
          <w:b/>
        </w:rPr>
      </w:pPr>
      <w:ins w:id="503" w:author="ERCOT" w:date="2020-11-18T11:25:00Z">
        <w:r>
          <w:rPr>
            <w:b/>
          </w:rPr>
          <w:tab/>
          <w:t>Ref.</w:t>
        </w:r>
        <w:r>
          <w:rPr>
            <w:b/>
          </w:rPr>
          <w:tab/>
          <w:t>Data</w:t>
        </w:r>
        <w:r>
          <w:rPr>
            <w:b/>
          </w:rPr>
          <w:tab/>
        </w:r>
      </w:ins>
    </w:p>
    <w:p w:rsidR="00117126" w:rsidRDefault="00117126" w:rsidP="00117126">
      <w:pPr>
        <w:tabs>
          <w:tab w:val="center" w:pos="1440"/>
          <w:tab w:val="center" w:pos="2448"/>
          <w:tab w:val="left" w:pos="2988"/>
          <w:tab w:val="left" w:pos="7956"/>
          <w:tab w:val="left" w:pos="9432"/>
          <w:tab w:val="left" w:pos="10080"/>
        </w:tabs>
        <w:adjustRightInd w:val="0"/>
        <w:rPr>
          <w:ins w:id="504" w:author="ERCOT" w:date="2020-11-18T11:25:00Z"/>
        </w:rPr>
      </w:pPr>
      <w:ins w:id="505" w:author="ERCOT" w:date="2020-11-18T11:25: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rsidTr="00394550">
        <w:trPr>
          <w:ins w:id="506" w:author="ERCOT" w:date="2020-11-18T11:25:00Z"/>
        </w:trPr>
        <w:tc>
          <w:tcPr>
            <w:tcW w:w="1007" w:type="dxa"/>
            <w:tcBorders>
              <w:top w:val="nil"/>
              <w:left w:val="nil"/>
              <w:bottom w:val="nil"/>
              <w:right w:val="nil"/>
            </w:tcBorders>
          </w:tcPr>
          <w:p w:rsidR="00117126" w:rsidRDefault="00117126" w:rsidP="00394550">
            <w:pPr>
              <w:tabs>
                <w:tab w:val="center" w:pos="1440"/>
                <w:tab w:val="center" w:pos="2448"/>
                <w:tab w:val="left" w:pos="2988"/>
                <w:tab w:val="left" w:pos="7956"/>
                <w:tab w:val="left" w:pos="9432"/>
                <w:tab w:val="left" w:pos="10080"/>
              </w:tabs>
              <w:adjustRightInd w:val="0"/>
              <w:ind w:right="144"/>
              <w:rPr>
                <w:ins w:id="507" w:author="ERCOT" w:date="2020-11-18T11:25:00Z"/>
              </w:rPr>
            </w:pPr>
            <w:ins w:id="508" w:author="ERCOT" w:date="2020-11-18T11:25:00Z">
              <w:r>
                <w:rPr>
                  <w:b/>
                </w:rPr>
                <w:t>M</w:t>
              </w:r>
              <w:r>
                <w:rPr>
                  <w:b/>
                  <w:bCs/>
                </w:rPr>
                <w:t>ust Use</w:t>
              </w:r>
            </w:ins>
          </w:p>
        </w:tc>
        <w:tc>
          <w:tcPr>
            <w:tcW w:w="1080" w:type="dxa"/>
            <w:tcBorders>
              <w:top w:val="nil"/>
              <w:left w:val="nil"/>
              <w:bottom w:val="nil"/>
              <w:right w:val="nil"/>
            </w:tcBorders>
          </w:tcPr>
          <w:p w:rsidR="00117126" w:rsidRDefault="00117126" w:rsidP="00394550">
            <w:pPr>
              <w:adjustRightInd w:val="0"/>
              <w:ind w:right="144"/>
              <w:jc w:val="center"/>
              <w:rPr>
                <w:ins w:id="509" w:author="ERCOT" w:date="2020-11-18T11:25:00Z"/>
              </w:rPr>
            </w:pPr>
            <w:ins w:id="510" w:author="ERCOT" w:date="2020-11-18T11:25:00Z">
              <w:r>
                <w:rPr>
                  <w:b/>
                </w:rPr>
                <w:t>PER01</w:t>
              </w:r>
            </w:ins>
          </w:p>
        </w:tc>
        <w:tc>
          <w:tcPr>
            <w:tcW w:w="893" w:type="dxa"/>
            <w:tcBorders>
              <w:top w:val="nil"/>
              <w:left w:val="nil"/>
              <w:bottom w:val="nil"/>
              <w:right w:val="nil"/>
            </w:tcBorders>
          </w:tcPr>
          <w:p w:rsidR="00117126" w:rsidRDefault="00117126" w:rsidP="00394550">
            <w:pPr>
              <w:adjustRightInd w:val="0"/>
              <w:ind w:right="144"/>
              <w:jc w:val="center"/>
              <w:rPr>
                <w:ins w:id="511" w:author="ERCOT" w:date="2020-11-18T11:25:00Z"/>
              </w:rPr>
            </w:pPr>
            <w:ins w:id="512" w:author="ERCOT" w:date="2020-11-18T11:25:00Z">
              <w:r>
                <w:rPr>
                  <w:b/>
                </w:rPr>
                <w:t>366</w:t>
              </w:r>
            </w:ins>
          </w:p>
        </w:tc>
        <w:tc>
          <w:tcPr>
            <w:tcW w:w="4968" w:type="dxa"/>
            <w:gridSpan w:val="5"/>
            <w:tcBorders>
              <w:top w:val="nil"/>
              <w:left w:val="nil"/>
              <w:bottom w:val="nil"/>
              <w:right w:val="nil"/>
            </w:tcBorders>
          </w:tcPr>
          <w:p w:rsidR="00117126" w:rsidRDefault="00117126" w:rsidP="00394550">
            <w:pPr>
              <w:adjustRightInd w:val="0"/>
              <w:ind w:right="144"/>
              <w:rPr>
                <w:ins w:id="513" w:author="ERCOT" w:date="2020-11-18T11:25:00Z"/>
              </w:rPr>
            </w:pPr>
            <w:ins w:id="514" w:author="ERCOT" w:date="2020-11-18T11:25:00Z">
              <w:r>
                <w:rPr>
                  <w:b/>
                </w:rPr>
                <w:t>Contact Function Code</w:t>
              </w:r>
            </w:ins>
          </w:p>
        </w:tc>
        <w:tc>
          <w:tcPr>
            <w:tcW w:w="432" w:type="dxa"/>
            <w:tcBorders>
              <w:top w:val="nil"/>
              <w:left w:val="nil"/>
              <w:bottom w:val="nil"/>
              <w:right w:val="nil"/>
            </w:tcBorders>
          </w:tcPr>
          <w:p w:rsidR="00117126" w:rsidRDefault="00117126" w:rsidP="00394550">
            <w:pPr>
              <w:adjustRightInd w:val="0"/>
              <w:ind w:right="144"/>
              <w:jc w:val="center"/>
              <w:rPr>
                <w:ins w:id="515" w:author="ERCOT" w:date="2020-11-18T11:25:00Z"/>
              </w:rPr>
            </w:pPr>
            <w:ins w:id="516" w:author="ERCOT" w:date="2020-11-18T11:25:00Z">
              <w:r>
                <w:rPr>
                  <w:b/>
                </w:rPr>
                <w:t>M</w:t>
              </w:r>
            </w:ins>
          </w:p>
        </w:tc>
        <w:tc>
          <w:tcPr>
            <w:tcW w:w="20" w:type="dxa"/>
            <w:tcBorders>
              <w:top w:val="nil"/>
              <w:left w:val="nil"/>
              <w:bottom w:val="nil"/>
              <w:right w:val="nil"/>
            </w:tcBorders>
          </w:tcPr>
          <w:p w:rsidR="00117126" w:rsidRDefault="00117126" w:rsidP="00394550">
            <w:pPr>
              <w:adjustRightInd w:val="0"/>
              <w:ind w:right="144"/>
              <w:jc w:val="center"/>
              <w:rPr>
                <w:ins w:id="517"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18" w:author="ERCOT" w:date="2020-11-18T11:25:00Z"/>
              </w:rPr>
            </w:pPr>
            <w:ins w:id="519" w:author="ERCOT" w:date="2020-11-18T11:25:00Z">
              <w:r>
                <w:rPr>
                  <w:b/>
                </w:rPr>
                <w:t>ID 2/2</w:t>
              </w:r>
            </w:ins>
          </w:p>
        </w:tc>
      </w:tr>
      <w:tr w:rsidR="00117126" w:rsidTr="00394550">
        <w:trPr>
          <w:gridAfter w:val="1"/>
          <w:wAfter w:w="331" w:type="dxa"/>
          <w:ins w:id="520"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21"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522" w:author="ERCOT" w:date="2020-11-18T11:25:00Z"/>
              </w:rPr>
            </w:pPr>
            <w:ins w:id="523" w:author="ERCOT" w:date="2020-11-18T11:25:00Z">
              <w:r>
                <w:t>Code identifying the major duty or responsibility of the person or group named</w:t>
              </w:r>
            </w:ins>
          </w:p>
        </w:tc>
      </w:tr>
      <w:tr w:rsidR="00117126" w:rsidTr="00394550">
        <w:trPr>
          <w:gridAfter w:val="1"/>
          <w:wAfter w:w="331" w:type="dxa"/>
          <w:ins w:id="524" w:author="ERCOT" w:date="2020-11-18T11:25:00Z"/>
        </w:trPr>
        <w:tc>
          <w:tcPr>
            <w:tcW w:w="3168" w:type="dxa"/>
            <w:gridSpan w:val="5"/>
            <w:tcBorders>
              <w:top w:val="nil"/>
              <w:left w:val="nil"/>
              <w:bottom w:val="nil"/>
              <w:right w:val="nil"/>
            </w:tcBorders>
          </w:tcPr>
          <w:p w:rsidR="00117126" w:rsidRDefault="00117126" w:rsidP="00394550">
            <w:pPr>
              <w:adjustRightInd w:val="0"/>
              <w:ind w:right="144"/>
              <w:rPr>
                <w:ins w:id="525" w:author="ERCOT" w:date="2020-11-18T11:25:00Z"/>
              </w:rPr>
            </w:pPr>
            <w:ins w:id="526" w:author="ERCOT" w:date="2020-11-18T11:25:00Z">
              <w:r>
                <w:t xml:space="preserve"> </w:t>
              </w:r>
            </w:ins>
          </w:p>
        </w:tc>
        <w:tc>
          <w:tcPr>
            <w:tcW w:w="1367" w:type="dxa"/>
            <w:tcBorders>
              <w:top w:val="nil"/>
              <w:left w:val="nil"/>
              <w:bottom w:val="nil"/>
              <w:right w:val="nil"/>
            </w:tcBorders>
          </w:tcPr>
          <w:p w:rsidR="00117126" w:rsidRDefault="00117126" w:rsidP="00394550">
            <w:pPr>
              <w:adjustRightInd w:val="0"/>
              <w:ind w:right="144"/>
              <w:rPr>
                <w:ins w:id="527" w:author="ERCOT" w:date="2020-11-18T11:25:00Z"/>
              </w:rPr>
            </w:pPr>
            <w:ins w:id="528" w:author="ERCOT" w:date="2020-11-18T11:25:00Z">
              <w:r>
                <w:t>PO</w:t>
              </w:r>
            </w:ins>
          </w:p>
        </w:tc>
        <w:tc>
          <w:tcPr>
            <w:tcW w:w="144" w:type="dxa"/>
            <w:tcBorders>
              <w:top w:val="nil"/>
              <w:left w:val="nil"/>
              <w:bottom w:val="nil"/>
              <w:right w:val="nil"/>
            </w:tcBorders>
          </w:tcPr>
          <w:p w:rsidR="00117126" w:rsidRDefault="00117126" w:rsidP="00394550">
            <w:pPr>
              <w:adjustRightInd w:val="0"/>
              <w:ind w:right="144"/>
              <w:rPr>
                <w:ins w:id="529"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530" w:author="ERCOT" w:date="2020-11-18T11:25:00Z"/>
              </w:rPr>
            </w:pPr>
            <w:ins w:id="531" w:author="ERCOT" w:date="2020-11-18T11:25:00Z">
              <w:r>
                <w:t>Production Representative</w:t>
              </w:r>
            </w:ins>
          </w:p>
        </w:tc>
      </w:tr>
      <w:tr w:rsidR="00117126" w:rsidTr="00394550">
        <w:trPr>
          <w:gridAfter w:val="1"/>
          <w:wAfter w:w="331" w:type="dxa"/>
          <w:ins w:id="532" w:author="ERCOT" w:date="2020-11-18T11:25:00Z"/>
        </w:trPr>
        <w:tc>
          <w:tcPr>
            <w:tcW w:w="4535" w:type="dxa"/>
            <w:gridSpan w:val="6"/>
            <w:tcBorders>
              <w:top w:val="nil"/>
              <w:left w:val="nil"/>
              <w:bottom w:val="nil"/>
              <w:right w:val="nil"/>
            </w:tcBorders>
          </w:tcPr>
          <w:p w:rsidR="00117126" w:rsidRDefault="00117126" w:rsidP="00394550">
            <w:pPr>
              <w:adjustRightInd w:val="0"/>
              <w:ind w:right="144"/>
              <w:rPr>
                <w:ins w:id="533" w:author="ERCOT" w:date="2020-11-18T11:25:00Z"/>
              </w:rPr>
            </w:pPr>
          </w:p>
        </w:tc>
        <w:tc>
          <w:tcPr>
            <w:tcW w:w="144" w:type="dxa"/>
            <w:tcBorders>
              <w:top w:val="nil"/>
              <w:left w:val="nil"/>
              <w:bottom w:val="nil"/>
              <w:right w:val="nil"/>
            </w:tcBorders>
          </w:tcPr>
          <w:p w:rsidR="00117126" w:rsidRDefault="00117126" w:rsidP="00394550">
            <w:pPr>
              <w:adjustRightInd w:val="0"/>
              <w:ind w:right="144"/>
              <w:rPr>
                <w:ins w:id="534" w:author="ERCOT" w:date="2020-11-18T11:25:00Z"/>
              </w:rPr>
            </w:pPr>
          </w:p>
        </w:tc>
        <w:tc>
          <w:tcPr>
            <w:tcW w:w="4850" w:type="dxa"/>
            <w:gridSpan w:val="4"/>
            <w:tcBorders>
              <w:top w:val="nil"/>
              <w:left w:val="nil"/>
              <w:bottom w:val="nil"/>
              <w:right w:val="nil"/>
            </w:tcBorders>
            <w:shd w:val="clear" w:color="auto" w:fill="auto"/>
          </w:tcPr>
          <w:p w:rsidR="00117126" w:rsidRDefault="00117126" w:rsidP="00394550">
            <w:pPr>
              <w:tabs>
                <w:tab w:val="right" w:pos="4706"/>
              </w:tabs>
              <w:adjustRightInd w:val="0"/>
              <w:ind w:right="144"/>
              <w:rPr>
                <w:ins w:id="535" w:author="ERCOT" w:date="2020-11-18T11:25:00Z"/>
              </w:rPr>
            </w:pPr>
            <w:ins w:id="536" w:author="ERCOT" w:date="2020-11-18T11:25: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rsidTr="00394550">
        <w:trPr>
          <w:gridAfter w:val="1"/>
          <w:wAfter w:w="331" w:type="dxa"/>
          <w:ins w:id="537" w:author="ERCOT" w:date="2020-11-18T11:25:00Z"/>
        </w:trPr>
        <w:tc>
          <w:tcPr>
            <w:tcW w:w="4535" w:type="dxa"/>
            <w:gridSpan w:val="6"/>
            <w:tcBorders>
              <w:top w:val="nil"/>
              <w:left w:val="nil"/>
              <w:bottom w:val="nil"/>
              <w:right w:val="nil"/>
            </w:tcBorders>
          </w:tcPr>
          <w:p w:rsidR="00117126" w:rsidRDefault="00117126" w:rsidP="00394550">
            <w:pPr>
              <w:adjustRightInd w:val="0"/>
              <w:ind w:right="144"/>
              <w:rPr>
                <w:ins w:id="538" w:author="ERCOT" w:date="2020-11-18T11:25:00Z"/>
              </w:rPr>
            </w:pPr>
          </w:p>
        </w:tc>
        <w:tc>
          <w:tcPr>
            <w:tcW w:w="144" w:type="dxa"/>
            <w:tcBorders>
              <w:top w:val="nil"/>
              <w:left w:val="nil"/>
              <w:bottom w:val="nil"/>
              <w:right w:val="nil"/>
            </w:tcBorders>
          </w:tcPr>
          <w:p w:rsidR="00117126" w:rsidRDefault="00117126" w:rsidP="00394550">
            <w:pPr>
              <w:adjustRightInd w:val="0"/>
              <w:ind w:right="144"/>
              <w:rPr>
                <w:ins w:id="539" w:author="ERCOT" w:date="2020-11-18T11:25:00Z"/>
              </w:rPr>
            </w:pPr>
          </w:p>
        </w:tc>
        <w:tc>
          <w:tcPr>
            <w:tcW w:w="4850" w:type="dxa"/>
            <w:gridSpan w:val="4"/>
            <w:tcBorders>
              <w:top w:val="nil"/>
              <w:left w:val="nil"/>
              <w:bottom w:val="nil"/>
              <w:right w:val="nil"/>
            </w:tcBorders>
            <w:shd w:val="clear" w:color="auto" w:fill="BFBFBF"/>
          </w:tcPr>
          <w:p w:rsidR="00117126" w:rsidRDefault="00117126" w:rsidP="00394550">
            <w:pPr>
              <w:tabs>
                <w:tab w:val="right" w:pos="4706"/>
              </w:tabs>
              <w:adjustRightInd w:val="0"/>
              <w:ind w:right="144"/>
              <w:rPr>
                <w:ins w:id="540" w:author="ERCOT" w:date="2020-11-18T11:25:00Z"/>
              </w:rPr>
            </w:pPr>
            <w:ins w:id="541" w:author="ERCOT" w:date="2020-11-18T11:25:00Z">
              <w:r>
                <w:t xml:space="preserve">Power Outage Contact Information </w:t>
              </w:r>
              <w:r>
                <w:tab/>
              </w:r>
            </w:ins>
          </w:p>
        </w:tc>
      </w:tr>
      <w:tr w:rsidR="00117126" w:rsidTr="00394550">
        <w:trPr>
          <w:ins w:id="542" w:author="ERCOT" w:date="2020-11-18T11:25:00Z"/>
        </w:trPr>
        <w:tc>
          <w:tcPr>
            <w:tcW w:w="1007" w:type="dxa"/>
            <w:tcBorders>
              <w:top w:val="nil"/>
              <w:left w:val="nil"/>
              <w:bottom w:val="nil"/>
              <w:right w:val="nil"/>
            </w:tcBorders>
          </w:tcPr>
          <w:p w:rsidR="00117126" w:rsidRDefault="00117126" w:rsidP="00394550">
            <w:pPr>
              <w:adjustRightInd w:val="0"/>
              <w:ind w:right="144"/>
              <w:rPr>
                <w:ins w:id="543" w:author="ERCOT" w:date="2020-11-18T11:25:00Z"/>
              </w:rPr>
            </w:pPr>
          </w:p>
        </w:tc>
        <w:tc>
          <w:tcPr>
            <w:tcW w:w="1080" w:type="dxa"/>
            <w:tcBorders>
              <w:top w:val="nil"/>
              <w:left w:val="nil"/>
              <w:bottom w:val="nil"/>
              <w:right w:val="nil"/>
            </w:tcBorders>
          </w:tcPr>
          <w:p w:rsidR="00117126" w:rsidRDefault="00117126" w:rsidP="00394550">
            <w:pPr>
              <w:adjustRightInd w:val="0"/>
              <w:ind w:right="144"/>
              <w:jc w:val="center"/>
              <w:rPr>
                <w:ins w:id="544" w:author="ERCOT" w:date="2020-11-18T11:25:00Z"/>
              </w:rPr>
            </w:pPr>
            <w:ins w:id="545" w:author="ERCOT" w:date="2020-11-18T11:25:00Z">
              <w:r>
                <w:rPr>
                  <w:b/>
                </w:rPr>
                <w:t>PER03</w:t>
              </w:r>
            </w:ins>
          </w:p>
        </w:tc>
        <w:tc>
          <w:tcPr>
            <w:tcW w:w="893" w:type="dxa"/>
            <w:tcBorders>
              <w:top w:val="nil"/>
              <w:left w:val="nil"/>
              <w:bottom w:val="nil"/>
              <w:right w:val="nil"/>
            </w:tcBorders>
          </w:tcPr>
          <w:p w:rsidR="00117126" w:rsidRDefault="00117126" w:rsidP="00394550">
            <w:pPr>
              <w:adjustRightInd w:val="0"/>
              <w:ind w:right="144"/>
              <w:jc w:val="center"/>
              <w:rPr>
                <w:ins w:id="546" w:author="ERCOT" w:date="2020-11-18T11:25:00Z"/>
              </w:rPr>
            </w:pPr>
            <w:ins w:id="547" w:author="ERCOT" w:date="2020-11-18T11:25: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548" w:author="ERCOT" w:date="2020-11-18T11:25:00Z"/>
              </w:rPr>
            </w:pPr>
            <w:ins w:id="549" w:author="ERCOT" w:date="2020-11-18T11:25: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550" w:author="ERCOT" w:date="2020-11-18T11:25:00Z"/>
              </w:rPr>
            </w:pPr>
            <w:ins w:id="551"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552"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53" w:author="ERCOT" w:date="2020-11-18T11:25:00Z"/>
              </w:rPr>
            </w:pPr>
            <w:ins w:id="554" w:author="ERCOT" w:date="2020-11-18T11:25:00Z">
              <w:r>
                <w:rPr>
                  <w:b/>
                </w:rPr>
                <w:t>ID 2/2</w:t>
              </w:r>
            </w:ins>
          </w:p>
        </w:tc>
      </w:tr>
      <w:tr w:rsidR="00117126" w:rsidTr="00394550">
        <w:trPr>
          <w:gridAfter w:val="1"/>
          <w:wAfter w:w="331" w:type="dxa"/>
          <w:ins w:id="555"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56"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557" w:author="ERCOT" w:date="2020-11-18T11:25:00Z"/>
              </w:rPr>
            </w:pPr>
            <w:ins w:id="558" w:author="ERCOT" w:date="2020-11-18T11:25:00Z">
              <w:r>
                <w:t>Code identifying the type of communication number</w:t>
              </w:r>
            </w:ins>
          </w:p>
        </w:tc>
      </w:tr>
      <w:tr w:rsidR="00117126" w:rsidTr="00394550">
        <w:trPr>
          <w:gridAfter w:val="1"/>
          <w:wAfter w:w="331" w:type="dxa"/>
          <w:ins w:id="559" w:author="ERCOT" w:date="2020-11-18T11:25:00Z"/>
        </w:trPr>
        <w:tc>
          <w:tcPr>
            <w:tcW w:w="3168" w:type="dxa"/>
            <w:gridSpan w:val="5"/>
            <w:tcBorders>
              <w:top w:val="nil"/>
              <w:left w:val="nil"/>
              <w:bottom w:val="nil"/>
              <w:right w:val="nil"/>
            </w:tcBorders>
          </w:tcPr>
          <w:p w:rsidR="00117126" w:rsidRDefault="00117126" w:rsidP="00394550">
            <w:pPr>
              <w:adjustRightInd w:val="0"/>
              <w:ind w:right="144"/>
              <w:rPr>
                <w:ins w:id="560" w:author="ERCOT" w:date="2020-11-18T11:25:00Z"/>
              </w:rPr>
            </w:pPr>
            <w:ins w:id="561" w:author="ERCOT" w:date="2020-11-18T11:25:00Z">
              <w:r>
                <w:t xml:space="preserve"> </w:t>
              </w:r>
            </w:ins>
          </w:p>
        </w:tc>
        <w:tc>
          <w:tcPr>
            <w:tcW w:w="1367" w:type="dxa"/>
            <w:tcBorders>
              <w:top w:val="nil"/>
              <w:left w:val="nil"/>
              <w:bottom w:val="nil"/>
              <w:right w:val="nil"/>
            </w:tcBorders>
          </w:tcPr>
          <w:p w:rsidR="00117126" w:rsidRDefault="00117126" w:rsidP="00394550">
            <w:pPr>
              <w:adjustRightInd w:val="0"/>
              <w:ind w:right="144"/>
              <w:rPr>
                <w:ins w:id="562" w:author="ERCOT" w:date="2020-11-18T11:25:00Z"/>
              </w:rPr>
            </w:pPr>
            <w:ins w:id="563" w:author="ERCOT" w:date="2020-11-18T11:25:00Z">
              <w:r>
                <w:t>TE</w:t>
              </w:r>
            </w:ins>
          </w:p>
        </w:tc>
        <w:tc>
          <w:tcPr>
            <w:tcW w:w="144" w:type="dxa"/>
            <w:tcBorders>
              <w:top w:val="nil"/>
              <w:left w:val="nil"/>
              <w:bottom w:val="nil"/>
              <w:right w:val="nil"/>
            </w:tcBorders>
          </w:tcPr>
          <w:p w:rsidR="00117126" w:rsidRDefault="00117126" w:rsidP="00394550">
            <w:pPr>
              <w:adjustRightInd w:val="0"/>
              <w:ind w:right="144"/>
              <w:rPr>
                <w:ins w:id="564"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565" w:author="ERCOT" w:date="2020-11-18T11:25:00Z"/>
              </w:rPr>
            </w:pPr>
            <w:ins w:id="566" w:author="ERCOT" w:date="2020-11-18T11:25:00Z">
              <w:r>
                <w:t xml:space="preserve">Telephone </w:t>
              </w:r>
            </w:ins>
          </w:p>
        </w:tc>
      </w:tr>
      <w:tr w:rsidR="00117126" w:rsidTr="00394550">
        <w:trPr>
          <w:ins w:id="567" w:author="ERCOT" w:date="2020-11-18T11:25:00Z"/>
        </w:trPr>
        <w:tc>
          <w:tcPr>
            <w:tcW w:w="1007" w:type="dxa"/>
            <w:tcBorders>
              <w:top w:val="nil"/>
              <w:left w:val="nil"/>
              <w:bottom w:val="nil"/>
              <w:right w:val="nil"/>
            </w:tcBorders>
          </w:tcPr>
          <w:p w:rsidR="00117126" w:rsidRDefault="00117126" w:rsidP="00394550">
            <w:pPr>
              <w:adjustRightInd w:val="0"/>
              <w:ind w:right="144"/>
              <w:rPr>
                <w:ins w:id="568" w:author="ERCOT" w:date="2020-11-18T11:25:00Z"/>
              </w:rPr>
            </w:pPr>
            <w:ins w:id="569" w:author="ERCOT" w:date="2020-11-18T11:25: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570" w:author="ERCOT" w:date="2020-11-18T11:25:00Z"/>
              </w:rPr>
            </w:pPr>
            <w:ins w:id="571" w:author="ERCOT" w:date="2020-11-18T11:25:00Z">
              <w:r>
                <w:rPr>
                  <w:b/>
                </w:rPr>
                <w:t>PER04</w:t>
              </w:r>
            </w:ins>
          </w:p>
        </w:tc>
        <w:tc>
          <w:tcPr>
            <w:tcW w:w="893" w:type="dxa"/>
            <w:tcBorders>
              <w:top w:val="nil"/>
              <w:left w:val="nil"/>
              <w:bottom w:val="nil"/>
              <w:right w:val="nil"/>
            </w:tcBorders>
          </w:tcPr>
          <w:p w:rsidR="00117126" w:rsidRDefault="00117126" w:rsidP="00394550">
            <w:pPr>
              <w:adjustRightInd w:val="0"/>
              <w:ind w:right="144"/>
              <w:jc w:val="center"/>
              <w:rPr>
                <w:ins w:id="572" w:author="ERCOT" w:date="2020-11-18T11:25:00Z"/>
              </w:rPr>
            </w:pPr>
            <w:ins w:id="573" w:author="ERCOT" w:date="2020-11-18T11:25: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574" w:author="ERCOT" w:date="2020-11-18T11:25:00Z"/>
              </w:rPr>
            </w:pPr>
            <w:ins w:id="575" w:author="ERCOT" w:date="2020-11-18T11:25: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576" w:author="ERCOT" w:date="2020-11-18T11:25:00Z"/>
              </w:rPr>
            </w:pPr>
            <w:ins w:id="577"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578"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79" w:author="ERCOT" w:date="2020-11-18T11:25:00Z"/>
              </w:rPr>
            </w:pPr>
            <w:ins w:id="580" w:author="ERCOT" w:date="2020-11-18T11:25:00Z">
              <w:r>
                <w:rPr>
                  <w:b/>
                </w:rPr>
                <w:t>AN 1/80</w:t>
              </w:r>
            </w:ins>
          </w:p>
        </w:tc>
      </w:tr>
      <w:tr w:rsidR="00117126" w:rsidTr="00394550">
        <w:trPr>
          <w:gridAfter w:val="1"/>
          <w:wAfter w:w="331" w:type="dxa"/>
          <w:ins w:id="581"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82"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583" w:author="ERCOT" w:date="2020-11-18T11:25:00Z"/>
              </w:rPr>
            </w:pPr>
            <w:ins w:id="584" w:author="ERCOT" w:date="2020-11-18T11:25:00Z">
              <w:r>
                <w:t>Complete communications number including country or area code when applicable</w:t>
              </w:r>
            </w:ins>
          </w:p>
        </w:tc>
      </w:tr>
      <w:tr w:rsidR="00117126" w:rsidTr="00394550">
        <w:trPr>
          <w:ins w:id="585" w:author="ERCOT" w:date="2020-11-18T11:25:00Z"/>
        </w:trPr>
        <w:tc>
          <w:tcPr>
            <w:tcW w:w="1007" w:type="dxa"/>
            <w:tcBorders>
              <w:top w:val="nil"/>
              <w:left w:val="nil"/>
              <w:bottom w:val="nil"/>
              <w:right w:val="nil"/>
            </w:tcBorders>
          </w:tcPr>
          <w:p w:rsidR="00117126" w:rsidRDefault="00117126" w:rsidP="00394550">
            <w:pPr>
              <w:adjustRightInd w:val="0"/>
              <w:ind w:right="144"/>
              <w:rPr>
                <w:ins w:id="586" w:author="ERCOT" w:date="2020-11-18T11:25:00Z"/>
              </w:rPr>
            </w:pPr>
          </w:p>
        </w:tc>
        <w:tc>
          <w:tcPr>
            <w:tcW w:w="1080" w:type="dxa"/>
            <w:tcBorders>
              <w:top w:val="nil"/>
              <w:left w:val="nil"/>
              <w:bottom w:val="nil"/>
              <w:right w:val="nil"/>
            </w:tcBorders>
          </w:tcPr>
          <w:p w:rsidR="00117126" w:rsidRDefault="00117126" w:rsidP="00394550">
            <w:pPr>
              <w:adjustRightInd w:val="0"/>
              <w:ind w:right="144"/>
              <w:jc w:val="center"/>
              <w:rPr>
                <w:ins w:id="587" w:author="ERCOT" w:date="2020-11-18T11:25:00Z"/>
              </w:rPr>
            </w:pPr>
            <w:ins w:id="588" w:author="ERCOT" w:date="2020-11-18T11:25:00Z">
              <w:r>
                <w:rPr>
                  <w:b/>
                </w:rPr>
                <w:t>PER05</w:t>
              </w:r>
            </w:ins>
          </w:p>
        </w:tc>
        <w:tc>
          <w:tcPr>
            <w:tcW w:w="893" w:type="dxa"/>
            <w:tcBorders>
              <w:top w:val="nil"/>
              <w:left w:val="nil"/>
              <w:bottom w:val="nil"/>
              <w:right w:val="nil"/>
            </w:tcBorders>
          </w:tcPr>
          <w:p w:rsidR="00117126" w:rsidRDefault="00117126" w:rsidP="00394550">
            <w:pPr>
              <w:adjustRightInd w:val="0"/>
              <w:ind w:right="144"/>
              <w:jc w:val="center"/>
              <w:rPr>
                <w:ins w:id="589" w:author="ERCOT" w:date="2020-11-18T11:25:00Z"/>
              </w:rPr>
            </w:pPr>
            <w:ins w:id="590" w:author="ERCOT" w:date="2020-11-18T11:25: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591" w:author="ERCOT" w:date="2020-11-18T11:25:00Z"/>
              </w:rPr>
            </w:pPr>
            <w:ins w:id="592" w:author="ERCOT" w:date="2020-11-18T11:25: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593" w:author="ERCOT" w:date="2020-11-18T11:25:00Z"/>
              </w:rPr>
            </w:pPr>
            <w:ins w:id="594"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595"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596" w:author="ERCOT" w:date="2020-11-18T11:25:00Z"/>
              </w:rPr>
            </w:pPr>
            <w:ins w:id="597" w:author="ERCOT" w:date="2020-11-18T11:25:00Z">
              <w:r>
                <w:rPr>
                  <w:b/>
                </w:rPr>
                <w:t>ID 2/2</w:t>
              </w:r>
            </w:ins>
          </w:p>
        </w:tc>
      </w:tr>
      <w:tr w:rsidR="00117126" w:rsidTr="00394550">
        <w:trPr>
          <w:gridAfter w:val="1"/>
          <w:wAfter w:w="331" w:type="dxa"/>
          <w:ins w:id="598"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599"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00" w:author="ERCOT" w:date="2020-11-18T11:25:00Z"/>
              </w:rPr>
            </w:pPr>
            <w:ins w:id="601" w:author="ERCOT" w:date="2020-11-18T11:25:00Z">
              <w:r>
                <w:t>Code identifying the type of communication number</w:t>
              </w:r>
            </w:ins>
          </w:p>
        </w:tc>
      </w:tr>
      <w:tr w:rsidR="00117126" w:rsidTr="00394550">
        <w:trPr>
          <w:gridAfter w:val="1"/>
          <w:wAfter w:w="331" w:type="dxa"/>
          <w:ins w:id="602" w:author="ERCOT" w:date="2020-11-18T11:25:00Z"/>
        </w:trPr>
        <w:tc>
          <w:tcPr>
            <w:tcW w:w="3168" w:type="dxa"/>
            <w:gridSpan w:val="5"/>
            <w:tcBorders>
              <w:top w:val="nil"/>
              <w:left w:val="nil"/>
              <w:bottom w:val="nil"/>
              <w:right w:val="nil"/>
            </w:tcBorders>
          </w:tcPr>
          <w:p w:rsidR="00117126" w:rsidRDefault="00117126" w:rsidP="00394550">
            <w:pPr>
              <w:adjustRightInd w:val="0"/>
              <w:ind w:right="144"/>
              <w:rPr>
                <w:ins w:id="603" w:author="ERCOT" w:date="2020-11-18T11:25:00Z"/>
              </w:rPr>
            </w:pPr>
            <w:ins w:id="604" w:author="ERCOT" w:date="2020-11-18T11:25:00Z">
              <w:r>
                <w:t xml:space="preserve"> </w:t>
              </w:r>
            </w:ins>
          </w:p>
        </w:tc>
        <w:tc>
          <w:tcPr>
            <w:tcW w:w="1367" w:type="dxa"/>
            <w:tcBorders>
              <w:top w:val="nil"/>
              <w:left w:val="nil"/>
              <w:bottom w:val="nil"/>
              <w:right w:val="nil"/>
            </w:tcBorders>
          </w:tcPr>
          <w:p w:rsidR="00117126" w:rsidRDefault="00117126" w:rsidP="00394550">
            <w:pPr>
              <w:adjustRightInd w:val="0"/>
              <w:ind w:right="144"/>
              <w:rPr>
                <w:ins w:id="605" w:author="ERCOT" w:date="2020-11-18T11:25:00Z"/>
              </w:rPr>
            </w:pPr>
            <w:ins w:id="606" w:author="ERCOT" w:date="2020-11-18T11:25:00Z">
              <w:r>
                <w:t>PC</w:t>
              </w:r>
            </w:ins>
          </w:p>
        </w:tc>
        <w:tc>
          <w:tcPr>
            <w:tcW w:w="144" w:type="dxa"/>
            <w:tcBorders>
              <w:top w:val="nil"/>
              <w:left w:val="nil"/>
              <w:bottom w:val="nil"/>
              <w:right w:val="nil"/>
            </w:tcBorders>
          </w:tcPr>
          <w:p w:rsidR="00117126" w:rsidRDefault="00117126" w:rsidP="00394550">
            <w:pPr>
              <w:adjustRightInd w:val="0"/>
              <w:ind w:right="144"/>
              <w:rPr>
                <w:ins w:id="607"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608" w:author="ERCOT" w:date="2020-11-18T11:25:00Z"/>
              </w:rPr>
            </w:pPr>
            <w:ins w:id="609" w:author="ERCOT" w:date="2020-11-18T11:25:00Z">
              <w:r>
                <w:t>Personal Cellular</w:t>
              </w:r>
            </w:ins>
          </w:p>
        </w:tc>
      </w:tr>
      <w:tr w:rsidR="00117126" w:rsidTr="00394550">
        <w:trPr>
          <w:ins w:id="610" w:author="ERCOT" w:date="2020-11-18T11:25:00Z"/>
        </w:trPr>
        <w:tc>
          <w:tcPr>
            <w:tcW w:w="1007" w:type="dxa"/>
            <w:tcBorders>
              <w:top w:val="nil"/>
              <w:left w:val="nil"/>
              <w:bottom w:val="nil"/>
              <w:right w:val="nil"/>
            </w:tcBorders>
          </w:tcPr>
          <w:p w:rsidR="00117126" w:rsidRDefault="00117126" w:rsidP="00394550">
            <w:pPr>
              <w:adjustRightInd w:val="0"/>
              <w:ind w:right="144"/>
              <w:rPr>
                <w:ins w:id="611" w:author="ERCOT" w:date="2020-11-18T11:25:00Z"/>
              </w:rPr>
            </w:pPr>
            <w:ins w:id="612" w:author="ERCOT" w:date="2020-11-18T11:25: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613" w:author="ERCOT" w:date="2020-11-18T11:25:00Z"/>
              </w:rPr>
            </w:pPr>
            <w:ins w:id="614" w:author="ERCOT" w:date="2020-11-18T11:25:00Z">
              <w:r>
                <w:rPr>
                  <w:b/>
                </w:rPr>
                <w:t>PER06</w:t>
              </w:r>
            </w:ins>
          </w:p>
        </w:tc>
        <w:tc>
          <w:tcPr>
            <w:tcW w:w="893" w:type="dxa"/>
            <w:tcBorders>
              <w:top w:val="nil"/>
              <w:left w:val="nil"/>
              <w:bottom w:val="nil"/>
              <w:right w:val="nil"/>
            </w:tcBorders>
          </w:tcPr>
          <w:p w:rsidR="00117126" w:rsidRDefault="00117126" w:rsidP="00394550">
            <w:pPr>
              <w:adjustRightInd w:val="0"/>
              <w:ind w:right="144"/>
              <w:jc w:val="center"/>
              <w:rPr>
                <w:ins w:id="615" w:author="ERCOT" w:date="2020-11-18T11:25:00Z"/>
              </w:rPr>
            </w:pPr>
            <w:ins w:id="616" w:author="ERCOT" w:date="2020-11-18T11:25: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617" w:author="ERCOT" w:date="2020-11-18T11:25:00Z"/>
              </w:rPr>
            </w:pPr>
            <w:ins w:id="618" w:author="ERCOT" w:date="2020-11-18T11:25: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619" w:author="ERCOT" w:date="2020-11-18T11:25:00Z"/>
              </w:rPr>
            </w:pPr>
            <w:ins w:id="620"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621"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22" w:author="ERCOT" w:date="2020-11-18T11:25:00Z"/>
              </w:rPr>
            </w:pPr>
            <w:ins w:id="623" w:author="ERCOT" w:date="2020-11-18T11:25:00Z">
              <w:r>
                <w:rPr>
                  <w:b/>
                </w:rPr>
                <w:t>AN 1/80</w:t>
              </w:r>
            </w:ins>
          </w:p>
        </w:tc>
      </w:tr>
      <w:tr w:rsidR="00117126" w:rsidTr="00394550">
        <w:trPr>
          <w:gridAfter w:val="1"/>
          <w:wAfter w:w="331" w:type="dxa"/>
          <w:ins w:id="624"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25"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26" w:author="ERCOT" w:date="2020-11-18T11:25:00Z"/>
              </w:rPr>
            </w:pPr>
            <w:ins w:id="627" w:author="ERCOT" w:date="2020-11-18T11:25:00Z">
              <w:r>
                <w:t>Complete communications number including country or area code when applicable</w:t>
              </w:r>
            </w:ins>
          </w:p>
        </w:tc>
      </w:tr>
      <w:tr w:rsidR="00117126" w:rsidTr="00394550">
        <w:trPr>
          <w:ins w:id="628" w:author="ERCOT" w:date="2020-11-18T11:25:00Z"/>
        </w:trPr>
        <w:tc>
          <w:tcPr>
            <w:tcW w:w="1007" w:type="dxa"/>
            <w:tcBorders>
              <w:top w:val="nil"/>
              <w:left w:val="nil"/>
              <w:bottom w:val="nil"/>
              <w:right w:val="nil"/>
            </w:tcBorders>
          </w:tcPr>
          <w:p w:rsidR="00117126" w:rsidRDefault="00117126" w:rsidP="00394550">
            <w:pPr>
              <w:adjustRightInd w:val="0"/>
              <w:ind w:right="144"/>
              <w:rPr>
                <w:ins w:id="629" w:author="ERCOT" w:date="2020-11-18T11:25:00Z"/>
              </w:rPr>
            </w:pPr>
          </w:p>
        </w:tc>
        <w:tc>
          <w:tcPr>
            <w:tcW w:w="1080" w:type="dxa"/>
            <w:tcBorders>
              <w:top w:val="nil"/>
              <w:left w:val="nil"/>
              <w:bottom w:val="nil"/>
              <w:right w:val="nil"/>
            </w:tcBorders>
          </w:tcPr>
          <w:p w:rsidR="00117126" w:rsidRDefault="00117126" w:rsidP="00394550">
            <w:pPr>
              <w:adjustRightInd w:val="0"/>
              <w:ind w:right="144"/>
              <w:jc w:val="center"/>
              <w:rPr>
                <w:ins w:id="630" w:author="ERCOT" w:date="2020-11-18T11:25:00Z"/>
              </w:rPr>
            </w:pPr>
            <w:ins w:id="631" w:author="ERCOT" w:date="2020-11-18T11:25:00Z">
              <w:r>
                <w:rPr>
                  <w:b/>
                </w:rPr>
                <w:t>PER07</w:t>
              </w:r>
            </w:ins>
          </w:p>
        </w:tc>
        <w:tc>
          <w:tcPr>
            <w:tcW w:w="893" w:type="dxa"/>
            <w:tcBorders>
              <w:top w:val="nil"/>
              <w:left w:val="nil"/>
              <w:bottom w:val="nil"/>
              <w:right w:val="nil"/>
            </w:tcBorders>
          </w:tcPr>
          <w:p w:rsidR="00117126" w:rsidRDefault="00117126" w:rsidP="00394550">
            <w:pPr>
              <w:adjustRightInd w:val="0"/>
              <w:ind w:right="144"/>
              <w:jc w:val="center"/>
              <w:rPr>
                <w:ins w:id="632" w:author="ERCOT" w:date="2020-11-18T11:25:00Z"/>
              </w:rPr>
            </w:pPr>
            <w:ins w:id="633" w:author="ERCOT" w:date="2020-11-18T11:25:00Z">
              <w:r>
                <w:rPr>
                  <w:b/>
                </w:rPr>
                <w:t>365</w:t>
              </w:r>
            </w:ins>
          </w:p>
        </w:tc>
        <w:tc>
          <w:tcPr>
            <w:tcW w:w="4968" w:type="dxa"/>
            <w:gridSpan w:val="5"/>
            <w:tcBorders>
              <w:top w:val="nil"/>
              <w:left w:val="nil"/>
              <w:bottom w:val="nil"/>
              <w:right w:val="nil"/>
            </w:tcBorders>
          </w:tcPr>
          <w:p w:rsidR="00117126" w:rsidRDefault="00117126" w:rsidP="00394550">
            <w:pPr>
              <w:adjustRightInd w:val="0"/>
              <w:ind w:right="144"/>
              <w:rPr>
                <w:ins w:id="634" w:author="ERCOT" w:date="2020-11-18T11:25:00Z"/>
              </w:rPr>
            </w:pPr>
            <w:ins w:id="635" w:author="ERCOT" w:date="2020-11-18T11:25:00Z">
              <w:r>
                <w:rPr>
                  <w:b/>
                </w:rPr>
                <w:t>Communication Number Qualifier</w:t>
              </w:r>
            </w:ins>
          </w:p>
        </w:tc>
        <w:tc>
          <w:tcPr>
            <w:tcW w:w="432" w:type="dxa"/>
            <w:tcBorders>
              <w:top w:val="nil"/>
              <w:left w:val="nil"/>
              <w:bottom w:val="nil"/>
              <w:right w:val="nil"/>
            </w:tcBorders>
          </w:tcPr>
          <w:p w:rsidR="00117126" w:rsidRDefault="00117126" w:rsidP="00394550">
            <w:pPr>
              <w:adjustRightInd w:val="0"/>
              <w:ind w:right="144"/>
              <w:jc w:val="center"/>
              <w:rPr>
                <w:ins w:id="636" w:author="ERCOT" w:date="2020-11-18T11:25:00Z"/>
              </w:rPr>
            </w:pPr>
            <w:ins w:id="637"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638"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39" w:author="ERCOT" w:date="2020-11-18T11:25:00Z"/>
              </w:rPr>
            </w:pPr>
            <w:ins w:id="640" w:author="ERCOT" w:date="2020-11-18T11:25:00Z">
              <w:r>
                <w:rPr>
                  <w:b/>
                </w:rPr>
                <w:t>ID 2/2</w:t>
              </w:r>
            </w:ins>
          </w:p>
        </w:tc>
      </w:tr>
      <w:tr w:rsidR="00117126" w:rsidTr="00394550">
        <w:trPr>
          <w:gridAfter w:val="1"/>
          <w:wAfter w:w="331" w:type="dxa"/>
          <w:ins w:id="641"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42"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43" w:author="ERCOT" w:date="2020-11-18T11:25:00Z"/>
              </w:rPr>
            </w:pPr>
            <w:ins w:id="644" w:author="ERCOT" w:date="2020-11-18T11:25:00Z">
              <w:r>
                <w:t>Code identifying the type of communication number</w:t>
              </w:r>
            </w:ins>
          </w:p>
        </w:tc>
      </w:tr>
      <w:tr w:rsidR="00117126" w:rsidTr="00394550">
        <w:trPr>
          <w:gridAfter w:val="1"/>
          <w:wAfter w:w="331" w:type="dxa"/>
          <w:ins w:id="645" w:author="ERCOT" w:date="2020-11-18T11:25:00Z"/>
        </w:trPr>
        <w:tc>
          <w:tcPr>
            <w:tcW w:w="3150" w:type="dxa"/>
            <w:gridSpan w:val="4"/>
            <w:tcBorders>
              <w:top w:val="nil"/>
              <w:left w:val="nil"/>
              <w:bottom w:val="nil"/>
              <w:right w:val="nil"/>
            </w:tcBorders>
          </w:tcPr>
          <w:p w:rsidR="00117126" w:rsidRDefault="00117126" w:rsidP="00394550">
            <w:pPr>
              <w:adjustRightInd w:val="0"/>
              <w:ind w:right="144"/>
              <w:rPr>
                <w:ins w:id="646" w:author="ERCOT" w:date="2020-11-18T11:25:00Z"/>
              </w:rPr>
            </w:pPr>
            <w:ins w:id="647" w:author="ERCOT" w:date="2020-11-18T11:25:00Z">
              <w:r>
                <w:t xml:space="preserve"> </w:t>
              </w:r>
            </w:ins>
          </w:p>
        </w:tc>
        <w:tc>
          <w:tcPr>
            <w:tcW w:w="1385" w:type="dxa"/>
            <w:gridSpan w:val="2"/>
            <w:tcBorders>
              <w:top w:val="nil"/>
              <w:left w:val="nil"/>
              <w:bottom w:val="nil"/>
              <w:right w:val="nil"/>
            </w:tcBorders>
          </w:tcPr>
          <w:p w:rsidR="00117126" w:rsidRDefault="00117126" w:rsidP="00394550">
            <w:pPr>
              <w:adjustRightInd w:val="0"/>
              <w:ind w:right="144"/>
              <w:rPr>
                <w:ins w:id="648" w:author="ERCOT" w:date="2020-11-18T11:25:00Z"/>
              </w:rPr>
            </w:pPr>
            <w:ins w:id="649" w:author="ERCOT" w:date="2020-11-18T11:25:00Z">
              <w:r>
                <w:t>EM</w:t>
              </w:r>
            </w:ins>
          </w:p>
        </w:tc>
        <w:tc>
          <w:tcPr>
            <w:tcW w:w="144" w:type="dxa"/>
            <w:tcBorders>
              <w:top w:val="nil"/>
              <w:left w:val="nil"/>
              <w:bottom w:val="nil"/>
              <w:right w:val="nil"/>
            </w:tcBorders>
          </w:tcPr>
          <w:p w:rsidR="00117126" w:rsidRDefault="00117126" w:rsidP="00394550">
            <w:pPr>
              <w:adjustRightInd w:val="0"/>
              <w:ind w:right="144"/>
              <w:rPr>
                <w:ins w:id="650" w:author="ERCOT" w:date="2020-11-18T11:25:00Z"/>
              </w:rPr>
            </w:pPr>
          </w:p>
        </w:tc>
        <w:tc>
          <w:tcPr>
            <w:tcW w:w="4850" w:type="dxa"/>
            <w:gridSpan w:val="4"/>
            <w:tcBorders>
              <w:top w:val="nil"/>
              <w:left w:val="nil"/>
              <w:bottom w:val="nil"/>
              <w:right w:val="nil"/>
            </w:tcBorders>
          </w:tcPr>
          <w:p w:rsidR="00117126" w:rsidRDefault="00117126" w:rsidP="00394550">
            <w:pPr>
              <w:adjustRightInd w:val="0"/>
              <w:ind w:right="144"/>
              <w:rPr>
                <w:ins w:id="651" w:author="ERCOT" w:date="2020-11-18T11:25:00Z"/>
              </w:rPr>
            </w:pPr>
            <w:ins w:id="652" w:author="ERCOT" w:date="2020-11-18T11:25:00Z">
              <w:r>
                <w:t>Electronic Mail</w:t>
              </w:r>
            </w:ins>
          </w:p>
        </w:tc>
      </w:tr>
      <w:tr w:rsidR="00117126" w:rsidTr="00394550">
        <w:trPr>
          <w:ins w:id="653" w:author="ERCOT" w:date="2020-11-18T11:25:00Z"/>
        </w:trPr>
        <w:tc>
          <w:tcPr>
            <w:tcW w:w="1007" w:type="dxa"/>
            <w:tcBorders>
              <w:top w:val="nil"/>
              <w:left w:val="nil"/>
              <w:bottom w:val="nil"/>
              <w:right w:val="nil"/>
            </w:tcBorders>
          </w:tcPr>
          <w:p w:rsidR="00117126" w:rsidRDefault="00117126" w:rsidP="00394550">
            <w:pPr>
              <w:adjustRightInd w:val="0"/>
              <w:ind w:right="144"/>
              <w:rPr>
                <w:ins w:id="654" w:author="ERCOT" w:date="2020-11-18T11:25:00Z"/>
              </w:rPr>
            </w:pPr>
            <w:ins w:id="655" w:author="ERCOT" w:date="2020-11-18T11:25:00Z">
              <w:r w:rsidRPr="00F64FF1">
                <w:rPr>
                  <w:b/>
                </w:rPr>
                <w:t>Dep</w:t>
              </w:r>
            </w:ins>
          </w:p>
        </w:tc>
        <w:tc>
          <w:tcPr>
            <w:tcW w:w="1080" w:type="dxa"/>
            <w:tcBorders>
              <w:top w:val="nil"/>
              <w:left w:val="nil"/>
              <w:bottom w:val="nil"/>
              <w:right w:val="nil"/>
            </w:tcBorders>
          </w:tcPr>
          <w:p w:rsidR="00117126" w:rsidRDefault="00117126" w:rsidP="00394550">
            <w:pPr>
              <w:adjustRightInd w:val="0"/>
              <w:ind w:right="144"/>
              <w:jc w:val="center"/>
              <w:rPr>
                <w:ins w:id="656" w:author="ERCOT" w:date="2020-11-18T11:25:00Z"/>
              </w:rPr>
            </w:pPr>
            <w:ins w:id="657" w:author="ERCOT" w:date="2020-11-18T11:25:00Z">
              <w:r>
                <w:rPr>
                  <w:b/>
                </w:rPr>
                <w:t>PER08</w:t>
              </w:r>
            </w:ins>
          </w:p>
        </w:tc>
        <w:tc>
          <w:tcPr>
            <w:tcW w:w="893" w:type="dxa"/>
            <w:tcBorders>
              <w:top w:val="nil"/>
              <w:left w:val="nil"/>
              <w:bottom w:val="nil"/>
              <w:right w:val="nil"/>
            </w:tcBorders>
          </w:tcPr>
          <w:p w:rsidR="00117126" w:rsidRDefault="00117126" w:rsidP="00394550">
            <w:pPr>
              <w:adjustRightInd w:val="0"/>
              <w:ind w:right="144"/>
              <w:jc w:val="center"/>
              <w:rPr>
                <w:ins w:id="658" w:author="ERCOT" w:date="2020-11-18T11:25:00Z"/>
              </w:rPr>
            </w:pPr>
            <w:ins w:id="659" w:author="ERCOT" w:date="2020-11-18T11:25:00Z">
              <w:r>
                <w:rPr>
                  <w:b/>
                </w:rPr>
                <w:t>364</w:t>
              </w:r>
            </w:ins>
          </w:p>
        </w:tc>
        <w:tc>
          <w:tcPr>
            <w:tcW w:w="4968" w:type="dxa"/>
            <w:gridSpan w:val="5"/>
            <w:tcBorders>
              <w:top w:val="nil"/>
              <w:left w:val="nil"/>
              <w:bottom w:val="nil"/>
              <w:right w:val="nil"/>
            </w:tcBorders>
          </w:tcPr>
          <w:p w:rsidR="00117126" w:rsidRDefault="00117126" w:rsidP="00394550">
            <w:pPr>
              <w:adjustRightInd w:val="0"/>
              <w:ind w:right="144"/>
              <w:rPr>
                <w:ins w:id="660" w:author="ERCOT" w:date="2020-11-18T11:25:00Z"/>
              </w:rPr>
            </w:pPr>
            <w:ins w:id="661" w:author="ERCOT" w:date="2020-11-18T11:25:00Z">
              <w:r>
                <w:rPr>
                  <w:b/>
                </w:rPr>
                <w:t>Communication Number</w:t>
              </w:r>
            </w:ins>
          </w:p>
        </w:tc>
        <w:tc>
          <w:tcPr>
            <w:tcW w:w="432" w:type="dxa"/>
            <w:tcBorders>
              <w:top w:val="nil"/>
              <w:left w:val="nil"/>
              <w:bottom w:val="nil"/>
              <w:right w:val="nil"/>
            </w:tcBorders>
          </w:tcPr>
          <w:p w:rsidR="00117126" w:rsidRDefault="00117126" w:rsidP="00394550">
            <w:pPr>
              <w:adjustRightInd w:val="0"/>
              <w:ind w:right="144"/>
              <w:jc w:val="center"/>
              <w:rPr>
                <w:ins w:id="662" w:author="ERCOT" w:date="2020-11-18T11:25:00Z"/>
              </w:rPr>
            </w:pPr>
            <w:ins w:id="663" w:author="ERCOT" w:date="2020-11-18T11:25:00Z">
              <w:r>
                <w:rPr>
                  <w:b/>
                </w:rPr>
                <w:t>X</w:t>
              </w:r>
            </w:ins>
          </w:p>
        </w:tc>
        <w:tc>
          <w:tcPr>
            <w:tcW w:w="20" w:type="dxa"/>
            <w:tcBorders>
              <w:top w:val="nil"/>
              <w:left w:val="nil"/>
              <w:bottom w:val="nil"/>
              <w:right w:val="nil"/>
            </w:tcBorders>
          </w:tcPr>
          <w:p w:rsidR="00117126" w:rsidRDefault="00117126" w:rsidP="00394550">
            <w:pPr>
              <w:adjustRightInd w:val="0"/>
              <w:ind w:right="144"/>
              <w:jc w:val="center"/>
              <w:rPr>
                <w:ins w:id="664" w:author="ERCOT" w:date="2020-11-18T11:25:00Z"/>
              </w:rPr>
            </w:pPr>
          </w:p>
        </w:tc>
        <w:tc>
          <w:tcPr>
            <w:tcW w:w="1460" w:type="dxa"/>
            <w:gridSpan w:val="2"/>
            <w:tcBorders>
              <w:top w:val="nil"/>
              <w:left w:val="nil"/>
              <w:bottom w:val="nil"/>
              <w:right w:val="nil"/>
            </w:tcBorders>
          </w:tcPr>
          <w:p w:rsidR="00117126" w:rsidRDefault="00117126" w:rsidP="00394550">
            <w:pPr>
              <w:adjustRightInd w:val="0"/>
              <w:ind w:right="144"/>
              <w:rPr>
                <w:ins w:id="665" w:author="ERCOT" w:date="2020-11-18T11:25:00Z"/>
              </w:rPr>
            </w:pPr>
            <w:ins w:id="666" w:author="ERCOT" w:date="2020-11-18T11:25:00Z">
              <w:r>
                <w:rPr>
                  <w:b/>
                </w:rPr>
                <w:t>AN 1/80</w:t>
              </w:r>
            </w:ins>
          </w:p>
        </w:tc>
      </w:tr>
      <w:tr w:rsidR="00117126" w:rsidTr="00394550">
        <w:trPr>
          <w:gridAfter w:val="1"/>
          <w:wAfter w:w="331" w:type="dxa"/>
          <w:ins w:id="667" w:author="ERCOT" w:date="2020-11-18T11:25:00Z"/>
        </w:trPr>
        <w:tc>
          <w:tcPr>
            <w:tcW w:w="2980" w:type="dxa"/>
            <w:gridSpan w:val="3"/>
            <w:tcBorders>
              <w:top w:val="nil"/>
              <w:left w:val="nil"/>
              <w:bottom w:val="nil"/>
              <w:right w:val="nil"/>
            </w:tcBorders>
          </w:tcPr>
          <w:p w:rsidR="00117126" w:rsidRDefault="00117126" w:rsidP="00394550">
            <w:pPr>
              <w:adjustRightInd w:val="0"/>
              <w:ind w:right="144"/>
              <w:rPr>
                <w:ins w:id="668" w:author="ERCOT" w:date="2020-11-18T11:25:00Z"/>
              </w:rPr>
            </w:pPr>
          </w:p>
        </w:tc>
        <w:tc>
          <w:tcPr>
            <w:tcW w:w="6549" w:type="dxa"/>
            <w:gridSpan w:val="8"/>
            <w:tcBorders>
              <w:top w:val="nil"/>
              <w:left w:val="nil"/>
              <w:bottom w:val="nil"/>
              <w:right w:val="nil"/>
            </w:tcBorders>
          </w:tcPr>
          <w:p w:rsidR="00117126" w:rsidRDefault="00117126" w:rsidP="00394550">
            <w:pPr>
              <w:adjustRightInd w:val="0"/>
              <w:ind w:right="144"/>
              <w:rPr>
                <w:ins w:id="669" w:author="ERCOT" w:date="2020-11-18T11:25:00Z"/>
              </w:rPr>
            </w:pPr>
            <w:ins w:id="670" w:author="ERCOT" w:date="2020-11-18T11:25:00Z">
              <w:r>
                <w:t>Complete communications number including country or area code when applicable</w:t>
              </w:r>
            </w:ins>
          </w:p>
        </w:tc>
      </w:tr>
    </w:tbl>
    <w:p w:rsidR="00117126" w:rsidRDefault="00117126" w:rsidP="00117126">
      <w:pPr>
        <w:tabs>
          <w:tab w:val="right" w:pos="1800"/>
          <w:tab w:val="left" w:pos="2160"/>
        </w:tabs>
        <w:adjustRightInd w:val="0"/>
        <w:rPr>
          <w:ins w:id="671" w:author="ERCOT" w:date="2020-11-18T11:25:00Z"/>
          <w:b/>
          <w:sz w:val="24"/>
        </w:rPr>
      </w:pPr>
    </w:p>
    <w:p w:rsidR="006C17A6" w:rsidRDefault="006C17A6" w:rsidP="002A2EE5">
      <w:pPr>
        <w:tabs>
          <w:tab w:val="right" w:pos="1800"/>
          <w:tab w:val="left" w:pos="2160"/>
        </w:tabs>
        <w:adjustRightInd w:val="0"/>
        <w:rPr>
          <w:b/>
          <w:sz w:val="24"/>
        </w:rPr>
      </w:pPr>
    </w:p>
    <w:sectPr w:rsidR="006C17A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B66" w:rsidRDefault="005E3B66">
      <w:r>
        <w:separator/>
      </w:r>
    </w:p>
  </w:endnote>
  <w:endnote w:type="continuationSeparator" w:id="0">
    <w:p w:rsidR="005E3B66" w:rsidRDefault="005E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Pr="00AD1F95" w:rsidRDefault="007A3CAE"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873E04">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873E04">
      <w:rPr>
        <w:rStyle w:val="PageNumber"/>
        <w:noProof/>
      </w:rPr>
      <w:t>15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B66" w:rsidRDefault="005E3B66">
      <w:r>
        <w:separator/>
      </w:r>
    </w:p>
  </w:footnote>
  <w:footnote w:type="continuationSeparator" w:id="0">
    <w:p w:rsidR="005E3B66" w:rsidRDefault="005E3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AE" w:rsidRPr="005433FA" w:rsidRDefault="007A3CAE" w:rsidP="005433FA">
    <w:pPr>
      <w:pStyle w:val="Header"/>
      <w:widowControl/>
      <w:jc w:val="right"/>
      <w:rPr>
        <w:rFonts w:ascii="Times New Roman" w:hAnsi="Times New Roman"/>
        <w:b/>
        <w:sz w:val="24"/>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074BE"/>
    <w:rsid w:val="0001555E"/>
    <w:rsid w:val="00024AE2"/>
    <w:rsid w:val="00025236"/>
    <w:rsid w:val="00050AEE"/>
    <w:rsid w:val="00075BA3"/>
    <w:rsid w:val="000A115F"/>
    <w:rsid w:val="000A3675"/>
    <w:rsid w:val="000D1B71"/>
    <w:rsid w:val="000E1999"/>
    <w:rsid w:val="000E2AF7"/>
    <w:rsid w:val="00100FCC"/>
    <w:rsid w:val="00114213"/>
    <w:rsid w:val="0011619D"/>
    <w:rsid w:val="00117126"/>
    <w:rsid w:val="00122E4E"/>
    <w:rsid w:val="0014750B"/>
    <w:rsid w:val="00153ECE"/>
    <w:rsid w:val="00157194"/>
    <w:rsid w:val="0017354D"/>
    <w:rsid w:val="00176D88"/>
    <w:rsid w:val="00181DC2"/>
    <w:rsid w:val="00192CC3"/>
    <w:rsid w:val="00195244"/>
    <w:rsid w:val="001A1BE3"/>
    <w:rsid w:val="001A7BB8"/>
    <w:rsid w:val="001D37D5"/>
    <w:rsid w:val="001F26C8"/>
    <w:rsid w:val="001F7AD3"/>
    <w:rsid w:val="00203F17"/>
    <w:rsid w:val="00211ABD"/>
    <w:rsid w:val="00211E06"/>
    <w:rsid w:val="002225F7"/>
    <w:rsid w:val="002A2EE5"/>
    <w:rsid w:val="002B20D1"/>
    <w:rsid w:val="002B3744"/>
    <w:rsid w:val="002E411F"/>
    <w:rsid w:val="0031629D"/>
    <w:rsid w:val="00322D03"/>
    <w:rsid w:val="003262E4"/>
    <w:rsid w:val="0032745A"/>
    <w:rsid w:val="003378D6"/>
    <w:rsid w:val="003A3BFA"/>
    <w:rsid w:val="003B7F44"/>
    <w:rsid w:val="003C32C5"/>
    <w:rsid w:val="003C36B3"/>
    <w:rsid w:val="004056FA"/>
    <w:rsid w:val="0043526B"/>
    <w:rsid w:val="00452B98"/>
    <w:rsid w:val="004604EF"/>
    <w:rsid w:val="0046155A"/>
    <w:rsid w:val="00484A37"/>
    <w:rsid w:val="004A2D04"/>
    <w:rsid w:val="004C3BCD"/>
    <w:rsid w:val="004D3DA0"/>
    <w:rsid w:val="004F5924"/>
    <w:rsid w:val="00513AD9"/>
    <w:rsid w:val="00514B06"/>
    <w:rsid w:val="0053433C"/>
    <w:rsid w:val="005433FA"/>
    <w:rsid w:val="00552E11"/>
    <w:rsid w:val="00582EBD"/>
    <w:rsid w:val="005E0656"/>
    <w:rsid w:val="005E3B66"/>
    <w:rsid w:val="00601641"/>
    <w:rsid w:val="0061567B"/>
    <w:rsid w:val="00665A90"/>
    <w:rsid w:val="00697E0B"/>
    <w:rsid w:val="006A54E9"/>
    <w:rsid w:val="006B75F8"/>
    <w:rsid w:val="006C17A6"/>
    <w:rsid w:val="007119EC"/>
    <w:rsid w:val="0071381C"/>
    <w:rsid w:val="007172F0"/>
    <w:rsid w:val="00725629"/>
    <w:rsid w:val="0073662B"/>
    <w:rsid w:val="00737EED"/>
    <w:rsid w:val="00757EC4"/>
    <w:rsid w:val="00761D4D"/>
    <w:rsid w:val="007762A0"/>
    <w:rsid w:val="00787D8C"/>
    <w:rsid w:val="00791902"/>
    <w:rsid w:val="00793978"/>
    <w:rsid w:val="007A1824"/>
    <w:rsid w:val="007A3CAE"/>
    <w:rsid w:val="007B598F"/>
    <w:rsid w:val="007B789E"/>
    <w:rsid w:val="007C3555"/>
    <w:rsid w:val="007F1FCA"/>
    <w:rsid w:val="007F236D"/>
    <w:rsid w:val="008023A7"/>
    <w:rsid w:val="00813595"/>
    <w:rsid w:val="00814A95"/>
    <w:rsid w:val="00844789"/>
    <w:rsid w:val="00873E04"/>
    <w:rsid w:val="00876059"/>
    <w:rsid w:val="00877B84"/>
    <w:rsid w:val="008827ED"/>
    <w:rsid w:val="00897F3D"/>
    <w:rsid w:val="008C0BAC"/>
    <w:rsid w:val="008C2335"/>
    <w:rsid w:val="008C6D76"/>
    <w:rsid w:val="008D4D51"/>
    <w:rsid w:val="008D770A"/>
    <w:rsid w:val="009248EF"/>
    <w:rsid w:val="0093004D"/>
    <w:rsid w:val="00930E9B"/>
    <w:rsid w:val="00933A78"/>
    <w:rsid w:val="00946D07"/>
    <w:rsid w:val="009500CD"/>
    <w:rsid w:val="00960517"/>
    <w:rsid w:val="009636C2"/>
    <w:rsid w:val="009A12C9"/>
    <w:rsid w:val="009C2AC8"/>
    <w:rsid w:val="009C54A6"/>
    <w:rsid w:val="009D301B"/>
    <w:rsid w:val="009E59B5"/>
    <w:rsid w:val="00A31E32"/>
    <w:rsid w:val="00A6192E"/>
    <w:rsid w:val="00A63D13"/>
    <w:rsid w:val="00A666DB"/>
    <w:rsid w:val="00A66DB3"/>
    <w:rsid w:val="00A73539"/>
    <w:rsid w:val="00A80A8F"/>
    <w:rsid w:val="00A81FA9"/>
    <w:rsid w:val="00AA3A1D"/>
    <w:rsid w:val="00AC3FB7"/>
    <w:rsid w:val="00AD1F95"/>
    <w:rsid w:val="00AD49D7"/>
    <w:rsid w:val="00AF551C"/>
    <w:rsid w:val="00AF7F23"/>
    <w:rsid w:val="00B00F9F"/>
    <w:rsid w:val="00B03493"/>
    <w:rsid w:val="00B429D3"/>
    <w:rsid w:val="00B6601F"/>
    <w:rsid w:val="00B6788A"/>
    <w:rsid w:val="00B67EB4"/>
    <w:rsid w:val="00B77F58"/>
    <w:rsid w:val="00B87FB0"/>
    <w:rsid w:val="00B93387"/>
    <w:rsid w:val="00BA25E5"/>
    <w:rsid w:val="00BB534C"/>
    <w:rsid w:val="00BD5C32"/>
    <w:rsid w:val="00BE5A8B"/>
    <w:rsid w:val="00BF1C3E"/>
    <w:rsid w:val="00C069D9"/>
    <w:rsid w:val="00C257BE"/>
    <w:rsid w:val="00C43FC0"/>
    <w:rsid w:val="00C65F49"/>
    <w:rsid w:val="00C660F9"/>
    <w:rsid w:val="00C81212"/>
    <w:rsid w:val="00C970DA"/>
    <w:rsid w:val="00CA4410"/>
    <w:rsid w:val="00CB41E3"/>
    <w:rsid w:val="00CB5007"/>
    <w:rsid w:val="00CB6AB3"/>
    <w:rsid w:val="00CC62D3"/>
    <w:rsid w:val="00CF3F2E"/>
    <w:rsid w:val="00CF7D52"/>
    <w:rsid w:val="00D04996"/>
    <w:rsid w:val="00D13F48"/>
    <w:rsid w:val="00D262A7"/>
    <w:rsid w:val="00D425D6"/>
    <w:rsid w:val="00D43E88"/>
    <w:rsid w:val="00D4783C"/>
    <w:rsid w:val="00D501F7"/>
    <w:rsid w:val="00D55822"/>
    <w:rsid w:val="00D85192"/>
    <w:rsid w:val="00D90235"/>
    <w:rsid w:val="00DA7B9F"/>
    <w:rsid w:val="00DB719F"/>
    <w:rsid w:val="00DD1047"/>
    <w:rsid w:val="00DF1C4E"/>
    <w:rsid w:val="00E01C4D"/>
    <w:rsid w:val="00E279C4"/>
    <w:rsid w:val="00E76579"/>
    <w:rsid w:val="00E77CC4"/>
    <w:rsid w:val="00E81425"/>
    <w:rsid w:val="00ED5860"/>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4FB034AA-45DD-4ABD-8872-3E6A71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547452595">
      <w:bodyDiv w:val="1"/>
      <w:marLeft w:val="0"/>
      <w:marRight w:val="0"/>
      <w:marTop w:val="0"/>
      <w:marBottom w:val="0"/>
      <w:divBdr>
        <w:top w:val="none" w:sz="0" w:space="0" w:color="auto"/>
        <w:left w:val="none" w:sz="0" w:space="0" w:color="auto"/>
        <w:bottom w:val="none" w:sz="0" w:space="0" w:color="auto"/>
        <w:right w:val="none" w:sz="0" w:space="0" w:color="auto"/>
      </w:divBdr>
    </w:div>
    <w:div w:id="1950551607">
      <w:bodyDiv w:val="1"/>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xsetchangecontrol@ercot.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3475</Words>
  <Characters>20256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23684</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Thurman, Kathryn</cp:lastModifiedBy>
  <cp:revision>2</cp:revision>
  <cp:lastPrinted>2019-05-29T17:56:00Z</cp:lastPrinted>
  <dcterms:created xsi:type="dcterms:W3CDTF">2021-05-04T20:43:00Z</dcterms:created>
  <dcterms:modified xsi:type="dcterms:W3CDTF">2021-05-04T20:43:00Z</dcterms:modified>
</cp:coreProperties>
</file>