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530"/>
        <w:gridCol w:w="6030"/>
      </w:tblGrid>
      <w:tr w:rsidR="000C143D" w:rsidRPr="000C143D" w14:paraId="61DCC00D" w14:textId="77777777" w:rsidTr="00DA32BF">
        <w:tc>
          <w:tcPr>
            <w:tcW w:w="1620" w:type="dxa"/>
            <w:tcBorders>
              <w:bottom w:val="single" w:sz="4" w:space="0" w:color="auto"/>
            </w:tcBorders>
            <w:shd w:val="clear" w:color="auto" w:fill="FFFFFF"/>
            <w:vAlign w:val="center"/>
          </w:tcPr>
          <w:p w14:paraId="15EEF99A" w14:textId="77777777" w:rsidR="000C143D" w:rsidRPr="000C143D" w:rsidRDefault="00DA32BF" w:rsidP="000C143D">
            <w:pPr>
              <w:tabs>
                <w:tab w:val="center" w:pos="4320"/>
                <w:tab w:val="right" w:pos="8640"/>
              </w:tabs>
              <w:rPr>
                <w:rFonts w:ascii="Verdana" w:hAnsi="Verdana"/>
                <w:b/>
                <w:bCs/>
                <w:sz w:val="22"/>
              </w:rPr>
            </w:pPr>
            <w:bookmarkStart w:id="0" w:name="_Toc463363054"/>
            <w:r>
              <w:rPr>
                <w:rFonts w:ascii="Arial" w:hAnsi="Arial"/>
                <w:b/>
                <w:bCs/>
              </w:rPr>
              <w:t>NPR</w:t>
            </w:r>
            <w:r w:rsidR="000C143D" w:rsidRPr="000C143D">
              <w:rPr>
                <w:rFonts w:ascii="Arial" w:hAnsi="Arial"/>
                <w:b/>
                <w:bCs/>
              </w:rPr>
              <w:t>R Number</w:t>
            </w:r>
          </w:p>
        </w:tc>
        <w:tc>
          <w:tcPr>
            <w:tcW w:w="1260" w:type="dxa"/>
            <w:tcBorders>
              <w:bottom w:val="single" w:sz="4" w:space="0" w:color="auto"/>
            </w:tcBorders>
            <w:vAlign w:val="center"/>
          </w:tcPr>
          <w:p w14:paraId="0BEA5081" w14:textId="0B616D16" w:rsidR="000C143D" w:rsidRPr="00AD6E92" w:rsidRDefault="003575AA" w:rsidP="00C834A8">
            <w:pPr>
              <w:pStyle w:val="Header"/>
              <w:rPr>
                <w:rFonts w:ascii="Arial" w:hAnsi="Arial" w:cs="Arial"/>
                <w:b/>
              </w:rPr>
            </w:pPr>
            <w:hyperlink r:id="rId8" w:history="1">
              <w:r w:rsidR="00DB7BB2" w:rsidRPr="003575AA">
                <w:rPr>
                  <w:rStyle w:val="Hyperlink"/>
                  <w:rFonts w:ascii="Arial" w:hAnsi="Arial" w:cs="Arial"/>
                  <w:b/>
                </w:rPr>
                <w:t>10</w:t>
              </w:r>
              <w:r w:rsidR="00B958EB" w:rsidRPr="003575AA">
                <w:rPr>
                  <w:rStyle w:val="Hyperlink"/>
                  <w:rFonts w:ascii="Arial" w:hAnsi="Arial" w:cs="Arial"/>
                  <w:b/>
                </w:rPr>
                <w:t>58</w:t>
              </w:r>
            </w:hyperlink>
          </w:p>
        </w:tc>
        <w:tc>
          <w:tcPr>
            <w:tcW w:w="1530" w:type="dxa"/>
            <w:tcBorders>
              <w:bottom w:val="single" w:sz="4" w:space="0" w:color="auto"/>
            </w:tcBorders>
            <w:shd w:val="clear" w:color="auto" w:fill="FFFFFF"/>
            <w:vAlign w:val="center"/>
          </w:tcPr>
          <w:p w14:paraId="371F2A3F" w14:textId="77777777" w:rsidR="000C143D" w:rsidRPr="001007C9" w:rsidRDefault="00DA32BF" w:rsidP="000C143D">
            <w:pPr>
              <w:pStyle w:val="Header"/>
              <w:rPr>
                <w:rFonts w:ascii="Arial" w:hAnsi="Arial" w:cs="Arial"/>
                <w:b/>
              </w:rPr>
            </w:pPr>
            <w:r>
              <w:rPr>
                <w:rFonts w:ascii="Arial" w:hAnsi="Arial" w:cs="Arial"/>
                <w:b/>
              </w:rPr>
              <w:t>NPR</w:t>
            </w:r>
            <w:r w:rsidR="000C143D" w:rsidRPr="001007C9">
              <w:rPr>
                <w:rFonts w:ascii="Arial" w:hAnsi="Arial" w:cs="Arial"/>
                <w:b/>
              </w:rPr>
              <w:t>R Title</w:t>
            </w:r>
          </w:p>
        </w:tc>
        <w:tc>
          <w:tcPr>
            <w:tcW w:w="6030" w:type="dxa"/>
            <w:tcBorders>
              <w:bottom w:val="single" w:sz="4" w:space="0" w:color="auto"/>
            </w:tcBorders>
            <w:shd w:val="clear" w:color="auto" w:fill="auto"/>
            <w:vAlign w:val="center"/>
          </w:tcPr>
          <w:p w14:paraId="41A4945E" w14:textId="77777777" w:rsidR="000C143D" w:rsidRPr="00C834A8" w:rsidRDefault="00B958EB" w:rsidP="000C143D">
            <w:pPr>
              <w:pStyle w:val="Header"/>
              <w:rPr>
                <w:rFonts w:ascii="Arial" w:hAnsi="Arial" w:cs="Arial"/>
                <w:b/>
              </w:rPr>
            </w:pPr>
            <w:r w:rsidRPr="00B958EB">
              <w:rPr>
                <w:rFonts w:ascii="Arial" w:hAnsi="Arial" w:cs="Arial"/>
                <w:b/>
              </w:rPr>
              <w:t>Resource Offer Modernization</w:t>
            </w:r>
          </w:p>
        </w:tc>
      </w:tr>
    </w:tbl>
    <w:p w14:paraId="6CC08DC2"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333B3D6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20B3FEB"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749FD855" w14:textId="6C9D0A0F" w:rsidR="000C143D" w:rsidRPr="000C143D" w:rsidRDefault="00B958EB" w:rsidP="00DB7BB2">
            <w:pPr>
              <w:rPr>
                <w:rFonts w:ascii="Arial" w:hAnsi="Arial"/>
              </w:rPr>
            </w:pPr>
            <w:r>
              <w:rPr>
                <w:rFonts w:ascii="Arial" w:hAnsi="Arial"/>
              </w:rPr>
              <w:t>July</w:t>
            </w:r>
            <w:r w:rsidR="00D11848" w:rsidRPr="00D11848">
              <w:rPr>
                <w:rFonts w:ascii="Arial" w:hAnsi="Arial"/>
              </w:rPr>
              <w:t xml:space="preserve"> </w:t>
            </w:r>
            <w:r w:rsidR="003575AA">
              <w:rPr>
                <w:rFonts w:ascii="Arial" w:hAnsi="Arial"/>
              </w:rPr>
              <w:t>11</w:t>
            </w:r>
            <w:r w:rsidR="00A11680">
              <w:rPr>
                <w:rFonts w:ascii="Arial" w:hAnsi="Arial"/>
              </w:rPr>
              <w:t>, 202</w:t>
            </w:r>
            <w:r>
              <w:rPr>
                <w:rFonts w:ascii="Arial" w:hAnsi="Arial"/>
              </w:rPr>
              <w:t>2</w:t>
            </w:r>
          </w:p>
        </w:tc>
      </w:tr>
    </w:tbl>
    <w:p w14:paraId="02AF4A19"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1EC0474E" w14:textId="77777777" w:rsidTr="007136A1">
        <w:trPr>
          <w:trHeight w:val="440"/>
        </w:trPr>
        <w:tc>
          <w:tcPr>
            <w:tcW w:w="10440" w:type="dxa"/>
            <w:gridSpan w:val="2"/>
            <w:tcBorders>
              <w:top w:val="single" w:sz="4" w:space="0" w:color="auto"/>
            </w:tcBorders>
            <w:shd w:val="clear" w:color="auto" w:fill="FFFFFF"/>
            <w:vAlign w:val="center"/>
          </w:tcPr>
          <w:p w14:paraId="19BA64F8"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44E21AB0" w14:textId="77777777" w:rsidTr="007136A1">
        <w:trPr>
          <w:trHeight w:val="350"/>
        </w:trPr>
        <w:tc>
          <w:tcPr>
            <w:tcW w:w="2880" w:type="dxa"/>
            <w:shd w:val="clear" w:color="auto" w:fill="FFFFFF"/>
            <w:vAlign w:val="center"/>
          </w:tcPr>
          <w:p w14:paraId="517C3135"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2478AF19" w14:textId="77777777" w:rsidR="00D11848" w:rsidRDefault="00D11848" w:rsidP="00D11848">
            <w:pPr>
              <w:pStyle w:val="NormalArial"/>
            </w:pPr>
            <w:r>
              <w:t>Troy Anderson</w:t>
            </w:r>
          </w:p>
        </w:tc>
      </w:tr>
      <w:tr w:rsidR="00D11848" w:rsidRPr="000C143D" w14:paraId="2DDC6893" w14:textId="77777777" w:rsidTr="007136A1">
        <w:trPr>
          <w:trHeight w:val="350"/>
        </w:trPr>
        <w:tc>
          <w:tcPr>
            <w:tcW w:w="2880" w:type="dxa"/>
            <w:shd w:val="clear" w:color="auto" w:fill="FFFFFF"/>
            <w:vAlign w:val="center"/>
          </w:tcPr>
          <w:p w14:paraId="3126AC27"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33A72252"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76906EC4" w14:textId="77777777" w:rsidTr="007136A1">
        <w:trPr>
          <w:trHeight w:val="350"/>
        </w:trPr>
        <w:tc>
          <w:tcPr>
            <w:tcW w:w="2880" w:type="dxa"/>
            <w:shd w:val="clear" w:color="auto" w:fill="FFFFFF"/>
            <w:vAlign w:val="center"/>
          </w:tcPr>
          <w:p w14:paraId="7BA49F7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7587D201" w14:textId="77777777" w:rsidR="00D11848" w:rsidRDefault="00D11848" w:rsidP="00D11848">
            <w:pPr>
              <w:pStyle w:val="NormalArial"/>
            </w:pPr>
            <w:r>
              <w:t>ERCOT</w:t>
            </w:r>
          </w:p>
        </w:tc>
      </w:tr>
      <w:tr w:rsidR="00D11848" w:rsidRPr="000C143D" w14:paraId="31957B54" w14:textId="77777777" w:rsidTr="007136A1">
        <w:trPr>
          <w:trHeight w:val="350"/>
        </w:trPr>
        <w:tc>
          <w:tcPr>
            <w:tcW w:w="2880" w:type="dxa"/>
            <w:tcBorders>
              <w:bottom w:val="single" w:sz="4" w:space="0" w:color="auto"/>
            </w:tcBorders>
            <w:shd w:val="clear" w:color="auto" w:fill="FFFFFF"/>
            <w:vAlign w:val="center"/>
          </w:tcPr>
          <w:p w14:paraId="1DF63F87"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0AEFEE4B" w14:textId="77777777" w:rsidR="00D11848" w:rsidRDefault="00D11848" w:rsidP="00D11848">
            <w:pPr>
              <w:pStyle w:val="NormalArial"/>
            </w:pPr>
            <w:r>
              <w:t>512-248-3905</w:t>
            </w:r>
          </w:p>
        </w:tc>
      </w:tr>
      <w:tr w:rsidR="00D11848" w:rsidRPr="000C143D" w14:paraId="67CDECF9" w14:textId="77777777" w:rsidTr="007136A1">
        <w:trPr>
          <w:trHeight w:val="350"/>
        </w:trPr>
        <w:tc>
          <w:tcPr>
            <w:tcW w:w="2880" w:type="dxa"/>
            <w:shd w:val="clear" w:color="auto" w:fill="FFFFFF"/>
            <w:vAlign w:val="center"/>
          </w:tcPr>
          <w:p w14:paraId="4EA91550"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47A3890F" w14:textId="77777777" w:rsidR="00D11848" w:rsidRDefault="00D11848" w:rsidP="00D11848">
            <w:pPr>
              <w:pStyle w:val="NormalArial"/>
            </w:pPr>
          </w:p>
        </w:tc>
      </w:tr>
      <w:tr w:rsidR="00D11848" w:rsidRPr="000C143D" w14:paraId="6847CAC9" w14:textId="77777777" w:rsidTr="007136A1">
        <w:trPr>
          <w:trHeight w:val="350"/>
        </w:trPr>
        <w:tc>
          <w:tcPr>
            <w:tcW w:w="2880" w:type="dxa"/>
            <w:tcBorders>
              <w:bottom w:val="single" w:sz="4" w:space="0" w:color="auto"/>
            </w:tcBorders>
            <w:shd w:val="clear" w:color="auto" w:fill="FFFFFF"/>
            <w:vAlign w:val="center"/>
          </w:tcPr>
          <w:p w14:paraId="6208F534"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CB3C98C" w14:textId="77777777" w:rsidR="00D11848" w:rsidRDefault="00D11848" w:rsidP="00D11848">
            <w:pPr>
              <w:pStyle w:val="NormalArial"/>
            </w:pPr>
            <w:r>
              <w:t>Not applicable</w:t>
            </w:r>
          </w:p>
        </w:tc>
      </w:tr>
    </w:tbl>
    <w:p w14:paraId="253B7370"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43DEFBBF" w14:textId="77777777" w:rsidTr="00500CDB">
        <w:trPr>
          <w:trHeight w:val="350"/>
        </w:trPr>
        <w:tc>
          <w:tcPr>
            <w:tcW w:w="10440" w:type="dxa"/>
            <w:tcBorders>
              <w:bottom w:val="single" w:sz="4" w:space="0" w:color="auto"/>
            </w:tcBorders>
            <w:shd w:val="clear" w:color="auto" w:fill="FFFFFF"/>
            <w:vAlign w:val="center"/>
          </w:tcPr>
          <w:p w14:paraId="74C8512C"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4BF73218" w14:textId="6D9EEF8A" w:rsidR="003575AA" w:rsidRPr="003575AA" w:rsidRDefault="00C834A8" w:rsidP="003575AA">
      <w:pPr>
        <w:pStyle w:val="NormalArial"/>
        <w:spacing w:before="120" w:after="120"/>
      </w:pPr>
      <w:r>
        <w:t>Pursuant to paragraph (</w:t>
      </w:r>
      <w:r w:rsidR="003575AA">
        <w:t>3</w:t>
      </w:r>
      <w:r>
        <w:t>) of Section 21.4.6, Revision Request Impact Analysis</w:t>
      </w:r>
      <w:r w:rsidR="00D11848">
        <w:t xml:space="preserve">, ERCOT proposes an alternative schedule for the development of an Impact Analysis for </w:t>
      </w:r>
      <w:r w:rsidR="00DA32BF">
        <w:t xml:space="preserve">Nodal Protocol Revision Request (NPRR) </w:t>
      </w:r>
      <w:r w:rsidR="00DB7BB2">
        <w:t>10</w:t>
      </w:r>
      <w:r w:rsidR="00B958EB">
        <w:t>58</w:t>
      </w:r>
      <w:r w:rsidR="00D11848">
        <w:t xml:space="preserve">.  ERCOT intends to complete the Impact Analysis for </w:t>
      </w:r>
      <w:r w:rsidR="00DA32BF">
        <w:t>NPR</w:t>
      </w:r>
      <w:r w:rsidR="00292A6B">
        <w:t>R</w:t>
      </w:r>
      <w:r w:rsidR="00DB7BB2">
        <w:t>10</w:t>
      </w:r>
      <w:r w:rsidR="00B958EB">
        <w:t>58</w:t>
      </w:r>
      <w:r w:rsidR="00D11848">
        <w:t xml:space="preserve"> prior to</w:t>
      </w:r>
      <w:r w:rsidR="00D11848" w:rsidRPr="006B1B7D">
        <w:t xml:space="preserve"> the</w:t>
      </w:r>
      <w:r w:rsidR="00D11848">
        <w:t xml:space="preserve"> </w:t>
      </w:r>
      <w:r w:rsidR="00B958EB">
        <w:t>August</w:t>
      </w:r>
      <w:r w:rsidR="00A11680">
        <w:t xml:space="preserve"> 1</w:t>
      </w:r>
      <w:r w:rsidR="00B958EB">
        <w:t>1</w:t>
      </w:r>
      <w:r w:rsidR="00292A6B">
        <w:t>,</w:t>
      </w:r>
      <w:r w:rsidR="00A11680">
        <w:t xml:space="preserve"> 202</w:t>
      </w:r>
      <w:r w:rsidR="00B958EB">
        <w:t>2</w:t>
      </w:r>
      <w:r w:rsidR="00D11848">
        <w:t xml:space="preserve"> </w:t>
      </w:r>
      <w:r>
        <w:t>PRS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575AA" w:rsidRPr="003575AA" w14:paraId="523360B3" w14:textId="77777777" w:rsidTr="00E34CED">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65499058" w14:textId="77777777" w:rsidR="003575AA" w:rsidRPr="003575AA" w:rsidRDefault="003575AA" w:rsidP="003575AA">
            <w:pPr>
              <w:tabs>
                <w:tab w:val="center" w:pos="4320"/>
                <w:tab w:val="right" w:pos="8640"/>
              </w:tabs>
              <w:jc w:val="center"/>
              <w:rPr>
                <w:rFonts w:ascii="Arial" w:hAnsi="Arial"/>
                <w:b/>
                <w:bCs/>
              </w:rPr>
            </w:pPr>
            <w:r w:rsidRPr="003575AA">
              <w:rPr>
                <w:rFonts w:ascii="Arial" w:hAnsi="Arial"/>
                <w:b/>
                <w:bCs/>
              </w:rPr>
              <w:t>Revised Cover Page Language</w:t>
            </w:r>
          </w:p>
        </w:tc>
      </w:tr>
    </w:tbl>
    <w:p w14:paraId="18119FFA" w14:textId="77777777" w:rsidR="003575AA" w:rsidRPr="003575AA" w:rsidRDefault="003575AA" w:rsidP="003575AA">
      <w:pPr>
        <w:spacing w:before="120" w:after="120"/>
        <w:rPr>
          <w:rFonts w:ascii="Arial" w:hAnsi="Arial"/>
        </w:rPr>
      </w:pPr>
      <w:r w:rsidRPr="003575AA">
        <w:rPr>
          <w:rFonts w:ascii="Arial" w:hAnsi="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575AA" w:rsidRPr="003575AA" w14:paraId="7861874B" w14:textId="77777777" w:rsidTr="00E34CED">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732F157" w14:textId="77777777" w:rsidR="003575AA" w:rsidRPr="003575AA" w:rsidRDefault="003575AA" w:rsidP="003575AA">
            <w:pPr>
              <w:tabs>
                <w:tab w:val="center" w:pos="4320"/>
                <w:tab w:val="right" w:pos="8640"/>
              </w:tabs>
              <w:jc w:val="center"/>
              <w:rPr>
                <w:rFonts w:ascii="Arial" w:hAnsi="Arial"/>
                <w:b/>
                <w:bCs/>
              </w:rPr>
            </w:pPr>
            <w:r w:rsidRPr="003575AA">
              <w:rPr>
                <w:rFonts w:ascii="Arial" w:hAnsi="Arial"/>
                <w:b/>
                <w:bCs/>
              </w:rPr>
              <w:t>Revised Proposed Protocol Language</w:t>
            </w:r>
          </w:p>
        </w:tc>
      </w:tr>
    </w:tbl>
    <w:p w14:paraId="50904FA4" w14:textId="77777777" w:rsidR="003575AA" w:rsidRPr="003575AA" w:rsidRDefault="003575AA" w:rsidP="003575AA">
      <w:pPr>
        <w:spacing w:before="120" w:after="120"/>
        <w:rPr>
          <w:rFonts w:ascii="Arial" w:hAnsi="Arial"/>
        </w:rPr>
      </w:pPr>
      <w:r w:rsidRPr="003575AA">
        <w:rPr>
          <w:rFonts w:ascii="Arial" w:hAnsi="Arial"/>
        </w:rPr>
        <w:t>None</w:t>
      </w:r>
    </w:p>
    <w:p w14:paraId="5C6CA47A" w14:textId="4B4C291C" w:rsidR="00D11848" w:rsidRDefault="00D11848" w:rsidP="00D11848">
      <w:pPr>
        <w:pStyle w:val="NormalArial"/>
        <w:spacing w:before="240" w:after="240"/>
      </w:pPr>
    </w:p>
    <w:sectPr w:rsidR="00D11848"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13961" w14:textId="77777777" w:rsidR="00DC26FD" w:rsidRDefault="00DC26FD">
      <w:r>
        <w:separator/>
      </w:r>
    </w:p>
  </w:endnote>
  <w:endnote w:type="continuationSeparator" w:id="0">
    <w:p w14:paraId="34B41A02" w14:textId="77777777" w:rsidR="00DC26FD" w:rsidRDefault="00DC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56FE0" w14:textId="2690414A" w:rsidR="00AD6E92" w:rsidRDefault="00312D9F" w:rsidP="00AD6E92">
    <w:pPr>
      <w:pStyle w:val="Footer"/>
      <w:tabs>
        <w:tab w:val="clear" w:pos="4320"/>
        <w:tab w:val="clear" w:pos="8640"/>
        <w:tab w:val="right" w:pos="9360"/>
      </w:tabs>
      <w:rPr>
        <w:rFonts w:ascii="Arial" w:hAnsi="Arial" w:cs="Arial"/>
        <w:sz w:val="18"/>
      </w:rPr>
    </w:pPr>
    <w:r>
      <w:rPr>
        <w:rFonts w:ascii="Arial" w:hAnsi="Arial" w:cs="Arial"/>
        <w:sz w:val="18"/>
      </w:rPr>
      <w:t>10</w:t>
    </w:r>
    <w:r w:rsidR="00B01B07">
      <w:rPr>
        <w:rFonts w:ascii="Arial" w:hAnsi="Arial" w:cs="Arial"/>
        <w:sz w:val="18"/>
      </w:rPr>
      <w:t>58</w:t>
    </w:r>
    <w:r w:rsidR="00AD6E92">
      <w:rPr>
        <w:rFonts w:ascii="Arial" w:hAnsi="Arial" w:cs="Arial"/>
        <w:sz w:val="18"/>
      </w:rPr>
      <w:t>N</w:t>
    </w:r>
    <w:r>
      <w:rPr>
        <w:rFonts w:ascii="Arial" w:hAnsi="Arial" w:cs="Arial"/>
        <w:sz w:val="18"/>
      </w:rPr>
      <w:t>P</w:t>
    </w:r>
    <w:r w:rsidR="00AD6E92">
      <w:rPr>
        <w:rFonts w:ascii="Arial" w:hAnsi="Arial" w:cs="Arial"/>
        <w:sz w:val="18"/>
      </w:rPr>
      <w:t>RR-</w:t>
    </w:r>
    <w:r>
      <w:rPr>
        <w:rFonts w:ascii="Arial" w:hAnsi="Arial" w:cs="Arial"/>
        <w:sz w:val="18"/>
      </w:rPr>
      <w:t>1</w:t>
    </w:r>
    <w:r w:rsidR="003575AA">
      <w:rPr>
        <w:rFonts w:ascii="Arial" w:hAnsi="Arial" w:cs="Arial"/>
        <w:sz w:val="18"/>
      </w:rPr>
      <w:t>3</w:t>
    </w:r>
    <w:r w:rsidR="00AD6E92">
      <w:rPr>
        <w:rFonts w:ascii="Arial" w:hAnsi="Arial" w:cs="Arial"/>
        <w:sz w:val="18"/>
      </w:rPr>
      <w:t xml:space="preserve"> </w:t>
    </w:r>
    <w:r w:rsidR="000C143D">
      <w:rPr>
        <w:rFonts w:ascii="Arial" w:hAnsi="Arial" w:cs="Arial"/>
        <w:sz w:val="18"/>
      </w:rPr>
      <w:t xml:space="preserve">ERCOT Comments </w:t>
    </w:r>
    <w:r w:rsidR="00B01B07">
      <w:rPr>
        <w:rFonts w:ascii="Arial" w:hAnsi="Arial" w:cs="Arial"/>
        <w:sz w:val="18"/>
      </w:rPr>
      <w:t>07</w:t>
    </w:r>
    <w:r w:rsidR="003575AA">
      <w:rPr>
        <w:rFonts w:ascii="Arial" w:hAnsi="Arial" w:cs="Arial"/>
        <w:sz w:val="18"/>
      </w:rPr>
      <w:t>11</w:t>
    </w:r>
    <w:r>
      <w:rPr>
        <w:rFonts w:ascii="Arial" w:hAnsi="Arial" w:cs="Arial"/>
        <w:sz w:val="18"/>
      </w:rPr>
      <w:t>2</w:t>
    </w:r>
    <w:r w:rsidR="00B01B07">
      <w:rPr>
        <w:rFonts w:ascii="Arial" w:hAnsi="Arial" w:cs="Arial"/>
        <w:sz w:val="18"/>
      </w:rPr>
      <w:t>2</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Pr>
        <w:rFonts w:ascii="Arial" w:hAnsi="Arial" w:cs="Arial"/>
        <w:noProof/>
        <w:sz w:val="18"/>
      </w:rPr>
      <w:t>1</w:t>
    </w:r>
    <w:r w:rsidR="00AD6E92" w:rsidRPr="00412DCA">
      <w:rPr>
        <w:rFonts w:ascii="Arial" w:hAnsi="Arial" w:cs="Arial"/>
        <w:sz w:val="18"/>
      </w:rPr>
      <w:fldChar w:fldCharType="end"/>
    </w:r>
  </w:p>
  <w:p w14:paraId="27118DD0"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ED135" w14:textId="77777777" w:rsidR="00DC26FD" w:rsidRDefault="00DC26FD">
      <w:r>
        <w:separator/>
      </w:r>
    </w:p>
  </w:footnote>
  <w:footnote w:type="continuationSeparator" w:id="0">
    <w:p w14:paraId="42A02A98" w14:textId="77777777" w:rsidR="00DC26FD" w:rsidRDefault="00DC2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F93A" w14:textId="77777777" w:rsidR="00AD6E92" w:rsidRPr="00AD6E92" w:rsidRDefault="00886AD5" w:rsidP="00AD6E92">
    <w:pPr>
      <w:tabs>
        <w:tab w:val="center" w:pos="4320"/>
        <w:tab w:val="right" w:pos="8640"/>
      </w:tabs>
      <w:jc w:val="center"/>
      <w:rPr>
        <w:rFonts w:ascii="Arial" w:hAnsi="Arial"/>
        <w:b/>
        <w:bCs/>
        <w:sz w:val="32"/>
      </w:rPr>
    </w:pPr>
    <w:r>
      <w:rPr>
        <w:rFonts w:ascii="Arial" w:hAnsi="Arial"/>
        <w:b/>
        <w:bCs/>
        <w:sz w:val="32"/>
      </w:rPr>
      <w:t>NPR</w:t>
    </w:r>
    <w:r w:rsidR="000C143D">
      <w:rPr>
        <w:rFonts w:ascii="Arial" w:hAnsi="Arial"/>
        <w:b/>
        <w:bCs/>
        <w:sz w:val="32"/>
      </w:rPr>
      <w:t>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abstractNumId w:val="10"/>
  </w:num>
  <w:num w:numId="3">
    <w:abstractNumId w:val="22"/>
  </w:num>
  <w:num w:numId="4">
    <w:abstractNumId w:val="16"/>
  </w:num>
  <w:num w:numId="5">
    <w:abstractNumId w:val="20"/>
  </w:num>
  <w:num w:numId="6">
    <w:abstractNumId w:val="19"/>
  </w:num>
  <w:num w:numId="7">
    <w:abstractNumId w:val="8"/>
  </w:num>
  <w:num w:numId="8">
    <w:abstractNumId w:val="13"/>
  </w:num>
  <w:num w:numId="9">
    <w:abstractNumId w:val="0"/>
  </w:num>
  <w:num w:numId="10">
    <w:abstractNumId w:val="6"/>
  </w:num>
  <w:num w:numId="11">
    <w:abstractNumId w:val="7"/>
  </w:num>
  <w:num w:numId="12">
    <w:abstractNumId w:val="21"/>
  </w:num>
  <w:num w:numId="13">
    <w:abstractNumId w:val="14"/>
  </w:num>
  <w:num w:numId="14">
    <w:abstractNumId w:val="3"/>
  </w:num>
  <w:num w:numId="15">
    <w:abstractNumId w:val="17"/>
  </w:num>
  <w:num w:numId="16">
    <w:abstractNumId w:val="18"/>
  </w:num>
  <w:num w:numId="17">
    <w:abstractNumId w:val="5"/>
  </w:num>
  <w:num w:numId="18">
    <w:abstractNumId w:val="11"/>
  </w:num>
  <w:num w:numId="19">
    <w:abstractNumId w:val="2"/>
  </w:num>
  <w:num w:numId="20">
    <w:abstractNumId w:val="15"/>
  </w:num>
  <w:num w:numId="21">
    <w:abstractNumId w:val="12"/>
  </w:num>
  <w:num w:numId="22">
    <w:abstractNumId w:val="4"/>
  </w:num>
  <w:num w:numId="2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131077" w:nlCheck="1" w:checkStyle="1"/>
  <w:activeWritingStyle w:appName="MSWord" w:lang="en-US" w:vendorID="64" w:dllVersion="131078"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B72"/>
    <w:rsid w:val="00143A08"/>
    <w:rsid w:val="00145B2F"/>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F146F"/>
    <w:rsid w:val="00200BCF"/>
    <w:rsid w:val="00210DF9"/>
    <w:rsid w:val="00211F42"/>
    <w:rsid w:val="00214BBE"/>
    <w:rsid w:val="00215212"/>
    <w:rsid w:val="00216B5D"/>
    <w:rsid w:val="002367E5"/>
    <w:rsid w:val="002467F6"/>
    <w:rsid w:val="0024715A"/>
    <w:rsid w:val="00247AF4"/>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2D9F"/>
    <w:rsid w:val="00313BE9"/>
    <w:rsid w:val="00322CFC"/>
    <w:rsid w:val="0032655B"/>
    <w:rsid w:val="00330B15"/>
    <w:rsid w:val="00332047"/>
    <w:rsid w:val="00333DEE"/>
    <w:rsid w:val="00335466"/>
    <w:rsid w:val="00341C97"/>
    <w:rsid w:val="0034342E"/>
    <w:rsid w:val="00344042"/>
    <w:rsid w:val="003524D2"/>
    <w:rsid w:val="003575AA"/>
    <w:rsid w:val="00357E56"/>
    <w:rsid w:val="003737E4"/>
    <w:rsid w:val="00385768"/>
    <w:rsid w:val="003864D4"/>
    <w:rsid w:val="00392EF6"/>
    <w:rsid w:val="0039415D"/>
    <w:rsid w:val="003A1187"/>
    <w:rsid w:val="003A1874"/>
    <w:rsid w:val="003A47E8"/>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565BC"/>
    <w:rsid w:val="004608C4"/>
    <w:rsid w:val="00460F33"/>
    <w:rsid w:val="00461F27"/>
    <w:rsid w:val="004628B2"/>
    <w:rsid w:val="004671B4"/>
    <w:rsid w:val="00471C9B"/>
    <w:rsid w:val="0047216E"/>
    <w:rsid w:val="00476F5C"/>
    <w:rsid w:val="00484CCA"/>
    <w:rsid w:val="00491D51"/>
    <w:rsid w:val="00496586"/>
    <w:rsid w:val="004A6F7E"/>
    <w:rsid w:val="004D001F"/>
    <w:rsid w:val="004D25A5"/>
    <w:rsid w:val="004E14FD"/>
    <w:rsid w:val="004E3AC0"/>
    <w:rsid w:val="004F0BB9"/>
    <w:rsid w:val="004F0BCB"/>
    <w:rsid w:val="00500CDB"/>
    <w:rsid w:val="005018C6"/>
    <w:rsid w:val="005118FC"/>
    <w:rsid w:val="00511D86"/>
    <w:rsid w:val="0051723D"/>
    <w:rsid w:val="00524E49"/>
    <w:rsid w:val="00536CE7"/>
    <w:rsid w:val="00540C77"/>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7920"/>
    <w:rsid w:val="005D11F4"/>
    <w:rsid w:val="005F0690"/>
    <w:rsid w:val="00600FB4"/>
    <w:rsid w:val="00602BD7"/>
    <w:rsid w:val="006038D3"/>
    <w:rsid w:val="00603FF3"/>
    <w:rsid w:val="00604FEB"/>
    <w:rsid w:val="00605AED"/>
    <w:rsid w:val="0062119A"/>
    <w:rsid w:val="00624331"/>
    <w:rsid w:val="006255E1"/>
    <w:rsid w:val="006257DA"/>
    <w:rsid w:val="006261E4"/>
    <w:rsid w:val="006269F9"/>
    <w:rsid w:val="006305F5"/>
    <w:rsid w:val="006372DF"/>
    <w:rsid w:val="00640CD3"/>
    <w:rsid w:val="00642555"/>
    <w:rsid w:val="00644830"/>
    <w:rsid w:val="00647032"/>
    <w:rsid w:val="00651961"/>
    <w:rsid w:val="0065612C"/>
    <w:rsid w:val="00662BC9"/>
    <w:rsid w:val="00676173"/>
    <w:rsid w:val="00680040"/>
    <w:rsid w:val="00683332"/>
    <w:rsid w:val="00685EE7"/>
    <w:rsid w:val="006A096D"/>
    <w:rsid w:val="006A2C74"/>
    <w:rsid w:val="006A4659"/>
    <w:rsid w:val="006A6B5F"/>
    <w:rsid w:val="006B1532"/>
    <w:rsid w:val="006B1C96"/>
    <w:rsid w:val="006C61CB"/>
    <w:rsid w:val="006C67BA"/>
    <w:rsid w:val="006D7EF4"/>
    <w:rsid w:val="006E7085"/>
    <w:rsid w:val="006E7653"/>
    <w:rsid w:val="006F24B9"/>
    <w:rsid w:val="006F6123"/>
    <w:rsid w:val="0070324E"/>
    <w:rsid w:val="00706725"/>
    <w:rsid w:val="00707A58"/>
    <w:rsid w:val="007136A1"/>
    <w:rsid w:val="007226F3"/>
    <w:rsid w:val="00726FD4"/>
    <w:rsid w:val="00731016"/>
    <w:rsid w:val="00733567"/>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D19FD"/>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AD5"/>
    <w:rsid w:val="00886B06"/>
    <w:rsid w:val="00887409"/>
    <w:rsid w:val="008921E3"/>
    <w:rsid w:val="008A2085"/>
    <w:rsid w:val="008A2932"/>
    <w:rsid w:val="008A375B"/>
    <w:rsid w:val="008A5D7C"/>
    <w:rsid w:val="008A7D56"/>
    <w:rsid w:val="008B0620"/>
    <w:rsid w:val="008B2A51"/>
    <w:rsid w:val="008B7EF4"/>
    <w:rsid w:val="008C38AF"/>
    <w:rsid w:val="008C62FB"/>
    <w:rsid w:val="008C6CBB"/>
    <w:rsid w:val="008C6CC0"/>
    <w:rsid w:val="008D279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47C02"/>
    <w:rsid w:val="0095469F"/>
    <w:rsid w:val="0095796B"/>
    <w:rsid w:val="00960507"/>
    <w:rsid w:val="00962419"/>
    <w:rsid w:val="00971757"/>
    <w:rsid w:val="009719CB"/>
    <w:rsid w:val="009808AD"/>
    <w:rsid w:val="00981AC0"/>
    <w:rsid w:val="00985496"/>
    <w:rsid w:val="00986400"/>
    <w:rsid w:val="00990076"/>
    <w:rsid w:val="009908EB"/>
    <w:rsid w:val="009917FA"/>
    <w:rsid w:val="009A173C"/>
    <w:rsid w:val="009A4A8D"/>
    <w:rsid w:val="009B105B"/>
    <w:rsid w:val="009C0535"/>
    <w:rsid w:val="009C3472"/>
    <w:rsid w:val="009C7E77"/>
    <w:rsid w:val="009E504A"/>
    <w:rsid w:val="009E5B42"/>
    <w:rsid w:val="00A003E5"/>
    <w:rsid w:val="00A04F36"/>
    <w:rsid w:val="00A056DD"/>
    <w:rsid w:val="00A11680"/>
    <w:rsid w:val="00A117D7"/>
    <w:rsid w:val="00A24678"/>
    <w:rsid w:val="00A328A1"/>
    <w:rsid w:val="00A359EB"/>
    <w:rsid w:val="00A402C3"/>
    <w:rsid w:val="00A42A95"/>
    <w:rsid w:val="00A52683"/>
    <w:rsid w:val="00A55012"/>
    <w:rsid w:val="00A57322"/>
    <w:rsid w:val="00A57EFC"/>
    <w:rsid w:val="00A8413F"/>
    <w:rsid w:val="00A84456"/>
    <w:rsid w:val="00A862E2"/>
    <w:rsid w:val="00A874F0"/>
    <w:rsid w:val="00A8789B"/>
    <w:rsid w:val="00A926F5"/>
    <w:rsid w:val="00A96B43"/>
    <w:rsid w:val="00AA1EA9"/>
    <w:rsid w:val="00AA2DE5"/>
    <w:rsid w:val="00AA37B1"/>
    <w:rsid w:val="00AB364E"/>
    <w:rsid w:val="00AC5144"/>
    <w:rsid w:val="00AD1C73"/>
    <w:rsid w:val="00AD6E92"/>
    <w:rsid w:val="00AE3740"/>
    <w:rsid w:val="00AE474A"/>
    <w:rsid w:val="00AE4F72"/>
    <w:rsid w:val="00AF2FDE"/>
    <w:rsid w:val="00AF3C27"/>
    <w:rsid w:val="00AF6187"/>
    <w:rsid w:val="00B0130D"/>
    <w:rsid w:val="00B01B07"/>
    <w:rsid w:val="00B04012"/>
    <w:rsid w:val="00B04CB4"/>
    <w:rsid w:val="00B12DC8"/>
    <w:rsid w:val="00B15B24"/>
    <w:rsid w:val="00B23A08"/>
    <w:rsid w:val="00B24488"/>
    <w:rsid w:val="00B26A2A"/>
    <w:rsid w:val="00B4183D"/>
    <w:rsid w:val="00B46B34"/>
    <w:rsid w:val="00B6411F"/>
    <w:rsid w:val="00B64784"/>
    <w:rsid w:val="00B65018"/>
    <w:rsid w:val="00B70DB3"/>
    <w:rsid w:val="00B7222B"/>
    <w:rsid w:val="00B732EB"/>
    <w:rsid w:val="00B75540"/>
    <w:rsid w:val="00B77505"/>
    <w:rsid w:val="00B8782B"/>
    <w:rsid w:val="00B879DE"/>
    <w:rsid w:val="00B93A82"/>
    <w:rsid w:val="00B95010"/>
    <w:rsid w:val="00B958EB"/>
    <w:rsid w:val="00BA0FE2"/>
    <w:rsid w:val="00BA24BE"/>
    <w:rsid w:val="00BA709F"/>
    <w:rsid w:val="00BD2786"/>
    <w:rsid w:val="00BD55F8"/>
    <w:rsid w:val="00BE1364"/>
    <w:rsid w:val="00BE1782"/>
    <w:rsid w:val="00BE2719"/>
    <w:rsid w:val="00BE532B"/>
    <w:rsid w:val="00C01C92"/>
    <w:rsid w:val="00C02440"/>
    <w:rsid w:val="00C11A83"/>
    <w:rsid w:val="00C13CAE"/>
    <w:rsid w:val="00C16F61"/>
    <w:rsid w:val="00C2116B"/>
    <w:rsid w:val="00C21EF3"/>
    <w:rsid w:val="00C257C0"/>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32BF"/>
    <w:rsid w:val="00DA48F1"/>
    <w:rsid w:val="00DB0DD9"/>
    <w:rsid w:val="00DB1E54"/>
    <w:rsid w:val="00DB7BB2"/>
    <w:rsid w:val="00DB7C26"/>
    <w:rsid w:val="00DC1325"/>
    <w:rsid w:val="00DC26FD"/>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3248"/>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FC3"/>
    <w:rsid w:val="00F41E55"/>
    <w:rsid w:val="00F4292C"/>
    <w:rsid w:val="00F43148"/>
    <w:rsid w:val="00F51BA9"/>
    <w:rsid w:val="00F57FB2"/>
    <w:rsid w:val="00F61A82"/>
    <w:rsid w:val="00F63666"/>
    <w:rsid w:val="00F65C11"/>
    <w:rsid w:val="00F678A7"/>
    <w:rsid w:val="00F67F08"/>
    <w:rsid w:val="00F71106"/>
    <w:rsid w:val="00F72390"/>
    <w:rsid w:val="00F733EA"/>
    <w:rsid w:val="00F84CE1"/>
    <w:rsid w:val="00F97F55"/>
    <w:rsid w:val="00FA05F1"/>
    <w:rsid w:val="00FA28C2"/>
    <w:rsid w:val="00FA34D7"/>
    <w:rsid w:val="00FB1668"/>
    <w:rsid w:val="00FB3384"/>
    <w:rsid w:val="00FC4DFE"/>
    <w:rsid w:val="00FC7D6C"/>
    <w:rsid w:val="00FD0DBB"/>
    <w:rsid w:val="00FD6A1A"/>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9D9423A"/>
  <w15:chartTrackingRefBased/>
  <w15:docId w15:val="{ED3973F4-F87F-439F-A2A8-1D26D9335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basedOn w:val="DefaultParagraphFont"/>
    <w:uiPriority w:val="99"/>
    <w:semiHidden/>
    <w:unhideWhenUsed/>
    <w:rsid w:val="003575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05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55B99-A7D6-46EE-8EFD-270553F2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113</Words>
  <Characters>648</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760</CharactersWithSpaces>
  <SharedDoc>false</SharedDoc>
  <HLinks>
    <vt:vector size="6" baseType="variant">
      <vt:variant>
        <vt:i4>3997765</vt:i4>
      </vt:variant>
      <vt:variant>
        <vt:i4>0</vt:i4>
      </vt:variant>
      <vt:variant>
        <vt:i4>0</vt:i4>
      </vt:variant>
      <vt:variant>
        <vt:i4>5</vt:i4>
      </vt:variant>
      <vt:variant>
        <vt:lpwstr>mailto:Troy.Anderson@ercot.com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C Phillips</cp:lastModifiedBy>
  <cp:revision>2</cp:revision>
  <cp:lastPrinted>2006-12-12T21:37:00Z</cp:lastPrinted>
  <dcterms:created xsi:type="dcterms:W3CDTF">2022-07-11T17:23:00Z</dcterms:created>
  <dcterms:modified xsi:type="dcterms:W3CDTF">2022-07-11T17:23:00Z</dcterms:modified>
  <cp:category>Version 1.0</cp:category>
</cp:coreProperties>
</file>