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2F088BF4" w:rsidR="00152993" w:rsidRDefault="000D3803" w:rsidP="003B6850">
            <w:pPr>
              <w:pStyle w:val="Header"/>
              <w:jc w:val="center"/>
            </w:pPr>
            <w:hyperlink r:id="rId8" w:history="1">
              <w:r w:rsidR="00BD43AA" w:rsidRPr="002727E9">
                <w:rPr>
                  <w:rStyle w:val="Hyperlink"/>
                  <w:rFonts w:cs="Arial"/>
                </w:rPr>
                <w:t>821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1108F403" w:rsidR="00152993" w:rsidRPr="004E1C1B" w:rsidRDefault="00BD43AA">
            <w:pPr>
              <w:pStyle w:val="Header"/>
            </w:pPr>
            <w:r w:rsidRPr="00B16F42">
              <w:rPr>
                <w:rFonts w:cs="Arial"/>
              </w:rPr>
              <w:t xml:space="preserve">Voltage Set Point Target Information for </w:t>
            </w:r>
            <w:r>
              <w:rPr>
                <w:rFonts w:cs="Arial"/>
              </w:rPr>
              <w:t xml:space="preserve">Distribution Generation </w:t>
            </w:r>
            <w:r w:rsidRPr="00B16F42">
              <w:rPr>
                <w:rFonts w:cs="Arial"/>
              </w:rPr>
              <w:t>Resource</w:t>
            </w:r>
            <w:r>
              <w:rPr>
                <w:rFonts w:cs="Arial"/>
              </w:rPr>
              <w:t xml:space="preserve"> (DGR)</w:t>
            </w:r>
            <w:r w:rsidRPr="00B16F42">
              <w:rPr>
                <w:rFonts w:cs="Arial"/>
              </w:rPr>
              <w:t xml:space="preserve"> or Distribut</w:t>
            </w:r>
            <w:r>
              <w:rPr>
                <w:rFonts w:cs="Arial"/>
              </w:rPr>
              <w:t>ion</w:t>
            </w:r>
            <w:r w:rsidRPr="00B16F42">
              <w:rPr>
                <w:rFonts w:cs="Arial"/>
              </w:rPr>
              <w:t xml:space="preserve"> Energy Storage Resource</w:t>
            </w:r>
            <w:r>
              <w:rPr>
                <w:rFonts w:cs="Arial"/>
              </w:rPr>
              <w:t xml:space="preserve"> (DESR)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3B3F6B63" w:rsidR="00152993" w:rsidRDefault="00E71005">
            <w:pPr>
              <w:pStyle w:val="NormalArial"/>
            </w:pPr>
            <w:r>
              <w:t xml:space="preserve">May </w:t>
            </w:r>
            <w:r w:rsidR="001676F7">
              <w:t>10</w:t>
            </w:r>
            <w:r>
              <w:t>, 2022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0D3803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4541DD7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E71005">
        <w:rPr>
          <w:rFonts w:ascii="Arial" w:hAnsi="Arial" w:cs="Arial"/>
        </w:rPr>
        <w:t>May 5, 2022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BD43AA">
        <w:rPr>
          <w:rFonts w:ascii="Arial" w:hAnsi="Arial" w:cs="Arial"/>
        </w:rPr>
        <w:t>System Change Request (SCR) 82</w:t>
      </w:r>
      <w:r w:rsidR="000D3803">
        <w:rPr>
          <w:rFonts w:ascii="Arial" w:hAnsi="Arial" w:cs="Arial"/>
        </w:rPr>
        <w:t xml:space="preserve">1.  </w:t>
      </w:r>
      <w:r>
        <w:rPr>
          <w:rFonts w:ascii="Arial" w:hAnsi="Arial" w:cs="Arial"/>
        </w:rPr>
        <w:t>RO</w:t>
      </w:r>
      <w:r w:rsidRPr="00685EFC">
        <w:rPr>
          <w:rFonts w:ascii="Arial" w:hAnsi="Arial" w:cs="Arial"/>
        </w:rPr>
        <w:t xml:space="preserve">S </w:t>
      </w:r>
      <w:r w:rsidR="00E71005">
        <w:rPr>
          <w:rFonts w:ascii="Arial" w:hAnsi="Arial" w:cs="Arial"/>
        </w:rPr>
        <w:t>voted unanimously</w:t>
      </w:r>
      <w:r w:rsidRPr="00685EFC">
        <w:rPr>
          <w:rFonts w:ascii="Arial" w:hAnsi="Arial" w:cs="Arial"/>
        </w:rPr>
        <w:t xml:space="preserve"> </w:t>
      </w:r>
      <w:r w:rsidR="00E71005">
        <w:rPr>
          <w:rFonts w:ascii="Arial" w:hAnsi="Arial" w:cs="Arial"/>
        </w:rPr>
        <w:t xml:space="preserve">to </w:t>
      </w:r>
      <w:r w:rsidR="00C37902">
        <w:rPr>
          <w:rFonts w:ascii="Arial" w:hAnsi="Arial" w:cs="Arial"/>
        </w:rPr>
        <w:t xml:space="preserve">request PRS continue to table </w:t>
      </w:r>
      <w:r w:rsidR="00BD43AA">
        <w:rPr>
          <w:rFonts w:ascii="Arial" w:hAnsi="Arial" w:cs="Arial"/>
        </w:rPr>
        <w:t>SCR821</w:t>
      </w:r>
      <w:r w:rsidR="00E71005">
        <w:rPr>
          <w:rFonts w:ascii="Arial" w:hAnsi="Arial" w:cs="Arial"/>
        </w:rPr>
        <w:t xml:space="preserve"> </w:t>
      </w:r>
      <w:r w:rsidR="00C37902">
        <w:rPr>
          <w:rFonts w:ascii="Arial" w:hAnsi="Arial" w:cs="Arial"/>
        </w:rPr>
        <w:t xml:space="preserve">for further review by the </w:t>
      </w:r>
      <w:r w:rsidR="00BD43AA">
        <w:rPr>
          <w:rFonts w:ascii="Arial" w:hAnsi="Arial" w:cs="Arial"/>
        </w:rPr>
        <w:t xml:space="preserve">Network Data Support Working Group (NDSWG), the Operations Working Group (OWG), and the Voltage Profile Working Group (VPWG).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147D" w14:textId="6012089D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D43AA">
      <w:rPr>
        <w:rFonts w:ascii="Arial" w:hAnsi="Arial"/>
        <w:noProof/>
        <w:sz w:val="18"/>
      </w:rPr>
      <w:t>821SCR</w:t>
    </w:r>
    <w:r w:rsidR="00D045C3">
      <w:rPr>
        <w:rFonts w:ascii="Arial" w:hAnsi="Arial"/>
        <w:noProof/>
        <w:sz w:val="18"/>
      </w:rPr>
      <w:t>-</w:t>
    </w:r>
    <w:r w:rsidR="001676F7">
      <w:rPr>
        <w:rFonts w:ascii="Arial" w:hAnsi="Arial"/>
        <w:noProof/>
        <w:sz w:val="18"/>
      </w:rPr>
      <w:t>05</w:t>
    </w:r>
    <w:r w:rsidR="00D045C3">
      <w:rPr>
        <w:rFonts w:ascii="Arial" w:hAnsi="Arial"/>
        <w:noProof/>
        <w:sz w:val="18"/>
      </w:rPr>
      <w:t xml:space="preserve"> ROS Comments </w:t>
    </w:r>
    <w:r w:rsidR="00E71005">
      <w:rPr>
        <w:rFonts w:ascii="Arial" w:hAnsi="Arial"/>
        <w:noProof/>
        <w:sz w:val="18"/>
      </w:rPr>
      <w:t>05</w:t>
    </w:r>
    <w:r w:rsidR="001676F7">
      <w:rPr>
        <w:rFonts w:ascii="Arial" w:hAnsi="Arial"/>
        <w:noProof/>
        <w:sz w:val="18"/>
      </w:rPr>
      <w:t>10</w:t>
    </w:r>
    <w:r w:rsidR="00E71005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4C0B" w14:textId="5E73B662" w:rsidR="00C21BD4" w:rsidRDefault="00BD43AA">
    <w:pPr>
      <w:pStyle w:val="Header"/>
      <w:jc w:val="center"/>
      <w:rPr>
        <w:sz w:val="32"/>
      </w:rPr>
    </w:pPr>
    <w:r>
      <w:rPr>
        <w:sz w:val="32"/>
      </w:rPr>
      <w:t>SCR</w:t>
    </w:r>
    <w:r w:rsidR="00C21BD4">
      <w:rPr>
        <w:sz w:val="32"/>
      </w:rPr>
      <w:t xml:space="preserve">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D3803"/>
    <w:rsid w:val="0012124F"/>
    <w:rsid w:val="00131809"/>
    <w:rsid w:val="00132855"/>
    <w:rsid w:val="00135C29"/>
    <w:rsid w:val="00141306"/>
    <w:rsid w:val="00152993"/>
    <w:rsid w:val="001676F7"/>
    <w:rsid w:val="00170297"/>
    <w:rsid w:val="001769CA"/>
    <w:rsid w:val="001A227D"/>
    <w:rsid w:val="001B1A8C"/>
    <w:rsid w:val="001E2032"/>
    <w:rsid w:val="001E2CDF"/>
    <w:rsid w:val="00210BB0"/>
    <w:rsid w:val="00237F61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850"/>
    <w:rsid w:val="003B6AFC"/>
    <w:rsid w:val="003C270C"/>
    <w:rsid w:val="003D0994"/>
    <w:rsid w:val="003F49C2"/>
    <w:rsid w:val="00423824"/>
    <w:rsid w:val="00424512"/>
    <w:rsid w:val="00432DCB"/>
    <w:rsid w:val="0043567D"/>
    <w:rsid w:val="00457F7B"/>
    <w:rsid w:val="004B7B90"/>
    <w:rsid w:val="004E1C1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9B640C"/>
    <w:rsid w:val="009B7DA3"/>
    <w:rsid w:val="00A015C4"/>
    <w:rsid w:val="00A15172"/>
    <w:rsid w:val="00AF4169"/>
    <w:rsid w:val="00B17B13"/>
    <w:rsid w:val="00B5080A"/>
    <w:rsid w:val="00B943AE"/>
    <w:rsid w:val="00BD43AA"/>
    <w:rsid w:val="00BD7258"/>
    <w:rsid w:val="00C0598D"/>
    <w:rsid w:val="00C11956"/>
    <w:rsid w:val="00C21BD4"/>
    <w:rsid w:val="00C24E2F"/>
    <w:rsid w:val="00C37902"/>
    <w:rsid w:val="00C602E5"/>
    <w:rsid w:val="00C70E90"/>
    <w:rsid w:val="00C748FD"/>
    <w:rsid w:val="00D045C3"/>
    <w:rsid w:val="00D06D7C"/>
    <w:rsid w:val="00D4046E"/>
    <w:rsid w:val="00D4362F"/>
    <w:rsid w:val="00D60D6E"/>
    <w:rsid w:val="00DB2FC6"/>
    <w:rsid w:val="00DD30EA"/>
    <w:rsid w:val="00DD4739"/>
    <w:rsid w:val="00DE5F33"/>
    <w:rsid w:val="00E07B54"/>
    <w:rsid w:val="00E11F78"/>
    <w:rsid w:val="00E621E1"/>
    <w:rsid w:val="00E71005"/>
    <w:rsid w:val="00E75421"/>
    <w:rsid w:val="00EA0411"/>
    <w:rsid w:val="00EC55B3"/>
    <w:rsid w:val="00EE6681"/>
    <w:rsid w:val="00F61C27"/>
    <w:rsid w:val="00F75EEA"/>
    <w:rsid w:val="00F96FB2"/>
    <w:rsid w:val="00FB51D8"/>
    <w:rsid w:val="00FD08E8"/>
    <w:rsid w:val="00FD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942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2001-06-20T16:28:00Z</cp:lastPrinted>
  <dcterms:created xsi:type="dcterms:W3CDTF">2022-05-09T15:44:00Z</dcterms:created>
  <dcterms:modified xsi:type="dcterms:W3CDTF">2022-05-10T16:14:00Z</dcterms:modified>
</cp:coreProperties>
</file>