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59E542F0" w:rsidR="00793D68" w:rsidRPr="008B0152" w:rsidRDefault="00793D68" w:rsidP="00793D68">
      <w:pPr>
        <w:jc w:val="center"/>
        <w:rPr>
          <w:b/>
          <w:sz w:val="36"/>
          <w:szCs w:val="36"/>
        </w:rPr>
      </w:pPr>
      <w:r w:rsidRPr="008B0152">
        <w:rPr>
          <w:b/>
          <w:sz w:val="36"/>
          <w:szCs w:val="36"/>
        </w:rPr>
        <w:t xml:space="preserve">Methodology for </w:t>
      </w:r>
      <w:r w:rsidR="00443C9C">
        <w:rPr>
          <w:b/>
          <w:sz w:val="36"/>
          <w:szCs w:val="36"/>
        </w:rPr>
        <w:t>Calculating Maximum Daily Resource Planned Outage Capacity</w:t>
      </w:r>
      <w:r w:rsidR="00937574">
        <w:rPr>
          <w:b/>
          <w:sz w:val="36"/>
          <w:szCs w:val="36"/>
        </w:rPr>
        <w:t xml:space="preserve"> </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45C4E9D4"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8D5B38">
        <w:rPr>
          <w:rFonts w:ascii="Times New Roman" w:hAnsi="Times New Roman" w:cs="Times New Roman"/>
          <w:b/>
          <w:sz w:val="24"/>
          <w:szCs w:val="24"/>
        </w:rPr>
        <w:t>0</w:t>
      </w:r>
      <w:r w:rsidR="00675920">
        <w:rPr>
          <w:rFonts w:ascii="Times New Roman" w:hAnsi="Times New Roman" w:cs="Times New Roman"/>
          <w:b/>
          <w:sz w:val="24"/>
          <w:szCs w:val="24"/>
        </w:rPr>
        <w:t>.</w:t>
      </w:r>
      <w:r w:rsidR="008D5B38">
        <w:rPr>
          <w:rFonts w:ascii="Times New Roman" w:hAnsi="Times New Roman" w:cs="Times New Roman"/>
          <w:b/>
          <w:sz w:val="24"/>
          <w:szCs w:val="24"/>
        </w:rPr>
        <w:t>5</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962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
        <w:gridCol w:w="6133"/>
        <w:gridCol w:w="1039"/>
        <w:gridCol w:w="1554"/>
      </w:tblGrid>
      <w:tr w:rsidR="001259E0" w:rsidRPr="00EB5B0C" w14:paraId="1C4C085B" w14:textId="77777777" w:rsidTr="001259E0">
        <w:trPr>
          <w:tblHeader/>
        </w:trPr>
        <w:tc>
          <w:tcPr>
            <w:tcW w:w="900" w:type="dxa"/>
            <w:shd w:val="clear" w:color="auto" w:fill="E6E6E6"/>
          </w:tcPr>
          <w:p w14:paraId="3FF16C40"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Version</w:t>
            </w:r>
          </w:p>
        </w:tc>
        <w:tc>
          <w:tcPr>
            <w:tcW w:w="6295" w:type="dxa"/>
            <w:shd w:val="clear" w:color="auto" w:fill="E6E6E6"/>
          </w:tcPr>
          <w:p w14:paraId="2BD2B1BC"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Description</w:t>
            </w:r>
          </w:p>
        </w:tc>
        <w:tc>
          <w:tcPr>
            <w:tcW w:w="857" w:type="dxa"/>
            <w:shd w:val="clear" w:color="auto" w:fill="E6E6E6"/>
          </w:tcPr>
          <w:p w14:paraId="4CF95502"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Author(s)</w:t>
            </w:r>
          </w:p>
        </w:tc>
        <w:tc>
          <w:tcPr>
            <w:tcW w:w="1573" w:type="dxa"/>
            <w:shd w:val="clear" w:color="auto" w:fill="E6E6E6"/>
          </w:tcPr>
          <w:p w14:paraId="52F5019F"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Effective Date</w:t>
            </w:r>
          </w:p>
        </w:tc>
      </w:tr>
      <w:tr w:rsidR="001259E0" w:rsidRPr="00EB5B0C" w14:paraId="4E9C4E58" w14:textId="77777777" w:rsidTr="001259E0">
        <w:trPr>
          <w:trHeight w:val="980"/>
        </w:trPr>
        <w:tc>
          <w:tcPr>
            <w:tcW w:w="900" w:type="dxa"/>
          </w:tcPr>
          <w:p w14:paraId="30022912" w14:textId="3C489B95" w:rsidR="001259E0" w:rsidRPr="008A2ADD" w:rsidRDefault="001259E0" w:rsidP="00B25742">
            <w:pPr>
              <w:keepNext/>
              <w:rPr>
                <w:rFonts w:ascii="Arial" w:hAnsi="Arial" w:cs="Arial"/>
                <w:sz w:val="20"/>
                <w:szCs w:val="20"/>
              </w:rPr>
            </w:pPr>
            <w:r>
              <w:rPr>
                <w:rFonts w:ascii="Arial" w:hAnsi="Arial" w:cs="Arial"/>
                <w:sz w:val="20"/>
                <w:szCs w:val="20"/>
              </w:rPr>
              <w:t>0.5</w:t>
            </w:r>
          </w:p>
        </w:tc>
        <w:tc>
          <w:tcPr>
            <w:tcW w:w="6295" w:type="dxa"/>
          </w:tcPr>
          <w:p w14:paraId="5DEE5A86" w14:textId="47E6E7BA" w:rsidR="001259E0" w:rsidRPr="008A2ADD" w:rsidRDefault="00671F22" w:rsidP="00B25742">
            <w:pPr>
              <w:keepNext/>
              <w:rPr>
                <w:rFonts w:ascii="Arial" w:hAnsi="Arial" w:cs="Arial"/>
                <w:sz w:val="20"/>
                <w:szCs w:val="20"/>
              </w:rPr>
            </w:pPr>
            <w:r>
              <w:rPr>
                <w:rFonts w:ascii="Arial" w:hAnsi="Arial" w:cs="Arial"/>
                <w:sz w:val="20"/>
                <w:szCs w:val="20"/>
              </w:rPr>
              <w:t>Discussion draft pending PUC approval of</w:t>
            </w:r>
            <w:r w:rsidR="001259E0" w:rsidRPr="008A2ADD">
              <w:rPr>
                <w:rFonts w:ascii="Arial" w:hAnsi="Arial" w:cs="Arial"/>
                <w:sz w:val="20"/>
                <w:szCs w:val="20"/>
              </w:rPr>
              <w:t xml:space="preserve"> NPRR</w:t>
            </w:r>
            <w:r w:rsidR="001259E0">
              <w:rPr>
                <w:rFonts w:ascii="Arial" w:hAnsi="Arial" w:cs="Arial"/>
                <w:sz w:val="20"/>
                <w:szCs w:val="20"/>
              </w:rPr>
              <w:t>1108</w:t>
            </w:r>
            <w:r w:rsidR="001259E0" w:rsidRPr="008A2ADD">
              <w:rPr>
                <w:rFonts w:ascii="Arial" w:hAnsi="Arial" w:cs="Arial"/>
                <w:sz w:val="20"/>
                <w:szCs w:val="20"/>
              </w:rPr>
              <w:t xml:space="preserve">, </w:t>
            </w:r>
            <w:r w:rsidR="001259E0">
              <w:rPr>
                <w:rFonts w:ascii="Arial" w:hAnsi="Arial" w:cs="Arial"/>
                <w:sz w:val="20"/>
                <w:szCs w:val="20"/>
              </w:rPr>
              <w:t>ERCOT shall approve or deny all resource outage requests</w:t>
            </w:r>
            <w:r w:rsidR="001259E0" w:rsidRPr="008A2ADD">
              <w:rPr>
                <w:rFonts w:ascii="Arial" w:hAnsi="Arial" w:cs="Arial"/>
                <w:sz w:val="20"/>
                <w:szCs w:val="20"/>
              </w:rPr>
              <w:t xml:space="preserve">, and </w:t>
            </w:r>
            <w:r w:rsidR="001259E0">
              <w:rPr>
                <w:rFonts w:ascii="Arial" w:hAnsi="Arial" w:cs="Arial"/>
                <w:sz w:val="20"/>
                <w:szCs w:val="20"/>
              </w:rPr>
              <w:t>associated</w:t>
            </w:r>
            <w:r w:rsidR="001259E0" w:rsidRPr="008A2ADD">
              <w:rPr>
                <w:rFonts w:ascii="Arial" w:hAnsi="Arial" w:cs="Arial"/>
                <w:sz w:val="20"/>
                <w:szCs w:val="20"/>
              </w:rPr>
              <w:t xml:space="preserve"> </w:t>
            </w:r>
            <w:r w:rsidR="001259E0" w:rsidRPr="00A41B16">
              <w:rPr>
                <w:rFonts w:ascii="Arial" w:hAnsi="Arial" w:cs="Arial"/>
                <w:sz w:val="20"/>
                <w:szCs w:val="20"/>
              </w:rPr>
              <w:t xml:space="preserve">Methodology for </w:t>
            </w:r>
            <w:r w:rsidR="001259E0">
              <w:rPr>
                <w:rFonts w:ascii="Arial" w:hAnsi="Arial" w:cs="Arial"/>
                <w:sz w:val="20"/>
                <w:szCs w:val="20"/>
              </w:rPr>
              <w:t>Calculating Maximum Daily Resource Planned Outage Capacity</w:t>
            </w:r>
          </w:p>
        </w:tc>
        <w:tc>
          <w:tcPr>
            <w:tcW w:w="857" w:type="dxa"/>
          </w:tcPr>
          <w:p w14:paraId="1C13AF5B"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ERCOT</w:t>
            </w:r>
          </w:p>
        </w:tc>
        <w:tc>
          <w:tcPr>
            <w:tcW w:w="1573" w:type="dxa"/>
          </w:tcPr>
          <w:p w14:paraId="0570ACA8" w14:textId="12BF14CA" w:rsidR="001259E0" w:rsidRPr="008A2ADD" w:rsidRDefault="001259E0" w:rsidP="00B25742">
            <w:pPr>
              <w:keepNext/>
              <w:rPr>
                <w:rFonts w:ascii="Arial" w:hAnsi="Arial" w:cs="Arial"/>
                <w:sz w:val="20"/>
                <w:szCs w:val="20"/>
              </w:rPr>
            </w:pPr>
          </w:p>
        </w:tc>
      </w:tr>
    </w:tbl>
    <w:p w14:paraId="51E61535" w14:textId="349B964C" w:rsidR="006B2AE4" w:rsidRDefault="006B2AE4"/>
    <w:p w14:paraId="4FE19E4D" w14:textId="77777777" w:rsidR="006B2AE4" w:rsidRDefault="006B2AE4">
      <w:r>
        <w:br w:type="page"/>
      </w:r>
    </w:p>
    <w:p w14:paraId="44B89538" w14:textId="01455315"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7558BB94" w14:textId="1828C233" w:rsidR="00781746" w:rsidRDefault="00082186">
      <w:pPr>
        <w:pStyle w:val="TOC1"/>
        <w:rPr>
          <w:rFonts w:asciiTheme="minorHAnsi" w:eastAsiaTheme="minorEastAsia" w:hAnsiTheme="minorHAnsi" w:cstheme="minorBidi"/>
          <w:b w:val="0"/>
          <w:bCs w:val="0"/>
          <w:i w:val="0"/>
          <w:noProof/>
          <w:sz w:val="22"/>
          <w:szCs w:val="22"/>
          <w:lang w:eastAsia="zh-TW"/>
        </w:rPr>
      </w:pPr>
      <w:r>
        <w:fldChar w:fldCharType="begin"/>
      </w:r>
      <w:r>
        <w:instrText xml:space="preserve"> TOC \o "1-2" \h \z \u </w:instrText>
      </w:r>
      <w:r>
        <w:fldChar w:fldCharType="separate"/>
      </w:r>
      <w:hyperlink w:anchor="_Toc103062879" w:history="1">
        <w:r w:rsidR="00781746" w:rsidRPr="00796675">
          <w:rPr>
            <w:rStyle w:val="Hyperlink"/>
            <w:noProof/>
          </w:rPr>
          <w:t>1</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noProof/>
          </w:rPr>
          <w:t>Purpose</w:t>
        </w:r>
        <w:r w:rsidR="00781746">
          <w:rPr>
            <w:noProof/>
            <w:webHidden/>
          </w:rPr>
          <w:tab/>
        </w:r>
        <w:r w:rsidR="00781746">
          <w:rPr>
            <w:noProof/>
            <w:webHidden/>
          </w:rPr>
          <w:fldChar w:fldCharType="begin"/>
        </w:r>
        <w:r w:rsidR="00781746">
          <w:rPr>
            <w:noProof/>
            <w:webHidden/>
          </w:rPr>
          <w:instrText xml:space="preserve"> PAGEREF _Toc103062879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68211BFE" w14:textId="6B9BE36C" w:rsidR="00781746" w:rsidRDefault="00A237D6">
      <w:pPr>
        <w:pStyle w:val="TOC1"/>
        <w:rPr>
          <w:rFonts w:asciiTheme="minorHAnsi" w:eastAsiaTheme="minorEastAsia" w:hAnsiTheme="minorHAnsi" w:cstheme="minorBidi"/>
          <w:b w:val="0"/>
          <w:bCs w:val="0"/>
          <w:i w:val="0"/>
          <w:noProof/>
          <w:sz w:val="22"/>
          <w:szCs w:val="22"/>
          <w:lang w:eastAsia="zh-TW"/>
        </w:rPr>
      </w:pPr>
      <w:hyperlink w:anchor="_Toc103062880" w:history="1">
        <w:r w:rsidR="00781746" w:rsidRPr="00796675">
          <w:rPr>
            <w:rStyle w:val="Hyperlink"/>
            <w:noProof/>
          </w:rPr>
          <w:t>2</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days more than seven days ahead of the operating Day</w:t>
        </w:r>
        <w:r w:rsidR="00781746">
          <w:rPr>
            <w:noProof/>
            <w:webHidden/>
          </w:rPr>
          <w:tab/>
        </w:r>
        <w:r w:rsidR="00781746">
          <w:rPr>
            <w:noProof/>
            <w:webHidden/>
          </w:rPr>
          <w:fldChar w:fldCharType="begin"/>
        </w:r>
        <w:r w:rsidR="00781746">
          <w:rPr>
            <w:noProof/>
            <w:webHidden/>
          </w:rPr>
          <w:instrText xml:space="preserve"> PAGEREF _Toc103062880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593BC998" w14:textId="6C65CFAB" w:rsidR="00781746" w:rsidRDefault="00A237D6">
      <w:pPr>
        <w:pStyle w:val="TOC2"/>
        <w:rPr>
          <w:rFonts w:asciiTheme="minorHAnsi" w:eastAsiaTheme="minorEastAsia" w:hAnsiTheme="minorHAnsi" w:cstheme="minorBidi"/>
          <w:noProof/>
          <w:sz w:val="22"/>
          <w:szCs w:val="22"/>
          <w:lang w:eastAsia="zh-TW"/>
        </w:rPr>
      </w:pPr>
      <w:hyperlink w:anchor="_Toc103062881" w:history="1">
        <w:r w:rsidR="00781746" w:rsidRPr="00796675">
          <w:rPr>
            <w:rStyle w:val="Hyperlink"/>
            <w:noProof/>
          </w:rPr>
          <w:t>2.1</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Thermal Generation Resources</w:t>
        </w:r>
        <w:r w:rsidR="00781746">
          <w:rPr>
            <w:noProof/>
            <w:webHidden/>
          </w:rPr>
          <w:tab/>
        </w:r>
        <w:r w:rsidR="00781746">
          <w:rPr>
            <w:noProof/>
            <w:webHidden/>
          </w:rPr>
          <w:fldChar w:fldCharType="begin"/>
        </w:r>
        <w:r w:rsidR="00781746">
          <w:rPr>
            <w:noProof/>
            <w:webHidden/>
          </w:rPr>
          <w:instrText xml:space="preserve"> PAGEREF _Toc103062881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65B1C2C1" w14:textId="00D590C4" w:rsidR="00781746" w:rsidRDefault="00A237D6">
      <w:pPr>
        <w:pStyle w:val="TOC2"/>
        <w:rPr>
          <w:rFonts w:asciiTheme="minorHAnsi" w:eastAsiaTheme="minorEastAsia" w:hAnsiTheme="minorHAnsi" w:cstheme="minorBidi"/>
          <w:noProof/>
          <w:sz w:val="22"/>
          <w:szCs w:val="22"/>
          <w:lang w:eastAsia="zh-TW"/>
        </w:rPr>
      </w:pPr>
      <w:hyperlink w:anchor="_Toc103062882" w:history="1">
        <w:r w:rsidR="00781746" w:rsidRPr="00796675">
          <w:rPr>
            <w:rStyle w:val="Hyperlink"/>
            <w:noProof/>
          </w:rPr>
          <w:t>2.2</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Intermittent Renewable Resources (IRR)</w:t>
        </w:r>
        <w:r w:rsidR="00781746">
          <w:rPr>
            <w:noProof/>
            <w:webHidden/>
          </w:rPr>
          <w:tab/>
        </w:r>
        <w:r w:rsidR="00781746">
          <w:rPr>
            <w:noProof/>
            <w:webHidden/>
          </w:rPr>
          <w:fldChar w:fldCharType="begin"/>
        </w:r>
        <w:r w:rsidR="00781746">
          <w:rPr>
            <w:noProof/>
            <w:webHidden/>
          </w:rPr>
          <w:instrText xml:space="preserve"> PAGEREF _Toc103062882 \h </w:instrText>
        </w:r>
        <w:r w:rsidR="00781746">
          <w:rPr>
            <w:noProof/>
            <w:webHidden/>
          </w:rPr>
        </w:r>
        <w:r w:rsidR="00781746">
          <w:rPr>
            <w:noProof/>
            <w:webHidden/>
          </w:rPr>
          <w:fldChar w:fldCharType="separate"/>
        </w:r>
        <w:r w:rsidR="00781746">
          <w:rPr>
            <w:noProof/>
            <w:webHidden/>
          </w:rPr>
          <w:t>3</w:t>
        </w:r>
        <w:r w:rsidR="00781746">
          <w:rPr>
            <w:noProof/>
            <w:webHidden/>
          </w:rPr>
          <w:fldChar w:fldCharType="end"/>
        </w:r>
      </w:hyperlink>
    </w:p>
    <w:p w14:paraId="6F894D96" w14:textId="7202D624" w:rsidR="00781746" w:rsidRDefault="00A237D6">
      <w:pPr>
        <w:pStyle w:val="TOC2"/>
        <w:rPr>
          <w:rFonts w:asciiTheme="minorHAnsi" w:eastAsiaTheme="minorEastAsia" w:hAnsiTheme="minorHAnsi" w:cstheme="minorBidi"/>
          <w:noProof/>
          <w:sz w:val="22"/>
          <w:szCs w:val="22"/>
          <w:lang w:eastAsia="zh-TW"/>
        </w:rPr>
      </w:pPr>
      <w:hyperlink w:anchor="_Toc103062883" w:history="1">
        <w:r w:rsidR="00781746" w:rsidRPr="00796675">
          <w:rPr>
            <w:rStyle w:val="Hyperlink"/>
            <w:noProof/>
          </w:rPr>
          <w:t>2.3</w:t>
        </w:r>
        <w:r w:rsidR="00781746">
          <w:rPr>
            <w:rFonts w:asciiTheme="minorHAnsi" w:eastAsiaTheme="minorEastAsia" w:hAnsiTheme="minorHAnsi" w:cstheme="minorBidi"/>
            <w:noProof/>
            <w:sz w:val="22"/>
            <w:szCs w:val="22"/>
            <w:lang w:eastAsia="zh-TW"/>
          </w:rPr>
          <w:tab/>
        </w:r>
        <w:r w:rsidR="00781746" w:rsidRPr="00796675">
          <w:rPr>
            <w:rStyle w:val="Hyperlink"/>
            <w:noProof/>
          </w:rPr>
          <w:t>Resource Planned Outage Plan Review for Other Resources</w:t>
        </w:r>
        <w:r w:rsidR="00781746">
          <w:rPr>
            <w:noProof/>
            <w:webHidden/>
          </w:rPr>
          <w:tab/>
        </w:r>
        <w:r w:rsidR="00781746">
          <w:rPr>
            <w:noProof/>
            <w:webHidden/>
          </w:rPr>
          <w:fldChar w:fldCharType="begin"/>
        </w:r>
        <w:r w:rsidR="00781746">
          <w:rPr>
            <w:noProof/>
            <w:webHidden/>
          </w:rPr>
          <w:instrText xml:space="preserve"> PAGEREF _Toc103062883 \h </w:instrText>
        </w:r>
        <w:r w:rsidR="00781746">
          <w:rPr>
            <w:noProof/>
            <w:webHidden/>
          </w:rPr>
        </w:r>
        <w:r w:rsidR="00781746">
          <w:rPr>
            <w:noProof/>
            <w:webHidden/>
          </w:rPr>
          <w:fldChar w:fldCharType="separate"/>
        </w:r>
        <w:r w:rsidR="00781746">
          <w:rPr>
            <w:noProof/>
            <w:webHidden/>
          </w:rPr>
          <w:t>3</w:t>
        </w:r>
        <w:r w:rsidR="00781746">
          <w:rPr>
            <w:noProof/>
            <w:webHidden/>
          </w:rPr>
          <w:fldChar w:fldCharType="end"/>
        </w:r>
      </w:hyperlink>
    </w:p>
    <w:p w14:paraId="01726DC8" w14:textId="2F22AD75" w:rsidR="00781746" w:rsidRDefault="00A237D6">
      <w:pPr>
        <w:pStyle w:val="TOC1"/>
        <w:rPr>
          <w:rFonts w:asciiTheme="minorHAnsi" w:eastAsiaTheme="minorEastAsia" w:hAnsiTheme="minorHAnsi" w:cstheme="minorBidi"/>
          <w:b w:val="0"/>
          <w:bCs w:val="0"/>
          <w:i w:val="0"/>
          <w:noProof/>
          <w:sz w:val="22"/>
          <w:szCs w:val="22"/>
          <w:lang w:eastAsia="zh-TW"/>
        </w:rPr>
      </w:pPr>
      <w:hyperlink w:anchor="_Toc103062884" w:history="1">
        <w:r w:rsidR="00781746" w:rsidRPr="00796675">
          <w:rPr>
            <w:rStyle w:val="Hyperlink"/>
            <w:noProof/>
          </w:rPr>
          <w:t>3</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Seven days or less prior to operating day</w:t>
        </w:r>
        <w:r w:rsidR="00781746">
          <w:rPr>
            <w:noProof/>
            <w:webHidden/>
          </w:rPr>
          <w:tab/>
        </w:r>
        <w:r w:rsidR="00781746">
          <w:rPr>
            <w:noProof/>
            <w:webHidden/>
          </w:rPr>
          <w:fldChar w:fldCharType="begin"/>
        </w:r>
        <w:r w:rsidR="00781746">
          <w:rPr>
            <w:noProof/>
            <w:webHidden/>
          </w:rPr>
          <w:instrText xml:space="preserve"> PAGEREF _Toc103062884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1DEA2F8E" w14:textId="40C459E7" w:rsidR="00781746" w:rsidRDefault="00A237D6">
      <w:pPr>
        <w:pStyle w:val="TOC2"/>
        <w:rPr>
          <w:rFonts w:asciiTheme="minorHAnsi" w:eastAsiaTheme="minorEastAsia" w:hAnsiTheme="minorHAnsi" w:cstheme="minorBidi"/>
          <w:noProof/>
          <w:sz w:val="22"/>
          <w:szCs w:val="22"/>
          <w:lang w:eastAsia="zh-TW"/>
        </w:rPr>
      </w:pPr>
      <w:hyperlink w:anchor="_Toc103062885" w:history="1">
        <w:r w:rsidR="00781746" w:rsidRPr="00796675">
          <w:rPr>
            <w:rStyle w:val="Hyperlink"/>
            <w:noProof/>
          </w:rPr>
          <w:t>3.1</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Thermal Generation Resources</w:t>
        </w:r>
        <w:r w:rsidR="00781746">
          <w:rPr>
            <w:noProof/>
            <w:webHidden/>
          </w:rPr>
          <w:tab/>
        </w:r>
        <w:r w:rsidR="00781746">
          <w:rPr>
            <w:noProof/>
            <w:webHidden/>
          </w:rPr>
          <w:fldChar w:fldCharType="begin"/>
        </w:r>
        <w:r w:rsidR="00781746">
          <w:rPr>
            <w:noProof/>
            <w:webHidden/>
          </w:rPr>
          <w:instrText xml:space="preserve"> PAGEREF _Toc103062885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3C2F2045" w14:textId="37FD1627" w:rsidR="00781746" w:rsidRDefault="00A237D6">
      <w:pPr>
        <w:pStyle w:val="TOC2"/>
        <w:rPr>
          <w:rFonts w:asciiTheme="minorHAnsi" w:eastAsiaTheme="minorEastAsia" w:hAnsiTheme="minorHAnsi" w:cstheme="minorBidi"/>
          <w:noProof/>
          <w:sz w:val="22"/>
          <w:szCs w:val="22"/>
          <w:lang w:eastAsia="zh-TW"/>
        </w:rPr>
      </w:pPr>
      <w:hyperlink w:anchor="_Toc103062886" w:history="1">
        <w:r w:rsidR="00781746" w:rsidRPr="00796675">
          <w:rPr>
            <w:rStyle w:val="Hyperlink"/>
            <w:noProof/>
          </w:rPr>
          <w:t>3.2</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Intermittent Renewable Resources (IRR)</w:t>
        </w:r>
        <w:r w:rsidR="00781746">
          <w:rPr>
            <w:noProof/>
            <w:webHidden/>
          </w:rPr>
          <w:tab/>
        </w:r>
        <w:r w:rsidR="00781746">
          <w:rPr>
            <w:noProof/>
            <w:webHidden/>
          </w:rPr>
          <w:fldChar w:fldCharType="begin"/>
        </w:r>
        <w:r w:rsidR="00781746">
          <w:rPr>
            <w:noProof/>
            <w:webHidden/>
          </w:rPr>
          <w:instrText xml:space="preserve"> PAGEREF _Toc103062886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76F5D98E" w14:textId="7E034ADC" w:rsidR="00781746" w:rsidRDefault="00A237D6">
      <w:pPr>
        <w:pStyle w:val="TOC2"/>
        <w:rPr>
          <w:rFonts w:asciiTheme="minorHAnsi" w:eastAsiaTheme="minorEastAsia" w:hAnsiTheme="minorHAnsi" w:cstheme="minorBidi"/>
          <w:noProof/>
          <w:sz w:val="22"/>
          <w:szCs w:val="22"/>
          <w:lang w:eastAsia="zh-TW"/>
        </w:rPr>
      </w:pPr>
      <w:hyperlink w:anchor="_Toc103062887" w:history="1">
        <w:r w:rsidR="00781746" w:rsidRPr="00796675">
          <w:rPr>
            <w:rStyle w:val="Hyperlink"/>
            <w:noProof/>
          </w:rPr>
          <w:t>3.3</w:t>
        </w:r>
        <w:r w:rsidR="00781746">
          <w:rPr>
            <w:rFonts w:asciiTheme="minorHAnsi" w:eastAsiaTheme="minorEastAsia" w:hAnsiTheme="minorHAnsi" w:cstheme="minorBidi"/>
            <w:noProof/>
            <w:sz w:val="22"/>
            <w:szCs w:val="22"/>
            <w:lang w:eastAsia="zh-TW"/>
          </w:rPr>
          <w:tab/>
        </w:r>
        <w:r w:rsidR="00781746" w:rsidRPr="00796675">
          <w:rPr>
            <w:rStyle w:val="Hyperlink"/>
            <w:noProof/>
          </w:rPr>
          <w:t>Resource Planned Outage Request Review for Other Resources</w:t>
        </w:r>
        <w:r w:rsidR="00781746">
          <w:rPr>
            <w:noProof/>
            <w:webHidden/>
          </w:rPr>
          <w:tab/>
        </w:r>
        <w:r w:rsidR="00781746">
          <w:rPr>
            <w:noProof/>
            <w:webHidden/>
          </w:rPr>
          <w:fldChar w:fldCharType="begin"/>
        </w:r>
        <w:r w:rsidR="00781746">
          <w:rPr>
            <w:noProof/>
            <w:webHidden/>
          </w:rPr>
          <w:instrText xml:space="preserve"> PAGEREF _Toc103062887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0EC119A4" w14:textId="50A8270D" w:rsidR="00082186" w:rsidRPr="00082186" w:rsidRDefault="00082186" w:rsidP="00082186">
      <w:pPr>
        <w:sectPr w:rsidR="00082186" w:rsidRPr="00082186" w:rsidSect="00B25742">
          <w:headerReference w:type="even" r:id="rId11"/>
          <w:footerReference w:type="default" r:id="rId12"/>
          <w:headerReference w:type="first" r:id="rId13"/>
          <w:pgSz w:w="12240" w:h="15840"/>
          <w:pgMar w:top="1440" w:right="1440" w:bottom="1440" w:left="1440" w:header="720" w:footer="720" w:gutter="0"/>
          <w:pgNumType w:fmt="lowerRoman"/>
          <w:cols w:space="720"/>
          <w:docGrid w:linePitch="360"/>
        </w:sectPr>
      </w:pPr>
      <w:r>
        <w:fldChar w:fldCharType="end"/>
      </w:r>
    </w:p>
    <w:p w14:paraId="2101686B" w14:textId="124C9079" w:rsidR="00793D68" w:rsidRPr="00B1420A" w:rsidRDefault="00793D68" w:rsidP="00A0164F">
      <w:pPr>
        <w:pStyle w:val="Heading1"/>
        <w:spacing w:before="240"/>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3062879"/>
      <w:r w:rsidRPr="00B1420A">
        <w:lastRenderedPageBreak/>
        <w:t>Purpose</w:t>
      </w:r>
      <w:bookmarkEnd w:id="248"/>
      <w:bookmarkEnd w:id="249"/>
      <w:bookmarkEnd w:id="250"/>
      <w:bookmarkEnd w:id="251"/>
      <w:bookmarkEnd w:id="252"/>
      <w:bookmarkEnd w:id="253"/>
      <w:bookmarkEnd w:id="254"/>
      <w:bookmarkEnd w:id="255"/>
      <w:bookmarkEnd w:id="256"/>
    </w:p>
    <w:p w14:paraId="2F6FF125" w14:textId="1ACAB21E" w:rsidR="007E2347" w:rsidRDefault="00E76FEC" w:rsidP="00A41032">
      <w:pPr>
        <w:tabs>
          <w:tab w:val="center" w:pos="0"/>
        </w:tabs>
        <w:rPr>
          <w:ins w:id="257" w:author="Combined Commenters" w:date="2022-05-26T09:33:00Z"/>
          <w:iCs/>
          <w:szCs w:val="20"/>
        </w:rPr>
      </w:pPr>
      <w:r w:rsidRPr="003A24F9">
        <w:rPr>
          <w:iCs/>
          <w:szCs w:val="20"/>
        </w:rPr>
        <w:t>Paragraph (</w:t>
      </w:r>
      <w:r>
        <w:rPr>
          <w:iCs/>
          <w:szCs w:val="20"/>
        </w:rPr>
        <w:t>1</w:t>
      </w:r>
      <w:r w:rsidRPr="003A24F9">
        <w:rPr>
          <w:iCs/>
          <w:szCs w:val="20"/>
        </w:rPr>
        <w:t>) of Protocol Section 3.1</w:t>
      </w:r>
      <w:r>
        <w:rPr>
          <w:iCs/>
          <w:szCs w:val="20"/>
        </w:rPr>
        <w:t>.</w:t>
      </w:r>
      <w:r w:rsidRPr="003A24F9">
        <w:rPr>
          <w:iCs/>
          <w:szCs w:val="20"/>
        </w:rPr>
        <w:t>6</w:t>
      </w:r>
      <w:r>
        <w:rPr>
          <w:iCs/>
          <w:szCs w:val="20"/>
        </w:rPr>
        <w:t>.13, Maximum Daily Resource Planned Outage Capacity,</w:t>
      </w:r>
      <w:r w:rsidRPr="003A24F9">
        <w:rPr>
          <w:iCs/>
          <w:szCs w:val="20"/>
        </w:rPr>
        <w:t xml:space="preserve"> requires </w:t>
      </w:r>
      <w:r>
        <w:rPr>
          <w:iCs/>
          <w:szCs w:val="20"/>
        </w:rPr>
        <w:t xml:space="preserve">ERCOT </w:t>
      </w:r>
      <w:r w:rsidR="00BF3E95">
        <w:rPr>
          <w:iCs/>
          <w:szCs w:val="20"/>
        </w:rPr>
        <w:t xml:space="preserve">to </w:t>
      </w:r>
      <w:r>
        <w:rPr>
          <w:iCs/>
          <w:szCs w:val="20"/>
        </w:rPr>
        <w:t>calculate the maximum capacity of Resource Planned Outages that should be allowed on each day of the next 60 months</w:t>
      </w:r>
      <w:r w:rsidRPr="003A24F9">
        <w:rPr>
          <w:iCs/>
          <w:szCs w:val="20"/>
        </w:rPr>
        <w:t>.</w:t>
      </w:r>
      <w:r>
        <w:rPr>
          <w:iCs/>
          <w:szCs w:val="20"/>
        </w:rPr>
        <w:t xml:space="preserve"> </w:t>
      </w:r>
      <w:r w:rsidR="00BF3E95">
        <w:rPr>
          <w:iCs/>
          <w:szCs w:val="20"/>
        </w:rPr>
        <w:t xml:space="preserve"> ERCOT must calculate </w:t>
      </w:r>
      <w:r w:rsidR="00C769DB">
        <w:rPr>
          <w:iCs/>
          <w:szCs w:val="20"/>
        </w:rPr>
        <w:t>the Maximum Daily Resource Planned Outage Capacity</w:t>
      </w:r>
      <w:r>
        <w:rPr>
          <w:iCs/>
          <w:szCs w:val="20"/>
        </w:rPr>
        <w:t xml:space="preserve"> </w:t>
      </w:r>
      <w:r w:rsidR="009B1C3A">
        <w:rPr>
          <w:iCs/>
          <w:szCs w:val="20"/>
        </w:rPr>
        <w:t xml:space="preserve">for </w:t>
      </w:r>
      <w:r>
        <w:rPr>
          <w:iCs/>
          <w:szCs w:val="20"/>
        </w:rPr>
        <w:t>days more than seven days ahead of the Operating Day and for days that are seven days or less prior to the Operating Day.</w:t>
      </w:r>
      <w:r w:rsidR="00F23074">
        <w:rPr>
          <w:iCs/>
          <w:szCs w:val="20"/>
        </w:rPr>
        <w:t xml:space="preserve">  </w:t>
      </w:r>
      <w:r w:rsidR="00BF3E95">
        <w:rPr>
          <w:iCs/>
          <w:szCs w:val="20"/>
        </w:rPr>
        <w:t xml:space="preserve">Pursuant to Paragraph (3) of Section 3.16.13, </w:t>
      </w:r>
      <w:commentRangeStart w:id="258"/>
      <w:r w:rsidR="00BF3E95">
        <w:rPr>
          <w:iCs/>
          <w:szCs w:val="20"/>
        </w:rPr>
        <w:t xml:space="preserve">which requires ERCOT to post the methodology used to calculate the </w:t>
      </w:r>
      <w:r w:rsidR="00C769DB">
        <w:rPr>
          <w:iCs/>
          <w:szCs w:val="20"/>
        </w:rPr>
        <w:t>Maximum Daily Resource Planned Outage Capacity</w:t>
      </w:r>
      <w:r w:rsidR="00BF3E95">
        <w:rPr>
          <w:iCs/>
          <w:szCs w:val="20"/>
        </w:rPr>
        <w:t xml:space="preserve"> on the ERCOT website</w:t>
      </w:r>
      <w:commentRangeEnd w:id="258"/>
      <w:r w:rsidR="00CC0596">
        <w:rPr>
          <w:rStyle w:val="CommentReference"/>
        </w:rPr>
        <w:commentReference w:id="258"/>
      </w:r>
      <w:r w:rsidR="00BF3E95">
        <w:rPr>
          <w:iCs/>
          <w:szCs w:val="20"/>
        </w:rPr>
        <w:t>, this document describes the details of methodology used in the calculation of</w:t>
      </w:r>
      <w:r w:rsidR="00261B92">
        <w:rPr>
          <w:iCs/>
          <w:szCs w:val="20"/>
        </w:rPr>
        <w:t xml:space="preserve"> these </w:t>
      </w:r>
      <w:r w:rsidR="00C769DB">
        <w:rPr>
          <w:iCs/>
          <w:szCs w:val="20"/>
        </w:rPr>
        <w:t xml:space="preserve">Maximum Daily Resource Planned Outage Capacity </w:t>
      </w:r>
      <w:r w:rsidR="00261B92">
        <w:rPr>
          <w:iCs/>
          <w:szCs w:val="20"/>
        </w:rPr>
        <w:t xml:space="preserve">values.  As further described herein, ERCOT establishes distinct </w:t>
      </w:r>
      <w:r w:rsidR="00C769DB">
        <w:rPr>
          <w:iCs/>
          <w:szCs w:val="20"/>
        </w:rPr>
        <w:t>Maximum Daily Resource Planned Outage Capacity</w:t>
      </w:r>
      <w:r w:rsidR="00261B92">
        <w:rPr>
          <w:iCs/>
          <w:szCs w:val="20"/>
        </w:rPr>
        <w:t xml:space="preserve"> values for Thermal Resources and for Intermittent Renewable Resources (IRR).  As required by Paragraph (6) of Protocol Section 3.6.1, this methodology does not apply to </w:t>
      </w:r>
      <w:r w:rsidR="00E83E54">
        <w:rPr>
          <w:iCs/>
          <w:szCs w:val="20"/>
        </w:rPr>
        <w:t xml:space="preserve">outages of </w:t>
      </w:r>
      <w:r w:rsidR="00261B92">
        <w:rPr>
          <w:iCs/>
          <w:szCs w:val="20"/>
        </w:rPr>
        <w:t xml:space="preserve">nuclear Generation Resources.  This methodology also does not apply to </w:t>
      </w:r>
      <w:r w:rsidR="00E83E54">
        <w:rPr>
          <w:iCs/>
          <w:szCs w:val="20"/>
        </w:rPr>
        <w:t xml:space="preserve">certain outages of </w:t>
      </w:r>
      <w:r w:rsidR="00261B92">
        <w:rPr>
          <w:iCs/>
          <w:szCs w:val="20"/>
        </w:rPr>
        <w:t>Generation Resources that are part of an industrial generation facility (IGF) if the owner of the facility has notified ERCOT of that status, as required by paragraph (7) of Section 3.1.6</w:t>
      </w:r>
      <w:r w:rsidR="00E83E54">
        <w:rPr>
          <w:iCs/>
          <w:szCs w:val="20"/>
        </w:rPr>
        <w:t xml:space="preserve">, and provided the information required by that paragraph in the Resource’s Outage plan.  </w:t>
      </w:r>
    </w:p>
    <w:p w14:paraId="6D1FF732" w14:textId="1C8223A1" w:rsidR="00CC0596" w:rsidRDefault="00CC0596" w:rsidP="00A41032">
      <w:pPr>
        <w:tabs>
          <w:tab w:val="center" w:pos="0"/>
        </w:tabs>
        <w:rPr>
          <w:ins w:id="259" w:author="Combined Commenters" w:date="2022-05-26T09:33:00Z"/>
          <w:iCs/>
          <w:szCs w:val="20"/>
        </w:rPr>
      </w:pPr>
    </w:p>
    <w:p w14:paraId="5169534A" w14:textId="77777777" w:rsidR="00CC0596" w:rsidRDefault="00CC0596" w:rsidP="00CC0596">
      <w:pPr>
        <w:tabs>
          <w:tab w:val="center" w:pos="0"/>
        </w:tabs>
        <w:rPr>
          <w:ins w:id="260" w:author="Combined Commenters" w:date="2022-05-26T09:33:00Z"/>
          <w:iCs/>
          <w:szCs w:val="20"/>
        </w:rPr>
      </w:pPr>
      <w:ins w:id="261" w:author="Combined Commenters" w:date="2022-05-26T09:33:00Z">
        <w:r w:rsidRPr="00C83714">
          <w:rPr>
            <w:iCs/>
            <w:szCs w:val="20"/>
          </w:rPr>
          <w:t>If during any calendar year this methodology would limit the aggregate hours of thermal Resource Planned Outages to less than 110% of the aggregate hours of Planned Outages, Maintenance Outages, and Rescheduled Outages for thermal resources in the preceding calendar year, ERCOT will immediately review the current methodology. After conducting a review required by this section, and no later than January 15 of the applicable calendar year, ERCOT will either: (a) present a report to the ERCOT Board of Directors explaining why the current methodology is sufficient to ensure Resource reliability, or (b) propose revisions to this methodology. Any actions under this section should comply with the notice, comment, and approval requirements of Protocols § 3.1.6.13 (3).</w:t>
        </w:r>
      </w:ins>
    </w:p>
    <w:p w14:paraId="479D8CB0" w14:textId="0B851A1E" w:rsidR="00CC0596" w:rsidDel="00CC0596" w:rsidRDefault="00CC0596" w:rsidP="00A41032">
      <w:pPr>
        <w:tabs>
          <w:tab w:val="center" w:pos="0"/>
        </w:tabs>
        <w:rPr>
          <w:ins w:id="262" w:author="Huang, Fred" w:date="2022-05-21T10:44:00Z"/>
          <w:del w:id="263" w:author="Combined Commenters" w:date="2022-05-26T09:34:00Z"/>
          <w:iCs/>
          <w:szCs w:val="20"/>
        </w:rPr>
      </w:pPr>
    </w:p>
    <w:p w14:paraId="1928D0DC" w14:textId="4DE13C72" w:rsidR="00B66334" w:rsidRDefault="00B66334" w:rsidP="00A41032">
      <w:pPr>
        <w:tabs>
          <w:tab w:val="center" w:pos="0"/>
        </w:tabs>
        <w:rPr>
          <w:ins w:id="264" w:author="Huang, Fred" w:date="2022-05-21T10:44:00Z"/>
          <w:iCs/>
          <w:szCs w:val="20"/>
        </w:rPr>
      </w:pPr>
    </w:p>
    <w:p w14:paraId="54D8C7EA" w14:textId="65EBA072" w:rsidR="00B66334" w:rsidRDefault="00CC0596" w:rsidP="00A41032">
      <w:pPr>
        <w:tabs>
          <w:tab w:val="center" w:pos="0"/>
        </w:tabs>
        <w:rPr>
          <w:iCs/>
          <w:szCs w:val="20"/>
        </w:rPr>
      </w:pPr>
      <w:ins w:id="265" w:author="Combined Commenters" w:date="2022-05-26T09:34:00Z">
        <w:r>
          <w:rPr>
            <w:iCs/>
            <w:szCs w:val="20"/>
          </w:rPr>
          <w:t>ERCOT will publish on its website the input component data necessary for market participants to verify the Maximum Daily Resource Planned Outage Capacity values currently in effect,</w:t>
        </w:r>
        <w:r w:rsidRPr="009E7854">
          <w:rPr>
            <w:iCs/>
            <w:szCs w:val="20"/>
          </w:rPr>
          <w:t xml:space="preserve"> </w:t>
        </w:r>
        <w:r>
          <w:rPr>
            <w:iCs/>
            <w:szCs w:val="20"/>
          </w:rPr>
          <w:t>as specified in Sections 2 and 3 below.</w:t>
        </w:r>
        <w:r>
          <w:rPr>
            <w:iCs/>
            <w:szCs w:val="20"/>
          </w:rPr>
          <w:t xml:space="preserve"> </w:t>
        </w:r>
      </w:ins>
      <w:ins w:id="266" w:author="Huang, Fred" w:date="2022-05-21T10:47:00Z">
        <w:r w:rsidR="00B66334">
          <w:rPr>
            <w:iCs/>
            <w:szCs w:val="20"/>
          </w:rPr>
          <w:t xml:space="preserve">ERCOT will </w:t>
        </w:r>
      </w:ins>
      <w:ins w:id="267" w:author="Huang, Fred" w:date="2022-05-21T10:52:00Z">
        <w:r w:rsidR="00B66334">
          <w:rPr>
            <w:iCs/>
            <w:szCs w:val="20"/>
          </w:rPr>
          <w:t xml:space="preserve">review the current methodology </w:t>
        </w:r>
      </w:ins>
      <w:ins w:id="268" w:author="Huang, Fred" w:date="2022-05-21T10:53:00Z">
        <w:r w:rsidR="00B66334">
          <w:rPr>
            <w:iCs/>
            <w:szCs w:val="20"/>
          </w:rPr>
          <w:t>and the calculated Maximum Daily Resource Planned Outage Capacity annually. ERCOT will</w:t>
        </w:r>
      </w:ins>
      <w:ins w:id="269" w:author="Huang, Fred" w:date="2022-05-21T10:52:00Z">
        <w:r w:rsidR="00B66334">
          <w:rPr>
            <w:iCs/>
            <w:szCs w:val="20"/>
          </w:rPr>
          <w:t xml:space="preserve"> report </w:t>
        </w:r>
      </w:ins>
      <w:ins w:id="270" w:author="Huang, Fred" w:date="2022-05-21T10:54:00Z">
        <w:r w:rsidR="00B66334">
          <w:rPr>
            <w:iCs/>
            <w:szCs w:val="20"/>
          </w:rPr>
          <w:t>its findings</w:t>
        </w:r>
      </w:ins>
      <w:ins w:id="271" w:author="Huang, Fred" w:date="2022-05-21T10:52:00Z">
        <w:r w:rsidR="00B66334">
          <w:rPr>
            <w:iCs/>
            <w:szCs w:val="20"/>
          </w:rPr>
          <w:t xml:space="preserve"> to </w:t>
        </w:r>
      </w:ins>
      <w:ins w:id="272" w:author="Huang, Fred" w:date="2022-05-21T10:47:00Z">
        <w:r w:rsidR="00B66334">
          <w:rPr>
            <w:iCs/>
            <w:szCs w:val="20"/>
          </w:rPr>
          <w:t xml:space="preserve">Technical </w:t>
        </w:r>
      </w:ins>
      <w:ins w:id="273" w:author="Huang, Fred" w:date="2022-05-21T10:48:00Z">
        <w:r w:rsidR="00B66334">
          <w:rPr>
            <w:iCs/>
            <w:szCs w:val="20"/>
          </w:rPr>
          <w:t>Advisory Committee (TAC)</w:t>
        </w:r>
      </w:ins>
      <w:ins w:id="274" w:author="Huang, Fred" w:date="2022-05-21T10:45:00Z">
        <w:r w:rsidR="00B66334">
          <w:rPr>
            <w:iCs/>
            <w:szCs w:val="20"/>
          </w:rPr>
          <w:t xml:space="preserve"> </w:t>
        </w:r>
      </w:ins>
      <w:ins w:id="275" w:author="Huang, Fred" w:date="2022-05-21T10:53:00Z">
        <w:r w:rsidR="00B66334">
          <w:rPr>
            <w:iCs/>
            <w:szCs w:val="20"/>
          </w:rPr>
          <w:t>annually</w:t>
        </w:r>
      </w:ins>
      <w:ins w:id="276" w:author="Huang, Fred" w:date="2022-05-21T10:48:00Z">
        <w:r w:rsidR="00B66334">
          <w:rPr>
            <w:iCs/>
            <w:szCs w:val="20"/>
          </w:rPr>
          <w:t xml:space="preserve">. </w:t>
        </w:r>
      </w:ins>
    </w:p>
    <w:p w14:paraId="5CFD5831" w14:textId="77777777" w:rsidR="007E2347" w:rsidRDefault="007E2347" w:rsidP="00A41032">
      <w:pPr>
        <w:tabs>
          <w:tab w:val="center" w:pos="0"/>
        </w:tabs>
        <w:rPr>
          <w:iCs/>
          <w:szCs w:val="20"/>
        </w:rPr>
      </w:pPr>
    </w:p>
    <w:p w14:paraId="4F663F19" w14:textId="6462BC5B" w:rsidR="00793D68" w:rsidRPr="008B0152" w:rsidRDefault="00C769DB" w:rsidP="00A0164F">
      <w:pPr>
        <w:pStyle w:val="Heading1"/>
        <w:spacing w:before="240"/>
      </w:pPr>
      <w:bookmarkStart w:id="277" w:name="_Toc269281558"/>
      <w:bookmarkStart w:id="278" w:name="_Toc269281682"/>
      <w:bookmarkStart w:id="279" w:name="_Toc269281870"/>
      <w:bookmarkStart w:id="280" w:name="_Toc369177578"/>
      <w:bookmarkStart w:id="281" w:name="_Toc370806868"/>
      <w:bookmarkStart w:id="282" w:name="_Toc370985106"/>
      <w:bookmarkStart w:id="283" w:name="_Toc371343045"/>
      <w:bookmarkStart w:id="284" w:name="_Toc371347078"/>
      <w:bookmarkStart w:id="285" w:name="_Toc371665252"/>
      <w:bookmarkStart w:id="286" w:name="_Toc418158658"/>
      <w:bookmarkStart w:id="287" w:name="_Toc103062880"/>
      <w:bookmarkEnd w:id="277"/>
      <w:bookmarkEnd w:id="278"/>
      <w:bookmarkEnd w:id="279"/>
      <w:r>
        <w:rPr>
          <w:iCs/>
        </w:rPr>
        <w:t>Maximum Daily Resource Planned Outage Capacity</w:t>
      </w:r>
      <w:r>
        <w:t xml:space="preserve"> </w:t>
      </w:r>
      <w:r w:rsidR="00E76FEC">
        <w:t>for days more than seven days ahead of the operating Day</w:t>
      </w:r>
      <w:bookmarkEnd w:id="280"/>
      <w:bookmarkEnd w:id="281"/>
      <w:bookmarkEnd w:id="282"/>
      <w:bookmarkEnd w:id="283"/>
      <w:bookmarkEnd w:id="284"/>
      <w:bookmarkEnd w:id="285"/>
      <w:bookmarkEnd w:id="286"/>
      <w:bookmarkEnd w:id="287"/>
    </w:p>
    <w:p w14:paraId="6C86D04B" w14:textId="471D4DD4" w:rsidR="000140E4" w:rsidRPr="000140E4" w:rsidRDefault="00E76FEC" w:rsidP="00A41032">
      <w:pPr>
        <w:tabs>
          <w:tab w:val="center" w:pos="0"/>
        </w:tabs>
        <w:rPr>
          <w:iCs/>
          <w:szCs w:val="20"/>
        </w:rPr>
      </w:pPr>
      <w:r>
        <w:rPr>
          <w:iCs/>
          <w:szCs w:val="20"/>
        </w:rPr>
        <w:t xml:space="preserve">The </w:t>
      </w:r>
      <w:r w:rsidR="00C769DB">
        <w:rPr>
          <w:iCs/>
          <w:szCs w:val="20"/>
        </w:rPr>
        <w:t>Maximum Daily Resource Planned Outage Capacity</w:t>
      </w:r>
      <w:r>
        <w:rPr>
          <w:iCs/>
          <w:szCs w:val="20"/>
        </w:rPr>
        <w:t xml:space="preserve"> </w:t>
      </w:r>
      <w:r w:rsidR="00E83E54">
        <w:rPr>
          <w:iCs/>
          <w:szCs w:val="20"/>
        </w:rPr>
        <w:t xml:space="preserve">for days more than seven days ahead of the Operating Day </w:t>
      </w:r>
      <w:r>
        <w:rPr>
          <w:iCs/>
          <w:szCs w:val="20"/>
        </w:rPr>
        <w:t xml:space="preserve">is calculated </w:t>
      </w:r>
      <w:r w:rsidR="00E83E54">
        <w:rPr>
          <w:iCs/>
          <w:szCs w:val="20"/>
        </w:rPr>
        <w:t>using</w:t>
      </w:r>
      <w:r>
        <w:rPr>
          <w:iCs/>
          <w:szCs w:val="20"/>
        </w:rPr>
        <w:t xml:space="preserve"> seasonal assumptions, planned Resources that have met the criteria in Planning </w:t>
      </w:r>
      <w:r w:rsidR="00FB41EE">
        <w:rPr>
          <w:iCs/>
          <w:szCs w:val="20"/>
        </w:rPr>
        <w:t>G</w:t>
      </w:r>
      <w:r>
        <w:rPr>
          <w:iCs/>
          <w:szCs w:val="20"/>
        </w:rPr>
        <w:t>uide Section 6.9, Addition of Proposed Generation to the Planning Models</w:t>
      </w:r>
      <w:r w:rsidR="005C0453">
        <w:rPr>
          <w:iCs/>
          <w:szCs w:val="20"/>
        </w:rPr>
        <w:t>,</w:t>
      </w:r>
      <w:r>
        <w:rPr>
          <w:iCs/>
          <w:szCs w:val="20"/>
        </w:rPr>
        <w:t xml:space="preserve"> and the long-term load forecast</w:t>
      </w:r>
      <w:r w:rsidR="008B0EFE">
        <w:rPr>
          <w:iCs/>
          <w:szCs w:val="20"/>
        </w:rPr>
        <w:t xml:space="preserve">.  </w:t>
      </w:r>
      <w:r w:rsidR="00781746">
        <w:rPr>
          <w:iCs/>
          <w:szCs w:val="20"/>
        </w:rPr>
        <w:t xml:space="preserve">The </w:t>
      </w:r>
      <w:r w:rsidR="00C769DB">
        <w:rPr>
          <w:iCs/>
          <w:szCs w:val="20"/>
        </w:rPr>
        <w:t>Maximum Daily Resource Planned Outage Capacity</w:t>
      </w:r>
      <w:r w:rsidR="008B0EFE">
        <w:rPr>
          <w:iCs/>
          <w:szCs w:val="20"/>
        </w:rPr>
        <w:t xml:space="preserve"> </w:t>
      </w:r>
      <w:r w:rsidR="00C769DB">
        <w:rPr>
          <w:iCs/>
          <w:szCs w:val="20"/>
        </w:rPr>
        <w:t>is</w:t>
      </w:r>
      <w:r w:rsidR="008B0EFE">
        <w:rPr>
          <w:iCs/>
          <w:szCs w:val="20"/>
        </w:rPr>
        <w:t xml:space="preserve"> calculated in 1-day time resolution.</w:t>
      </w:r>
      <w:r w:rsidR="009037C4">
        <w:rPr>
          <w:iCs/>
          <w:szCs w:val="20"/>
        </w:rPr>
        <w:t xml:space="preserve"> </w:t>
      </w:r>
    </w:p>
    <w:p w14:paraId="6233531C" w14:textId="22F12B53" w:rsidR="005C0453" w:rsidRPr="005C0453" w:rsidRDefault="00C769DB" w:rsidP="00082186">
      <w:pPr>
        <w:pStyle w:val="Heading2"/>
      </w:pPr>
      <w:bookmarkStart w:id="288" w:name="_Toc103062881"/>
      <w:r>
        <w:rPr>
          <w:iCs/>
        </w:rPr>
        <w:lastRenderedPageBreak/>
        <w:t>Maximum Daily Resource Planned Outage Capacity</w:t>
      </w:r>
      <w:r w:rsidR="005C0453">
        <w:t xml:space="preserve"> for </w:t>
      </w:r>
      <w:r w:rsidR="00666753">
        <w:t xml:space="preserve">Thermal </w:t>
      </w:r>
      <w:r w:rsidR="00E150B3">
        <w:t xml:space="preserve">Generation </w:t>
      </w:r>
      <w:r w:rsidR="005C0453">
        <w:t>Resources</w:t>
      </w:r>
      <w:bookmarkEnd w:id="288"/>
    </w:p>
    <w:p w14:paraId="5608B42A" w14:textId="0CBA0549" w:rsidR="005C0453" w:rsidRDefault="00C769DB" w:rsidP="00A41032">
      <w:pPr>
        <w:tabs>
          <w:tab w:val="center" w:pos="0"/>
        </w:tabs>
      </w:pPr>
      <w:r>
        <w:rPr>
          <w:iCs/>
          <w:szCs w:val="20"/>
        </w:rPr>
        <w:t>Maximum Daily Resource Planned Outage Capacity</w:t>
      </w:r>
      <w:r w:rsidR="005C0453">
        <w:t xml:space="preserve"> </w:t>
      </w:r>
      <w:r w:rsidR="00DF15BE">
        <w:t xml:space="preserve">for </w:t>
      </w:r>
      <w:r w:rsidR="00666753">
        <w:t>thermal</w:t>
      </w:r>
      <w:r w:rsidR="00DF15BE">
        <w:t xml:space="preserve"> </w:t>
      </w:r>
      <w:r w:rsidR="00E150B3">
        <w:t>Generation R</w:t>
      </w:r>
      <w:r w:rsidR="00DF15BE">
        <w:t xml:space="preserve">esources </w:t>
      </w:r>
      <w:r w:rsidR="005C0453">
        <w:t xml:space="preserve">= </w:t>
      </w:r>
      <w:r w:rsidR="00E150B3">
        <w:t xml:space="preserve">installed </w:t>
      </w:r>
      <w:r w:rsidR="009E56B6">
        <w:t xml:space="preserve">thermal </w:t>
      </w:r>
      <w:r w:rsidR="00E150B3">
        <w:t>Generation R</w:t>
      </w:r>
      <w:r w:rsidR="009E56B6">
        <w:t>esource seasonal capacity</w:t>
      </w:r>
      <w:r w:rsidR="005C0453">
        <w:t xml:space="preserve"> </w:t>
      </w:r>
      <w:r w:rsidR="009E56B6">
        <w:t>+</w:t>
      </w:r>
      <w:r w:rsidR="00A41032">
        <w:t xml:space="preserve"> peak average</w:t>
      </w:r>
      <w:r w:rsidR="009E56B6">
        <w:t xml:space="preserve"> capacity </w:t>
      </w:r>
      <w:r w:rsidR="00E150B3">
        <w:t xml:space="preserve">of hydroelectric </w:t>
      </w:r>
      <w:r w:rsidR="00377165">
        <w:t xml:space="preserve">Generation </w:t>
      </w:r>
      <w:r w:rsidR="00E150B3">
        <w:t xml:space="preserve">Resources </w:t>
      </w:r>
      <w:r w:rsidR="009E56B6">
        <w:t xml:space="preserve">+ </w:t>
      </w:r>
      <w:r w:rsidR="00E150B3">
        <w:t>S</w:t>
      </w:r>
      <w:r w:rsidR="009E56B6">
        <w:t xml:space="preserve">witchable </w:t>
      </w:r>
      <w:r w:rsidR="00E150B3">
        <w:t xml:space="preserve">Generation Resource (SWGR) </w:t>
      </w:r>
      <w:r w:rsidR="009E56B6">
        <w:t xml:space="preserve">capacity available to ERCOT + available mothballed capacity + capacity from </w:t>
      </w:r>
      <w:r w:rsidR="00696731">
        <w:t>private use network (PUN)</w:t>
      </w:r>
      <w:r w:rsidR="009E56B6">
        <w:t xml:space="preserve"> + </w:t>
      </w:r>
      <w:r w:rsidR="00E150B3">
        <w:t>Direct Current (DC)</w:t>
      </w:r>
      <w:r w:rsidR="009E56B6">
        <w:t xml:space="preserve"> </w:t>
      </w:r>
      <w:r w:rsidR="00E150B3">
        <w:t>T</w:t>
      </w:r>
      <w:r w:rsidR="009E56B6">
        <w:t xml:space="preserve">ie capacity </w:t>
      </w:r>
      <w:r w:rsidR="00EA7264">
        <w:t xml:space="preserve">+ </w:t>
      </w:r>
      <w:r w:rsidR="004023D4">
        <w:t xml:space="preserve">installed </w:t>
      </w:r>
      <w:r w:rsidR="00E150B3">
        <w:t xml:space="preserve">IRR </w:t>
      </w:r>
      <w:r w:rsidR="004023D4">
        <w:t xml:space="preserve">capacity </w:t>
      </w:r>
      <w:commentRangeStart w:id="289"/>
      <w:del w:id="290" w:author="Combined Commenters" w:date="2022-05-26T09:34:00Z">
        <w:r w:rsidR="00E150B3" w:rsidDel="00CC0596">
          <w:delText>–</w:delText>
        </w:r>
        <w:r w:rsidR="002148F8" w:rsidDel="00CC0596">
          <w:delText xml:space="preserve"> </w:delText>
        </w:r>
        <w:r w:rsidR="00EA7264" w:rsidDel="00CC0596">
          <w:delText xml:space="preserve">targeted reserve capacity </w:delText>
        </w:r>
      </w:del>
      <w:commentRangeEnd w:id="289"/>
      <w:r w:rsidR="00CC0596">
        <w:rPr>
          <w:rStyle w:val="CommentReference"/>
        </w:rPr>
        <w:commentReference w:id="289"/>
      </w:r>
      <w:r w:rsidR="00EA7264">
        <w:t>+ forecast</w:t>
      </w:r>
      <w:r w:rsidR="00E150B3">
        <w:t>ed</w:t>
      </w:r>
      <w:r w:rsidR="00EA7264">
        <w:t xml:space="preserve"> </w:t>
      </w:r>
      <w:r w:rsidR="00E150B3">
        <w:t xml:space="preserve">Demand reduction </w:t>
      </w:r>
      <w:r w:rsidR="00EA7264">
        <w:t xml:space="preserve">provided by price-responsive Demand </w:t>
      </w:r>
      <w:r w:rsidR="005C0453">
        <w:t>–</w:t>
      </w:r>
      <w:del w:id="291" w:author="Huang, Fred" w:date="2022-05-21T11:13:00Z">
        <w:r w:rsidR="005C0453" w:rsidDel="0087621B">
          <w:delText xml:space="preserve"> high </w:delText>
        </w:r>
      </w:del>
      <w:r w:rsidR="005C0453">
        <w:t>unplanned outage</w:t>
      </w:r>
      <w:r w:rsidR="009E56B6">
        <w:t xml:space="preserve"> capacity</w:t>
      </w:r>
      <w:r w:rsidR="009B1C3A">
        <w:t xml:space="preserve"> for thermal </w:t>
      </w:r>
      <w:r w:rsidR="00E150B3">
        <w:t>Generation R</w:t>
      </w:r>
      <w:r w:rsidR="009B1C3A">
        <w:t>esources</w:t>
      </w:r>
      <w:r w:rsidR="005C0453">
        <w:t xml:space="preserve"> </w:t>
      </w:r>
      <w:r w:rsidR="00EA7264">
        <w:t xml:space="preserve">– </w:t>
      </w:r>
      <w:commentRangeStart w:id="292"/>
      <w:ins w:id="293" w:author="Combined Commenters" w:date="2022-05-26T09:36:00Z">
        <w:r w:rsidR="00CC0596">
          <w:t xml:space="preserve">weekly average of the </w:t>
        </w:r>
      </w:ins>
      <w:commentRangeEnd w:id="292"/>
      <w:ins w:id="294" w:author="Combined Commenters" w:date="2022-05-26T09:37:00Z">
        <w:r w:rsidR="00CC0596">
          <w:rPr>
            <w:rStyle w:val="CommentReference"/>
          </w:rPr>
          <w:commentReference w:id="292"/>
        </w:r>
      </w:ins>
      <w:r w:rsidR="00EA7264">
        <w:t xml:space="preserve">long term </w:t>
      </w:r>
      <w:r w:rsidR="00E150B3">
        <w:t>L</w:t>
      </w:r>
      <w:r w:rsidR="00EA7264">
        <w:t xml:space="preserve">oad forecast </w:t>
      </w:r>
      <w:r w:rsidR="004023D4">
        <w:t xml:space="preserve">+ capacity </w:t>
      </w:r>
      <w:r w:rsidR="00E150B3">
        <w:t>of</w:t>
      </w:r>
      <w:r w:rsidR="00AE1295">
        <w:t xml:space="preserve"> </w:t>
      </w:r>
      <w:r w:rsidR="00E150B3">
        <w:t xml:space="preserve">planned </w:t>
      </w:r>
      <w:r w:rsidR="004023D4">
        <w:t xml:space="preserve">thermal </w:t>
      </w:r>
      <w:r w:rsidR="00E150B3">
        <w:t>Generation R</w:t>
      </w:r>
      <w:r w:rsidR="004023D4">
        <w:t xml:space="preserve">esources + capacity </w:t>
      </w:r>
      <w:r w:rsidR="00E150B3">
        <w:t>of</w:t>
      </w:r>
      <w:r w:rsidR="004023D4">
        <w:t xml:space="preserve"> </w:t>
      </w:r>
      <w:r w:rsidR="00E150B3">
        <w:t xml:space="preserve">planned </w:t>
      </w:r>
      <w:r w:rsidR="004023D4">
        <w:t>IRR</w:t>
      </w:r>
      <w:r w:rsidR="00E150B3">
        <w:t>s</w:t>
      </w:r>
      <w:r w:rsidR="00F36632">
        <w:t xml:space="preserve"> </w:t>
      </w:r>
      <w:r w:rsidR="00DA60E2">
        <w:tab/>
      </w:r>
      <w:r w:rsidR="00A41032">
        <w:tab/>
        <w:t xml:space="preserve">                                          </w:t>
      </w:r>
      <w:r w:rsidR="00F36632">
        <w:t>(1)</w:t>
      </w:r>
    </w:p>
    <w:p w14:paraId="3A093C54" w14:textId="0F5C47AC" w:rsidR="005C0453" w:rsidRDefault="005C0453" w:rsidP="00793D68">
      <w:pPr>
        <w:tabs>
          <w:tab w:val="center" w:pos="0"/>
        </w:tabs>
        <w:jc w:val="both"/>
      </w:pPr>
    </w:p>
    <w:p w14:paraId="62364D33" w14:textId="1392806B" w:rsidR="005C0453" w:rsidRDefault="002148F8" w:rsidP="00793D68">
      <w:pPr>
        <w:tabs>
          <w:tab w:val="center" w:pos="0"/>
        </w:tabs>
        <w:jc w:val="both"/>
      </w:pPr>
      <w:r>
        <w:t>w</w:t>
      </w:r>
      <w:r w:rsidR="005C0453">
        <w:t>here:</w:t>
      </w:r>
    </w:p>
    <w:p w14:paraId="53848DCD" w14:textId="2FEC0A20" w:rsidR="009E56B6" w:rsidRDefault="006C198A" w:rsidP="00A0164F">
      <w:pPr>
        <w:pStyle w:val="ListParagraph"/>
        <w:numPr>
          <w:ilvl w:val="0"/>
          <w:numId w:val="15"/>
        </w:numPr>
        <w:tabs>
          <w:tab w:val="center" w:pos="0"/>
        </w:tabs>
      </w:pPr>
      <w:r>
        <w:t xml:space="preserve">(+) </w:t>
      </w:r>
      <w:r w:rsidR="00377165">
        <w:t xml:space="preserve">installed </w:t>
      </w:r>
      <w:r w:rsidR="009E56B6">
        <w:t xml:space="preserve">thermal </w:t>
      </w:r>
      <w:r w:rsidR="00377165">
        <w:t>Generation R</w:t>
      </w:r>
      <w:r w:rsidR="009E56B6">
        <w:t xml:space="preserve">esource seasonal capacity is consistent with the </w:t>
      </w:r>
      <w:r w:rsidR="00A41032">
        <w:t xml:space="preserve">calculation </w:t>
      </w:r>
      <w:r w:rsidR="009E56B6">
        <w:t xml:space="preserve">used in </w:t>
      </w:r>
      <w:commentRangeStart w:id="295"/>
      <w:ins w:id="296" w:author="Huang, Fred" w:date="2022-05-21T11:37:00Z">
        <w:r w:rsidR="00CD7859">
          <w:t>the Protocol Section 3.2.6.2.2</w:t>
        </w:r>
      </w:ins>
      <w:del w:id="297" w:author="Huang, Fred" w:date="2022-05-21T11:37:00Z">
        <w:r w:rsidR="00377165" w:rsidDel="00CD7859">
          <w:delText>ERCOT’s S</w:delText>
        </w:r>
        <w:r w:rsidR="009E56B6" w:rsidDel="00CD7859">
          <w:delText xml:space="preserve">easonal </w:delText>
        </w:r>
        <w:r w:rsidR="00377165" w:rsidDel="00CD7859">
          <w:delText>A</w:delText>
        </w:r>
        <w:r w:rsidR="009E56B6" w:rsidDel="00CD7859">
          <w:delText xml:space="preserve">ssessment of </w:delText>
        </w:r>
        <w:r w:rsidR="00377165" w:rsidDel="00CD7859">
          <w:delText>R</w:delText>
        </w:r>
        <w:r w:rsidR="009E56B6" w:rsidDel="00CD7859">
          <w:delText xml:space="preserve">esource </w:delText>
        </w:r>
        <w:r w:rsidR="00377165" w:rsidDel="00CD7859">
          <w:delText>A</w:delText>
        </w:r>
        <w:r w:rsidR="009E56B6" w:rsidDel="00CD7859">
          <w:delText>dequacy (SARA)</w:delText>
        </w:r>
      </w:del>
      <w:r w:rsidR="009E56B6">
        <w:t xml:space="preserve"> </w:t>
      </w:r>
      <w:ins w:id="298" w:author="Huang, Fred" w:date="2022-05-23T09:18:00Z">
        <w:r w:rsidR="0079049B">
          <w:t xml:space="preserve">for the applicable seasons </w:t>
        </w:r>
      </w:ins>
      <w:commentRangeEnd w:id="295"/>
      <w:r w:rsidR="00CC0596">
        <w:rPr>
          <w:rStyle w:val="CommentReference"/>
        </w:rPr>
        <w:commentReference w:id="295"/>
      </w:r>
      <w:r w:rsidR="00666753">
        <w:t xml:space="preserve">excluding IRRs, </w:t>
      </w:r>
      <w:r w:rsidR="00377165">
        <w:t xml:space="preserve">Generation Resources in </w:t>
      </w:r>
      <w:r w:rsidR="00666753">
        <w:t>industrial generation facilities, ESR</w:t>
      </w:r>
      <w:r w:rsidR="00377165">
        <w:t>s</w:t>
      </w:r>
      <w:r w:rsidR="00666753">
        <w:t>, and DGR/DESR</w:t>
      </w:r>
      <w:r w:rsidR="00377165">
        <w:t>s</w:t>
      </w:r>
      <w:r w:rsidR="00B360C3">
        <w:t xml:space="preserve"> </w:t>
      </w:r>
    </w:p>
    <w:p w14:paraId="7D0C3BB1" w14:textId="7D4CAE3F" w:rsidR="009E56B6" w:rsidRDefault="006C198A" w:rsidP="00A0164F">
      <w:pPr>
        <w:pStyle w:val="ListParagraph"/>
        <w:numPr>
          <w:ilvl w:val="0"/>
          <w:numId w:val="15"/>
        </w:numPr>
        <w:tabs>
          <w:tab w:val="center" w:pos="0"/>
        </w:tabs>
        <w:jc w:val="both"/>
      </w:pPr>
      <w:r>
        <w:t>(+)</w:t>
      </w:r>
      <w:r w:rsidR="008E056B">
        <w:t xml:space="preserve"> </w:t>
      </w:r>
      <w:r w:rsidR="00A41032">
        <w:t xml:space="preserve">peak </w:t>
      </w:r>
      <w:r w:rsidR="009E56B6">
        <w:t xml:space="preserve">average capacity </w:t>
      </w:r>
      <w:r w:rsidR="00377165">
        <w:t xml:space="preserve">of hydroelectric Generation Resources </w:t>
      </w:r>
      <w:r w:rsidR="009E56B6">
        <w:t xml:space="preserve">is consistent with </w:t>
      </w:r>
      <w:r w:rsidR="00A41032">
        <w:t xml:space="preserve">the calculation used in the </w:t>
      </w:r>
      <w:ins w:id="299" w:author="Huang, Fred" w:date="2022-05-21T11:27:00Z">
        <w:r w:rsidR="00907D4F">
          <w:t>Protocol Section 3.2.6.2.2</w:t>
        </w:r>
      </w:ins>
      <w:ins w:id="300" w:author="Huang, Fred" w:date="2022-05-23T09:18:00Z">
        <w:r w:rsidR="006D69EF">
          <w:t xml:space="preserve"> for the applicable seasons</w:t>
        </w:r>
      </w:ins>
      <w:del w:id="301" w:author="Huang, Fred" w:date="2022-05-21T11:27:00Z">
        <w:r w:rsidR="009E56B6" w:rsidDel="00907D4F">
          <w:delText>SARA</w:delText>
        </w:r>
      </w:del>
    </w:p>
    <w:p w14:paraId="221C15AE" w14:textId="21591CF7" w:rsidR="009E56B6" w:rsidRDefault="006C198A" w:rsidP="00A0164F">
      <w:pPr>
        <w:pStyle w:val="ListParagraph"/>
        <w:numPr>
          <w:ilvl w:val="0"/>
          <w:numId w:val="15"/>
        </w:numPr>
        <w:tabs>
          <w:tab w:val="center" w:pos="0"/>
        </w:tabs>
        <w:jc w:val="both"/>
      </w:pPr>
      <w:r>
        <w:t xml:space="preserve">(+) </w:t>
      </w:r>
      <w:r w:rsidR="00377165">
        <w:t xml:space="preserve">SWGR </w:t>
      </w:r>
      <w:r w:rsidR="009E56B6">
        <w:t xml:space="preserve">capacity available to ERCOT is consistent with </w:t>
      </w:r>
      <w:r w:rsidR="00A41032">
        <w:t xml:space="preserve">the calculation used in the </w:t>
      </w:r>
      <w:ins w:id="302" w:author="Huang, Fred" w:date="2022-05-21T11:35:00Z">
        <w:r w:rsidR="00907D4F">
          <w:t>Protocol Section 3.2.6.2.2</w:t>
        </w:r>
      </w:ins>
      <w:ins w:id="303" w:author="Huang, Fred" w:date="2022-05-23T09:26:00Z">
        <w:r w:rsidR="006D69EF">
          <w:t xml:space="preserve"> for the applicable seasons</w:t>
        </w:r>
      </w:ins>
      <w:del w:id="304" w:author="Huang, Fred" w:date="2022-05-21T11:35:00Z">
        <w:r w:rsidR="009E56B6" w:rsidDel="00907D4F">
          <w:delText>SARA</w:delText>
        </w:r>
      </w:del>
      <w:ins w:id="305" w:author="Huang, Fred" w:date="2022-05-21T11:35:00Z">
        <w:r w:rsidR="00907D4F">
          <w:t xml:space="preserve"> </w:t>
        </w:r>
      </w:ins>
    </w:p>
    <w:p w14:paraId="1E867128" w14:textId="540D2572" w:rsidR="009E56B6" w:rsidRDefault="006C198A" w:rsidP="00A0164F">
      <w:pPr>
        <w:pStyle w:val="ListParagraph"/>
        <w:numPr>
          <w:ilvl w:val="0"/>
          <w:numId w:val="15"/>
        </w:numPr>
        <w:tabs>
          <w:tab w:val="center" w:pos="0"/>
        </w:tabs>
        <w:jc w:val="both"/>
      </w:pPr>
      <w:r>
        <w:t xml:space="preserve">(+) </w:t>
      </w:r>
      <w:r w:rsidR="009E56B6">
        <w:t xml:space="preserve">available mothballed capacity is consistent with </w:t>
      </w:r>
      <w:r w:rsidR="00A41032">
        <w:t>the calculation used in the</w:t>
      </w:r>
      <w:ins w:id="306" w:author="Huang, Fred" w:date="2022-05-21T11:38:00Z">
        <w:r w:rsidR="00CD7859">
          <w:t xml:space="preserve"> Protocol Section 3.2.6.2.2</w:t>
        </w:r>
      </w:ins>
      <w:ins w:id="307" w:author="Huang, Fred" w:date="2022-05-23T11:38:00Z">
        <w:r w:rsidR="00A0472C">
          <w:t xml:space="preserve"> for the applicable seasons</w:t>
        </w:r>
      </w:ins>
      <w:del w:id="308" w:author="Huang, Fred" w:date="2022-05-21T11:38:00Z">
        <w:r w:rsidR="00A41032" w:rsidDel="00CD7859">
          <w:delText xml:space="preserve"> </w:delText>
        </w:r>
        <w:r w:rsidR="009E56B6" w:rsidDel="00CD7859">
          <w:delText>SARA</w:delText>
        </w:r>
      </w:del>
      <w:r w:rsidR="009E56B6">
        <w:t xml:space="preserve">  </w:t>
      </w:r>
    </w:p>
    <w:p w14:paraId="207DBB0A" w14:textId="1AF616FF" w:rsidR="009E56B6" w:rsidRDefault="006C198A" w:rsidP="00A0164F">
      <w:pPr>
        <w:pStyle w:val="ListParagraph"/>
        <w:numPr>
          <w:ilvl w:val="0"/>
          <w:numId w:val="15"/>
        </w:numPr>
        <w:tabs>
          <w:tab w:val="center" w:pos="0"/>
        </w:tabs>
        <w:jc w:val="both"/>
      </w:pPr>
      <w:r>
        <w:t xml:space="preserve">(+) </w:t>
      </w:r>
      <w:r w:rsidR="009E56B6">
        <w:t xml:space="preserve">capacity </w:t>
      </w:r>
      <w:del w:id="309" w:author="Huang, Fred" w:date="2022-05-23T11:06:00Z">
        <w:r w:rsidR="009E56B6" w:rsidDel="006D2103">
          <w:delText xml:space="preserve">from </w:delText>
        </w:r>
        <w:r w:rsidR="00696731" w:rsidDel="006D2103">
          <w:delText xml:space="preserve">capacity </w:delText>
        </w:r>
      </w:del>
      <w:r w:rsidR="00696731">
        <w:t xml:space="preserve">from private use network (PUN) </w:t>
      </w:r>
      <w:r w:rsidR="009E56B6">
        <w:t xml:space="preserve">is consistent with </w:t>
      </w:r>
      <w:r w:rsidR="00377165">
        <w:t xml:space="preserve">the </w:t>
      </w:r>
      <w:r w:rsidR="00A41032">
        <w:t>calculation used</w:t>
      </w:r>
      <w:r w:rsidR="00377165">
        <w:t xml:space="preserve"> </w:t>
      </w:r>
      <w:r w:rsidR="00A41032">
        <w:t xml:space="preserve">in </w:t>
      </w:r>
      <w:r w:rsidR="00377165">
        <w:t xml:space="preserve">the </w:t>
      </w:r>
      <w:ins w:id="310" w:author="Huang, Fred" w:date="2022-05-21T11:39:00Z">
        <w:r w:rsidR="00CD7859">
          <w:t>Protocol Section 3.2.6.2.2</w:t>
        </w:r>
      </w:ins>
      <w:ins w:id="311" w:author="Huang, Fred" w:date="2022-05-23T09:23:00Z">
        <w:r w:rsidR="006D69EF">
          <w:t xml:space="preserve"> for the applicable seasons</w:t>
        </w:r>
      </w:ins>
      <w:del w:id="312" w:author="Huang, Fred" w:date="2022-05-21T11:39:00Z">
        <w:r w:rsidR="00A41032" w:rsidDel="00CD7859">
          <w:delText>SARA</w:delText>
        </w:r>
      </w:del>
    </w:p>
    <w:p w14:paraId="6C8427CC" w14:textId="469A99FD" w:rsidR="009E56B6" w:rsidRDefault="006C198A" w:rsidP="00A0164F">
      <w:pPr>
        <w:pStyle w:val="ListParagraph"/>
        <w:numPr>
          <w:ilvl w:val="0"/>
          <w:numId w:val="15"/>
        </w:numPr>
        <w:tabs>
          <w:tab w:val="center" w:pos="0"/>
        </w:tabs>
        <w:jc w:val="both"/>
      </w:pPr>
      <w:r>
        <w:t xml:space="preserve">(+) </w:t>
      </w:r>
      <w:r w:rsidR="00377165">
        <w:t>DC</w:t>
      </w:r>
      <w:r w:rsidR="009E56B6">
        <w:t xml:space="preserve"> </w:t>
      </w:r>
      <w:r w:rsidR="00377165">
        <w:t>T</w:t>
      </w:r>
      <w:r w:rsidR="009E56B6">
        <w:t>ie capacity is consistent with</w:t>
      </w:r>
      <w:r w:rsidR="00A41032">
        <w:t xml:space="preserve"> the calculation used in the</w:t>
      </w:r>
      <w:r w:rsidR="009E56B6">
        <w:t xml:space="preserve"> </w:t>
      </w:r>
      <w:ins w:id="313" w:author="Huang, Fred" w:date="2022-05-21T11:39:00Z">
        <w:r w:rsidR="00CD7859">
          <w:t>Protocol Sectio</w:t>
        </w:r>
      </w:ins>
      <w:ins w:id="314" w:author="Huang, Fred" w:date="2022-05-21T11:40:00Z">
        <w:r w:rsidR="00CD7859">
          <w:t>n 3.2.6.2.2</w:t>
        </w:r>
      </w:ins>
      <w:ins w:id="315" w:author="Huang, Fred" w:date="2022-05-23T11:38:00Z">
        <w:r w:rsidR="00A0472C">
          <w:t xml:space="preserve"> for the application seasons</w:t>
        </w:r>
      </w:ins>
      <w:del w:id="316" w:author="Huang, Fred" w:date="2022-05-21T11:40:00Z">
        <w:r w:rsidR="009E56B6" w:rsidDel="00CD7859">
          <w:delText>SARA</w:delText>
        </w:r>
      </w:del>
    </w:p>
    <w:p w14:paraId="47A781F1" w14:textId="322A1CA5" w:rsidR="00EA7264" w:rsidRDefault="00D33FEC" w:rsidP="00A0164F">
      <w:pPr>
        <w:pStyle w:val="ListParagraph"/>
        <w:numPr>
          <w:ilvl w:val="0"/>
          <w:numId w:val="15"/>
        </w:numPr>
        <w:tabs>
          <w:tab w:val="center" w:pos="0"/>
        </w:tabs>
        <w:jc w:val="both"/>
      </w:pPr>
      <w:commentRangeStart w:id="317"/>
      <w:r>
        <w:t xml:space="preserve">(-) </w:t>
      </w:r>
      <w:r w:rsidR="00EA7264">
        <w:t xml:space="preserve">targeted reserve level is consistent with the Outage Adjustment Evaluation (OAE) in the Advance Action Notice (AAN) process described in the Protocol </w:t>
      </w:r>
      <w:r w:rsidR="00377165">
        <w:t xml:space="preserve">Section </w:t>
      </w:r>
      <w:r w:rsidR="00EA7264">
        <w:t>3.1.6.9</w:t>
      </w:r>
      <w:commentRangeEnd w:id="317"/>
      <w:r w:rsidR="00D84E94">
        <w:rPr>
          <w:rStyle w:val="CommentReference"/>
        </w:rPr>
        <w:commentReference w:id="317"/>
      </w:r>
    </w:p>
    <w:p w14:paraId="55E97390" w14:textId="351FEAF7" w:rsidR="004023D4" w:rsidRDefault="00D33FEC" w:rsidP="00A0164F">
      <w:pPr>
        <w:pStyle w:val="ListParagraph"/>
        <w:numPr>
          <w:ilvl w:val="0"/>
          <w:numId w:val="15"/>
        </w:numPr>
        <w:tabs>
          <w:tab w:val="center" w:pos="0"/>
        </w:tabs>
        <w:jc w:val="both"/>
      </w:pPr>
      <w:r>
        <w:t>(+)</w:t>
      </w:r>
      <w:r w:rsidR="008E056B">
        <w:t xml:space="preserve"> </w:t>
      </w:r>
      <w:r w:rsidR="00377165">
        <w:t xml:space="preserve">installed </w:t>
      </w:r>
      <w:r w:rsidR="008463F2">
        <w:t xml:space="preserve">IRR </w:t>
      </w:r>
      <w:r w:rsidR="004023D4">
        <w:t xml:space="preserve">capacity is determined based on </w:t>
      </w:r>
      <w:r w:rsidR="00377165">
        <w:t xml:space="preserve">the </w:t>
      </w:r>
      <w:commentRangeStart w:id="318"/>
      <w:del w:id="319" w:author="Combined Commenters" w:date="2022-05-26T09:41:00Z">
        <w:r w:rsidR="004023D4" w:rsidDel="00D84E94">
          <w:delText>10</w:delText>
        </w:r>
      </w:del>
      <w:ins w:id="320" w:author="Combined Commenters" w:date="2022-05-26T09:41:00Z">
        <w:r w:rsidR="00D84E94">
          <w:t>25</w:t>
        </w:r>
      </w:ins>
      <w:r w:rsidR="004023D4" w:rsidRPr="004023D4">
        <w:rPr>
          <w:vertAlign w:val="superscript"/>
        </w:rPr>
        <w:t>th</w:t>
      </w:r>
      <w:r w:rsidR="004023D4">
        <w:t xml:space="preserve"> </w:t>
      </w:r>
      <w:commentRangeEnd w:id="318"/>
      <w:r w:rsidR="00D84E94">
        <w:rPr>
          <w:rStyle w:val="CommentReference"/>
        </w:rPr>
        <w:commentReference w:id="318"/>
      </w:r>
      <w:r w:rsidR="004023D4">
        <w:t xml:space="preserve">percentile of hourly historical wind and solar output for the </w:t>
      </w:r>
      <w:r w:rsidR="00377165">
        <w:t xml:space="preserve">peak </w:t>
      </w:r>
      <w:r w:rsidR="00AE1295">
        <w:t>load hours</w:t>
      </w:r>
      <w:r w:rsidR="004023D4">
        <w:t xml:space="preserve"> of the same season </w:t>
      </w:r>
      <w:r w:rsidR="00377165">
        <w:t xml:space="preserve">for </w:t>
      </w:r>
      <w:r w:rsidR="004023D4">
        <w:t>the previous three years</w:t>
      </w:r>
    </w:p>
    <w:p w14:paraId="188525BF" w14:textId="60E60B4F"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w:t>
      </w:r>
      <w:r w:rsidR="004023D4">
        <w:t xml:space="preserve"> </w:t>
      </w:r>
      <w:r w:rsidR="00377165">
        <w:t xml:space="preserve">planned </w:t>
      </w:r>
      <w:r w:rsidR="004023D4">
        <w:t xml:space="preserve">thermal </w:t>
      </w:r>
      <w:r w:rsidR="00377165">
        <w:t>Generation R</w:t>
      </w:r>
      <w:r w:rsidR="004023D4">
        <w:t xml:space="preserve">esources is determined based on the thermal </w:t>
      </w:r>
      <w:r w:rsidR="00377165">
        <w:t>Generation R</w:t>
      </w:r>
      <w:r w:rsidR="004023D4">
        <w:t>esources that me</w:t>
      </w:r>
      <w:r w:rsidR="00377165">
        <w:t>e</w:t>
      </w:r>
      <w:r w:rsidR="004023D4">
        <w:t xml:space="preserve">t </w:t>
      </w:r>
      <w:r w:rsidR="00377165">
        <w:t xml:space="preserve">the requirements of </w:t>
      </w:r>
      <w:r w:rsidR="004023D4">
        <w:t>Planning Guide Section 6.9</w:t>
      </w:r>
      <w:r w:rsidR="00AC31BA">
        <w:t>,</w:t>
      </w:r>
      <w:r w:rsidR="00BF38D0">
        <w:t xml:space="preserve"> </w:t>
      </w:r>
      <w:r w:rsidR="004023D4">
        <w:t xml:space="preserve">the associated maximum sustainable capacity and the planned in-service </w:t>
      </w:r>
      <w:r w:rsidR="00377165">
        <w:t>date</w:t>
      </w:r>
      <w:r w:rsidR="00395C61">
        <w:t xml:space="preserve"> for each Resource </w:t>
      </w:r>
      <w:r w:rsidR="00377165">
        <w:t xml:space="preserve">identified in </w:t>
      </w:r>
      <w:r w:rsidR="004023D4">
        <w:t>the unit registration process</w:t>
      </w:r>
    </w:p>
    <w:p w14:paraId="143FCBC2" w14:textId="336C8DF2"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 planned</w:t>
      </w:r>
      <w:r w:rsidR="00AE1295">
        <w:t xml:space="preserve"> </w:t>
      </w:r>
      <w:r w:rsidR="004023D4">
        <w:t>IRR</w:t>
      </w:r>
      <w:r w:rsidR="00377165">
        <w:t>s</w:t>
      </w:r>
      <w:r w:rsidR="004023D4">
        <w:t xml:space="preserve"> is determined based on the</w:t>
      </w:r>
      <w:r w:rsidR="000E7F12">
        <w:t xml:space="preserve"> installed </w:t>
      </w:r>
      <w:r w:rsidR="00B66A9F">
        <w:t xml:space="preserve">capacity </w:t>
      </w:r>
      <w:r w:rsidR="00031FE6">
        <w:t>of</w:t>
      </w:r>
      <w:r w:rsidR="00B66A9F">
        <w:t xml:space="preserve"> those </w:t>
      </w:r>
      <w:r w:rsidR="004023D4">
        <w:t>IRRs that me</w:t>
      </w:r>
      <w:r w:rsidR="00377165">
        <w:t>e</w:t>
      </w:r>
      <w:r w:rsidR="004023D4">
        <w:t>t Planning Guide Section 6.9</w:t>
      </w:r>
      <w:r w:rsidR="00243D1D">
        <w:t xml:space="preserve">, the planned in-service </w:t>
      </w:r>
      <w:r w:rsidR="00377165">
        <w:t xml:space="preserve">date </w:t>
      </w:r>
      <w:r w:rsidR="00395C61">
        <w:t xml:space="preserve">for each IRR </w:t>
      </w:r>
      <w:r w:rsidR="00377165">
        <w:t>identified in</w:t>
      </w:r>
      <w:r w:rsidR="00243D1D">
        <w:t xml:space="preserve"> the unit registration process, </w:t>
      </w:r>
      <w:r w:rsidR="00377165">
        <w:t xml:space="preserve">and </w:t>
      </w:r>
      <w:r w:rsidR="000E7F12">
        <w:t xml:space="preserve">the </w:t>
      </w:r>
      <w:r w:rsidR="00395C61">
        <w:t xml:space="preserve">IRR’s </w:t>
      </w:r>
      <w:r w:rsidR="000E7F12">
        <w:t xml:space="preserve">expected power production for </w:t>
      </w:r>
      <w:r w:rsidR="00395C61">
        <w:t xml:space="preserve">the relevant </w:t>
      </w:r>
      <w:r w:rsidR="000E7F12">
        <w:t>season</w:t>
      </w:r>
      <w:r w:rsidR="008463F2">
        <w:t xml:space="preserve">. The </w:t>
      </w:r>
      <w:r w:rsidR="00395C61">
        <w:t xml:space="preserve">planned IRR </w:t>
      </w:r>
      <w:r w:rsidR="008463F2">
        <w:t xml:space="preserve">capacity </w:t>
      </w:r>
      <w:r w:rsidR="00F23074">
        <w:t>is</w:t>
      </w:r>
      <w:r w:rsidR="008463F2">
        <w:t xml:space="preserve"> calculated </w:t>
      </w:r>
      <w:r w:rsidR="00395C61">
        <w:t xml:space="preserve">using the </w:t>
      </w:r>
      <w:del w:id="321" w:author="Combined Commenters" w:date="2022-05-26T09:41:00Z">
        <w:r w:rsidR="00395C61" w:rsidDel="00D84E94">
          <w:delText>10</w:delText>
        </w:r>
      </w:del>
      <w:ins w:id="322" w:author="Combined Commenters" w:date="2022-05-26T09:41:00Z">
        <w:r w:rsidR="00D84E94">
          <w:t>25</w:t>
        </w:r>
      </w:ins>
      <w:r w:rsidR="00395C61" w:rsidRPr="001E452C">
        <w:rPr>
          <w:vertAlign w:val="superscript"/>
        </w:rPr>
        <w:t>th</w:t>
      </w:r>
      <w:r w:rsidR="00395C61">
        <w:t xml:space="preserve"> percentile of the </w:t>
      </w:r>
      <w:r w:rsidR="008463F2">
        <w:t xml:space="preserve">historical </w:t>
      </w:r>
      <w:r w:rsidR="00395C61">
        <w:t>output per unit</w:t>
      </w:r>
      <w:ins w:id="323" w:author="Combined Commenters" w:date="2022-05-26T09:45:00Z">
        <w:r w:rsidR="00D84E94">
          <w:t xml:space="preserve"> </w:t>
        </w:r>
      </w:ins>
      <w:r w:rsidR="00395C61">
        <w:t xml:space="preserve">of </w:t>
      </w:r>
      <w:r w:rsidR="000E7F12">
        <w:t xml:space="preserve">installed </w:t>
      </w:r>
      <w:r w:rsidR="00395C61">
        <w:t xml:space="preserve">IRR </w:t>
      </w:r>
      <w:r w:rsidR="000E7F12">
        <w:t>capacity</w:t>
      </w:r>
      <w:r w:rsidR="008463F2">
        <w:t xml:space="preserve">. For example, </w:t>
      </w:r>
      <w:r w:rsidR="00395C61">
        <w:t xml:space="preserve">if </w:t>
      </w:r>
      <w:r w:rsidR="008463F2">
        <w:t xml:space="preserve">the total installed IRR capacity for </w:t>
      </w:r>
      <w:r w:rsidR="008E1DA8">
        <w:t xml:space="preserve">a </w:t>
      </w:r>
      <w:r w:rsidR="002E55C7">
        <w:t>past</w:t>
      </w:r>
      <w:r w:rsidR="008E1DA8">
        <w:t xml:space="preserve"> </w:t>
      </w:r>
      <w:r w:rsidR="006A587B">
        <w:t>season</w:t>
      </w:r>
      <w:r w:rsidR="008463F2">
        <w:t xml:space="preserve"> is 10,000 MW and the </w:t>
      </w:r>
      <w:del w:id="324" w:author="Combined Commenters" w:date="2022-05-26T09:41:00Z">
        <w:r w:rsidR="008463F2" w:rsidDel="00D84E94">
          <w:delText>10</w:delText>
        </w:r>
      </w:del>
      <w:ins w:id="325" w:author="Combined Commenters" w:date="2022-05-26T09:41:00Z">
        <w:r w:rsidR="00D84E94">
          <w:t>25</w:t>
        </w:r>
      </w:ins>
      <w:r w:rsidR="008463F2" w:rsidRPr="00243D1D">
        <w:rPr>
          <w:vertAlign w:val="superscript"/>
        </w:rPr>
        <w:t>th</w:t>
      </w:r>
      <w:r w:rsidR="008463F2">
        <w:t xml:space="preserve"> percentile </w:t>
      </w:r>
      <w:r w:rsidR="008E1DA8">
        <w:t xml:space="preserve">of the historical </w:t>
      </w:r>
      <w:r w:rsidR="00395C61">
        <w:t xml:space="preserve">IRR </w:t>
      </w:r>
      <w:r w:rsidR="008463F2">
        <w:t xml:space="preserve">output </w:t>
      </w:r>
      <w:r w:rsidR="008E1DA8">
        <w:t>for</w:t>
      </w:r>
      <w:r w:rsidR="008463F2">
        <w:t xml:space="preserve"> the previous three years is </w:t>
      </w:r>
      <w:r w:rsidR="008E1DA8">
        <w:t>2,</w:t>
      </w:r>
      <w:r w:rsidR="008463F2">
        <w:t>000MW</w:t>
      </w:r>
      <w:r w:rsidR="00395C61">
        <w:t>,</w:t>
      </w:r>
      <w:r w:rsidR="008463F2">
        <w:t xml:space="preserve"> </w:t>
      </w:r>
      <w:r w:rsidR="00395C61">
        <w:t xml:space="preserve">then the </w:t>
      </w:r>
      <w:r w:rsidR="008463F2">
        <w:t xml:space="preserve">calculated planned IRR capacity </w:t>
      </w:r>
      <w:r w:rsidR="00395C61">
        <w:t xml:space="preserve">for 1,000 MW of planned IRRs </w:t>
      </w:r>
      <w:r w:rsidR="008463F2">
        <w:t>is (</w:t>
      </w:r>
      <w:r w:rsidR="008E1DA8">
        <w:t>1</w:t>
      </w:r>
      <w:r w:rsidR="008463F2">
        <w:t>,000) * (</w:t>
      </w:r>
      <w:r w:rsidR="008E1DA8">
        <w:t>2</w:t>
      </w:r>
      <w:r w:rsidR="008463F2">
        <w:t>,000/10,000) = 200 MW</w:t>
      </w:r>
      <w:r w:rsidR="00AC31BA">
        <w:t>.</w:t>
      </w:r>
    </w:p>
    <w:p w14:paraId="70584CD8" w14:textId="2A8A93E1" w:rsidR="00EA7264" w:rsidRDefault="00D33FEC" w:rsidP="00A0164F">
      <w:pPr>
        <w:pStyle w:val="ListParagraph"/>
        <w:numPr>
          <w:ilvl w:val="0"/>
          <w:numId w:val="15"/>
        </w:numPr>
        <w:tabs>
          <w:tab w:val="center" w:pos="0"/>
        </w:tabs>
        <w:jc w:val="both"/>
      </w:pPr>
      <w:r>
        <w:lastRenderedPageBreak/>
        <w:t xml:space="preserve">(+) </w:t>
      </w:r>
      <w:r w:rsidR="00EA7264">
        <w:t>the forecast</w:t>
      </w:r>
      <w:r w:rsidR="00395C61">
        <w:t>ed Demand reduction</w:t>
      </w:r>
      <w:r w:rsidR="00EA7264">
        <w:t xml:space="preserve"> provided by price-responsive Demand is consistent with the Outage Adjustment Evaluation (OAE) in the Advance Action Notice (AAN) process described in the Protocol </w:t>
      </w:r>
      <w:r w:rsidR="0065232D">
        <w:t xml:space="preserve">Section </w:t>
      </w:r>
      <w:r w:rsidR="00EA7264">
        <w:t>3.1.6.9</w:t>
      </w:r>
    </w:p>
    <w:p w14:paraId="1B14BAF8" w14:textId="77770038" w:rsidR="009E56B6" w:rsidRDefault="00D33FEC" w:rsidP="00A0164F">
      <w:pPr>
        <w:pStyle w:val="ListParagraph"/>
        <w:numPr>
          <w:ilvl w:val="0"/>
          <w:numId w:val="15"/>
        </w:numPr>
        <w:tabs>
          <w:tab w:val="center" w:pos="0"/>
        </w:tabs>
        <w:jc w:val="both"/>
      </w:pPr>
      <w:r>
        <w:t xml:space="preserve">(-) </w:t>
      </w:r>
      <w:commentRangeStart w:id="326"/>
      <w:del w:id="327" w:author="Huang, Fred" w:date="2022-05-21T12:17:00Z">
        <w:r w:rsidR="009E56B6" w:rsidDel="00DE0D19">
          <w:delText xml:space="preserve">high </w:delText>
        </w:r>
      </w:del>
      <w:r w:rsidR="009E56B6">
        <w:t xml:space="preserve">unplanned outage capacity </w:t>
      </w:r>
      <w:r w:rsidR="009B1C3A">
        <w:t xml:space="preserve">for thermal </w:t>
      </w:r>
      <w:r w:rsidR="0065232D">
        <w:t>G</w:t>
      </w:r>
      <w:r w:rsidR="009B1C3A">
        <w:t xml:space="preserve">eneration </w:t>
      </w:r>
      <w:r w:rsidR="0065232D">
        <w:t>Resources</w:t>
      </w:r>
      <w:ins w:id="328" w:author="Huang, Fred" w:date="2022-05-23T09:57:00Z">
        <w:r w:rsidR="000E1C39">
          <w:t xml:space="preserve"> is calculated based on </w:t>
        </w:r>
        <w:del w:id="329" w:author="Combined Commenters" w:date="2022-05-26T09:42:00Z">
          <w:r w:rsidR="000E1C39" w:rsidDel="00D84E94">
            <w:delText>99</w:delText>
          </w:r>
        </w:del>
      </w:ins>
      <w:ins w:id="330" w:author="Combined Commenters" w:date="2022-05-26T09:42:00Z">
        <w:r w:rsidR="00D84E94">
          <w:t>75</w:t>
        </w:r>
      </w:ins>
      <w:ins w:id="331" w:author="Huang, Fred" w:date="2022-05-23T09:57:00Z">
        <w:r w:rsidR="000E1C39" w:rsidRPr="000E1C39">
          <w:rPr>
            <w:vertAlign w:val="superscript"/>
            <w:rPrChange w:id="332" w:author="Huang, Fred" w:date="2022-05-23T09:57:00Z">
              <w:rPr/>
            </w:rPrChange>
          </w:rPr>
          <w:t>th</w:t>
        </w:r>
        <w:r w:rsidR="000E1C39">
          <w:t xml:space="preserve"> percentile of </w:t>
        </w:r>
        <w:del w:id="333" w:author="Combined Commenters" w:date="2022-05-26T09:42:00Z">
          <w:r w:rsidR="000E1C39" w:rsidDel="00D84E94">
            <w:delText xml:space="preserve">unplanned </w:delText>
          </w:r>
        </w:del>
      </w:ins>
      <w:ins w:id="334" w:author="Combined Commenters" w:date="2022-05-26T09:42:00Z">
        <w:r w:rsidR="00D84E94">
          <w:t xml:space="preserve">forced </w:t>
        </w:r>
      </w:ins>
      <w:ins w:id="335" w:author="Huang, Fred" w:date="2022-05-23T09:57:00Z">
        <w:r w:rsidR="000E1C39">
          <w:t xml:space="preserve">outages for the </w:t>
        </w:r>
      </w:ins>
      <w:ins w:id="336" w:author="Combined Commenters" w:date="2022-05-26T09:43:00Z">
        <w:r w:rsidR="00D84E94">
          <w:t xml:space="preserve">peak load hours of the </w:t>
        </w:r>
      </w:ins>
      <w:ins w:id="337" w:author="Huang, Fred" w:date="2022-05-23T09:57:00Z">
        <w:r w:rsidR="000E1C39">
          <w:t>same season</w:t>
        </w:r>
        <w:del w:id="338" w:author="Combined Commenters" w:date="2022-05-26T09:43:00Z">
          <w:r w:rsidR="000E1C39" w:rsidDel="00D84E94">
            <w:delText>s</w:delText>
          </w:r>
        </w:del>
        <w:r w:rsidR="000E1C39">
          <w:t xml:space="preserve"> of preceding 3 years</w:t>
        </w:r>
      </w:ins>
      <w:commentRangeEnd w:id="326"/>
      <w:r w:rsidR="00482E37">
        <w:rPr>
          <w:rStyle w:val="CommentReference"/>
        </w:rPr>
        <w:commentReference w:id="326"/>
      </w:r>
    </w:p>
    <w:p w14:paraId="5B5E5D33" w14:textId="2CB4844E" w:rsidR="009E56B6" w:rsidRDefault="00D33FEC" w:rsidP="00A0164F">
      <w:pPr>
        <w:pStyle w:val="ListParagraph"/>
        <w:numPr>
          <w:ilvl w:val="0"/>
          <w:numId w:val="15"/>
        </w:numPr>
        <w:tabs>
          <w:tab w:val="center" w:pos="0"/>
        </w:tabs>
        <w:jc w:val="both"/>
      </w:pPr>
      <w:r>
        <w:t xml:space="preserve">(-) </w:t>
      </w:r>
      <w:r w:rsidR="00EA7264">
        <w:t xml:space="preserve">long term </w:t>
      </w:r>
      <w:r w:rsidR="0065232D">
        <w:t>L</w:t>
      </w:r>
      <w:r w:rsidR="00EA7264">
        <w:t xml:space="preserve">oad forecast is determined for the study years based on </w:t>
      </w:r>
      <w:r w:rsidR="0065232D">
        <w:t xml:space="preserve">the </w:t>
      </w:r>
      <w:r w:rsidR="00EA7264">
        <w:t>50</w:t>
      </w:r>
      <w:r w:rsidR="00EA7264" w:rsidRPr="00EA7264">
        <w:rPr>
          <w:vertAlign w:val="superscript"/>
        </w:rPr>
        <w:t>th</w:t>
      </w:r>
      <w:r w:rsidR="00EA7264">
        <w:t xml:space="preserve"> percentile of </w:t>
      </w:r>
      <w:r w:rsidR="0065232D">
        <w:t xml:space="preserve">the </w:t>
      </w:r>
      <w:r w:rsidR="00EA7264">
        <w:t>historical load profile</w:t>
      </w:r>
      <w:commentRangeStart w:id="339"/>
      <w:ins w:id="340" w:author="Huang, Fred" w:date="2022-05-21T11:14:00Z">
        <w:r w:rsidR="0087621B">
          <w:t>, smoothed using a rolling 7-day average</w:t>
        </w:r>
      </w:ins>
      <w:commentRangeEnd w:id="339"/>
      <w:r w:rsidR="00482E37">
        <w:rPr>
          <w:rStyle w:val="CommentReference"/>
        </w:rPr>
        <w:commentReference w:id="339"/>
      </w:r>
      <w:ins w:id="341" w:author="Huang, Fred" w:date="2022-05-21T11:14:00Z">
        <w:del w:id="342" w:author="Combined Commenters" w:date="2022-05-26T09:43:00Z">
          <w:r w:rsidR="0087621B" w:rsidDel="00D84E94">
            <w:delText>.</w:delText>
          </w:r>
        </w:del>
      </w:ins>
    </w:p>
    <w:p w14:paraId="3F1D02F3" w14:textId="6790DD41" w:rsidR="009E56B6" w:rsidRDefault="009E56B6" w:rsidP="00793D68">
      <w:pPr>
        <w:tabs>
          <w:tab w:val="center" w:pos="0"/>
        </w:tabs>
        <w:jc w:val="both"/>
        <w:rPr>
          <w:ins w:id="343" w:author="Combined Commenters" w:date="2022-05-26T10:46:00Z"/>
        </w:rPr>
      </w:pPr>
    </w:p>
    <w:p w14:paraId="133D4531" w14:textId="77777777" w:rsidR="00482E37" w:rsidRDefault="00482E37" w:rsidP="00482E37">
      <w:pPr>
        <w:tabs>
          <w:tab w:val="center" w:pos="0"/>
        </w:tabs>
        <w:jc w:val="both"/>
        <w:rPr>
          <w:ins w:id="344" w:author="Combined Commenters" w:date="2022-05-26T10:46:00Z"/>
        </w:rPr>
      </w:pPr>
      <w:ins w:id="345" w:author="Combined Commenters" w:date="2022-05-26T10:46:00Z">
        <w:r>
          <w:t xml:space="preserve">The </w:t>
        </w:r>
        <w:r>
          <w:rPr>
            <w:iCs/>
            <w:szCs w:val="20"/>
          </w:rPr>
          <w:t>Maximum Daily Resource Planned Outage Capacity</w:t>
        </w:r>
        <w:r>
          <w:t xml:space="preserve"> for thermal Generation Resources entering and exiting outage seasons.</w:t>
        </w:r>
      </w:ins>
    </w:p>
    <w:p w14:paraId="30941635" w14:textId="77777777" w:rsidR="00482E37" w:rsidRPr="00E47633" w:rsidRDefault="00482E37" w:rsidP="00482E37">
      <w:pPr>
        <w:pStyle w:val="ListParagraph"/>
        <w:numPr>
          <w:ilvl w:val="0"/>
          <w:numId w:val="17"/>
        </w:numPr>
        <w:tabs>
          <w:tab w:val="center" w:pos="0"/>
        </w:tabs>
        <w:jc w:val="both"/>
        <w:rPr>
          <w:ins w:id="346" w:author="Combined Commenters" w:date="2022-05-26T10:46:00Z"/>
        </w:rPr>
      </w:pPr>
      <w:ins w:id="347" w:author="Combined Commenters" w:date="2022-05-26T10:46:00Z">
        <w:r>
          <w:t xml:space="preserve">For the first 15 days entering the spring and fall outage season starting on March 1 and October 1, respectively, ERCOT will set the </w:t>
        </w:r>
        <w:r>
          <w:rPr>
            <w:iCs/>
            <w:szCs w:val="20"/>
          </w:rPr>
          <w:t>Maximum Daily Resource Planned Outage Capacity equal to the linear increase starting with 10,000MW on the first day of the outage season and ending with the calculated amount in accordance with the methodology above on the 15</w:t>
        </w:r>
        <w:r w:rsidRPr="002C59E5">
          <w:rPr>
            <w:iCs/>
            <w:szCs w:val="20"/>
            <w:vertAlign w:val="superscript"/>
          </w:rPr>
          <w:t>th</w:t>
        </w:r>
        <w:r>
          <w:rPr>
            <w:iCs/>
            <w:szCs w:val="20"/>
          </w:rPr>
          <w:t xml:space="preserve"> day.</w:t>
        </w:r>
      </w:ins>
    </w:p>
    <w:p w14:paraId="3C24CBF1" w14:textId="77777777" w:rsidR="00482E37" w:rsidRDefault="00482E37" w:rsidP="00482E37">
      <w:pPr>
        <w:pStyle w:val="ListParagraph"/>
        <w:numPr>
          <w:ilvl w:val="0"/>
          <w:numId w:val="17"/>
        </w:numPr>
        <w:tabs>
          <w:tab w:val="center" w:pos="0"/>
        </w:tabs>
        <w:jc w:val="both"/>
        <w:rPr>
          <w:ins w:id="348" w:author="Combined Commenters" w:date="2022-05-26T10:46:00Z"/>
        </w:rPr>
      </w:pPr>
      <w:ins w:id="349" w:author="Combined Commenters" w:date="2022-05-26T10:46:00Z">
        <w:r>
          <w:t xml:space="preserve">For the last 15 days exiting the spring and fall outage season ending on May 31 and December 15, respectively, ERCOT will set the </w:t>
        </w:r>
        <w:r>
          <w:rPr>
            <w:iCs/>
            <w:szCs w:val="20"/>
          </w:rPr>
          <w:t>Maximum Daily Resource Planned Outage Capacity equal to the linear decrease starting with the calculated amount in accordance with the methodology above on the 15</w:t>
        </w:r>
        <w:r w:rsidRPr="002C59E5">
          <w:rPr>
            <w:iCs/>
            <w:szCs w:val="20"/>
            <w:vertAlign w:val="superscript"/>
          </w:rPr>
          <w:t>th</w:t>
        </w:r>
        <w:r>
          <w:rPr>
            <w:iCs/>
            <w:szCs w:val="20"/>
          </w:rPr>
          <w:t xml:space="preserve"> day prior to the end of the outage season and ending with 10,000MW on the last day.</w:t>
        </w:r>
      </w:ins>
    </w:p>
    <w:p w14:paraId="3B84F548" w14:textId="1B2EBACD" w:rsidR="00482E37" w:rsidRDefault="00482E37" w:rsidP="00793D68">
      <w:pPr>
        <w:tabs>
          <w:tab w:val="center" w:pos="0"/>
        </w:tabs>
        <w:jc w:val="both"/>
        <w:rPr>
          <w:ins w:id="350" w:author="Combined Commenters" w:date="2022-05-26T10:46:00Z"/>
        </w:rPr>
      </w:pPr>
    </w:p>
    <w:p w14:paraId="6AC10C42" w14:textId="77777777" w:rsidR="00482E37" w:rsidRDefault="00482E37" w:rsidP="00793D68">
      <w:pPr>
        <w:tabs>
          <w:tab w:val="center" w:pos="0"/>
        </w:tabs>
        <w:jc w:val="both"/>
      </w:pPr>
    </w:p>
    <w:p w14:paraId="67816CE5" w14:textId="38DFC272" w:rsidR="008463F2" w:rsidDel="00482E37" w:rsidRDefault="008463F2" w:rsidP="00793D68">
      <w:pPr>
        <w:tabs>
          <w:tab w:val="center" w:pos="0"/>
        </w:tabs>
        <w:jc w:val="both"/>
        <w:rPr>
          <w:del w:id="351" w:author="Combined Commenters" w:date="2022-05-26T10:46:00Z"/>
        </w:rPr>
      </w:pPr>
      <w:commentRangeStart w:id="352"/>
      <w:del w:id="353" w:author="Combined Commenters" w:date="2022-05-26T10:46:00Z">
        <w:r w:rsidDel="00482E37">
          <w:delText xml:space="preserve">Historical Resource Planned Outages are also considered when determining the </w:delText>
        </w:r>
        <w:r w:rsidR="00781746" w:rsidDel="00482E37">
          <w:rPr>
            <w:iCs/>
            <w:szCs w:val="20"/>
          </w:rPr>
          <w:delText>Maximum Daily Resource Planned Outage Capacity</w:delText>
        </w:r>
        <w:r w:rsidR="000E7AEB" w:rsidDel="00482E37">
          <w:delText xml:space="preserve"> for </w:delText>
        </w:r>
        <w:r w:rsidR="00666753" w:rsidDel="00482E37">
          <w:delText xml:space="preserve">thermal </w:delText>
        </w:r>
        <w:r w:rsidR="0065232D" w:rsidDel="00482E37">
          <w:delText>Generation R</w:delText>
        </w:r>
        <w:r w:rsidR="000E7AEB" w:rsidDel="00482E37">
          <w:delText>esources</w:delText>
        </w:r>
        <w:r w:rsidDel="00482E37">
          <w:delText>.</w:delText>
        </w:r>
      </w:del>
    </w:p>
    <w:p w14:paraId="4E7962DA" w14:textId="1209F74F" w:rsidR="00482E37" w:rsidRDefault="0065232D" w:rsidP="00482E37">
      <w:pPr>
        <w:pStyle w:val="ListParagraph"/>
        <w:numPr>
          <w:ilvl w:val="0"/>
          <w:numId w:val="15"/>
        </w:numPr>
        <w:tabs>
          <w:tab w:val="center" w:pos="0"/>
        </w:tabs>
        <w:jc w:val="both"/>
      </w:pPr>
      <w:del w:id="354" w:author="Combined Commenters" w:date="2022-05-26T10:46:00Z">
        <w:r w:rsidDel="00482E37">
          <w:delText xml:space="preserve">The calculation of </w:delText>
        </w:r>
        <w:commentRangeStart w:id="355"/>
        <w:r w:rsidDel="00482E37">
          <w:delText xml:space="preserve">summer </w:delText>
        </w:r>
        <w:commentRangeEnd w:id="355"/>
        <w:r w:rsidR="00482E37" w:rsidDel="00482E37">
          <w:rPr>
            <w:rStyle w:val="CommentReference"/>
          </w:rPr>
          <w:commentReference w:id="355"/>
        </w:r>
        <w:r w:rsidR="00781746" w:rsidDel="00482E37">
          <w:rPr>
            <w:iCs/>
            <w:szCs w:val="20"/>
          </w:rPr>
          <w:delText>Maximum Daily Resource Planned Outage Capacity</w:delText>
        </w:r>
        <w:r w:rsidR="006C5A84" w:rsidDel="00482E37">
          <w:delText xml:space="preserve"> </w:delText>
        </w:r>
        <w:r w:rsidDel="00482E37">
          <w:delText xml:space="preserve">values </w:delText>
        </w:r>
        <w:r w:rsidR="000E7AEB" w:rsidDel="00482E37">
          <w:delText xml:space="preserve">for </w:delText>
        </w:r>
        <w:r w:rsidR="00666753" w:rsidDel="00482E37">
          <w:delText xml:space="preserve">thermal </w:delText>
        </w:r>
        <w:r w:rsidDel="00482E37">
          <w:delText>Generation R</w:delText>
        </w:r>
        <w:r w:rsidR="000E7AEB" w:rsidDel="00482E37">
          <w:delText xml:space="preserve">esources </w:delText>
        </w:r>
        <w:r w:rsidDel="00482E37">
          <w:delText xml:space="preserve">described </w:delText>
        </w:r>
        <w:r w:rsidR="006C5A84" w:rsidDel="00482E37">
          <w:delText xml:space="preserve">in equation </w:delText>
        </w:r>
        <w:r w:rsidDel="00482E37">
          <w:delText>2.1</w:delText>
        </w:r>
        <w:r w:rsidR="006C5A84" w:rsidDel="00482E37">
          <w:delText xml:space="preserve"> should not exceed 105% of the historical maximum Resource Planned Outage Capacity </w:delText>
        </w:r>
        <w:r w:rsidR="000E7AEB" w:rsidDel="00482E37">
          <w:delText xml:space="preserve">of </w:delText>
        </w:r>
        <w:r w:rsidR="00666753" w:rsidDel="00482E37">
          <w:delText xml:space="preserve">thermal </w:delText>
        </w:r>
        <w:r w:rsidDel="00482E37">
          <w:delText>Generation R</w:delText>
        </w:r>
        <w:r w:rsidR="000E7AEB" w:rsidDel="00482E37">
          <w:delText xml:space="preserve">esources from </w:delText>
        </w:r>
        <w:r w:rsidR="006C5A84" w:rsidDel="00482E37">
          <w:delText xml:space="preserve">the previous three </w:delText>
        </w:r>
        <w:r w:rsidR="005B2973" w:rsidDel="00482E37">
          <w:delText>summer season</w:delText>
        </w:r>
        <w:r w:rsidR="007E11E7" w:rsidDel="00482E37">
          <w:delText xml:space="preserve">s, and the calculation of the winter </w:delText>
        </w:r>
        <w:r w:rsidR="00781746" w:rsidDel="00482E37">
          <w:rPr>
            <w:iCs/>
            <w:szCs w:val="20"/>
          </w:rPr>
          <w:delText>Maximum Daily Resource Planned Outage Capacity</w:delText>
        </w:r>
        <w:r w:rsidR="007E11E7" w:rsidDel="00482E37">
          <w:delText xml:space="preserve"> values for thermal Generation Resources should not exceed 10</w:delText>
        </w:r>
      </w:del>
      <w:ins w:id="356" w:author="Huang, Fred" w:date="2022-05-21T12:17:00Z">
        <w:del w:id="357" w:author="Combined Commenters" w:date="2022-05-26T10:46:00Z">
          <w:r w:rsidR="00DE0D19" w:rsidDel="00482E37">
            <w:delText>5</w:delText>
          </w:r>
        </w:del>
      </w:ins>
      <w:del w:id="358" w:author="Combined Commenters" w:date="2022-05-26T10:46:00Z">
        <w:r w:rsidR="007E11E7" w:rsidDel="00482E37">
          <w:delText xml:space="preserve">% of the </w:delText>
        </w:r>
        <w:r w:rsidR="00BD3774" w:rsidDel="00482E37">
          <w:delText xml:space="preserve">historical </w:delText>
        </w:r>
        <w:r w:rsidR="007E11E7" w:rsidDel="00482E37">
          <w:delText>maximum Resource Planned Outage Capacity of thermal Generation Resources from the previous three winter seasons</w:delText>
        </w:r>
        <w:r w:rsidR="006C5A84" w:rsidDel="00482E37">
          <w:delText>.</w:delText>
        </w:r>
        <w:commentRangeEnd w:id="352"/>
        <w:r w:rsidR="00482E37" w:rsidDel="00482E37">
          <w:rPr>
            <w:rStyle w:val="CommentReference"/>
          </w:rPr>
          <w:commentReference w:id="352"/>
        </w:r>
      </w:del>
    </w:p>
    <w:p w14:paraId="4A2D76B6" w14:textId="6AA671D7" w:rsidR="006C5A84" w:rsidRPr="005C0453" w:rsidRDefault="00781746" w:rsidP="00082186">
      <w:pPr>
        <w:pStyle w:val="Heading2"/>
      </w:pPr>
      <w:bookmarkStart w:id="359" w:name="_Toc103062882"/>
      <w:r>
        <w:rPr>
          <w:iCs/>
        </w:rPr>
        <w:t>Maximum Daily Resource Planned Outage Capacity</w:t>
      </w:r>
      <w:r w:rsidR="006C5A84">
        <w:t xml:space="preserve"> for Intermittent Renewable Resources</w:t>
      </w:r>
      <w:r w:rsidR="00F54E80">
        <w:t xml:space="preserve"> (IRR)</w:t>
      </w:r>
      <w:bookmarkEnd w:id="359"/>
    </w:p>
    <w:p w14:paraId="58FEEB8E" w14:textId="05FB30B0" w:rsidR="006C5A84" w:rsidRDefault="00781746" w:rsidP="00793D68">
      <w:pPr>
        <w:tabs>
          <w:tab w:val="center" w:pos="0"/>
        </w:tabs>
        <w:jc w:val="both"/>
      </w:pPr>
      <w:commentRangeStart w:id="360"/>
      <w:r>
        <w:rPr>
          <w:iCs/>
          <w:szCs w:val="20"/>
        </w:rPr>
        <w:t>Maximum Daily Resource Planned Outage Capacity</w:t>
      </w:r>
      <w:r w:rsidR="006C5A84">
        <w:t xml:space="preserve"> for IRR</w:t>
      </w:r>
      <w:r w:rsidR="00BD3774">
        <w:t>s</w:t>
      </w:r>
      <w:r w:rsidR="006C5A84">
        <w:t xml:space="preserve"> is </w:t>
      </w:r>
      <w:r w:rsidR="006B2AE4">
        <w:t xml:space="preserve">calculated </w:t>
      </w:r>
      <w:r w:rsidR="006C5A84">
        <w:t xml:space="preserve">based on 105% of </w:t>
      </w:r>
      <w:r w:rsidR="00BD3774">
        <w:t xml:space="preserve">the </w:t>
      </w:r>
      <w:r w:rsidR="006C5A84">
        <w:t>historical maximum Resource Planned Outages for IRR</w:t>
      </w:r>
      <w:r w:rsidR="00BD3774">
        <w:t>s</w:t>
      </w:r>
      <w:r w:rsidR="006C5A84">
        <w:t xml:space="preserve"> </w:t>
      </w:r>
      <w:r w:rsidR="00F54E80">
        <w:t xml:space="preserve">from </w:t>
      </w:r>
      <w:r w:rsidR="006C5A84">
        <w:t>the previous three years.</w:t>
      </w:r>
      <w:commentRangeEnd w:id="360"/>
      <w:r w:rsidR="00482E37">
        <w:rPr>
          <w:rStyle w:val="CommentReference"/>
        </w:rPr>
        <w:commentReference w:id="360"/>
      </w:r>
    </w:p>
    <w:p w14:paraId="2AF92DDF" w14:textId="7C0972F8" w:rsidR="00666753" w:rsidRDefault="00F23074" w:rsidP="00082186">
      <w:pPr>
        <w:pStyle w:val="Heading2"/>
      </w:pPr>
      <w:bookmarkStart w:id="361" w:name="_Toc103062883"/>
      <w:r>
        <w:t xml:space="preserve">Resource Planned Outage </w:t>
      </w:r>
      <w:r w:rsidR="00BD3774">
        <w:t xml:space="preserve">Plan </w:t>
      </w:r>
      <w:r>
        <w:t xml:space="preserve">Review for </w:t>
      </w:r>
      <w:r w:rsidR="00666753">
        <w:t>Other Resources</w:t>
      </w:r>
      <w:bookmarkEnd w:id="361"/>
    </w:p>
    <w:p w14:paraId="6ABADC58" w14:textId="0AEE5CEC" w:rsidR="000B47A1" w:rsidRDefault="000B47A1" w:rsidP="00082186">
      <w:pPr>
        <w:pStyle w:val="Heading3"/>
      </w:pPr>
      <w:r>
        <w:t>Nuclear Generation Resource</w:t>
      </w:r>
      <w:r w:rsidR="00BD3774">
        <w:t>s</w:t>
      </w:r>
    </w:p>
    <w:p w14:paraId="7E42E1E2" w14:textId="3B99B4B3" w:rsidR="000B47A1" w:rsidRDefault="000B47A1" w:rsidP="000B47A1">
      <w:pPr>
        <w:pStyle w:val="BodyText"/>
      </w:pPr>
      <w:r>
        <w:t xml:space="preserve">In accordance with Protocol Section 3.1.6(6), </w:t>
      </w:r>
      <w:r w:rsidR="00527ED8">
        <w:t xml:space="preserve">ERCOT will approve Planned Outages </w:t>
      </w:r>
      <w:r>
        <w:t>for nuclear Generation Resources</w:t>
      </w:r>
      <w:r w:rsidR="00527ED8">
        <w:t xml:space="preserve"> without </w:t>
      </w:r>
      <w:r w:rsidR="00EA79D3">
        <w:t>regard</w:t>
      </w:r>
      <w:r w:rsidR="00527ED8">
        <w:t xml:space="preserve"> to Outage capacity available within the </w:t>
      </w:r>
      <w:r w:rsidR="00781746">
        <w:rPr>
          <w:iCs/>
          <w:szCs w:val="20"/>
        </w:rPr>
        <w:t>Maximum Daily Resource Planned Outage Capacity</w:t>
      </w:r>
      <w:r>
        <w:t xml:space="preserve">.  </w:t>
      </w:r>
    </w:p>
    <w:p w14:paraId="4F370AC8" w14:textId="6C7D7E56" w:rsidR="000B47A1" w:rsidRDefault="000B47A1" w:rsidP="00082186">
      <w:pPr>
        <w:pStyle w:val="Heading3"/>
        <w:tabs>
          <w:tab w:val="num" w:pos="360"/>
        </w:tabs>
      </w:pPr>
      <w:r>
        <w:lastRenderedPageBreak/>
        <w:t>Industrial generation facilities</w:t>
      </w:r>
    </w:p>
    <w:p w14:paraId="0DA5897B" w14:textId="4554DF98" w:rsidR="000B47A1" w:rsidRPr="000B47A1" w:rsidRDefault="000B47A1" w:rsidP="000B47A1">
      <w:pPr>
        <w:pStyle w:val="BodyText"/>
      </w:pPr>
      <w:r>
        <w:t xml:space="preserve">In accordance with Protocol Section 3.1.6 (7), </w:t>
      </w:r>
      <w:r w:rsidR="004074D2">
        <w:t xml:space="preserve">ERCOT will </w:t>
      </w:r>
      <w:r w:rsidR="00527ED8" w:rsidRPr="00527ED8">
        <w:t xml:space="preserve">approve an Outage plan for a Generation Resource that is part of an </w:t>
      </w:r>
      <w:r w:rsidR="004074D2">
        <w:t>IGF</w:t>
      </w:r>
      <w:r w:rsidR="006E2819">
        <w:t xml:space="preserve">, even if the Outage would cause the outage capacity to exceed the </w:t>
      </w:r>
      <w:r w:rsidR="00781746">
        <w:rPr>
          <w:iCs/>
          <w:szCs w:val="20"/>
        </w:rPr>
        <w:t>Maximum Daily Resource Planned Outage Capacity</w:t>
      </w:r>
      <w:r w:rsidR="006E2819">
        <w:t>,</w:t>
      </w:r>
      <w:r w:rsidR="004074D2">
        <w:t xml:space="preserve"> </w:t>
      </w:r>
      <w:r w:rsidR="00527ED8" w:rsidRPr="00527ED8">
        <w:t xml:space="preserve">if the plan states that the Generation Resource is part of an </w:t>
      </w:r>
      <w:r w:rsidR="004074D2">
        <w:t>IGF</w:t>
      </w:r>
      <w:r w:rsidR="00527ED8" w:rsidRPr="00527ED8">
        <w:t>, as described in Utilities Code § 39.151(</w:t>
      </w:r>
      <w:r w:rsidR="00527ED8" w:rsidRPr="001E452C">
        <w:rPr>
          <w:i/>
          <w:iCs/>
        </w:rPr>
        <w:t>l</w:t>
      </w:r>
      <w:r w:rsidR="00527ED8" w:rsidRPr="00527ED8">
        <w:t>), and that the Outage is necessitated by the operational needs of an industrial Load normally served by the Generation Resource</w:t>
      </w:r>
      <w:r w:rsidR="004074D2">
        <w:t xml:space="preserve">.  </w:t>
      </w:r>
      <w:r w:rsidR="006E2819">
        <w:t xml:space="preserve">However, </w:t>
      </w:r>
      <w:r w:rsidR="00527ED8" w:rsidRPr="00527ED8">
        <w:t xml:space="preserve">ERCOT </w:t>
      </w:r>
      <w:r w:rsidR="006E2819">
        <w:t>will not</w:t>
      </w:r>
      <w:r w:rsidR="00527ED8" w:rsidRPr="00527ED8">
        <w:t xml:space="preserve"> approve the Outage plan if ERCOT determines the Outage will impair </w:t>
      </w:r>
      <w:r w:rsidR="004074D2">
        <w:t>its</w:t>
      </w:r>
      <w:r w:rsidR="00527ED8" w:rsidRPr="00527ED8">
        <w:t xml:space="preserve"> ability to ensure transmission security</w:t>
      </w:r>
      <w:r>
        <w:t xml:space="preserve">.  </w:t>
      </w:r>
    </w:p>
    <w:p w14:paraId="047D1560" w14:textId="3A22C714" w:rsidR="00666753" w:rsidRDefault="00666753" w:rsidP="00082186">
      <w:pPr>
        <w:pStyle w:val="Heading3"/>
        <w:tabs>
          <w:tab w:val="num" w:pos="360"/>
        </w:tabs>
      </w:pPr>
      <w:r>
        <w:t>Energy Storage Resources (ESR)</w:t>
      </w:r>
    </w:p>
    <w:p w14:paraId="30F3BC71" w14:textId="27CBAC0C" w:rsidR="00666753" w:rsidRPr="00666753" w:rsidRDefault="00666753" w:rsidP="00666753">
      <w:pPr>
        <w:tabs>
          <w:tab w:val="center" w:pos="0"/>
        </w:tabs>
        <w:rPr>
          <w:iCs/>
          <w:szCs w:val="20"/>
        </w:rPr>
      </w:pPr>
      <w:r w:rsidRPr="00666753">
        <w:rPr>
          <w:iCs/>
          <w:szCs w:val="20"/>
        </w:rPr>
        <w:t xml:space="preserve">Currently, </w:t>
      </w:r>
      <w:r w:rsidR="00BD3774">
        <w:rPr>
          <w:iCs/>
          <w:szCs w:val="20"/>
        </w:rPr>
        <w:t xml:space="preserve">the capacity of </w:t>
      </w:r>
      <w:r w:rsidRPr="00666753">
        <w:rPr>
          <w:iCs/>
          <w:szCs w:val="20"/>
        </w:rPr>
        <w:t xml:space="preserve">Energy Storage Resources (ESRs) is assumed </w:t>
      </w:r>
      <w:r w:rsidR="00BD3774">
        <w:rPr>
          <w:iCs/>
          <w:szCs w:val="20"/>
        </w:rPr>
        <w:t xml:space="preserve">to be </w:t>
      </w:r>
      <w:r w:rsidRPr="00666753">
        <w:rPr>
          <w:iCs/>
          <w:szCs w:val="20"/>
        </w:rPr>
        <w:t>zero</w:t>
      </w:r>
      <w:r w:rsidR="00BD3774">
        <w:rPr>
          <w:iCs/>
          <w:szCs w:val="20"/>
        </w:rPr>
        <w:t>,</w:t>
      </w:r>
      <w:r w:rsidRPr="00666753">
        <w:rPr>
          <w:iCs/>
          <w:szCs w:val="20"/>
        </w:rPr>
        <w:t xml:space="preserve"> consistent with </w:t>
      </w:r>
      <w:r w:rsidR="00BD3774">
        <w:rPr>
          <w:iCs/>
          <w:szCs w:val="20"/>
        </w:rPr>
        <w:t>the</w:t>
      </w:r>
      <w:ins w:id="362" w:author="Huang, Fred" w:date="2022-05-21T12:20:00Z">
        <w:r w:rsidR="00DE0D19">
          <w:rPr>
            <w:iCs/>
            <w:szCs w:val="20"/>
          </w:rPr>
          <w:t xml:space="preserve"> Protocol Section 3.2.6.2.2</w:t>
        </w:r>
      </w:ins>
      <w:del w:id="363" w:author="Huang, Fred" w:date="2022-05-21T12:20:00Z">
        <w:r w:rsidR="00BD3774" w:rsidDel="00DE0D19">
          <w:rPr>
            <w:iCs/>
            <w:szCs w:val="20"/>
          </w:rPr>
          <w:delText xml:space="preserve"> </w:delText>
        </w:r>
        <w:r w:rsidRPr="00666753" w:rsidDel="00DE0D19">
          <w:rPr>
            <w:iCs/>
            <w:szCs w:val="20"/>
          </w:rPr>
          <w:delText>SARA</w:delText>
        </w:r>
      </w:del>
      <w:r w:rsidR="00BD3774">
        <w:rPr>
          <w:iCs/>
          <w:szCs w:val="20"/>
        </w:rPr>
        <w:t>,</w:t>
      </w:r>
      <w:r w:rsidRPr="00666753">
        <w:rPr>
          <w:iCs/>
          <w:szCs w:val="20"/>
        </w:rPr>
        <w:t xml:space="preserve"> because nearly all </w:t>
      </w:r>
      <w:r w:rsidR="00BD3774">
        <w:rPr>
          <w:iCs/>
          <w:szCs w:val="20"/>
        </w:rPr>
        <w:t>ESRs</w:t>
      </w:r>
      <w:r w:rsidRPr="00666753">
        <w:rPr>
          <w:iCs/>
          <w:szCs w:val="20"/>
        </w:rPr>
        <w:t xml:space="preserve"> are </w:t>
      </w:r>
      <w:r w:rsidR="006E2819">
        <w:rPr>
          <w:iCs/>
          <w:szCs w:val="20"/>
        </w:rPr>
        <w:t>using their capacity</w:t>
      </w:r>
      <w:r w:rsidRPr="00666753">
        <w:rPr>
          <w:iCs/>
          <w:szCs w:val="20"/>
        </w:rPr>
        <w:t xml:space="preserve"> to provide Ancillary Service</w:t>
      </w:r>
      <w:r w:rsidR="00527ED8">
        <w:rPr>
          <w:iCs/>
          <w:szCs w:val="20"/>
        </w:rPr>
        <w:t>s</w:t>
      </w:r>
      <w:r w:rsidRPr="00666753">
        <w:rPr>
          <w:iCs/>
          <w:szCs w:val="20"/>
        </w:rPr>
        <w:t xml:space="preserve"> rather than </w:t>
      </w:r>
      <w:r w:rsidR="00EA79D3">
        <w:rPr>
          <w:iCs/>
          <w:szCs w:val="20"/>
        </w:rPr>
        <w:t>making</w:t>
      </w:r>
      <w:r w:rsidR="006E2819">
        <w:rPr>
          <w:iCs/>
          <w:szCs w:val="20"/>
        </w:rPr>
        <w:t xml:space="preserve"> that </w:t>
      </w:r>
      <w:r w:rsidRPr="00666753">
        <w:rPr>
          <w:iCs/>
          <w:szCs w:val="20"/>
        </w:rPr>
        <w:t xml:space="preserve">capacity available to meet system peak loads.  Therefore, </w:t>
      </w:r>
      <w:r w:rsidR="006E2819">
        <w:rPr>
          <w:iCs/>
          <w:szCs w:val="20"/>
        </w:rPr>
        <w:t xml:space="preserve">ERCOT does not intend to apply </w:t>
      </w:r>
      <w:r w:rsidR="002605C5">
        <w:rPr>
          <w:iCs/>
          <w:szCs w:val="20"/>
        </w:rPr>
        <w:t xml:space="preserve">the </w:t>
      </w:r>
      <w:r w:rsidR="00781746">
        <w:rPr>
          <w:iCs/>
          <w:szCs w:val="20"/>
        </w:rPr>
        <w:t>Maximum Daily Resource Planned Outage Capacity</w:t>
      </w:r>
      <w:r w:rsidRPr="00666753">
        <w:rPr>
          <w:iCs/>
          <w:szCs w:val="20"/>
        </w:rPr>
        <w:t xml:space="preserve"> </w:t>
      </w:r>
      <w:r w:rsidR="006E2819">
        <w:rPr>
          <w:iCs/>
          <w:szCs w:val="20"/>
        </w:rPr>
        <w:t>in reviewing</w:t>
      </w:r>
      <w:r w:rsidR="006E2819" w:rsidRPr="00666753">
        <w:rPr>
          <w:iCs/>
          <w:szCs w:val="20"/>
        </w:rPr>
        <w:t xml:space="preserve"> </w:t>
      </w:r>
      <w:r w:rsidR="00EA79D3">
        <w:rPr>
          <w:iCs/>
          <w:szCs w:val="20"/>
        </w:rPr>
        <w:t xml:space="preserve">Planned Outage plans for </w:t>
      </w:r>
      <w:r w:rsidRPr="00666753">
        <w:rPr>
          <w:iCs/>
          <w:szCs w:val="20"/>
        </w:rPr>
        <w:t>ESRs</w:t>
      </w:r>
      <w:r w:rsidR="006E2819">
        <w:rPr>
          <w:iCs/>
          <w:szCs w:val="20"/>
        </w:rPr>
        <w:t>.</w:t>
      </w:r>
      <w:r w:rsidRPr="00666753">
        <w:rPr>
          <w:iCs/>
          <w:szCs w:val="20"/>
        </w:rPr>
        <w:t xml:space="preserve"> </w:t>
      </w:r>
      <w:r w:rsidR="006E2819">
        <w:rPr>
          <w:iCs/>
          <w:szCs w:val="20"/>
        </w:rPr>
        <w:t>However,</w:t>
      </w:r>
      <w:r w:rsidR="006E2819" w:rsidRPr="00666753">
        <w:rPr>
          <w:iCs/>
          <w:szCs w:val="20"/>
        </w:rPr>
        <w:t xml:space="preserve"> </w:t>
      </w:r>
      <w:r w:rsidRPr="00666753">
        <w:rPr>
          <w:iCs/>
          <w:szCs w:val="20"/>
        </w:rPr>
        <w:t>ESR Planned Outage</w:t>
      </w:r>
      <w:r w:rsidR="006E2819">
        <w:rPr>
          <w:iCs/>
          <w:szCs w:val="20"/>
        </w:rPr>
        <w:t xml:space="preserve"> plans</w:t>
      </w:r>
      <w:r w:rsidRPr="00666753">
        <w:rPr>
          <w:iCs/>
          <w:szCs w:val="20"/>
        </w:rPr>
        <w:t xml:space="preserve"> </w:t>
      </w:r>
      <w:r w:rsidR="006E2819">
        <w:rPr>
          <w:iCs/>
          <w:szCs w:val="20"/>
        </w:rPr>
        <w:t>are</w:t>
      </w:r>
      <w:r w:rsidRPr="00666753">
        <w:rPr>
          <w:iCs/>
          <w:szCs w:val="20"/>
        </w:rPr>
        <w:t xml:space="preserve"> subject to transmission security assessment.   </w:t>
      </w:r>
    </w:p>
    <w:p w14:paraId="62A29516" w14:textId="4EF3A94A" w:rsidR="009037C4" w:rsidRPr="005C0453" w:rsidRDefault="00F23074" w:rsidP="00082186">
      <w:pPr>
        <w:pStyle w:val="Heading3"/>
        <w:tabs>
          <w:tab w:val="num" w:pos="360"/>
        </w:tabs>
      </w:pPr>
      <w:r>
        <w:t>Distributed Generation Resources (DGR), and Distributed Energy Storage Resources (DESR)</w:t>
      </w:r>
    </w:p>
    <w:p w14:paraId="2C2EDC7A" w14:textId="4BD79305" w:rsidR="007E2347" w:rsidRDefault="00441632" w:rsidP="00666753">
      <w:pPr>
        <w:tabs>
          <w:tab w:val="center" w:pos="0"/>
        </w:tabs>
        <w:rPr>
          <w:iCs/>
          <w:szCs w:val="20"/>
        </w:rPr>
      </w:pPr>
      <w:r>
        <w:rPr>
          <w:iCs/>
          <w:szCs w:val="20"/>
        </w:rPr>
        <w:t>T</w:t>
      </w:r>
      <w:r w:rsidR="006E2819">
        <w:rPr>
          <w:iCs/>
          <w:szCs w:val="20"/>
        </w:rPr>
        <w:t xml:space="preserve">he capacity contribution of </w:t>
      </w:r>
      <w:r w:rsidR="007E2347">
        <w:rPr>
          <w:iCs/>
          <w:szCs w:val="20"/>
        </w:rPr>
        <w:t xml:space="preserve">DGRs and DESRs </w:t>
      </w:r>
      <w:r w:rsidR="006E2819">
        <w:rPr>
          <w:iCs/>
          <w:szCs w:val="20"/>
        </w:rPr>
        <w:t xml:space="preserve">to meet system peak load </w:t>
      </w:r>
      <w:r w:rsidR="007E2347">
        <w:rPr>
          <w:iCs/>
          <w:szCs w:val="20"/>
        </w:rPr>
        <w:t xml:space="preserve">is assumed </w:t>
      </w:r>
      <w:r w:rsidR="006E2819">
        <w:rPr>
          <w:iCs/>
          <w:szCs w:val="20"/>
        </w:rPr>
        <w:t xml:space="preserve">to be </w:t>
      </w:r>
      <w:r w:rsidR="007E2347">
        <w:rPr>
          <w:iCs/>
          <w:szCs w:val="20"/>
        </w:rPr>
        <w:t xml:space="preserve">zero.  Therefore, </w:t>
      </w:r>
      <w:r w:rsidR="009C7200">
        <w:rPr>
          <w:iCs/>
          <w:szCs w:val="20"/>
        </w:rPr>
        <w:t xml:space="preserve">ERCOT does not intend to apply </w:t>
      </w:r>
      <w:r w:rsidR="002605C5">
        <w:rPr>
          <w:iCs/>
          <w:szCs w:val="20"/>
        </w:rPr>
        <w:t xml:space="preserve">the </w:t>
      </w:r>
      <w:r w:rsidR="00781746">
        <w:rPr>
          <w:iCs/>
          <w:szCs w:val="20"/>
        </w:rPr>
        <w:t>Maximum Daily Resource Planned Outage Capacity</w:t>
      </w:r>
      <w:r w:rsidR="009C7200">
        <w:rPr>
          <w:iCs/>
          <w:szCs w:val="20"/>
        </w:rPr>
        <w:t xml:space="preserve"> in reviewing </w:t>
      </w:r>
      <w:r w:rsidR="006E2819">
        <w:rPr>
          <w:iCs/>
          <w:szCs w:val="20"/>
        </w:rPr>
        <w:t>DGR and DESR Planned Outage plans</w:t>
      </w:r>
      <w:r w:rsidR="009C7200">
        <w:rPr>
          <w:iCs/>
          <w:szCs w:val="20"/>
        </w:rPr>
        <w:t>.</w:t>
      </w:r>
      <w:r w:rsidR="007E2347">
        <w:rPr>
          <w:iCs/>
          <w:szCs w:val="20"/>
        </w:rPr>
        <w:t xml:space="preserve"> </w:t>
      </w:r>
      <w:r w:rsidR="009C7200">
        <w:rPr>
          <w:iCs/>
          <w:szCs w:val="20"/>
        </w:rPr>
        <w:t xml:space="preserve"> However,</w:t>
      </w:r>
      <w:r w:rsidR="007E2347">
        <w:rPr>
          <w:iCs/>
          <w:szCs w:val="20"/>
        </w:rPr>
        <w:t xml:space="preserve"> Planned Outage </w:t>
      </w:r>
      <w:r w:rsidR="009C7200">
        <w:rPr>
          <w:iCs/>
          <w:szCs w:val="20"/>
        </w:rPr>
        <w:t xml:space="preserve">plans </w:t>
      </w:r>
      <w:r w:rsidR="007E2347">
        <w:rPr>
          <w:iCs/>
          <w:szCs w:val="20"/>
        </w:rPr>
        <w:t xml:space="preserve">for DGRs and DESRs </w:t>
      </w:r>
      <w:r w:rsidR="009C7200">
        <w:rPr>
          <w:iCs/>
          <w:szCs w:val="20"/>
        </w:rPr>
        <w:t>are</w:t>
      </w:r>
      <w:r w:rsidR="007E2347">
        <w:rPr>
          <w:iCs/>
          <w:szCs w:val="20"/>
        </w:rPr>
        <w:t xml:space="preserve"> subject to transmission security assessment. </w:t>
      </w:r>
    </w:p>
    <w:p w14:paraId="6F520500" w14:textId="77777777" w:rsidR="009037C4" w:rsidRDefault="009037C4" w:rsidP="00793D68">
      <w:pPr>
        <w:tabs>
          <w:tab w:val="center" w:pos="0"/>
        </w:tabs>
        <w:jc w:val="both"/>
      </w:pPr>
    </w:p>
    <w:p w14:paraId="6671B355" w14:textId="69EEF1A4" w:rsidR="006C5A84" w:rsidRPr="008B0152" w:rsidRDefault="00781746" w:rsidP="00A0164F">
      <w:pPr>
        <w:pStyle w:val="Heading1"/>
        <w:spacing w:before="240"/>
      </w:pPr>
      <w:bookmarkStart w:id="364" w:name="_Toc103062884"/>
      <w:r>
        <w:rPr>
          <w:iCs/>
        </w:rPr>
        <w:t>Maximum Daily Resource Planned Outage Capacity</w:t>
      </w:r>
      <w:r w:rsidR="006C5A84">
        <w:t xml:space="preserve"> for Seven days or less prior to operating day</w:t>
      </w:r>
      <w:bookmarkStart w:id="365" w:name="_Toc302383743"/>
      <w:bookmarkEnd w:id="364"/>
    </w:p>
    <w:p w14:paraId="41F5C4D1" w14:textId="6F060C02" w:rsidR="006C5A84" w:rsidRDefault="004F02CA" w:rsidP="006C5A84">
      <w:pPr>
        <w:pStyle w:val="BodyText"/>
        <w:jc w:val="both"/>
        <w:rPr>
          <w:iCs/>
          <w:szCs w:val="20"/>
        </w:rPr>
      </w:pPr>
      <w:r>
        <w:rPr>
          <w:iCs/>
          <w:szCs w:val="20"/>
        </w:rPr>
        <w:t xml:space="preserve">The </w:t>
      </w:r>
      <w:r w:rsidR="00781746">
        <w:rPr>
          <w:iCs/>
          <w:szCs w:val="20"/>
        </w:rPr>
        <w:t>Maximum Daily Resource Planned Outage Capacity</w:t>
      </w:r>
      <w:r>
        <w:rPr>
          <w:iCs/>
          <w:szCs w:val="20"/>
        </w:rPr>
        <w:t xml:space="preserve"> is calculated to be consistent with the inputs used for an Outage Adjustment Evaluation (OAE) as described in the </w:t>
      </w:r>
      <w:r w:rsidR="003A2635">
        <w:rPr>
          <w:iCs/>
          <w:szCs w:val="20"/>
        </w:rPr>
        <w:t>Protocol</w:t>
      </w:r>
      <w:r>
        <w:rPr>
          <w:iCs/>
          <w:szCs w:val="20"/>
        </w:rPr>
        <w:t xml:space="preserve"> 3.1.6.9.  </w:t>
      </w:r>
      <w:bookmarkEnd w:id="365"/>
    </w:p>
    <w:p w14:paraId="4B31A55E" w14:textId="7B5F0CDE" w:rsidR="00FA3C81" w:rsidRPr="005C0453" w:rsidRDefault="00781746" w:rsidP="00082186">
      <w:pPr>
        <w:pStyle w:val="Heading2"/>
      </w:pPr>
      <w:bookmarkStart w:id="366" w:name="_Toc103062885"/>
      <w:commentRangeStart w:id="367"/>
      <w:r>
        <w:rPr>
          <w:iCs/>
        </w:rPr>
        <w:t>Maximum Daily Resource Planned Outage Capacity</w:t>
      </w:r>
      <w:r w:rsidR="00FA3C81">
        <w:t xml:space="preserve"> for </w:t>
      </w:r>
      <w:r w:rsidR="00666753">
        <w:t>Thermal</w:t>
      </w:r>
      <w:r w:rsidR="00FA3C81">
        <w:t xml:space="preserve"> </w:t>
      </w:r>
      <w:r w:rsidR="009C7200">
        <w:t xml:space="preserve">Generation </w:t>
      </w:r>
      <w:r w:rsidR="00FA3C81">
        <w:t>Resources</w:t>
      </w:r>
      <w:bookmarkEnd w:id="366"/>
      <w:commentRangeEnd w:id="367"/>
      <w:r w:rsidR="00482E37">
        <w:rPr>
          <w:rStyle w:val="CommentReference"/>
          <w:b w:val="0"/>
        </w:rPr>
        <w:commentReference w:id="367"/>
      </w:r>
    </w:p>
    <w:p w14:paraId="7B9C6D2C" w14:textId="003A7642" w:rsidR="00C40A9F" w:rsidRDefault="00781746" w:rsidP="00666753">
      <w:pPr>
        <w:tabs>
          <w:tab w:val="center" w:pos="0"/>
        </w:tabs>
      </w:pPr>
      <w:r>
        <w:rPr>
          <w:iCs/>
          <w:szCs w:val="20"/>
        </w:rPr>
        <w:t>Maximum Daily Resource Planned Outage Capacity</w:t>
      </w:r>
      <w:r w:rsidR="00FA3C81">
        <w:t xml:space="preserve"> for </w:t>
      </w:r>
      <w:r w:rsidR="00666753">
        <w:t xml:space="preserve">thermal </w:t>
      </w:r>
      <w:r w:rsidR="009C7200">
        <w:t>Generation R</w:t>
      </w:r>
      <w:r w:rsidR="00FA3C81">
        <w:t xml:space="preserve">esources = </w:t>
      </w:r>
      <w:r w:rsidR="00C40A9F">
        <w:t>seasonal maximum capacity of Generation Resource</w:t>
      </w:r>
      <w:r w:rsidR="00446F8C">
        <w:t>s</w:t>
      </w:r>
      <w:r w:rsidR="00C40A9F">
        <w:t xml:space="preserve"> for non-IRR and non-</w:t>
      </w:r>
      <w:r w:rsidR="00696731">
        <w:t>PUN</w:t>
      </w:r>
      <w:r w:rsidR="00C40A9F">
        <w:t xml:space="preserve"> </w:t>
      </w:r>
      <w:r w:rsidR="00FA3C81">
        <w:t xml:space="preserve">+ wind forecast + solar forecast + </w:t>
      </w:r>
      <w:r w:rsidR="006C198A">
        <w:t xml:space="preserve">capacity from </w:t>
      </w:r>
      <w:r w:rsidR="00696731">
        <w:t>p</w:t>
      </w:r>
      <w:r w:rsidR="006C198A">
        <w:t xml:space="preserve">rivate </w:t>
      </w:r>
      <w:r w:rsidR="00696731">
        <w:t>u</w:t>
      </w:r>
      <w:r w:rsidR="006C198A">
        <w:t xml:space="preserve">se </w:t>
      </w:r>
      <w:r w:rsidR="00696731">
        <w:t>n</w:t>
      </w:r>
      <w:r w:rsidR="006C198A">
        <w:t xml:space="preserve">etwork + </w:t>
      </w:r>
      <w:r w:rsidR="009C7200">
        <w:t>DC</w:t>
      </w:r>
      <w:r w:rsidR="006C198A">
        <w:t xml:space="preserve"> </w:t>
      </w:r>
      <w:r w:rsidR="009C7200">
        <w:t>T</w:t>
      </w:r>
      <w:r w:rsidR="006C198A">
        <w:t xml:space="preserve">ie capacity – </w:t>
      </w:r>
      <w:r w:rsidR="00056B72">
        <w:t xml:space="preserve">unplanned </w:t>
      </w:r>
      <w:proofErr w:type="spellStart"/>
      <w:r w:rsidR="006C198A">
        <w:t>outaged</w:t>
      </w:r>
      <w:proofErr w:type="spellEnd"/>
      <w:r w:rsidR="006C198A">
        <w:t xml:space="preserve"> capacity of </w:t>
      </w:r>
      <w:r w:rsidR="00666753">
        <w:t>thermal</w:t>
      </w:r>
      <w:r w:rsidR="006C198A">
        <w:t xml:space="preserve"> </w:t>
      </w:r>
      <w:r w:rsidR="009C7200">
        <w:t>Generation R</w:t>
      </w:r>
      <w:r w:rsidR="00446F8C">
        <w:t>esource</w:t>
      </w:r>
      <w:r w:rsidR="00666753">
        <w:t>s</w:t>
      </w:r>
      <w:r w:rsidR="00446F8C">
        <w:t xml:space="preserve"> </w:t>
      </w:r>
      <w:r w:rsidR="006C198A">
        <w:t xml:space="preserve">– </w:t>
      </w:r>
      <w:r w:rsidR="009C7200">
        <w:t>L</w:t>
      </w:r>
      <w:r w:rsidR="006C198A">
        <w:t>oad forecast</w:t>
      </w:r>
      <w:r w:rsidR="00D33FEC">
        <w:t xml:space="preserve"> </w:t>
      </w:r>
      <w:commentRangeStart w:id="368"/>
      <w:del w:id="369" w:author="Combined Commenters" w:date="2022-05-26T10:47:00Z">
        <w:r w:rsidR="00D33FEC" w:rsidDel="00482E37">
          <w:delText xml:space="preserve">– targeted reserve levels </w:delText>
        </w:r>
      </w:del>
      <w:commentRangeEnd w:id="368"/>
      <w:r w:rsidR="00482E37">
        <w:rPr>
          <w:rStyle w:val="CommentReference"/>
        </w:rPr>
        <w:commentReference w:id="368"/>
      </w:r>
      <w:r w:rsidR="00D33FEC">
        <w:t>+ the forecast</w:t>
      </w:r>
      <w:r w:rsidR="009C7200">
        <w:t>ed</w:t>
      </w:r>
      <w:r w:rsidR="00D33FEC">
        <w:t xml:space="preserve"> </w:t>
      </w:r>
      <w:r w:rsidR="009C7200">
        <w:t xml:space="preserve">Demand reduction </w:t>
      </w:r>
      <w:r w:rsidR="00D33FEC">
        <w:t>provided by price-responsive Demand + SODG and SOTG forecasts</w:t>
      </w:r>
      <w:r w:rsidR="00F36632">
        <w:t xml:space="preserve"> </w:t>
      </w:r>
      <w:r w:rsidR="00446F8C">
        <w:t xml:space="preserve">            </w:t>
      </w:r>
      <w:r w:rsidR="00DA60E2">
        <w:tab/>
      </w:r>
      <w:r w:rsidR="00666753">
        <w:tab/>
      </w:r>
      <w:r w:rsidR="00666753">
        <w:tab/>
      </w:r>
      <w:r w:rsidR="00DA60E2">
        <w:tab/>
      </w:r>
      <w:r w:rsidR="00DA60E2">
        <w:tab/>
      </w:r>
      <w:ins w:id="370" w:author="Huang, Fred" w:date="2022-05-21T12:22:00Z">
        <w:r w:rsidR="00DE0D19">
          <w:tab/>
        </w:r>
        <w:r w:rsidR="00DE0D19">
          <w:tab/>
        </w:r>
        <w:r w:rsidR="00DE0D19">
          <w:tab/>
        </w:r>
        <w:r w:rsidR="00DE0D19">
          <w:tab/>
        </w:r>
        <w:r w:rsidR="00DE0D19">
          <w:tab/>
        </w:r>
      </w:ins>
      <w:r w:rsidR="00DA60E2">
        <w:t xml:space="preserve">    </w:t>
      </w:r>
      <w:proofErr w:type="gramStart"/>
      <w:r w:rsidR="00DA60E2">
        <w:t xml:space="preserve">  </w:t>
      </w:r>
      <w:r w:rsidR="00446F8C">
        <w:t xml:space="preserve"> </w:t>
      </w:r>
      <w:r w:rsidR="00F36632">
        <w:t>(</w:t>
      </w:r>
      <w:proofErr w:type="gramEnd"/>
      <w:r w:rsidR="00F36632">
        <w:t>2)</w:t>
      </w:r>
    </w:p>
    <w:p w14:paraId="1845C1F7" w14:textId="77777777" w:rsidR="000140E4" w:rsidRDefault="000140E4" w:rsidP="00FA3C81">
      <w:pPr>
        <w:tabs>
          <w:tab w:val="center" w:pos="0"/>
        </w:tabs>
        <w:jc w:val="both"/>
      </w:pPr>
    </w:p>
    <w:p w14:paraId="617761C7" w14:textId="0A9F31CA" w:rsidR="00FA3C81" w:rsidRDefault="00FA3C81" w:rsidP="00FA3C81">
      <w:pPr>
        <w:tabs>
          <w:tab w:val="center" w:pos="0"/>
        </w:tabs>
        <w:jc w:val="both"/>
      </w:pPr>
      <w:r>
        <w:t>where:</w:t>
      </w:r>
    </w:p>
    <w:p w14:paraId="01768E23" w14:textId="04094D82" w:rsidR="00C40A9F" w:rsidRDefault="00D33FEC" w:rsidP="00A0164F">
      <w:pPr>
        <w:pStyle w:val="ListParagraph"/>
        <w:numPr>
          <w:ilvl w:val="0"/>
          <w:numId w:val="15"/>
        </w:numPr>
        <w:tabs>
          <w:tab w:val="center" w:pos="0"/>
        </w:tabs>
      </w:pPr>
      <w:r>
        <w:lastRenderedPageBreak/>
        <w:t>(+) the</w:t>
      </w:r>
      <w:r w:rsidR="00C40A9F">
        <w:t xml:space="preserve"> seasonal maximum capacity of Generation Resource is computed by adding </w:t>
      </w:r>
      <w:r w:rsidR="009C7200">
        <w:t xml:space="preserve">the </w:t>
      </w:r>
      <w:r w:rsidR="00C40A9F">
        <w:t xml:space="preserve">seasonal net maximum capacity of </w:t>
      </w:r>
      <w:r w:rsidR="009C7200">
        <w:t xml:space="preserve">the </w:t>
      </w:r>
      <w:r w:rsidR="00C40A9F">
        <w:t>Generation Resource</w:t>
      </w:r>
      <w:r w:rsidR="009C7200">
        <w:t>,</w:t>
      </w:r>
      <w:r w:rsidR="00C40A9F">
        <w:t xml:space="preserve"> as reported in </w:t>
      </w:r>
      <w:r w:rsidR="009C7200">
        <w:t xml:space="preserve">its </w:t>
      </w:r>
      <w:r w:rsidR="00C40A9F">
        <w:t>RARF</w:t>
      </w:r>
      <w:r w:rsidR="009C7200">
        <w:t>,</w:t>
      </w:r>
      <w:r w:rsidR="00C40A9F">
        <w:t xml:space="preserve"> </w:t>
      </w:r>
      <w:r w:rsidR="009C7200">
        <w:t xml:space="preserve">except for </w:t>
      </w:r>
      <w:r w:rsidR="00972C1C">
        <w:t xml:space="preserve">IRRs, </w:t>
      </w:r>
      <w:r w:rsidR="00696731">
        <w:t xml:space="preserve">private use network </w:t>
      </w:r>
      <w:r w:rsidR="00C40A9F">
        <w:t>Generation Resources</w:t>
      </w:r>
      <w:r w:rsidR="003734BC">
        <w:t>, ESR</w:t>
      </w:r>
      <w:r w:rsidR="009C7200">
        <w:t>s</w:t>
      </w:r>
      <w:r w:rsidR="003734BC">
        <w:t xml:space="preserve">, </w:t>
      </w:r>
      <w:r w:rsidR="00972C1C">
        <w:t xml:space="preserve">and </w:t>
      </w:r>
      <w:r w:rsidR="003734BC">
        <w:t>DGR</w:t>
      </w:r>
      <w:r w:rsidR="009C7200">
        <w:t>s</w:t>
      </w:r>
      <w:r w:rsidR="003734BC">
        <w:t>/DESR</w:t>
      </w:r>
      <w:r w:rsidR="009C7200">
        <w:t>s</w:t>
      </w:r>
      <w:r w:rsidR="00972C1C">
        <w:t>.</w:t>
      </w:r>
      <w:r w:rsidR="000140E4">
        <w:t xml:space="preserve"> </w:t>
      </w:r>
    </w:p>
    <w:p w14:paraId="565B092E" w14:textId="26519747" w:rsidR="00C40A9F" w:rsidRDefault="00D33FEC" w:rsidP="00A0164F">
      <w:pPr>
        <w:pStyle w:val="ListParagraph"/>
        <w:numPr>
          <w:ilvl w:val="0"/>
          <w:numId w:val="15"/>
        </w:numPr>
        <w:tabs>
          <w:tab w:val="center" w:pos="0"/>
        </w:tabs>
      </w:pPr>
      <w:commentRangeStart w:id="371"/>
      <w:r>
        <w:t>(+) t</w:t>
      </w:r>
      <w:r w:rsidR="00C40A9F">
        <w:t xml:space="preserve">he </w:t>
      </w:r>
      <w:ins w:id="372" w:author="Huang, Fred" w:date="2022-05-23T10:19:00Z">
        <w:r w:rsidR="00E4196A">
          <w:t>selected Wind-powered Generation Resource Produc</w:t>
        </w:r>
      </w:ins>
      <w:ins w:id="373" w:author="Huang, Fred" w:date="2022-05-23T10:20:00Z">
        <w:r w:rsidR="00E4196A">
          <w:t>tion Potential (WGRPP)</w:t>
        </w:r>
      </w:ins>
      <w:del w:id="374" w:author="Huang, Fred" w:date="2022-05-23T10:20:00Z">
        <w:r w:rsidR="00C40A9F" w:rsidDel="00E4196A">
          <w:delText>wind forecast</w:delText>
        </w:r>
      </w:del>
      <w:r w:rsidR="00C40A9F">
        <w:t xml:space="preserve"> </w:t>
      </w:r>
    </w:p>
    <w:p w14:paraId="1B1CC8F8" w14:textId="125EC4F9" w:rsidR="00C40A9F" w:rsidRDefault="00D33FEC" w:rsidP="00A0164F">
      <w:pPr>
        <w:pStyle w:val="ListParagraph"/>
        <w:numPr>
          <w:ilvl w:val="0"/>
          <w:numId w:val="15"/>
        </w:numPr>
        <w:tabs>
          <w:tab w:val="center" w:pos="0"/>
        </w:tabs>
      </w:pPr>
      <w:r>
        <w:t>(+) t</w:t>
      </w:r>
      <w:r w:rsidR="00C40A9F">
        <w:t xml:space="preserve">he </w:t>
      </w:r>
      <w:ins w:id="375" w:author="Huang, Fred" w:date="2022-05-23T10:20:00Z">
        <w:r w:rsidR="00E4196A">
          <w:t xml:space="preserve">selected </w:t>
        </w:r>
        <w:proofErr w:type="spellStart"/>
        <w:r w:rsidR="00E4196A">
          <w:t>PhotoVoltaic</w:t>
        </w:r>
        <w:proofErr w:type="spellEnd"/>
        <w:r w:rsidR="00E4196A">
          <w:t xml:space="preserve"> Generation Resource Production Potential (</w:t>
        </w:r>
      </w:ins>
      <w:ins w:id="376" w:author="Huang, Fred" w:date="2022-05-23T10:21:00Z">
        <w:r w:rsidR="00E4196A">
          <w:t>PVGRPP)</w:t>
        </w:r>
      </w:ins>
      <w:del w:id="377" w:author="Huang, Fred" w:date="2022-05-23T10:21:00Z">
        <w:r w:rsidR="00C40A9F" w:rsidDel="00E4196A">
          <w:delText>solar forecast</w:delText>
        </w:r>
      </w:del>
      <w:commentRangeEnd w:id="371"/>
      <w:r w:rsidR="00482E37">
        <w:rPr>
          <w:rStyle w:val="CommentReference"/>
        </w:rPr>
        <w:commentReference w:id="371"/>
      </w:r>
    </w:p>
    <w:p w14:paraId="24A0B7F0" w14:textId="5879F0E4" w:rsidR="00972C1C" w:rsidRDefault="00972C1C" w:rsidP="00A0164F">
      <w:pPr>
        <w:pStyle w:val="ListParagraph"/>
        <w:numPr>
          <w:ilvl w:val="0"/>
          <w:numId w:val="15"/>
        </w:numPr>
        <w:tabs>
          <w:tab w:val="center" w:pos="0"/>
        </w:tabs>
      </w:pPr>
      <w:r>
        <w:t xml:space="preserve">(+) capacity from </w:t>
      </w:r>
      <w:r w:rsidR="009C7200">
        <w:t xml:space="preserve">Generation Resources in </w:t>
      </w:r>
      <w:r w:rsidR="00696731">
        <w:t>the</w:t>
      </w:r>
      <w:r w:rsidR="009C7200">
        <w:t xml:space="preserve"> </w:t>
      </w:r>
      <w:r w:rsidR="00696731">
        <w:t xml:space="preserve">PUNs </w:t>
      </w:r>
      <w:r>
        <w:t xml:space="preserve">is consistent with calculation used in </w:t>
      </w:r>
      <w:ins w:id="378" w:author="Huang, Fred" w:date="2022-05-21T12:21:00Z">
        <w:r w:rsidR="00DE0D19">
          <w:t>the Protocol Section 3.2.6.2.2</w:t>
        </w:r>
      </w:ins>
      <w:ins w:id="379" w:author="Huang, Fred" w:date="2022-05-23T11:39:00Z">
        <w:r w:rsidR="00A0472C">
          <w:t xml:space="preserve"> for the applicable seasons</w:t>
        </w:r>
      </w:ins>
      <w:del w:id="380" w:author="Huang, Fred" w:date="2022-05-21T12:21:00Z">
        <w:r w:rsidDel="00DE0D19">
          <w:delText>SARA</w:delText>
        </w:r>
      </w:del>
    </w:p>
    <w:p w14:paraId="7FAFE0D6" w14:textId="72A84064" w:rsidR="006C198A" w:rsidRDefault="00D33FEC" w:rsidP="00A0164F">
      <w:pPr>
        <w:pStyle w:val="ListParagraph"/>
        <w:numPr>
          <w:ilvl w:val="0"/>
          <w:numId w:val="15"/>
        </w:numPr>
        <w:tabs>
          <w:tab w:val="center" w:pos="0"/>
        </w:tabs>
      </w:pPr>
      <w:r>
        <w:t>(-)</w:t>
      </w:r>
      <w:r w:rsidR="00972C1C">
        <w:t xml:space="preserve"> </w:t>
      </w:r>
      <w:r w:rsidR="00056B72">
        <w:t>approved</w:t>
      </w:r>
      <w:r w:rsidR="00972C1C">
        <w:t xml:space="preserve"> or </w:t>
      </w:r>
      <w:r w:rsidR="00056B72">
        <w:t xml:space="preserve">accepted </w:t>
      </w:r>
      <w:r w:rsidR="00972C1C">
        <w:t xml:space="preserve">unplanned </w:t>
      </w:r>
      <w:r>
        <w:t>o</w:t>
      </w:r>
      <w:r w:rsidR="006C198A">
        <w:t>utage capacity</w:t>
      </w:r>
      <w:r w:rsidR="00666753">
        <w:t xml:space="preserve"> as reported in the Outage Scheduler excluding IRRs, </w:t>
      </w:r>
      <w:r w:rsidR="00696731">
        <w:t>private use network</w:t>
      </w:r>
      <w:r w:rsidR="00666753">
        <w:t xml:space="preserve"> Generation Resources, ESR</w:t>
      </w:r>
      <w:r w:rsidR="009C7200">
        <w:t>s</w:t>
      </w:r>
      <w:r w:rsidR="00666753">
        <w:t>, and DGR</w:t>
      </w:r>
      <w:r w:rsidR="009C7200">
        <w:t>s</w:t>
      </w:r>
      <w:r w:rsidR="00666753">
        <w:t>/DESR</w:t>
      </w:r>
      <w:r w:rsidR="009C7200">
        <w:t>s</w:t>
      </w:r>
      <w:r w:rsidR="00666753">
        <w:t xml:space="preserve"> </w:t>
      </w:r>
    </w:p>
    <w:p w14:paraId="2C665D0A" w14:textId="4CEF3889" w:rsidR="00666753" w:rsidRDefault="00D33FEC" w:rsidP="00A0164F">
      <w:pPr>
        <w:pStyle w:val="ListParagraph"/>
        <w:numPr>
          <w:ilvl w:val="0"/>
          <w:numId w:val="15"/>
        </w:numPr>
        <w:tabs>
          <w:tab w:val="center" w:pos="0"/>
        </w:tabs>
      </w:pPr>
      <w:r>
        <w:t xml:space="preserve">(+) </w:t>
      </w:r>
      <w:r w:rsidR="009C7200">
        <w:t>DC</w:t>
      </w:r>
      <w:r w:rsidR="00666753">
        <w:t xml:space="preserve"> </w:t>
      </w:r>
      <w:r w:rsidR="009C7200">
        <w:t>T</w:t>
      </w:r>
      <w:r w:rsidR="00666753">
        <w:t xml:space="preserve">ie capacity is consistent with the calculation used in the </w:t>
      </w:r>
      <w:ins w:id="381" w:author="Huang, Fred" w:date="2022-05-23T11:39:00Z">
        <w:r w:rsidR="00A0472C">
          <w:t>Protocol Section 3.2.6.2.2 for the applicable seasons</w:t>
        </w:r>
      </w:ins>
      <w:del w:id="382" w:author="Huang, Fred" w:date="2022-05-23T11:39:00Z">
        <w:r w:rsidR="00666753" w:rsidDel="00A0472C">
          <w:delText>SARA</w:delText>
        </w:r>
      </w:del>
    </w:p>
    <w:p w14:paraId="7FEC2221" w14:textId="7A31D751" w:rsidR="006C198A" w:rsidRDefault="00D33FEC" w:rsidP="00A0164F">
      <w:pPr>
        <w:pStyle w:val="ListParagraph"/>
        <w:numPr>
          <w:ilvl w:val="0"/>
          <w:numId w:val="15"/>
        </w:numPr>
        <w:tabs>
          <w:tab w:val="center" w:pos="0"/>
        </w:tabs>
      </w:pPr>
      <w:r>
        <w:t xml:space="preserve">(-) </w:t>
      </w:r>
      <w:r w:rsidR="00666753">
        <w:t>the</w:t>
      </w:r>
      <w:ins w:id="383" w:author="Huang, Fred" w:date="2022-05-21T12:21:00Z">
        <w:r w:rsidR="00DE0D19">
          <w:t xml:space="preserve"> </w:t>
        </w:r>
      </w:ins>
      <w:commentRangeStart w:id="384"/>
      <w:ins w:id="385" w:author="Huang, Fred" w:date="2022-05-23T10:21:00Z">
        <w:r w:rsidR="00E4196A">
          <w:t>selected</w:t>
        </w:r>
      </w:ins>
      <w:r w:rsidR="00666753">
        <w:t xml:space="preserve"> </w:t>
      </w:r>
      <w:commentRangeEnd w:id="384"/>
      <w:r w:rsidR="00482E37">
        <w:rPr>
          <w:rStyle w:val="CommentReference"/>
        </w:rPr>
        <w:commentReference w:id="384"/>
      </w:r>
      <w:r w:rsidR="00EA79D3">
        <w:t>L</w:t>
      </w:r>
      <w:r w:rsidR="006C198A">
        <w:t xml:space="preserve">oad forecast </w:t>
      </w:r>
    </w:p>
    <w:p w14:paraId="61048E42" w14:textId="5D39D8B8" w:rsidR="00D33FEC" w:rsidDel="00482E37" w:rsidRDefault="00D33FEC" w:rsidP="00A0164F">
      <w:pPr>
        <w:pStyle w:val="ListParagraph"/>
        <w:numPr>
          <w:ilvl w:val="0"/>
          <w:numId w:val="15"/>
        </w:numPr>
        <w:tabs>
          <w:tab w:val="center" w:pos="0"/>
        </w:tabs>
        <w:rPr>
          <w:del w:id="386" w:author="Combined Commenters" w:date="2022-05-26T10:48:00Z"/>
        </w:rPr>
      </w:pPr>
      <w:commentRangeStart w:id="387"/>
      <w:del w:id="388" w:author="Combined Commenters" w:date="2022-05-26T10:48:00Z">
        <w:r w:rsidDel="00482E37">
          <w:delText>(-) targeted reserve levels</w:delText>
        </w:r>
        <w:r w:rsidR="000140E4" w:rsidDel="00482E37">
          <w:delText xml:space="preserve"> </w:delText>
        </w:r>
      </w:del>
      <w:commentRangeEnd w:id="387"/>
      <w:r w:rsidR="00482E37">
        <w:rPr>
          <w:rStyle w:val="CommentReference"/>
        </w:rPr>
        <w:commentReference w:id="387"/>
      </w:r>
    </w:p>
    <w:p w14:paraId="62671EBC" w14:textId="4AAA2F59" w:rsidR="00D33FEC" w:rsidRDefault="00D33FEC" w:rsidP="00A0164F">
      <w:pPr>
        <w:pStyle w:val="ListParagraph"/>
        <w:numPr>
          <w:ilvl w:val="0"/>
          <w:numId w:val="15"/>
        </w:numPr>
        <w:tabs>
          <w:tab w:val="center" w:pos="0"/>
        </w:tabs>
      </w:pPr>
      <w:r>
        <w:t>(+)</w:t>
      </w:r>
      <w:r w:rsidR="008E056B">
        <w:t xml:space="preserve"> </w:t>
      </w:r>
      <w:r>
        <w:t>forecast</w:t>
      </w:r>
      <w:r w:rsidR="00EA79D3">
        <w:t>ed</w:t>
      </w:r>
      <w:r>
        <w:t xml:space="preserve"> </w:t>
      </w:r>
      <w:r w:rsidR="00EA79D3">
        <w:t xml:space="preserve">Demand reduction </w:t>
      </w:r>
      <w:r>
        <w:t>provided by price-responsive Demand</w:t>
      </w:r>
      <w:r w:rsidR="000140E4">
        <w:t xml:space="preserve"> </w:t>
      </w:r>
    </w:p>
    <w:p w14:paraId="20D30BAF" w14:textId="1E878AAE" w:rsidR="00D33FEC" w:rsidRDefault="00D33FEC" w:rsidP="00A0164F">
      <w:pPr>
        <w:pStyle w:val="ListParagraph"/>
        <w:numPr>
          <w:ilvl w:val="0"/>
          <w:numId w:val="15"/>
        </w:numPr>
        <w:tabs>
          <w:tab w:val="center" w:pos="0"/>
        </w:tabs>
      </w:pPr>
      <w:r>
        <w:t>(+) SODG and SOTG forecast when available</w:t>
      </w:r>
      <w:r w:rsidR="000140E4">
        <w:t xml:space="preserve"> </w:t>
      </w:r>
    </w:p>
    <w:p w14:paraId="59AE34B0" w14:textId="28FEA198" w:rsidR="00081547" w:rsidRPr="005C0453" w:rsidRDefault="00781746" w:rsidP="00082186">
      <w:pPr>
        <w:pStyle w:val="Heading2"/>
      </w:pPr>
      <w:bookmarkStart w:id="389" w:name="_Toc103062886"/>
      <w:r>
        <w:rPr>
          <w:iCs/>
        </w:rPr>
        <w:t>Maximum Daily Resource Planned Outage Capacity</w:t>
      </w:r>
      <w:r w:rsidR="00081547">
        <w:t xml:space="preserve"> for Intermittent Renewable Resources (IRR)</w:t>
      </w:r>
      <w:bookmarkEnd w:id="389"/>
    </w:p>
    <w:p w14:paraId="0B28274C" w14:textId="2CEFC05E" w:rsidR="00081547" w:rsidRDefault="002605C5" w:rsidP="00081547">
      <w:pPr>
        <w:tabs>
          <w:tab w:val="center" w:pos="0"/>
        </w:tabs>
        <w:jc w:val="both"/>
      </w:pPr>
      <w:commentRangeStart w:id="390"/>
      <w:r>
        <w:rPr>
          <w:iCs/>
          <w:szCs w:val="20"/>
        </w:rPr>
        <w:t xml:space="preserve">The </w:t>
      </w:r>
      <w:r w:rsidR="00781746">
        <w:rPr>
          <w:iCs/>
          <w:szCs w:val="20"/>
        </w:rPr>
        <w:t>Maximum Daily Resource Planned Outage Capacity</w:t>
      </w:r>
      <w:r w:rsidR="00081547">
        <w:t xml:space="preserve"> for IRR</w:t>
      </w:r>
      <w:r w:rsidR="00EA79D3">
        <w:t>s</w:t>
      </w:r>
      <w:r w:rsidR="00081547">
        <w:t xml:space="preserve"> is determined based on 105% of </w:t>
      </w:r>
      <w:r w:rsidR="00EA79D3">
        <w:t xml:space="preserve">the </w:t>
      </w:r>
      <w:r w:rsidR="00081547">
        <w:t>historical maximum Resource Planned Outages for IRR</w:t>
      </w:r>
      <w:r w:rsidR="00EA79D3">
        <w:t>s</w:t>
      </w:r>
      <w:r w:rsidR="00081547">
        <w:t xml:space="preserve"> from the previous</w:t>
      </w:r>
      <w:del w:id="391" w:author="Huang, Fred" w:date="2022-05-23T16:10:00Z">
        <w:r w:rsidR="00081547" w:rsidDel="008C543B">
          <w:delText>ly</w:delText>
        </w:r>
      </w:del>
      <w:r w:rsidR="00081547">
        <w:t xml:space="preserve"> three years.</w:t>
      </w:r>
      <w:r w:rsidR="004C13F9">
        <w:t xml:space="preserve"> </w:t>
      </w:r>
      <w:commentRangeEnd w:id="390"/>
      <w:r w:rsidR="00482E37">
        <w:rPr>
          <w:rStyle w:val="CommentReference"/>
        </w:rPr>
        <w:commentReference w:id="390"/>
      </w:r>
    </w:p>
    <w:p w14:paraId="1E783C8B" w14:textId="7F8C2861" w:rsidR="00081547" w:rsidRDefault="00081547" w:rsidP="00081547">
      <w:pPr>
        <w:tabs>
          <w:tab w:val="center" w:pos="0"/>
        </w:tabs>
        <w:jc w:val="both"/>
      </w:pPr>
    </w:p>
    <w:p w14:paraId="7E504D17" w14:textId="532D1DF5" w:rsidR="000B47A1" w:rsidRDefault="000B47A1" w:rsidP="00082186">
      <w:pPr>
        <w:pStyle w:val="Heading2"/>
      </w:pPr>
      <w:bookmarkStart w:id="392" w:name="_Toc103062887"/>
      <w:r>
        <w:t>Resource Planned Outage Request Review for Other Resources</w:t>
      </w:r>
      <w:bookmarkEnd w:id="392"/>
    </w:p>
    <w:p w14:paraId="69AA71ED" w14:textId="5EC07593" w:rsidR="000B47A1" w:rsidRDefault="000B47A1" w:rsidP="00082186">
      <w:pPr>
        <w:pStyle w:val="Heading3"/>
      </w:pPr>
      <w:r>
        <w:t>Nuclear Generation Resource</w:t>
      </w:r>
    </w:p>
    <w:p w14:paraId="4AE173A1" w14:textId="11B3A9D5" w:rsidR="000B47A1" w:rsidRDefault="000B47A1" w:rsidP="000B47A1">
      <w:pPr>
        <w:pStyle w:val="BodyText"/>
      </w:pPr>
      <w:r>
        <w:t xml:space="preserve">In accordance with Protocol Section 3.1.6 (6), </w:t>
      </w:r>
      <w:r w:rsidR="00EA79D3">
        <w:t xml:space="preserve">ERCOT will approve Planned Outages </w:t>
      </w:r>
      <w:r>
        <w:t>for nuclear Generation Resources</w:t>
      </w:r>
      <w:r w:rsidR="00EA79D3">
        <w:t xml:space="preserve"> without regard to Outage capacity available within the </w:t>
      </w:r>
      <w:r w:rsidR="00781746">
        <w:rPr>
          <w:iCs/>
          <w:szCs w:val="20"/>
        </w:rPr>
        <w:t>Maximum Daily Resource Planned Outage Capacity</w:t>
      </w:r>
      <w:r>
        <w:t xml:space="preserve">.  </w:t>
      </w:r>
    </w:p>
    <w:p w14:paraId="461DBBDC" w14:textId="4C2609F2" w:rsidR="000B47A1" w:rsidRDefault="000B47A1" w:rsidP="00082186">
      <w:pPr>
        <w:pStyle w:val="Heading3"/>
      </w:pPr>
      <w:r>
        <w:t>Industrial generation facilities</w:t>
      </w:r>
    </w:p>
    <w:p w14:paraId="7DBCAEA0" w14:textId="05980772" w:rsidR="000B47A1" w:rsidRPr="000B47A1" w:rsidRDefault="000B47A1" w:rsidP="000B47A1">
      <w:pPr>
        <w:pStyle w:val="BodyText"/>
      </w:pPr>
      <w:r>
        <w:t xml:space="preserve">In accordance with Protocol Section 3.1.6 (7), </w:t>
      </w:r>
      <w:r w:rsidR="00EA79D3">
        <w:t xml:space="preserve">ERCOT will </w:t>
      </w:r>
      <w:r w:rsidR="00EA79D3" w:rsidRPr="00527ED8">
        <w:t xml:space="preserve">approve an Outage plan for a Generation Resource that is part of an </w:t>
      </w:r>
      <w:r w:rsidR="00EA79D3">
        <w:t xml:space="preserve">IGF, even if the Outage would cause the outage capacity to exceed the </w:t>
      </w:r>
      <w:r w:rsidR="00781746">
        <w:rPr>
          <w:iCs/>
          <w:szCs w:val="20"/>
        </w:rPr>
        <w:t>Maximum Daily Resource Planned Outage Capacity</w:t>
      </w:r>
      <w:r w:rsidR="00EA79D3">
        <w:t xml:space="preserve">, </w:t>
      </w:r>
      <w:r w:rsidR="00EA79D3" w:rsidRPr="00527ED8">
        <w:t xml:space="preserve">if the plan states that the Generation Resource is part of an </w:t>
      </w:r>
      <w:r w:rsidR="00EA79D3">
        <w:t>IGF</w:t>
      </w:r>
      <w:r w:rsidR="00EA79D3" w:rsidRPr="00527ED8">
        <w:t>, as described in Utilities Code § 39.151(</w:t>
      </w:r>
      <w:r w:rsidR="00EA79D3" w:rsidRPr="00E16102">
        <w:rPr>
          <w:i/>
          <w:iCs/>
        </w:rPr>
        <w:t>l</w:t>
      </w:r>
      <w:r w:rsidR="00EA79D3" w:rsidRPr="00527ED8">
        <w:t>), and that the Outage is necessitated by the operational needs of an industrial Load normally served by the Generation Resource</w:t>
      </w:r>
      <w:r w:rsidR="00EA79D3">
        <w:t xml:space="preserve">.  However, </w:t>
      </w:r>
      <w:r w:rsidR="00EA79D3" w:rsidRPr="00527ED8">
        <w:t xml:space="preserve">ERCOT </w:t>
      </w:r>
      <w:r w:rsidR="00EA79D3">
        <w:t>will not</w:t>
      </w:r>
      <w:r w:rsidR="00EA79D3" w:rsidRPr="00527ED8">
        <w:t xml:space="preserve"> approve the Outage plan if ERCOT determines the Outage will impair </w:t>
      </w:r>
      <w:r w:rsidR="00EA79D3">
        <w:t>its</w:t>
      </w:r>
      <w:r w:rsidR="00EA79D3" w:rsidRPr="00527ED8">
        <w:t xml:space="preserve"> ability to ensure transmission security.</w:t>
      </w:r>
      <w:r>
        <w:t xml:space="preserve">  </w:t>
      </w:r>
    </w:p>
    <w:p w14:paraId="4A8429CF" w14:textId="2172B4A2" w:rsidR="000B47A1" w:rsidRDefault="000B47A1" w:rsidP="00082186">
      <w:pPr>
        <w:pStyle w:val="Heading3"/>
      </w:pPr>
      <w:r>
        <w:lastRenderedPageBreak/>
        <w:t>Energy Storage Resources (ESR)</w:t>
      </w:r>
    </w:p>
    <w:p w14:paraId="4B44C370" w14:textId="0AA0B28B" w:rsidR="000B47A1" w:rsidRPr="00666753" w:rsidRDefault="000B47A1" w:rsidP="000B47A1">
      <w:pPr>
        <w:tabs>
          <w:tab w:val="center" w:pos="0"/>
        </w:tabs>
        <w:rPr>
          <w:iCs/>
          <w:szCs w:val="20"/>
        </w:rPr>
      </w:pPr>
      <w:r w:rsidRPr="00666753">
        <w:rPr>
          <w:iCs/>
          <w:szCs w:val="20"/>
        </w:rPr>
        <w:t xml:space="preserve">Currently, </w:t>
      </w:r>
      <w:r w:rsidR="00EA79D3">
        <w:rPr>
          <w:iCs/>
          <w:szCs w:val="20"/>
        </w:rPr>
        <w:t xml:space="preserve">the capacity of </w:t>
      </w:r>
      <w:r w:rsidRPr="00666753">
        <w:rPr>
          <w:iCs/>
          <w:szCs w:val="20"/>
        </w:rPr>
        <w:t xml:space="preserve">Energy Storage Resources (ESRs) is assumed </w:t>
      </w:r>
      <w:r w:rsidR="00EA79D3">
        <w:rPr>
          <w:iCs/>
          <w:szCs w:val="20"/>
        </w:rPr>
        <w:t xml:space="preserve">to be </w:t>
      </w:r>
      <w:r w:rsidRPr="00666753">
        <w:rPr>
          <w:iCs/>
          <w:szCs w:val="20"/>
        </w:rPr>
        <w:t>zero</w:t>
      </w:r>
      <w:r w:rsidR="00EA79D3">
        <w:rPr>
          <w:iCs/>
          <w:szCs w:val="20"/>
        </w:rPr>
        <w:t>,</w:t>
      </w:r>
      <w:r w:rsidRPr="00666753">
        <w:rPr>
          <w:iCs/>
          <w:szCs w:val="20"/>
        </w:rPr>
        <w:t xml:space="preserve"> consistent with </w:t>
      </w:r>
      <w:r w:rsidR="00EA79D3">
        <w:rPr>
          <w:iCs/>
          <w:szCs w:val="20"/>
        </w:rPr>
        <w:t xml:space="preserve">the </w:t>
      </w:r>
      <w:ins w:id="393" w:author="Huang, Fred" w:date="2022-05-21T12:21:00Z">
        <w:r w:rsidR="00DE0D19">
          <w:rPr>
            <w:iCs/>
            <w:szCs w:val="20"/>
          </w:rPr>
          <w:t>Protocol Sec</w:t>
        </w:r>
      </w:ins>
      <w:ins w:id="394" w:author="Huang, Fred" w:date="2022-05-21T12:22:00Z">
        <w:r w:rsidR="00DE0D19">
          <w:rPr>
            <w:iCs/>
            <w:szCs w:val="20"/>
          </w:rPr>
          <w:t>tion 3.2.6.2.2</w:t>
        </w:r>
      </w:ins>
      <w:del w:id="395" w:author="Huang, Fred" w:date="2022-05-21T12:22:00Z">
        <w:r w:rsidRPr="00666753" w:rsidDel="00DE0D19">
          <w:rPr>
            <w:iCs/>
            <w:szCs w:val="20"/>
          </w:rPr>
          <w:delText>SARA</w:delText>
        </w:r>
      </w:del>
      <w:r w:rsidR="00EA79D3">
        <w:rPr>
          <w:iCs/>
          <w:szCs w:val="20"/>
        </w:rPr>
        <w:t>,</w:t>
      </w:r>
      <w:r w:rsidRPr="00666753">
        <w:rPr>
          <w:iCs/>
          <w:szCs w:val="20"/>
        </w:rPr>
        <w:t xml:space="preserve"> because nearly all </w:t>
      </w:r>
      <w:r w:rsidR="00EA79D3">
        <w:rPr>
          <w:iCs/>
          <w:szCs w:val="20"/>
        </w:rPr>
        <w:t>ESRs</w:t>
      </w:r>
      <w:r w:rsidRPr="00666753">
        <w:rPr>
          <w:iCs/>
          <w:szCs w:val="20"/>
        </w:rPr>
        <w:t xml:space="preserve"> are </w:t>
      </w:r>
      <w:r w:rsidR="00EA79D3">
        <w:rPr>
          <w:iCs/>
          <w:szCs w:val="20"/>
        </w:rPr>
        <w:t>using their capacity</w:t>
      </w:r>
      <w:r w:rsidRPr="00666753">
        <w:rPr>
          <w:iCs/>
          <w:szCs w:val="20"/>
        </w:rPr>
        <w:t xml:space="preserve"> to provide Ancillary Service</w:t>
      </w:r>
      <w:r w:rsidR="00EA79D3">
        <w:rPr>
          <w:iCs/>
          <w:szCs w:val="20"/>
        </w:rPr>
        <w:t>s</w:t>
      </w:r>
      <w:r w:rsidRPr="00666753">
        <w:rPr>
          <w:iCs/>
          <w:szCs w:val="20"/>
        </w:rPr>
        <w:t xml:space="preserve"> rather than </w:t>
      </w:r>
      <w:r w:rsidR="00EA79D3">
        <w:rPr>
          <w:iCs/>
          <w:szCs w:val="20"/>
        </w:rPr>
        <w:t xml:space="preserve">making that </w:t>
      </w:r>
      <w:r w:rsidRPr="00666753">
        <w:rPr>
          <w:iCs/>
          <w:szCs w:val="20"/>
        </w:rPr>
        <w:t xml:space="preserve">capacity available to meet system peak loads.  Therefore, </w:t>
      </w:r>
      <w:r w:rsidR="00EA79D3">
        <w:rPr>
          <w:iCs/>
          <w:szCs w:val="20"/>
        </w:rPr>
        <w:t xml:space="preserve">ERCOT does not intend to apply </w:t>
      </w:r>
      <w:r w:rsidR="002605C5">
        <w:rPr>
          <w:iCs/>
          <w:szCs w:val="20"/>
        </w:rPr>
        <w:t>the</w:t>
      </w:r>
      <w:r w:rsidR="008E056B">
        <w:rPr>
          <w:iCs/>
          <w:szCs w:val="20"/>
        </w:rPr>
        <w:t xml:space="preserve"> </w:t>
      </w:r>
      <w:r w:rsidR="00781746">
        <w:rPr>
          <w:iCs/>
          <w:szCs w:val="20"/>
        </w:rPr>
        <w:t>Maximum Daily Resource Planned Outage Capacity</w:t>
      </w:r>
      <w:r w:rsidRPr="00666753">
        <w:rPr>
          <w:iCs/>
          <w:szCs w:val="20"/>
        </w:rPr>
        <w:t xml:space="preserve"> </w:t>
      </w:r>
      <w:r w:rsidR="00EA79D3">
        <w:rPr>
          <w:iCs/>
          <w:szCs w:val="20"/>
        </w:rPr>
        <w:t>in reviewing</w:t>
      </w:r>
      <w:r w:rsidR="00EA79D3" w:rsidRPr="00666753">
        <w:rPr>
          <w:iCs/>
          <w:szCs w:val="20"/>
        </w:rPr>
        <w:t xml:space="preserve"> </w:t>
      </w:r>
      <w:r w:rsidR="00EA79D3">
        <w:rPr>
          <w:iCs/>
          <w:szCs w:val="20"/>
        </w:rPr>
        <w:t xml:space="preserve">Planned Outage plans for </w:t>
      </w:r>
      <w:r w:rsidRPr="00666753">
        <w:rPr>
          <w:iCs/>
          <w:szCs w:val="20"/>
        </w:rPr>
        <w:t>ESRs</w:t>
      </w:r>
      <w:r w:rsidR="00EA79D3">
        <w:rPr>
          <w:iCs/>
          <w:szCs w:val="20"/>
        </w:rPr>
        <w:t>.  However,</w:t>
      </w:r>
      <w:r w:rsidRPr="00666753">
        <w:rPr>
          <w:iCs/>
          <w:szCs w:val="20"/>
        </w:rPr>
        <w:t xml:space="preserve"> ESR Planned Outage </w:t>
      </w:r>
      <w:r w:rsidR="00EA79D3">
        <w:rPr>
          <w:iCs/>
          <w:szCs w:val="20"/>
        </w:rPr>
        <w:t>plans</w:t>
      </w:r>
      <w:r w:rsidR="00EA79D3" w:rsidRPr="00666753">
        <w:rPr>
          <w:iCs/>
          <w:szCs w:val="20"/>
        </w:rPr>
        <w:t xml:space="preserve"> </w:t>
      </w:r>
      <w:r w:rsidR="00EA79D3">
        <w:rPr>
          <w:iCs/>
          <w:szCs w:val="20"/>
        </w:rPr>
        <w:t>are</w:t>
      </w:r>
      <w:r w:rsidR="00EA79D3" w:rsidRPr="00666753">
        <w:rPr>
          <w:iCs/>
          <w:szCs w:val="20"/>
        </w:rPr>
        <w:t xml:space="preserve"> </w:t>
      </w:r>
      <w:r w:rsidRPr="00666753">
        <w:rPr>
          <w:iCs/>
          <w:szCs w:val="20"/>
        </w:rPr>
        <w:t xml:space="preserve">subject to transmission security assessment.   </w:t>
      </w:r>
    </w:p>
    <w:p w14:paraId="280A8657" w14:textId="77777777" w:rsidR="000B47A1" w:rsidRPr="005C0453" w:rsidRDefault="000B47A1" w:rsidP="00082186">
      <w:pPr>
        <w:pStyle w:val="Heading3"/>
      </w:pPr>
      <w:r>
        <w:t>Distributed Generation Resources (DGR), and Distributed Energy Storage Resources (DESR)</w:t>
      </w:r>
    </w:p>
    <w:p w14:paraId="36D08B9A" w14:textId="0477E1EA" w:rsidR="000B47A1" w:rsidRDefault="00441632" w:rsidP="000B47A1">
      <w:pPr>
        <w:tabs>
          <w:tab w:val="center" w:pos="0"/>
        </w:tabs>
        <w:rPr>
          <w:iCs/>
          <w:szCs w:val="20"/>
        </w:rPr>
      </w:pPr>
      <w:r>
        <w:rPr>
          <w:iCs/>
          <w:szCs w:val="20"/>
        </w:rPr>
        <w:t>T</w:t>
      </w:r>
      <w:r w:rsidR="00EA79D3">
        <w:rPr>
          <w:iCs/>
          <w:szCs w:val="20"/>
        </w:rPr>
        <w:t xml:space="preserve">he capacity contribution of </w:t>
      </w:r>
      <w:r w:rsidR="000B47A1">
        <w:rPr>
          <w:iCs/>
          <w:szCs w:val="20"/>
        </w:rPr>
        <w:t xml:space="preserve">DGRs and DESRs </w:t>
      </w:r>
      <w:r w:rsidR="00EA79D3">
        <w:rPr>
          <w:iCs/>
          <w:szCs w:val="20"/>
        </w:rPr>
        <w:t xml:space="preserve">to meet system peak load </w:t>
      </w:r>
      <w:r w:rsidR="000B47A1">
        <w:rPr>
          <w:iCs/>
          <w:szCs w:val="20"/>
        </w:rPr>
        <w:t xml:space="preserve">is assumed </w:t>
      </w:r>
      <w:r w:rsidR="00EA79D3">
        <w:rPr>
          <w:iCs/>
          <w:szCs w:val="20"/>
        </w:rPr>
        <w:t xml:space="preserve">to be </w:t>
      </w:r>
      <w:r w:rsidR="000B47A1">
        <w:rPr>
          <w:iCs/>
          <w:szCs w:val="20"/>
        </w:rPr>
        <w:t xml:space="preserve">zero.  Therefore, </w:t>
      </w:r>
      <w:r w:rsidR="00EA79D3">
        <w:rPr>
          <w:iCs/>
          <w:szCs w:val="20"/>
        </w:rPr>
        <w:t xml:space="preserve">ERCOT does not intend to apply </w:t>
      </w:r>
      <w:r w:rsidR="002605C5">
        <w:rPr>
          <w:iCs/>
          <w:szCs w:val="20"/>
        </w:rPr>
        <w:t>the</w:t>
      </w:r>
      <w:r w:rsidR="00EA79D3">
        <w:rPr>
          <w:iCs/>
          <w:szCs w:val="20"/>
        </w:rPr>
        <w:t xml:space="preserve"> </w:t>
      </w:r>
      <w:r w:rsidR="00781746">
        <w:rPr>
          <w:iCs/>
          <w:szCs w:val="20"/>
        </w:rPr>
        <w:t>Maximum Daily Resource Planned Outage Capacity</w:t>
      </w:r>
      <w:r w:rsidR="00EA79D3">
        <w:rPr>
          <w:iCs/>
          <w:szCs w:val="20"/>
        </w:rPr>
        <w:t xml:space="preserve"> in reviewing DGR and DESR Planned Outage plans.  However, </w:t>
      </w:r>
      <w:r w:rsidR="000B47A1">
        <w:rPr>
          <w:iCs/>
          <w:szCs w:val="20"/>
        </w:rPr>
        <w:t xml:space="preserve">Planned Outage </w:t>
      </w:r>
      <w:r w:rsidR="00EA79D3">
        <w:rPr>
          <w:iCs/>
          <w:szCs w:val="20"/>
        </w:rPr>
        <w:t xml:space="preserve">plans </w:t>
      </w:r>
      <w:r w:rsidR="000B47A1">
        <w:rPr>
          <w:iCs/>
          <w:szCs w:val="20"/>
        </w:rPr>
        <w:t xml:space="preserve">for DGRs and DESRs </w:t>
      </w:r>
      <w:r w:rsidR="00EA79D3">
        <w:rPr>
          <w:iCs/>
          <w:szCs w:val="20"/>
        </w:rPr>
        <w:t>are</w:t>
      </w:r>
      <w:r w:rsidR="000B47A1">
        <w:rPr>
          <w:iCs/>
          <w:szCs w:val="20"/>
        </w:rPr>
        <w:t xml:space="preserve"> subject to transmission security assessment. </w:t>
      </w:r>
    </w:p>
    <w:p w14:paraId="3EF5FF4F" w14:textId="77777777" w:rsidR="000B47A1" w:rsidRDefault="000B47A1" w:rsidP="00081547">
      <w:pPr>
        <w:tabs>
          <w:tab w:val="center" w:pos="0"/>
        </w:tabs>
        <w:jc w:val="both"/>
      </w:pPr>
    </w:p>
    <w:p w14:paraId="77CC12CE" w14:textId="34531C08" w:rsidR="00FA3C81" w:rsidRDefault="00FA3C81" w:rsidP="000140E4">
      <w:pPr>
        <w:pStyle w:val="Heading2"/>
        <w:numPr>
          <w:ilvl w:val="0"/>
          <w:numId w:val="0"/>
        </w:numPr>
        <w:spacing w:before="480"/>
        <w:rPr>
          <w:iCs/>
        </w:rPr>
      </w:pPr>
    </w:p>
    <w:sectPr w:rsidR="00FA3C81" w:rsidSect="00025BFE">
      <w:footerReference w:type="even" r:id="rId18"/>
      <w:footerReference w:type="default" r:id="rId19"/>
      <w:footerReference w:type="first" r:id="rId20"/>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8" w:author="Combined Commenters" w:date="2022-05-26T09:33:00Z" w:initials="CC">
    <w:p w14:paraId="1B454573" w14:textId="77777777" w:rsidR="00CC0596" w:rsidRDefault="00CC0596" w:rsidP="00903158">
      <w:pPr>
        <w:pStyle w:val="CommentText"/>
      </w:pPr>
      <w:r>
        <w:rPr>
          <w:rStyle w:val="CommentReference"/>
        </w:rPr>
        <w:annotationRef/>
      </w:r>
      <w:r>
        <w:t>LCRA: We also ask that ERCOT publish the data necessary for market participants to verify the Maximum Daily Resource Planned Outage Capacity values in effect.</w:t>
      </w:r>
    </w:p>
  </w:comment>
  <w:comment w:id="289" w:author="Combined Commenters" w:date="2022-05-26T09:35:00Z" w:initials="CC">
    <w:p w14:paraId="5E215329" w14:textId="77777777" w:rsidR="00CC0596" w:rsidRDefault="00CC0596">
      <w:pPr>
        <w:pStyle w:val="CommentText"/>
      </w:pPr>
      <w:r>
        <w:rPr>
          <w:rStyle w:val="CommentReference"/>
        </w:rPr>
        <w:annotationRef/>
      </w:r>
      <w:r>
        <w:t>NRG/Luminant/Calpine: There is no requirement for reserve capacity in ERCOT.  Applying such a requirement in this methodology misrepresents market conditions.</w:t>
      </w:r>
    </w:p>
    <w:p w14:paraId="3F802BF4" w14:textId="77777777" w:rsidR="00CC0596" w:rsidRDefault="00CC0596">
      <w:pPr>
        <w:pStyle w:val="CommentText"/>
      </w:pPr>
    </w:p>
    <w:p w14:paraId="3323043C" w14:textId="77777777" w:rsidR="00CC0596" w:rsidRDefault="00CC0596" w:rsidP="00462844">
      <w:pPr>
        <w:pStyle w:val="CommentText"/>
      </w:pPr>
      <w:r>
        <w:t>LCRA: Please explain where this is defined in the Protocols.</w:t>
      </w:r>
    </w:p>
  </w:comment>
  <w:comment w:id="292" w:author="Combined Commenters" w:date="2022-05-26T09:37:00Z" w:initials="CC">
    <w:p w14:paraId="53B61AEA" w14:textId="77777777" w:rsidR="00CC0596" w:rsidRDefault="00CC0596" w:rsidP="00401CE8">
      <w:pPr>
        <w:pStyle w:val="CommentText"/>
      </w:pPr>
      <w:r>
        <w:rPr>
          <w:rStyle w:val="CommentReference"/>
        </w:rPr>
        <w:annotationRef/>
      </w:r>
      <w:r>
        <w:t xml:space="preserve">NRG/Luminant/Calpine: Daily load forecasts weeks, months, and years in advance will never be accurate; better to use a smoothing mechanism to avoid false precision. This is consistent with the 7-day rolling average ERCOT has incorporated below. </w:t>
      </w:r>
    </w:p>
  </w:comment>
  <w:comment w:id="295" w:author="Combined Commenters" w:date="2022-05-26T09:39:00Z" w:initials="CC">
    <w:p w14:paraId="776EC2B7" w14:textId="0C33598E" w:rsidR="00CC0596" w:rsidRDefault="00CC0596" w:rsidP="002865D8">
      <w:pPr>
        <w:pStyle w:val="CommentText"/>
      </w:pPr>
      <w:r>
        <w:rPr>
          <w:rStyle w:val="CommentReference"/>
        </w:rPr>
        <w:annotationRef/>
      </w:r>
      <w:r>
        <w:t>NRG/Luminant/Calpine: agree with this change (throughout the document) and appreciate ERCOT's consideration.</w:t>
      </w:r>
    </w:p>
  </w:comment>
  <w:comment w:id="317" w:author="Combined Commenters" w:date="2022-05-26T09:41:00Z" w:initials="CC">
    <w:p w14:paraId="1E194D15" w14:textId="77777777" w:rsidR="00D84E94" w:rsidRDefault="00D84E94" w:rsidP="00244E15">
      <w:pPr>
        <w:pStyle w:val="CommentText"/>
      </w:pPr>
      <w:r>
        <w:rPr>
          <w:rStyle w:val="CommentReference"/>
        </w:rPr>
        <w:annotationRef/>
      </w:r>
      <w:r>
        <w:t>NRG/Luminant/Calpine: There is no requirement for reserve capacity in ERCOT.  Applying such a requirement in this methodology misrepresents market conditions.  Additionally, why subtract a reserve level used in the OAE process, which is used for a completely different purpose?</w:t>
      </w:r>
    </w:p>
  </w:comment>
  <w:comment w:id="318" w:author="Combined Commenters" w:date="2022-05-26T09:42:00Z" w:initials="CC">
    <w:p w14:paraId="69590946" w14:textId="77777777" w:rsidR="00D84E94" w:rsidRDefault="00D84E94" w:rsidP="00112FF6">
      <w:pPr>
        <w:pStyle w:val="CommentText"/>
      </w:pPr>
      <w:r>
        <w:rPr>
          <w:rStyle w:val="CommentReference"/>
        </w:rPr>
        <w:annotationRef/>
      </w:r>
      <w:r>
        <w:t>NRG/Luminant/Calpine: This percentile is used for wind AND solar.  Why is 10th percentile appropriate?  Using the previous three years of data will greatly understate solar contribution for when these limits are applied (i.e. the future).  We recommend 25th percentile as a more realistic value but are open to setting the percentile based on analysis of more recent renewable production.</w:t>
      </w:r>
    </w:p>
  </w:comment>
  <w:comment w:id="326" w:author="Combined Commenters" w:date="2022-05-26T10:43:00Z" w:initials="CC">
    <w:p w14:paraId="58E7B0B7" w14:textId="77777777" w:rsidR="00482E37" w:rsidRDefault="00482E37">
      <w:pPr>
        <w:pStyle w:val="CommentText"/>
      </w:pPr>
      <w:r>
        <w:rPr>
          <w:rStyle w:val="CommentReference"/>
        </w:rPr>
        <w:annotationRef/>
      </w:r>
      <w:r>
        <w:t xml:space="preserve">NRG/Luminant/Calpine: Appreciate ERCOT's efforts to more clearly define this parameter. We believe that the risk represented in this parameter should be symmetrical to the risk represented in the parameters chosen for IRRs above, including both the percentile chosen and reference timeframe (3 year seasonal review focused on peak load hours). That that risk should reflect a reasonable conservatism, but not an extreme tail risk. ERCOT will continue to have the AAN/OSA tool for moving and recalling outages near to an actual event, which market signals should also help to re-optimize around. </w:t>
      </w:r>
    </w:p>
    <w:p w14:paraId="4B735291" w14:textId="77777777" w:rsidR="00482E37" w:rsidRDefault="00482E37">
      <w:pPr>
        <w:pStyle w:val="CommentText"/>
      </w:pPr>
    </w:p>
    <w:p w14:paraId="223368B5" w14:textId="77777777" w:rsidR="00482E37" w:rsidRDefault="00482E37" w:rsidP="000E4197">
      <w:pPr>
        <w:pStyle w:val="CommentText"/>
      </w:pPr>
      <w:r>
        <w:t xml:space="preserve">Additionally, risk assessment of outages in this methodology should be based on forced outages.  Not sure if “unplanned outages” are the same here. </w:t>
      </w:r>
    </w:p>
  </w:comment>
  <w:comment w:id="339" w:author="Combined Commenters" w:date="2022-05-26T10:44:00Z" w:initials="CC">
    <w:p w14:paraId="24560219" w14:textId="77777777" w:rsidR="00482E37" w:rsidRDefault="00482E37" w:rsidP="00C568AB">
      <w:pPr>
        <w:pStyle w:val="CommentText"/>
      </w:pPr>
      <w:r>
        <w:rPr>
          <w:rStyle w:val="CommentReference"/>
        </w:rPr>
        <w:annotationRef/>
      </w:r>
      <w:r>
        <w:t>NRG/Luminant/Calpine: agree with this change and appreciate ERCOT's consideration.</w:t>
      </w:r>
    </w:p>
  </w:comment>
  <w:comment w:id="355" w:author="Combined Commenters" w:date="2022-05-26T10:45:00Z" w:initials="CC">
    <w:p w14:paraId="460CE8F1" w14:textId="77777777" w:rsidR="00482E37" w:rsidRDefault="00482E37" w:rsidP="007921BA">
      <w:pPr>
        <w:pStyle w:val="CommentText"/>
      </w:pPr>
      <w:r>
        <w:rPr>
          <w:rStyle w:val="CommentReference"/>
        </w:rPr>
        <w:annotationRef/>
      </w:r>
      <w:r>
        <w:t>NRG/Luminant/Calpine: Do summer and winter seasons need to be defined in this document? Or does the definition in Section 2 of the Protocols carry through?</w:t>
      </w:r>
    </w:p>
  </w:comment>
  <w:comment w:id="352" w:author="Combined Commenters" w:date="2022-05-26T10:45:00Z" w:initials="CC">
    <w:p w14:paraId="073FC52E" w14:textId="77777777" w:rsidR="00482E37" w:rsidRDefault="00482E37" w:rsidP="003414A1">
      <w:pPr>
        <w:pStyle w:val="CommentText"/>
      </w:pPr>
      <w:r>
        <w:rPr>
          <w:rStyle w:val="CommentReference"/>
        </w:rPr>
        <w:annotationRef/>
      </w:r>
      <w:r>
        <w:t xml:space="preserve">LCRA: We encourage ERCOT to delete this. Creating an additional limitation based on past system needs is not reflective of the future maintenance needs of existing (plus potentially new) thermal Resources. Additionally, we are undergoing a changing regulatory landscape where new compliance rules mandate a higher level of maintenance outages moving forward. As the existing fleet continues to age, it should be expected that more frequent maintenance would be required, not less. </w:t>
      </w:r>
    </w:p>
  </w:comment>
  <w:comment w:id="360" w:author="Combined Commenters" w:date="2022-05-26T10:46:00Z" w:initials="CC">
    <w:p w14:paraId="0591F103" w14:textId="77777777" w:rsidR="00482E37" w:rsidRDefault="00482E37" w:rsidP="0076464B">
      <w:pPr>
        <w:pStyle w:val="CommentText"/>
      </w:pPr>
      <w:r>
        <w:rPr>
          <w:rStyle w:val="CommentReference"/>
        </w:rPr>
        <w:annotationRef/>
      </w:r>
      <w:r>
        <w:t>Southern Power: Please explain how the calculation for MDRPOC for IRRs will take into account future IRR growth, when the current methodology caps the MDRPOC for IRRs to 105% of historical maximum Planned Outages from the previous three years.  Southern Power recommends that ERCOT add additional detail to the MDRPOC methodology document describing how ERCOT will adjust MDRPOC for IRRs as future IRRs connect to the ERCOT system.</w:t>
      </w:r>
    </w:p>
  </w:comment>
  <w:comment w:id="367" w:author="Combined Commenters" w:date="2022-05-26T10:47:00Z" w:initials="CC">
    <w:p w14:paraId="3820FF06" w14:textId="77777777" w:rsidR="00482E37" w:rsidRDefault="00482E37" w:rsidP="00AC03B9">
      <w:pPr>
        <w:pStyle w:val="CommentText"/>
      </w:pPr>
      <w:r>
        <w:rPr>
          <w:rStyle w:val="CommentReference"/>
        </w:rPr>
        <w:annotationRef/>
      </w:r>
      <w:r>
        <w:t>Southern Power: Southern Power recommends that ERCOT provide the probability (e.g., 20%, 50%, etc.) of wind, solar, and load forecasts that will be used to calculate the short term MDRPOC for thermal generation resources.</w:t>
      </w:r>
    </w:p>
  </w:comment>
  <w:comment w:id="368" w:author="Combined Commenters" w:date="2022-05-26T10:47:00Z" w:initials="CC">
    <w:p w14:paraId="3C335E50" w14:textId="77777777" w:rsidR="00482E37" w:rsidRDefault="00482E37" w:rsidP="00DE351F">
      <w:pPr>
        <w:pStyle w:val="CommentText"/>
      </w:pPr>
      <w:r>
        <w:rPr>
          <w:rStyle w:val="CommentReference"/>
        </w:rPr>
        <w:annotationRef/>
      </w:r>
      <w:r>
        <w:t xml:space="preserve">There is no requirement for reserve capacity in ERCOT.  </w:t>
      </w:r>
    </w:p>
  </w:comment>
  <w:comment w:id="371" w:author="Combined Commenters" w:date="2022-05-26T10:48:00Z" w:initials="CC">
    <w:p w14:paraId="5D48269E" w14:textId="77777777" w:rsidR="00482E37" w:rsidRDefault="00482E37" w:rsidP="002861C1">
      <w:pPr>
        <w:pStyle w:val="CommentText"/>
      </w:pPr>
      <w:r>
        <w:rPr>
          <w:rStyle w:val="CommentReference"/>
        </w:rPr>
        <w:annotationRef/>
      </w:r>
      <w:r>
        <w:t>We appreciate ERCOT's clarification of these parameter definitions.</w:t>
      </w:r>
    </w:p>
  </w:comment>
  <w:comment w:id="384" w:author="Combined Commenters" w:date="2022-05-26T10:48:00Z" w:initials="CC">
    <w:p w14:paraId="5E6B4A23" w14:textId="77777777" w:rsidR="00482E37" w:rsidRDefault="00482E37" w:rsidP="005F07F7">
      <w:pPr>
        <w:pStyle w:val="CommentText"/>
      </w:pPr>
      <w:r>
        <w:rPr>
          <w:rStyle w:val="CommentReference"/>
        </w:rPr>
        <w:annotationRef/>
      </w:r>
      <w:r>
        <w:t>We appreciate ERCOT's clarification of this parameter definition.</w:t>
      </w:r>
    </w:p>
  </w:comment>
  <w:comment w:id="387" w:author="Combined Commenters" w:date="2022-05-26T10:49:00Z" w:initials="CC">
    <w:p w14:paraId="26A4BF02" w14:textId="77777777" w:rsidR="00482E37" w:rsidRDefault="00482E37" w:rsidP="001926D9">
      <w:pPr>
        <w:pStyle w:val="CommentText"/>
      </w:pPr>
      <w:r>
        <w:rPr>
          <w:rStyle w:val="CommentReference"/>
        </w:rPr>
        <w:annotationRef/>
      </w:r>
      <w:r>
        <w:t xml:space="preserve">There is no requirement for reserve capacity in ERCOT.  </w:t>
      </w:r>
    </w:p>
  </w:comment>
  <w:comment w:id="390" w:author="Combined Commenters" w:date="2022-05-26T10:49:00Z" w:initials="CC">
    <w:p w14:paraId="7253E91A" w14:textId="77777777" w:rsidR="00482E37" w:rsidRDefault="00482E37" w:rsidP="004972FD">
      <w:pPr>
        <w:pStyle w:val="CommentText"/>
      </w:pPr>
      <w:r>
        <w:rPr>
          <w:rStyle w:val="CommentReference"/>
        </w:rPr>
        <w:annotationRef/>
      </w:r>
      <w:r>
        <w:t>Southern Power: Please explain how the calculation for MDRPOC for IRRs will take into account future IRR growth, when the current methodology caps the MDRPOC for IRRs to 105% of historical maximum Planned Outages from the previous three years.  Southern Power recommends that ERCOT add additional detail to the MDRPOC methodology document describing how ERCOT will adjust MDRPOC for IRRs as future IRRs connect to the ERCOT system.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454573" w15:done="0"/>
  <w15:commentEx w15:paraId="3323043C" w15:done="0"/>
  <w15:commentEx w15:paraId="53B61AEA" w15:done="0"/>
  <w15:commentEx w15:paraId="776EC2B7" w15:done="0"/>
  <w15:commentEx w15:paraId="1E194D15" w15:done="0"/>
  <w15:commentEx w15:paraId="69590946" w15:done="0"/>
  <w15:commentEx w15:paraId="223368B5" w15:done="0"/>
  <w15:commentEx w15:paraId="24560219" w15:done="0"/>
  <w15:commentEx w15:paraId="460CE8F1" w15:done="0"/>
  <w15:commentEx w15:paraId="073FC52E" w15:done="0"/>
  <w15:commentEx w15:paraId="0591F103" w15:done="0"/>
  <w15:commentEx w15:paraId="3820FF06" w15:done="0"/>
  <w15:commentEx w15:paraId="3C335E50" w15:done="0"/>
  <w15:commentEx w15:paraId="5D48269E" w15:done="0"/>
  <w15:commentEx w15:paraId="5E6B4A23" w15:done="0"/>
  <w15:commentEx w15:paraId="26A4BF02" w15:done="0"/>
  <w15:commentEx w15:paraId="7253E9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9C7F7" w16cex:dateUtc="2022-05-26T14:33:00Z"/>
  <w16cex:commentExtensible w16cex:durableId="2639C857" w16cex:dateUtc="2022-05-26T14:35:00Z"/>
  <w16cex:commentExtensible w16cex:durableId="2639C8F1" w16cex:dateUtc="2022-05-26T14:37:00Z"/>
  <w16cex:commentExtensible w16cex:durableId="2639C967" w16cex:dateUtc="2022-05-26T14:39:00Z"/>
  <w16cex:commentExtensible w16cex:durableId="2639C9C4" w16cex:dateUtc="2022-05-26T14:41:00Z"/>
  <w16cex:commentExtensible w16cex:durableId="2639CA02" w16cex:dateUtc="2022-05-26T14:42:00Z"/>
  <w16cex:commentExtensible w16cex:durableId="2639D86D" w16cex:dateUtc="2022-05-26T15:43:00Z"/>
  <w16cex:commentExtensible w16cex:durableId="2639D877" w16cex:dateUtc="2022-05-26T15:44:00Z"/>
  <w16cex:commentExtensible w16cex:durableId="2639D8BD" w16cex:dateUtc="2022-05-26T15:45:00Z"/>
  <w16cex:commentExtensible w16cex:durableId="2639D8E5" w16cex:dateUtc="2022-05-26T15:45:00Z"/>
  <w16cex:commentExtensible w16cex:durableId="2639D913" w16cex:dateUtc="2022-05-26T15:46:00Z"/>
  <w16cex:commentExtensible w16cex:durableId="2639D93F" w16cex:dateUtc="2022-05-26T15:47:00Z"/>
  <w16cex:commentExtensible w16cex:durableId="2639D951" w16cex:dateUtc="2022-05-26T15:47:00Z"/>
  <w16cex:commentExtensible w16cex:durableId="2639D979" w16cex:dateUtc="2022-05-26T15:48:00Z"/>
  <w16cex:commentExtensible w16cex:durableId="2639D990" w16cex:dateUtc="2022-05-26T15:48:00Z"/>
  <w16cex:commentExtensible w16cex:durableId="2639D99D" w16cex:dateUtc="2022-05-26T15:49:00Z"/>
  <w16cex:commentExtensible w16cex:durableId="2639D9B3" w16cex:dateUtc="2022-05-26T1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454573" w16cid:durableId="2639C7F7"/>
  <w16cid:commentId w16cid:paraId="3323043C" w16cid:durableId="2639C857"/>
  <w16cid:commentId w16cid:paraId="53B61AEA" w16cid:durableId="2639C8F1"/>
  <w16cid:commentId w16cid:paraId="776EC2B7" w16cid:durableId="2639C967"/>
  <w16cid:commentId w16cid:paraId="1E194D15" w16cid:durableId="2639C9C4"/>
  <w16cid:commentId w16cid:paraId="69590946" w16cid:durableId="2639CA02"/>
  <w16cid:commentId w16cid:paraId="223368B5" w16cid:durableId="2639D86D"/>
  <w16cid:commentId w16cid:paraId="24560219" w16cid:durableId="2639D877"/>
  <w16cid:commentId w16cid:paraId="460CE8F1" w16cid:durableId="2639D8BD"/>
  <w16cid:commentId w16cid:paraId="073FC52E" w16cid:durableId="2639D8E5"/>
  <w16cid:commentId w16cid:paraId="0591F103" w16cid:durableId="2639D913"/>
  <w16cid:commentId w16cid:paraId="3820FF06" w16cid:durableId="2639D93F"/>
  <w16cid:commentId w16cid:paraId="3C335E50" w16cid:durableId="2639D951"/>
  <w16cid:commentId w16cid:paraId="5D48269E" w16cid:durableId="2639D979"/>
  <w16cid:commentId w16cid:paraId="5E6B4A23" w16cid:durableId="2639D990"/>
  <w16cid:commentId w16cid:paraId="26A4BF02" w16cid:durableId="2639D99D"/>
  <w16cid:commentId w16cid:paraId="7253E91A" w16cid:durableId="2639D9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0BD11" w14:textId="77777777" w:rsidR="00A237D6" w:rsidRDefault="00A237D6">
      <w:r>
        <w:separator/>
      </w:r>
    </w:p>
  </w:endnote>
  <w:endnote w:type="continuationSeparator" w:id="0">
    <w:p w14:paraId="6D5C999D" w14:textId="77777777" w:rsidR="00A237D6" w:rsidRDefault="00A23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626B61"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sidR="00E76FEC">
      <w:rPr>
        <w:rFonts w:ascii="Arial" w:hAnsi="Arial" w:cs="Arial"/>
        <w:b/>
        <w:sz w:val="16"/>
        <w:szCs w:val="16"/>
      </w:rPr>
      <w:t>22</w:t>
    </w:r>
    <w:r w:rsidRPr="008F2D0F">
      <w:rPr>
        <w:rFonts w:ascii="Arial" w:hAnsi="Arial" w:cs="Arial"/>
        <w:b/>
        <w:sz w:val="16"/>
        <w:szCs w:val="16"/>
      </w:rPr>
      <w:t xml:space="preserve"> Electric Reliability Council of Texas, Inc. All rights reserved.</w:t>
    </w:r>
  </w:p>
  <w:p w14:paraId="44E3A456" w14:textId="2E1CCB55" w:rsidR="00FC1398" w:rsidRPr="00ED2D68" w:rsidRDefault="00FC1398" w:rsidP="008B7260">
    <w:pPr>
      <w:pStyle w:val="Footer"/>
      <w:rPr>
        <w:szCs w:val="20"/>
      </w:rPr>
    </w:pPr>
    <w:r w:rsidRPr="008B7260">
      <w:rPr>
        <w:rFonts w:ascii="Arial" w:hAnsi="Arial" w:cs="Arial"/>
        <w:noProof/>
        <w:sz w:val="18"/>
      </w:rPr>
      <w:t xml:space="preserve">Methodology for </w:t>
    </w:r>
    <w:r w:rsidR="00E76FEC">
      <w:rPr>
        <w:rFonts w:ascii="Arial" w:hAnsi="Arial" w:cs="Arial"/>
        <w:noProof/>
        <w:sz w:val="18"/>
      </w:rPr>
      <w:t>Calculating Maximum Daily Resource Planned Outage Capacity</w:t>
    </w:r>
    <w:r>
      <w:rPr>
        <w:rFonts w:ascii="Arial" w:hAnsi="Arial" w:cs="Arial"/>
        <w:noProof/>
        <w:sz w:val="18"/>
      </w:rPr>
      <w:t xml:space="preserve"> </w:t>
    </w:r>
    <w:r w:rsidR="00E76FEC">
      <w:rPr>
        <w:rFonts w:ascii="Arial" w:hAnsi="Arial" w:cs="Arial"/>
        <w:noProof/>
        <w:sz w:val="18"/>
      </w:rPr>
      <w:t>xxxx</w:t>
    </w:r>
    <w:r w:rsidR="00813ED0">
      <w:rPr>
        <w:rFonts w:ascii="Arial" w:hAnsi="Arial" w:cs="Arial"/>
        <w:noProof/>
        <w:sz w:val="18"/>
      </w:rPr>
      <w:t>2</w:t>
    </w:r>
    <w:r w:rsidR="00E76FEC">
      <w:rPr>
        <w:rFonts w:ascii="Arial" w:hAnsi="Arial" w:cs="Arial"/>
        <w:noProof/>
        <w:sz w:val="18"/>
      </w:rPr>
      <w:t xml:space="preserve">022 </w:t>
    </w:r>
    <w:r w:rsidR="00E76FEC">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37CDAFF3" w:rsidR="00FC1398" w:rsidRPr="000E69D1" w:rsidRDefault="00FC1398" w:rsidP="006E7DF2">
    <w:pPr>
      <w:pStyle w:val="Footer"/>
      <w:rPr>
        <w:rFonts w:ascii="Arial" w:hAnsi="Arial" w:cs="Arial"/>
        <w:noProof/>
        <w:sz w:val="18"/>
      </w:rPr>
    </w:pP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6D513422" w:rsidR="00FC1398" w:rsidRPr="00E23951" w:rsidRDefault="00FC1398" w:rsidP="00E23951">
    <w:pPr>
      <w:pStyle w:val="Footer"/>
      <w:tabs>
        <w:tab w:val="clear" w:pos="4320"/>
        <w:tab w:val="clear" w:pos="8640"/>
        <w:tab w:val="right" w:pos="9360"/>
      </w:tabs>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B95E2" w14:textId="77777777" w:rsidR="00A237D6" w:rsidRDefault="00A237D6">
      <w:r>
        <w:separator/>
      </w:r>
    </w:p>
  </w:footnote>
  <w:footnote w:type="continuationSeparator" w:id="0">
    <w:p w14:paraId="614E694A" w14:textId="77777777" w:rsidR="00A237D6" w:rsidRDefault="00A23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5D191534" w:rsidR="00FC1398" w:rsidRDefault="00524C64" w:rsidP="00B25742">
    <w:pPr>
      <w:pStyle w:val="Header"/>
      <w:tabs>
        <w:tab w:val="clear" w:pos="4320"/>
        <w:tab w:val="clear" w:pos="8640"/>
        <w:tab w:val="right" w:pos="9360"/>
      </w:tabs>
      <w:rPr>
        <w:b w:val="0"/>
      </w:rPr>
    </w:pPr>
    <w:r w:rsidRPr="001E452C">
      <w:rPr>
        <w:b w:val="0"/>
        <w:color w:val="FF0000"/>
      </w:rPr>
      <w:t>DISCUSSION DRAFT</w:t>
    </w:r>
    <w:r w:rsidR="00FC1398">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ABD778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50334FB"/>
    <w:multiLevelType w:val="hybridMultilevel"/>
    <w:tmpl w:val="59465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4" w15:restartNumberingAfterBreak="0">
    <w:nsid w:val="570643E7"/>
    <w:multiLevelType w:val="hybridMultilevel"/>
    <w:tmpl w:val="5ABC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93479221">
    <w:abstractNumId w:val="16"/>
  </w:num>
  <w:num w:numId="2" w16cid:durableId="1386685476">
    <w:abstractNumId w:val="4"/>
  </w:num>
  <w:num w:numId="3" w16cid:durableId="1938784162">
    <w:abstractNumId w:val="8"/>
  </w:num>
  <w:num w:numId="4" w16cid:durableId="1420062306">
    <w:abstractNumId w:val="7"/>
  </w:num>
  <w:num w:numId="5" w16cid:durableId="1750879633">
    <w:abstractNumId w:val="12"/>
  </w:num>
  <w:num w:numId="6" w16cid:durableId="948045854">
    <w:abstractNumId w:val="5"/>
  </w:num>
  <w:num w:numId="7" w16cid:durableId="1093748892">
    <w:abstractNumId w:val="3"/>
  </w:num>
  <w:num w:numId="8" w16cid:durableId="1401252546">
    <w:abstractNumId w:val="10"/>
  </w:num>
  <w:num w:numId="9" w16cid:durableId="1841313493">
    <w:abstractNumId w:val="2"/>
  </w:num>
  <w:num w:numId="10" w16cid:durableId="1066613146">
    <w:abstractNumId w:val="1"/>
  </w:num>
  <w:num w:numId="11" w16cid:durableId="1536700586">
    <w:abstractNumId w:val="0"/>
  </w:num>
  <w:num w:numId="12" w16cid:durableId="1204173245">
    <w:abstractNumId w:val="13"/>
    <w:lvlOverride w:ilvl="0">
      <w:startOverride w:val="1"/>
    </w:lvlOverride>
  </w:num>
  <w:num w:numId="13" w16cid:durableId="1678383619">
    <w:abstractNumId w:val="15"/>
  </w:num>
  <w:num w:numId="14" w16cid:durableId="1472551264">
    <w:abstractNumId w:val="9"/>
  </w:num>
  <w:num w:numId="15" w16cid:durableId="493573992">
    <w:abstractNumId w:val="14"/>
  </w:num>
  <w:num w:numId="16" w16cid:durableId="576748081">
    <w:abstractNumId w:val="6"/>
  </w:num>
  <w:num w:numId="17" w16cid:durableId="246504322">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mbined Commenters">
    <w15:presenceInfo w15:providerId="None" w15:userId="Combined Commenters"/>
  </w15:person>
  <w15:person w15:author="Huang, Fred">
    <w15:presenceInfo w15:providerId="AD" w15:userId="S::Shun-Hsien.Huang@ercot.com::604a4aa9-2658-4d75-8cf1-9e07b94bae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40E4"/>
    <w:rsid w:val="00015CF5"/>
    <w:rsid w:val="0001795A"/>
    <w:rsid w:val="00022117"/>
    <w:rsid w:val="00025BFE"/>
    <w:rsid w:val="0002628B"/>
    <w:rsid w:val="00026C89"/>
    <w:rsid w:val="00031FE6"/>
    <w:rsid w:val="00033B75"/>
    <w:rsid w:val="0004409F"/>
    <w:rsid w:val="00056B72"/>
    <w:rsid w:val="00056D59"/>
    <w:rsid w:val="000609B9"/>
    <w:rsid w:val="00060A2B"/>
    <w:rsid w:val="000633E7"/>
    <w:rsid w:val="00065F1E"/>
    <w:rsid w:val="000677F0"/>
    <w:rsid w:val="00067FE2"/>
    <w:rsid w:val="00081547"/>
    <w:rsid w:val="00082186"/>
    <w:rsid w:val="00084C70"/>
    <w:rsid w:val="000939D9"/>
    <w:rsid w:val="00097C75"/>
    <w:rsid w:val="000A25AE"/>
    <w:rsid w:val="000B1905"/>
    <w:rsid w:val="000B47A1"/>
    <w:rsid w:val="000B5AE4"/>
    <w:rsid w:val="000B7166"/>
    <w:rsid w:val="000B7D44"/>
    <w:rsid w:val="000C62D6"/>
    <w:rsid w:val="000C7BFA"/>
    <w:rsid w:val="000D5E5B"/>
    <w:rsid w:val="000E1C39"/>
    <w:rsid w:val="000E5412"/>
    <w:rsid w:val="000E6C0D"/>
    <w:rsid w:val="000E7AEB"/>
    <w:rsid w:val="000E7F12"/>
    <w:rsid w:val="0010167A"/>
    <w:rsid w:val="001019C0"/>
    <w:rsid w:val="0010682B"/>
    <w:rsid w:val="00106F73"/>
    <w:rsid w:val="00110AA6"/>
    <w:rsid w:val="001177A7"/>
    <w:rsid w:val="0012350C"/>
    <w:rsid w:val="001259E0"/>
    <w:rsid w:val="00126D20"/>
    <w:rsid w:val="00130E1F"/>
    <w:rsid w:val="00130F89"/>
    <w:rsid w:val="001426BB"/>
    <w:rsid w:val="00142B21"/>
    <w:rsid w:val="00143F31"/>
    <w:rsid w:val="0014546D"/>
    <w:rsid w:val="001501EA"/>
    <w:rsid w:val="0015174D"/>
    <w:rsid w:val="001843DE"/>
    <w:rsid w:val="0018511F"/>
    <w:rsid w:val="00185772"/>
    <w:rsid w:val="0019314C"/>
    <w:rsid w:val="00195B2D"/>
    <w:rsid w:val="001A419F"/>
    <w:rsid w:val="001A635B"/>
    <w:rsid w:val="001A7F4C"/>
    <w:rsid w:val="001B42E2"/>
    <w:rsid w:val="001B7A35"/>
    <w:rsid w:val="001C3D65"/>
    <w:rsid w:val="001D1500"/>
    <w:rsid w:val="001D1746"/>
    <w:rsid w:val="001D744A"/>
    <w:rsid w:val="001E0CC3"/>
    <w:rsid w:val="001E1D70"/>
    <w:rsid w:val="001E3C05"/>
    <w:rsid w:val="001E452C"/>
    <w:rsid w:val="001F5336"/>
    <w:rsid w:val="00200057"/>
    <w:rsid w:val="002071D0"/>
    <w:rsid w:val="00207C6E"/>
    <w:rsid w:val="002148F8"/>
    <w:rsid w:val="00216459"/>
    <w:rsid w:val="002164E6"/>
    <w:rsid w:val="002169EC"/>
    <w:rsid w:val="00221351"/>
    <w:rsid w:val="00221FB3"/>
    <w:rsid w:val="0023374F"/>
    <w:rsid w:val="00234597"/>
    <w:rsid w:val="00235C30"/>
    <w:rsid w:val="00235DF6"/>
    <w:rsid w:val="00241D9F"/>
    <w:rsid w:val="00243D1D"/>
    <w:rsid w:val="00244EB2"/>
    <w:rsid w:val="00246E99"/>
    <w:rsid w:val="00247692"/>
    <w:rsid w:val="00257489"/>
    <w:rsid w:val="00257E18"/>
    <w:rsid w:val="002605C5"/>
    <w:rsid w:val="00261B92"/>
    <w:rsid w:val="00266735"/>
    <w:rsid w:val="0027125C"/>
    <w:rsid w:val="00271656"/>
    <w:rsid w:val="00271746"/>
    <w:rsid w:val="00273828"/>
    <w:rsid w:val="0027412B"/>
    <w:rsid w:val="002772BF"/>
    <w:rsid w:val="00290DE3"/>
    <w:rsid w:val="00290F50"/>
    <w:rsid w:val="00291547"/>
    <w:rsid w:val="002A50E5"/>
    <w:rsid w:val="002A516B"/>
    <w:rsid w:val="002A5B50"/>
    <w:rsid w:val="002B1814"/>
    <w:rsid w:val="002B2C40"/>
    <w:rsid w:val="002B35BB"/>
    <w:rsid w:val="002B49C9"/>
    <w:rsid w:val="002B720E"/>
    <w:rsid w:val="002B763A"/>
    <w:rsid w:val="002C7C62"/>
    <w:rsid w:val="002D3D63"/>
    <w:rsid w:val="002E467A"/>
    <w:rsid w:val="002E52AA"/>
    <w:rsid w:val="002E5454"/>
    <w:rsid w:val="002E55C7"/>
    <w:rsid w:val="002F2280"/>
    <w:rsid w:val="00301252"/>
    <w:rsid w:val="003013F2"/>
    <w:rsid w:val="0030694A"/>
    <w:rsid w:val="00310D30"/>
    <w:rsid w:val="003114F2"/>
    <w:rsid w:val="00316694"/>
    <w:rsid w:val="00316FE1"/>
    <w:rsid w:val="0032000C"/>
    <w:rsid w:val="00320A7B"/>
    <w:rsid w:val="00320BC4"/>
    <w:rsid w:val="0032677B"/>
    <w:rsid w:val="00327381"/>
    <w:rsid w:val="00334FD1"/>
    <w:rsid w:val="003374D3"/>
    <w:rsid w:val="00352C53"/>
    <w:rsid w:val="00357AF0"/>
    <w:rsid w:val="0036197E"/>
    <w:rsid w:val="00364954"/>
    <w:rsid w:val="003666DF"/>
    <w:rsid w:val="00366A39"/>
    <w:rsid w:val="003671C2"/>
    <w:rsid w:val="003718DD"/>
    <w:rsid w:val="003734BC"/>
    <w:rsid w:val="00373A17"/>
    <w:rsid w:val="00377165"/>
    <w:rsid w:val="003778B8"/>
    <w:rsid w:val="00386070"/>
    <w:rsid w:val="00386E2A"/>
    <w:rsid w:val="003910BA"/>
    <w:rsid w:val="00391FA9"/>
    <w:rsid w:val="00395C61"/>
    <w:rsid w:val="00396DF7"/>
    <w:rsid w:val="003A0A10"/>
    <w:rsid w:val="003A2635"/>
    <w:rsid w:val="003A28C3"/>
    <w:rsid w:val="003A3D77"/>
    <w:rsid w:val="003A4138"/>
    <w:rsid w:val="003C56CF"/>
    <w:rsid w:val="003C56F0"/>
    <w:rsid w:val="003E314C"/>
    <w:rsid w:val="004000B4"/>
    <w:rsid w:val="00401DF7"/>
    <w:rsid w:val="004023D4"/>
    <w:rsid w:val="004074D2"/>
    <w:rsid w:val="00413681"/>
    <w:rsid w:val="0041394B"/>
    <w:rsid w:val="004155DD"/>
    <w:rsid w:val="00417F58"/>
    <w:rsid w:val="004409D1"/>
    <w:rsid w:val="00441632"/>
    <w:rsid w:val="00443C9C"/>
    <w:rsid w:val="004463BA"/>
    <w:rsid w:val="00446F8C"/>
    <w:rsid w:val="00447E2A"/>
    <w:rsid w:val="00451370"/>
    <w:rsid w:val="004535A7"/>
    <w:rsid w:val="00454770"/>
    <w:rsid w:val="004573F0"/>
    <w:rsid w:val="00457803"/>
    <w:rsid w:val="004617E9"/>
    <w:rsid w:val="00463D4D"/>
    <w:rsid w:val="00466B57"/>
    <w:rsid w:val="00473CD8"/>
    <w:rsid w:val="00474489"/>
    <w:rsid w:val="00475FB0"/>
    <w:rsid w:val="004822D4"/>
    <w:rsid w:val="00482E37"/>
    <w:rsid w:val="00483953"/>
    <w:rsid w:val="00496F45"/>
    <w:rsid w:val="004A7526"/>
    <w:rsid w:val="004B231A"/>
    <w:rsid w:val="004B40BA"/>
    <w:rsid w:val="004B462B"/>
    <w:rsid w:val="004C13F9"/>
    <w:rsid w:val="004C2F5C"/>
    <w:rsid w:val="004E6CA9"/>
    <w:rsid w:val="004E7DE7"/>
    <w:rsid w:val="004F02CA"/>
    <w:rsid w:val="004F0D88"/>
    <w:rsid w:val="004F4332"/>
    <w:rsid w:val="004F7B10"/>
    <w:rsid w:val="00503AC1"/>
    <w:rsid w:val="00504122"/>
    <w:rsid w:val="00521BC8"/>
    <w:rsid w:val="00524C64"/>
    <w:rsid w:val="005262DB"/>
    <w:rsid w:val="00527ED8"/>
    <w:rsid w:val="00534C6C"/>
    <w:rsid w:val="00535A16"/>
    <w:rsid w:val="00537853"/>
    <w:rsid w:val="00542B1A"/>
    <w:rsid w:val="00546EBF"/>
    <w:rsid w:val="00550971"/>
    <w:rsid w:val="00563CA9"/>
    <w:rsid w:val="0057709B"/>
    <w:rsid w:val="00577C24"/>
    <w:rsid w:val="00580132"/>
    <w:rsid w:val="00583242"/>
    <w:rsid w:val="005A14EA"/>
    <w:rsid w:val="005A2EDA"/>
    <w:rsid w:val="005A4CAC"/>
    <w:rsid w:val="005A5CFD"/>
    <w:rsid w:val="005A5D71"/>
    <w:rsid w:val="005B2973"/>
    <w:rsid w:val="005B2BC8"/>
    <w:rsid w:val="005B76AE"/>
    <w:rsid w:val="005C0453"/>
    <w:rsid w:val="005C2729"/>
    <w:rsid w:val="005D4FC9"/>
    <w:rsid w:val="005E0E19"/>
    <w:rsid w:val="005E1627"/>
    <w:rsid w:val="005E2A41"/>
    <w:rsid w:val="005E6183"/>
    <w:rsid w:val="005F34BB"/>
    <w:rsid w:val="00603FC9"/>
    <w:rsid w:val="006107F9"/>
    <w:rsid w:val="0062250E"/>
    <w:rsid w:val="0062432A"/>
    <w:rsid w:val="006276E2"/>
    <w:rsid w:val="006301B3"/>
    <w:rsid w:val="00631D84"/>
    <w:rsid w:val="006363C5"/>
    <w:rsid w:val="006366E4"/>
    <w:rsid w:val="00641EAC"/>
    <w:rsid w:val="006424E7"/>
    <w:rsid w:val="00643E17"/>
    <w:rsid w:val="006514CF"/>
    <w:rsid w:val="0065232D"/>
    <w:rsid w:val="00653565"/>
    <w:rsid w:val="00653B80"/>
    <w:rsid w:val="00661C90"/>
    <w:rsid w:val="006647DE"/>
    <w:rsid w:val="00666753"/>
    <w:rsid w:val="00666CA3"/>
    <w:rsid w:val="006714B6"/>
    <w:rsid w:val="00671F22"/>
    <w:rsid w:val="00675150"/>
    <w:rsid w:val="00675920"/>
    <w:rsid w:val="006805FF"/>
    <w:rsid w:val="0068127B"/>
    <w:rsid w:val="00682916"/>
    <w:rsid w:val="00682C46"/>
    <w:rsid w:val="00684D88"/>
    <w:rsid w:val="00686A1C"/>
    <w:rsid w:val="00686AE5"/>
    <w:rsid w:val="00690ED1"/>
    <w:rsid w:val="00696731"/>
    <w:rsid w:val="006A4416"/>
    <w:rsid w:val="006A587B"/>
    <w:rsid w:val="006A7375"/>
    <w:rsid w:val="006B2AE4"/>
    <w:rsid w:val="006B7E38"/>
    <w:rsid w:val="006C14E9"/>
    <w:rsid w:val="006C198A"/>
    <w:rsid w:val="006C465D"/>
    <w:rsid w:val="006C5A84"/>
    <w:rsid w:val="006D2103"/>
    <w:rsid w:val="006D467B"/>
    <w:rsid w:val="006D69EF"/>
    <w:rsid w:val="006E2819"/>
    <w:rsid w:val="006E6E27"/>
    <w:rsid w:val="006E7405"/>
    <w:rsid w:val="006E7DF2"/>
    <w:rsid w:val="006F12CD"/>
    <w:rsid w:val="00705C75"/>
    <w:rsid w:val="00706FC8"/>
    <w:rsid w:val="00710F70"/>
    <w:rsid w:val="007145CE"/>
    <w:rsid w:val="00723787"/>
    <w:rsid w:val="00735201"/>
    <w:rsid w:val="00742911"/>
    <w:rsid w:val="00743968"/>
    <w:rsid w:val="00744EC3"/>
    <w:rsid w:val="00746666"/>
    <w:rsid w:val="007516C4"/>
    <w:rsid w:val="007528A4"/>
    <w:rsid w:val="00757F96"/>
    <w:rsid w:val="007613FC"/>
    <w:rsid w:val="00763B31"/>
    <w:rsid w:val="00766188"/>
    <w:rsid w:val="00767763"/>
    <w:rsid w:val="0077569D"/>
    <w:rsid w:val="007800AB"/>
    <w:rsid w:val="00781746"/>
    <w:rsid w:val="00781D23"/>
    <w:rsid w:val="00787EDE"/>
    <w:rsid w:val="0079049B"/>
    <w:rsid w:val="00791CB9"/>
    <w:rsid w:val="00793812"/>
    <w:rsid w:val="00793D68"/>
    <w:rsid w:val="00794581"/>
    <w:rsid w:val="0079480C"/>
    <w:rsid w:val="007A496D"/>
    <w:rsid w:val="007A7976"/>
    <w:rsid w:val="007B0B7D"/>
    <w:rsid w:val="007B51BE"/>
    <w:rsid w:val="007C077A"/>
    <w:rsid w:val="007C083B"/>
    <w:rsid w:val="007C0DE3"/>
    <w:rsid w:val="007C3813"/>
    <w:rsid w:val="007C4498"/>
    <w:rsid w:val="007C5817"/>
    <w:rsid w:val="007C6777"/>
    <w:rsid w:val="007D18B5"/>
    <w:rsid w:val="007D1DE6"/>
    <w:rsid w:val="007D6C30"/>
    <w:rsid w:val="007E11E7"/>
    <w:rsid w:val="007E1D5B"/>
    <w:rsid w:val="007E2347"/>
    <w:rsid w:val="007F1C37"/>
    <w:rsid w:val="007F4758"/>
    <w:rsid w:val="008031E7"/>
    <w:rsid w:val="00810017"/>
    <w:rsid w:val="00813ED0"/>
    <w:rsid w:val="008228CC"/>
    <w:rsid w:val="00822B99"/>
    <w:rsid w:val="00826741"/>
    <w:rsid w:val="00831619"/>
    <w:rsid w:val="00834C8D"/>
    <w:rsid w:val="00841CD7"/>
    <w:rsid w:val="008463F2"/>
    <w:rsid w:val="00846C2B"/>
    <w:rsid w:val="00847284"/>
    <w:rsid w:val="00864AB6"/>
    <w:rsid w:val="00872CFD"/>
    <w:rsid w:val="0087621B"/>
    <w:rsid w:val="008917D0"/>
    <w:rsid w:val="00894DAC"/>
    <w:rsid w:val="00895AE9"/>
    <w:rsid w:val="008A0325"/>
    <w:rsid w:val="008A0359"/>
    <w:rsid w:val="008A06DB"/>
    <w:rsid w:val="008A2B4A"/>
    <w:rsid w:val="008A3DAE"/>
    <w:rsid w:val="008A7730"/>
    <w:rsid w:val="008B0EFE"/>
    <w:rsid w:val="008B5923"/>
    <w:rsid w:val="008B7260"/>
    <w:rsid w:val="008C4BBC"/>
    <w:rsid w:val="008C543B"/>
    <w:rsid w:val="008C55D9"/>
    <w:rsid w:val="008C7004"/>
    <w:rsid w:val="008D21A4"/>
    <w:rsid w:val="008D4F8F"/>
    <w:rsid w:val="008D5B38"/>
    <w:rsid w:val="008E056B"/>
    <w:rsid w:val="008E1DA8"/>
    <w:rsid w:val="008E6C20"/>
    <w:rsid w:val="008F3EA7"/>
    <w:rsid w:val="009037C4"/>
    <w:rsid w:val="009051EC"/>
    <w:rsid w:val="00907D4F"/>
    <w:rsid w:val="00915A5D"/>
    <w:rsid w:val="00921353"/>
    <w:rsid w:val="009337A1"/>
    <w:rsid w:val="00937574"/>
    <w:rsid w:val="00937732"/>
    <w:rsid w:val="00937894"/>
    <w:rsid w:val="00944260"/>
    <w:rsid w:val="00954662"/>
    <w:rsid w:val="0095657C"/>
    <w:rsid w:val="00956DE1"/>
    <w:rsid w:val="00962549"/>
    <w:rsid w:val="00963A51"/>
    <w:rsid w:val="00972C1C"/>
    <w:rsid w:val="00991DC5"/>
    <w:rsid w:val="009A10E9"/>
    <w:rsid w:val="009A3772"/>
    <w:rsid w:val="009B1C3A"/>
    <w:rsid w:val="009C4373"/>
    <w:rsid w:val="009C7200"/>
    <w:rsid w:val="009D0645"/>
    <w:rsid w:val="009D314D"/>
    <w:rsid w:val="009D788E"/>
    <w:rsid w:val="009E563C"/>
    <w:rsid w:val="009E56B6"/>
    <w:rsid w:val="009E770D"/>
    <w:rsid w:val="009F0653"/>
    <w:rsid w:val="00A0164F"/>
    <w:rsid w:val="00A0472C"/>
    <w:rsid w:val="00A112E8"/>
    <w:rsid w:val="00A12655"/>
    <w:rsid w:val="00A149E9"/>
    <w:rsid w:val="00A237D6"/>
    <w:rsid w:val="00A36F86"/>
    <w:rsid w:val="00A41032"/>
    <w:rsid w:val="00A42359"/>
    <w:rsid w:val="00A469D0"/>
    <w:rsid w:val="00A51CDE"/>
    <w:rsid w:val="00A51DBC"/>
    <w:rsid w:val="00A60622"/>
    <w:rsid w:val="00A609B4"/>
    <w:rsid w:val="00A66A92"/>
    <w:rsid w:val="00A76447"/>
    <w:rsid w:val="00A8000E"/>
    <w:rsid w:val="00A954D0"/>
    <w:rsid w:val="00A958D9"/>
    <w:rsid w:val="00A96AD4"/>
    <w:rsid w:val="00AC31BA"/>
    <w:rsid w:val="00AC7A13"/>
    <w:rsid w:val="00AD0620"/>
    <w:rsid w:val="00AD2861"/>
    <w:rsid w:val="00AD5548"/>
    <w:rsid w:val="00AE07DD"/>
    <w:rsid w:val="00AE1295"/>
    <w:rsid w:val="00AE295A"/>
    <w:rsid w:val="00AE2AC5"/>
    <w:rsid w:val="00AF251B"/>
    <w:rsid w:val="00AF56C6"/>
    <w:rsid w:val="00AF6CD1"/>
    <w:rsid w:val="00B05699"/>
    <w:rsid w:val="00B060F4"/>
    <w:rsid w:val="00B128D1"/>
    <w:rsid w:val="00B21F14"/>
    <w:rsid w:val="00B25742"/>
    <w:rsid w:val="00B312A4"/>
    <w:rsid w:val="00B360C3"/>
    <w:rsid w:val="00B4020A"/>
    <w:rsid w:val="00B42243"/>
    <w:rsid w:val="00B55E3E"/>
    <w:rsid w:val="00B5701C"/>
    <w:rsid w:val="00B570E5"/>
    <w:rsid w:val="00B57F96"/>
    <w:rsid w:val="00B66334"/>
    <w:rsid w:val="00B66A9F"/>
    <w:rsid w:val="00B679C8"/>
    <w:rsid w:val="00B71E7E"/>
    <w:rsid w:val="00B75380"/>
    <w:rsid w:val="00B77D68"/>
    <w:rsid w:val="00B81F59"/>
    <w:rsid w:val="00B8735E"/>
    <w:rsid w:val="00B97C2F"/>
    <w:rsid w:val="00BB2940"/>
    <w:rsid w:val="00BB397F"/>
    <w:rsid w:val="00BB45A5"/>
    <w:rsid w:val="00BC2532"/>
    <w:rsid w:val="00BC2D06"/>
    <w:rsid w:val="00BC5B89"/>
    <w:rsid w:val="00BD2748"/>
    <w:rsid w:val="00BD3774"/>
    <w:rsid w:val="00BD44E7"/>
    <w:rsid w:val="00BE0622"/>
    <w:rsid w:val="00BE0E47"/>
    <w:rsid w:val="00BE77B2"/>
    <w:rsid w:val="00BF38D0"/>
    <w:rsid w:val="00BF3E95"/>
    <w:rsid w:val="00BF6B11"/>
    <w:rsid w:val="00BF750D"/>
    <w:rsid w:val="00C005B9"/>
    <w:rsid w:val="00C012DC"/>
    <w:rsid w:val="00C045E7"/>
    <w:rsid w:val="00C07153"/>
    <w:rsid w:val="00C11807"/>
    <w:rsid w:val="00C252BE"/>
    <w:rsid w:val="00C4040B"/>
    <w:rsid w:val="00C40A9F"/>
    <w:rsid w:val="00C424ED"/>
    <w:rsid w:val="00C45D18"/>
    <w:rsid w:val="00C462DA"/>
    <w:rsid w:val="00C54031"/>
    <w:rsid w:val="00C5640F"/>
    <w:rsid w:val="00C570AA"/>
    <w:rsid w:val="00C605B7"/>
    <w:rsid w:val="00C636C7"/>
    <w:rsid w:val="00C66FC2"/>
    <w:rsid w:val="00C71F5D"/>
    <w:rsid w:val="00C769DB"/>
    <w:rsid w:val="00C813F4"/>
    <w:rsid w:val="00C838E9"/>
    <w:rsid w:val="00C86400"/>
    <w:rsid w:val="00C90702"/>
    <w:rsid w:val="00C90C77"/>
    <w:rsid w:val="00C917FF"/>
    <w:rsid w:val="00CA1C5E"/>
    <w:rsid w:val="00CB0888"/>
    <w:rsid w:val="00CB1F02"/>
    <w:rsid w:val="00CB4944"/>
    <w:rsid w:val="00CC0596"/>
    <w:rsid w:val="00CC4EB8"/>
    <w:rsid w:val="00CC552C"/>
    <w:rsid w:val="00CD0ED4"/>
    <w:rsid w:val="00CD27C8"/>
    <w:rsid w:val="00CD4231"/>
    <w:rsid w:val="00CD4C3D"/>
    <w:rsid w:val="00CD7859"/>
    <w:rsid w:val="00CE3FF0"/>
    <w:rsid w:val="00CE54B1"/>
    <w:rsid w:val="00CE6779"/>
    <w:rsid w:val="00CF3824"/>
    <w:rsid w:val="00D00B68"/>
    <w:rsid w:val="00D01020"/>
    <w:rsid w:val="00D06B90"/>
    <w:rsid w:val="00D131F6"/>
    <w:rsid w:val="00D13753"/>
    <w:rsid w:val="00D13EB9"/>
    <w:rsid w:val="00D149C8"/>
    <w:rsid w:val="00D15C1C"/>
    <w:rsid w:val="00D20D14"/>
    <w:rsid w:val="00D21F76"/>
    <w:rsid w:val="00D243BA"/>
    <w:rsid w:val="00D33FEC"/>
    <w:rsid w:val="00D47A80"/>
    <w:rsid w:val="00D636E2"/>
    <w:rsid w:val="00D636FB"/>
    <w:rsid w:val="00D64EE7"/>
    <w:rsid w:val="00D745ED"/>
    <w:rsid w:val="00D77FED"/>
    <w:rsid w:val="00D82798"/>
    <w:rsid w:val="00D84CC2"/>
    <w:rsid w:val="00D84E94"/>
    <w:rsid w:val="00D874B9"/>
    <w:rsid w:val="00D94A82"/>
    <w:rsid w:val="00D955F2"/>
    <w:rsid w:val="00D96BCE"/>
    <w:rsid w:val="00D97220"/>
    <w:rsid w:val="00DA60E2"/>
    <w:rsid w:val="00DC7B5D"/>
    <w:rsid w:val="00DC7C8C"/>
    <w:rsid w:val="00DD0484"/>
    <w:rsid w:val="00DD6AF1"/>
    <w:rsid w:val="00DE0734"/>
    <w:rsid w:val="00DE0D19"/>
    <w:rsid w:val="00DE3E4B"/>
    <w:rsid w:val="00DE7899"/>
    <w:rsid w:val="00DF15BE"/>
    <w:rsid w:val="00DF335F"/>
    <w:rsid w:val="00DF5AE5"/>
    <w:rsid w:val="00DF6265"/>
    <w:rsid w:val="00E03698"/>
    <w:rsid w:val="00E119DF"/>
    <w:rsid w:val="00E13C91"/>
    <w:rsid w:val="00E14103"/>
    <w:rsid w:val="00E150B3"/>
    <w:rsid w:val="00E205EB"/>
    <w:rsid w:val="00E20B46"/>
    <w:rsid w:val="00E23951"/>
    <w:rsid w:val="00E242DF"/>
    <w:rsid w:val="00E319D9"/>
    <w:rsid w:val="00E31FBC"/>
    <w:rsid w:val="00E37AB0"/>
    <w:rsid w:val="00E4196A"/>
    <w:rsid w:val="00E607B9"/>
    <w:rsid w:val="00E679B8"/>
    <w:rsid w:val="00E717AC"/>
    <w:rsid w:val="00E72B3F"/>
    <w:rsid w:val="00E74D57"/>
    <w:rsid w:val="00E76FEC"/>
    <w:rsid w:val="00E778A1"/>
    <w:rsid w:val="00E818B0"/>
    <w:rsid w:val="00E82638"/>
    <w:rsid w:val="00E83E54"/>
    <w:rsid w:val="00E90F92"/>
    <w:rsid w:val="00E939CA"/>
    <w:rsid w:val="00E946D0"/>
    <w:rsid w:val="00E96615"/>
    <w:rsid w:val="00E97311"/>
    <w:rsid w:val="00EA2757"/>
    <w:rsid w:val="00EA27D1"/>
    <w:rsid w:val="00EA4CC3"/>
    <w:rsid w:val="00EA5733"/>
    <w:rsid w:val="00EA626A"/>
    <w:rsid w:val="00EA6A66"/>
    <w:rsid w:val="00EA7264"/>
    <w:rsid w:val="00EA79D3"/>
    <w:rsid w:val="00EB0389"/>
    <w:rsid w:val="00EB42CF"/>
    <w:rsid w:val="00EC66C8"/>
    <w:rsid w:val="00ED3145"/>
    <w:rsid w:val="00ED346B"/>
    <w:rsid w:val="00ED4255"/>
    <w:rsid w:val="00ED5E14"/>
    <w:rsid w:val="00ED6496"/>
    <w:rsid w:val="00ED6554"/>
    <w:rsid w:val="00EE0265"/>
    <w:rsid w:val="00EE6F3A"/>
    <w:rsid w:val="00EF23CD"/>
    <w:rsid w:val="00EF6DCF"/>
    <w:rsid w:val="00F114B0"/>
    <w:rsid w:val="00F146B7"/>
    <w:rsid w:val="00F23074"/>
    <w:rsid w:val="00F256B9"/>
    <w:rsid w:val="00F26660"/>
    <w:rsid w:val="00F27346"/>
    <w:rsid w:val="00F36632"/>
    <w:rsid w:val="00F3775B"/>
    <w:rsid w:val="00F44236"/>
    <w:rsid w:val="00F51F2E"/>
    <w:rsid w:val="00F52B51"/>
    <w:rsid w:val="00F539C3"/>
    <w:rsid w:val="00F54E80"/>
    <w:rsid w:val="00F6177F"/>
    <w:rsid w:val="00F6595E"/>
    <w:rsid w:val="00F66183"/>
    <w:rsid w:val="00F66738"/>
    <w:rsid w:val="00F732A1"/>
    <w:rsid w:val="00F740EF"/>
    <w:rsid w:val="00F82190"/>
    <w:rsid w:val="00F8463C"/>
    <w:rsid w:val="00F86536"/>
    <w:rsid w:val="00F9346B"/>
    <w:rsid w:val="00FA1F4B"/>
    <w:rsid w:val="00FA3C81"/>
    <w:rsid w:val="00FA4436"/>
    <w:rsid w:val="00FA75CA"/>
    <w:rsid w:val="00FB3468"/>
    <w:rsid w:val="00FB41EE"/>
    <w:rsid w:val="00FB6679"/>
    <w:rsid w:val="00FC1398"/>
    <w:rsid w:val="00FC2F2A"/>
    <w:rsid w:val="00FC43C5"/>
    <w:rsid w:val="00FC58ED"/>
    <w:rsid w:val="00FC70D3"/>
    <w:rsid w:val="00FD23E8"/>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16"/>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16"/>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16"/>
      </w:numPr>
      <w:tabs>
        <w:tab w:val="left" w:pos="1008"/>
      </w:tabs>
      <w:spacing w:before="240" w:after="24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16"/>
      </w:numPr>
      <w:tabs>
        <w:tab w:val="num" w:pos="360"/>
        <w:tab w:val="left" w:pos="1296"/>
      </w:tabs>
      <w:spacing w:before="240" w:after="240"/>
      <w:outlineLvl w:val="3"/>
    </w:pPr>
    <w:rPr>
      <w:b/>
      <w:bCs/>
      <w:snapToGrid w:val="0"/>
      <w:szCs w:val="20"/>
    </w:rPr>
  </w:style>
  <w:style w:type="paragraph" w:styleId="Heading5">
    <w:name w:val="heading 5"/>
    <w:basedOn w:val="Normal"/>
    <w:next w:val="BodyText"/>
    <w:link w:val="Heading5Char"/>
    <w:qFormat/>
    <w:rsid w:val="004F7B10"/>
    <w:pPr>
      <w:keepNext/>
      <w:numPr>
        <w:ilvl w:val="4"/>
        <w:numId w:val="16"/>
      </w:numPr>
      <w:tabs>
        <w:tab w:val="num" w:pos="360"/>
        <w:tab w:val="left" w:pos="1440"/>
      </w:tabs>
      <w:spacing w:before="240" w:after="240"/>
      <w:outlineLvl w:val="4"/>
    </w:pPr>
    <w:rPr>
      <w:b/>
      <w:bCs/>
      <w:i/>
      <w:iCs/>
      <w:szCs w:val="26"/>
    </w:rPr>
  </w:style>
  <w:style w:type="paragraph" w:styleId="Heading6">
    <w:name w:val="heading 6"/>
    <w:basedOn w:val="Normal"/>
    <w:next w:val="BodyText"/>
    <w:link w:val="Heading6Char"/>
    <w:qFormat/>
    <w:rsid w:val="004F7B10"/>
    <w:pPr>
      <w:keepNext/>
      <w:numPr>
        <w:ilvl w:val="5"/>
        <w:numId w:val="16"/>
      </w:numPr>
      <w:tabs>
        <w:tab w:val="num" w:pos="360"/>
        <w:tab w:val="left" w:pos="1584"/>
      </w:tabs>
      <w:spacing w:before="240" w:after="240"/>
      <w:outlineLvl w:val="5"/>
    </w:pPr>
    <w:rPr>
      <w:b/>
      <w:bCs/>
      <w:szCs w:val="22"/>
    </w:rPr>
  </w:style>
  <w:style w:type="paragraph" w:styleId="Heading7">
    <w:name w:val="heading 7"/>
    <w:basedOn w:val="Normal"/>
    <w:next w:val="BodyText"/>
    <w:link w:val="Heading7Char"/>
    <w:qFormat/>
    <w:rsid w:val="004F7B10"/>
    <w:pPr>
      <w:keepNext/>
      <w:numPr>
        <w:ilvl w:val="6"/>
        <w:numId w:val="16"/>
      </w:numPr>
      <w:tabs>
        <w:tab w:val="num" w:pos="360"/>
        <w:tab w:val="left" w:pos="1728"/>
      </w:tabs>
      <w:spacing w:before="240" w:after="240"/>
      <w:outlineLvl w:val="6"/>
    </w:pPr>
  </w:style>
  <w:style w:type="paragraph" w:styleId="Heading8">
    <w:name w:val="heading 8"/>
    <w:basedOn w:val="Normal"/>
    <w:next w:val="BodyText"/>
    <w:link w:val="Heading8Char"/>
    <w:qFormat/>
    <w:rsid w:val="004F7B10"/>
    <w:pPr>
      <w:keepNext/>
      <w:numPr>
        <w:ilvl w:val="7"/>
        <w:numId w:val="16"/>
      </w:numPr>
      <w:tabs>
        <w:tab w:val="num" w:pos="360"/>
        <w:tab w:val="left" w:pos="1872"/>
      </w:tabs>
      <w:spacing w:before="240" w:after="240"/>
      <w:outlineLvl w:val="7"/>
    </w:pPr>
    <w:rPr>
      <w:i/>
      <w:iCs/>
    </w:rPr>
  </w:style>
  <w:style w:type="paragraph" w:styleId="Heading9">
    <w:name w:val="heading 9"/>
    <w:basedOn w:val="Normal"/>
    <w:next w:val="BodyText"/>
    <w:link w:val="Heading9Char"/>
    <w:qFormat/>
    <w:rsid w:val="004F7B10"/>
    <w:pPr>
      <w:keepNext/>
      <w:numPr>
        <w:ilvl w:val="8"/>
        <w:numId w:val="16"/>
      </w:numPr>
      <w:tabs>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3"/>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4"/>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5"/>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6"/>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4"/>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7"/>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8"/>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9"/>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0"/>
      </w:numPr>
    </w:pPr>
    <w:rPr>
      <w:rFonts w:ascii="Arial" w:eastAsia="SimSun" w:hAnsi="Arial" w:cs="Arial"/>
      <w:sz w:val="20"/>
      <w:szCs w:val="20"/>
    </w:rPr>
  </w:style>
  <w:style w:type="paragraph" w:styleId="ListNumber3">
    <w:name w:val="List Number 3"/>
    <w:basedOn w:val="Normal"/>
    <w:rsid w:val="00793D68"/>
    <w:pPr>
      <w:numPr>
        <w:numId w:val="11"/>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2"/>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3"/>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 w:type="paragraph" w:styleId="TOCHeading">
    <w:name w:val="TOC Heading"/>
    <w:basedOn w:val="Heading1"/>
    <w:next w:val="Normal"/>
    <w:uiPriority w:val="39"/>
    <w:unhideWhenUsed/>
    <w:qFormat/>
    <w:rsid w:val="000B47A1"/>
    <w:pPr>
      <w:keepLines/>
      <w:numPr>
        <w:numId w:val="0"/>
      </w:numPr>
      <w:spacing w:before="240" w:after="0" w:line="259" w:lineRule="auto"/>
      <w:outlineLvl w:val="9"/>
    </w:pPr>
    <w:rPr>
      <w:rFonts w:asciiTheme="majorHAnsi" w:eastAsiaTheme="majorEastAsia" w:hAnsiTheme="majorHAnsi" w:cstheme="majorBidi"/>
      <w:b w:val="0"/>
      <w:cap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2466</Words>
  <Characters>14058</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16492</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Combined Commenters</cp:lastModifiedBy>
  <cp:revision>3</cp:revision>
  <cp:lastPrinted>2015-06-29T20:10:00Z</cp:lastPrinted>
  <dcterms:created xsi:type="dcterms:W3CDTF">2022-05-26T14:28:00Z</dcterms:created>
  <dcterms:modified xsi:type="dcterms:W3CDTF">2022-05-26T15:54:00Z</dcterms:modified>
</cp:coreProperties>
</file>